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347D2" w14:paraId="669632F9" w14:textId="77777777" w:rsidTr="00C56F3D">
        <w:trPr>
          <w:trHeight w:val="864"/>
        </w:trPr>
        <w:tc>
          <w:tcPr>
            <w:tcW w:w="6408" w:type="dxa"/>
          </w:tcPr>
          <w:p w14:paraId="4FBC5DAA" w14:textId="0F5D19E2" w:rsidR="006C5D39" w:rsidRPr="005347D2" w:rsidRDefault="00E41B77" w:rsidP="00C97D78">
            <w:pPr>
              <w:tabs>
                <w:tab w:val="left" w:pos="7200"/>
              </w:tabs>
              <w:spacing w:before="0"/>
              <w:rPr>
                <w:b/>
                <w:szCs w:val="22"/>
              </w:rPr>
            </w:pPr>
            <w:r w:rsidRPr="005347D2">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sidRPr="005347D2">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347D2">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347D2">
              <w:rPr>
                <w:b/>
                <w:szCs w:val="22"/>
              </w:rPr>
              <w:t xml:space="preserve">Joint </w:t>
            </w:r>
            <w:r w:rsidR="006C5D39" w:rsidRPr="005347D2">
              <w:rPr>
                <w:b/>
                <w:szCs w:val="22"/>
              </w:rPr>
              <w:t>Collaborative</w:t>
            </w:r>
            <w:r w:rsidR="00E61DAC" w:rsidRPr="005347D2">
              <w:rPr>
                <w:b/>
                <w:szCs w:val="22"/>
              </w:rPr>
              <w:t xml:space="preserve"> Team </w:t>
            </w:r>
            <w:r w:rsidR="006C5D39" w:rsidRPr="005347D2">
              <w:rPr>
                <w:b/>
                <w:szCs w:val="22"/>
              </w:rPr>
              <w:t>on Video Coding (JCT-VC)</w:t>
            </w:r>
          </w:p>
          <w:p w14:paraId="086216D5" w14:textId="77777777" w:rsidR="00E61DAC" w:rsidRPr="005347D2" w:rsidRDefault="00E54511" w:rsidP="00C97D78">
            <w:pPr>
              <w:tabs>
                <w:tab w:val="left" w:pos="7200"/>
              </w:tabs>
              <w:spacing w:before="0"/>
              <w:rPr>
                <w:b/>
                <w:szCs w:val="22"/>
              </w:rPr>
            </w:pPr>
            <w:r w:rsidRPr="005347D2">
              <w:rPr>
                <w:b/>
                <w:szCs w:val="22"/>
              </w:rPr>
              <w:t xml:space="preserve">of </w:t>
            </w:r>
            <w:r w:rsidR="007F1F8B" w:rsidRPr="005347D2">
              <w:rPr>
                <w:b/>
                <w:szCs w:val="22"/>
              </w:rPr>
              <w:t>ITU-T SG</w:t>
            </w:r>
            <w:r w:rsidR="005E1AC6" w:rsidRPr="005347D2">
              <w:rPr>
                <w:b/>
                <w:szCs w:val="22"/>
              </w:rPr>
              <w:t> </w:t>
            </w:r>
            <w:r w:rsidR="007F1F8B" w:rsidRPr="005347D2">
              <w:rPr>
                <w:b/>
                <w:szCs w:val="22"/>
              </w:rPr>
              <w:t>16 WP</w:t>
            </w:r>
            <w:r w:rsidR="005E1AC6" w:rsidRPr="005347D2">
              <w:rPr>
                <w:b/>
                <w:szCs w:val="22"/>
              </w:rPr>
              <w:t> </w:t>
            </w:r>
            <w:r w:rsidR="007F1F8B" w:rsidRPr="005347D2">
              <w:rPr>
                <w:b/>
                <w:szCs w:val="22"/>
              </w:rPr>
              <w:t>3 and ISO/IEC JTC</w:t>
            </w:r>
            <w:r w:rsidR="005E1AC6" w:rsidRPr="005347D2">
              <w:rPr>
                <w:b/>
                <w:szCs w:val="22"/>
              </w:rPr>
              <w:t> </w:t>
            </w:r>
            <w:r w:rsidR="007F1F8B" w:rsidRPr="005347D2">
              <w:rPr>
                <w:b/>
                <w:szCs w:val="22"/>
              </w:rPr>
              <w:t>1/SC</w:t>
            </w:r>
            <w:r w:rsidR="005E1AC6" w:rsidRPr="005347D2">
              <w:rPr>
                <w:b/>
                <w:szCs w:val="22"/>
              </w:rPr>
              <w:t> </w:t>
            </w:r>
            <w:r w:rsidR="007F1F8B" w:rsidRPr="005347D2">
              <w:rPr>
                <w:b/>
                <w:szCs w:val="22"/>
              </w:rPr>
              <w:t>29/WG</w:t>
            </w:r>
            <w:r w:rsidR="005E1AC6" w:rsidRPr="005347D2">
              <w:rPr>
                <w:b/>
                <w:szCs w:val="22"/>
              </w:rPr>
              <w:t> </w:t>
            </w:r>
            <w:r w:rsidR="007F1F8B" w:rsidRPr="005347D2">
              <w:rPr>
                <w:b/>
                <w:szCs w:val="22"/>
              </w:rPr>
              <w:t>11</w:t>
            </w:r>
          </w:p>
          <w:p w14:paraId="36129537" w14:textId="51A67CAE" w:rsidR="00E61DAC" w:rsidRPr="005347D2" w:rsidRDefault="00D1446D" w:rsidP="000C7A51">
            <w:pPr>
              <w:tabs>
                <w:tab w:val="left" w:pos="7200"/>
              </w:tabs>
              <w:spacing w:before="0"/>
              <w:rPr>
                <w:b/>
                <w:szCs w:val="22"/>
              </w:rPr>
            </w:pPr>
            <w:r w:rsidRPr="00D1446D">
              <w:t>32nd Meeting: Ljubljana, SI, 12–18 July 2018</w:t>
            </w:r>
          </w:p>
        </w:tc>
        <w:tc>
          <w:tcPr>
            <w:tcW w:w="3168" w:type="dxa"/>
          </w:tcPr>
          <w:p w14:paraId="01F31C6D" w14:textId="7A437D1B" w:rsidR="008A4B4C" w:rsidRPr="005347D2" w:rsidRDefault="00E61DAC" w:rsidP="00F85C31">
            <w:pPr>
              <w:tabs>
                <w:tab w:val="left" w:pos="7200"/>
              </w:tabs>
              <w:rPr>
                <w:u w:val="single"/>
              </w:rPr>
            </w:pPr>
            <w:r w:rsidRPr="005347D2">
              <w:t>Document</w:t>
            </w:r>
            <w:r w:rsidR="006C5D39" w:rsidRPr="005347D2">
              <w:t>: JC</w:t>
            </w:r>
            <w:r w:rsidRPr="005347D2">
              <w:t>T</w:t>
            </w:r>
            <w:r w:rsidR="006C5D39" w:rsidRPr="005347D2">
              <w:t>VC</w:t>
            </w:r>
            <w:r w:rsidRPr="005347D2">
              <w:t>-</w:t>
            </w:r>
            <w:r w:rsidR="003C08B3" w:rsidRPr="005347D2">
              <w:t>A</w:t>
            </w:r>
            <w:r w:rsidR="00F85C31">
              <w:t>F</w:t>
            </w:r>
            <w:r w:rsidR="008A38F7" w:rsidRPr="005347D2">
              <w:t>100</w:t>
            </w:r>
            <w:r w:rsidR="005D23AE" w:rsidRPr="005347D2">
              <w:t>6</w:t>
            </w:r>
            <w:r w:rsidR="008A38F7" w:rsidRPr="005347D2">
              <w:t>-v1</w:t>
            </w:r>
          </w:p>
        </w:tc>
      </w:tr>
    </w:tbl>
    <w:p w14:paraId="2B2E6F33" w14:textId="77777777" w:rsidR="00E61DAC" w:rsidRPr="005347D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347D2" w14:paraId="4909B650" w14:textId="77777777">
        <w:tc>
          <w:tcPr>
            <w:tcW w:w="1458" w:type="dxa"/>
          </w:tcPr>
          <w:p w14:paraId="2F6CC1DC" w14:textId="77777777" w:rsidR="00E61DAC" w:rsidRPr="005347D2" w:rsidRDefault="00E61DAC">
            <w:pPr>
              <w:spacing w:before="60" w:after="60"/>
              <w:rPr>
                <w:i/>
                <w:szCs w:val="22"/>
              </w:rPr>
            </w:pPr>
            <w:r w:rsidRPr="005347D2">
              <w:rPr>
                <w:i/>
                <w:szCs w:val="22"/>
              </w:rPr>
              <w:t>Title:</w:t>
            </w:r>
          </w:p>
        </w:tc>
        <w:tc>
          <w:tcPr>
            <w:tcW w:w="8118" w:type="dxa"/>
            <w:gridSpan w:val="3"/>
          </w:tcPr>
          <w:p w14:paraId="7A55CF96" w14:textId="5C464812" w:rsidR="00E61DAC" w:rsidRPr="005347D2" w:rsidRDefault="00483459" w:rsidP="00D1446D">
            <w:pPr>
              <w:spacing w:before="60" w:after="60"/>
              <w:rPr>
                <w:b/>
                <w:szCs w:val="22"/>
              </w:rPr>
            </w:pPr>
            <w:r w:rsidRPr="005347D2">
              <w:rPr>
                <w:b/>
              </w:rPr>
              <w:t>Additional</w:t>
            </w:r>
            <w:r w:rsidRPr="005347D2" w:rsidDel="00C16EF5">
              <w:rPr>
                <w:b/>
              </w:rPr>
              <w:t xml:space="preserve"> </w:t>
            </w:r>
            <w:r w:rsidR="00480266" w:rsidRPr="005347D2">
              <w:rPr>
                <w:b/>
              </w:rPr>
              <w:t>Supplemental Enhancement Information</w:t>
            </w:r>
            <w:r w:rsidRPr="005347D2">
              <w:rPr>
                <w:b/>
              </w:rPr>
              <w:t xml:space="preserve"> </w:t>
            </w:r>
            <w:r w:rsidR="008A38F7" w:rsidRPr="005347D2">
              <w:rPr>
                <w:b/>
              </w:rPr>
              <w:t xml:space="preserve">for </w:t>
            </w:r>
            <w:r w:rsidR="00235D32" w:rsidRPr="005347D2">
              <w:rPr>
                <w:b/>
              </w:rPr>
              <w:t>A</w:t>
            </w:r>
            <w:r w:rsidR="008A38F7" w:rsidRPr="005347D2">
              <w:rPr>
                <w:b/>
              </w:rPr>
              <w:t xml:space="preserve">VC </w:t>
            </w:r>
            <w:r w:rsidR="00480266" w:rsidRPr="005347D2">
              <w:rPr>
                <w:b/>
              </w:rPr>
              <w:t>(</w:t>
            </w:r>
            <w:r w:rsidRPr="005347D2">
              <w:rPr>
                <w:b/>
              </w:rPr>
              <w:t xml:space="preserve">Draft </w:t>
            </w:r>
            <w:r w:rsidR="00D1446D">
              <w:rPr>
                <w:b/>
              </w:rPr>
              <w:t>3</w:t>
            </w:r>
            <w:r w:rsidR="00480266" w:rsidRPr="005347D2">
              <w:rPr>
                <w:b/>
              </w:rPr>
              <w:t>)</w:t>
            </w:r>
          </w:p>
        </w:tc>
      </w:tr>
      <w:tr w:rsidR="00E61DAC" w:rsidRPr="005347D2" w14:paraId="2C9B8B2D" w14:textId="77777777">
        <w:tc>
          <w:tcPr>
            <w:tcW w:w="1458" w:type="dxa"/>
          </w:tcPr>
          <w:p w14:paraId="14A3E89E" w14:textId="77777777" w:rsidR="00E61DAC" w:rsidRPr="005347D2" w:rsidRDefault="00E61DAC">
            <w:pPr>
              <w:spacing w:before="60" w:after="60"/>
              <w:rPr>
                <w:i/>
                <w:szCs w:val="22"/>
              </w:rPr>
            </w:pPr>
            <w:r w:rsidRPr="005347D2">
              <w:rPr>
                <w:i/>
                <w:szCs w:val="22"/>
              </w:rPr>
              <w:t>Status:</w:t>
            </w:r>
          </w:p>
        </w:tc>
        <w:tc>
          <w:tcPr>
            <w:tcW w:w="8118" w:type="dxa"/>
            <w:gridSpan w:val="3"/>
          </w:tcPr>
          <w:p w14:paraId="6F1FA8CC" w14:textId="77777777" w:rsidR="00E61DAC" w:rsidRPr="005347D2" w:rsidRDefault="00E61DAC" w:rsidP="00483459">
            <w:pPr>
              <w:spacing w:before="60" w:after="60"/>
              <w:rPr>
                <w:szCs w:val="22"/>
              </w:rPr>
            </w:pPr>
            <w:r w:rsidRPr="005347D2">
              <w:rPr>
                <w:szCs w:val="22"/>
              </w:rPr>
              <w:t xml:space="preserve">Output </w:t>
            </w:r>
            <w:r w:rsidR="00FD5B8E" w:rsidRPr="005347D2">
              <w:rPr>
                <w:szCs w:val="22"/>
              </w:rPr>
              <w:t>d</w:t>
            </w:r>
            <w:r w:rsidRPr="005347D2">
              <w:rPr>
                <w:szCs w:val="22"/>
              </w:rPr>
              <w:t xml:space="preserve">ocument </w:t>
            </w:r>
            <w:r w:rsidR="00FD5B8E" w:rsidRPr="005347D2">
              <w:rPr>
                <w:szCs w:val="22"/>
              </w:rPr>
              <w:t>a</w:t>
            </w:r>
            <w:r w:rsidRPr="005347D2">
              <w:rPr>
                <w:szCs w:val="22"/>
              </w:rPr>
              <w:t xml:space="preserve">pproved by </w:t>
            </w:r>
            <w:r w:rsidR="00AE341B" w:rsidRPr="005347D2">
              <w:rPr>
                <w:szCs w:val="22"/>
              </w:rPr>
              <w:t>JCT-VC</w:t>
            </w:r>
          </w:p>
        </w:tc>
      </w:tr>
      <w:tr w:rsidR="00E61DAC" w:rsidRPr="005347D2" w14:paraId="09C4E019" w14:textId="77777777">
        <w:tc>
          <w:tcPr>
            <w:tcW w:w="1458" w:type="dxa"/>
          </w:tcPr>
          <w:p w14:paraId="66371AEE" w14:textId="77777777" w:rsidR="00E61DAC" w:rsidRPr="005347D2" w:rsidRDefault="00E61DAC">
            <w:pPr>
              <w:spacing w:before="60" w:after="60"/>
              <w:rPr>
                <w:i/>
                <w:szCs w:val="22"/>
              </w:rPr>
            </w:pPr>
            <w:r w:rsidRPr="005347D2">
              <w:rPr>
                <w:i/>
                <w:szCs w:val="22"/>
              </w:rPr>
              <w:t>Purpose:</w:t>
            </w:r>
          </w:p>
        </w:tc>
        <w:tc>
          <w:tcPr>
            <w:tcW w:w="8118" w:type="dxa"/>
            <w:gridSpan w:val="3"/>
          </w:tcPr>
          <w:p w14:paraId="6B1117A4" w14:textId="77777777" w:rsidR="00E61DAC" w:rsidRPr="005347D2" w:rsidRDefault="00483459" w:rsidP="00483459">
            <w:pPr>
              <w:spacing w:before="60" w:after="60"/>
              <w:rPr>
                <w:szCs w:val="22"/>
              </w:rPr>
            </w:pPr>
            <w:r w:rsidRPr="005347D2">
              <w:rPr>
                <w:szCs w:val="22"/>
              </w:rPr>
              <w:t>Draft</w:t>
            </w:r>
            <w:r w:rsidR="00FD5B8E" w:rsidRPr="005347D2">
              <w:rPr>
                <w:szCs w:val="22"/>
              </w:rPr>
              <w:t xml:space="preserve"> text for standardization</w:t>
            </w:r>
          </w:p>
        </w:tc>
      </w:tr>
      <w:tr w:rsidR="00E61DAC" w:rsidRPr="005347D2" w14:paraId="2C5CBA24" w14:textId="77777777">
        <w:tc>
          <w:tcPr>
            <w:tcW w:w="1458" w:type="dxa"/>
          </w:tcPr>
          <w:p w14:paraId="60D5D9C0" w14:textId="77777777" w:rsidR="00E61DAC" w:rsidRPr="005347D2" w:rsidRDefault="00E61DAC">
            <w:pPr>
              <w:spacing w:before="60" w:after="60"/>
              <w:rPr>
                <w:i/>
                <w:szCs w:val="22"/>
              </w:rPr>
            </w:pPr>
            <w:r w:rsidRPr="005347D2">
              <w:rPr>
                <w:i/>
                <w:szCs w:val="22"/>
              </w:rPr>
              <w:t>Author(s) or</w:t>
            </w:r>
            <w:r w:rsidRPr="005347D2">
              <w:rPr>
                <w:i/>
                <w:szCs w:val="22"/>
              </w:rPr>
              <w:br/>
              <w:t>Contact(s):</w:t>
            </w:r>
          </w:p>
        </w:tc>
        <w:tc>
          <w:tcPr>
            <w:tcW w:w="4050" w:type="dxa"/>
          </w:tcPr>
          <w:p w14:paraId="5BDBD709" w14:textId="718F4F85" w:rsidR="00020364" w:rsidRPr="005347D2" w:rsidRDefault="00235D32" w:rsidP="00235D32">
            <w:pPr>
              <w:spacing w:before="0"/>
              <w:rPr>
                <w:szCs w:val="22"/>
              </w:rPr>
            </w:pPr>
            <w:r w:rsidRPr="005347D2">
              <w:rPr>
                <w:szCs w:val="22"/>
              </w:rPr>
              <w:t>Chad Fogg</w:t>
            </w:r>
            <w:r w:rsidR="008A38F7" w:rsidRPr="005347D2">
              <w:rPr>
                <w:szCs w:val="22"/>
              </w:rPr>
              <w:br/>
            </w:r>
            <w:r w:rsidRPr="005347D2">
              <w:rPr>
                <w:szCs w:val="22"/>
                <w:lang w:eastAsia="ko-KR"/>
              </w:rPr>
              <w:t xml:space="preserve">Walt </w:t>
            </w:r>
            <w:proofErr w:type="spellStart"/>
            <w:r w:rsidRPr="005347D2">
              <w:rPr>
                <w:szCs w:val="22"/>
                <w:lang w:eastAsia="ko-KR"/>
              </w:rPr>
              <w:t>Husak</w:t>
            </w:r>
            <w:proofErr w:type="spellEnd"/>
            <w:r w:rsidR="008A38F7" w:rsidRPr="005347D2">
              <w:rPr>
                <w:szCs w:val="22"/>
                <w:lang w:eastAsia="ko-KR"/>
              </w:rPr>
              <w:br/>
            </w:r>
            <w:r w:rsidR="00CC74E2" w:rsidRPr="005347D2">
              <w:rPr>
                <w:szCs w:val="22"/>
              </w:rPr>
              <w:t>Gary J. Sullivan</w:t>
            </w:r>
            <w:r w:rsidR="008A38F7" w:rsidRPr="005347D2">
              <w:rPr>
                <w:szCs w:val="22"/>
              </w:rPr>
              <w:br/>
            </w:r>
            <w:r w:rsidR="00CC74E2" w:rsidRPr="005347D2">
              <w:rPr>
                <w:szCs w:val="22"/>
              </w:rPr>
              <w:t>Alexis Tourapis</w:t>
            </w:r>
            <w:r w:rsidR="008A38F7" w:rsidRPr="005347D2">
              <w:rPr>
                <w:szCs w:val="22"/>
              </w:rPr>
              <w:br/>
            </w:r>
            <w:r w:rsidR="00020364" w:rsidRPr="005347D2">
              <w:rPr>
                <w:szCs w:val="22"/>
              </w:rPr>
              <w:t>Ye-Kui Wang</w:t>
            </w:r>
          </w:p>
        </w:tc>
        <w:tc>
          <w:tcPr>
            <w:tcW w:w="900" w:type="dxa"/>
          </w:tcPr>
          <w:p w14:paraId="1BD56CC2" w14:textId="77777777" w:rsidR="00E61DAC" w:rsidRPr="005347D2" w:rsidRDefault="00CC74E2" w:rsidP="00CC74E2">
            <w:pPr>
              <w:spacing w:before="60" w:after="60"/>
              <w:rPr>
                <w:szCs w:val="22"/>
              </w:rPr>
            </w:pPr>
            <w:r w:rsidRPr="005347D2">
              <w:rPr>
                <w:szCs w:val="22"/>
              </w:rPr>
              <w:t>E</w:t>
            </w:r>
            <w:r w:rsidR="00E61DAC" w:rsidRPr="005347D2">
              <w:rPr>
                <w:szCs w:val="22"/>
              </w:rPr>
              <w:t>mail:</w:t>
            </w:r>
          </w:p>
        </w:tc>
        <w:tc>
          <w:tcPr>
            <w:tcW w:w="3168" w:type="dxa"/>
          </w:tcPr>
          <w:p w14:paraId="65BA04F3" w14:textId="6385BB01" w:rsidR="00E61DAC" w:rsidRPr="005347D2" w:rsidRDefault="0095483D" w:rsidP="00235D32">
            <w:pPr>
              <w:spacing w:before="0"/>
            </w:pPr>
            <w:hyperlink r:id="rId10" w:history="1">
              <w:r w:rsidR="00235D32" w:rsidRPr="005347D2">
                <w:rPr>
                  <w:rStyle w:val="Hyperlink"/>
                </w:rPr>
                <w:t>chadfogg@gmail.com</w:t>
              </w:r>
            </w:hyperlink>
            <w:r w:rsidR="008A38F7" w:rsidRPr="005347D2">
              <w:br/>
            </w:r>
            <w:hyperlink r:id="rId11" w:history="1">
              <w:r w:rsidR="0021032F">
                <w:rPr>
                  <w:rStyle w:val="Hyperlink"/>
                </w:rPr>
                <w:t>wjh@dolby.com</w:t>
              </w:r>
            </w:hyperlink>
            <w:r w:rsidR="00235D32" w:rsidRPr="005347D2">
              <w:br/>
            </w:r>
            <w:hyperlink r:id="rId12" w:history="1">
              <w:r w:rsidR="008A38F7" w:rsidRPr="005347D2">
                <w:rPr>
                  <w:rStyle w:val="Hyperlink"/>
                </w:rPr>
                <w:t>garysull@microsoft.com</w:t>
              </w:r>
            </w:hyperlink>
            <w:r w:rsidR="008A38F7" w:rsidRPr="005347D2">
              <w:br/>
            </w:r>
            <w:hyperlink r:id="rId13" w:history="1">
              <w:r w:rsidR="008A38F7" w:rsidRPr="005347D2">
                <w:rPr>
                  <w:rStyle w:val="Hyperlink"/>
                </w:rPr>
                <w:t>atourapis@apple.com</w:t>
              </w:r>
            </w:hyperlink>
            <w:r w:rsidR="008A38F7" w:rsidRPr="005347D2">
              <w:br/>
            </w:r>
            <w:hyperlink r:id="rId14" w:history="1">
              <w:r w:rsidR="008A38F7" w:rsidRPr="005347D2">
                <w:rPr>
                  <w:rStyle w:val="Hyperlink"/>
                </w:rPr>
                <w:t>yekui.wang@huawei.com</w:t>
              </w:r>
            </w:hyperlink>
          </w:p>
        </w:tc>
      </w:tr>
      <w:tr w:rsidR="00E61DAC" w:rsidRPr="005347D2" w14:paraId="259AB9AA" w14:textId="77777777">
        <w:tc>
          <w:tcPr>
            <w:tcW w:w="1458" w:type="dxa"/>
          </w:tcPr>
          <w:p w14:paraId="7C5DC513" w14:textId="77777777" w:rsidR="00E61DAC" w:rsidRPr="005347D2" w:rsidRDefault="00E61DAC">
            <w:pPr>
              <w:spacing w:before="60" w:after="60"/>
              <w:rPr>
                <w:i/>
                <w:szCs w:val="22"/>
              </w:rPr>
            </w:pPr>
            <w:r w:rsidRPr="005347D2">
              <w:rPr>
                <w:i/>
                <w:szCs w:val="22"/>
              </w:rPr>
              <w:t>Source:</w:t>
            </w:r>
          </w:p>
        </w:tc>
        <w:tc>
          <w:tcPr>
            <w:tcW w:w="8118" w:type="dxa"/>
            <w:gridSpan w:val="3"/>
          </w:tcPr>
          <w:p w14:paraId="345E6D7A" w14:textId="77777777" w:rsidR="00E61DAC" w:rsidRPr="005347D2" w:rsidRDefault="00480266">
            <w:pPr>
              <w:spacing w:before="60" w:after="60"/>
              <w:rPr>
                <w:szCs w:val="22"/>
              </w:rPr>
            </w:pPr>
            <w:r w:rsidRPr="005347D2">
              <w:rPr>
                <w:szCs w:val="22"/>
              </w:rPr>
              <w:t>Editors</w:t>
            </w:r>
          </w:p>
        </w:tc>
      </w:tr>
    </w:tbl>
    <w:p w14:paraId="3BD16827" w14:textId="77777777" w:rsidR="00E61DAC" w:rsidRPr="005347D2" w:rsidRDefault="00E61DAC">
      <w:pPr>
        <w:tabs>
          <w:tab w:val="left" w:pos="1800"/>
          <w:tab w:val="right" w:pos="9360"/>
        </w:tabs>
        <w:spacing w:before="120" w:after="240"/>
        <w:jc w:val="center"/>
        <w:rPr>
          <w:szCs w:val="22"/>
        </w:rPr>
      </w:pPr>
      <w:r w:rsidRPr="005347D2">
        <w:rPr>
          <w:szCs w:val="22"/>
          <w:u w:val="single"/>
        </w:rPr>
        <w:t>_____________________________</w:t>
      </w:r>
    </w:p>
    <w:p w14:paraId="6B957F40" w14:textId="77777777" w:rsidR="00275BCF" w:rsidRPr="005347D2" w:rsidRDefault="00275BCF" w:rsidP="009234A5">
      <w:pPr>
        <w:pStyle w:val="Heading1"/>
        <w:numPr>
          <w:ilvl w:val="0"/>
          <w:numId w:val="0"/>
        </w:numPr>
        <w:ind w:left="432" w:hanging="432"/>
      </w:pPr>
      <w:r w:rsidRPr="005347D2">
        <w:t>Abstract</w:t>
      </w:r>
    </w:p>
    <w:p w14:paraId="79781DE2" w14:textId="3DF6A750" w:rsidR="00A047AF" w:rsidRPr="005347D2" w:rsidRDefault="00A36B54" w:rsidP="009234A5">
      <w:pPr>
        <w:jc w:val="both"/>
        <w:rPr>
          <w:szCs w:val="22"/>
        </w:rPr>
      </w:pPr>
      <w:r w:rsidRPr="005347D2">
        <w:rPr>
          <w:szCs w:val="22"/>
        </w:rPr>
        <w:t xml:space="preserve">This document </w:t>
      </w:r>
      <w:r w:rsidR="008A38F7" w:rsidRPr="005347D2">
        <w:rPr>
          <w:szCs w:val="22"/>
        </w:rPr>
        <w:t xml:space="preserve">contains </w:t>
      </w:r>
      <w:r w:rsidRPr="005347D2">
        <w:rPr>
          <w:szCs w:val="22"/>
        </w:rPr>
        <w:t xml:space="preserve">the draft text for changes to the </w:t>
      </w:r>
      <w:r w:rsidR="00235D32" w:rsidRPr="005347D2">
        <w:rPr>
          <w:szCs w:val="22"/>
        </w:rPr>
        <w:t xml:space="preserve">Advanced </w:t>
      </w:r>
      <w:r w:rsidRPr="005347D2">
        <w:rPr>
          <w:szCs w:val="22"/>
        </w:rPr>
        <w:t xml:space="preserve">Video Coding </w:t>
      </w:r>
      <w:r w:rsidR="00480266" w:rsidRPr="005347D2">
        <w:rPr>
          <w:szCs w:val="22"/>
        </w:rPr>
        <w:t>(</w:t>
      </w:r>
      <w:r w:rsidR="00235D32" w:rsidRPr="005347D2">
        <w:rPr>
          <w:szCs w:val="22"/>
        </w:rPr>
        <w:t>AV</w:t>
      </w:r>
      <w:r w:rsidR="00480266" w:rsidRPr="005347D2">
        <w:rPr>
          <w:szCs w:val="22"/>
        </w:rPr>
        <w:t xml:space="preserve">C) </w:t>
      </w:r>
      <w:r w:rsidRPr="005347D2">
        <w:rPr>
          <w:szCs w:val="22"/>
        </w:rPr>
        <w:t>standard (Rec. ITU-T H.26</w:t>
      </w:r>
      <w:r w:rsidR="00235D32" w:rsidRPr="005347D2">
        <w:rPr>
          <w:szCs w:val="22"/>
        </w:rPr>
        <w:t>4</w:t>
      </w:r>
      <w:r w:rsidRPr="005347D2">
        <w:rPr>
          <w:szCs w:val="22"/>
        </w:rPr>
        <w:t xml:space="preserve"> | I</w:t>
      </w:r>
      <w:r w:rsidR="00480266" w:rsidRPr="005347D2">
        <w:rPr>
          <w:szCs w:val="22"/>
        </w:rPr>
        <w:t xml:space="preserve">SO/IEC </w:t>
      </w:r>
      <w:r w:rsidR="00235D32" w:rsidRPr="005347D2">
        <w:rPr>
          <w:szCs w:val="22"/>
        </w:rPr>
        <w:t>14496-10</w:t>
      </w:r>
      <w:r w:rsidR="00480266" w:rsidRPr="005347D2">
        <w:rPr>
          <w:szCs w:val="22"/>
        </w:rPr>
        <w:t xml:space="preserve">) to specify additional supplemental enhancement information (SEI) messages for </w:t>
      </w:r>
      <w:r w:rsidR="00A047AF" w:rsidRPr="005347D2">
        <w:rPr>
          <w:szCs w:val="22"/>
        </w:rPr>
        <w:t xml:space="preserve">content light level information, </w:t>
      </w:r>
      <w:r w:rsidR="00EC3B98" w:rsidRPr="00EC3B98">
        <w:rPr>
          <w:szCs w:val="22"/>
        </w:rPr>
        <w:t>content</w:t>
      </w:r>
      <w:r w:rsidR="00EC3B98">
        <w:rPr>
          <w:szCs w:val="22"/>
        </w:rPr>
        <w:t xml:space="preserve"> </w:t>
      </w:r>
      <w:r w:rsidR="00EC3B98" w:rsidRPr="00EC3B98">
        <w:rPr>
          <w:szCs w:val="22"/>
        </w:rPr>
        <w:t>colour</w:t>
      </w:r>
      <w:r w:rsidR="00EC3B98">
        <w:rPr>
          <w:szCs w:val="22"/>
        </w:rPr>
        <w:t xml:space="preserve"> </w:t>
      </w:r>
      <w:r w:rsidR="00EC3B98" w:rsidRPr="00EC3B98">
        <w:rPr>
          <w:szCs w:val="22"/>
        </w:rPr>
        <w:t>volume</w:t>
      </w:r>
      <w:r w:rsidR="00EC3B98">
        <w:rPr>
          <w:szCs w:val="22"/>
        </w:rPr>
        <w:t>,</w:t>
      </w:r>
      <w:r w:rsidR="00EC3B98" w:rsidRPr="00EC3B98">
        <w:rPr>
          <w:szCs w:val="22"/>
        </w:rPr>
        <w:t xml:space="preserve"> </w:t>
      </w:r>
      <w:r w:rsidR="00235D32" w:rsidRPr="005347D2">
        <w:rPr>
          <w:szCs w:val="22"/>
        </w:rPr>
        <w:t xml:space="preserve">equirectangular projection, </w:t>
      </w:r>
      <w:proofErr w:type="spellStart"/>
      <w:r w:rsidR="00235D32" w:rsidRPr="005347D2">
        <w:rPr>
          <w:szCs w:val="22"/>
        </w:rPr>
        <w:t>cubemap</w:t>
      </w:r>
      <w:proofErr w:type="spellEnd"/>
      <w:r w:rsidR="00235D32" w:rsidRPr="005347D2">
        <w:rPr>
          <w:szCs w:val="22"/>
        </w:rPr>
        <w:t xml:space="preserve"> projection, </w:t>
      </w:r>
      <w:r w:rsidR="0057762E" w:rsidRPr="005347D2">
        <w:rPr>
          <w:szCs w:val="22"/>
        </w:rPr>
        <w:t>sphere rotation, region-wise packing, omnidirectional viewport,</w:t>
      </w:r>
      <w:r w:rsidR="00235D32" w:rsidRPr="005347D2">
        <w:rPr>
          <w:szCs w:val="22"/>
        </w:rPr>
        <w:t xml:space="preserve"> </w:t>
      </w:r>
      <w:r w:rsidR="008A38F7" w:rsidRPr="005347D2">
        <w:rPr>
          <w:szCs w:val="22"/>
        </w:rPr>
        <w:t>SEI manifest, and SEI prefix</w:t>
      </w:r>
      <w:r w:rsidR="00FD6FCE" w:rsidRPr="005347D2">
        <w:rPr>
          <w:szCs w:val="22"/>
        </w:rPr>
        <w:t xml:space="preserve">, </w:t>
      </w:r>
      <w:r w:rsidR="00B50D8F" w:rsidRPr="005347D2">
        <w:rPr>
          <w:szCs w:val="22"/>
        </w:rPr>
        <w:t xml:space="preserve">along with some </w:t>
      </w:r>
      <w:r w:rsidR="00CC68F4" w:rsidRPr="005347D2">
        <w:rPr>
          <w:szCs w:val="22"/>
        </w:rPr>
        <w:t xml:space="preserve">corrections </w:t>
      </w:r>
      <w:r w:rsidR="00B50D8F" w:rsidRPr="005347D2">
        <w:rPr>
          <w:szCs w:val="22"/>
        </w:rPr>
        <w:t xml:space="preserve">to </w:t>
      </w:r>
      <w:r w:rsidR="006761B2">
        <w:rPr>
          <w:szCs w:val="22"/>
        </w:rPr>
        <w:t xml:space="preserve">the </w:t>
      </w:r>
      <w:r w:rsidR="00B50D8F" w:rsidRPr="005347D2">
        <w:rPr>
          <w:szCs w:val="22"/>
        </w:rPr>
        <w:t>existing specification text</w:t>
      </w:r>
      <w:r w:rsidR="00B10ECB" w:rsidRPr="005347D2">
        <w:rPr>
          <w:szCs w:val="22"/>
        </w:rPr>
        <w:t>.</w:t>
      </w:r>
    </w:p>
    <w:p w14:paraId="613FA758" w14:textId="72B9DA7D" w:rsidR="00A36B54" w:rsidRPr="005347D2" w:rsidRDefault="00A047AF" w:rsidP="009234A5">
      <w:pPr>
        <w:jc w:val="both"/>
        <w:rPr>
          <w:sz w:val="20"/>
          <w:szCs w:val="24"/>
          <w:lang w:eastAsia="ja-JP"/>
        </w:rPr>
      </w:pPr>
      <w:r w:rsidRPr="005347D2">
        <w:rPr>
          <w:szCs w:val="22"/>
        </w:rPr>
        <w:t xml:space="preserve">Note that the </w:t>
      </w:r>
      <w:r w:rsidR="005347D2" w:rsidRPr="005347D2">
        <w:rPr>
          <w:szCs w:val="22"/>
        </w:rPr>
        <w:t>drafted changes</w:t>
      </w:r>
      <w:r w:rsidRPr="005347D2">
        <w:rPr>
          <w:szCs w:val="22"/>
        </w:rPr>
        <w:t xml:space="preserve"> are based on Rec. ITU</w:t>
      </w:r>
      <w:r w:rsidR="00524BBA" w:rsidRPr="005347D2">
        <w:rPr>
          <w:szCs w:val="22"/>
        </w:rPr>
        <w:t>-</w:t>
      </w:r>
      <w:r w:rsidRPr="005347D2">
        <w:rPr>
          <w:szCs w:val="22"/>
        </w:rPr>
        <w:t>T H.264 | ISO/IEC 14496</w:t>
      </w:r>
      <w:r w:rsidR="005347D2" w:rsidRPr="005347D2">
        <w:rPr>
          <w:szCs w:val="22"/>
        </w:rPr>
        <w:t>-</w:t>
      </w:r>
      <w:r w:rsidRPr="005347D2">
        <w:rPr>
          <w:szCs w:val="22"/>
        </w:rPr>
        <w:t xml:space="preserve">10 version 25, which </w:t>
      </w:r>
      <w:r w:rsidR="00524BBA" w:rsidRPr="005347D2">
        <w:rPr>
          <w:szCs w:val="22"/>
        </w:rPr>
        <w:t>was</w:t>
      </w:r>
      <w:r w:rsidRPr="005347D2">
        <w:rPr>
          <w:szCs w:val="22"/>
        </w:rPr>
        <w:t xml:space="preserve"> approved </w:t>
      </w:r>
      <w:r w:rsidR="00524BBA" w:rsidRPr="005347D2">
        <w:rPr>
          <w:szCs w:val="22"/>
        </w:rPr>
        <w:t xml:space="preserve">by ITU-T </w:t>
      </w:r>
      <w:r w:rsidRPr="005347D2">
        <w:rPr>
          <w:szCs w:val="22"/>
        </w:rPr>
        <w:t>on 13 April 2017</w:t>
      </w:r>
      <w:r w:rsidR="005347D2" w:rsidRPr="005347D2">
        <w:rPr>
          <w:szCs w:val="22"/>
        </w:rPr>
        <w:t xml:space="preserve"> and published </w:t>
      </w:r>
      <w:r w:rsidR="006761B2">
        <w:rPr>
          <w:szCs w:val="22"/>
        </w:rPr>
        <w:t xml:space="preserve">on </w:t>
      </w:r>
      <w:r w:rsidR="005347D2" w:rsidRPr="005347D2">
        <w:rPr>
          <w:szCs w:val="22"/>
        </w:rPr>
        <w:t>2 August 2017</w:t>
      </w:r>
      <w:r w:rsidR="00524BBA" w:rsidRPr="005347D2">
        <w:rPr>
          <w:szCs w:val="22"/>
        </w:rPr>
        <w:t xml:space="preserve">, </w:t>
      </w:r>
      <w:r w:rsidR="005347D2" w:rsidRPr="005347D2">
        <w:rPr>
          <w:szCs w:val="22"/>
        </w:rPr>
        <w:t xml:space="preserve">and </w:t>
      </w:r>
      <w:r w:rsidR="005E55C1" w:rsidRPr="005347D2">
        <w:rPr>
          <w:szCs w:val="22"/>
        </w:rPr>
        <w:t>which includes the colour remapping information SEI message that</w:t>
      </w:r>
      <w:r w:rsidR="006761B2">
        <w:rPr>
          <w:szCs w:val="22"/>
        </w:rPr>
        <w:t>, for the WG 11 parent body,</w:t>
      </w:r>
      <w:r w:rsidR="005E55C1" w:rsidRPr="005347D2">
        <w:rPr>
          <w:szCs w:val="22"/>
        </w:rPr>
        <w:t xml:space="preserve"> is specified in the </w:t>
      </w:r>
      <w:r w:rsidR="005347D2" w:rsidRPr="005347D2">
        <w:rPr>
          <w:szCs w:val="22"/>
        </w:rPr>
        <w:t xml:space="preserve">DAM1 </w:t>
      </w:r>
      <w:r w:rsidR="005E55C1" w:rsidRPr="005347D2">
        <w:rPr>
          <w:szCs w:val="22"/>
        </w:rPr>
        <w:t xml:space="preserve">draft amendment </w:t>
      </w:r>
      <w:r w:rsidR="00524BBA" w:rsidRPr="005347D2">
        <w:rPr>
          <w:szCs w:val="22"/>
        </w:rPr>
        <w:t xml:space="preserve">in output document </w:t>
      </w:r>
      <w:r w:rsidR="006761B2">
        <w:rPr>
          <w:szCs w:val="22"/>
        </w:rPr>
        <w:t xml:space="preserve">WG 11 </w:t>
      </w:r>
      <w:r w:rsidR="00524BBA" w:rsidRPr="005347D2">
        <w:rPr>
          <w:szCs w:val="22"/>
        </w:rPr>
        <w:t>N1</w:t>
      </w:r>
      <w:r w:rsidR="00D16B74">
        <w:rPr>
          <w:szCs w:val="22"/>
        </w:rPr>
        <w:t>7</w:t>
      </w:r>
      <w:r w:rsidR="00524BBA" w:rsidRPr="005347D2">
        <w:rPr>
          <w:szCs w:val="22"/>
        </w:rPr>
        <w:t>6</w:t>
      </w:r>
      <w:r w:rsidR="00D16B74">
        <w:rPr>
          <w:szCs w:val="22"/>
        </w:rPr>
        <w:t>59</w:t>
      </w:r>
      <w:r w:rsidR="005347D2" w:rsidRPr="005347D2">
        <w:rPr>
          <w:szCs w:val="22"/>
        </w:rPr>
        <w:t xml:space="preserve"> (</w:t>
      </w:r>
      <w:r w:rsidR="00D16B74">
        <w:rPr>
          <w:szCs w:val="22"/>
        </w:rPr>
        <w:t>San Diego</w:t>
      </w:r>
      <w:r w:rsidR="005347D2" w:rsidRPr="005347D2">
        <w:rPr>
          <w:szCs w:val="22"/>
        </w:rPr>
        <w:t xml:space="preserve">, </w:t>
      </w:r>
      <w:r w:rsidR="00D16B74">
        <w:rPr>
          <w:szCs w:val="22"/>
        </w:rPr>
        <w:t>April</w:t>
      </w:r>
      <w:r w:rsidR="00D16B74" w:rsidRPr="005347D2">
        <w:rPr>
          <w:szCs w:val="22"/>
        </w:rPr>
        <w:t xml:space="preserve"> </w:t>
      </w:r>
      <w:r w:rsidR="005347D2" w:rsidRPr="005347D2">
        <w:rPr>
          <w:szCs w:val="22"/>
        </w:rPr>
        <w:t>201</w:t>
      </w:r>
      <w:r w:rsidR="006050D5">
        <w:rPr>
          <w:szCs w:val="22"/>
        </w:rPr>
        <w:t>8</w:t>
      </w:r>
      <w:r w:rsidR="005347D2" w:rsidRPr="005347D2">
        <w:rPr>
          <w:szCs w:val="22"/>
        </w:rPr>
        <w:t>)</w:t>
      </w:r>
      <w:ins w:id="0" w:author="Gary Sullivan" w:date="2018-09-03T14:37:00Z">
        <w:r w:rsidR="007475EA">
          <w:rPr>
            <w:szCs w:val="22"/>
          </w:rPr>
          <w:t xml:space="preserve"> and the </w:t>
        </w:r>
      </w:ins>
      <w:ins w:id="1" w:author="Gary Sullivan" w:date="2018-09-03T14:38:00Z">
        <w:r w:rsidR="007475EA">
          <w:rPr>
            <w:szCs w:val="22"/>
          </w:rPr>
          <w:t xml:space="preserve">subsequent </w:t>
        </w:r>
        <w:r w:rsidR="007475EA">
          <w:rPr>
            <w:szCs w:val="22"/>
          </w:rPr>
          <w:t xml:space="preserve">Study of DAM1 </w:t>
        </w:r>
        <w:r w:rsidR="007475EA">
          <w:rPr>
            <w:szCs w:val="22"/>
          </w:rPr>
          <w:t>output document</w:t>
        </w:r>
        <w:r w:rsidR="007475EA">
          <w:rPr>
            <w:szCs w:val="22"/>
          </w:rPr>
          <w:t xml:space="preserve"> WG 11 N 17727</w:t>
        </w:r>
      </w:ins>
      <w:r w:rsidR="00524BBA" w:rsidRPr="005347D2">
        <w:rPr>
          <w:szCs w:val="22"/>
        </w:rPr>
        <w:t>.</w:t>
      </w:r>
      <w:r w:rsidR="0076269E">
        <w:rPr>
          <w:szCs w:val="22"/>
        </w:rPr>
        <w:t xml:space="preserve"> The </w:t>
      </w:r>
      <w:ins w:id="2" w:author="Gary Sullivan" w:date="2018-09-03T14:36:00Z">
        <w:r w:rsidR="007475EA">
          <w:rPr>
            <w:szCs w:val="22"/>
          </w:rPr>
          <w:t xml:space="preserve">WG 11 Study of </w:t>
        </w:r>
      </w:ins>
      <w:r w:rsidR="0076269E">
        <w:rPr>
          <w:szCs w:val="22"/>
        </w:rPr>
        <w:t xml:space="preserve">DAM1 </w:t>
      </w:r>
      <w:del w:id="3" w:author="Gary Sullivan" w:date="2018-09-03T14:37:00Z">
        <w:r w:rsidR="0076269E" w:rsidDel="007475EA">
          <w:rPr>
            <w:szCs w:val="22"/>
          </w:rPr>
          <w:delText>draft amendment</w:delText>
        </w:r>
      </w:del>
      <w:ins w:id="4" w:author="Gary Sullivan" w:date="2018-09-03T14:37:00Z">
        <w:r w:rsidR="007475EA">
          <w:rPr>
            <w:szCs w:val="22"/>
          </w:rPr>
          <w:t>as found in WG 11 N 17727</w:t>
        </w:r>
      </w:ins>
      <w:r w:rsidR="0076269E">
        <w:rPr>
          <w:szCs w:val="22"/>
        </w:rPr>
        <w:t xml:space="preserve"> otherwise corresponds with the technical content of this document.</w:t>
      </w:r>
    </w:p>
    <w:p w14:paraId="6203C6CA" w14:textId="08107E71" w:rsidR="004D3E86" w:rsidRPr="005347D2" w:rsidRDefault="008159CE" w:rsidP="00024D98">
      <w:pPr>
        <w:keepNext/>
        <w:keepLines/>
        <w:spacing w:before="360"/>
        <w:outlineLvl w:val="0"/>
        <w:rPr>
          <w:b/>
          <w:bCs/>
          <w:kern w:val="32"/>
          <w:sz w:val="24"/>
          <w:szCs w:val="32"/>
          <w:lang w:eastAsia="ja-JP"/>
        </w:rPr>
      </w:pPr>
      <w:r w:rsidRPr="005347D2">
        <w:rPr>
          <w:b/>
          <w:bCs/>
          <w:kern w:val="32"/>
          <w:sz w:val="24"/>
          <w:szCs w:val="32"/>
          <w:lang w:eastAsia="ja-JP"/>
        </w:rPr>
        <w:t>Changes to the specification text:</w:t>
      </w:r>
    </w:p>
    <w:p w14:paraId="09CF744A" w14:textId="538FB3C6" w:rsidR="00A047AF" w:rsidRPr="005347D2" w:rsidRDefault="00A047AF" w:rsidP="00A047AF">
      <w:pPr>
        <w:keepNext/>
        <w:keepLines/>
        <w:spacing w:before="360"/>
        <w:outlineLvl w:val="0"/>
        <w:rPr>
          <w:i/>
          <w:noProof/>
          <w:sz w:val="24"/>
        </w:rPr>
      </w:pPr>
      <w:r w:rsidRPr="005347D2">
        <w:rPr>
          <w:i/>
          <w:noProof/>
          <w:sz w:val="24"/>
        </w:rPr>
        <w:t>Throughout the document, replace all instances of "ITU T " with "ITU-T " (note the space in the end of the string).</w:t>
      </w:r>
    </w:p>
    <w:p w14:paraId="41F12613" w14:textId="09ED8C63" w:rsidR="00860E39" w:rsidRPr="005347D2" w:rsidRDefault="00860E39" w:rsidP="00860E39">
      <w:pPr>
        <w:keepNext/>
        <w:keepLines/>
        <w:spacing w:before="360"/>
        <w:outlineLvl w:val="0"/>
        <w:rPr>
          <w:i/>
          <w:noProof/>
          <w:sz w:val="24"/>
        </w:rPr>
      </w:pPr>
      <w:r w:rsidRPr="005347D2">
        <w:rPr>
          <w:i/>
          <w:noProof/>
          <w:sz w:val="24"/>
        </w:rPr>
        <w:t>Throughout the document, replace all instances of "a MVC" with "an MVC".</w:t>
      </w:r>
    </w:p>
    <w:p w14:paraId="37C1214C" w14:textId="77777777" w:rsidR="00D26D16" w:rsidRPr="005347D2" w:rsidRDefault="00D26D16" w:rsidP="00D26D16">
      <w:pPr>
        <w:keepNext/>
        <w:keepLines/>
        <w:spacing w:before="360"/>
        <w:outlineLvl w:val="0"/>
        <w:rPr>
          <w:i/>
          <w:noProof/>
          <w:sz w:val="24"/>
        </w:rPr>
      </w:pPr>
      <w:r w:rsidRPr="005347D2">
        <w:rPr>
          <w:i/>
          <w:noProof/>
          <w:sz w:val="24"/>
        </w:rPr>
        <w:t>In clause 3, add the following term definitions (in alphabetical order within the current list):</w:t>
      </w:r>
    </w:p>
    <w:p w14:paraId="0727443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bookmarkStart w:id="5" w:name="_Ref57450726"/>
      <w:r w:rsidRPr="005347D2">
        <w:rPr>
          <w:rFonts w:eastAsia="Times New Roman"/>
          <w:b/>
          <w:noProof/>
          <w:sz w:val="20"/>
        </w:rPr>
        <w:t>3.X</w:t>
      </w:r>
      <w:r w:rsidRPr="005347D2">
        <w:rPr>
          <w:rFonts w:eastAsia="Times New Roman"/>
          <w:noProof/>
          <w:sz w:val="20"/>
        </w:rPr>
        <w:tab/>
      </w:r>
      <w:r w:rsidRPr="005347D2">
        <w:rPr>
          <w:rFonts w:cs="Tahoma"/>
          <w:b/>
          <w:sz w:val="20"/>
        </w:rPr>
        <w:t>azimuth circle</w:t>
      </w:r>
      <w:r w:rsidRPr="005347D2">
        <w:rPr>
          <w:rFonts w:eastAsia="Times New Roman"/>
          <w:noProof/>
          <w:sz w:val="20"/>
        </w:rPr>
        <w:t xml:space="preserve">: </w:t>
      </w:r>
      <w:r w:rsidRPr="005347D2">
        <w:rPr>
          <w:rFonts w:cs="Tahoma"/>
          <w:sz w:val="20"/>
        </w:rPr>
        <w:t>circle on a sphere connecting all points with the same azimuth value</w:t>
      </w:r>
      <w:r w:rsidRPr="005347D2">
        <w:rPr>
          <w:rFonts w:eastAsia="Times New Roman"/>
          <w:noProof/>
          <w:sz w:val="20"/>
        </w:rPr>
        <w:t>.</w:t>
      </w:r>
      <w:bookmarkEnd w:id="5"/>
    </w:p>
    <w:p w14:paraId="086FCEA4"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sz w:val="18"/>
          <w:szCs w:val="18"/>
          <w:lang w:eastAsia="zh-CN"/>
        </w:rPr>
        <w:t>An</w:t>
      </w:r>
      <w:r w:rsidRPr="005347D2">
        <w:rPr>
          <w:rFonts w:cs="Arial"/>
          <w:sz w:val="18"/>
          <w:szCs w:val="18"/>
        </w:rPr>
        <w:t xml:space="preserve"> azimuth circle is always a </w:t>
      </w:r>
      <w:r w:rsidRPr="005347D2">
        <w:rPr>
          <w:rFonts w:cs="Arial"/>
          <w:i/>
          <w:sz w:val="18"/>
          <w:szCs w:val="18"/>
        </w:rPr>
        <w:t>great circle</w:t>
      </w:r>
      <w:r w:rsidRPr="005347D2">
        <w:rPr>
          <w:rFonts w:cs="Arial"/>
          <w:sz w:val="18"/>
          <w:szCs w:val="18"/>
        </w:rPr>
        <w:t xml:space="preserve"> like a longitude line on the earth</w:t>
      </w:r>
      <w:r w:rsidRPr="005347D2">
        <w:rPr>
          <w:rFonts w:eastAsia="Malgun Gothic"/>
          <w:sz w:val="18"/>
          <w:szCs w:val="18"/>
          <w:lang w:eastAsia="zh-CN"/>
        </w:rPr>
        <w:t>.</w:t>
      </w:r>
    </w:p>
    <w:p w14:paraId="44571DF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bookmarkStart w:id="6" w:name="_Hlk502653580"/>
      <w:r w:rsidRPr="005347D2">
        <w:rPr>
          <w:rFonts w:cs="Tahoma"/>
          <w:b/>
          <w:sz w:val="20"/>
        </w:rPr>
        <w:t>constituent picture</w:t>
      </w:r>
      <w:bookmarkEnd w:id="6"/>
      <w:r w:rsidRPr="005347D2">
        <w:rPr>
          <w:rFonts w:eastAsia="Times New Roman"/>
          <w:noProof/>
          <w:sz w:val="20"/>
        </w:rPr>
        <w:t xml:space="preserve">: </w:t>
      </w:r>
      <w:r w:rsidRPr="005347D2">
        <w:rPr>
          <w:rFonts w:cs="Tahoma"/>
          <w:sz w:val="20"/>
        </w:rPr>
        <w:t xml:space="preserve">part of a spatially frame-packed </w:t>
      </w:r>
      <w:r w:rsidRPr="005347D2">
        <w:rPr>
          <w:rFonts w:eastAsia="Calibri"/>
          <w:sz w:val="20"/>
        </w:rPr>
        <w:t>stereoscopic video</w:t>
      </w:r>
      <w:r w:rsidRPr="005347D2">
        <w:rPr>
          <w:rFonts w:cs="Tahoma"/>
          <w:sz w:val="20"/>
        </w:rPr>
        <w:t xml:space="preserve"> picture that corresponds to one view, or a picture itself</w:t>
      </w:r>
      <w:r w:rsidRPr="005347D2">
        <w:t xml:space="preserve"> </w:t>
      </w:r>
      <w:r w:rsidRPr="005347D2">
        <w:rPr>
          <w:rFonts w:cs="Tahoma"/>
          <w:sz w:val="20"/>
        </w:rPr>
        <w:t>when frame packing is not in use or the temporal interleaving frame packing arrangement is in use</w:t>
      </w:r>
      <w:r w:rsidRPr="005347D2">
        <w:rPr>
          <w:rFonts w:eastAsia="Times New Roman"/>
          <w:noProof/>
          <w:sz w:val="20"/>
        </w:rPr>
        <w:t>.</w:t>
      </w:r>
    </w:p>
    <w:p w14:paraId="5D24F23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elevation circle</w:t>
      </w:r>
      <w:r w:rsidRPr="005347D2">
        <w:rPr>
          <w:rFonts w:eastAsia="Times New Roman"/>
          <w:noProof/>
          <w:sz w:val="20"/>
        </w:rPr>
        <w:t xml:space="preserve">: </w:t>
      </w:r>
      <w:r w:rsidRPr="005347D2">
        <w:rPr>
          <w:rFonts w:cs="Tahoma"/>
          <w:sz w:val="20"/>
        </w:rPr>
        <w:t>circle on a sphere connecting all points with the same elevation value</w:t>
      </w:r>
      <w:r w:rsidRPr="005347D2">
        <w:rPr>
          <w:rFonts w:eastAsia="Times New Roman"/>
          <w:noProof/>
          <w:sz w:val="20"/>
        </w:rPr>
        <w:t>.</w:t>
      </w:r>
    </w:p>
    <w:p w14:paraId="6D6CA98D"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An elevation circle is similar to a lattitude line on the earth. Except when the elevation value is zero, a</w:t>
      </w:r>
      <w:r w:rsidRPr="005347D2">
        <w:rPr>
          <w:rFonts w:cs="Arial"/>
          <w:sz w:val="18"/>
          <w:szCs w:val="18"/>
        </w:rPr>
        <w:t xml:space="preserve">n elevation circle is not a </w:t>
      </w:r>
      <w:r w:rsidRPr="005347D2">
        <w:rPr>
          <w:rFonts w:cs="Arial"/>
          <w:i/>
          <w:sz w:val="18"/>
          <w:szCs w:val="18"/>
        </w:rPr>
        <w:t>great circle</w:t>
      </w:r>
      <w:r w:rsidRPr="005347D2">
        <w:rPr>
          <w:rFonts w:cs="Arial"/>
          <w:sz w:val="18"/>
          <w:szCs w:val="18"/>
        </w:rPr>
        <w:t xml:space="preserve"> like a longitude circle on the earth</w:t>
      </w:r>
      <w:r w:rsidRPr="005347D2">
        <w:rPr>
          <w:rFonts w:eastAsia="Malgun Gothic"/>
          <w:sz w:val="18"/>
          <w:szCs w:val="18"/>
          <w:lang w:eastAsia="zh-CN"/>
        </w:rPr>
        <w:t>.</w:t>
      </w:r>
    </w:p>
    <w:p w14:paraId="7CB17F4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global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associated with </w:t>
      </w:r>
      <w:r w:rsidRPr="005347D2">
        <w:rPr>
          <w:rFonts w:eastAsia="Malgun Gothic" w:cs="Tahoma"/>
          <w:i/>
          <w:color w:val="000000"/>
          <w:sz w:val="20"/>
          <w:lang w:eastAsia="ko-KR"/>
        </w:rPr>
        <w:t xml:space="preserve">omnidirectional video </w:t>
      </w:r>
      <w:r w:rsidRPr="005347D2">
        <w:rPr>
          <w:rFonts w:eastAsia="Malgun Gothic" w:cs="Tahoma"/>
          <w:color w:val="000000"/>
          <w:sz w:val="20"/>
          <w:lang w:eastAsia="ko-KR"/>
        </w:rPr>
        <w:t>that are associated with an externally referenceable position and orientation</w:t>
      </w:r>
      <w:r w:rsidRPr="005347D2">
        <w:rPr>
          <w:rFonts w:eastAsia="Times New Roman"/>
          <w:noProof/>
          <w:sz w:val="20"/>
        </w:rPr>
        <w:t>.</w:t>
      </w:r>
    </w:p>
    <w:p w14:paraId="406DC18E" w14:textId="77777777" w:rsidR="00D26D16" w:rsidRPr="000265C1" w:rsidRDefault="00D26D16" w:rsidP="00D26D16">
      <w:pPr>
        <w:tabs>
          <w:tab w:val="clear" w:pos="360"/>
          <w:tab w:val="clear" w:pos="720"/>
          <w:tab w:val="clear" w:pos="1080"/>
          <w:tab w:val="clear" w:pos="1440"/>
        </w:tabs>
        <w:spacing w:before="60"/>
        <w:ind w:left="1209"/>
        <w:jc w:val="both"/>
        <w:rPr>
          <w:rFonts w:eastAsia="Times New Roman"/>
          <w:noProof/>
          <w:sz w:val="18"/>
          <w:szCs w:val="18"/>
        </w:rPr>
      </w:pPr>
      <w:r w:rsidRPr="000265C1">
        <w:rPr>
          <w:rFonts w:eastAsia="Times New Roman"/>
          <w:noProof/>
          <w:sz w:val="18"/>
          <w:szCs w:val="18"/>
        </w:rPr>
        <w:lastRenderedPageBreak/>
        <w:t>NOTE </w:t>
      </w:r>
      <w:r w:rsidRPr="000265C1">
        <w:rPr>
          <w:rFonts w:eastAsia="Times New Roman"/>
          <w:sz w:val="18"/>
          <w:szCs w:val="18"/>
        </w:rPr>
        <w:fldChar w:fldCharType="begin" w:fldLock="1"/>
      </w:r>
      <w:r w:rsidRPr="000265C1">
        <w:rPr>
          <w:rFonts w:eastAsia="Times New Roman"/>
          <w:sz w:val="18"/>
          <w:szCs w:val="18"/>
        </w:rPr>
        <w:instrText xml:space="preserve"> SEQ NoteCounter \s 9 \* MERGEFORMAT </w:instrText>
      </w:r>
      <w:r w:rsidRPr="000265C1">
        <w:rPr>
          <w:rFonts w:eastAsia="Times New Roman"/>
          <w:sz w:val="18"/>
          <w:szCs w:val="18"/>
        </w:rPr>
        <w:fldChar w:fldCharType="separate"/>
      </w:r>
      <w:r w:rsidRPr="000265C1">
        <w:rPr>
          <w:rFonts w:eastAsia="Times New Roman"/>
          <w:noProof/>
          <w:sz w:val="18"/>
          <w:szCs w:val="18"/>
        </w:rPr>
        <w:t>1</w:t>
      </w:r>
      <w:r w:rsidRPr="000265C1">
        <w:rPr>
          <w:rFonts w:eastAsia="Times New Roman"/>
          <w:noProof/>
          <w:sz w:val="18"/>
          <w:szCs w:val="18"/>
        </w:rPr>
        <w:fldChar w:fldCharType="end"/>
      </w:r>
      <w:r w:rsidRPr="000265C1">
        <w:rPr>
          <w:rFonts w:eastAsia="Times New Roman"/>
          <w:noProof/>
          <w:sz w:val="18"/>
          <w:szCs w:val="18"/>
        </w:rPr>
        <w:t xml:space="preserve"> to Entry – </w:t>
      </w:r>
      <w:r w:rsidRPr="000265C1">
        <w:rPr>
          <w:rFonts w:eastAsia="Malgun Gothic" w:cs="Tahoma"/>
          <w:color w:val="000000"/>
          <w:sz w:val="18"/>
          <w:szCs w:val="18"/>
          <w:lang w:eastAsia="ko-KR"/>
        </w:rPr>
        <w:t xml:space="preserve">The global coordinate axes may correspond to </w:t>
      </w:r>
      <w:r w:rsidRPr="000265C1">
        <w:rPr>
          <w:rFonts w:eastAsia="Candara"/>
          <w:color w:val="000000"/>
          <w:sz w:val="18"/>
          <w:szCs w:val="18"/>
        </w:rPr>
        <w:t xml:space="preserve">the position and orientation of a device or rig used for omnidirectional audio/video acquisition as well as the position of an observer's head in the three-dimensional space of the </w:t>
      </w:r>
      <w:r w:rsidRPr="000265C1">
        <w:rPr>
          <w:rFonts w:eastAsia="Malgun Gothic" w:cs="Tahoma"/>
          <w:i/>
          <w:color w:val="000000"/>
          <w:sz w:val="18"/>
          <w:szCs w:val="18"/>
          <w:lang w:eastAsia="ko-KR"/>
          <w:rPrChange w:id="7" w:author="Ye-Kui Wang d06" w:date="2018-08-29T12:11:00Z">
            <w:rPr>
              <w:rFonts w:eastAsia="Malgun Gothic" w:cs="Tahoma"/>
              <w:i/>
              <w:color w:val="000000"/>
              <w:sz w:val="20"/>
              <w:lang w:eastAsia="ko-KR"/>
            </w:rPr>
          </w:rPrChange>
        </w:rPr>
        <w:t xml:space="preserve">omnidirectional video </w:t>
      </w:r>
      <w:r w:rsidRPr="000265C1">
        <w:rPr>
          <w:rFonts w:eastAsia="Candara"/>
          <w:color w:val="000000"/>
          <w:sz w:val="18"/>
          <w:szCs w:val="18"/>
        </w:rPr>
        <w:t>rendering</w:t>
      </w:r>
      <w:r w:rsidRPr="000265C1">
        <w:rPr>
          <w:rFonts w:eastAsia="Malgun Gothic"/>
          <w:sz w:val="18"/>
          <w:szCs w:val="18"/>
          <w:lang w:eastAsia="zh-CN"/>
        </w:rPr>
        <w:t xml:space="preserve"> environment.</w:t>
      </w:r>
    </w:p>
    <w:p w14:paraId="4DA745EB" w14:textId="77777777" w:rsidR="00D26D16" w:rsidRPr="005347D2" w:rsidRDefault="00D26D16" w:rsidP="00D26D16">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great circle</w:t>
      </w:r>
      <w:r w:rsidRPr="005347D2">
        <w:rPr>
          <w:rFonts w:eastAsia="Times New Roman"/>
          <w:noProof/>
          <w:sz w:val="20"/>
        </w:rPr>
        <w:t xml:space="preserve">: </w:t>
      </w:r>
      <w:r w:rsidRPr="005347D2">
        <w:rPr>
          <w:rFonts w:cs="Tahoma"/>
          <w:sz w:val="20"/>
        </w:rPr>
        <w:t>intersection of a sphere and a plane that passes through the centre point of the sphere</w:t>
      </w:r>
      <w:r w:rsidRPr="005347D2">
        <w:rPr>
          <w:rFonts w:eastAsia="Times New Roman"/>
          <w:noProof/>
          <w:sz w:val="20"/>
        </w:rPr>
        <w:t>.</w:t>
      </w:r>
    </w:p>
    <w:p w14:paraId="25322057"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sz w:val="18"/>
          <w:szCs w:val="18"/>
        </w:rPr>
        <w:t>A great circle is also known as an orthodrome or Riemannian circle</w:t>
      </w:r>
      <w:r w:rsidRPr="005347D2">
        <w:rPr>
          <w:rFonts w:eastAsia="Malgun Gothic"/>
          <w:sz w:val="18"/>
          <w:szCs w:val="18"/>
          <w:lang w:eastAsia="zh-CN"/>
        </w:rPr>
        <w:t>.</w:t>
      </w:r>
    </w:p>
    <w:p w14:paraId="0F0F668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color w:val="000000"/>
          <w:sz w:val="20"/>
          <w:lang w:eastAsia="ko-KR"/>
        </w:rPr>
        <w:t>local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having a specified rotation relationship relative to the </w:t>
      </w:r>
      <w:r w:rsidRPr="005347D2">
        <w:rPr>
          <w:rFonts w:eastAsia="Malgun Gothic" w:cs="Tahoma"/>
          <w:i/>
          <w:color w:val="000000"/>
          <w:sz w:val="20"/>
          <w:lang w:eastAsia="ko-KR"/>
        </w:rPr>
        <w:t>global coordinate axes</w:t>
      </w:r>
      <w:r w:rsidRPr="005347D2">
        <w:rPr>
          <w:rFonts w:eastAsia="Times New Roman"/>
          <w:noProof/>
          <w:sz w:val="20"/>
        </w:rPr>
        <w:t>.</w:t>
      </w:r>
    </w:p>
    <w:p w14:paraId="5CDCF00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omnidirectional video</w:t>
      </w:r>
      <w:r w:rsidRPr="005347D2">
        <w:rPr>
          <w:rFonts w:eastAsia="Times New Roman"/>
          <w:noProof/>
          <w:sz w:val="20"/>
        </w:rPr>
        <w:t xml:space="preserve">: </w:t>
      </w:r>
      <w:r w:rsidRPr="005347D2">
        <w:rPr>
          <w:rFonts w:cs="Tahoma"/>
          <w:sz w:val="20"/>
        </w:rPr>
        <w:t xml:space="preserve">video content in a format that enables rendering according </w:t>
      </w:r>
      <w:r w:rsidRPr="005347D2">
        <w:rPr>
          <w:rFonts w:eastAsia="Malgun Gothic"/>
          <w:sz w:val="20"/>
          <w:lang w:eastAsia="ko-KR"/>
        </w:rPr>
        <w:t xml:space="preserve">to the user's viewing orientation, e.g., if viewed using a head-mounted device, or according to a user's desired </w:t>
      </w:r>
      <w:r w:rsidRPr="005347D2">
        <w:rPr>
          <w:rFonts w:eastAsia="Malgun Gothic"/>
          <w:i/>
          <w:sz w:val="20"/>
          <w:lang w:eastAsia="ko-KR"/>
        </w:rPr>
        <w:t>viewport</w:t>
      </w:r>
      <w:r w:rsidRPr="005347D2">
        <w:rPr>
          <w:rFonts w:cs="Tahoma"/>
          <w:sz w:val="20"/>
        </w:rPr>
        <w:t>, reflecting a potentially rotated viewing position</w:t>
      </w:r>
      <w:r w:rsidRPr="005347D2">
        <w:rPr>
          <w:rFonts w:eastAsia="Times New Roman"/>
          <w:noProof/>
          <w:sz w:val="20"/>
        </w:rPr>
        <w:t>.</w:t>
      </w:r>
    </w:p>
    <w:p w14:paraId="22F04196"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packed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region-wise packed picture</w:t>
      </w:r>
      <w:r w:rsidRPr="005347D2">
        <w:rPr>
          <w:noProof/>
          <w:sz w:val="20"/>
          <w:lang w:eastAsia="ko-KR"/>
        </w:rPr>
        <w:t xml:space="preserve"> that is mapped to a </w:t>
      </w:r>
      <w:r w:rsidRPr="005347D2">
        <w:rPr>
          <w:i/>
          <w:noProof/>
          <w:sz w:val="20"/>
          <w:lang w:eastAsia="ko-KR"/>
        </w:rPr>
        <w:t>projected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7610EE8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picture</w:t>
      </w:r>
      <w:r w:rsidRPr="005347D2">
        <w:rPr>
          <w:rFonts w:eastAsia="Times New Roman"/>
          <w:noProof/>
          <w:sz w:val="20"/>
        </w:rPr>
        <w:t xml:space="preserve">: </w:t>
      </w:r>
      <w:r w:rsidRPr="005347D2">
        <w:rPr>
          <w:rFonts w:eastAsia="Malgun Gothic" w:cs="Tahoma"/>
          <w:sz w:val="20"/>
          <w:lang w:eastAsia="ko-KR"/>
        </w:rPr>
        <w:t xml:space="preserve">picture that uses a </w:t>
      </w:r>
      <w:r w:rsidRPr="005347D2">
        <w:rPr>
          <w:rFonts w:eastAsia="Malgun Gothic" w:cs="Tahoma"/>
          <w:i/>
          <w:sz w:val="20"/>
          <w:lang w:eastAsia="ko-KR"/>
        </w:rPr>
        <w:t xml:space="preserve">projection </w:t>
      </w:r>
      <w:r w:rsidRPr="005347D2">
        <w:rPr>
          <w:rFonts w:eastAsia="Malgun Gothic" w:cs="Tahoma"/>
          <w:sz w:val="20"/>
          <w:lang w:eastAsia="ko-KR"/>
        </w:rPr>
        <w:t xml:space="preserve">format for </w:t>
      </w:r>
      <w:r w:rsidRPr="005347D2">
        <w:rPr>
          <w:rFonts w:eastAsia="Malgun Gothic" w:cs="Tahoma"/>
          <w:i/>
          <w:sz w:val="20"/>
          <w:lang w:eastAsia="ko-KR"/>
        </w:rPr>
        <w:t>omnidirectional video</w:t>
      </w:r>
      <w:r w:rsidRPr="005347D2">
        <w:rPr>
          <w:rFonts w:eastAsia="Times New Roman"/>
          <w:noProof/>
          <w:sz w:val="20"/>
        </w:rPr>
        <w:t>.</w:t>
      </w:r>
    </w:p>
    <w:p w14:paraId="029CC05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projected picture</w:t>
      </w:r>
      <w:r w:rsidRPr="005347D2">
        <w:rPr>
          <w:noProof/>
          <w:sz w:val="20"/>
          <w:lang w:eastAsia="ko-KR"/>
        </w:rPr>
        <w:t xml:space="preserve"> that is mapped to a </w:t>
      </w:r>
      <w:r w:rsidRPr="005347D2">
        <w:rPr>
          <w:i/>
          <w:noProof/>
          <w:sz w:val="20"/>
          <w:lang w:eastAsia="ko-KR"/>
        </w:rPr>
        <w:t>packed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528B7BBB"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projection</w:t>
      </w:r>
      <w:r w:rsidRPr="005347D2">
        <w:rPr>
          <w:rFonts w:eastAsia="Times New Roman"/>
          <w:noProof/>
          <w:sz w:val="20"/>
        </w:rPr>
        <w:t xml:space="preserve">: specified </w:t>
      </w:r>
      <w:r w:rsidRPr="005347D2">
        <w:rPr>
          <w:rFonts w:eastAsia="Malgun Gothic" w:cs="Tahoma"/>
          <w:sz w:val="20"/>
          <w:lang w:eastAsia="ko-KR"/>
        </w:rPr>
        <w:t xml:space="preserve">correspondence between the colour samples of a </w:t>
      </w:r>
      <w:r w:rsidRPr="005347D2">
        <w:rPr>
          <w:rFonts w:eastAsia="Malgun Gothic" w:cs="Tahoma"/>
          <w:i/>
          <w:sz w:val="20"/>
          <w:lang w:eastAsia="ko-KR"/>
        </w:rPr>
        <w:t>projected picture</w:t>
      </w:r>
      <w:r w:rsidRPr="005347D2">
        <w:rPr>
          <w:rFonts w:eastAsia="Malgun Gothic" w:cs="Tahoma"/>
          <w:sz w:val="20"/>
          <w:lang w:eastAsia="ko-KR"/>
        </w:rPr>
        <w:t xml:space="preserve"> and azimuth and elevation positions on a sphere</w:t>
      </w:r>
      <w:r w:rsidRPr="005347D2">
        <w:rPr>
          <w:rFonts w:eastAsia="Times New Roman"/>
          <w:noProof/>
          <w:sz w:val="20"/>
        </w:rPr>
        <w:t>.</w:t>
      </w:r>
    </w:p>
    <w:p w14:paraId="4C16A2A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Times New Roman"/>
          <w:b/>
          <w:noProof/>
          <w:sz w:val="20"/>
        </w:rPr>
        <w:t xml:space="preserve">region-wise </w:t>
      </w:r>
      <w:r w:rsidRPr="005347D2">
        <w:rPr>
          <w:rFonts w:eastAsia="Malgun Gothic" w:cs="Tahoma"/>
          <w:b/>
          <w:sz w:val="20"/>
          <w:lang w:eastAsia="ko-KR"/>
        </w:rPr>
        <w:t>packed picture</w:t>
      </w:r>
      <w:r w:rsidRPr="005347D2">
        <w:rPr>
          <w:rFonts w:eastAsia="Times New Roman"/>
          <w:noProof/>
          <w:sz w:val="20"/>
        </w:rPr>
        <w:t xml:space="preserve">: decoded </w:t>
      </w:r>
      <w:r w:rsidRPr="005347D2">
        <w:rPr>
          <w:rFonts w:cs="Tahoma"/>
          <w:sz w:val="20"/>
        </w:rPr>
        <w:t xml:space="preserve">picture that contains one or more </w:t>
      </w:r>
      <w:r w:rsidRPr="005347D2">
        <w:rPr>
          <w:rFonts w:cs="Tahoma"/>
          <w:i/>
          <w:sz w:val="20"/>
        </w:rPr>
        <w:t>packed regions</w:t>
      </w:r>
      <w:r w:rsidRPr="005347D2">
        <w:rPr>
          <w:rFonts w:eastAsia="Times New Roman"/>
          <w:noProof/>
          <w:sz w:val="20"/>
        </w:rPr>
        <w:t>.</w:t>
      </w:r>
    </w:p>
    <w:p w14:paraId="1B69E856" w14:textId="77777777" w:rsidR="00D26D16" w:rsidRPr="000265C1" w:rsidRDefault="00D26D16" w:rsidP="00D26D16">
      <w:pPr>
        <w:tabs>
          <w:tab w:val="clear" w:pos="360"/>
          <w:tab w:val="clear" w:pos="720"/>
          <w:tab w:val="clear" w:pos="1080"/>
          <w:tab w:val="clear" w:pos="1440"/>
        </w:tabs>
        <w:spacing w:before="60"/>
        <w:ind w:left="1209"/>
        <w:jc w:val="both"/>
        <w:rPr>
          <w:rFonts w:eastAsia="Times New Roman"/>
          <w:noProof/>
          <w:sz w:val="18"/>
          <w:szCs w:val="18"/>
        </w:rPr>
      </w:pPr>
      <w:r w:rsidRPr="000265C1">
        <w:rPr>
          <w:rFonts w:eastAsia="Times New Roman"/>
          <w:noProof/>
          <w:sz w:val="18"/>
          <w:szCs w:val="18"/>
        </w:rPr>
        <w:t>NOTE </w:t>
      </w:r>
      <w:r w:rsidRPr="000265C1">
        <w:rPr>
          <w:rFonts w:eastAsia="Times New Roman"/>
          <w:sz w:val="18"/>
          <w:szCs w:val="18"/>
        </w:rPr>
        <w:fldChar w:fldCharType="begin" w:fldLock="1"/>
      </w:r>
      <w:r w:rsidRPr="009E2B88">
        <w:rPr>
          <w:rFonts w:eastAsia="Times New Roman"/>
          <w:sz w:val="18"/>
          <w:szCs w:val="18"/>
        </w:rPr>
        <w:instrText xml:space="preserve"> SEQ NoteCounter \s 9 \* MERGEFORMAT </w:instrText>
      </w:r>
      <w:r w:rsidRPr="000265C1">
        <w:rPr>
          <w:rFonts w:eastAsia="Times New Roman"/>
          <w:sz w:val="18"/>
          <w:szCs w:val="18"/>
        </w:rPr>
        <w:fldChar w:fldCharType="separate"/>
      </w:r>
      <w:r w:rsidRPr="000265C1">
        <w:rPr>
          <w:rFonts w:eastAsia="Times New Roman"/>
          <w:noProof/>
          <w:sz w:val="18"/>
          <w:szCs w:val="18"/>
        </w:rPr>
        <w:t>1</w:t>
      </w:r>
      <w:r w:rsidRPr="000265C1">
        <w:rPr>
          <w:rFonts w:eastAsia="Times New Roman"/>
          <w:noProof/>
          <w:sz w:val="18"/>
          <w:szCs w:val="18"/>
        </w:rPr>
        <w:fldChar w:fldCharType="end"/>
      </w:r>
      <w:r w:rsidRPr="000265C1">
        <w:rPr>
          <w:rFonts w:eastAsia="Times New Roman"/>
          <w:noProof/>
          <w:sz w:val="18"/>
          <w:szCs w:val="18"/>
        </w:rPr>
        <w:t xml:space="preserve"> to Entry – </w:t>
      </w:r>
      <w:r w:rsidRPr="000265C1">
        <w:rPr>
          <w:rFonts w:eastAsia="Malgun Gothic" w:cs="Tahoma"/>
          <w:sz w:val="18"/>
          <w:szCs w:val="18"/>
          <w:lang w:eastAsia="ko-KR"/>
          <w:rPrChange w:id="8" w:author="Ye-Kui Wang d06" w:date="2018-08-29T12:09:00Z">
            <w:rPr>
              <w:rFonts w:eastAsia="Malgun Gothic" w:cs="Tahoma"/>
              <w:sz w:val="20"/>
              <w:lang w:eastAsia="ko-KR"/>
            </w:rPr>
          </w:rPrChange>
        </w:rPr>
        <w:t xml:space="preserve">A packed picture may </w:t>
      </w:r>
      <w:r w:rsidRPr="000265C1">
        <w:rPr>
          <w:rFonts w:cs="Tahoma"/>
          <w:sz w:val="18"/>
          <w:szCs w:val="18"/>
          <w:rPrChange w:id="9" w:author="Ye-Kui Wang d06" w:date="2018-08-29T12:09:00Z">
            <w:rPr>
              <w:rFonts w:cs="Tahoma"/>
              <w:sz w:val="20"/>
            </w:rPr>
          </w:rPrChange>
        </w:rPr>
        <w:t xml:space="preserve">contain a </w:t>
      </w:r>
      <w:r w:rsidRPr="000265C1">
        <w:rPr>
          <w:rFonts w:eastAsia="DengXian" w:cs="Tahoma"/>
          <w:i/>
          <w:sz w:val="18"/>
          <w:szCs w:val="18"/>
          <w:lang w:eastAsia="ko-KR"/>
          <w:rPrChange w:id="10" w:author="Ye-Kui Wang d06" w:date="2018-08-29T12:09:00Z">
            <w:rPr>
              <w:rFonts w:eastAsia="DengXian" w:cs="Tahoma"/>
              <w:i/>
              <w:sz w:val="20"/>
              <w:lang w:eastAsia="ko-KR"/>
            </w:rPr>
          </w:rPrChange>
        </w:rPr>
        <w:t>region-wise p</w:t>
      </w:r>
      <w:r w:rsidRPr="000265C1">
        <w:rPr>
          <w:rFonts w:cs="Tahoma"/>
          <w:i/>
          <w:sz w:val="18"/>
          <w:szCs w:val="18"/>
          <w:rPrChange w:id="11" w:author="Ye-Kui Wang d06" w:date="2018-08-29T12:09:00Z">
            <w:rPr>
              <w:rFonts w:cs="Tahoma"/>
              <w:i/>
              <w:sz w:val="20"/>
            </w:rPr>
          </w:rPrChange>
        </w:rPr>
        <w:t>a</w:t>
      </w:r>
      <w:r w:rsidRPr="000265C1">
        <w:rPr>
          <w:rFonts w:eastAsia="DengXian" w:cs="Tahoma"/>
          <w:i/>
          <w:sz w:val="18"/>
          <w:szCs w:val="18"/>
          <w:lang w:eastAsia="ko-KR"/>
          <w:rPrChange w:id="12" w:author="Ye-Kui Wang d06" w:date="2018-08-29T12:09:00Z">
            <w:rPr>
              <w:rFonts w:eastAsia="DengXian" w:cs="Tahoma"/>
              <w:i/>
              <w:sz w:val="20"/>
              <w:lang w:eastAsia="ko-KR"/>
            </w:rPr>
          </w:rPrChange>
        </w:rPr>
        <w:t>ck</w:t>
      </w:r>
      <w:r w:rsidRPr="000265C1">
        <w:rPr>
          <w:rFonts w:cs="Tahoma"/>
          <w:i/>
          <w:sz w:val="18"/>
          <w:szCs w:val="18"/>
          <w:rPrChange w:id="13" w:author="Ye-Kui Wang d06" w:date="2018-08-29T12:09:00Z">
            <w:rPr>
              <w:rFonts w:cs="Tahoma"/>
              <w:i/>
              <w:sz w:val="20"/>
            </w:rPr>
          </w:rPrChange>
        </w:rPr>
        <w:t>ing</w:t>
      </w:r>
      <w:r w:rsidRPr="000265C1">
        <w:rPr>
          <w:rFonts w:cs="Tahoma"/>
          <w:sz w:val="18"/>
          <w:szCs w:val="18"/>
          <w:rPrChange w:id="14" w:author="Ye-Kui Wang d06" w:date="2018-08-29T12:09:00Z">
            <w:rPr>
              <w:rFonts w:cs="Tahoma"/>
              <w:sz w:val="20"/>
            </w:rPr>
          </w:rPrChange>
        </w:rPr>
        <w:t xml:space="preserve"> of a </w:t>
      </w:r>
      <w:r w:rsidRPr="000265C1">
        <w:rPr>
          <w:rFonts w:cs="Tahoma"/>
          <w:i/>
          <w:sz w:val="18"/>
          <w:szCs w:val="18"/>
          <w:rPrChange w:id="15" w:author="Ye-Kui Wang d06" w:date="2018-08-29T12:09:00Z">
            <w:rPr>
              <w:rFonts w:cs="Tahoma"/>
              <w:i/>
              <w:sz w:val="20"/>
            </w:rPr>
          </w:rPrChange>
        </w:rPr>
        <w:t>projected picture</w:t>
      </w:r>
      <w:r w:rsidRPr="000265C1">
        <w:rPr>
          <w:rFonts w:eastAsia="Malgun Gothic"/>
          <w:sz w:val="18"/>
          <w:szCs w:val="18"/>
          <w:lang w:eastAsia="zh-CN"/>
        </w:rPr>
        <w:t>.</w:t>
      </w:r>
    </w:p>
    <w:p w14:paraId="4902E9A8"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region-wise packing</w:t>
      </w:r>
      <w:r w:rsidRPr="005347D2">
        <w:rPr>
          <w:rFonts w:eastAsia="Times New Roman"/>
          <w:noProof/>
          <w:sz w:val="20"/>
        </w:rPr>
        <w:t xml:space="preserve">: </w:t>
      </w:r>
      <w:r w:rsidRPr="005347D2">
        <w:rPr>
          <w:rFonts w:cs="Tahoma"/>
          <w:sz w:val="20"/>
        </w:rPr>
        <w:t xml:space="preserve">transformation, resizing, and relocation of </w:t>
      </w:r>
      <w:r w:rsidRPr="005347D2">
        <w:rPr>
          <w:rFonts w:cs="Tahoma"/>
          <w:i/>
          <w:sz w:val="20"/>
        </w:rPr>
        <w:t>packed regions</w:t>
      </w:r>
      <w:r w:rsidRPr="005347D2">
        <w:rPr>
          <w:rFonts w:cs="Tahoma"/>
          <w:sz w:val="20"/>
        </w:rPr>
        <w:t xml:space="preserve"> of a </w:t>
      </w:r>
      <w:r w:rsidRPr="005347D2">
        <w:rPr>
          <w:rFonts w:cs="Tahoma"/>
          <w:i/>
          <w:sz w:val="20"/>
        </w:rPr>
        <w:t>region-wise packed picture</w:t>
      </w:r>
      <w:r w:rsidRPr="005347D2">
        <w:rPr>
          <w:rFonts w:cs="Tahoma"/>
          <w:sz w:val="20"/>
        </w:rPr>
        <w:t xml:space="preserve"> to remap the </w:t>
      </w:r>
      <w:r w:rsidRPr="005347D2">
        <w:rPr>
          <w:rFonts w:cs="Tahoma"/>
          <w:i/>
          <w:sz w:val="20"/>
        </w:rPr>
        <w:t xml:space="preserve">packed regions </w:t>
      </w:r>
      <w:r w:rsidRPr="005347D2">
        <w:rPr>
          <w:rFonts w:cs="Tahoma"/>
          <w:sz w:val="20"/>
        </w:rPr>
        <w:t xml:space="preserve">to </w:t>
      </w:r>
      <w:r w:rsidRPr="005347D2">
        <w:rPr>
          <w:rFonts w:cs="Tahoma"/>
          <w:i/>
          <w:sz w:val="20"/>
        </w:rPr>
        <w:t>projected region</w:t>
      </w:r>
      <w:r w:rsidRPr="005347D2">
        <w:rPr>
          <w:rFonts w:cs="Tahoma"/>
          <w:sz w:val="20"/>
        </w:rPr>
        <w:t xml:space="preserve">s of a </w:t>
      </w:r>
      <w:r w:rsidRPr="005347D2">
        <w:rPr>
          <w:rFonts w:cs="Tahoma"/>
          <w:i/>
          <w:sz w:val="20"/>
        </w:rPr>
        <w:t>projected picture</w:t>
      </w:r>
      <w:r w:rsidRPr="005347D2">
        <w:rPr>
          <w:rFonts w:eastAsia="Times New Roman"/>
          <w:noProof/>
          <w:sz w:val="20"/>
        </w:rPr>
        <w:t>.</w:t>
      </w:r>
    </w:p>
    <w:p w14:paraId="0FCAB7A3"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coordinates</w:t>
      </w:r>
      <w:r w:rsidRPr="005347D2">
        <w:rPr>
          <w:rFonts w:eastAsia="Times New Roman"/>
          <w:noProof/>
          <w:sz w:val="20"/>
        </w:rPr>
        <w:t xml:space="preserve">: </w:t>
      </w:r>
      <w:r w:rsidRPr="005347D2">
        <w:rPr>
          <w:rFonts w:eastAsia="Malgun Gothic"/>
          <w:sz w:val="20"/>
          <w:lang w:eastAsia="ko-KR"/>
        </w:rPr>
        <w:t>azimuth and elevation angles identifying a location of a point on a sphere</w:t>
      </w:r>
      <w:r w:rsidRPr="005347D2">
        <w:rPr>
          <w:rFonts w:eastAsia="Times New Roman"/>
          <w:noProof/>
          <w:sz w:val="20"/>
        </w:rPr>
        <w:t>.</w:t>
      </w:r>
    </w:p>
    <w:p w14:paraId="6EF3A760"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region</w:t>
      </w:r>
      <w:r w:rsidRPr="005347D2">
        <w:rPr>
          <w:rFonts w:eastAsia="Times New Roman"/>
          <w:noProof/>
          <w:sz w:val="20"/>
        </w:rPr>
        <w:t xml:space="preserve">: </w:t>
      </w:r>
      <w:r w:rsidRPr="005347D2">
        <w:rPr>
          <w:noProof/>
          <w:sz w:val="20"/>
          <w:lang w:eastAsia="ko-KR"/>
        </w:rPr>
        <w:t xml:space="preserve">region on a sphere, specified either by four </w:t>
      </w:r>
      <w:r w:rsidRPr="005347D2">
        <w:rPr>
          <w:i/>
          <w:noProof/>
          <w:sz w:val="20"/>
          <w:lang w:eastAsia="ko-KR"/>
        </w:rPr>
        <w:t>great circles</w:t>
      </w:r>
      <w:r w:rsidRPr="005347D2">
        <w:rPr>
          <w:noProof/>
          <w:sz w:val="20"/>
          <w:lang w:eastAsia="ko-KR"/>
        </w:rPr>
        <w:t xml:space="preserve"> or by two </w:t>
      </w:r>
      <w:r w:rsidRPr="005347D2">
        <w:rPr>
          <w:i/>
          <w:noProof/>
          <w:sz w:val="20"/>
          <w:lang w:eastAsia="ko-KR"/>
        </w:rPr>
        <w:t>azimuth circles</w:t>
      </w:r>
      <w:r w:rsidRPr="005347D2">
        <w:rPr>
          <w:noProof/>
          <w:sz w:val="20"/>
          <w:lang w:eastAsia="ko-KR"/>
        </w:rPr>
        <w:t xml:space="preserve"> and two </w:t>
      </w:r>
      <w:r w:rsidRPr="005347D2">
        <w:rPr>
          <w:i/>
          <w:noProof/>
          <w:sz w:val="20"/>
          <w:lang w:eastAsia="ko-KR"/>
        </w:rPr>
        <w:t>elevation circles</w:t>
      </w:r>
      <w:r w:rsidRPr="005347D2">
        <w:rPr>
          <w:noProof/>
          <w:sz w:val="20"/>
          <w:lang w:eastAsia="ko-KR"/>
        </w:rPr>
        <w:t>, or such a region on a rotated sphere after applying yaw, pitch, and roll rotations</w:t>
      </w:r>
      <w:r w:rsidRPr="005347D2">
        <w:rPr>
          <w:rFonts w:eastAsia="Times New Roman"/>
          <w:noProof/>
          <w:sz w:val="20"/>
        </w:rPr>
        <w:t>.</w:t>
      </w:r>
    </w:p>
    <w:p w14:paraId="146912CD"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tilt angle</w:t>
      </w:r>
      <w:r w:rsidRPr="005347D2">
        <w:rPr>
          <w:rFonts w:eastAsia="Times New Roman"/>
          <w:noProof/>
          <w:sz w:val="20"/>
        </w:rPr>
        <w:t xml:space="preserve">: </w:t>
      </w:r>
      <w:r w:rsidRPr="005347D2">
        <w:rPr>
          <w:rFonts w:eastAsia="Malgun Gothic" w:cs="Tahoma"/>
          <w:sz w:val="20"/>
          <w:lang w:eastAsia="ko-KR"/>
        </w:rPr>
        <w:t>angle indicating the amount of tilt of a</w:t>
      </w:r>
      <w:r w:rsidRPr="005347D2">
        <w:rPr>
          <w:rFonts w:eastAsia="Malgun Gothic" w:cs="Tahoma"/>
          <w:i/>
          <w:sz w:val="20"/>
          <w:lang w:eastAsia="ko-KR"/>
        </w:rPr>
        <w:t xml:space="preserve"> sphere region</w:t>
      </w:r>
      <w:r w:rsidRPr="005347D2">
        <w:rPr>
          <w:rFonts w:eastAsia="Malgun Gothic" w:cs="Tahoma"/>
          <w:sz w:val="20"/>
          <w:lang w:eastAsia="ko-KR"/>
        </w:rPr>
        <w:t xml:space="preserve">, measured as the amount of rotation of a </w:t>
      </w:r>
      <w:r w:rsidRPr="005347D2">
        <w:rPr>
          <w:rFonts w:eastAsia="Malgun Gothic" w:cs="Tahoma"/>
          <w:i/>
          <w:sz w:val="20"/>
          <w:lang w:eastAsia="ko-KR"/>
        </w:rPr>
        <w:t>sphere region</w:t>
      </w:r>
      <w:r w:rsidRPr="005347D2">
        <w:rPr>
          <w:rFonts w:eastAsia="Malgun Gothic" w:cs="Tahoma"/>
          <w:sz w:val="20"/>
          <w:lang w:eastAsia="ko-KR"/>
        </w:rPr>
        <w:t xml:space="preserve"> along the axis originating from the sphere origin passing through the centre point of the </w:t>
      </w:r>
      <w:r w:rsidRPr="005347D2">
        <w:rPr>
          <w:rFonts w:eastAsia="Malgun Gothic" w:cs="Tahoma"/>
          <w:i/>
          <w:sz w:val="20"/>
          <w:lang w:eastAsia="ko-KR"/>
        </w:rPr>
        <w:t>sphere region</w:t>
      </w:r>
      <w:r w:rsidRPr="005347D2">
        <w:rPr>
          <w:rFonts w:eastAsia="Malgun Gothic"/>
          <w:sz w:val="20"/>
          <w:lang w:eastAsia="ko-KR"/>
        </w:rPr>
        <w:t>, where the angle value increases clockwise when looking from the origin towards the positive end of the axis</w:t>
      </w:r>
      <w:r w:rsidRPr="005347D2">
        <w:rPr>
          <w:rFonts w:eastAsia="Times New Roman"/>
          <w:noProof/>
          <w:sz w:val="20"/>
        </w:rPr>
        <w:t>.</w:t>
      </w:r>
    </w:p>
    <w:p w14:paraId="1E02FEF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viewport</w:t>
      </w:r>
      <w:r w:rsidRPr="005347D2">
        <w:rPr>
          <w:rFonts w:eastAsia="Times New Roman"/>
          <w:noProof/>
          <w:sz w:val="20"/>
        </w:rPr>
        <w:t xml:space="preserve">: </w:t>
      </w:r>
      <w:r w:rsidRPr="005347D2">
        <w:rPr>
          <w:rFonts w:cs="Tahoma"/>
          <w:sz w:val="20"/>
        </w:rPr>
        <w:t xml:space="preserve">region of </w:t>
      </w:r>
      <w:r w:rsidRPr="005347D2">
        <w:rPr>
          <w:rFonts w:cs="Tahoma"/>
          <w:i/>
          <w:sz w:val="20"/>
        </w:rPr>
        <w:t>omnidirectional video</w:t>
      </w:r>
      <w:r w:rsidRPr="005347D2">
        <w:rPr>
          <w:rFonts w:cs="Tahoma"/>
          <w:sz w:val="20"/>
        </w:rPr>
        <w:t xml:space="preserve"> content suitable for display and viewing by the user</w:t>
      </w:r>
      <w:r w:rsidRPr="005347D2">
        <w:rPr>
          <w:rFonts w:eastAsia="Times New Roman"/>
          <w:noProof/>
          <w:sz w:val="20"/>
        </w:rPr>
        <w:t>.</w:t>
      </w:r>
    </w:p>
    <w:p w14:paraId="73FB2D6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060AB28D" w14:textId="7D9AB7E1" w:rsidR="00D26D16" w:rsidRPr="005347D2" w:rsidRDefault="00D26D16" w:rsidP="00D26D16">
      <w:pPr>
        <w:pStyle w:val="Equation"/>
        <w:tabs>
          <w:tab w:val="clear" w:pos="794"/>
          <w:tab w:val="clear" w:pos="1588"/>
          <w:tab w:val="left" w:pos="1418"/>
        </w:tabs>
        <w:ind w:left="1412" w:hanging="850"/>
        <w:rPr>
          <w:lang w:val="en-CA"/>
        </w:rPr>
      </w:pPr>
      <w:proofErr w:type="spellStart"/>
      <w:r w:rsidRPr="005347D2">
        <w:rPr>
          <w:color w:val="000000"/>
          <w:lang w:val="en-CA"/>
        </w:rPr>
        <w:t>Asin</w:t>
      </w:r>
      <w:proofErr w:type="spellEnd"/>
      <w:r w:rsidRPr="005347D2">
        <w:rPr>
          <w:lang w:val="en-CA"/>
        </w:rPr>
        <w:t>( x )</w:t>
      </w:r>
      <w:r w:rsidRPr="005347D2">
        <w:rPr>
          <w:lang w:val="en-CA"/>
        </w:rPr>
        <w:tab/>
        <w:t>the trigonometric inverse sine function, operating on an argument x that is</w:t>
      </w:r>
      <w:r w:rsidRPr="005347D2">
        <w:rPr>
          <w:lang w:val="en-CA"/>
        </w:rPr>
        <w:br/>
        <w:t>in the range of −1.0 to 1.0, inclusive, with an output value in the range of</w:t>
      </w:r>
      <w:r w:rsidRPr="005347D2">
        <w:rPr>
          <w:lang w:val="en-CA"/>
        </w:rPr>
        <w:br/>
        <w:t>−π÷2 to π÷2, inclusive, in units of radians</w:t>
      </w:r>
      <w:ins w:id="16" w:author="Ye-Kui Wang d06" w:date="2018-08-29T12:34:00Z">
        <w:r w:rsidR="00811B25">
          <w:rPr>
            <w:lang w:val="en-CA"/>
          </w:rPr>
          <w:t>.</w:t>
        </w:r>
      </w:ins>
      <w:r w:rsidRPr="005347D2">
        <w:rPr>
          <w:lang w:val="en-CA"/>
        </w:rPr>
        <w:tab/>
      </w:r>
      <w:r w:rsidRPr="005347D2">
        <w:rPr>
          <w:lang w:val="en-CA"/>
        </w:rPr>
        <w:tab/>
        <w:t>(5</w:t>
      </w:r>
      <w:r w:rsidRPr="005347D2">
        <w:rPr>
          <w:lang w:val="en-CA"/>
        </w:rPr>
        <w:noBreakHyphen/>
        <w:t>2)</w:t>
      </w:r>
    </w:p>
    <w:p w14:paraId="637079C0" w14:textId="2FCA8EB6" w:rsidR="00D26D16" w:rsidRPr="005347D2" w:rsidRDefault="00D26D16" w:rsidP="00D26D16">
      <w:pPr>
        <w:pStyle w:val="Equation"/>
        <w:tabs>
          <w:tab w:val="clear" w:pos="794"/>
          <w:tab w:val="clear" w:pos="1588"/>
          <w:tab w:val="left" w:pos="1418"/>
        </w:tabs>
        <w:ind w:left="1412" w:hanging="850"/>
        <w:rPr>
          <w:lang w:val="en-CA"/>
        </w:rPr>
      </w:pPr>
      <w:proofErr w:type="spellStart"/>
      <w:proofErr w:type="gramStart"/>
      <w:r w:rsidRPr="005347D2">
        <w:rPr>
          <w:color w:val="000000"/>
          <w:lang w:val="en-CA"/>
        </w:rPr>
        <w:t>Atan</w:t>
      </w:r>
      <w:proofErr w:type="spellEnd"/>
      <w:r w:rsidRPr="005347D2">
        <w:rPr>
          <w:lang w:val="en-CA"/>
        </w:rPr>
        <w:t>( x</w:t>
      </w:r>
      <w:proofErr w:type="gramEnd"/>
      <w:r w:rsidRPr="005347D2">
        <w:rPr>
          <w:lang w:val="en-CA"/>
        </w:rPr>
        <w:t> )</w:t>
      </w:r>
      <w:r w:rsidRPr="005347D2">
        <w:rPr>
          <w:lang w:val="en-CA"/>
        </w:rPr>
        <w:tab/>
        <w:t>the trigonometric inverse tangent function, operating on an argument x, with</w:t>
      </w:r>
      <w:r w:rsidRPr="005347D2">
        <w:rPr>
          <w:lang w:val="en-CA"/>
        </w:rPr>
        <w:br/>
        <w:t>an output value in the range of −π÷2 to π÷2, inclusive, in units of radians</w:t>
      </w:r>
      <w:ins w:id="17" w:author="Ye-Kui Wang d06" w:date="2018-08-29T12:34:00Z">
        <w:r w:rsidR="00811B25">
          <w:rPr>
            <w:lang w:val="en-CA"/>
          </w:rPr>
          <w:t>.</w:t>
        </w:r>
      </w:ins>
      <w:r w:rsidRPr="005347D2">
        <w:rPr>
          <w:lang w:val="en-CA"/>
        </w:rPr>
        <w:tab/>
        <w:t>(5</w:t>
      </w:r>
      <w:r w:rsidRPr="005347D2">
        <w:rPr>
          <w:lang w:val="en-CA"/>
        </w:rPr>
        <w:noBreakHyphen/>
        <w:t>3)</w:t>
      </w:r>
    </w:p>
    <w:p w14:paraId="6CFBB33B" w14:textId="2C057E32"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Atan2</w:t>
      </w:r>
      <w:r w:rsidRPr="005347D2">
        <w:rPr>
          <w:lang w:val="en-CA"/>
        </w:rPr>
        <w:t>( y, x ) =</w:t>
      </w:r>
      <w:r w:rsidR="00497392">
        <w:rPr>
          <w:lang w:val="en-CA"/>
        </w:rPr>
        <w:t xml:space="preserve"> </w:t>
      </w:r>
      <m:oMath>
        <m:d>
          <m:dPr>
            <m:begChr m:val="{"/>
            <m:endChr m:val=""/>
            <m:ctrlPr>
              <w:rPr>
                <w:rFonts w:ascii="Cambria Math" w:eastAsia="SimSun" w:hAnsi="Cambria Math"/>
                <w:i/>
                <w:szCs w:val="20"/>
              </w:rPr>
            </m:ctrlPr>
          </m:dPr>
          <m:e>
            <m:r>
              <w:rPr>
                <w:rFonts w:ascii="Cambria Math" w:eastAsia="SimSun" w:hAnsi="Cambria Math"/>
                <w:szCs w:val="20"/>
              </w:rPr>
              <m:t xml:space="preserve"> </m:t>
            </m:r>
            <m:m>
              <m:mPr>
                <m:mcs>
                  <m:mc>
                    <m:mcPr>
                      <m:count m:val="3"/>
                      <m:mcJc m:val="center"/>
                    </m:mcPr>
                  </m:mc>
                </m:mcs>
                <m:ctrlPr>
                  <w:rPr>
                    <w:rFonts w:ascii="Cambria Math" w:eastAsia="SimSun" w:hAnsi="Cambria Math"/>
                    <w:i/>
                    <w:szCs w:val="20"/>
                  </w:rPr>
                </m:ctrlPr>
              </m:mPr>
              <m:mr>
                <m:e>
                  <m:r>
                    <m:rPr>
                      <m:nor/>
                    </m:rPr>
                    <w:rPr>
                      <w:rFonts w:eastAsia="SimSun"/>
                      <w:szCs w:val="20"/>
                    </w:rPr>
                    <m:t>Atan</m:t>
                  </m:r>
                  <m:d>
                    <m:dPr>
                      <m:ctrlPr>
                        <w:rPr>
                          <w:rFonts w:ascii="Cambria Math" w:eastAsia="SimSun" w:hAnsi="Cambria Math"/>
                          <w:i/>
                          <w:szCs w:val="20"/>
                        </w:rPr>
                      </m:ctrlPr>
                    </m:dPr>
                    <m:e>
                      <m:r>
                        <w:rPr>
                          <w:rFonts w:ascii="Cambria Math" w:eastAsia="SimSun" w:hAnsi="Cambria Math"/>
                          <w:szCs w:val="20"/>
                        </w:rPr>
                        <m:t xml:space="preserve"> </m:t>
                      </m:r>
                      <m:f>
                        <m:fPr>
                          <m:ctrlPr>
                            <w:rPr>
                              <w:rFonts w:ascii="Cambria Math" w:eastAsia="SimSun" w:hAnsi="Cambria Math"/>
                              <w:i/>
                              <w:szCs w:val="20"/>
                            </w:rPr>
                          </m:ctrlPr>
                        </m:fPr>
                        <m:num>
                          <m:r>
                            <m:rPr>
                              <m:nor/>
                            </m:rPr>
                            <w:rPr>
                              <w:rFonts w:eastAsia="SimSun"/>
                              <w:sz w:val="24"/>
                              <w:szCs w:val="20"/>
                            </w:rPr>
                            <m:t>y</m:t>
                          </m:r>
                        </m:num>
                        <m:den>
                          <m:r>
                            <m:rPr>
                              <m:nor/>
                            </m:rPr>
                            <w:rPr>
                              <w:rFonts w:eastAsia="SimSun"/>
                              <w:sz w:val="24"/>
                              <w:szCs w:val="20"/>
                            </w:rPr>
                            <m:t>x</m:t>
                          </m:r>
                        </m:den>
                      </m:f>
                      <m:r>
                        <w:rPr>
                          <w:rFonts w:ascii="Cambria Math" w:eastAsia="SimSun" w:hAnsi="Cambria Math"/>
                          <w:szCs w:val="20"/>
                        </w:rPr>
                        <m:t xml:space="preserve"> </m:t>
                      </m:r>
                    </m:e>
                  </m:d>
                </m:e>
                <m:e>
                  <m:r>
                    <m:rPr>
                      <m:nor/>
                    </m:rPr>
                    <w:rPr>
                      <w:rFonts w:eastAsia="SimSun"/>
                      <w:szCs w:val="20"/>
                    </w:rPr>
                    <m:t>;</m:t>
                  </m:r>
                </m:e>
                <m:e>
                  <m:r>
                    <m:rPr>
                      <m:nor/>
                    </m:rPr>
                    <w:rPr>
                      <w:rFonts w:eastAsia="SimSun"/>
                      <w:szCs w:val="20"/>
                    </w:rPr>
                    <m:t>x &gt; 0</m:t>
                  </m:r>
                </m:e>
              </m:mr>
              <m:mr>
                <m:e>
                  <m:m>
                    <m:mPr>
                      <m:mcs>
                        <m:mc>
                          <m:mcPr>
                            <m:count m:val="1"/>
                            <m:mcJc m:val="center"/>
                          </m:mcPr>
                        </m:mc>
                      </m:mcs>
                      <m:ctrlPr>
                        <w:rPr>
                          <w:rFonts w:ascii="Cambria Math" w:eastAsia="SimSun" w:hAnsi="Cambria Math"/>
                          <w:i/>
                          <w:szCs w:val="20"/>
                        </w:rPr>
                      </m:ctrlPr>
                    </m:mPr>
                    <m:mr>
                      <m:e>
                        <w:proofErr w:type="spellStart"/>
                        <m:r>
                          <m:rPr>
                            <m:nor/>
                          </m:rPr>
                          <w:rPr>
                            <w:rFonts w:eastAsia="SimSun"/>
                            <w:szCs w:val="20"/>
                          </w:rPr>
                          <m:t>Atan</m:t>
                        </m:r>
                        <w:proofErr w:type="spellEnd"/>
                        <m:d>
                          <m:dPr>
                            <m:ctrlPr>
                              <w:rPr>
                                <w:rFonts w:ascii="Cambria Math" w:eastAsia="SimSun" w:hAnsi="Cambria Math"/>
                                <w:i/>
                                <w:szCs w:val="20"/>
                              </w:rPr>
                            </m:ctrlPr>
                          </m:dPr>
                          <m:e>
                            <m:r>
                              <w:rPr>
                                <w:rFonts w:ascii="Cambria Math" w:eastAsia="SimSun" w:hAnsi="Cambria Math"/>
                                <w:szCs w:val="20"/>
                              </w:rPr>
                              <m:t xml:space="preserve"> </m:t>
                            </m:r>
                            <m:f>
                              <m:fPr>
                                <m:ctrlPr>
                                  <w:rPr>
                                    <w:rFonts w:ascii="Cambria Math" w:eastAsia="SimSun" w:hAnsi="Cambria Math"/>
                                    <w:i/>
                                    <w:szCs w:val="20"/>
                                  </w:rPr>
                                </m:ctrlPr>
                              </m:fPr>
                              <m:num>
                                <m:r>
                                  <m:rPr>
                                    <m:nor/>
                                  </m:rPr>
                                  <w:rPr>
                                    <w:rFonts w:eastAsia="SimSun"/>
                                    <w:sz w:val="24"/>
                                    <w:szCs w:val="20"/>
                                  </w:rPr>
                                  <m:t>y</m:t>
                                </m:r>
                              </m:num>
                              <m:den>
                                <m:r>
                                  <m:rPr>
                                    <m:nor/>
                                  </m:rPr>
                                  <w:rPr>
                                    <w:rFonts w:eastAsia="SimSun"/>
                                    <w:sz w:val="24"/>
                                    <w:szCs w:val="20"/>
                                  </w:rPr>
                                  <m:t>x</m:t>
                                </m:r>
                              </m:den>
                            </m:f>
                            <m:r>
                              <w:rPr>
                                <w:rFonts w:ascii="Cambria Math" w:eastAsia="SimSun" w:hAnsi="Cambria Math"/>
                                <w:szCs w:val="20"/>
                              </w:rPr>
                              <m:t xml:space="preserve"> </m:t>
                            </m:r>
                          </m:e>
                        </m:d>
                        <m:r>
                          <w:rPr>
                            <w:rFonts w:ascii="Cambria Math" w:eastAsia="SimSun" w:hAnsi="Cambria Math"/>
                            <w:szCs w:val="20"/>
                          </w:rPr>
                          <m:t>+</m:t>
                        </m:r>
                        <m:r>
                          <m:rPr>
                            <m:nor/>
                          </m:rPr>
                          <w:rPr>
                            <w:rFonts w:eastAsia="SimSun"/>
                            <w:szCs w:val="20"/>
                          </w:rPr>
                          <m:t>π</m:t>
                        </m:r>
                      </m:e>
                    </m:mr>
                    <m:mr>
                      <m:e>
                        <w:proofErr w:type="spellStart"/>
                        <m:r>
                          <m:rPr>
                            <m:nor/>
                          </m:rPr>
                          <w:rPr>
                            <w:rFonts w:eastAsia="SimSun"/>
                            <w:szCs w:val="20"/>
                          </w:rPr>
                          <m:t>Atan</m:t>
                        </m:r>
                        <w:proofErr w:type="spellEnd"/>
                        <m:d>
                          <m:dPr>
                            <m:ctrlPr>
                              <w:rPr>
                                <w:rFonts w:ascii="Cambria Math" w:eastAsia="SimSun" w:hAnsi="Cambria Math"/>
                                <w:i/>
                                <w:szCs w:val="20"/>
                              </w:rPr>
                            </m:ctrlPr>
                          </m:dPr>
                          <m:e>
                            <m:r>
                              <w:rPr>
                                <w:rFonts w:ascii="Cambria Math" w:eastAsia="SimSun" w:hAnsi="Cambria Math"/>
                                <w:szCs w:val="20"/>
                              </w:rPr>
                              <m:t xml:space="preserve"> </m:t>
                            </m:r>
                            <m:f>
                              <m:fPr>
                                <m:ctrlPr>
                                  <w:rPr>
                                    <w:rFonts w:ascii="Cambria Math" w:eastAsia="SimSun" w:hAnsi="Cambria Math"/>
                                    <w:i/>
                                    <w:szCs w:val="20"/>
                                  </w:rPr>
                                </m:ctrlPr>
                              </m:fPr>
                              <m:num>
                                <m:r>
                                  <m:rPr>
                                    <m:nor/>
                                  </m:rPr>
                                  <w:rPr>
                                    <w:rFonts w:eastAsia="SimSun"/>
                                    <w:sz w:val="24"/>
                                    <w:szCs w:val="20"/>
                                  </w:rPr>
                                  <m:t>y</m:t>
                                </m:r>
                              </m:num>
                              <m:den>
                                <m:r>
                                  <m:rPr>
                                    <m:nor/>
                                  </m:rPr>
                                  <w:rPr>
                                    <w:rFonts w:eastAsia="SimSun"/>
                                    <w:sz w:val="24"/>
                                    <w:szCs w:val="20"/>
                                  </w:rPr>
                                  <m:t>x</m:t>
                                </m:r>
                              </m:den>
                            </m:f>
                            <m:r>
                              <w:rPr>
                                <w:rFonts w:ascii="Cambria Math" w:eastAsia="SimSun" w:hAnsi="Cambria Math"/>
                                <w:szCs w:val="20"/>
                              </w:rPr>
                              <m:t xml:space="preserve"> </m:t>
                            </m:r>
                          </m:e>
                        </m:d>
                        <m:r>
                          <w:rPr>
                            <w:rFonts w:ascii="Cambria Math" w:eastAsia="SimSun" w:hAnsi="Cambria Math"/>
                            <w:szCs w:val="20"/>
                          </w:rPr>
                          <m:t>-</m:t>
                        </m:r>
                        <m:r>
                          <m:rPr>
                            <m:nor/>
                          </m:rPr>
                          <w:rPr>
                            <w:rFonts w:asciiTheme="majorBidi" w:eastAsia="SimSun" w:hAnsiTheme="majorBidi" w:cstheme="majorBidi"/>
                            <w:szCs w:val="20"/>
                          </w:rPr>
                          <m:t>π</m:t>
                        </m:r>
                      </m:e>
                    </m:mr>
                  </m:m>
                </m:e>
                <m:e>
                  <m:m>
                    <m:mPr>
                      <m:mcs>
                        <m:mc>
                          <m:mcPr>
                            <m:count m:val="1"/>
                            <m:mcJc m:val="center"/>
                          </m:mcPr>
                        </m:mc>
                      </m:mcs>
                      <m:ctrlPr>
                        <w:rPr>
                          <w:rFonts w:ascii="Cambria Math" w:eastAsia="SimSun" w:hAnsi="Cambria Math"/>
                          <w:i/>
                          <w:szCs w:val="20"/>
                        </w:rPr>
                      </m:ctrlPr>
                    </m:mPr>
                    <m:mr>
                      <m:e>
                        <m:r>
                          <m:rPr>
                            <m:nor/>
                          </m:rPr>
                          <w:rPr>
                            <w:rFonts w:eastAsia="SimSun"/>
                            <w:szCs w:val="20"/>
                          </w:rPr>
                          <m:t>;</m:t>
                        </m:r>
                      </m:e>
                    </m:mr>
                    <m:mr>
                      <m:e>
                        <m:r>
                          <m:rPr>
                            <m:nor/>
                          </m:rPr>
                          <w:rPr>
                            <w:rFonts w:eastAsia="SimSun"/>
                            <w:szCs w:val="20"/>
                          </w:rPr>
                          <m:t>;</m:t>
                        </m:r>
                      </m:e>
                    </m:mr>
                  </m:m>
                </m:e>
                <m:e>
                  <m:m>
                    <m:mPr>
                      <m:mcs>
                        <m:mc>
                          <m:mcPr>
                            <m:count m:val="1"/>
                            <m:mcJc m:val="center"/>
                          </m:mcPr>
                        </m:mc>
                      </m:mcs>
                      <m:ctrlPr>
                        <w:rPr>
                          <w:rFonts w:ascii="Cambria Math" w:eastAsia="SimSun" w:hAnsi="Cambria Math"/>
                          <w:i/>
                          <w:szCs w:val="20"/>
                        </w:rPr>
                      </m:ctrlPr>
                    </m:mPr>
                    <m:mr>
                      <m:e>
                        <m:r>
                          <m:rPr>
                            <m:nor/>
                          </m:rPr>
                          <w:rPr>
                            <w:rFonts w:eastAsia="SimSun"/>
                            <w:szCs w:val="20"/>
                          </w:rPr>
                          <m:t>x &lt; 0  &amp;&amp;  y  &gt;=  0</m:t>
                        </m:r>
                      </m:e>
                    </m:mr>
                    <m:mr>
                      <m:e>
                        <m:r>
                          <m:rPr>
                            <m:nor/>
                          </m:rPr>
                          <w:rPr>
                            <w:rFonts w:eastAsia="SimSun"/>
                            <w:szCs w:val="20"/>
                          </w:rPr>
                          <m:t>x &lt; 0  &amp;&amp;  y  &lt;  0</m:t>
                        </m:r>
                      </m:e>
                    </m:mr>
                  </m:m>
                </m:e>
              </m:mr>
              <m:mr>
                <m:e>
                  <m:m>
                    <m:mPr>
                      <m:mcs>
                        <m:mc>
                          <m:mcPr>
                            <m:count m:val="1"/>
                            <m:mcJc m:val="center"/>
                          </m:mcPr>
                        </m:mc>
                      </m:mcs>
                      <m:ctrlPr>
                        <w:rPr>
                          <w:rFonts w:ascii="Cambria Math" w:eastAsia="SimSun" w:hAnsi="Cambria Math"/>
                          <w:i/>
                          <w:szCs w:val="20"/>
                        </w:rPr>
                      </m:ctrlPr>
                    </m:mPr>
                    <m:mr>
                      <m:e>
                        <m:r>
                          <w:rPr>
                            <w:rFonts w:ascii="Cambria Math" w:eastAsia="SimSun" w:hAnsi="Cambria Math"/>
                            <w:szCs w:val="20"/>
                          </w:rPr>
                          <m:t>+</m:t>
                        </m:r>
                        <m:f>
                          <m:fPr>
                            <m:ctrlPr>
                              <w:rPr>
                                <w:rFonts w:ascii="Cambria Math" w:eastAsia="SimSun" w:hAnsi="Cambria Math"/>
                                <w:i/>
                                <w:szCs w:val="20"/>
                              </w:rPr>
                            </m:ctrlPr>
                          </m:fPr>
                          <m:num>
                            <m:r>
                              <m:rPr>
                                <m:nor/>
                              </m:rPr>
                              <w:rPr>
                                <w:rFonts w:eastAsia="SimSun"/>
                                <w:sz w:val="24"/>
                                <w:szCs w:val="20"/>
                              </w:rPr>
                              <m:t>π</m:t>
                            </m:r>
                          </m:num>
                          <m:den>
                            <m:r>
                              <m:rPr>
                                <m:nor/>
                              </m:rPr>
                              <w:rPr>
                                <w:rFonts w:eastAsia="SimSun"/>
                                <w:sz w:val="24"/>
                                <w:szCs w:val="20"/>
                              </w:rPr>
                              <m:t>2</m:t>
                            </m:r>
                          </m:den>
                        </m:f>
                      </m:e>
                    </m:mr>
                    <m:mr>
                      <m:e>
                        <m:r>
                          <w:rPr>
                            <w:rFonts w:ascii="Cambria Math" w:eastAsia="SimSun" w:hAnsi="Cambria Math"/>
                            <w:szCs w:val="20"/>
                          </w:rPr>
                          <m:t>-</m:t>
                        </m:r>
                        <m:f>
                          <m:fPr>
                            <m:ctrlPr>
                              <w:rPr>
                                <w:rFonts w:ascii="Cambria Math" w:eastAsia="SimSun" w:hAnsi="Cambria Math"/>
                                <w:i/>
                                <w:szCs w:val="20"/>
                              </w:rPr>
                            </m:ctrlPr>
                          </m:fPr>
                          <m:num>
                            <m:r>
                              <m:rPr>
                                <m:nor/>
                              </m:rPr>
                              <w:rPr>
                                <w:rFonts w:eastAsia="SimSun"/>
                                <w:sz w:val="24"/>
                                <w:szCs w:val="20"/>
                              </w:rPr>
                              <m:t>π</m:t>
                            </m:r>
                          </m:num>
                          <m:den>
                            <m:r>
                              <m:rPr>
                                <m:nor/>
                              </m:rPr>
                              <w:rPr>
                                <w:rFonts w:eastAsia="SimSun"/>
                                <w:sz w:val="24"/>
                                <w:szCs w:val="20"/>
                              </w:rPr>
                              <m:t>2</m:t>
                            </m:r>
                          </m:den>
                        </m:f>
                      </m:e>
                    </m:mr>
                  </m:m>
                </m:e>
                <m:e>
                  <m:m>
                    <m:mPr>
                      <m:mcs>
                        <m:mc>
                          <m:mcPr>
                            <m:count m:val="1"/>
                            <m:mcJc m:val="center"/>
                          </m:mcPr>
                        </m:mc>
                      </m:mcs>
                      <m:ctrlPr>
                        <w:rPr>
                          <w:rFonts w:ascii="Cambria Math" w:eastAsia="SimSun" w:hAnsi="Cambria Math"/>
                          <w:i/>
                          <w:szCs w:val="20"/>
                        </w:rPr>
                      </m:ctrlPr>
                    </m:mPr>
                    <m:mr>
                      <m:e>
                        <m:r>
                          <m:rPr>
                            <m:nor/>
                          </m:rPr>
                          <w:rPr>
                            <w:rFonts w:eastAsia="SimSun"/>
                            <w:szCs w:val="20"/>
                          </w:rPr>
                          <m:t>;</m:t>
                        </m:r>
                      </m:e>
                    </m:mr>
                    <m:mr>
                      <m:e>
                        <m:r>
                          <m:rPr>
                            <m:nor/>
                          </m:rPr>
                          <w:rPr>
                            <w:rFonts w:eastAsia="SimSun"/>
                            <w:szCs w:val="20"/>
                          </w:rPr>
                          <m:t>;</m:t>
                        </m:r>
                      </m:e>
                    </m:mr>
                  </m:m>
                </m:e>
                <m:e>
                  <m:m>
                    <m:mPr>
                      <m:mcs>
                        <m:mc>
                          <m:mcPr>
                            <m:count m:val="1"/>
                            <m:mcJc m:val="center"/>
                          </m:mcPr>
                        </m:mc>
                      </m:mcs>
                      <m:ctrlPr>
                        <w:rPr>
                          <w:rFonts w:ascii="Cambria Math" w:eastAsia="SimSun" w:hAnsi="Cambria Math"/>
                          <w:i/>
                          <w:szCs w:val="20"/>
                        </w:rPr>
                      </m:ctrlPr>
                    </m:mPr>
                    <m:mr>
                      <m:e>
                        <m:r>
                          <m:rPr>
                            <m:nor/>
                          </m:rPr>
                          <w:rPr>
                            <w:rFonts w:eastAsia="SimSun"/>
                            <w:szCs w:val="20"/>
                          </w:rPr>
                          <m:t>x = =  0  &amp;&amp;  y  &gt;=  0</m:t>
                        </m:r>
                      </m:e>
                    </m:mr>
                    <m:mr>
                      <m:e>
                        <m:r>
                          <m:rPr>
                            <m:nor/>
                          </m:rPr>
                          <w:rPr>
                            <w:rFonts w:eastAsia="SimSun"/>
                            <w:szCs w:val="20"/>
                          </w:rPr>
                          <m:t>otherwise</m:t>
                        </m:r>
                      </m:e>
                    </m:mr>
                  </m:m>
                </m:e>
              </m:mr>
            </m:m>
          </m:e>
        </m:d>
      </m:oMath>
      <w:r w:rsidRPr="005347D2">
        <w:rPr>
          <w:lang w:val="en-CA"/>
        </w:rPr>
        <w:tab/>
        <w:t>(5</w:t>
      </w:r>
      <w:r w:rsidRPr="005347D2">
        <w:rPr>
          <w:lang w:val="en-CA"/>
        </w:rPr>
        <w:noBreakHyphen/>
        <w:t>4)</w:t>
      </w:r>
    </w:p>
    <w:p w14:paraId="5F5DF056" w14:textId="77777777" w:rsidR="00C219AD" w:rsidRPr="005347D2" w:rsidRDefault="00C219AD" w:rsidP="00C219AD">
      <w:pPr>
        <w:keepNext/>
        <w:keepLines/>
        <w:spacing w:before="360"/>
        <w:outlineLvl w:val="0"/>
        <w:rPr>
          <w:ins w:id="18" w:author="Ye-Kui Wang d06" w:date="2018-08-29T12:56:00Z"/>
          <w:i/>
          <w:noProof/>
          <w:sz w:val="24"/>
        </w:rPr>
      </w:pPr>
      <w:ins w:id="19" w:author="Ye-Kui Wang d06" w:date="2018-08-29T12:56:00Z">
        <w:r w:rsidRPr="005347D2">
          <w:rPr>
            <w:i/>
            <w:noProof/>
            <w:sz w:val="24"/>
          </w:rPr>
          <w:lastRenderedPageBreak/>
          <w:t>Renumber the prior formulae 5-2 through 5-16 as 5-5 to 5-19 to account for the added formulae.</w:t>
        </w:r>
      </w:ins>
    </w:p>
    <w:p w14:paraId="60C1EA3E" w14:textId="2B98AF1F" w:rsidR="00C219AD" w:rsidRPr="005347D2" w:rsidRDefault="00C219AD" w:rsidP="00C219AD">
      <w:pPr>
        <w:keepNext/>
        <w:keepLines/>
        <w:spacing w:before="360"/>
        <w:outlineLvl w:val="0"/>
        <w:rPr>
          <w:ins w:id="20" w:author="Ye-Kui Wang d06" w:date="2018-08-29T12:57:00Z"/>
          <w:i/>
          <w:noProof/>
          <w:sz w:val="24"/>
        </w:rPr>
      </w:pPr>
      <w:ins w:id="21" w:author="Ye-Kui Wang d06" w:date="2018-08-29T12:57:00Z">
        <w:r w:rsidRPr="005347D2">
          <w:rPr>
            <w:i/>
            <w:noProof/>
            <w:sz w:val="24"/>
          </w:rPr>
          <w:t>In 5.7, add the following function definition:</w:t>
        </w:r>
      </w:ins>
    </w:p>
    <w:p w14:paraId="1935492F" w14:textId="0CC6BBFA" w:rsidR="00C219AD" w:rsidRPr="003F3F11" w:rsidRDefault="00C219AD" w:rsidP="00C219AD">
      <w:pPr>
        <w:pStyle w:val="Equation"/>
        <w:tabs>
          <w:tab w:val="clear" w:pos="794"/>
          <w:tab w:val="clear" w:pos="1588"/>
          <w:tab w:val="left" w:pos="1418"/>
        </w:tabs>
        <w:ind w:left="1412" w:hanging="850"/>
        <w:rPr>
          <w:ins w:id="22" w:author="Ye-Kui Wang d06" w:date="2018-08-29T12:54:00Z"/>
          <w:noProof/>
        </w:rPr>
      </w:pPr>
      <w:ins w:id="23" w:author="Ye-Kui Wang d06" w:date="2018-08-29T12:54:00Z">
        <w:r w:rsidRPr="003F3F11">
          <w:rPr>
            <w:noProof/>
          </w:rPr>
          <w:t>Cos(</w:t>
        </w:r>
      </w:ins>
      <w:ins w:id="24" w:author="Ye-Kui Wang d06" w:date="2018-08-29T12:55:00Z">
        <w:r>
          <w:rPr>
            <w:noProof/>
          </w:rPr>
          <w:t> </w:t>
        </w:r>
      </w:ins>
      <w:ins w:id="25" w:author="Ye-Kui Wang d06" w:date="2018-08-29T12:54:00Z">
        <w:r w:rsidRPr="003F3F11">
          <w:rPr>
            <w:iCs/>
            <w:noProof/>
          </w:rPr>
          <w:t>x</w:t>
        </w:r>
      </w:ins>
      <w:ins w:id="26" w:author="Ye-Kui Wang d06" w:date="2018-08-29T12:55:00Z">
        <w:r>
          <w:rPr>
            <w:iCs/>
            <w:noProof/>
          </w:rPr>
          <w:t> </w:t>
        </w:r>
      </w:ins>
      <w:ins w:id="27" w:author="Ye-Kui Wang d06" w:date="2018-08-29T12:54:00Z">
        <w:r w:rsidRPr="003F3F11">
          <w:rPr>
            <w:noProof/>
          </w:rPr>
          <w:t>)</w:t>
        </w:r>
        <w:r w:rsidRPr="003F3F11">
          <w:rPr>
            <w:noProof/>
          </w:rPr>
          <w:tab/>
          <w:t xml:space="preserve">the </w:t>
        </w:r>
        <w:r w:rsidRPr="003F3F11">
          <w:t>trigonometric cosine function operating on an argument x in units of radians.</w:t>
        </w:r>
        <w:r w:rsidRPr="003F3F11">
          <w:rPr>
            <w:noProof/>
          </w:rPr>
          <w:tab/>
          <w:t>(</w:t>
        </w:r>
      </w:ins>
      <w:ins w:id="28" w:author="Ye-Kui Wang d06" w:date="2018-08-29T12:55:00Z">
        <w:r w:rsidRPr="005347D2">
          <w:rPr>
            <w:lang w:val="en-CA"/>
          </w:rPr>
          <w:t>5</w:t>
        </w:r>
        <w:r w:rsidRPr="005347D2">
          <w:rPr>
            <w:lang w:val="en-CA"/>
          </w:rPr>
          <w:noBreakHyphen/>
        </w:r>
        <w:r>
          <w:rPr>
            <w:lang w:val="en-CA"/>
          </w:rPr>
          <w:t>6</w:t>
        </w:r>
      </w:ins>
      <w:ins w:id="29" w:author="Ye-Kui Wang d06" w:date="2018-08-29T12:54:00Z">
        <w:r w:rsidRPr="003F3F11">
          <w:rPr>
            <w:noProof/>
          </w:rPr>
          <w:t>)</w:t>
        </w:r>
      </w:ins>
    </w:p>
    <w:p w14:paraId="0F17E1A3" w14:textId="765EE993" w:rsidR="00D26D16" w:rsidRPr="005347D2" w:rsidRDefault="00D26D16" w:rsidP="00D26D16">
      <w:pPr>
        <w:keepNext/>
        <w:keepLines/>
        <w:spacing w:before="360"/>
        <w:outlineLvl w:val="0"/>
        <w:rPr>
          <w:i/>
          <w:noProof/>
          <w:sz w:val="24"/>
        </w:rPr>
      </w:pPr>
      <w:r w:rsidRPr="005347D2">
        <w:rPr>
          <w:i/>
          <w:noProof/>
          <w:sz w:val="24"/>
        </w:rPr>
        <w:t>Renumber the prior formulae 5-</w:t>
      </w:r>
      <w:ins w:id="30" w:author="Ye-Kui Wang d06" w:date="2018-08-29T12:57:00Z">
        <w:r w:rsidR="00C219AD">
          <w:rPr>
            <w:i/>
            <w:noProof/>
            <w:sz w:val="24"/>
          </w:rPr>
          <w:t>6</w:t>
        </w:r>
      </w:ins>
      <w:del w:id="31" w:author="Ye-Kui Wang d06" w:date="2018-08-29T12:57:00Z">
        <w:r w:rsidRPr="005347D2" w:rsidDel="00C219AD">
          <w:rPr>
            <w:i/>
            <w:noProof/>
            <w:sz w:val="24"/>
          </w:rPr>
          <w:delText>2</w:delText>
        </w:r>
      </w:del>
      <w:r w:rsidRPr="005347D2">
        <w:rPr>
          <w:i/>
          <w:noProof/>
          <w:sz w:val="24"/>
        </w:rPr>
        <w:t xml:space="preserve"> through 5-1</w:t>
      </w:r>
      <w:ins w:id="32" w:author="Ye-Kui Wang d06" w:date="2018-08-29T12:57:00Z">
        <w:r w:rsidR="00C219AD">
          <w:rPr>
            <w:i/>
            <w:noProof/>
            <w:sz w:val="24"/>
          </w:rPr>
          <w:t>9</w:t>
        </w:r>
      </w:ins>
      <w:del w:id="33" w:author="Ye-Kui Wang d06" w:date="2018-08-29T12:57:00Z">
        <w:r w:rsidRPr="005347D2" w:rsidDel="00C219AD">
          <w:rPr>
            <w:i/>
            <w:noProof/>
            <w:sz w:val="24"/>
          </w:rPr>
          <w:delText>6</w:delText>
        </w:r>
      </w:del>
      <w:r w:rsidRPr="005347D2">
        <w:rPr>
          <w:i/>
          <w:noProof/>
          <w:sz w:val="24"/>
        </w:rPr>
        <w:t xml:space="preserve"> as 5-</w:t>
      </w:r>
      <w:ins w:id="34" w:author="Ye-Kui Wang d06" w:date="2018-08-29T12:58:00Z">
        <w:r w:rsidR="00C219AD">
          <w:rPr>
            <w:i/>
            <w:noProof/>
            <w:sz w:val="24"/>
          </w:rPr>
          <w:t>7</w:t>
        </w:r>
      </w:ins>
      <w:del w:id="35" w:author="Ye-Kui Wang d06" w:date="2018-08-29T12:58:00Z">
        <w:r w:rsidRPr="005347D2" w:rsidDel="00C219AD">
          <w:rPr>
            <w:i/>
            <w:noProof/>
            <w:sz w:val="24"/>
          </w:rPr>
          <w:delText>5</w:delText>
        </w:r>
      </w:del>
      <w:r w:rsidRPr="005347D2">
        <w:rPr>
          <w:i/>
          <w:noProof/>
          <w:sz w:val="24"/>
        </w:rPr>
        <w:t xml:space="preserve"> to 5-</w:t>
      </w:r>
      <w:ins w:id="36" w:author="Ye-Kui Wang d06" w:date="2018-08-29T12:58:00Z">
        <w:r w:rsidR="00C219AD">
          <w:rPr>
            <w:i/>
            <w:noProof/>
            <w:sz w:val="24"/>
          </w:rPr>
          <w:t>20</w:t>
        </w:r>
      </w:ins>
      <w:del w:id="37" w:author="Ye-Kui Wang d06" w:date="2018-08-29T12:58:00Z">
        <w:r w:rsidRPr="005347D2" w:rsidDel="00C219AD">
          <w:rPr>
            <w:i/>
            <w:noProof/>
            <w:sz w:val="24"/>
          </w:rPr>
          <w:delText>19</w:delText>
        </w:r>
      </w:del>
      <w:r w:rsidRPr="005347D2">
        <w:rPr>
          <w:i/>
          <w:noProof/>
          <w:sz w:val="24"/>
        </w:rPr>
        <w:t xml:space="preserve"> to account for the added formulae.</w:t>
      </w:r>
    </w:p>
    <w:p w14:paraId="2237DFCA"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54911D5A" w14:textId="2E4C2061"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Sin( x</w:t>
      </w:r>
      <w:proofErr w:type="gramEnd"/>
      <w:r w:rsidRPr="005347D2">
        <w:rPr>
          <w:lang w:val="en-CA"/>
        </w:rPr>
        <w:t> )</w:t>
      </w:r>
      <w:r w:rsidRPr="005347D2">
        <w:rPr>
          <w:lang w:val="en-CA"/>
        </w:rPr>
        <w:tab/>
        <w:t>the trigonometric sine function operating on an argument x in units of radians</w:t>
      </w:r>
      <w:ins w:id="38" w:author="Ye-Kui Wang d06" w:date="2018-08-29T12:35:00Z">
        <w:r w:rsidR="00811B25">
          <w:rPr>
            <w:lang w:val="en-CA"/>
          </w:rPr>
          <w:t>.</w:t>
        </w:r>
      </w:ins>
      <w:r w:rsidRPr="005347D2">
        <w:rPr>
          <w:lang w:val="en-CA"/>
        </w:rPr>
        <w:tab/>
        <w:t>(5</w:t>
      </w:r>
      <w:r w:rsidRPr="005347D2">
        <w:rPr>
          <w:lang w:val="en-CA"/>
        </w:rPr>
        <w:noBreakHyphen/>
      </w:r>
      <w:ins w:id="39" w:author="Ye-Kui Wang d06" w:date="2018-08-29T12:58:00Z">
        <w:r w:rsidR="00C219AD">
          <w:rPr>
            <w:lang w:val="en-CA"/>
          </w:rPr>
          <w:t>20</w:t>
        </w:r>
      </w:ins>
      <w:del w:id="40" w:author="Ye-Kui Wang d06" w:date="2018-08-29T12:58:00Z">
        <w:r w:rsidRPr="005347D2" w:rsidDel="00C219AD">
          <w:rPr>
            <w:lang w:val="en-CA"/>
          </w:rPr>
          <w:delText>19</w:delText>
        </w:r>
      </w:del>
      <w:r w:rsidRPr="005347D2">
        <w:rPr>
          <w:lang w:val="en-CA"/>
        </w:rPr>
        <w:t>)</w:t>
      </w:r>
    </w:p>
    <w:p w14:paraId="5E1FDEC9" w14:textId="3AF4DD0B" w:rsidR="00D26D16" w:rsidRPr="005347D2" w:rsidRDefault="00D26D16" w:rsidP="00D26D16">
      <w:pPr>
        <w:keepNext/>
        <w:keepLines/>
        <w:spacing w:before="360"/>
        <w:outlineLvl w:val="0"/>
        <w:rPr>
          <w:i/>
          <w:noProof/>
          <w:sz w:val="24"/>
        </w:rPr>
      </w:pPr>
      <w:r w:rsidRPr="005347D2">
        <w:rPr>
          <w:i/>
          <w:noProof/>
          <w:sz w:val="24"/>
        </w:rPr>
        <w:t>Renumber the prior formula 5-</w:t>
      </w:r>
      <w:ins w:id="41" w:author="Ye-Kui Wang d06" w:date="2018-08-29T12:58:00Z">
        <w:r w:rsidR="00C219AD">
          <w:rPr>
            <w:i/>
            <w:noProof/>
            <w:sz w:val="24"/>
          </w:rPr>
          <w:t>20</w:t>
        </w:r>
      </w:ins>
      <w:del w:id="42" w:author="Ye-Kui Wang d06" w:date="2018-08-29T12:58:00Z">
        <w:r w:rsidRPr="005347D2" w:rsidDel="00C219AD">
          <w:rPr>
            <w:i/>
            <w:noProof/>
            <w:sz w:val="24"/>
          </w:rPr>
          <w:delText>19</w:delText>
        </w:r>
      </w:del>
      <w:r w:rsidRPr="005347D2">
        <w:rPr>
          <w:i/>
          <w:noProof/>
          <w:sz w:val="24"/>
        </w:rPr>
        <w:t xml:space="preserve"> as 5-2</w:t>
      </w:r>
      <w:ins w:id="43" w:author="Ye-Kui Wang d06" w:date="2018-08-29T12:58:00Z">
        <w:r w:rsidR="00C219AD">
          <w:rPr>
            <w:i/>
            <w:noProof/>
            <w:sz w:val="24"/>
          </w:rPr>
          <w:t>1</w:t>
        </w:r>
      </w:ins>
      <w:del w:id="44" w:author="Ye-Kui Wang d06" w:date="2018-08-29T12:58:00Z">
        <w:r w:rsidRPr="005347D2" w:rsidDel="00C219AD">
          <w:rPr>
            <w:i/>
            <w:noProof/>
            <w:sz w:val="24"/>
          </w:rPr>
          <w:delText>0</w:delText>
        </w:r>
      </w:del>
      <w:r w:rsidRPr="005347D2">
        <w:rPr>
          <w:i/>
          <w:noProof/>
          <w:sz w:val="24"/>
        </w:rPr>
        <w:t xml:space="preserve"> to account for the added formula.</w:t>
      </w:r>
    </w:p>
    <w:p w14:paraId="07B29DB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w:t>
      </w:r>
    </w:p>
    <w:p w14:paraId="6A5A1188" w14:textId="095ABE3F"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Tan( x</w:t>
      </w:r>
      <w:proofErr w:type="gramEnd"/>
      <w:r w:rsidRPr="005347D2">
        <w:rPr>
          <w:lang w:val="en-CA"/>
        </w:rPr>
        <w:t> )</w:t>
      </w:r>
      <w:r w:rsidRPr="005347D2">
        <w:rPr>
          <w:lang w:val="en-CA"/>
        </w:rPr>
        <w:tab/>
        <w:t>the trigonometric tangent function operating on an argument x in units of radians</w:t>
      </w:r>
      <w:ins w:id="45" w:author="Ye-Kui Wang d06" w:date="2018-08-29T12:35:00Z">
        <w:r w:rsidR="00811B25">
          <w:rPr>
            <w:lang w:val="en-CA"/>
          </w:rPr>
          <w:t>.</w:t>
        </w:r>
      </w:ins>
      <w:r w:rsidRPr="005347D2">
        <w:rPr>
          <w:lang w:val="en-CA"/>
        </w:rPr>
        <w:tab/>
        <w:t>(5</w:t>
      </w:r>
      <w:r w:rsidRPr="005347D2">
        <w:rPr>
          <w:lang w:val="en-CA"/>
        </w:rPr>
        <w:noBreakHyphen/>
        <w:t>2</w:t>
      </w:r>
      <w:ins w:id="46" w:author="Ye-Kui Wang d06" w:date="2018-08-29T12:58:00Z">
        <w:r w:rsidR="00C219AD">
          <w:rPr>
            <w:lang w:val="en-CA"/>
          </w:rPr>
          <w:t>2</w:t>
        </w:r>
      </w:ins>
      <w:del w:id="47" w:author="Ye-Kui Wang d06" w:date="2018-08-29T12:58:00Z">
        <w:r w:rsidR="00D95D41" w:rsidRPr="005347D2" w:rsidDel="00C219AD">
          <w:rPr>
            <w:lang w:val="en-CA"/>
          </w:rPr>
          <w:delText>1</w:delText>
        </w:r>
      </w:del>
      <w:r w:rsidRPr="005347D2">
        <w:rPr>
          <w:lang w:val="en-CA"/>
        </w:rPr>
        <w:t>)</w:t>
      </w:r>
    </w:p>
    <w:p w14:paraId="5796B1EC" w14:textId="4FB58DA6" w:rsidR="00E6343C" w:rsidRDefault="00E6343C" w:rsidP="00E6343C">
      <w:pPr>
        <w:keepNext/>
        <w:keepLines/>
        <w:spacing w:before="360"/>
        <w:outlineLvl w:val="0"/>
        <w:rPr>
          <w:i/>
          <w:noProof/>
          <w:sz w:val="24"/>
        </w:rPr>
      </w:pPr>
      <w:bookmarkStart w:id="48" w:name="_Hlk513729472"/>
      <w:r w:rsidRPr="005347D2">
        <w:rPr>
          <w:i/>
          <w:noProof/>
          <w:sz w:val="24"/>
        </w:rPr>
        <w:t xml:space="preserve">In </w:t>
      </w:r>
      <w:r>
        <w:rPr>
          <w:i/>
          <w:noProof/>
          <w:sz w:val="24"/>
        </w:rPr>
        <w:t>7.4.5.1</w:t>
      </w:r>
      <w:r w:rsidRPr="005347D2">
        <w:rPr>
          <w:i/>
          <w:noProof/>
          <w:sz w:val="24"/>
        </w:rPr>
        <w:t xml:space="preserve">, </w:t>
      </w:r>
      <w:r>
        <w:rPr>
          <w:i/>
          <w:noProof/>
          <w:sz w:val="24"/>
        </w:rPr>
        <w:t>replace the following sentence</w:t>
      </w:r>
      <w:r w:rsidRPr="005347D2">
        <w:rPr>
          <w:i/>
          <w:noProof/>
          <w:sz w:val="24"/>
        </w:rPr>
        <w:t>:</w:t>
      </w:r>
    </w:p>
    <w:p w14:paraId="11DA3438" w14:textId="77777777" w:rsidR="00E6343C" w:rsidRDefault="00E6343C" w:rsidP="00F85C31">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range of the components of mvd_l0</w:t>
      </w:r>
      <w:r w:rsidRPr="00E6343C">
        <w:rPr>
          <w:rFonts w:eastAsia="MS Mincho"/>
          <w:bCs/>
          <w:sz w:val="20"/>
          <w:lang w:val="en-GB"/>
        </w:rPr>
        <w:t>[ </w:t>
      </w:r>
      <w:proofErr w:type="spellStart"/>
      <w:proofErr w:type="gramStart"/>
      <w:r w:rsidRPr="00E6343C">
        <w:rPr>
          <w:rFonts w:eastAsia="MS Mincho"/>
          <w:bCs/>
          <w:sz w:val="20"/>
          <w:lang w:val="en-GB"/>
        </w:rPr>
        <w:t>mbPartIdx</w:t>
      </w:r>
      <w:proofErr w:type="spellEnd"/>
      <w:r w:rsidRPr="00E6343C">
        <w:rPr>
          <w:rFonts w:eastAsia="MS Mincho"/>
          <w:bCs/>
          <w:sz w:val="20"/>
          <w:lang w:val="en-GB"/>
        </w:rPr>
        <w:t> ]</w:t>
      </w:r>
      <w:proofErr w:type="gramEnd"/>
      <w:r w:rsidRPr="00E6343C">
        <w:rPr>
          <w:rFonts w:eastAsia="MS Mincho"/>
          <w:bCs/>
          <w:sz w:val="20"/>
          <w:lang w:val="en-GB"/>
        </w:rPr>
        <w:t>[ 0 ][ </w:t>
      </w:r>
      <w:proofErr w:type="spellStart"/>
      <w:r w:rsidRPr="00E6343C">
        <w:rPr>
          <w:rFonts w:eastAsia="MS Mincho"/>
          <w:bCs/>
          <w:sz w:val="20"/>
          <w:lang w:val="en-GB"/>
        </w:rPr>
        <w:t>compIdx</w:t>
      </w:r>
      <w:proofErr w:type="spellEnd"/>
      <w:r w:rsidRPr="00E6343C">
        <w:rPr>
          <w:rFonts w:eastAsia="MS Mincho"/>
          <w:bCs/>
          <w:sz w:val="20"/>
          <w:lang w:val="en-GB"/>
        </w:rPr>
        <w:t> ]</w:t>
      </w:r>
      <w:r w:rsidRPr="00E6343C">
        <w:rPr>
          <w:rFonts w:eastAsia="MS Mincho"/>
          <w:sz w:val="20"/>
          <w:lang w:val="en-GB"/>
        </w:rPr>
        <w:t xml:space="preserve"> is specified by constraints on the motion vector variable values derived from it as specified in Annex </w:t>
      </w:r>
      <w:r>
        <w:rPr>
          <w:rFonts w:eastAsia="MS Mincho"/>
          <w:sz w:val="20"/>
          <w:lang w:val="en-GB"/>
        </w:rPr>
        <w:t>A.</w:t>
      </w:r>
    </w:p>
    <w:p w14:paraId="14F029D5" w14:textId="77777777" w:rsidR="00E6343C" w:rsidRPr="005347D2" w:rsidRDefault="00E6343C" w:rsidP="00E6343C">
      <w:pPr>
        <w:keepNext/>
        <w:keepLines/>
        <w:spacing w:before="360"/>
        <w:outlineLvl w:val="1"/>
        <w:rPr>
          <w:i/>
          <w:noProof/>
          <w:sz w:val="24"/>
        </w:rPr>
      </w:pPr>
      <w:r w:rsidRPr="005347D2">
        <w:rPr>
          <w:i/>
          <w:noProof/>
          <w:sz w:val="24"/>
        </w:rPr>
        <w:t>with the following:</w:t>
      </w:r>
    </w:p>
    <w:p w14:paraId="56C0CE4B" w14:textId="77777777" w:rsidR="00E6343C" w:rsidRDefault="00E6343C" w:rsidP="00F85C31">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Pr>
          <w:rFonts w:eastAsia="MS Mincho"/>
          <w:sz w:val="20"/>
          <w:lang w:val="en-GB"/>
        </w:rPr>
        <w:t>The value of mvd_l0[ </w:t>
      </w:r>
      <w:proofErr w:type="spellStart"/>
      <w:proofErr w:type="gramStart"/>
      <w:r>
        <w:rPr>
          <w:rFonts w:eastAsia="MS Mincho"/>
          <w:sz w:val="20"/>
          <w:lang w:val="en-GB"/>
        </w:rPr>
        <w:t>mbPartIdx</w:t>
      </w:r>
      <w:proofErr w:type="spellEnd"/>
      <w:r>
        <w:rPr>
          <w:rFonts w:eastAsia="MS Mincho"/>
          <w:sz w:val="20"/>
          <w:lang w:val="en-GB"/>
        </w:rPr>
        <w:t> ]</w:t>
      </w:r>
      <w:proofErr w:type="gramEnd"/>
      <w:r>
        <w:rPr>
          <w:rFonts w:eastAsia="MS Mincho"/>
          <w:sz w:val="20"/>
          <w:lang w:val="en-GB"/>
        </w:rPr>
        <w:t>[ 0 ][ </w:t>
      </w:r>
      <w:proofErr w:type="spellStart"/>
      <w:r>
        <w:rPr>
          <w:rFonts w:eastAsia="MS Mincho"/>
          <w:sz w:val="20"/>
          <w:lang w:val="en-GB"/>
        </w:rPr>
        <w:t>compIdx</w:t>
      </w:r>
      <w:proofErr w:type="spellEnd"/>
      <w:r>
        <w:rPr>
          <w:rFonts w:eastAsia="MS Mincho"/>
          <w:sz w:val="20"/>
          <w:lang w:val="en-GB"/>
        </w:rPr>
        <w:t> </w:t>
      </w:r>
      <w:r w:rsidRPr="00E6343C">
        <w:rPr>
          <w:rFonts w:eastAsia="MS Mincho"/>
          <w:sz w:val="20"/>
          <w:lang w:val="en-GB"/>
        </w:rPr>
        <w:t>] shall be in the range of −8192 to 8191.75, inclusive. The range of mvd_l0</w:t>
      </w:r>
      <w:r w:rsidRPr="00E6343C">
        <w:rPr>
          <w:rFonts w:eastAsia="MS Mincho"/>
          <w:bCs/>
          <w:sz w:val="20"/>
          <w:lang w:val="en-GB"/>
        </w:rPr>
        <w:t>[ </w:t>
      </w:r>
      <w:proofErr w:type="spellStart"/>
      <w:proofErr w:type="gramStart"/>
      <w:r w:rsidRPr="00E6343C">
        <w:rPr>
          <w:rFonts w:eastAsia="MS Mincho"/>
          <w:bCs/>
          <w:sz w:val="20"/>
          <w:lang w:val="en-GB"/>
        </w:rPr>
        <w:t>mbPartIdx</w:t>
      </w:r>
      <w:proofErr w:type="spellEnd"/>
      <w:r w:rsidRPr="00E6343C">
        <w:rPr>
          <w:rFonts w:eastAsia="MS Mincho"/>
          <w:bCs/>
          <w:sz w:val="20"/>
          <w:lang w:val="en-GB"/>
        </w:rPr>
        <w:t> ]</w:t>
      </w:r>
      <w:proofErr w:type="gramEnd"/>
      <w:r w:rsidRPr="00E6343C">
        <w:rPr>
          <w:rFonts w:eastAsia="MS Mincho"/>
          <w:bCs/>
          <w:sz w:val="20"/>
          <w:lang w:val="en-GB"/>
        </w:rPr>
        <w:t>[ 0 ][ </w:t>
      </w:r>
      <w:proofErr w:type="spellStart"/>
      <w:r w:rsidRPr="00E6343C">
        <w:rPr>
          <w:rFonts w:eastAsia="MS Mincho"/>
          <w:bCs/>
          <w:sz w:val="20"/>
          <w:lang w:val="en-GB"/>
        </w:rPr>
        <w:t>compIdx</w:t>
      </w:r>
      <w:proofErr w:type="spellEnd"/>
      <w:r w:rsidRPr="00E6343C">
        <w:rPr>
          <w:rFonts w:eastAsia="MS Mincho"/>
          <w:bCs/>
          <w:sz w:val="20"/>
          <w:lang w:val="en-GB"/>
        </w:rPr>
        <w:t> ]</w:t>
      </w:r>
      <w:r w:rsidRPr="00E6343C">
        <w:rPr>
          <w:rFonts w:eastAsia="MS Mincho"/>
          <w:sz w:val="20"/>
          <w:lang w:val="en-GB"/>
        </w:rPr>
        <w:t xml:space="preserve"> is also constrained indirectly by constraints on the motion vector variable values derived from it as specified in Annex </w:t>
      </w:r>
      <w:r>
        <w:rPr>
          <w:rFonts w:eastAsia="MS Mincho"/>
          <w:sz w:val="20"/>
          <w:lang w:val="en-GB"/>
        </w:rPr>
        <w:t>A.</w:t>
      </w:r>
    </w:p>
    <w:bookmarkEnd w:id="48"/>
    <w:p w14:paraId="74758A2F" w14:textId="4F287633" w:rsidR="00BE2790" w:rsidRDefault="00BE2790" w:rsidP="00BE2790">
      <w:pPr>
        <w:keepNext/>
        <w:keepLines/>
        <w:spacing w:before="360"/>
        <w:outlineLvl w:val="0"/>
        <w:rPr>
          <w:i/>
          <w:noProof/>
          <w:sz w:val="24"/>
        </w:rPr>
      </w:pPr>
      <w:r w:rsidRPr="005347D2">
        <w:rPr>
          <w:i/>
          <w:noProof/>
          <w:sz w:val="24"/>
        </w:rPr>
        <w:t xml:space="preserve">In </w:t>
      </w:r>
      <w:r>
        <w:rPr>
          <w:i/>
          <w:noProof/>
          <w:sz w:val="24"/>
        </w:rPr>
        <w:t>9.3.3.1.1.7</w:t>
      </w:r>
      <w:r w:rsidRPr="005347D2">
        <w:rPr>
          <w:i/>
          <w:noProof/>
          <w:sz w:val="24"/>
        </w:rPr>
        <w:t xml:space="preserve">, </w:t>
      </w:r>
      <w:r>
        <w:rPr>
          <w:i/>
          <w:noProof/>
          <w:sz w:val="24"/>
        </w:rPr>
        <w:t>replace the following</w:t>
      </w:r>
      <w:r w:rsidRPr="005347D2">
        <w:rPr>
          <w:i/>
          <w:noProof/>
          <w:sz w:val="24"/>
        </w:rPr>
        <w:t>:</w:t>
      </w:r>
    </w:p>
    <w:p w14:paraId="1673E7FB" w14:textId="77777777" w:rsidR="00BE2790" w:rsidRPr="00BE2790" w:rsidRDefault="00BE2790" w:rsidP="00BE2790">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BE2790">
        <w:rPr>
          <w:rFonts w:eastAsia="MS Mincho"/>
          <w:sz w:val="20"/>
          <w:lang w:val="en-GB"/>
        </w:rPr>
        <w:t xml:space="preserve">The variable </w:t>
      </w:r>
      <w:proofErr w:type="spellStart"/>
      <w:r w:rsidRPr="00BE2790">
        <w:rPr>
          <w:rFonts w:eastAsia="MS Mincho"/>
          <w:sz w:val="20"/>
          <w:lang w:val="en-GB"/>
        </w:rPr>
        <w:t>ctxIdxInc</w:t>
      </w:r>
      <w:proofErr w:type="spellEnd"/>
      <w:r w:rsidRPr="00BE2790">
        <w:rPr>
          <w:rFonts w:eastAsia="MS Mincho"/>
          <w:sz w:val="20"/>
          <w:lang w:val="en-GB"/>
        </w:rPr>
        <w:t xml:space="preserve"> is derived as follows:</w:t>
      </w:r>
    </w:p>
    <w:p w14:paraId="77975342"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If </w:t>
      </w:r>
      <w:proofErr w:type="gramStart"/>
      <w:r w:rsidRPr="00BE2790">
        <w:rPr>
          <w:rFonts w:eastAsia="MS Mincho"/>
          <w:sz w:val="20"/>
          <w:lang w:val="en-GB"/>
        </w:rPr>
        <w:t>( </w:t>
      </w:r>
      <w:proofErr w:type="spellStart"/>
      <w:r w:rsidRPr="00BE2790">
        <w:rPr>
          <w:rFonts w:eastAsia="MS Mincho"/>
          <w:sz w:val="20"/>
          <w:lang w:val="en-GB"/>
        </w:rPr>
        <w:t>absMvdCompA</w:t>
      </w:r>
      <w:proofErr w:type="spellEnd"/>
      <w:proofErr w:type="gramEnd"/>
      <w:r w:rsidRPr="00BE2790">
        <w:rPr>
          <w:rFonts w:eastAsia="MS Mincho"/>
          <w:sz w:val="20"/>
          <w:lang w:val="en-GB"/>
        </w:rPr>
        <w:t> + </w:t>
      </w:r>
      <w:proofErr w:type="spellStart"/>
      <w:r w:rsidRPr="00BE2790">
        <w:rPr>
          <w:rFonts w:eastAsia="MS Mincho"/>
          <w:sz w:val="20"/>
          <w:lang w:val="en-GB"/>
        </w:rPr>
        <w:t>absMvdCompB</w:t>
      </w:r>
      <w:proofErr w:type="spellEnd"/>
      <w:r w:rsidRPr="00BE2790">
        <w:rPr>
          <w:rFonts w:eastAsia="MS Mincho"/>
          <w:sz w:val="20"/>
          <w:lang w:val="en-GB"/>
        </w:rPr>
        <w:t xml:space="preserve"> ) is less than 3, </w:t>
      </w:r>
      <w:proofErr w:type="spellStart"/>
      <w:r w:rsidRPr="00BE2790">
        <w:rPr>
          <w:rFonts w:eastAsia="MS Mincho"/>
          <w:sz w:val="20"/>
          <w:lang w:val="en-GB"/>
        </w:rPr>
        <w:t>ctxIdxInc</w:t>
      </w:r>
      <w:proofErr w:type="spellEnd"/>
      <w:r w:rsidRPr="00BE2790">
        <w:rPr>
          <w:rFonts w:eastAsia="MS Mincho"/>
          <w:sz w:val="20"/>
          <w:lang w:val="en-GB"/>
        </w:rPr>
        <w:t xml:space="preserve"> is set equal to 0.</w:t>
      </w:r>
    </w:p>
    <w:p w14:paraId="03620B55"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if </w:t>
      </w:r>
      <w:proofErr w:type="gramStart"/>
      <w:r w:rsidRPr="00BE2790">
        <w:rPr>
          <w:rFonts w:eastAsia="MS Mincho"/>
          <w:sz w:val="20"/>
          <w:lang w:val="en-GB"/>
        </w:rPr>
        <w:t>( </w:t>
      </w:r>
      <w:proofErr w:type="spellStart"/>
      <w:r w:rsidRPr="00BE2790">
        <w:rPr>
          <w:rFonts w:eastAsia="MS Mincho"/>
          <w:sz w:val="20"/>
          <w:lang w:val="en-GB"/>
        </w:rPr>
        <w:t>absMvdCompA</w:t>
      </w:r>
      <w:proofErr w:type="spellEnd"/>
      <w:proofErr w:type="gramEnd"/>
      <w:r w:rsidRPr="00BE2790">
        <w:rPr>
          <w:rFonts w:eastAsia="MS Mincho"/>
          <w:sz w:val="20"/>
          <w:lang w:val="en-GB"/>
        </w:rPr>
        <w:t> + </w:t>
      </w:r>
      <w:proofErr w:type="spellStart"/>
      <w:r w:rsidRPr="00BE2790">
        <w:rPr>
          <w:rFonts w:eastAsia="MS Mincho"/>
          <w:sz w:val="20"/>
          <w:lang w:val="en-GB"/>
        </w:rPr>
        <w:t>absMvdCompB</w:t>
      </w:r>
      <w:proofErr w:type="spellEnd"/>
      <w:r w:rsidRPr="00BE2790">
        <w:rPr>
          <w:rFonts w:eastAsia="MS Mincho"/>
          <w:sz w:val="20"/>
          <w:lang w:val="en-GB"/>
        </w:rPr>
        <w:t xml:space="preserve"> ) is greater than 32, </w:t>
      </w:r>
      <w:proofErr w:type="spellStart"/>
      <w:r w:rsidRPr="00BE2790">
        <w:rPr>
          <w:rFonts w:eastAsia="MS Mincho"/>
          <w:sz w:val="20"/>
          <w:lang w:val="en-GB"/>
        </w:rPr>
        <w:t>ctxIdxInc</w:t>
      </w:r>
      <w:proofErr w:type="spellEnd"/>
      <w:r w:rsidRPr="00BE2790">
        <w:rPr>
          <w:rFonts w:eastAsia="MS Mincho"/>
          <w:sz w:val="20"/>
          <w:lang w:val="en-GB"/>
        </w:rPr>
        <w:t xml:space="preserve"> is set equal to 2.</w:t>
      </w:r>
    </w:p>
    <w:p w14:paraId="63597532" w14:textId="77777777"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w:t>
      </w:r>
      <w:proofErr w:type="gramStart"/>
      <w:r w:rsidRPr="00BE2790">
        <w:rPr>
          <w:rFonts w:eastAsia="MS Mincho"/>
          <w:sz w:val="20"/>
          <w:lang w:val="en-GB"/>
        </w:rPr>
        <w:t>( (</w:t>
      </w:r>
      <w:proofErr w:type="gramEnd"/>
      <w:r w:rsidRPr="00BE2790">
        <w:rPr>
          <w:rFonts w:eastAsia="MS Mincho"/>
          <w:sz w:val="20"/>
          <w:lang w:val="en-GB"/>
        </w:rPr>
        <w:t> </w:t>
      </w:r>
      <w:proofErr w:type="spellStart"/>
      <w:r w:rsidRPr="00BE2790">
        <w:rPr>
          <w:rFonts w:eastAsia="MS Mincho"/>
          <w:sz w:val="20"/>
          <w:lang w:val="en-GB"/>
        </w:rPr>
        <w:t>absMvdCompA</w:t>
      </w:r>
      <w:proofErr w:type="spellEnd"/>
      <w:r w:rsidRPr="00BE2790">
        <w:rPr>
          <w:rFonts w:eastAsia="MS Mincho"/>
          <w:sz w:val="20"/>
          <w:lang w:val="en-GB"/>
        </w:rPr>
        <w:t> + </w:t>
      </w:r>
      <w:proofErr w:type="spellStart"/>
      <w:r w:rsidRPr="00BE2790">
        <w:rPr>
          <w:rFonts w:eastAsia="MS Mincho"/>
          <w:sz w:val="20"/>
          <w:lang w:val="en-GB"/>
        </w:rPr>
        <w:t>absMvdCompB</w:t>
      </w:r>
      <w:proofErr w:type="spellEnd"/>
      <w:r w:rsidRPr="00BE2790">
        <w:rPr>
          <w:rFonts w:eastAsia="MS Mincho"/>
          <w:sz w:val="20"/>
          <w:lang w:val="en-GB"/>
        </w:rPr>
        <w:t xml:space="preserve"> ) is in the range of 3 to 32, inclusive), </w:t>
      </w:r>
      <w:proofErr w:type="spellStart"/>
      <w:r w:rsidRPr="00BE2790">
        <w:rPr>
          <w:rFonts w:eastAsia="MS Mincho"/>
          <w:sz w:val="20"/>
          <w:lang w:val="en-GB"/>
        </w:rPr>
        <w:t>ctxIdxInc</w:t>
      </w:r>
      <w:proofErr w:type="spellEnd"/>
      <w:r w:rsidRPr="00BE2790">
        <w:rPr>
          <w:rFonts w:eastAsia="MS Mincho"/>
          <w:sz w:val="20"/>
          <w:lang w:val="en-GB"/>
        </w:rPr>
        <w:t xml:space="preserve"> is set equal to 1.</w:t>
      </w:r>
    </w:p>
    <w:p w14:paraId="16A5E022" w14:textId="77777777" w:rsidR="00BE2790" w:rsidRPr="005347D2" w:rsidRDefault="00BE2790" w:rsidP="00BE2790">
      <w:pPr>
        <w:keepNext/>
        <w:keepLines/>
        <w:spacing w:before="360"/>
        <w:outlineLvl w:val="1"/>
        <w:rPr>
          <w:i/>
          <w:noProof/>
          <w:sz w:val="24"/>
        </w:rPr>
      </w:pPr>
      <w:r w:rsidRPr="005347D2">
        <w:rPr>
          <w:i/>
          <w:noProof/>
          <w:sz w:val="24"/>
        </w:rPr>
        <w:t>with the following:</w:t>
      </w:r>
    </w:p>
    <w:p w14:paraId="7922EE8D" w14:textId="77777777" w:rsidR="00852EBB" w:rsidRPr="00BE2790" w:rsidRDefault="00852EBB" w:rsidP="00852EBB">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BE2790">
        <w:rPr>
          <w:rFonts w:eastAsia="MS Mincho"/>
          <w:sz w:val="20"/>
          <w:lang w:val="en-GB"/>
        </w:rPr>
        <w:t xml:space="preserve">The variable </w:t>
      </w:r>
      <w:proofErr w:type="spellStart"/>
      <w:r w:rsidRPr="00BE2790">
        <w:rPr>
          <w:rFonts w:eastAsia="MS Mincho"/>
          <w:sz w:val="20"/>
          <w:lang w:val="en-GB"/>
        </w:rPr>
        <w:t>ctxIdxInc</w:t>
      </w:r>
      <w:proofErr w:type="spellEnd"/>
      <w:r w:rsidRPr="00BE2790">
        <w:rPr>
          <w:rFonts w:eastAsia="MS Mincho"/>
          <w:sz w:val="20"/>
          <w:lang w:val="en-GB"/>
        </w:rPr>
        <w:t xml:space="preserve"> is derived as follows:</w:t>
      </w:r>
    </w:p>
    <w:p w14:paraId="7C59DF16" w14:textId="0BAAAC6A" w:rsid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If </w:t>
      </w:r>
      <w:proofErr w:type="spellStart"/>
      <w:r w:rsidRPr="00BE2790">
        <w:rPr>
          <w:rFonts w:eastAsia="MS Mincho"/>
          <w:sz w:val="20"/>
          <w:lang w:val="en-GB"/>
        </w:rPr>
        <w:t>absMvdCompA</w:t>
      </w:r>
      <w:proofErr w:type="spellEnd"/>
      <w:r w:rsidRPr="00BE2790">
        <w:rPr>
          <w:rFonts w:eastAsia="MS Mincho"/>
          <w:sz w:val="20"/>
          <w:lang w:val="en-GB"/>
        </w:rPr>
        <w:t xml:space="preserve"> is greater than 32 or </w:t>
      </w:r>
      <w:proofErr w:type="spellStart"/>
      <w:r w:rsidRPr="00BE2790">
        <w:rPr>
          <w:rFonts w:eastAsia="MS Mincho"/>
          <w:sz w:val="20"/>
          <w:lang w:val="en-GB"/>
        </w:rPr>
        <w:t>absMvdCompA</w:t>
      </w:r>
      <w:proofErr w:type="spellEnd"/>
      <w:r w:rsidRPr="00BE2790">
        <w:rPr>
          <w:rFonts w:eastAsia="MS Mincho"/>
          <w:sz w:val="20"/>
          <w:lang w:val="en-GB"/>
        </w:rPr>
        <w:t xml:space="preserve"> is greater tha</w:t>
      </w:r>
      <w:r>
        <w:rPr>
          <w:rFonts w:eastAsia="MS Mincho"/>
          <w:sz w:val="20"/>
          <w:lang w:val="en-GB"/>
        </w:rPr>
        <w:t xml:space="preserve">n 32, </w:t>
      </w:r>
      <w:proofErr w:type="spellStart"/>
      <w:r>
        <w:rPr>
          <w:rFonts w:eastAsia="MS Mincho"/>
          <w:sz w:val="20"/>
          <w:lang w:val="en-GB"/>
        </w:rPr>
        <w:t>ctxIdxInc</w:t>
      </w:r>
      <w:proofErr w:type="spellEnd"/>
      <w:r>
        <w:rPr>
          <w:rFonts w:eastAsia="MS Mincho"/>
          <w:sz w:val="20"/>
          <w:lang w:val="en-GB"/>
        </w:rPr>
        <w:t xml:space="preserve"> is set equal to </w:t>
      </w:r>
      <w:r w:rsidRPr="00BE2790">
        <w:rPr>
          <w:rFonts w:eastAsia="MS Mincho"/>
          <w:sz w:val="20"/>
          <w:lang w:val="en-GB"/>
        </w:rPr>
        <w:t>2</w:t>
      </w:r>
      <w:r>
        <w:rPr>
          <w:rFonts w:eastAsia="MS Mincho"/>
          <w:sz w:val="20"/>
          <w:lang w:val="en-GB"/>
        </w:rPr>
        <w:t>.</w:t>
      </w:r>
    </w:p>
    <w:p w14:paraId="53968EBB" w14:textId="3431ECD4"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if </w:t>
      </w:r>
      <w:proofErr w:type="spellStart"/>
      <w:r w:rsidRPr="00BE2790">
        <w:rPr>
          <w:rFonts w:eastAsia="MS Mincho"/>
          <w:sz w:val="20"/>
          <w:lang w:val="en-GB"/>
        </w:rPr>
        <w:t>absMvdCompA</w:t>
      </w:r>
      <w:proofErr w:type="spellEnd"/>
      <w:r w:rsidRPr="00BE2790">
        <w:rPr>
          <w:rFonts w:eastAsia="MS Mincho"/>
          <w:sz w:val="20"/>
          <w:lang w:val="en-GB"/>
        </w:rPr>
        <w:t xml:space="preserve"> + </w:t>
      </w:r>
      <w:proofErr w:type="spellStart"/>
      <w:r w:rsidRPr="00BE2790">
        <w:rPr>
          <w:rFonts w:eastAsia="MS Mincho"/>
          <w:sz w:val="20"/>
          <w:lang w:val="en-GB"/>
        </w:rPr>
        <w:t>absMvdCompB</w:t>
      </w:r>
      <w:proofErr w:type="spellEnd"/>
      <w:r w:rsidRPr="00BE2790">
        <w:rPr>
          <w:rFonts w:eastAsia="MS Mincho"/>
          <w:sz w:val="20"/>
          <w:lang w:val="en-GB"/>
        </w:rPr>
        <w:t xml:space="preserve"> is greater tha</w:t>
      </w:r>
      <w:r>
        <w:rPr>
          <w:rFonts w:eastAsia="MS Mincho"/>
          <w:sz w:val="20"/>
          <w:lang w:val="en-GB"/>
        </w:rPr>
        <w:t xml:space="preserve">n 32, </w:t>
      </w:r>
      <w:proofErr w:type="spellStart"/>
      <w:r>
        <w:rPr>
          <w:rFonts w:eastAsia="MS Mincho"/>
          <w:sz w:val="20"/>
          <w:lang w:val="en-GB"/>
        </w:rPr>
        <w:t>ctxIdxInc</w:t>
      </w:r>
      <w:proofErr w:type="spellEnd"/>
      <w:r>
        <w:rPr>
          <w:rFonts w:eastAsia="MS Mincho"/>
          <w:sz w:val="20"/>
          <w:lang w:val="en-GB"/>
        </w:rPr>
        <w:t xml:space="preserve"> is set equal to </w:t>
      </w:r>
      <w:r w:rsidRPr="00BE2790">
        <w:rPr>
          <w:rFonts w:eastAsia="MS Mincho"/>
          <w:sz w:val="20"/>
          <w:lang w:val="en-GB"/>
        </w:rPr>
        <w:t>2.</w:t>
      </w:r>
    </w:p>
    <w:p w14:paraId="51EE8761" w14:textId="5C9629EE" w:rsidR="00BE2790" w:rsidRP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 xml:space="preserve">Otherwise, </w:t>
      </w:r>
      <w:proofErr w:type="spellStart"/>
      <w:r w:rsidRPr="00BE2790">
        <w:rPr>
          <w:rFonts w:eastAsia="MS Mincho"/>
          <w:sz w:val="20"/>
          <w:lang w:val="en-GB"/>
        </w:rPr>
        <w:t>absMvdCompA</w:t>
      </w:r>
      <w:proofErr w:type="spellEnd"/>
      <w:r w:rsidRPr="00BE2790">
        <w:rPr>
          <w:rFonts w:eastAsia="MS Mincho"/>
          <w:sz w:val="20"/>
          <w:lang w:val="en-GB"/>
        </w:rPr>
        <w:t xml:space="preserve"> + </w:t>
      </w:r>
      <w:proofErr w:type="spellStart"/>
      <w:r w:rsidRPr="00BE2790">
        <w:rPr>
          <w:rFonts w:eastAsia="MS Mincho"/>
          <w:sz w:val="20"/>
          <w:lang w:val="en-GB"/>
        </w:rPr>
        <w:t>absMvdCompB</w:t>
      </w:r>
      <w:proofErr w:type="spellEnd"/>
      <w:r w:rsidRPr="00BE2790">
        <w:rPr>
          <w:rFonts w:eastAsia="MS Mincho"/>
          <w:sz w:val="20"/>
          <w:lang w:val="en-GB"/>
        </w:rPr>
        <w:t xml:space="preserve"> is greater than 2, </w:t>
      </w:r>
      <w:proofErr w:type="spellStart"/>
      <w:r w:rsidRPr="00BE2790">
        <w:rPr>
          <w:rFonts w:eastAsia="MS Mincho"/>
          <w:sz w:val="20"/>
          <w:lang w:val="en-GB"/>
        </w:rPr>
        <w:t>ctxIdxInc</w:t>
      </w:r>
      <w:proofErr w:type="spellEnd"/>
      <w:r w:rsidRPr="00BE2790">
        <w:rPr>
          <w:rFonts w:eastAsia="MS Mincho"/>
          <w:sz w:val="20"/>
          <w:lang w:val="en-GB"/>
        </w:rPr>
        <w:t xml:space="preserve"> is set equal to 1.</w:t>
      </w:r>
    </w:p>
    <w:p w14:paraId="0592BA26" w14:textId="53FD076A" w:rsidR="00BE2790" w:rsidRDefault="00BE2790" w:rsidP="00BE2790">
      <w:pPr>
        <w:tabs>
          <w:tab w:val="clear" w:pos="360"/>
          <w:tab w:val="clear" w:pos="720"/>
          <w:tab w:val="clear" w:pos="1080"/>
          <w:tab w:val="clear" w:pos="1440"/>
          <w:tab w:val="left" w:pos="400"/>
          <w:tab w:val="left" w:pos="1191"/>
          <w:tab w:val="left" w:pos="1588"/>
          <w:tab w:val="left" w:pos="1985"/>
        </w:tabs>
        <w:ind w:left="400" w:hanging="400"/>
        <w:jc w:val="both"/>
        <w:rPr>
          <w:rFonts w:eastAsia="MS Mincho"/>
          <w:sz w:val="20"/>
          <w:lang w:val="en-GB"/>
        </w:rPr>
      </w:pPr>
      <w:r w:rsidRPr="00BE2790">
        <w:rPr>
          <w:rFonts w:eastAsia="MS Mincho"/>
          <w:sz w:val="20"/>
          <w:lang w:val="en-GB"/>
        </w:rPr>
        <w:t>–</w:t>
      </w:r>
      <w:r w:rsidRPr="00BE2790">
        <w:rPr>
          <w:rFonts w:eastAsia="MS Mincho"/>
          <w:sz w:val="20"/>
          <w:lang w:val="en-GB"/>
        </w:rPr>
        <w:tab/>
        <w:t>Otherwise (</w:t>
      </w:r>
      <w:proofErr w:type="spellStart"/>
      <w:r w:rsidRPr="00BE2790">
        <w:rPr>
          <w:rFonts w:eastAsia="MS Mincho"/>
          <w:sz w:val="20"/>
          <w:lang w:val="en-GB"/>
        </w:rPr>
        <w:t>absMvdCompA</w:t>
      </w:r>
      <w:proofErr w:type="spellEnd"/>
      <w:r w:rsidRPr="00BE2790">
        <w:rPr>
          <w:rFonts w:eastAsia="MS Mincho"/>
          <w:sz w:val="20"/>
          <w:lang w:val="en-GB"/>
        </w:rPr>
        <w:t xml:space="preserve"> + </w:t>
      </w:r>
      <w:proofErr w:type="spellStart"/>
      <w:r w:rsidRPr="00BE2790">
        <w:rPr>
          <w:rFonts w:eastAsia="MS Mincho"/>
          <w:sz w:val="20"/>
          <w:lang w:val="en-GB"/>
        </w:rPr>
        <w:t>absMvdCompB</w:t>
      </w:r>
      <w:proofErr w:type="spellEnd"/>
      <w:r w:rsidRPr="00BE2790">
        <w:rPr>
          <w:rFonts w:eastAsia="MS Mincho"/>
          <w:sz w:val="20"/>
          <w:lang w:val="en-GB"/>
        </w:rPr>
        <w:t xml:space="preserve"> is less than or equal to 2), </w:t>
      </w:r>
      <w:proofErr w:type="spellStart"/>
      <w:r w:rsidRPr="00BE2790">
        <w:rPr>
          <w:rFonts w:eastAsia="MS Mincho"/>
          <w:sz w:val="20"/>
          <w:lang w:val="en-GB"/>
        </w:rPr>
        <w:t>ctxIdxInc</w:t>
      </w:r>
      <w:proofErr w:type="spellEnd"/>
      <w:r w:rsidRPr="00BE2790">
        <w:rPr>
          <w:rFonts w:eastAsia="MS Mincho"/>
          <w:sz w:val="20"/>
          <w:lang w:val="en-GB"/>
        </w:rPr>
        <w:t xml:space="preserve"> is set equal to 0.</w:t>
      </w:r>
    </w:p>
    <w:p w14:paraId="64EE9308" w14:textId="05A5D7D4" w:rsidR="00BE2790" w:rsidRPr="00BE2790" w:rsidRDefault="00BE2790" w:rsidP="00BE2790">
      <w:pPr>
        <w:tabs>
          <w:tab w:val="clear" w:pos="360"/>
          <w:tab w:val="clear" w:pos="720"/>
          <w:tab w:val="clear" w:pos="1080"/>
          <w:tab w:val="clear" w:pos="1440"/>
        </w:tabs>
        <w:spacing w:before="60" w:line="199" w:lineRule="exact"/>
        <w:ind w:left="284"/>
        <w:jc w:val="both"/>
        <w:rPr>
          <w:rFonts w:eastAsia="MS Mincho"/>
          <w:sz w:val="18"/>
          <w:szCs w:val="18"/>
          <w:lang w:val="en-GB"/>
        </w:rPr>
      </w:pPr>
      <w:r w:rsidRPr="00BE2790">
        <w:rPr>
          <w:rFonts w:eastAsia="MS Mincho"/>
          <w:sz w:val="18"/>
          <w:szCs w:val="18"/>
          <w:lang w:val="en-GB"/>
        </w:rPr>
        <w:t>NOTE – </w:t>
      </w:r>
      <w:r>
        <w:rPr>
          <w:rFonts w:eastAsia="MS Mincho"/>
          <w:sz w:val="18"/>
          <w:szCs w:val="18"/>
          <w:lang w:val="en-GB"/>
        </w:rPr>
        <w:t xml:space="preserve">Although the above form of expression for the derivation of </w:t>
      </w:r>
      <w:proofErr w:type="spellStart"/>
      <w:r w:rsidRPr="00BE2790">
        <w:rPr>
          <w:rFonts w:eastAsia="MS Mincho"/>
          <w:sz w:val="18"/>
          <w:szCs w:val="18"/>
          <w:lang w:val="en-GB"/>
        </w:rPr>
        <w:t>ctxIdxInc</w:t>
      </w:r>
      <w:proofErr w:type="spellEnd"/>
      <w:r w:rsidRPr="00BE2790">
        <w:rPr>
          <w:rFonts w:eastAsia="MS Mincho"/>
          <w:sz w:val="18"/>
          <w:szCs w:val="18"/>
          <w:lang w:val="en-GB"/>
        </w:rPr>
        <w:t xml:space="preserve"> </w:t>
      </w:r>
      <w:r>
        <w:rPr>
          <w:rFonts w:eastAsia="MS Mincho"/>
          <w:sz w:val="18"/>
          <w:szCs w:val="18"/>
          <w:lang w:val="en-GB"/>
        </w:rPr>
        <w:t>could have been somewhat simplified, the form shown above was selected to assist the reader in avoiding a potential dynamic range problem in the derivation process</w:t>
      </w:r>
      <w:r w:rsidRPr="00BE2790">
        <w:rPr>
          <w:rFonts w:eastAsia="MS Mincho"/>
          <w:sz w:val="18"/>
          <w:szCs w:val="18"/>
          <w:lang w:val="en-GB"/>
        </w:rPr>
        <w:t>.</w:t>
      </w:r>
    </w:p>
    <w:p w14:paraId="12B59F4C" w14:textId="7E5E75AA" w:rsidR="00400101" w:rsidRPr="005347D2" w:rsidRDefault="00D26D16" w:rsidP="00E91023">
      <w:pPr>
        <w:keepNext/>
        <w:keepLines/>
        <w:spacing w:before="360"/>
        <w:outlineLvl w:val="0"/>
        <w:rPr>
          <w:i/>
          <w:sz w:val="24"/>
          <w:szCs w:val="24"/>
          <w:lang w:eastAsia="ja-JP"/>
        </w:rPr>
      </w:pPr>
      <w:r w:rsidRPr="005347D2">
        <w:rPr>
          <w:i/>
          <w:noProof/>
          <w:sz w:val="24"/>
        </w:rPr>
        <w:lastRenderedPageBreak/>
        <w:t>Replace D.1.1 with the following:</w:t>
      </w:r>
    </w:p>
    <w:p w14:paraId="16A182DC" w14:textId="77777777"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r w:rsidRPr="005347D2">
        <w:rPr>
          <w:rFonts w:eastAsia="Malgun Gothic"/>
          <w:b/>
          <w:bCs/>
          <w:sz w:val="20"/>
        </w:rPr>
        <w:t>D.1.1</w:t>
      </w:r>
      <w:r w:rsidRPr="005347D2">
        <w:rPr>
          <w:rFonts w:eastAsia="Malgun Gothic"/>
          <w:b/>
          <w:bCs/>
          <w:sz w:val="20"/>
        </w:rPr>
        <w:tab/>
        <w:t>General SEI message syntax</w:t>
      </w:r>
    </w:p>
    <w:p w14:paraId="4D25E5C6" w14:textId="77777777" w:rsidR="00D26D16" w:rsidRPr="005347D2" w:rsidRDefault="00D26D16" w:rsidP="00D26D16">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Layout w:type="fixed"/>
        <w:tblLook w:val="0000" w:firstRow="0" w:lastRow="0" w:firstColumn="0" w:lastColumn="0" w:noHBand="0" w:noVBand="0"/>
      </w:tblPr>
      <w:tblGrid>
        <w:gridCol w:w="6700"/>
        <w:gridCol w:w="530"/>
        <w:gridCol w:w="1157"/>
      </w:tblGrid>
      <w:tr w:rsidR="00D26D16" w:rsidRPr="005347D2" w14:paraId="6C74D5D0" w14:textId="77777777" w:rsidTr="00400101">
        <w:trPr>
          <w:cantSplit/>
          <w:jc w:val="center"/>
        </w:trPr>
        <w:tc>
          <w:tcPr>
            <w:tcW w:w="6700" w:type="dxa"/>
            <w:tcBorders>
              <w:top w:val="single" w:sz="6" w:space="0" w:color="auto"/>
              <w:left w:val="single" w:sz="6" w:space="0" w:color="auto"/>
              <w:bottom w:val="single" w:sz="2" w:space="0" w:color="auto"/>
              <w:right w:val="single" w:sz="6" w:space="0" w:color="auto"/>
            </w:tcBorders>
          </w:tcPr>
          <w:p w14:paraId="41ECAB15" w14:textId="77777777" w:rsidR="00D26D16" w:rsidRPr="005347D2" w:rsidRDefault="00D26D16" w:rsidP="007475E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rPr>
              <w:pPrChange w:id="49" w:author="Gary Sullivan" w:date="2018-09-03T14:39:00Z">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pPrChange>
            </w:pPr>
            <w:proofErr w:type="spellStart"/>
            <w:r w:rsidRPr="005347D2">
              <w:rPr>
                <w:rFonts w:eastAsia="MS Mincho"/>
                <w:sz w:val="20"/>
              </w:rPr>
              <w:t>sei_</w:t>
            </w:r>
            <w:proofErr w:type="gramStart"/>
            <w:r w:rsidRPr="005347D2">
              <w:rPr>
                <w:rFonts w:eastAsia="MS Mincho"/>
                <w:sz w:val="20"/>
              </w:rPr>
              <w:t>payload</w:t>
            </w:r>
            <w:proofErr w:type="spellEnd"/>
            <w:r w:rsidRPr="005347D2">
              <w:rPr>
                <w:rFonts w:eastAsia="MS Mincho"/>
                <w:sz w:val="20"/>
              </w:rPr>
              <w:t xml:space="preserve">( </w:t>
            </w:r>
            <w:proofErr w:type="spellStart"/>
            <w:r w:rsidRPr="005347D2">
              <w:rPr>
                <w:rFonts w:eastAsia="MS Mincho"/>
                <w:sz w:val="20"/>
              </w:rPr>
              <w:t>payloadType</w:t>
            </w:r>
            <w:proofErr w:type="spellEnd"/>
            <w:proofErr w:type="gramEnd"/>
            <w:r w:rsidRPr="005347D2">
              <w:rPr>
                <w:rFonts w:eastAsia="MS Mincho"/>
                <w:sz w:val="20"/>
              </w:rPr>
              <w:t xml:space="preserve">, </w:t>
            </w:r>
            <w:proofErr w:type="spellStart"/>
            <w:r w:rsidRPr="005347D2">
              <w:rPr>
                <w:rFonts w:eastAsia="MS Mincho"/>
                <w:sz w:val="20"/>
              </w:rPr>
              <w:t>payloadSize</w:t>
            </w:r>
            <w:proofErr w:type="spellEnd"/>
            <w:r w:rsidRPr="005347D2">
              <w:rPr>
                <w:rFonts w:eastAsia="MS Mincho"/>
                <w:sz w:val="20"/>
              </w:rPr>
              <w:t xml:space="preserve"> ) {</w:t>
            </w:r>
          </w:p>
        </w:tc>
        <w:tc>
          <w:tcPr>
            <w:tcW w:w="530" w:type="dxa"/>
            <w:tcBorders>
              <w:top w:val="single" w:sz="6" w:space="0" w:color="auto"/>
              <w:left w:val="single" w:sz="6" w:space="0" w:color="auto"/>
              <w:bottom w:val="single" w:sz="2" w:space="0" w:color="auto"/>
              <w:right w:val="single" w:sz="6" w:space="0" w:color="auto"/>
            </w:tcBorders>
          </w:tcPr>
          <w:p w14:paraId="2F6C096A"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b/>
                <w:bCs/>
                <w:sz w:val="20"/>
              </w:rPr>
              <w:pPrChange w:id="50" w:author="Gary Sullivan" w:date="2018-09-03T14:39:00Z">
                <w:pPr>
                  <w:tabs>
                    <w:tab w:val="clear" w:pos="360"/>
                    <w:tab w:val="clear" w:pos="720"/>
                    <w:tab w:val="clear" w:pos="1080"/>
                    <w:tab w:val="clear" w:pos="1440"/>
                  </w:tabs>
                  <w:spacing w:before="0" w:after="60"/>
                  <w:jc w:val="center"/>
                </w:pPr>
              </w:pPrChange>
            </w:pPr>
            <w:r w:rsidRPr="005347D2">
              <w:rPr>
                <w:rFonts w:eastAsia="MS Mincho"/>
                <w:b/>
                <w:bCs/>
                <w:sz w:val="20"/>
              </w:rPr>
              <w:t>C</w:t>
            </w:r>
          </w:p>
        </w:tc>
        <w:tc>
          <w:tcPr>
            <w:tcW w:w="1157" w:type="dxa"/>
            <w:tcBorders>
              <w:top w:val="single" w:sz="6" w:space="0" w:color="auto"/>
              <w:left w:val="single" w:sz="6" w:space="0" w:color="auto"/>
              <w:bottom w:val="single" w:sz="2" w:space="0" w:color="auto"/>
              <w:right w:val="single" w:sz="6" w:space="0" w:color="auto"/>
            </w:tcBorders>
          </w:tcPr>
          <w:p w14:paraId="5EB1F79B"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b/>
                <w:bCs/>
                <w:sz w:val="20"/>
              </w:rPr>
              <w:pPrChange w:id="51" w:author="Gary Sullivan" w:date="2018-09-03T14:39:00Z">
                <w:pPr>
                  <w:tabs>
                    <w:tab w:val="clear" w:pos="360"/>
                    <w:tab w:val="clear" w:pos="720"/>
                    <w:tab w:val="clear" w:pos="1080"/>
                    <w:tab w:val="clear" w:pos="1440"/>
                  </w:tabs>
                  <w:spacing w:before="0" w:after="60"/>
                  <w:jc w:val="center"/>
                </w:pPr>
              </w:pPrChange>
            </w:pPr>
            <w:r w:rsidRPr="005347D2">
              <w:rPr>
                <w:rFonts w:eastAsia="MS Mincho"/>
                <w:b/>
                <w:bCs/>
                <w:sz w:val="20"/>
              </w:rPr>
              <w:t>Descriptor</w:t>
            </w:r>
          </w:p>
        </w:tc>
      </w:tr>
      <w:tr w:rsidR="00D26D16" w:rsidRPr="005347D2" w14:paraId="6EFB0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3B8AF7" w14:textId="77777777" w:rsidR="00D26D16" w:rsidRPr="005347D2" w:rsidRDefault="00D26D16" w:rsidP="007475E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bCs/>
                <w:sz w:val="20"/>
              </w:rPr>
              <w:pPrChange w:id="52" w:author="Gary Sullivan" w:date="2018-09-03T14:39:00Z">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0 )</w:t>
            </w:r>
          </w:p>
        </w:tc>
        <w:tc>
          <w:tcPr>
            <w:tcW w:w="530" w:type="dxa"/>
            <w:tcBorders>
              <w:top w:val="single" w:sz="2" w:space="0" w:color="auto"/>
              <w:left w:val="single" w:sz="6" w:space="0" w:color="auto"/>
              <w:bottom w:val="single" w:sz="2" w:space="0" w:color="auto"/>
              <w:right w:val="single" w:sz="6" w:space="0" w:color="auto"/>
            </w:tcBorders>
          </w:tcPr>
          <w:p w14:paraId="5C4F100D"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53" w:author="Gary Sullivan" w:date="2018-09-03T14:39:00Z">
                <w:pPr>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6027B942"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54" w:author="Gary Sullivan" w:date="2018-09-03T14:39:00Z">
                <w:pPr>
                  <w:tabs>
                    <w:tab w:val="clear" w:pos="360"/>
                    <w:tab w:val="clear" w:pos="720"/>
                    <w:tab w:val="clear" w:pos="1080"/>
                    <w:tab w:val="clear" w:pos="1440"/>
                  </w:tabs>
                  <w:spacing w:before="0" w:after="60"/>
                  <w:jc w:val="center"/>
                </w:pPr>
              </w:pPrChange>
            </w:pPr>
          </w:p>
        </w:tc>
      </w:tr>
      <w:tr w:rsidR="00D26D16" w:rsidRPr="005347D2" w14:paraId="43DFB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E4D3610" w14:textId="77777777" w:rsidR="00D26D16" w:rsidRPr="005347D2" w:rsidRDefault="00D26D16" w:rsidP="007475E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Change w:id="55" w:author="Gary Sullivan" w:date="2018-09-03T14:39:00Z">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pPr>
              </w:pPrChange>
            </w:pPr>
            <w:proofErr w:type="spellStart"/>
            <w:r w:rsidRPr="005347D2">
              <w:rPr>
                <w:rFonts w:eastAsia="MS Mincho"/>
                <w:sz w:val="20"/>
              </w:rPr>
              <w:t>buffering_</w:t>
            </w:r>
            <w:proofErr w:type="gramStart"/>
            <w:r w:rsidRPr="005347D2">
              <w:rPr>
                <w:rFonts w:eastAsia="MS Mincho"/>
                <w:sz w:val="20"/>
              </w:rPr>
              <w:t>period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31FC812"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56" w:author="Gary Sullivan" w:date="2018-09-03T14:39:00Z">
                <w:pPr>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54B4696"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57" w:author="Gary Sullivan" w:date="2018-09-03T14:39:00Z">
                <w:pPr>
                  <w:tabs>
                    <w:tab w:val="clear" w:pos="360"/>
                    <w:tab w:val="clear" w:pos="720"/>
                    <w:tab w:val="clear" w:pos="1080"/>
                    <w:tab w:val="clear" w:pos="1440"/>
                  </w:tabs>
                  <w:spacing w:before="0" w:after="60"/>
                  <w:jc w:val="center"/>
                </w:pPr>
              </w:pPrChange>
            </w:pPr>
          </w:p>
        </w:tc>
      </w:tr>
      <w:tr w:rsidR="00D26D16" w:rsidRPr="005347D2" w14:paraId="027510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9C1CD76" w14:textId="77777777" w:rsidR="00D26D16" w:rsidRPr="005347D2" w:rsidRDefault="00D26D16" w:rsidP="007475E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58" w:author="Gary Sullivan" w:date="2018-09-03T14:39:00Z">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1 )</w:t>
            </w:r>
          </w:p>
        </w:tc>
        <w:tc>
          <w:tcPr>
            <w:tcW w:w="530" w:type="dxa"/>
            <w:tcBorders>
              <w:top w:val="single" w:sz="2" w:space="0" w:color="auto"/>
              <w:left w:val="single" w:sz="6" w:space="0" w:color="auto"/>
              <w:bottom w:val="single" w:sz="2" w:space="0" w:color="auto"/>
              <w:right w:val="single" w:sz="6" w:space="0" w:color="auto"/>
            </w:tcBorders>
          </w:tcPr>
          <w:p w14:paraId="1AF42AC5"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59" w:author="Gary Sullivan" w:date="2018-09-03T14:39:00Z">
                <w:pPr>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241987A2"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60" w:author="Gary Sullivan" w:date="2018-09-03T14:39:00Z">
                <w:pPr>
                  <w:tabs>
                    <w:tab w:val="clear" w:pos="360"/>
                    <w:tab w:val="clear" w:pos="720"/>
                    <w:tab w:val="clear" w:pos="1080"/>
                    <w:tab w:val="clear" w:pos="1440"/>
                  </w:tabs>
                  <w:spacing w:before="0" w:after="60"/>
                  <w:jc w:val="center"/>
                </w:pPr>
              </w:pPrChange>
            </w:pPr>
          </w:p>
        </w:tc>
      </w:tr>
      <w:tr w:rsidR="00D26D16" w:rsidRPr="005347D2" w14:paraId="725752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017C524" w14:textId="77777777" w:rsidR="00D26D16" w:rsidRPr="005347D2" w:rsidRDefault="00D26D16" w:rsidP="007475E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Change w:id="61" w:author="Gary Sullivan" w:date="2018-09-03T14:39:00Z">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pPr>
              </w:pPrChange>
            </w:pPr>
            <w:proofErr w:type="spellStart"/>
            <w:r w:rsidRPr="005347D2">
              <w:rPr>
                <w:rFonts w:eastAsia="MS Mincho"/>
                <w:sz w:val="20"/>
              </w:rPr>
              <w:t>pic_</w:t>
            </w:r>
            <w:proofErr w:type="gramStart"/>
            <w:r w:rsidRPr="005347D2">
              <w:rPr>
                <w:rFonts w:eastAsia="MS Mincho"/>
                <w:sz w:val="20"/>
              </w:rPr>
              <w:t>timing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AF2DCE3"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62" w:author="Gary Sullivan" w:date="2018-09-03T14:39:00Z">
                <w:pPr>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09CAD" w14:textId="77777777" w:rsidR="00D26D16" w:rsidRPr="005347D2" w:rsidRDefault="00D26D16" w:rsidP="007475EA">
            <w:pPr>
              <w:keepNext/>
              <w:tabs>
                <w:tab w:val="clear" w:pos="360"/>
                <w:tab w:val="clear" w:pos="720"/>
                <w:tab w:val="clear" w:pos="1080"/>
                <w:tab w:val="clear" w:pos="1440"/>
              </w:tabs>
              <w:spacing w:before="0" w:after="60"/>
              <w:jc w:val="center"/>
              <w:rPr>
                <w:rFonts w:eastAsia="MS Mincho"/>
                <w:sz w:val="20"/>
              </w:rPr>
              <w:pPrChange w:id="63" w:author="Gary Sullivan" w:date="2018-09-03T14:39:00Z">
                <w:pPr>
                  <w:tabs>
                    <w:tab w:val="clear" w:pos="360"/>
                    <w:tab w:val="clear" w:pos="720"/>
                    <w:tab w:val="clear" w:pos="1080"/>
                    <w:tab w:val="clear" w:pos="1440"/>
                  </w:tabs>
                  <w:spacing w:before="0" w:after="60"/>
                  <w:jc w:val="center"/>
                </w:pPr>
              </w:pPrChange>
            </w:pPr>
          </w:p>
        </w:tc>
      </w:tr>
      <w:tr w:rsidR="00D26D16" w:rsidRPr="005347D2" w14:paraId="4F375D3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0F12B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2 )</w:t>
            </w:r>
          </w:p>
        </w:tc>
        <w:tc>
          <w:tcPr>
            <w:tcW w:w="530" w:type="dxa"/>
            <w:tcBorders>
              <w:top w:val="single" w:sz="2" w:space="0" w:color="auto"/>
              <w:left w:val="single" w:sz="6" w:space="0" w:color="auto"/>
              <w:bottom w:val="single" w:sz="2" w:space="0" w:color="auto"/>
              <w:right w:val="single" w:sz="6" w:space="0" w:color="auto"/>
            </w:tcBorders>
          </w:tcPr>
          <w:p w14:paraId="2C4D53A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8E82A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67FF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FF0BCD"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spellStart"/>
            <w:r w:rsidRPr="005347D2">
              <w:rPr>
                <w:rFonts w:eastAsia="MS Mincho"/>
                <w:sz w:val="20"/>
              </w:rPr>
              <w:t>pan_scan_</w:t>
            </w:r>
            <w:proofErr w:type="gramStart"/>
            <w:r w:rsidRPr="005347D2">
              <w:rPr>
                <w:rFonts w:eastAsia="MS Mincho"/>
                <w:sz w:val="20"/>
              </w:rPr>
              <w:t>rect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87479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76B24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39086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B79216" w14:textId="77777777" w:rsidR="00D26D16" w:rsidRPr="005347D2" w:rsidRDefault="00D26D16" w:rsidP="00400101">
            <w:pPr>
              <w:tabs>
                <w:tab w:val="clear" w:pos="360"/>
                <w:tab w:val="clear" w:pos="720"/>
                <w:tab w:val="clear" w:pos="1440"/>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3 )</w:t>
            </w:r>
          </w:p>
        </w:tc>
        <w:tc>
          <w:tcPr>
            <w:tcW w:w="530" w:type="dxa"/>
            <w:tcBorders>
              <w:top w:val="single" w:sz="2" w:space="0" w:color="auto"/>
              <w:left w:val="single" w:sz="6" w:space="0" w:color="auto"/>
              <w:bottom w:val="single" w:sz="2" w:space="0" w:color="auto"/>
              <w:right w:val="single" w:sz="6" w:space="0" w:color="auto"/>
            </w:tcBorders>
          </w:tcPr>
          <w:p w14:paraId="716C486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22A5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C1A57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04150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filler_</w:t>
            </w:r>
            <w:proofErr w:type="gramStart"/>
            <w:r w:rsidRPr="005347D2">
              <w:rPr>
                <w:rFonts w:eastAsia="MS Mincho"/>
                <w:sz w:val="20"/>
              </w:rPr>
              <w:t>payload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8A6D3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30902E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3F2C19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EF4E97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4 )</w:t>
            </w:r>
          </w:p>
        </w:tc>
        <w:tc>
          <w:tcPr>
            <w:tcW w:w="530" w:type="dxa"/>
            <w:tcBorders>
              <w:top w:val="single" w:sz="2" w:space="0" w:color="auto"/>
              <w:left w:val="single" w:sz="6" w:space="0" w:color="auto"/>
              <w:bottom w:val="single" w:sz="2" w:space="0" w:color="auto"/>
              <w:right w:val="single" w:sz="6" w:space="0" w:color="auto"/>
            </w:tcBorders>
          </w:tcPr>
          <w:p w14:paraId="24AD7F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F023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6C379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F9A58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user_data_registered_itu_t_t</w:t>
            </w:r>
            <w:proofErr w:type="gramStart"/>
            <w:r w:rsidRPr="005347D2">
              <w:rPr>
                <w:rFonts w:eastAsia="MS Mincho"/>
                <w:sz w:val="20"/>
              </w:rPr>
              <w:t xml:space="preserve">35(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E51216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7B97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78D83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39D684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5 )</w:t>
            </w:r>
          </w:p>
        </w:tc>
        <w:tc>
          <w:tcPr>
            <w:tcW w:w="530" w:type="dxa"/>
            <w:tcBorders>
              <w:top w:val="single" w:sz="2" w:space="0" w:color="auto"/>
              <w:left w:val="single" w:sz="6" w:space="0" w:color="auto"/>
              <w:bottom w:val="single" w:sz="2" w:space="0" w:color="auto"/>
              <w:right w:val="single" w:sz="6" w:space="0" w:color="auto"/>
            </w:tcBorders>
          </w:tcPr>
          <w:p w14:paraId="58B676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EC55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832A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056C0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user_data_</w:t>
            </w:r>
            <w:proofErr w:type="gramStart"/>
            <w:r w:rsidRPr="005347D2">
              <w:rPr>
                <w:rFonts w:eastAsia="MS Mincho"/>
                <w:sz w:val="20"/>
              </w:rPr>
              <w:t>unregistered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A0EBA6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234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5D49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F102CC"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6 )</w:t>
            </w:r>
          </w:p>
        </w:tc>
        <w:tc>
          <w:tcPr>
            <w:tcW w:w="530" w:type="dxa"/>
            <w:tcBorders>
              <w:top w:val="single" w:sz="2" w:space="0" w:color="auto"/>
              <w:left w:val="single" w:sz="6" w:space="0" w:color="auto"/>
              <w:bottom w:val="single" w:sz="2" w:space="0" w:color="auto"/>
              <w:right w:val="single" w:sz="6" w:space="0" w:color="auto"/>
            </w:tcBorders>
          </w:tcPr>
          <w:p w14:paraId="1A05304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A5B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97C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0590D5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recovery_</w:t>
            </w:r>
            <w:proofErr w:type="gramStart"/>
            <w:r w:rsidRPr="005347D2">
              <w:rPr>
                <w:rFonts w:eastAsia="MS Mincho"/>
                <w:sz w:val="20"/>
              </w:rPr>
              <w:t>point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361280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1489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ABE5F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057EB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7 )</w:t>
            </w:r>
          </w:p>
        </w:tc>
        <w:tc>
          <w:tcPr>
            <w:tcW w:w="530" w:type="dxa"/>
            <w:tcBorders>
              <w:top w:val="single" w:sz="2" w:space="0" w:color="auto"/>
              <w:left w:val="single" w:sz="6" w:space="0" w:color="auto"/>
              <w:bottom w:val="single" w:sz="2" w:space="0" w:color="auto"/>
              <w:right w:val="single" w:sz="6" w:space="0" w:color="auto"/>
            </w:tcBorders>
          </w:tcPr>
          <w:p w14:paraId="63DB8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8575E0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90A2F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457E826"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dec_ref_pic_marking_</w:t>
            </w:r>
            <w:proofErr w:type="gramStart"/>
            <w:r w:rsidRPr="005347D2">
              <w:rPr>
                <w:rFonts w:eastAsia="MS Mincho"/>
                <w:sz w:val="20"/>
              </w:rPr>
              <w:t>repetition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B71B6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47304E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17C74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6C866F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8 )</w:t>
            </w:r>
          </w:p>
        </w:tc>
        <w:tc>
          <w:tcPr>
            <w:tcW w:w="530" w:type="dxa"/>
            <w:tcBorders>
              <w:top w:val="single" w:sz="2" w:space="0" w:color="auto"/>
              <w:left w:val="single" w:sz="6" w:space="0" w:color="auto"/>
              <w:bottom w:val="single" w:sz="2" w:space="0" w:color="auto"/>
              <w:right w:val="single" w:sz="6" w:space="0" w:color="auto"/>
            </w:tcBorders>
          </w:tcPr>
          <w:p w14:paraId="212238D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EC662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62A79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44B1D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spare_</w:t>
            </w:r>
            <w:proofErr w:type="gramStart"/>
            <w:r w:rsidRPr="005347D2">
              <w:rPr>
                <w:rFonts w:eastAsia="MS Mincho"/>
                <w:sz w:val="20"/>
              </w:rPr>
              <w:t>pic</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567E7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35EF4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E14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67588C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9 )</w:t>
            </w:r>
          </w:p>
        </w:tc>
        <w:tc>
          <w:tcPr>
            <w:tcW w:w="530" w:type="dxa"/>
            <w:tcBorders>
              <w:top w:val="single" w:sz="2" w:space="0" w:color="auto"/>
              <w:left w:val="single" w:sz="6" w:space="0" w:color="auto"/>
              <w:bottom w:val="single" w:sz="2" w:space="0" w:color="auto"/>
              <w:right w:val="single" w:sz="6" w:space="0" w:color="auto"/>
            </w:tcBorders>
          </w:tcPr>
          <w:p w14:paraId="560D37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411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52E8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D96BFC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scene_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B47AB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81A99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4921A7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9D4CC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10 )</w:t>
            </w:r>
          </w:p>
        </w:tc>
        <w:tc>
          <w:tcPr>
            <w:tcW w:w="530" w:type="dxa"/>
            <w:tcBorders>
              <w:top w:val="single" w:sz="2" w:space="0" w:color="auto"/>
              <w:left w:val="single" w:sz="6" w:space="0" w:color="auto"/>
              <w:bottom w:val="single" w:sz="2" w:space="0" w:color="auto"/>
              <w:right w:val="single" w:sz="6" w:space="0" w:color="auto"/>
            </w:tcBorders>
          </w:tcPr>
          <w:p w14:paraId="0C9688F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6123BF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17E99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40EFF0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E59C22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79FE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84D0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6A4F3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11 )</w:t>
            </w:r>
          </w:p>
        </w:tc>
        <w:tc>
          <w:tcPr>
            <w:tcW w:w="530" w:type="dxa"/>
            <w:tcBorders>
              <w:top w:val="single" w:sz="2" w:space="0" w:color="auto"/>
              <w:left w:val="single" w:sz="6" w:space="0" w:color="auto"/>
              <w:bottom w:val="single" w:sz="2" w:space="0" w:color="auto"/>
              <w:right w:val="single" w:sz="6" w:space="0" w:color="auto"/>
            </w:tcBorders>
          </w:tcPr>
          <w:p w14:paraId="586E55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D07C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E6514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7D8D2"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sub_seq_layer_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825C2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BAE725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F4E63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6D0425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12 )</w:t>
            </w:r>
          </w:p>
        </w:tc>
        <w:tc>
          <w:tcPr>
            <w:tcW w:w="530" w:type="dxa"/>
            <w:tcBorders>
              <w:top w:val="single" w:sz="2" w:space="0" w:color="auto"/>
              <w:left w:val="single" w:sz="6" w:space="0" w:color="auto"/>
              <w:bottom w:val="single" w:sz="2" w:space="0" w:color="auto"/>
              <w:right w:val="single" w:sz="6" w:space="0" w:color="auto"/>
            </w:tcBorders>
          </w:tcPr>
          <w:p w14:paraId="2E8F28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510B4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56B5A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30288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r>
            <w:proofErr w:type="spellStart"/>
            <w:r w:rsidRPr="005347D2">
              <w:rPr>
                <w:rFonts w:eastAsia="MS Mincho"/>
                <w:sz w:val="20"/>
              </w:rPr>
              <w:t>sub_seq_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490133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3D2F9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B82E4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848C2F"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64"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13 )</w:t>
            </w:r>
          </w:p>
        </w:tc>
        <w:tc>
          <w:tcPr>
            <w:tcW w:w="530" w:type="dxa"/>
            <w:tcBorders>
              <w:top w:val="single" w:sz="2" w:space="0" w:color="auto"/>
              <w:left w:val="single" w:sz="6" w:space="0" w:color="auto"/>
              <w:bottom w:val="single" w:sz="2" w:space="0" w:color="auto"/>
              <w:right w:val="single" w:sz="6" w:space="0" w:color="auto"/>
            </w:tcBorders>
          </w:tcPr>
          <w:p w14:paraId="7102B4D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FE0D78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65" w:author="Gary Sullivan" w:date="2018-09-03T14:39:00Z">
                <w:pPr>
                  <w:tabs>
                    <w:tab w:val="clear" w:pos="360"/>
                    <w:tab w:val="clear" w:pos="720"/>
                    <w:tab w:val="clear" w:pos="1080"/>
                    <w:tab w:val="clear" w:pos="1440"/>
                  </w:tabs>
                  <w:spacing w:before="0" w:after="60"/>
                  <w:jc w:val="center"/>
                </w:pPr>
              </w:pPrChange>
            </w:pPr>
          </w:p>
        </w:tc>
      </w:tr>
      <w:tr w:rsidR="00D26D16" w:rsidRPr="005347D2" w14:paraId="41FBFD9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D43F66"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66"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ab/>
            </w:r>
            <w:proofErr w:type="spellStart"/>
            <w:r w:rsidRPr="005347D2">
              <w:rPr>
                <w:rFonts w:eastAsia="MS Mincho"/>
                <w:sz w:val="20"/>
              </w:rPr>
              <w:t>full_frame_</w:t>
            </w:r>
            <w:proofErr w:type="gramStart"/>
            <w:r w:rsidRPr="005347D2">
              <w:rPr>
                <w:rFonts w:eastAsia="MS Mincho"/>
                <w:sz w:val="20"/>
              </w:rPr>
              <w:t>freeze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490EB3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69CA1E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67" w:author="Gary Sullivan" w:date="2018-09-03T14:39:00Z">
                <w:pPr>
                  <w:tabs>
                    <w:tab w:val="clear" w:pos="360"/>
                    <w:tab w:val="clear" w:pos="720"/>
                    <w:tab w:val="clear" w:pos="1080"/>
                    <w:tab w:val="clear" w:pos="1440"/>
                  </w:tabs>
                  <w:spacing w:before="0" w:after="60"/>
                  <w:jc w:val="center"/>
                </w:pPr>
              </w:pPrChange>
            </w:pPr>
          </w:p>
        </w:tc>
      </w:tr>
      <w:tr w:rsidR="00D26D16" w:rsidRPr="005347D2" w14:paraId="15E754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3CB8E2"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68"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14 )</w:t>
            </w:r>
          </w:p>
        </w:tc>
        <w:tc>
          <w:tcPr>
            <w:tcW w:w="530" w:type="dxa"/>
            <w:tcBorders>
              <w:top w:val="single" w:sz="2" w:space="0" w:color="auto"/>
              <w:left w:val="single" w:sz="6" w:space="0" w:color="auto"/>
              <w:bottom w:val="single" w:sz="2" w:space="0" w:color="auto"/>
              <w:right w:val="single" w:sz="6" w:space="0" w:color="auto"/>
            </w:tcBorders>
          </w:tcPr>
          <w:p w14:paraId="638DC24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0638B6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69" w:author="Gary Sullivan" w:date="2018-09-03T14:39:00Z">
                <w:pPr>
                  <w:tabs>
                    <w:tab w:val="clear" w:pos="360"/>
                    <w:tab w:val="clear" w:pos="720"/>
                    <w:tab w:val="clear" w:pos="1080"/>
                    <w:tab w:val="clear" w:pos="1440"/>
                  </w:tabs>
                  <w:spacing w:before="0" w:after="60"/>
                  <w:jc w:val="center"/>
                </w:pPr>
              </w:pPrChange>
            </w:pPr>
          </w:p>
        </w:tc>
      </w:tr>
      <w:tr w:rsidR="00D26D16" w:rsidRPr="005347D2" w14:paraId="1CAD91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6A14574"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70"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ab/>
            </w:r>
            <w:proofErr w:type="spellStart"/>
            <w:r w:rsidRPr="005347D2">
              <w:rPr>
                <w:rFonts w:eastAsia="MS Mincho"/>
                <w:sz w:val="20"/>
              </w:rPr>
              <w:t>full_frame_freeze_</w:t>
            </w:r>
            <w:proofErr w:type="gramStart"/>
            <w:r w:rsidRPr="005347D2">
              <w:rPr>
                <w:rFonts w:eastAsia="MS Mincho"/>
                <w:sz w:val="20"/>
              </w:rPr>
              <w:t>release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3F2719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FDAB9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71" w:author="Gary Sullivan" w:date="2018-09-03T14:39:00Z">
                <w:pPr>
                  <w:tabs>
                    <w:tab w:val="clear" w:pos="360"/>
                    <w:tab w:val="clear" w:pos="720"/>
                    <w:tab w:val="clear" w:pos="1080"/>
                    <w:tab w:val="clear" w:pos="1440"/>
                  </w:tabs>
                  <w:spacing w:before="0" w:after="60"/>
                  <w:jc w:val="center"/>
                </w:pPr>
              </w:pPrChange>
            </w:pPr>
          </w:p>
        </w:tc>
      </w:tr>
      <w:tr w:rsidR="00D26D16" w:rsidRPr="005347D2" w14:paraId="5A1288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9B307A8"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72"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15 )</w:t>
            </w:r>
          </w:p>
        </w:tc>
        <w:tc>
          <w:tcPr>
            <w:tcW w:w="530" w:type="dxa"/>
            <w:tcBorders>
              <w:top w:val="single" w:sz="2" w:space="0" w:color="auto"/>
              <w:left w:val="single" w:sz="6" w:space="0" w:color="auto"/>
              <w:bottom w:val="single" w:sz="2" w:space="0" w:color="auto"/>
              <w:right w:val="single" w:sz="6" w:space="0" w:color="auto"/>
            </w:tcBorders>
          </w:tcPr>
          <w:p w14:paraId="7439880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E255AA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73" w:author="Gary Sullivan" w:date="2018-09-03T14:39:00Z">
                <w:pPr>
                  <w:tabs>
                    <w:tab w:val="clear" w:pos="360"/>
                    <w:tab w:val="clear" w:pos="720"/>
                    <w:tab w:val="clear" w:pos="1080"/>
                    <w:tab w:val="clear" w:pos="1440"/>
                  </w:tabs>
                  <w:spacing w:before="0" w:after="60"/>
                  <w:jc w:val="center"/>
                </w:pPr>
              </w:pPrChange>
            </w:pPr>
          </w:p>
        </w:tc>
      </w:tr>
      <w:tr w:rsidR="00D26D16" w:rsidRPr="005347D2" w14:paraId="53D4FA2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4062244"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74"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ab/>
            </w:r>
            <w:proofErr w:type="spellStart"/>
            <w:r w:rsidRPr="005347D2">
              <w:rPr>
                <w:rFonts w:eastAsia="MS Mincho"/>
                <w:sz w:val="20"/>
              </w:rPr>
              <w:t>full_frame_</w:t>
            </w:r>
            <w:proofErr w:type="gramStart"/>
            <w:r w:rsidRPr="005347D2">
              <w:rPr>
                <w:rFonts w:eastAsia="MS Mincho"/>
                <w:sz w:val="20"/>
              </w:rPr>
              <w:t>snapshot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A5D534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951D7E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75" w:author="Gary Sullivan" w:date="2018-09-03T14:39:00Z">
                <w:pPr>
                  <w:tabs>
                    <w:tab w:val="clear" w:pos="360"/>
                    <w:tab w:val="clear" w:pos="720"/>
                    <w:tab w:val="clear" w:pos="1080"/>
                    <w:tab w:val="clear" w:pos="1440"/>
                  </w:tabs>
                  <w:spacing w:before="0" w:after="60"/>
                  <w:jc w:val="center"/>
                </w:pPr>
              </w:pPrChange>
            </w:pPr>
          </w:p>
        </w:tc>
      </w:tr>
      <w:tr w:rsidR="00D26D16" w:rsidRPr="005347D2" w14:paraId="3F8176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C8DBBC1"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76"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16 )</w:t>
            </w:r>
          </w:p>
        </w:tc>
        <w:tc>
          <w:tcPr>
            <w:tcW w:w="530" w:type="dxa"/>
            <w:tcBorders>
              <w:top w:val="single" w:sz="2" w:space="0" w:color="auto"/>
              <w:left w:val="single" w:sz="6" w:space="0" w:color="auto"/>
              <w:bottom w:val="single" w:sz="2" w:space="0" w:color="auto"/>
              <w:right w:val="single" w:sz="6" w:space="0" w:color="auto"/>
            </w:tcBorders>
          </w:tcPr>
          <w:p w14:paraId="5468B22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886B1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77" w:author="Gary Sullivan" w:date="2018-09-03T14:39:00Z">
                <w:pPr>
                  <w:tabs>
                    <w:tab w:val="clear" w:pos="360"/>
                    <w:tab w:val="clear" w:pos="720"/>
                    <w:tab w:val="clear" w:pos="1080"/>
                    <w:tab w:val="clear" w:pos="1440"/>
                  </w:tabs>
                  <w:spacing w:before="0" w:after="60"/>
                  <w:jc w:val="center"/>
                </w:pPr>
              </w:pPrChange>
            </w:pPr>
          </w:p>
        </w:tc>
      </w:tr>
      <w:tr w:rsidR="00D26D16" w:rsidRPr="005347D2" w14:paraId="25D72E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ABCCDD"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78"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ab/>
            </w:r>
            <w:proofErr w:type="spellStart"/>
            <w:r w:rsidRPr="005347D2">
              <w:rPr>
                <w:rFonts w:eastAsia="MS Mincho"/>
                <w:sz w:val="20"/>
              </w:rPr>
              <w:t>progressive_refinement_segment_</w:t>
            </w:r>
            <w:proofErr w:type="gramStart"/>
            <w:r w:rsidRPr="005347D2">
              <w:rPr>
                <w:rFonts w:eastAsia="MS Mincho"/>
                <w:sz w:val="20"/>
              </w:rPr>
              <w:t>start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DDF154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EFF5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79" w:author="Gary Sullivan" w:date="2018-09-03T14:39:00Z">
                <w:pPr>
                  <w:tabs>
                    <w:tab w:val="clear" w:pos="360"/>
                    <w:tab w:val="clear" w:pos="720"/>
                    <w:tab w:val="clear" w:pos="1080"/>
                    <w:tab w:val="clear" w:pos="1440"/>
                  </w:tabs>
                  <w:spacing w:before="0" w:after="60"/>
                  <w:jc w:val="center"/>
                </w:pPr>
              </w:pPrChange>
            </w:pPr>
          </w:p>
        </w:tc>
      </w:tr>
      <w:tr w:rsidR="00D26D16" w:rsidRPr="005347D2" w14:paraId="11CD41B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B1A5344"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80"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17 )</w:t>
            </w:r>
          </w:p>
        </w:tc>
        <w:tc>
          <w:tcPr>
            <w:tcW w:w="530" w:type="dxa"/>
            <w:tcBorders>
              <w:top w:val="single" w:sz="2" w:space="0" w:color="auto"/>
              <w:left w:val="single" w:sz="6" w:space="0" w:color="auto"/>
              <w:bottom w:val="single" w:sz="2" w:space="0" w:color="auto"/>
              <w:right w:val="single" w:sz="6" w:space="0" w:color="auto"/>
            </w:tcBorders>
          </w:tcPr>
          <w:p w14:paraId="4BF93B5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67023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81" w:author="Gary Sullivan" w:date="2018-09-03T14:39:00Z">
                <w:pPr>
                  <w:tabs>
                    <w:tab w:val="clear" w:pos="360"/>
                    <w:tab w:val="clear" w:pos="720"/>
                    <w:tab w:val="clear" w:pos="1080"/>
                    <w:tab w:val="clear" w:pos="1440"/>
                  </w:tabs>
                  <w:spacing w:before="0" w:after="60"/>
                  <w:jc w:val="center"/>
                </w:pPr>
              </w:pPrChange>
            </w:pPr>
          </w:p>
        </w:tc>
      </w:tr>
      <w:tr w:rsidR="00D26D16" w:rsidRPr="005347D2" w14:paraId="0C3F2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5DD5E2"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82"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ab/>
            </w:r>
            <w:proofErr w:type="spellStart"/>
            <w:r w:rsidRPr="005347D2">
              <w:rPr>
                <w:rFonts w:eastAsia="MS Mincho"/>
                <w:sz w:val="20"/>
              </w:rPr>
              <w:t>progressive_refinement_segment_</w:t>
            </w:r>
            <w:proofErr w:type="gramStart"/>
            <w:r w:rsidRPr="005347D2">
              <w:rPr>
                <w:rFonts w:eastAsia="MS Mincho"/>
                <w:sz w:val="20"/>
              </w:rPr>
              <w:t>end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CE2E38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73F236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83" w:author="Gary Sullivan" w:date="2018-09-03T14:39:00Z">
                <w:pPr>
                  <w:tabs>
                    <w:tab w:val="clear" w:pos="360"/>
                    <w:tab w:val="clear" w:pos="720"/>
                    <w:tab w:val="clear" w:pos="1080"/>
                    <w:tab w:val="clear" w:pos="1440"/>
                  </w:tabs>
                  <w:spacing w:before="0" w:after="60"/>
                  <w:jc w:val="center"/>
                </w:pPr>
              </w:pPrChange>
            </w:pPr>
          </w:p>
        </w:tc>
      </w:tr>
      <w:tr w:rsidR="00D26D16" w:rsidRPr="005347D2" w14:paraId="66B3D97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D309FBB"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84"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18 )</w:t>
            </w:r>
          </w:p>
        </w:tc>
        <w:tc>
          <w:tcPr>
            <w:tcW w:w="530" w:type="dxa"/>
            <w:tcBorders>
              <w:top w:val="single" w:sz="2" w:space="0" w:color="auto"/>
              <w:left w:val="single" w:sz="6" w:space="0" w:color="auto"/>
              <w:bottom w:val="single" w:sz="2" w:space="0" w:color="auto"/>
              <w:right w:val="single" w:sz="6" w:space="0" w:color="auto"/>
            </w:tcBorders>
          </w:tcPr>
          <w:p w14:paraId="7D6CCC5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1E8AFF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85" w:author="Gary Sullivan" w:date="2018-09-03T14:39:00Z">
                <w:pPr>
                  <w:tabs>
                    <w:tab w:val="clear" w:pos="360"/>
                    <w:tab w:val="clear" w:pos="720"/>
                    <w:tab w:val="clear" w:pos="1080"/>
                    <w:tab w:val="clear" w:pos="1440"/>
                  </w:tabs>
                  <w:spacing w:before="0" w:after="60"/>
                  <w:jc w:val="center"/>
                </w:pPr>
              </w:pPrChange>
            </w:pPr>
          </w:p>
        </w:tc>
      </w:tr>
      <w:tr w:rsidR="00D26D16" w:rsidRPr="005347D2" w14:paraId="75F7C0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CAAADA8" w14:textId="77777777" w:rsidR="00D26D16" w:rsidRPr="005347D2" w:rsidRDefault="00D26D16" w:rsidP="007475EA">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Change w:id="86" w:author="Gary Sullivan" w:date="2018-09-03T14:39:00Z">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pPr>
              </w:pPrChange>
            </w:pPr>
            <w:r w:rsidRPr="005347D2">
              <w:rPr>
                <w:rFonts w:eastAsia="MS Mincho"/>
                <w:sz w:val="20"/>
              </w:rPr>
              <w:tab/>
            </w:r>
            <w:proofErr w:type="spellStart"/>
            <w:r w:rsidRPr="005347D2">
              <w:rPr>
                <w:rFonts w:eastAsia="MS Mincho"/>
                <w:sz w:val="20"/>
              </w:rPr>
              <w:t>motion_constrained_slice_group_</w:t>
            </w:r>
            <w:proofErr w:type="gramStart"/>
            <w:r w:rsidRPr="005347D2">
              <w:rPr>
                <w:rFonts w:eastAsia="MS Mincho"/>
                <w:sz w:val="20"/>
              </w:rPr>
              <w:t>set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D4D06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14D1A5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87" w:author="Gary Sullivan" w:date="2018-09-03T14:39:00Z">
                <w:pPr>
                  <w:tabs>
                    <w:tab w:val="clear" w:pos="360"/>
                    <w:tab w:val="clear" w:pos="720"/>
                    <w:tab w:val="clear" w:pos="1080"/>
                    <w:tab w:val="clear" w:pos="1440"/>
                  </w:tabs>
                  <w:spacing w:before="0" w:after="60"/>
                  <w:jc w:val="center"/>
                </w:pPr>
              </w:pPrChange>
            </w:pPr>
          </w:p>
        </w:tc>
      </w:tr>
      <w:tr w:rsidR="00D26D16" w:rsidRPr="005347D2" w14:paraId="5537492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CA04930"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8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19 )</w:t>
            </w:r>
          </w:p>
        </w:tc>
        <w:tc>
          <w:tcPr>
            <w:tcW w:w="530" w:type="dxa"/>
            <w:tcBorders>
              <w:top w:val="single" w:sz="2" w:space="0" w:color="auto"/>
              <w:left w:val="single" w:sz="6" w:space="0" w:color="auto"/>
              <w:bottom w:val="single" w:sz="2" w:space="0" w:color="auto"/>
              <w:right w:val="single" w:sz="6" w:space="0" w:color="auto"/>
            </w:tcBorders>
          </w:tcPr>
          <w:p w14:paraId="6C247EE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24E37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89" w:author="Gary Sullivan" w:date="2018-09-03T14:39:00Z">
                <w:pPr>
                  <w:tabs>
                    <w:tab w:val="clear" w:pos="360"/>
                    <w:tab w:val="clear" w:pos="720"/>
                    <w:tab w:val="clear" w:pos="1080"/>
                    <w:tab w:val="clear" w:pos="1440"/>
                  </w:tabs>
                  <w:spacing w:before="0" w:after="60"/>
                  <w:jc w:val="center"/>
                </w:pPr>
              </w:pPrChange>
            </w:pPr>
          </w:p>
        </w:tc>
      </w:tr>
      <w:tr w:rsidR="00D26D16" w:rsidRPr="005347D2" w14:paraId="7BF55A1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4FD95B0"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9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film_grain_</w:t>
            </w:r>
            <w:proofErr w:type="gramStart"/>
            <w:r w:rsidRPr="005347D2">
              <w:rPr>
                <w:rFonts w:eastAsia="MS Mincho"/>
                <w:sz w:val="20"/>
              </w:rPr>
              <w:t>characteristics</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644FD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657A8D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91" w:author="Gary Sullivan" w:date="2018-09-03T14:39:00Z">
                <w:pPr>
                  <w:tabs>
                    <w:tab w:val="clear" w:pos="360"/>
                    <w:tab w:val="clear" w:pos="720"/>
                    <w:tab w:val="clear" w:pos="1080"/>
                    <w:tab w:val="clear" w:pos="1440"/>
                  </w:tabs>
                  <w:spacing w:before="0" w:after="60"/>
                  <w:jc w:val="center"/>
                </w:pPr>
              </w:pPrChange>
            </w:pPr>
          </w:p>
        </w:tc>
      </w:tr>
      <w:tr w:rsidR="00D26D16" w:rsidRPr="005347D2" w14:paraId="5E7BD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E8DBBE3"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9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20 )</w:t>
            </w:r>
          </w:p>
        </w:tc>
        <w:tc>
          <w:tcPr>
            <w:tcW w:w="530" w:type="dxa"/>
            <w:tcBorders>
              <w:top w:val="single" w:sz="2" w:space="0" w:color="auto"/>
              <w:left w:val="single" w:sz="6" w:space="0" w:color="auto"/>
              <w:bottom w:val="single" w:sz="2" w:space="0" w:color="auto"/>
              <w:right w:val="single" w:sz="6" w:space="0" w:color="auto"/>
            </w:tcBorders>
          </w:tcPr>
          <w:p w14:paraId="6E6DA87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E3BAA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93" w:author="Gary Sullivan" w:date="2018-09-03T14:39:00Z">
                <w:pPr>
                  <w:tabs>
                    <w:tab w:val="clear" w:pos="360"/>
                    <w:tab w:val="clear" w:pos="720"/>
                    <w:tab w:val="clear" w:pos="1080"/>
                    <w:tab w:val="clear" w:pos="1440"/>
                  </w:tabs>
                  <w:spacing w:before="0" w:after="60"/>
                  <w:jc w:val="center"/>
                </w:pPr>
              </w:pPrChange>
            </w:pPr>
          </w:p>
        </w:tc>
      </w:tr>
      <w:tr w:rsidR="00D26D16" w:rsidRPr="005347D2" w14:paraId="018E27D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F5CCA2E"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9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deblocking_filter_display_</w:t>
            </w:r>
            <w:proofErr w:type="gramStart"/>
            <w:r w:rsidRPr="005347D2">
              <w:rPr>
                <w:rFonts w:eastAsia="MS Mincho"/>
                <w:sz w:val="20"/>
              </w:rPr>
              <w:t>preference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C5177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522C28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95" w:author="Gary Sullivan" w:date="2018-09-03T14:39:00Z">
                <w:pPr>
                  <w:tabs>
                    <w:tab w:val="clear" w:pos="360"/>
                    <w:tab w:val="clear" w:pos="720"/>
                    <w:tab w:val="clear" w:pos="1080"/>
                    <w:tab w:val="clear" w:pos="1440"/>
                  </w:tabs>
                  <w:spacing w:before="0" w:after="60"/>
                  <w:jc w:val="center"/>
                </w:pPr>
              </w:pPrChange>
            </w:pPr>
          </w:p>
        </w:tc>
      </w:tr>
      <w:tr w:rsidR="00D26D16" w:rsidRPr="005347D2" w14:paraId="30AFBF8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59A1DD2"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9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21 )</w:t>
            </w:r>
          </w:p>
        </w:tc>
        <w:tc>
          <w:tcPr>
            <w:tcW w:w="530" w:type="dxa"/>
            <w:tcBorders>
              <w:top w:val="single" w:sz="2" w:space="0" w:color="auto"/>
              <w:left w:val="single" w:sz="6" w:space="0" w:color="auto"/>
              <w:bottom w:val="single" w:sz="2" w:space="0" w:color="auto"/>
              <w:right w:val="single" w:sz="6" w:space="0" w:color="auto"/>
            </w:tcBorders>
          </w:tcPr>
          <w:p w14:paraId="4476D12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D430F5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97" w:author="Gary Sullivan" w:date="2018-09-03T14:39:00Z">
                <w:pPr>
                  <w:tabs>
                    <w:tab w:val="clear" w:pos="360"/>
                    <w:tab w:val="clear" w:pos="720"/>
                    <w:tab w:val="clear" w:pos="1080"/>
                    <w:tab w:val="clear" w:pos="1440"/>
                  </w:tabs>
                  <w:spacing w:before="0" w:after="60"/>
                  <w:jc w:val="center"/>
                </w:pPr>
              </w:pPrChange>
            </w:pPr>
          </w:p>
        </w:tc>
      </w:tr>
      <w:tr w:rsidR="00D26D16" w:rsidRPr="005347D2" w14:paraId="64F466C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53E98C"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9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lastRenderedPageBreak/>
              <w:tab/>
            </w:r>
            <w:proofErr w:type="spellStart"/>
            <w:r w:rsidRPr="005347D2">
              <w:rPr>
                <w:rFonts w:eastAsia="MS Mincho"/>
                <w:sz w:val="20"/>
              </w:rPr>
              <w:t>stereo_video_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B33869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2BF037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99" w:author="Gary Sullivan" w:date="2018-09-03T14:39:00Z">
                <w:pPr>
                  <w:tabs>
                    <w:tab w:val="clear" w:pos="360"/>
                    <w:tab w:val="clear" w:pos="720"/>
                    <w:tab w:val="clear" w:pos="1080"/>
                    <w:tab w:val="clear" w:pos="1440"/>
                  </w:tabs>
                  <w:spacing w:before="0" w:after="60"/>
                  <w:jc w:val="center"/>
                </w:pPr>
              </w:pPrChange>
            </w:pPr>
          </w:p>
        </w:tc>
      </w:tr>
      <w:tr w:rsidR="00D26D16" w:rsidRPr="005347D2" w14:paraId="13ED240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1716B7"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0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22 )</w:t>
            </w:r>
          </w:p>
        </w:tc>
        <w:tc>
          <w:tcPr>
            <w:tcW w:w="530" w:type="dxa"/>
            <w:tcBorders>
              <w:top w:val="single" w:sz="2" w:space="0" w:color="auto"/>
              <w:left w:val="single" w:sz="6" w:space="0" w:color="auto"/>
              <w:bottom w:val="single" w:sz="2" w:space="0" w:color="auto"/>
              <w:right w:val="single" w:sz="6" w:space="0" w:color="auto"/>
            </w:tcBorders>
          </w:tcPr>
          <w:p w14:paraId="03CF361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F5AA80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01" w:author="Gary Sullivan" w:date="2018-09-03T14:39:00Z">
                <w:pPr>
                  <w:tabs>
                    <w:tab w:val="clear" w:pos="360"/>
                    <w:tab w:val="clear" w:pos="720"/>
                    <w:tab w:val="clear" w:pos="1080"/>
                    <w:tab w:val="clear" w:pos="1440"/>
                  </w:tabs>
                  <w:spacing w:before="0" w:after="60"/>
                  <w:jc w:val="center"/>
                </w:pPr>
              </w:pPrChange>
            </w:pPr>
          </w:p>
        </w:tc>
      </w:tr>
      <w:tr w:rsidR="00D26D16" w:rsidRPr="005347D2" w14:paraId="6FC6B6E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8C1AAE"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0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post_filter_</w:t>
            </w:r>
            <w:proofErr w:type="gramStart"/>
            <w:r w:rsidRPr="005347D2">
              <w:rPr>
                <w:rFonts w:eastAsia="MS Mincho"/>
                <w:sz w:val="20"/>
              </w:rPr>
              <w:t>hint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8E83B8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0C4B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03" w:author="Gary Sullivan" w:date="2018-09-03T14:39:00Z">
                <w:pPr>
                  <w:tabs>
                    <w:tab w:val="clear" w:pos="360"/>
                    <w:tab w:val="clear" w:pos="720"/>
                    <w:tab w:val="clear" w:pos="1080"/>
                    <w:tab w:val="clear" w:pos="1440"/>
                  </w:tabs>
                  <w:spacing w:before="0" w:after="60"/>
                  <w:jc w:val="center"/>
                </w:pPr>
              </w:pPrChange>
            </w:pPr>
          </w:p>
        </w:tc>
      </w:tr>
      <w:tr w:rsidR="00D26D16" w:rsidRPr="005347D2" w14:paraId="1DA0EB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63BEBE"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0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23 )</w:t>
            </w:r>
          </w:p>
        </w:tc>
        <w:tc>
          <w:tcPr>
            <w:tcW w:w="530" w:type="dxa"/>
            <w:tcBorders>
              <w:top w:val="single" w:sz="2" w:space="0" w:color="auto"/>
              <w:left w:val="single" w:sz="6" w:space="0" w:color="auto"/>
              <w:bottom w:val="single" w:sz="2" w:space="0" w:color="auto"/>
              <w:right w:val="single" w:sz="6" w:space="0" w:color="auto"/>
            </w:tcBorders>
          </w:tcPr>
          <w:p w14:paraId="4E995E8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CD5E2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05" w:author="Gary Sullivan" w:date="2018-09-03T14:39:00Z">
                <w:pPr>
                  <w:tabs>
                    <w:tab w:val="clear" w:pos="360"/>
                    <w:tab w:val="clear" w:pos="720"/>
                    <w:tab w:val="clear" w:pos="1080"/>
                    <w:tab w:val="clear" w:pos="1440"/>
                  </w:tabs>
                  <w:spacing w:before="0" w:after="60"/>
                  <w:jc w:val="center"/>
                </w:pPr>
              </w:pPrChange>
            </w:pPr>
          </w:p>
        </w:tc>
      </w:tr>
      <w:tr w:rsidR="00D26D16" w:rsidRPr="005347D2" w14:paraId="4546A1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676F67"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0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tone_mapping_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829960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E6DCC6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07" w:author="Gary Sullivan" w:date="2018-09-03T14:39:00Z">
                <w:pPr>
                  <w:tabs>
                    <w:tab w:val="clear" w:pos="360"/>
                    <w:tab w:val="clear" w:pos="720"/>
                    <w:tab w:val="clear" w:pos="1080"/>
                    <w:tab w:val="clear" w:pos="1440"/>
                  </w:tabs>
                  <w:spacing w:before="0" w:after="60"/>
                  <w:jc w:val="center"/>
                </w:pPr>
              </w:pPrChange>
            </w:pPr>
          </w:p>
        </w:tc>
      </w:tr>
      <w:tr w:rsidR="00D26D16" w:rsidRPr="005347D2" w14:paraId="55689D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B8D80F"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0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24 )</w:t>
            </w:r>
          </w:p>
        </w:tc>
        <w:tc>
          <w:tcPr>
            <w:tcW w:w="530" w:type="dxa"/>
            <w:tcBorders>
              <w:top w:val="single" w:sz="2" w:space="0" w:color="auto"/>
              <w:left w:val="single" w:sz="6" w:space="0" w:color="auto"/>
              <w:bottom w:val="single" w:sz="2" w:space="0" w:color="auto"/>
              <w:right w:val="single" w:sz="6" w:space="0" w:color="auto"/>
            </w:tcBorders>
          </w:tcPr>
          <w:p w14:paraId="6B459AF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85664D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09" w:author="Gary Sullivan" w:date="2018-09-03T14:39:00Z">
                <w:pPr>
                  <w:tabs>
                    <w:tab w:val="clear" w:pos="360"/>
                    <w:tab w:val="clear" w:pos="720"/>
                    <w:tab w:val="clear" w:pos="1080"/>
                    <w:tab w:val="clear" w:pos="1440"/>
                  </w:tabs>
                  <w:spacing w:before="0" w:after="60"/>
                  <w:jc w:val="center"/>
                </w:pPr>
              </w:pPrChange>
            </w:pPr>
          </w:p>
        </w:tc>
      </w:tr>
      <w:tr w:rsidR="00D26D16" w:rsidRPr="005347D2" w14:paraId="2B3203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802C13" w14:textId="517AF120"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1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3527A29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95D5A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11" w:author="Gary Sullivan" w:date="2018-09-03T14:39:00Z">
                <w:pPr>
                  <w:tabs>
                    <w:tab w:val="clear" w:pos="360"/>
                    <w:tab w:val="clear" w:pos="720"/>
                    <w:tab w:val="clear" w:pos="1080"/>
                    <w:tab w:val="clear" w:pos="1440"/>
                  </w:tabs>
                  <w:spacing w:before="0" w:after="60"/>
                  <w:jc w:val="center"/>
                </w:pPr>
              </w:pPrChange>
            </w:pPr>
          </w:p>
        </w:tc>
      </w:tr>
      <w:tr w:rsidR="00D26D16" w:rsidRPr="005347D2" w14:paraId="6841DFC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8C75477"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1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25 )</w:t>
            </w:r>
          </w:p>
        </w:tc>
        <w:tc>
          <w:tcPr>
            <w:tcW w:w="530" w:type="dxa"/>
            <w:tcBorders>
              <w:top w:val="single" w:sz="2" w:space="0" w:color="auto"/>
              <w:left w:val="single" w:sz="6" w:space="0" w:color="auto"/>
              <w:bottom w:val="single" w:sz="2" w:space="0" w:color="auto"/>
              <w:right w:val="single" w:sz="6" w:space="0" w:color="auto"/>
            </w:tcBorders>
          </w:tcPr>
          <w:p w14:paraId="5200200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9D9EC0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13" w:author="Gary Sullivan" w:date="2018-09-03T14:39:00Z">
                <w:pPr>
                  <w:tabs>
                    <w:tab w:val="clear" w:pos="360"/>
                    <w:tab w:val="clear" w:pos="720"/>
                    <w:tab w:val="clear" w:pos="1080"/>
                    <w:tab w:val="clear" w:pos="1440"/>
                  </w:tabs>
                  <w:spacing w:before="0" w:after="60"/>
                  <w:jc w:val="center"/>
                </w:pPr>
              </w:pPrChange>
            </w:pPr>
          </w:p>
        </w:tc>
      </w:tr>
      <w:tr w:rsidR="00D26D16" w:rsidRPr="005347D2" w14:paraId="1919FD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32B773" w14:textId="14F38239"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1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sub_pic_scalable_</w:t>
            </w:r>
            <w:proofErr w:type="gramStart"/>
            <w:r w:rsidRPr="005347D2">
              <w:rPr>
                <w:rFonts w:eastAsia="MS Mincho"/>
                <w:sz w:val="20"/>
              </w:rPr>
              <w:t>layer</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2EB48EA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FD2126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15" w:author="Gary Sullivan" w:date="2018-09-03T14:39:00Z">
                <w:pPr>
                  <w:tabs>
                    <w:tab w:val="clear" w:pos="360"/>
                    <w:tab w:val="clear" w:pos="720"/>
                    <w:tab w:val="clear" w:pos="1080"/>
                    <w:tab w:val="clear" w:pos="1440"/>
                  </w:tabs>
                  <w:spacing w:before="0" w:after="60"/>
                  <w:jc w:val="center"/>
                </w:pPr>
              </w:pPrChange>
            </w:pPr>
          </w:p>
        </w:tc>
      </w:tr>
      <w:tr w:rsidR="00D26D16" w:rsidRPr="005347D2" w14:paraId="7AF003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529596B"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1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26 )</w:t>
            </w:r>
          </w:p>
        </w:tc>
        <w:tc>
          <w:tcPr>
            <w:tcW w:w="530" w:type="dxa"/>
            <w:tcBorders>
              <w:top w:val="single" w:sz="2" w:space="0" w:color="auto"/>
              <w:left w:val="single" w:sz="6" w:space="0" w:color="auto"/>
              <w:bottom w:val="single" w:sz="2" w:space="0" w:color="auto"/>
              <w:right w:val="single" w:sz="6" w:space="0" w:color="auto"/>
            </w:tcBorders>
          </w:tcPr>
          <w:p w14:paraId="6E58121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3BB13B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17" w:author="Gary Sullivan" w:date="2018-09-03T14:39:00Z">
                <w:pPr>
                  <w:tabs>
                    <w:tab w:val="clear" w:pos="360"/>
                    <w:tab w:val="clear" w:pos="720"/>
                    <w:tab w:val="clear" w:pos="1080"/>
                    <w:tab w:val="clear" w:pos="1440"/>
                  </w:tabs>
                  <w:spacing w:before="0" w:after="60"/>
                  <w:jc w:val="center"/>
                </w:pPr>
              </w:pPrChange>
            </w:pPr>
          </w:p>
        </w:tc>
      </w:tr>
      <w:tr w:rsidR="00D26D16" w:rsidRPr="005347D2" w14:paraId="1B1E5F4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C93C5D" w14:textId="21E9361E"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1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non_required_layer_</w:t>
            </w:r>
            <w:proofErr w:type="gramStart"/>
            <w:r w:rsidRPr="005347D2">
              <w:rPr>
                <w:rFonts w:eastAsia="MS Mincho"/>
                <w:sz w:val="20"/>
              </w:rPr>
              <w:t>rep</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71DB13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923BD3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19" w:author="Gary Sullivan" w:date="2018-09-03T14:39:00Z">
                <w:pPr>
                  <w:tabs>
                    <w:tab w:val="clear" w:pos="360"/>
                    <w:tab w:val="clear" w:pos="720"/>
                    <w:tab w:val="clear" w:pos="1080"/>
                    <w:tab w:val="clear" w:pos="1440"/>
                  </w:tabs>
                  <w:spacing w:before="0" w:after="60"/>
                  <w:jc w:val="center"/>
                </w:pPr>
              </w:pPrChange>
            </w:pPr>
          </w:p>
        </w:tc>
      </w:tr>
      <w:tr w:rsidR="00D26D16" w:rsidRPr="005347D2" w14:paraId="213FBDA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397257"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2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27 )</w:t>
            </w:r>
          </w:p>
        </w:tc>
        <w:tc>
          <w:tcPr>
            <w:tcW w:w="530" w:type="dxa"/>
            <w:tcBorders>
              <w:top w:val="single" w:sz="2" w:space="0" w:color="auto"/>
              <w:left w:val="single" w:sz="6" w:space="0" w:color="auto"/>
              <w:bottom w:val="single" w:sz="2" w:space="0" w:color="auto"/>
              <w:right w:val="single" w:sz="6" w:space="0" w:color="auto"/>
            </w:tcBorders>
          </w:tcPr>
          <w:p w14:paraId="71E46E1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36127C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21" w:author="Gary Sullivan" w:date="2018-09-03T14:39:00Z">
                <w:pPr>
                  <w:tabs>
                    <w:tab w:val="clear" w:pos="360"/>
                    <w:tab w:val="clear" w:pos="720"/>
                    <w:tab w:val="clear" w:pos="1080"/>
                    <w:tab w:val="clear" w:pos="1440"/>
                  </w:tabs>
                  <w:spacing w:before="0" w:after="60"/>
                  <w:jc w:val="center"/>
                </w:pPr>
              </w:pPrChange>
            </w:pPr>
          </w:p>
        </w:tc>
      </w:tr>
      <w:tr w:rsidR="00D26D16" w:rsidRPr="005347D2" w14:paraId="4CA395F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55BB0FF" w14:textId="1840D2BC"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2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priority_layer_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9A1EDB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42A7A5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23" w:author="Gary Sullivan" w:date="2018-09-03T14:39:00Z">
                <w:pPr>
                  <w:tabs>
                    <w:tab w:val="clear" w:pos="360"/>
                    <w:tab w:val="clear" w:pos="720"/>
                    <w:tab w:val="clear" w:pos="1080"/>
                    <w:tab w:val="clear" w:pos="1440"/>
                  </w:tabs>
                  <w:spacing w:before="0" w:after="60"/>
                  <w:jc w:val="center"/>
                </w:pPr>
              </w:pPrChange>
            </w:pPr>
          </w:p>
        </w:tc>
      </w:tr>
      <w:tr w:rsidR="00D26D16" w:rsidRPr="005347D2" w14:paraId="42268D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BE3B4B"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2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28 )</w:t>
            </w:r>
          </w:p>
        </w:tc>
        <w:tc>
          <w:tcPr>
            <w:tcW w:w="530" w:type="dxa"/>
            <w:tcBorders>
              <w:top w:val="single" w:sz="2" w:space="0" w:color="auto"/>
              <w:left w:val="single" w:sz="6" w:space="0" w:color="auto"/>
              <w:bottom w:val="single" w:sz="2" w:space="0" w:color="auto"/>
              <w:right w:val="single" w:sz="6" w:space="0" w:color="auto"/>
            </w:tcBorders>
          </w:tcPr>
          <w:p w14:paraId="2EF5760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9BEA75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25" w:author="Gary Sullivan" w:date="2018-09-03T14:39:00Z">
                <w:pPr>
                  <w:tabs>
                    <w:tab w:val="clear" w:pos="360"/>
                    <w:tab w:val="clear" w:pos="720"/>
                    <w:tab w:val="clear" w:pos="1080"/>
                    <w:tab w:val="clear" w:pos="1440"/>
                  </w:tabs>
                  <w:spacing w:before="0" w:after="60"/>
                  <w:jc w:val="center"/>
                </w:pPr>
              </w:pPrChange>
            </w:pPr>
          </w:p>
        </w:tc>
      </w:tr>
      <w:tr w:rsidR="00D26D16" w:rsidRPr="005347D2" w14:paraId="0CD45F5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10FEA3" w14:textId="7C7A1884"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2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layers_not_</w:t>
            </w:r>
            <w:proofErr w:type="gramStart"/>
            <w:r w:rsidRPr="005347D2">
              <w:rPr>
                <w:rFonts w:eastAsia="MS Mincho"/>
                <w:sz w:val="20"/>
              </w:rPr>
              <w:t>present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30597B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899516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27" w:author="Gary Sullivan" w:date="2018-09-03T14:39:00Z">
                <w:pPr>
                  <w:tabs>
                    <w:tab w:val="clear" w:pos="360"/>
                    <w:tab w:val="clear" w:pos="720"/>
                    <w:tab w:val="clear" w:pos="1080"/>
                    <w:tab w:val="clear" w:pos="1440"/>
                  </w:tabs>
                  <w:spacing w:before="0" w:after="60"/>
                  <w:jc w:val="center"/>
                </w:pPr>
              </w:pPrChange>
            </w:pPr>
          </w:p>
        </w:tc>
      </w:tr>
      <w:tr w:rsidR="00D26D16" w:rsidRPr="005347D2" w14:paraId="3FC1C4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5A69AB"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2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29 )</w:t>
            </w:r>
          </w:p>
        </w:tc>
        <w:tc>
          <w:tcPr>
            <w:tcW w:w="530" w:type="dxa"/>
            <w:tcBorders>
              <w:top w:val="single" w:sz="2" w:space="0" w:color="auto"/>
              <w:left w:val="single" w:sz="6" w:space="0" w:color="auto"/>
              <w:bottom w:val="single" w:sz="2" w:space="0" w:color="auto"/>
              <w:right w:val="single" w:sz="6" w:space="0" w:color="auto"/>
            </w:tcBorders>
          </w:tcPr>
          <w:p w14:paraId="09948F8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352EFA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29" w:author="Gary Sullivan" w:date="2018-09-03T14:39:00Z">
                <w:pPr>
                  <w:tabs>
                    <w:tab w:val="clear" w:pos="360"/>
                    <w:tab w:val="clear" w:pos="720"/>
                    <w:tab w:val="clear" w:pos="1080"/>
                    <w:tab w:val="clear" w:pos="1440"/>
                  </w:tabs>
                  <w:spacing w:before="0" w:after="60"/>
                  <w:jc w:val="center"/>
                </w:pPr>
              </w:pPrChange>
            </w:pPr>
          </w:p>
        </w:tc>
      </w:tr>
      <w:tr w:rsidR="00D26D16" w:rsidRPr="005347D2" w14:paraId="6F99CE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9DFCA4" w14:textId="272F3943"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3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layer_dependency_</w:t>
            </w:r>
            <w:proofErr w:type="gramStart"/>
            <w:r w:rsidRPr="005347D2">
              <w:rPr>
                <w:rFonts w:eastAsia="MS Mincho"/>
                <w:sz w:val="20"/>
              </w:rPr>
              <w:t>change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2F1C18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F99F00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31" w:author="Gary Sullivan" w:date="2018-09-03T14:39:00Z">
                <w:pPr>
                  <w:tabs>
                    <w:tab w:val="clear" w:pos="360"/>
                    <w:tab w:val="clear" w:pos="720"/>
                    <w:tab w:val="clear" w:pos="1080"/>
                    <w:tab w:val="clear" w:pos="1440"/>
                  </w:tabs>
                  <w:spacing w:before="0" w:after="60"/>
                  <w:jc w:val="center"/>
                </w:pPr>
              </w:pPrChange>
            </w:pPr>
          </w:p>
        </w:tc>
      </w:tr>
      <w:tr w:rsidR="00D26D16" w:rsidRPr="005347D2" w14:paraId="6ACA14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1FB6C" w14:textId="77777777"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3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30 )</w:t>
            </w:r>
          </w:p>
        </w:tc>
        <w:tc>
          <w:tcPr>
            <w:tcW w:w="530" w:type="dxa"/>
            <w:tcBorders>
              <w:top w:val="single" w:sz="2" w:space="0" w:color="auto"/>
              <w:left w:val="single" w:sz="6" w:space="0" w:color="auto"/>
              <w:bottom w:val="single" w:sz="2" w:space="0" w:color="auto"/>
              <w:right w:val="single" w:sz="6" w:space="0" w:color="auto"/>
            </w:tcBorders>
          </w:tcPr>
          <w:p w14:paraId="4D6762E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24B38A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33" w:author="Gary Sullivan" w:date="2018-09-03T14:39:00Z">
                <w:pPr>
                  <w:tabs>
                    <w:tab w:val="clear" w:pos="360"/>
                    <w:tab w:val="clear" w:pos="720"/>
                    <w:tab w:val="clear" w:pos="1080"/>
                    <w:tab w:val="clear" w:pos="1440"/>
                  </w:tabs>
                  <w:spacing w:before="0" w:after="60"/>
                  <w:jc w:val="center"/>
                </w:pPr>
              </w:pPrChange>
            </w:pPr>
          </w:p>
        </w:tc>
      </w:tr>
      <w:tr w:rsidR="00D26D16" w:rsidRPr="005347D2" w14:paraId="175FF74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72C9D8" w14:textId="06638B32" w:rsidR="00D26D16" w:rsidRPr="005347D2" w:rsidDel="00AA59F9"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3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7FB6428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E24085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35" w:author="Gary Sullivan" w:date="2018-09-03T14:39:00Z">
                <w:pPr>
                  <w:tabs>
                    <w:tab w:val="clear" w:pos="360"/>
                    <w:tab w:val="clear" w:pos="720"/>
                    <w:tab w:val="clear" w:pos="1080"/>
                    <w:tab w:val="clear" w:pos="1440"/>
                  </w:tabs>
                  <w:spacing w:before="0" w:after="60"/>
                  <w:jc w:val="center"/>
                </w:pPr>
              </w:pPrChange>
            </w:pPr>
          </w:p>
        </w:tc>
      </w:tr>
      <w:tr w:rsidR="00D26D16" w:rsidRPr="005347D2" w14:paraId="2C26BF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79D1456"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3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31 )</w:t>
            </w:r>
          </w:p>
        </w:tc>
        <w:tc>
          <w:tcPr>
            <w:tcW w:w="530" w:type="dxa"/>
            <w:tcBorders>
              <w:top w:val="single" w:sz="2" w:space="0" w:color="auto"/>
              <w:left w:val="single" w:sz="6" w:space="0" w:color="auto"/>
              <w:bottom w:val="single" w:sz="2" w:space="0" w:color="auto"/>
              <w:right w:val="single" w:sz="6" w:space="0" w:color="auto"/>
            </w:tcBorders>
          </w:tcPr>
          <w:p w14:paraId="4022090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4C1069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37" w:author="Gary Sullivan" w:date="2018-09-03T14:39:00Z">
                <w:pPr>
                  <w:tabs>
                    <w:tab w:val="clear" w:pos="360"/>
                    <w:tab w:val="clear" w:pos="720"/>
                    <w:tab w:val="clear" w:pos="1080"/>
                    <w:tab w:val="clear" w:pos="1440"/>
                  </w:tabs>
                  <w:spacing w:before="0" w:after="60"/>
                  <w:jc w:val="center"/>
                </w:pPr>
              </w:pPrChange>
            </w:pPr>
          </w:p>
        </w:tc>
      </w:tr>
      <w:tr w:rsidR="00D26D16" w:rsidRPr="005347D2" w14:paraId="55D313D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97DE94" w14:textId="617B658E"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3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base_layer_temporal_</w:t>
            </w:r>
            <w:proofErr w:type="gramStart"/>
            <w:r w:rsidRPr="005347D2">
              <w:rPr>
                <w:rFonts w:eastAsia="MS Mincho"/>
                <w:sz w:val="20"/>
              </w:rPr>
              <w:t>hrd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E42B0D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F867F6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39" w:author="Gary Sullivan" w:date="2018-09-03T14:39:00Z">
                <w:pPr>
                  <w:tabs>
                    <w:tab w:val="clear" w:pos="360"/>
                    <w:tab w:val="clear" w:pos="720"/>
                    <w:tab w:val="clear" w:pos="1080"/>
                    <w:tab w:val="clear" w:pos="1440"/>
                  </w:tabs>
                  <w:spacing w:before="0" w:after="60"/>
                  <w:jc w:val="center"/>
                </w:pPr>
              </w:pPrChange>
            </w:pPr>
          </w:p>
        </w:tc>
      </w:tr>
      <w:tr w:rsidR="00D26D16" w:rsidRPr="005347D2" w14:paraId="1F67330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AE3059"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4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32 )</w:t>
            </w:r>
          </w:p>
        </w:tc>
        <w:tc>
          <w:tcPr>
            <w:tcW w:w="530" w:type="dxa"/>
            <w:tcBorders>
              <w:top w:val="single" w:sz="2" w:space="0" w:color="auto"/>
              <w:left w:val="single" w:sz="6" w:space="0" w:color="auto"/>
              <w:bottom w:val="single" w:sz="2" w:space="0" w:color="auto"/>
              <w:right w:val="single" w:sz="6" w:space="0" w:color="auto"/>
            </w:tcBorders>
          </w:tcPr>
          <w:p w14:paraId="3E81941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C1BBE7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41" w:author="Gary Sullivan" w:date="2018-09-03T14:39:00Z">
                <w:pPr>
                  <w:tabs>
                    <w:tab w:val="clear" w:pos="360"/>
                    <w:tab w:val="clear" w:pos="720"/>
                    <w:tab w:val="clear" w:pos="1080"/>
                    <w:tab w:val="clear" w:pos="1440"/>
                  </w:tabs>
                  <w:spacing w:before="0" w:after="60"/>
                  <w:jc w:val="center"/>
                </w:pPr>
              </w:pPrChange>
            </w:pPr>
          </w:p>
        </w:tc>
      </w:tr>
      <w:tr w:rsidR="00D26D16" w:rsidRPr="005347D2" w14:paraId="776E93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1D4BD0" w14:textId="53D67189"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4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quality_layer_integrity_</w:t>
            </w:r>
            <w:proofErr w:type="gramStart"/>
            <w:r w:rsidRPr="005347D2">
              <w:rPr>
                <w:rFonts w:eastAsia="MS Mincho"/>
                <w:sz w:val="20"/>
              </w:rPr>
              <w:t>check</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FF2543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E9579C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43" w:author="Gary Sullivan" w:date="2018-09-03T14:39:00Z">
                <w:pPr>
                  <w:tabs>
                    <w:tab w:val="clear" w:pos="360"/>
                    <w:tab w:val="clear" w:pos="720"/>
                    <w:tab w:val="clear" w:pos="1080"/>
                    <w:tab w:val="clear" w:pos="1440"/>
                  </w:tabs>
                  <w:spacing w:before="0" w:after="60"/>
                  <w:jc w:val="center"/>
                </w:pPr>
              </w:pPrChange>
            </w:pPr>
          </w:p>
        </w:tc>
      </w:tr>
      <w:tr w:rsidR="00D26D16" w:rsidRPr="005347D2" w14:paraId="5FF330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8242465"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4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33 )</w:t>
            </w:r>
          </w:p>
        </w:tc>
        <w:tc>
          <w:tcPr>
            <w:tcW w:w="530" w:type="dxa"/>
            <w:tcBorders>
              <w:top w:val="single" w:sz="2" w:space="0" w:color="auto"/>
              <w:left w:val="single" w:sz="6" w:space="0" w:color="auto"/>
              <w:bottom w:val="single" w:sz="2" w:space="0" w:color="auto"/>
              <w:right w:val="single" w:sz="6" w:space="0" w:color="auto"/>
            </w:tcBorders>
          </w:tcPr>
          <w:p w14:paraId="4D951AB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2EF17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45" w:author="Gary Sullivan" w:date="2018-09-03T14:39:00Z">
                <w:pPr>
                  <w:tabs>
                    <w:tab w:val="clear" w:pos="360"/>
                    <w:tab w:val="clear" w:pos="720"/>
                    <w:tab w:val="clear" w:pos="1080"/>
                    <w:tab w:val="clear" w:pos="1440"/>
                  </w:tabs>
                  <w:spacing w:before="0" w:after="60"/>
                  <w:jc w:val="center"/>
                </w:pPr>
              </w:pPrChange>
            </w:pPr>
          </w:p>
        </w:tc>
      </w:tr>
      <w:tr w:rsidR="00D26D16" w:rsidRPr="005347D2" w14:paraId="39CA8AB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A369E9" w14:textId="4ABD2BB5"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4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redundant_pic_</w:t>
            </w:r>
            <w:proofErr w:type="gramStart"/>
            <w:r w:rsidRPr="005347D2">
              <w:rPr>
                <w:rFonts w:eastAsia="MS Mincho"/>
                <w:sz w:val="20"/>
              </w:rPr>
              <w:t>property</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B22CFC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18A181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47" w:author="Gary Sullivan" w:date="2018-09-03T14:39:00Z">
                <w:pPr>
                  <w:tabs>
                    <w:tab w:val="clear" w:pos="360"/>
                    <w:tab w:val="clear" w:pos="720"/>
                    <w:tab w:val="clear" w:pos="1080"/>
                    <w:tab w:val="clear" w:pos="1440"/>
                  </w:tabs>
                  <w:spacing w:before="0" w:after="60"/>
                  <w:jc w:val="center"/>
                </w:pPr>
              </w:pPrChange>
            </w:pPr>
          </w:p>
        </w:tc>
      </w:tr>
      <w:tr w:rsidR="00D26D16" w:rsidRPr="005347D2" w14:paraId="548F2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39357A"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4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34 )</w:t>
            </w:r>
          </w:p>
        </w:tc>
        <w:tc>
          <w:tcPr>
            <w:tcW w:w="530" w:type="dxa"/>
            <w:tcBorders>
              <w:top w:val="single" w:sz="2" w:space="0" w:color="auto"/>
              <w:left w:val="single" w:sz="6" w:space="0" w:color="auto"/>
              <w:bottom w:val="single" w:sz="2" w:space="0" w:color="auto"/>
              <w:right w:val="single" w:sz="6" w:space="0" w:color="auto"/>
            </w:tcBorders>
          </w:tcPr>
          <w:p w14:paraId="6FC5415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D6987E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49" w:author="Gary Sullivan" w:date="2018-09-03T14:39:00Z">
                <w:pPr>
                  <w:tabs>
                    <w:tab w:val="clear" w:pos="360"/>
                    <w:tab w:val="clear" w:pos="720"/>
                    <w:tab w:val="clear" w:pos="1080"/>
                    <w:tab w:val="clear" w:pos="1440"/>
                  </w:tabs>
                  <w:spacing w:before="0" w:after="60"/>
                  <w:jc w:val="center"/>
                </w:pPr>
              </w:pPrChange>
            </w:pPr>
          </w:p>
        </w:tc>
      </w:tr>
      <w:tr w:rsidR="00D26D16" w:rsidRPr="005347D2" w14:paraId="5B56A92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DCC7E7" w14:textId="335651F5"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5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t>tl0_dep_rep_</w:t>
            </w:r>
            <w:proofErr w:type="gramStart"/>
            <w:r w:rsidRPr="005347D2">
              <w:rPr>
                <w:rFonts w:eastAsia="MS Mincho"/>
                <w:sz w:val="20"/>
              </w:rPr>
              <w:t xml:space="preserve">index(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DEDA08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033B94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51" w:author="Gary Sullivan" w:date="2018-09-03T14:39:00Z">
                <w:pPr>
                  <w:tabs>
                    <w:tab w:val="clear" w:pos="360"/>
                    <w:tab w:val="clear" w:pos="720"/>
                    <w:tab w:val="clear" w:pos="1080"/>
                    <w:tab w:val="clear" w:pos="1440"/>
                  </w:tabs>
                  <w:spacing w:before="0" w:after="60"/>
                  <w:jc w:val="center"/>
                </w:pPr>
              </w:pPrChange>
            </w:pPr>
          </w:p>
        </w:tc>
      </w:tr>
      <w:tr w:rsidR="00D26D16" w:rsidRPr="005347D2" w14:paraId="49D7119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A46CBA"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5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35 )</w:t>
            </w:r>
          </w:p>
        </w:tc>
        <w:tc>
          <w:tcPr>
            <w:tcW w:w="530" w:type="dxa"/>
            <w:tcBorders>
              <w:top w:val="single" w:sz="2" w:space="0" w:color="auto"/>
              <w:left w:val="single" w:sz="6" w:space="0" w:color="auto"/>
              <w:bottom w:val="single" w:sz="2" w:space="0" w:color="auto"/>
              <w:right w:val="single" w:sz="6" w:space="0" w:color="auto"/>
            </w:tcBorders>
          </w:tcPr>
          <w:p w14:paraId="0CEBF3D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F6318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53" w:author="Gary Sullivan" w:date="2018-09-03T14:39:00Z">
                <w:pPr>
                  <w:tabs>
                    <w:tab w:val="clear" w:pos="360"/>
                    <w:tab w:val="clear" w:pos="720"/>
                    <w:tab w:val="clear" w:pos="1080"/>
                    <w:tab w:val="clear" w:pos="1440"/>
                  </w:tabs>
                  <w:spacing w:before="0" w:after="60"/>
                  <w:jc w:val="center"/>
                </w:pPr>
              </w:pPrChange>
            </w:pPr>
          </w:p>
        </w:tc>
      </w:tr>
      <w:tr w:rsidR="00D26D16" w:rsidRPr="005347D2" w14:paraId="391C8C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ACB7A64" w14:textId="2F6119ED"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5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tl_switching_</w:t>
            </w:r>
            <w:proofErr w:type="gramStart"/>
            <w:r w:rsidRPr="005347D2">
              <w:rPr>
                <w:rFonts w:eastAsia="MS Mincho"/>
                <w:sz w:val="20"/>
              </w:rPr>
              <w:t>point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B233DA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1C62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55" w:author="Gary Sullivan" w:date="2018-09-03T14:39:00Z">
                <w:pPr>
                  <w:tabs>
                    <w:tab w:val="clear" w:pos="360"/>
                    <w:tab w:val="clear" w:pos="720"/>
                    <w:tab w:val="clear" w:pos="1080"/>
                    <w:tab w:val="clear" w:pos="1440"/>
                  </w:tabs>
                  <w:spacing w:before="0" w:after="60"/>
                  <w:jc w:val="center"/>
                </w:pPr>
              </w:pPrChange>
            </w:pPr>
          </w:p>
        </w:tc>
      </w:tr>
      <w:tr w:rsidR="00D26D16" w:rsidRPr="005347D2" w14:paraId="317F50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3D86A3"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5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36 )</w:t>
            </w:r>
          </w:p>
        </w:tc>
        <w:tc>
          <w:tcPr>
            <w:tcW w:w="530" w:type="dxa"/>
            <w:tcBorders>
              <w:top w:val="single" w:sz="2" w:space="0" w:color="auto"/>
              <w:left w:val="single" w:sz="6" w:space="0" w:color="auto"/>
              <w:bottom w:val="single" w:sz="2" w:space="0" w:color="auto"/>
              <w:right w:val="single" w:sz="6" w:space="0" w:color="auto"/>
            </w:tcBorders>
          </w:tcPr>
          <w:p w14:paraId="2E62D9B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46BAF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57" w:author="Gary Sullivan" w:date="2018-09-03T14:39:00Z">
                <w:pPr>
                  <w:tabs>
                    <w:tab w:val="clear" w:pos="360"/>
                    <w:tab w:val="clear" w:pos="720"/>
                    <w:tab w:val="clear" w:pos="1080"/>
                    <w:tab w:val="clear" w:pos="1440"/>
                  </w:tabs>
                  <w:spacing w:before="0" w:after="60"/>
                  <w:jc w:val="center"/>
                </w:pPr>
              </w:pPrChange>
            </w:pPr>
          </w:p>
        </w:tc>
      </w:tr>
      <w:tr w:rsidR="00D26D16" w:rsidRPr="005347D2" w14:paraId="164E1DF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4A9ADC" w14:textId="406AF471"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5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parallel_decoding_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523EF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A5B64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59" w:author="Gary Sullivan" w:date="2018-09-03T14:39:00Z">
                <w:pPr>
                  <w:tabs>
                    <w:tab w:val="clear" w:pos="360"/>
                    <w:tab w:val="clear" w:pos="720"/>
                    <w:tab w:val="clear" w:pos="1080"/>
                    <w:tab w:val="clear" w:pos="1440"/>
                  </w:tabs>
                  <w:spacing w:before="0" w:after="60"/>
                  <w:jc w:val="center"/>
                </w:pPr>
              </w:pPrChange>
            </w:pPr>
          </w:p>
        </w:tc>
      </w:tr>
      <w:tr w:rsidR="00D26D16" w:rsidRPr="005347D2" w14:paraId="00BCB62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E0E067"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6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37 )</w:t>
            </w:r>
          </w:p>
        </w:tc>
        <w:tc>
          <w:tcPr>
            <w:tcW w:w="530" w:type="dxa"/>
            <w:tcBorders>
              <w:top w:val="single" w:sz="2" w:space="0" w:color="auto"/>
              <w:left w:val="single" w:sz="6" w:space="0" w:color="auto"/>
              <w:bottom w:val="single" w:sz="2" w:space="0" w:color="auto"/>
              <w:right w:val="single" w:sz="6" w:space="0" w:color="auto"/>
            </w:tcBorders>
          </w:tcPr>
          <w:p w14:paraId="470DAE6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2E971B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61" w:author="Gary Sullivan" w:date="2018-09-03T14:39:00Z">
                <w:pPr>
                  <w:tabs>
                    <w:tab w:val="clear" w:pos="360"/>
                    <w:tab w:val="clear" w:pos="720"/>
                    <w:tab w:val="clear" w:pos="1080"/>
                    <w:tab w:val="clear" w:pos="1440"/>
                  </w:tabs>
                  <w:spacing w:before="0" w:after="60"/>
                  <w:jc w:val="center"/>
                </w:pPr>
              </w:pPrChange>
            </w:pPr>
          </w:p>
        </w:tc>
      </w:tr>
      <w:tr w:rsidR="00D26D16" w:rsidRPr="005347D2" w14:paraId="71E066F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A4B807" w14:textId="26D87594"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6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mvc_scalable_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434D7C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A4706E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63" w:author="Gary Sullivan" w:date="2018-09-03T14:39:00Z">
                <w:pPr>
                  <w:tabs>
                    <w:tab w:val="clear" w:pos="360"/>
                    <w:tab w:val="clear" w:pos="720"/>
                    <w:tab w:val="clear" w:pos="1080"/>
                    <w:tab w:val="clear" w:pos="1440"/>
                  </w:tabs>
                  <w:spacing w:before="0" w:after="60"/>
                  <w:jc w:val="center"/>
                </w:pPr>
              </w:pPrChange>
            </w:pPr>
          </w:p>
        </w:tc>
      </w:tr>
      <w:tr w:rsidR="00D26D16" w:rsidRPr="005347D2" w14:paraId="122BB0D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8DB0186"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6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38 )</w:t>
            </w:r>
          </w:p>
        </w:tc>
        <w:tc>
          <w:tcPr>
            <w:tcW w:w="530" w:type="dxa"/>
            <w:tcBorders>
              <w:top w:val="single" w:sz="2" w:space="0" w:color="auto"/>
              <w:left w:val="single" w:sz="6" w:space="0" w:color="auto"/>
              <w:bottom w:val="single" w:sz="2" w:space="0" w:color="auto"/>
              <w:right w:val="single" w:sz="6" w:space="0" w:color="auto"/>
            </w:tcBorders>
          </w:tcPr>
          <w:p w14:paraId="14D64BD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C277E7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65" w:author="Gary Sullivan" w:date="2018-09-03T14:39:00Z">
                <w:pPr>
                  <w:tabs>
                    <w:tab w:val="clear" w:pos="360"/>
                    <w:tab w:val="clear" w:pos="720"/>
                    <w:tab w:val="clear" w:pos="1080"/>
                    <w:tab w:val="clear" w:pos="1440"/>
                  </w:tabs>
                  <w:spacing w:before="0" w:after="60"/>
                  <w:jc w:val="center"/>
                </w:pPr>
              </w:pPrChange>
            </w:pPr>
          </w:p>
        </w:tc>
      </w:tr>
      <w:tr w:rsidR="00D26D16" w:rsidRPr="005347D2" w14:paraId="79D4C9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2CDE16" w14:textId="4E51E0BD"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6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view_scalability_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150B6A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07B00A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67" w:author="Gary Sullivan" w:date="2018-09-03T14:39:00Z">
                <w:pPr>
                  <w:tabs>
                    <w:tab w:val="clear" w:pos="360"/>
                    <w:tab w:val="clear" w:pos="720"/>
                    <w:tab w:val="clear" w:pos="1080"/>
                    <w:tab w:val="clear" w:pos="1440"/>
                  </w:tabs>
                  <w:spacing w:before="0" w:after="60"/>
                  <w:jc w:val="center"/>
                </w:pPr>
              </w:pPrChange>
            </w:pPr>
          </w:p>
        </w:tc>
      </w:tr>
      <w:tr w:rsidR="00D26D16" w:rsidRPr="005347D2" w14:paraId="1255DE1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31F560"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6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39 )</w:t>
            </w:r>
          </w:p>
        </w:tc>
        <w:tc>
          <w:tcPr>
            <w:tcW w:w="530" w:type="dxa"/>
            <w:tcBorders>
              <w:top w:val="single" w:sz="2" w:space="0" w:color="auto"/>
              <w:left w:val="single" w:sz="6" w:space="0" w:color="auto"/>
              <w:bottom w:val="single" w:sz="2" w:space="0" w:color="auto"/>
              <w:right w:val="single" w:sz="6" w:space="0" w:color="auto"/>
            </w:tcBorders>
          </w:tcPr>
          <w:p w14:paraId="5E9F553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95FE9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69" w:author="Gary Sullivan" w:date="2018-09-03T14:39:00Z">
                <w:pPr>
                  <w:tabs>
                    <w:tab w:val="clear" w:pos="360"/>
                    <w:tab w:val="clear" w:pos="720"/>
                    <w:tab w:val="clear" w:pos="1080"/>
                    <w:tab w:val="clear" w:pos="1440"/>
                  </w:tabs>
                  <w:spacing w:before="0" w:after="60"/>
                  <w:jc w:val="center"/>
                </w:pPr>
              </w:pPrChange>
            </w:pPr>
          </w:p>
        </w:tc>
      </w:tr>
      <w:tr w:rsidR="00D26D16" w:rsidRPr="005347D2" w14:paraId="6F71C9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33631BD" w14:textId="6C1A3499"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7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multiview_scene_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11ECC2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58B636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71" w:author="Gary Sullivan" w:date="2018-09-03T14:39:00Z">
                <w:pPr>
                  <w:tabs>
                    <w:tab w:val="clear" w:pos="360"/>
                    <w:tab w:val="clear" w:pos="720"/>
                    <w:tab w:val="clear" w:pos="1080"/>
                    <w:tab w:val="clear" w:pos="1440"/>
                  </w:tabs>
                  <w:spacing w:before="0" w:after="60"/>
                  <w:jc w:val="center"/>
                </w:pPr>
              </w:pPrChange>
            </w:pPr>
          </w:p>
        </w:tc>
      </w:tr>
      <w:tr w:rsidR="00D26D16" w:rsidRPr="005347D2" w14:paraId="5179423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4D08B8"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7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40 )</w:t>
            </w:r>
          </w:p>
        </w:tc>
        <w:tc>
          <w:tcPr>
            <w:tcW w:w="530" w:type="dxa"/>
            <w:tcBorders>
              <w:top w:val="single" w:sz="2" w:space="0" w:color="auto"/>
              <w:left w:val="single" w:sz="6" w:space="0" w:color="auto"/>
              <w:bottom w:val="single" w:sz="2" w:space="0" w:color="auto"/>
              <w:right w:val="single" w:sz="6" w:space="0" w:color="auto"/>
            </w:tcBorders>
          </w:tcPr>
          <w:p w14:paraId="5554828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20C02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73" w:author="Gary Sullivan" w:date="2018-09-03T14:39:00Z">
                <w:pPr>
                  <w:tabs>
                    <w:tab w:val="clear" w:pos="360"/>
                    <w:tab w:val="clear" w:pos="720"/>
                    <w:tab w:val="clear" w:pos="1080"/>
                    <w:tab w:val="clear" w:pos="1440"/>
                  </w:tabs>
                  <w:spacing w:before="0" w:after="60"/>
                  <w:jc w:val="center"/>
                </w:pPr>
              </w:pPrChange>
            </w:pPr>
          </w:p>
        </w:tc>
      </w:tr>
      <w:tr w:rsidR="00D26D16" w:rsidRPr="005347D2" w14:paraId="7ECA1E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3EEC101" w14:textId="4F53A556"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7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multiview_acquisition_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96F089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A9A92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75" w:author="Gary Sullivan" w:date="2018-09-03T14:39:00Z">
                <w:pPr>
                  <w:tabs>
                    <w:tab w:val="clear" w:pos="360"/>
                    <w:tab w:val="clear" w:pos="720"/>
                    <w:tab w:val="clear" w:pos="1080"/>
                    <w:tab w:val="clear" w:pos="1440"/>
                  </w:tabs>
                  <w:spacing w:before="0" w:after="60"/>
                  <w:jc w:val="center"/>
                </w:pPr>
              </w:pPrChange>
            </w:pPr>
          </w:p>
        </w:tc>
      </w:tr>
      <w:tr w:rsidR="00D26D16" w:rsidRPr="005347D2" w14:paraId="126721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B0B45DB"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7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41 )</w:t>
            </w:r>
          </w:p>
        </w:tc>
        <w:tc>
          <w:tcPr>
            <w:tcW w:w="530" w:type="dxa"/>
            <w:tcBorders>
              <w:top w:val="single" w:sz="2" w:space="0" w:color="auto"/>
              <w:left w:val="single" w:sz="6" w:space="0" w:color="auto"/>
              <w:bottom w:val="single" w:sz="2" w:space="0" w:color="auto"/>
              <w:right w:val="single" w:sz="6" w:space="0" w:color="auto"/>
            </w:tcBorders>
          </w:tcPr>
          <w:p w14:paraId="6A83B7C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A2D2EB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77" w:author="Gary Sullivan" w:date="2018-09-03T14:39:00Z">
                <w:pPr>
                  <w:tabs>
                    <w:tab w:val="clear" w:pos="360"/>
                    <w:tab w:val="clear" w:pos="720"/>
                    <w:tab w:val="clear" w:pos="1080"/>
                    <w:tab w:val="clear" w:pos="1440"/>
                  </w:tabs>
                  <w:spacing w:before="0" w:after="60"/>
                  <w:jc w:val="center"/>
                </w:pPr>
              </w:pPrChange>
            </w:pPr>
          </w:p>
        </w:tc>
      </w:tr>
      <w:tr w:rsidR="00D26D16" w:rsidRPr="005347D2" w14:paraId="75BAC4A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862D06" w14:textId="7DD4A7B5"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7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non_required_view_</w:t>
            </w:r>
            <w:proofErr w:type="gramStart"/>
            <w:r w:rsidRPr="005347D2">
              <w:rPr>
                <w:rFonts w:eastAsia="MS Mincho"/>
                <w:sz w:val="20"/>
              </w:rPr>
              <w:t>component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4B79FF1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3C133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79" w:author="Gary Sullivan" w:date="2018-09-03T14:39:00Z">
                <w:pPr>
                  <w:tabs>
                    <w:tab w:val="clear" w:pos="360"/>
                    <w:tab w:val="clear" w:pos="720"/>
                    <w:tab w:val="clear" w:pos="1080"/>
                    <w:tab w:val="clear" w:pos="1440"/>
                  </w:tabs>
                  <w:spacing w:before="0" w:after="60"/>
                  <w:jc w:val="center"/>
                </w:pPr>
              </w:pPrChange>
            </w:pPr>
          </w:p>
        </w:tc>
      </w:tr>
      <w:tr w:rsidR="00D26D16" w:rsidRPr="005347D2" w14:paraId="3D2DA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163A8B"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8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42 )</w:t>
            </w:r>
          </w:p>
        </w:tc>
        <w:tc>
          <w:tcPr>
            <w:tcW w:w="530" w:type="dxa"/>
            <w:tcBorders>
              <w:top w:val="single" w:sz="2" w:space="0" w:color="auto"/>
              <w:left w:val="single" w:sz="6" w:space="0" w:color="auto"/>
              <w:bottom w:val="single" w:sz="2" w:space="0" w:color="auto"/>
              <w:right w:val="single" w:sz="6" w:space="0" w:color="auto"/>
            </w:tcBorders>
          </w:tcPr>
          <w:p w14:paraId="04D0A94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3FA1CB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81" w:author="Gary Sullivan" w:date="2018-09-03T14:39:00Z">
                <w:pPr>
                  <w:tabs>
                    <w:tab w:val="clear" w:pos="360"/>
                    <w:tab w:val="clear" w:pos="720"/>
                    <w:tab w:val="clear" w:pos="1080"/>
                    <w:tab w:val="clear" w:pos="1440"/>
                  </w:tabs>
                  <w:spacing w:before="0" w:after="60"/>
                  <w:jc w:val="center"/>
                </w:pPr>
              </w:pPrChange>
            </w:pPr>
          </w:p>
        </w:tc>
      </w:tr>
      <w:tr w:rsidR="00D26D16" w:rsidRPr="005347D2" w14:paraId="203281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95AED5" w14:textId="5114560E"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8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view_dependency_</w:t>
            </w:r>
            <w:proofErr w:type="gramStart"/>
            <w:r w:rsidRPr="005347D2">
              <w:rPr>
                <w:rFonts w:eastAsia="MS Mincho"/>
                <w:sz w:val="20"/>
              </w:rPr>
              <w:t>change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860D14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48AD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83" w:author="Gary Sullivan" w:date="2018-09-03T14:39:00Z">
                <w:pPr>
                  <w:tabs>
                    <w:tab w:val="clear" w:pos="360"/>
                    <w:tab w:val="clear" w:pos="720"/>
                    <w:tab w:val="clear" w:pos="1080"/>
                    <w:tab w:val="clear" w:pos="1440"/>
                  </w:tabs>
                  <w:spacing w:before="0" w:after="60"/>
                  <w:jc w:val="center"/>
                </w:pPr>
              </w:pPrChange>
            </w:pPr>
          </w:p>
        </w:tc>
      </w:tr>
      <w:tr w:rsidR="00D26D16" w:rsidRPr="005347D2" w14:paraId="001CBA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C8E7225"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8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43 )</w:t>
            </w:r>
          </w:p>
        </w:tc>
        <w:tc>
          <w:tcPr>
            <w:tcW w:w="530" w:type="dxa"/>
            <w:tcBorders>
              <w:top w:val="single" w:sz="2" w:space="0" w:color="auto"/>
              <w:left w:val="single" w:sz="6" w:space="0" w:color="auto"/>
              <w:bottom w:val="single" w:sz="2" w:space="0" w:color="auto"/>
              <w:right w:val="single" w:sz="6" w:space="0" w:color="auto"/>
            </w:tcBorders>
          </w:tcPr>
          <w:p w14:paraId="0FBDD0C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FF4C3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85" w:author="Gary Sullivan" w:date="2018-09-03T14:39:00Z">
                <w:pPr>
                  <w:tabs>
                    <w:tab w:val="clear" w:pos="360"/>
                    <w:tab w:val="clear" w:pos="720"/>
                    <w:tab w:val="clear" w:pos="1080"/>
                    <w:tab w:val="clear" w:pos="1440"/>
                  </w:tabs>
                  <w:spacing w:before="0" w:after="60"/>
                  <w:jc w:val="center"/>
                </w:pPr>
              </w:pPrChange>
            </w:pPr>
          </w:p>
        </w:tc>
      </w:tr>
      <w:tr w:rsidR="00D26D16" w:rsidRPr="005347D2" w14:paraId="214200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920CC22" w14:textId="15B9DB68"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8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operation_points_not_</w:t>
            </w:r>
            <w:proofErr w:type="gramStart"/>
            <w:r w:rsidRPr="005347D2">
              <w:rPr>
                <w:rFonts w:eastAsia="MS Mincho"/>
                <w:sz w:val="20"/>
              </w:rPr>
              <w:t>present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A4433B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816D1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87" w:author="Gary Sullivan" w:date="2018-09-03T14:39:00Z">
                <w:pPr>
                  <w:tabs>
                    <w:tab w:val="clear" w:pos="360"/>
                    <w:tab w:val="clear" w:pos="720"/>
                    <w:tab w:val="clear" w:pos="1080"/>
                    <w:tab w:val="clear" w:pos="1440"/>
                  </w:tabs>
                  <w:spacing w:before="0" w:after="60"/>
                  <w:jc w:val="center"/>
                </w:pPr>
              </w:pPrChange>
            </w:pPr>
          </w:p>
        </w:tc>
      </w:tr>
      <w:tr w:rsidR="00D26D16" w:rsidRPr="005347D2" w14:paraId="2FC3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232B26"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8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44 )</w:t>
            </w:r>
          </w:p>
        </w:tc>
        <w:tc>
          <w:tcPr>
            <w:tcW w:w="530" w:type="dxa"/>
            <w:tcBorders>
              <w:top w:val="single" w:sz="2" w:space="0" w:color="auto"/>
              <w:left w:val="single" w:sz="6" w:space="0" w:color="auto"/>
              <w:bottom w:val="single" w:sz="2" w:space="0" w:color="auto"/>
              <w:right w:val="single" w:sz="6" w:space="0" w:color="auto"/>
            </w:tcBorders>
          </w:tcPr>
          <w:p w14:paraId="6C3B3E7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7D98B5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89" w:author="Gary Sullivan" w:date="2018-09-03T14:39:00Z">
                <w:pPr>
                  <w:tabs>
                    <w:tab w:val="clear" w:pos="360"/>
                    <w:tab w:val="clear" w:pos="720"/>
                    <w:tab w:val="clear" w:pos="1080"/>
                    <w:tab w:val="clear" w:pos="1440"/>
                  </w:tabs>
                  <w:spacing w:before="0" w:after="60"/>
                  <w:jc w:val="center"/>
                </w:pPr>
              </w:pPrChange>
            </w:pPr>
          </w:p>
        </w:tc>
      </w:tr>
      <w:tr w:rsidR="00D26D16" w:rsidRPr="005347D2" w14:paraId="6317E2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8A6DE6C" w14:textId="72525C70"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9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base_view_temporal_</w:t>
            </w:r>
            <w:proofErr w:type="gramStart"/>
            <w:r w:rsidRPr="005347D2">
              <w:rPr>
                <w:rFonts w:eastAsia="MS Mincho"/>
                <w:sz w:val="20"/>
              </w:rPr>
              <w:t>hrd</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34AFDD1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C12E3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91" w:author="Gary Sullivan" w:date="2018-09-03T14:39:00Z">
                <w:pPr>
                  <w:tabs>
                    <w:tab w:val="clear" w:pos="360"/>
                    <w:tab w:val="clear" w:pos="720"/>
                    <w:tab w:val="clear" w:pos="1080"/>
                    <w:tab w:val="clear" w:pos="1440"/>
                  </w:tabs>
                  <w:spacing w:before="0" w:after="60"/>
                  <w:jc w:val="center"/>
                </w:pPr>
              </w:pPrChange>
            </w:pPr>
          </w:p>
        </w:tc>
      </w:tr>
      <w:tr w:rsidR="00D26D16" w:rsidRPr="005347D2" w14:paraId="2444B2E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5A455D"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9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lastRenderedPageBreak/>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45 )</w:t>
            </w:r>
          </w:p>
        </w:tc>
        <w:tc>
          <w:tcPr>
            <w:tcW w:w="530" w:type="dxa"/>
            <w:tcBorders>
              <w:top w:val="single" w:sz="2" w:space="0" w:color="auto"/>
              <w:left w:val="single" w:sz="6" w:space="0" w:color="auto"/>
              <w:bottom w:val="single" w:sz="2" w:space="0" w:color="auto"/>
              <w:right w:val="single" w:sz="6" w:space="0" w:color="auto"/>
            </w:tcBorders>
          </w:tcPr>
          <w:p w14:paraId="7023BEF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624D8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93" w:author="Gary Sullivan" w:date="2018-09-03T14:39:00Z">
                <w:pPr>
                  <w:tabs>
                    <w:tab w:val="clear" w:pos="360"/>
                    <w:tab w:val="clear" w:pos="720"/>
                    <w:tab w:val="clear" w:pos="1080"/>
                    <w:tab w:val="clear" w:pos="1440"/>
                  </w:tabs>
                  <w:spacing w:before="0" w:after="60"/>
                  <w:jc w:val="center"/>
                </w:pPr>
              </w:pPrChange>
            </w:pPr>
          </w:p>
        </w:tc>
      </w:tr>
      <w:tr w:rsidR="00D26D16" w:rsidRPr="005347D2" w14:paraId="73D020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0C5C6"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9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frame_packing_</w:t>
            </w:r>
            <w:proofErr w:type="gramStart"/>
            <w:r w:rsidRPr="005347D2">
              <w:rPr>
                <w:rFonts w:eastAsia="MS Mincho"/>
                <w:sz w:val="20"/>
              </w:rPr>
              <w:t>arrangement</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00260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C0BAE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95" w:author="Gary Sullivan" w:date="2018-09-03T14:39:00Z">
                <w:pPr>
                  <w:tabs>
                    <w:tab w:val="clear" w:pos="360"/>
                    <w:tab w:val="clear" w:pos="720"/>
                    <w:tab w:val="clear" w:pos="1080"/>
                    <w:tab w:val="clear" w:pos="1440"/>
                  </w:tabs>
                  <w:spacing w:before="0" w:after="60"/>
                  <w:jc w:val="center"/>
                </w:pPr>
              </w:pPrChange>
            </w:pPr>
          </w:p>
        </w:tc>
      </w:tr>
      <w:tr w:rsidR="00D26D16" w:rsidRPr="005347D2" w14:paraId="60E41DC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6CE8B5"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9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46 )</w:t>
            </w:r>
          </w:p>
        </w:tc>
        <w:tc>
          <w:tcPr>
            <w:tcW w:w="530" w:type="dxa"/>
            <w:tcBorders>
              <w:top w:val="single" w:sz="2" w:space="0" w:color="auto"/>
              <w:left w:val="single" w:sz="6" w:space="0" w:color="auto"/>
              <w:bottom w:val="single" w:sz="2" w:space="0" w:color="auto"/>
              <w:right w:val="single" w:sz="6" w:space="0" w:color="auto"/>
            </w:tcBorders>
          </w:tcPr>
          <w:p w14:paraId="7728181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830BD8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97" w:author="Gary Sullivan" w:date="2018-09-03T14:39:00Z">
                <w:pPr>
                  <w:tabs>
                    <w:tab w:val="clear" w:pos="360"/>
                    <w:tab w:val="clear" w:pos="720"/>
                    <w:tab w:val="clear" w:pos="1080"/>
                    <w:tab w:val="clear" w:pos="1440"/>
                  </w:tabs>
                  <w:spacing w:before="0" w:after="60"/>
                  <w:jc w:val="center"/>
                </w:pPr>
              </w:pPrChange>
            </w:pPr>
          </w:p>
        </w:tc>
      </w:tr>
      <w:tr w:rsidR="00D26D16" w:rsidRPr="005347D2" w14:paraId="5D1D1A8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57B33D" w14:textId="525F8899"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19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multiview_view_</w:t>
            </w:r>
            <w:proofErr w:type="gramStart"/>
            <w:r w:rsidRPr="005347D2">
              <w:rPr>
                <w:rFonts w:eastAsia="MS Mincho"/>
                <w:sz w:val="20"/>
              </w:rPr>
              <w:t>position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0183F15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DCF848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199" w:author="Gary Sullivan" w:date="2018-09-03T14:39:00Z">
                <w:pPr>
                  <w:tabs>
                    <w:tab w:val="clear" w:pos="360"/>
                    <w:tab w:val="clear" w:pos="720"/>
                    <w:tab w:val="clear" w:pos="1080"/>
                    <w:tab w:val="clear" w:pos="1440"/>
                  </w:tabs>
                  <w:spacing w:before="0" w:after="60"/>
                  <w:jc w:val="center"/>
                </w:pPr>
              </w:pPrChange>
            </w:pPr>
          </w:p>
        </w:tc>
      </w:tr>
      <w:tr w:rsidR="00D26D16" w:rsidRPr="005347D2" w14:paraId="3026CBC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08F4AF1"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0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47 )</w:t>
            </w:r>
          </w:p>
        </w:tc>
        <w:tc>
          <w:tcPr>
            <w:tcW w:w="530" w:type="dxa"/>
            <w:tcBorders>
              <w:top w:val="single" w:sz="2" w:space="0" w:color="auto"/>
              <w:left w:val="single" w:sz="6" w:space="0" w:color="auto"/>
              <w:bottom w:val="single" w:sz="2" w:space="0" w:color="auto"/>
              <w:right w:val="single" w:sz="6" w:space="0" w:color="auto"/>
            </w:tcBorders>
          </w:tcPr>
          <w:p w14:paraId="543AC53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DAD65C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01" w:author="Gary Sullivan" w:date="2018-09-03T14:39:00Z">
                <w:pPr>
                  <w:tabs>
                    <w:tab w:val="clear" w:pos="360"/>
                    <w:tab w:val="clear" w:pos="720"/>
                    <w:tab w:val="clear" w:pos="1080"/>
                    <w:tab w:val="clear" w:pos="1440"/>
                  </w:tabs>
                  <w:spacing w:before="0" w:after="60"/>
                  <w:jc w:val="center"/>
                </w:pPr>
              </w:pPrChange>
            </w:pPr>
          </w:p>
        </w:tc>
      </w:tr>
      <w:tr w:rsidR="00D26D16" w:rsidRPr="005347D2" w14:paraId="0259997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655402"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0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display_</w:t>
            </w:r>
            <w:proofErr w:type="gramStart"/>
            <w:r w:rsidRPr="005347D2">
              <w:rPr>
                <w:rFonts w:eastAsia="MS Mincho"/>
                <w:sz w:val="20"/>
              </w:rPr>
              <w:t>orientation</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954B71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058C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03" w:author="Gary Sullivan" w:date="2018-09-03T14:39:00Z">
                <w:pPr>
                  <w:tabs>
                    <w:tab w:val="clear" w:pos="360"/>
                    <w:tab w:val="clear" w:pos="720"/>
                    <w:tab w:val="clear" w:pos="1080"/>
                    <w:tab w:val="clear" w:pos="1440"/>
                  </w:tabs>
                  <w:spacing w:before="0" w:after="60"/>
                  <w:jc w:val="center"/>
                </w:pPr>
              </w:pPrChange>
            </w:pPr>
          </w:p>
        </w:tc>
      </w:tr>
      <w:tr w:rsidR="00D26D16" w:rsidRPr="005347D2" w14:paraId="26FE52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612A4B"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0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48 )</w:t>
            </w:r>
          </w:p>
        </w:tc>
        <w:tc>
          <w:tcPr>
            <w:tcW w:w="530" w:type="dxa"/>
            <w:tcBorders>
              <w:top w:val="single" w:sz="2" w:space="0" w:color="auto"/>
              <w:left w:val="single" w:sz="6" w:space="0" w:color="auto"/>
              <w:bottom w:val="single" w:sz="2" w:space="0" w:color="auto"/>
              <w:right w:val="single" w:sz="6" w:space="0" w:color="auto"/>
            </w:tcBorders>
          </w:tcPr>
          <w:p w14:paraId="24A064B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44159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05" w:author="Gary Sullivan" w:date="2018-09-03T14:39:00Z">
                <w:pPr>
                  <w:tabs>
                    <w:tab w:val="clear" w:pos="360"/>
                    <w:tab w:val="clear" w:pos="720"/>
                    <w:tab w:val="clear" w:pos="1080"/>
                    <w:tab w:val="clear" w:pos="1440"/>
                  </w:tabs>
                  <w:spacing w:before="0" w:after="60"/>
                  <w:jc w:val="center"/>
                </w:pPr>
              </w:pPrChange>
            </w:pPr>
          </w:p>
        </w:tc>
      </w:tr>
      <w:tr w:rsidR="00D26D16" w:rsidRPr="005347D2" w14:paraId="307E2F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5AFB4E5" w14:textId="5825B48C"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0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mvcd_scalable_</w:t>
            </w:r>
            <w:proofErr w:type="gramStart"/>
            <w:r w:rsidRPr="005347D2">
              <w:rPr>
                <w:rFonts w:eastAsia="MS Mincho"/>
                <w:sz w:val="20"/>
              </w:rPr>
              <w:t>nesting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0BB781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2FB5F2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07" w:author="Gary Sullivan" w:date="2018-09-03T14:39:00Z">
                <w:pPr>
                  <w:tabs>
                    <w:tab w:val="clear" w:pos="360"/>
                    <w:tab w:val="clear" w:pos="720"/>
                    <w:tab w:val="clear" w:pos="1080"/>
                    <w:tab w:val="clear" w:pos="1440"/>
                  </w:tabs>
                  <w:spacing w:before="0" w:after="60"/>
                  <w:jc w:val="center"/>
                </w:pPr>
              </w:pPrChange>
            </w:pPr>
          </w:p>
        </w:tc>
      </w:tr>
      <w:tr w:rsidR="00D26D16" w:rsidRPr="005347D2" w14:paraId="7606E0B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F568C8"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0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49 )</w:t>
            </w:r>
          </w:p>
        </w:tc>
        <w:tc>
          <w:tcPr>
            <w:tcW w:w="530" w:type="dxa"/>
            <w:tcBorders>
              <w:top w:val="single" w:sz="2" w:space="0" w:color="auto"/>
              <w:left w:val="single" w:sz="6" w:space="0" w:color="auto"/>
              <w:bottom w:val="single" w:sz="2" w:space="0" w:color="auto"/>
              <w:right w:val="single" w:sz="6" w:space="0" w:color="auto"/>
            </w:tcBorders>
          </w:tcPr>
          <w:p w14:paraId="28C1BD3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B83B01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09" w:author="Gary Sullivan" w:date="2018-09-03T14:39:00Z">
                <w:pPr>
                  <w:tabs>
                    <w:tab w:val="clear" w:pos="360"/>
                    <w:tab w:val="clear" w:pos="720"/>
                    <w:tab w:val="clear" w:pos="1080"/>
                    <w:tab w:val="clear" w:pos="1440"/>
                  </w:tabs>
                  <w:spacing w:before="0" w:after="60"/>
                  <w:jc w:val="center"/>
                </w:pPr>
              </w:pPrChange>
            </w:pPr>
          </w:p>
        </w:tc>
      </w:tr>
      <w:tr w:rsidR="00D26D16" w:rsidRPr="005347D2" w14:paraId="05D7D15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0E759BF" w14:textId="24E62065"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1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mvcd_view_scalability_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66AADB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596D0E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11" w:author="Gary Sullivan" w:date="2018-09-03T14:39:00Z">
                <w:pPr>
                  <w:tabs>
                    <w:tab w:val="clear" w:pos="360"/>
                    <w:tab w:val="clear" w:pos="720"/>
                    <w:tab w:val="clear" w:pos="1080"/>
                    <w:tab w:val="clear" w:pos="1440"/>
                  </w:tabs>
                  <w:spacing w:before="0" w:after="60"/>
                  <w:jc w:val="center"/>
                </w:pPr>
              </w:pPrChange>
            </w:pPr>
          </w:p>
        </w:tc>
      </w:tr>
      <w:tr w:rsidR="00D26D16" w:rsidRPr="005347D2" w14:paraId="7CE5405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38666F2"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1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50 )</w:t>
            </w:r>
          </w:p>
        </w:tc>
        <w:tc>
          <w:tcPr>
            <w:tcW w:w="530" w:type="dxa"/>
            <w:tcBorders>
              <w:top w:val="single" w:sz="2" w:space="0" w:color="auto"/>
              <w:left w:val="single" w:sz="6" w:space="0" w:color="auto"/>
              <w:bottom w:val="single" w:sz="2" w:space="0" w:color="auto"/>
              <w:right w:val="single" w:sz="6" w:space="0" w:color="auto"/>
            </w:tcBorders>
          </w:tcPr>
          <w:p w14:paraId="16282D2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E59FA5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13" w:author="Gary Sullivan" w:date="2018-09-03T14:39:00Z">
                <w:pPr>
                  <w:tabs>
                    <w:tab w:val="clear" w:pos="360"/>
                    <w:tab w:val="clear" w:pos="720"/>
                    <w:tab w:val="clear" w:pos="1080"/>
                    <w:tab w:val="clear" w:pos="1440"/>
                  </w:tabs>
                  <w:spacing w:before="0" w:after="60"/>
                  <w:jc w:val="center"/>
                </w:pPr>
              </w:pPrChange>
            </w:pPr>
          </w:p>
        </w:tc>
      </w:tr>
      <w:tr w:rsidR="00D26D16" w:rsidRPr="005347D2" w14:paraId="1161E1E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1E1D23A" w14:textId="658841C8"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1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depth_representation_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4AAA5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E7609C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15" w:author="Gary Sullivan" w:date="2018-09-03T14:39:00Z">
                <w:pPr>
                  <w:tabs>
                    <w:tab w:val="clear" w:pos="360"/>
                    <w:tab w:val="clear" w:pos="720"/>
                    <w:tab w:val="clear" w:pos="1080"/>
                    <w:tab w:val="clear" w:pos="1440"/>
                  </w:tabs>
                  <w:spacing w:before="0" w:after="60"/>
                  <w:jc w:val="center"/>
                </w:pPr>
              </w:pPrChange>
            </w:pPr>
          </w:p>
        </w:tc>
      </w:tr>
      <w:tr w:rsidR="00D26D16" w:rsidRPr="005347D2" w14:paraId="5D09D15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24F146"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1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51 )</w:t>
            </w:r>
          </w:p>
        </w:tc>
        <w:tc>
          <w:tcPr>
            <w:tcW w:w="530" w:type="dxa"/>
            <w:tcBorders>
              <w:top w:val="single" w:sz="2" w:space="0" w:color="auto"/>
              <w:left w:val="single" w:sz="6" w:space="0" w:color="auto"/>
              <w:bottom w:val="single" w:sz="2" w:space="0" w:color="auto"/>
              <w:right w:val="single" w:sz="6" w:space="0" w:color="auto"/>
            </w:tcBorders>
          </w:tcPr>
          <w:p w14:paraId="6B4902C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FBE84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17" w:author="Gary Sullivan" w:date="2018-09-03T14:39:00Z">
                <w:pPr>
                  <w:tabs>
                    <w:tab w:val="clear" w:pos="360"/>
                    <w:tab w:val="clear" w:pos="720"/>
                    <w:tab w:val="clear" w:pos="1080"/>
                    <w:tab w:val="clear" w:pos="1440"/>
                  </w:tabs>
                  <w:spacing w:before="0" w:after="60"/>
                  <w:jc w:val="center"/>
                </w:pPr>
              </w:pPrChange>
            </w:pPr>
          </w:p>
        </w:tc>
      </w:tr>
      <w:tr w:rsidR="00D26D16" w:rsidRPr="005347D2" w14:paraId="3BF98F3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B1CF33" w14:textId="059C534C"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1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three_dimensional_reference_displays_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r w:rsidRPr="005347D2">
              <w:rPr>
                <w:rFonts w:eastAsia="MS Mincho"/>
                <w:sz w:val="20"/>
              </w:rPr>
              <w:br/>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t>/*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C66BF6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CC8BCA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19" w:author="Gary Sullivan" w:date="2018-09-03T14:39:00Z">
                <w:pPr>
                  <w:tabs>
                    <w:tab w:val="clear" w:pos="360"/>
                    <w:tab w:val="clear" w:pos="720"/>
                    <w:tab w:val="clear" w:pos="1080"/>
                    <w:tab w:val="clear" w:pos="1440"/>
                  </w:tabs>
                  <w:spacing w:before="0" w:after="60"/>
                  <w:jc w:val="center"/>
                </w:pPr>
              </w:pPrChange>
            </w:pPr>
          </w:p>
        </w:tc>
      </w:tr>
      <w:tr w:rsidR="00D26D16" w:rsidRPr="005347D2" w14:paraId="67FAD70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FF8B85A"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2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52 )</w:t>
            </w:r>
          </w:p>
        </w:tc>
        <w:tc>
          <w:tcPr>
            <w:tcW w:w="530" w:type="dxa"/>
            <w:tcBorders>
              <w:top w:val="single" w:sz="2" w:space="0" w:color="auto"/>
              <w:left w:val="single" w:sz="6" w:space="0" w:color="auto"/>
              <w:bottom w:val="single" w:sz="2" w:space="0" w:color="auto"/>
              <w:right w:val="single" w:sz="6" w:space="0" w:color="auto"/>
            </w:tcBorders>
          </w:tcPr>
          <w:p w14:paraId="33C540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14610A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21" w:author="Gary Sullivan" w:date="2018-09-03T14:39:00Z">
                <w:pPr>
                  <w:tabs>
                    <w:tab w:val="clear" w:pos="360"/>
                    <w:tab w:val="clear" w:pos="720"/>
                    <w:tab w:val="clear" w:pos="1080"/>
                    <w:tab w:val="clear" w:pos="1440"/>
                  </w:tabs>
                  <w:spacing w:before="0" w:after="60"/>
                  <w:jc w:val="center"/>
                </w:pPr>
              </w:pPrChange>
            </w:pPr>
          </w:p>
        </w:tc>
      </w:tr>
      <w:tr w:rsidR="00D26D16" w:rsidRPr="005347D2" w14:paraId="423CCE5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18E085" w14:textId="6951F3A4"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2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depth_</w:t>
            </w:r>
            <w:proofErr w:type="gramStart"/>
            <w:r w:rsidRPr="005347D2">
              <w:rPr>
                <w:rFonts w:eastAsia="MS Mincho"/>
                <w:sz w:val="20"/>
              </w:rPr>
              <w:t>timing</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E6A1D2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ECCB3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23" w:author="Gary Sullivan" w:date="2018-09-03T14:39:00Z">
                <w:pPr>
                  <w:tabs>
                    <w:tab w:val="clear" w:pos="360"/>
                    <w:tab w:val="clear" w:pos="720"/>
                    <w:tab w:val="clear" w:pos="1080"/>
                    <w:tab w:val="clear" w:pos="1440"/>
                  </w:tabs>
                  <w:spacing w:before="0" w:after="60"/>
                  <w:jc w:val="center"/>
                </w:pPr>
              </w:pPrChange>
            </w:pPr>
          </w:p>
        </w:tc>
      </w:tr>
      <w:tr w:rsidR="00D26D16" w:rsidRPr="005347D2" w14:paraId="34AF1D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C53693"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2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53 )</w:t>
            </w:r>
          </w:p>
        </w:tc>
        <w:tc>
          <w:tcPr>
            <w:tcW w:w="530" w:type="dxa"/>
            <w:tcBorders>
              <w:top w:val="single" w:sz="2" w:space="0" w:color="auto"/>
              <w:left w:val="single" w:sz="6" w:space="0" w:color="auto"/>
              <w:bottom w:val="single" w:sz="2" w:space="0" w:color="auto"/>
              <w:right w:val="single" w:sz="6" w:space="0" w:color="auto"/>
            </w:tcBorders>
          </w:tcPr>
          <w:p w14:paraId="75CB841C"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9816CB"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25" w:author="Gary Sullivan" w:date="2018-09-03T14:39:00Z">
                <w:pPr>
                  <w:tabs>
                    <w:tab w:val="clear" w:pos="360"/>
                    <w:tab w:val="clear" w:pos="720"/>
                    <w:tab w:val="clear" w:pos="1080"/>
                    <w:tab w:val="clear" w:pos="1440"/>
                  </w:tabs>
                  <w:spacing w:before="0" w:after="60"/>
                  <w:jc w:val="center"/>
                </w:pPr>
              </w:pPrChange>
            </w:pPr>
          </w:p>
        </w:tc>
      </w:tr>
      <w:tr w:rsidR="00D26D16" w:rsidRPr="005347D2" w14:paraId="4E3076B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D0C64DD" w14:textId="2B05FC69"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22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depth_sampling_</w:t>
            </w:r>
            <w:proofErr w:type="gramStart"/>
            <w:r w:rsidRPr="005347D2">
              <w:rPr>
                <w:rFonts w:eastAsia="MS Mincho"/>
                <w:sz w:val="20"/>
              </w:rPr>
              <w:t>info</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863B3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B99968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227" w:author="Gary Sullivan" w:date="2018-09-03T14:39:00Z">
                <w:pPr>
                  <w:tabs>
                    <w:tab w:val="clear" w:pos="360"/>
                    <w:tab w:val="clear" w:pos="720"/>
                    <w:tab w:val="clear" w:pos="1080"/>
                    <w:tab w:val="clear" w:pos="1440"/>
                  </w:tabs>
                  <w:spacing w:before="0" w:after="60"/>
                  <w:jc w:val="center"/>
                </w:pPr>
              </w:pPrChange>
            </w:pPr>
          </w:p>
        </w:tc>
      </w:tr>
      <w:tr w:rsidR="00D26D16" w:rsidRPr="005347D2" w14:paraId="456524A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446EA7A"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28"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54 )</w:t>
            </w:r>
          </w:p>
        </w:tc>
        <w:tc>
          <w:tcPr>
            <w:tcW w:w="530" w:type="dxa"/>
            <w:tcBorders>
              <w:top w:val="single" w:sz="2" w:space="0" w:color="auto"/>
              <w:left w:val="single" w:sz="6" w:space="0" w:color="auto"/>
              <w:bottom w:val="single" w:sz="2" w:space="0" w:color="auto"/>
              <w:right w:val="single" w:sz="6" w:space="0" w:color="auto"/>
            </w:tcBorders>
          </w:tcPr>
          <w:p w14:paraId="1F9E134E"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29"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vAlign w:val="center"/>
          </w:tcPr>
          <w:p w14:paraId="0E5747AB"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0"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07B5FD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543C7AC7" w14:textId="62199642"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31"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ab/>
            </w:r>
            <w:proofErr w:type="spellStart"/>
            <w:r w:rsidRPr="005347D2">
              <w:rPr>
                <w:rFonts w:eastAsia="Times New Roman"/>
                <w:sz w:val="20"/>
              </w:rPr>
              <w:t>constrained_depth_parameter_set_</w:t>
            </w:r>
            <w:proofErr w:type="gramStart"/>
            <w:r w:rsidRPr="005347D2">
              <w:rPr>
                <w:rFonts w:eastAsia="Times New Roman"/>
                <w:sz w:val="20"/>
              </w:rPr>
              <w:t>identifier</w:t>
            </w:r>
            <w:proofErr w:type="spellEnd"/>
            <w:r w:rsidRPr="005347D2">
              <w:rPr>
                <w:rFonts w:eastAsia="Times New Roman"/>
                <w:sz w:val="20"/>
              </w:rPr>
              <w:t>( </w:t>
            </w:r>
            <w:proofErr w:type="spellStart"/>
            <w:r w:rsidRPr="005347D2">
              <w:rPr>
                <w:rFonts w:eastAsia="Times New Roman"/>
                <w:sz w:val="20"/>
              </w:rPr>
              <w:t>payloadSize</w:t>
            </w:r>
            <w:proofErr w:type="spellEnd"/>
            <w:proofErr w:type="gramEnd"/>
            <w:r w:rsidRPr="005347D2">
              <w:rPr>
                <w:rFonts w:eastAsia="Times New Roman"/>
                <w:sz w:val="20"/>
              </w:rPr>
              <w:t xml:space="preserve"> ) </w:t>
            </w:r>
            <w:r w:rsidRPr="005347D2">
              <w:rPr>
                <w:rFonts w:eastAsia="Times New Roman"/>
                <w:sz w:val="20"/>
              </w:rPr>
              <w:br/>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t>/* specified in Annex </w:t>
            </w:r>
            <w:r w:rsidRPr="005347D2">
              <w:rPr>
                <w:rFonts w:eastAsia="MS Mincho"/>
                <w:sz w:val="20"/>
                <w:cs/>
              </w:rPr>
              <w:t>‎</w:t>
            </w:r>
            <w:r w:rsidRPr="005347D2">
              <w:rPr>
                <w:rFonts w:eastAsia="MS Mincho"/>
                <w:sz w:val="20"/>
              </w:rPr>
              <w:t xml:space="preserve">J </w:t>
            </w:r>
            <w:r w:rsidRPr="005347D2">
              <w:rPr>
                <w:rFonts w:eastAsia="Times New Roman"/>
                <w:sz w:val="20"/>
              </w:rPr>
              <w:t>*/</w:t>
            </w:r>
          </w:p>
        </w:tc>
        <w:tc>
          <w:tcPr>
            <w:tcW w:w="530" w:type="dxa"/>
            <w:tcBorders>
              <w:top w:val="single" w:sz="2" w:space="0" w:color="auto"/>
              <w:left w:val="single" w:sz="6" w:space="0" w:color="auto"/>
              <w:bottom w:val="single" w:sz="2" w:space="0" w:color="auto"/>
              <w:right w:val="single" w:sz="6" w:space="0" w:color="auto"/>
            </w:tcBorders>
          </w:tcPr>
          <w:p w14:paraId="2F3F0926"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2" w:author="Gary Sullivan" w:date="2018-09-03T14:39:00Z">
                <w:pPr>
                  <w:keepNext/>
                  <w:keepLines/>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EBD04"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3"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440F900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CAD012"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34"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56 )</w:t>
            </w:r>
          </w:p>
        </w:tc>
        <w:tc>
          <w:tcPr>
            <w:tcW w:w="530" w:type="dxa"/>
            <w:tcBorders>
              <w:top w:val="single" w:sz="2" w:space="0" w:color="auto"/>
              <w:left w:val="single" w:sz="6" w:space="0" w:color="auto"/>
              <w:bottom w:val="single" w:sz="2" w:space="0" w:color="auto"/>
              <w:right w:val="single" w:sz="6" w:space="0" w:color="auto"/>
            </w:tcBorders>
          </w:tcPr>
          <w:p w14:paraId="5E9D21B2"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5"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4D229DE1"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6"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4E2C6E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414A3AD"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37"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green_</w:t>
            </w:r>
            <w:proofErr w:type="gramStart"/>
            <w:r w:rsidRPr="005347D2">
              <w:rPr>
                <w:rFonts w:eastAsia="MS Mincho"/>
                <w:sz w:val="20"/>
              </w:rPr>
              <w:t>metadata</w:t>
            </w:r>
            <w:proofErr w:type="spellEnd"/>
            <w:r w:rsidRPr="005347D2">
              <w:rPr>
                <w:rFonts w:eastAsia="MS Mincho"/>
                <w:sz w:val="20"/>
              </w:rPr>
              <w:t>( </w:t>
            </w:r>
            <w:proofErr w:type="spellStart"/>
            <w:r w:rsidRPr="005347D2">
              <w:rPr>
                <w:rFonts w:eastAsia="MS Mincho"/>
                <w:sz w:val="20"/>
              </w:rPr>
              <w:t>payloadSize</w:t>
            </w:r>
            <w:proofErr w:type="spellEnd"/>
            <w:proofErr w:type="gramEnd"/>
            <w:r w:rsidRPr="005347D2">
              <w:rPr>
                <w:rFonts w:eastAsia="MS Mincho"/>
                <w:sz w:val="20"/>
              </w:rPr>
              <w:t> )  /* specified in ISO/IEC 23001-11 */</w:t>
            </w:r>
          </w:p>
        </w:tc>
        <w:tc>
          <w:tcPr>
            <w:tcW w:w="530" w:type="dxa"/>
            <w:tcBorders>
              <w:top w:val="single" w:sz="2" w:space="0" w:color="auto"/>
              <w:left w:val="single" w:sz="6" w:space="0" w:color="auto"/>
              <w:bottom w:val="single" w:sz="2" w:space="0" w:color="auto"/>
              <w:right w:val="single" w:sz="6" w:space="0" w:color="auto"/>
            </w:tcBorders>
          </w:tcPr>
          <w:p w14:paraId="46D7DC7E"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8" w:author="Gary Sullivan" w:date="2018-09-03T14:39:00Z">
                <w:pPr>
                  <w:keepNext/>
                  <w:keepLines/>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2B3E6"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39"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24914A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997E637"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40"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137 )</w:t>
            </w:r>
          </w:p>
        </w:tc>
        <w:tc>
          <w:tcPr>
            <w:tcW w:w="530" w:type="dxa"/>
            <w:tcBorders>
              <w:top w:val="single" w:sz="2" w:space="0" w:color="auto"/>
              <w:left w:val="single" w:sz="6" w:space="0" w:color="auto"/>
              <w:bottom w:val="single" w:sz="2" w:space="0" w:color="auto"/>
              <w:right w:val="single" w:sz="6" w:space="0" w:color="auto"/>
            </w:tcBorders>
          </w:tcPr>
          <w:p w14:paraId="73678AEB"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41"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66494963"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42"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125119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4D3EFC7"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43"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ab/>
            </w:r>
            <w:proofErr w:type="spellStart"/>
            <w:r w:rsidRPr="005347D2">
              <w:rPr>
                <w:rFonts w:eastAsia="Times New Roman"/>
                <w:sz w:val="20"/>
              </w:rPr>
              <w:t>mastering_display_colour_</w:t>
            </w:r>
            <w:proofErr w:type="gramStart"/>
            <w:r w:rsidRPr="005347D2">
              <w:rPr>
                <w:rFonts w:eastAsia="Times New Roman"/>
                <w:sz w:val="20"/>
              </w:rPr>
              <w:t>volume</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1A29192"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44" w:author="Gary Sullivan" w:date="2018-09-03T14:39:00Z">
                <w:pPr>
                  <w:keepNext/>
                  <w:keepLines/>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B72D49"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45"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0799EA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C4DCE80"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46"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142 )</w:t>
            </w:r>
          </w:p>
        </w:tc>
        <w:tc>
          <w:tcPr>
            <w:tcW w:w="530" w:type="dxa"/>
            <w:tcBorders>
              <w:top w:val="single" w:sz="2" w:space="0" w:color="auto"/>
              <w:left w:val="single" w:sz="6" w:space="0" w:color="auto"/>
              <w:bottom w:val="single" w:sz="2" w:space="0" w:color="auto"/>
              <w:right w:val="single" w:sz="6" w:space="0" w:color="auto"/>
            </w:tcBorders>
          </w:tcPr>
          <w:p w14:paraId="5FF7D8A5"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47"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423F0B1B"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48"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3CB8630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36C5BBE4"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49"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ab/>
            </w:r>
            <w:proofErr w:type="spellStart"/>
            <w:r w:rsidRPr="005347D2">
              <w:rPr>
                <w:rFonts w:eastAsia="Times New Roman"/>
                <w:sz w:val="20"/>
              </w:rPr>
              <w:t>colour_remapping_</w:t>
            </w:r>
            <w:proofErr w:type="gramStart"/>
            <w:r w:rsidRPr="005347D2">
              <w:rPr>
                <w:rFonts w:eastAsia="Times New Roman"/>
                <w:sz w:val="20"/>
              </w:rPr>
              <w:t>info</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C5E4AE"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50" w:author="Gary Sullivan" w:date="2018-09-03T14:39:00Z">
                <w:pPr>
                  <w:keepNext/>
                  <w:keepLines/>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4E2D2A8"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51" w:author="Gary Sullivan" w:date="2018-09-03T14:39:00Z">
                <w:pPr>
                  <w:keepNext/>
                  <w:keepLines/>
                  <w:tabs>
                    <w:tab w:val="clear" w:pos="360"/>
                    <w:tab w:val="clear" w:pos="720"/>
                    <w:tab w:val="clear" w:pos="1080"/>
                    <w:tab w:val="clear" w:pos="1440"/>
                  </w:tabs>
                  <w:spacing w:before="0" w:after="60"/>
                  <w:jc w:val="center"/>
                </w:pPr>
              </w:pPrChange>
            </w:pPr>
          </w:p>
        </w:tc>
      </w:tr>
      <w:tr w:rsidR="00400101" w:rsidRPr="005347D2" w14:paraId="0EAF40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2DA301EC" w14:textId="5C72D534" w:rsidR="00400101" w:rsidRPr="0021032F" w:rsidRDefault="00400101"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Change w:id="252"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144 )</w:t>
            </w:r>
          </w:p>
        </w:tc>
        <w:tc>
          <w:tcPr>
            <w:tcW w:w="530" w:type="dxa"/>
            <w:tcBorders>
              <w:top w:val="single" w:sz="2" w:space="0" w:color="auto"/>
              <w:left w:val="single" w:sz="6" w:space="0" w:color="auto"/>
              <w:bottom w:val="single" w:sz="2" w:space="0" w:color="auto"/>
              <w:right w:val="single" w:sz="6" w:space="0" w:color="auto"/>
            </w:tcBorders>
          </w:tcPr>
          <w:p w14:paraId="618D7327" w14:textId="77777777" w:rsidR="00400101" w:rsidRPr="0021032F" w:rsidRDefault="00400101" w:rsidP="007475EA">
            <w:pPr>
              <w:keepLines/>
              <w:tabs>
                <w:tab w:val="clear" w:pos="360"/>
                <w:tab w:val="clear" w:pos="720"/>
                <w:tab w:val="clear" w:pos="1080"/>
                <w:tab w:val="clear" w:pos="1440"/>
              </w:tabs>
              <w:spacing w:before="0" w:after="60"/>
              <w:jc w:val="center"/>
              <w:rPr>
                <w:rFonts w:eastAsia="MS Mincho"/>
                <w:sz w:val="20"/>
                <w:highlight w:val="yellow"/>
              </w:rPr>
              <w:pPrChange w:id="253"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0A8796C2" w14:textId="77777777" w:rsidR="00400101" w:rsidRPr="0021032F" w:rsidRDefault="00400101" w:rsidP="007475EA">
            <w:pPr>
              <w:keepLines/>
              <w:tabs>
                <w:tab w:val="clear" w:pos="360"/>
                <w:tab w:val="clear" w:pos="720"/>
                <w:tab w:val="clear" w:pos="1080"/>
                <w:tab w:val="clear" w:pos="1440"/>
              </w:tabs>
              <w:spacing w:before="0" w:after="60"/>
              <w:jc w:val="center"/>
              <w:rPr>
                <w:rFonts w:eastAsia="MS Mincho"/>
                <w:sz w:val="20"/>
                <w:highlight w:val="yellow"/>
              </w:rPr>
              <w:pPrChange w:id="254" w:author="Gary Sullivan" w:date="2018-09-03T14:39:00Z">
                <w:pPr>
                  <w:keepNext/>
                  <w:keepLines/>
                  <w:tabs>
                    <w:tab w:val="clear" w:pos="360"/>
                    <w:tab w:val="clear" w:pos="720"/>
                    <w:tab w:val="clear" w:pos="1080"/>
                    <w:tab w:val="clear" w:pos="1440"/>
                  </w:tabs>
                  <w:spacing w:before="0" w:after="60"/>
                  <w:jc w:val="center"/>
                </w:pPr>
              </w:pPrChange>
            </w:pPr>
          </w:p>
        </w:tc>
      </w:tr>
      <w:tr w:rsidR="00400101" w:rsidRPr="005347D2" w14:paraId="6ADEA7A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2AA7895" w14:textId="4B25D25E" w:rsidR="00400101" w:rsidRPr="0021032F" w:rsidRDefault="00400101"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Change w:id="255"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21032F">
              <w:rPr>
                <w:rFonts w:eastAsia="Times New Roman"/>
                <w:sz w:val="20"/>
                <w:highlight w:val="yellow"/>
              </w:rPr>
              <w:tab/>
            </w:r>
            <w:proofErr w:type="spellStart"/>
            <w:r w:rsidRPr="0021032F">
              <w:rPr>
                <w:rFonts w:eastAsia="Times New Roman"/>
                <w:sz w:val="20"/>
                <w:highlight w:val="yellow"/>
              </w:rPr>
              <w:t>content_light_level_</w:t>
            </w:r>
            <w:proofErr w:type="gramStart"/>
            <w:r w:rsidRPr="0021032F">
              <w:rPr>
                <w:rFonts w:eastAsia="Times New Roman"/>
                <w:sz w:val="20"/>
                <w:highlight w:val="yellow"/>
              </w:rPr>
              <w:t>info</w:t>
            </w:r>
            <w:proofErr w:type="spellEnd"/>
            <w:r w:rsidRPr="0021032F">
              <w:rPr>
                <w:rFonts w:eastAsia="Times New Roman"/>
                <w:sz w:val="20"/>
                <w:highlight w:val="yellow"/>
              </w:rPr>
              <w:t xml:space="preserve">( </w:t>
            </w:r>
            <w:proofErr w:type="spellStart"/>
            <w:r w:rsidRPr="0021032F">
              <w:rPr>
                <w:rFonts w:eastAsia="Times New Roman"/>
                <w:sz w:val="20"/>
                <w:highlight w:val="yellow"/>
              </w:rPr>
              <w:t>payloadSize</w:t>
            </w:r>
            <w:proofErr w:type="spellEnd"/>
            <w:proofErr w:type="gramEnd"/>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10E0D183" w14:textId="58DD8AD3" w:rsidR="00400101" w:rsidRPr="005347D2" w:rsidRDefault="00400101" w:rsidP="007475EA">
            <w:pPr>
              <w:keepLines/>
              <w:tabs>
                <w:tab w:val="clear" w:pos="360"/>
                <w:tab w:val="clear" w:pos="720"/>
                <w:tab w:val="clear" w:pos="1080"/>
                <w:tab w:val="clear" w:pos="1440"/>
              </w:tabs>
              <w:spacing w:before="0" w:after="60"/>
              <w:jc w:val="center"/>
              <w:rPr>
                <w:rFonts w:eastAsia="MS Mincho"/>
                <w:sz w:val="20"/>
              </w:rPr>
              <w:pPrChange w:id="256" w:author="Gary Sullivan" w:date="2018-09-03T14:39:00Z">
                <w:pPr>
                  <w:keepNext/>
                  <w:keepLines/>
                  <w:tabs>
                    <w:tab w:val="clear" w:pos="360"/>
                    <w:tab w:val="clear" w:pos="720"/>
                    <w:tab w:val="clear" w:pos="1080"/>
                    <w:tab w:val="clear" w:pos="1440"/>
                  </w:tabs>
                  <w:spacing w:before="0" w:after="60"/>
                  <w:jc w:val="center"/>
                </w:pPr>
              </w:pPrChange>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BD238ED" w14:textId="77777777" w:rsidR="00400101" w:rsidRPr="005347D2" w:rsidRDefault="00400101" w:rsidP="007475EA">
            <w:pPr>
              <w:keepLines/>
              <w:tabs>
                <w:tab w:val="clear" w:pos="360"/>
                <w:tab w:val="clear" w:pos="720"/>
                <w:tab w:val="clear" w:pos="1080"/>
                <w:tab w:val="clear" w:pos="1440"/>
              </w:tabs>
              <w:spacing w:before="0" w:after="60"/>
              <w:jc w:val="center"/>
              <w:rPr>
                <w:rFonts w:eastAsia="MS Mincho"/>
                <w:sz w:val="20"/>
              </w:rPr>
              <w:pPrChange w:id="257"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160FF5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08BAED77"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58"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 xml:space="preserve">else </w:t>
            </w:r>
            <w:proofErr w:type="gramStart"/>
            <w:r w:rsidRPr="005347D2">
              <w:rPr>
                <w:rFonts w:eastAsia="Times New Roman"/>
                <w:sz w:val="20"/>
              </w:rPr>
              <w:t xml:space="preserve">if( </w:t>
            </w:r>
            <w:proofErr w:type="spellStart"/>
            <w:r w:rsidRPr="005347D2">
              <w:rPr>
                <w:rFonts w:eastAsia="Times New Roman"/>
                <w:sz w:val="20"/>
              </w:rPr>
              <w:t>payloadType</w:t>
            </w:r>
            <w:proofErr w:type="spellEnd"/>
            <w:proofErr w:type="gramEnd"/>
            <w:r w:rsidRPr="005347D2">
              <w:rPr>
                <w:rFonts w:eastAsia="Times New Roman"/>
                <w:sz w:val="20"/>
              </w:rPr>
              <w:t xml:space="preserve">  = =  147 )</w:t>
            </w:r>
          </w:p>
        </w:tc>
        <w:tc>
          <w:tcPr>
            <w:tcW w:w="530" w:type="dxa"/>
            <w:tcBorders>
              <w:top w:val="single" w:sz="2" w:space="0" w:color="auto"/>
              <w:left w:val="single" w:sz="6" w:space="0" w:color="auto"/>
              <w:bottom w:val="single" w:sz="2" w:space="0" w:color="auto"/>
              <w:right w:val="single" w:sz="6" w:space="0" w:color="auto"/>
            </w:tcBorders>
          </w:tcPr>
          <w:p w14:paraId="0634A861"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59"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2D2C42EB"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60"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1399B0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D40AE2E" w14:textId="77777777" w:rsidR="00D26D16" w:rsidRPr="005347D2" w:rsidRDefault="00D26D16"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Change w:id="261"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Times New Roman"/>
                <w:sz w:val="20"/>
              </w:rPr>
              <w:tab/>
            </w:r>
            <w:proofErr w:type="spellStart"/>
            <w:r w:rsidRPr="005347D2">
              <w:rPr>
                <w:rFonts w:eastAsia="Times New Roman"/>
                <w:sz w:val="20"/>
              </w:rPr>
              <w:t>alternative_transfer_</w:t>
            </w:r>
            <w:proofErr w:type="gramStart"/>
            <w:r w:rsidRPr="005347D2">
              <w:rPr>
                <w:rFonts w:eastAsia="Times New Roman"/>
                <w:sz w:val="20"/>
              </w:rPr>
              <w:t>characteristics</w:t>
            </w:r>
            <w:proofErr w:type="spellEnd"/>
            <w:r w:rsidRPr="005347D2">
              <w:rPr>
                <w:rFonts w:eastAsia="Times New Roman"/>
                <w:sz w:val="20"/>
              </w:rPr>
              <w:t xml:space="preserve">( </w:t>
            </w:r>
            <w:proofErr w:type="spellStart"/>
            <w:r w:rsidRPr="005347D2">
              <w:rPr>
                <w:rFonts w:eastAsia="Times New Roman"/>
                <w:sz w:val="20"/>
              </w:rPr>
              <w:t>payloadSize</w:t>
            </w:r>
            <w:proofErr w:type="spellEnd"/>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67064F"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62" w:author="Gary Sullivan" w:date="2018-09-03T14:39:00Z">
                <w:pPr>
                  <w:keepNext/>
                  <w:keepLines/>
                  <w:tabs>
                    <w:tab w:val="clear" w:pos="360"/>
                    <w:tab w:val="clear" w:pos="720"/>
                    <w:tab w:val="clear" w:pos="1080"/>
                    <w:tab w:val="clear" w:pos="1440"/>
                  </w:tabs>
                  <w:spacing w:before="0" w:after="60"/>
                  <w:jc w:val="center"/>
                </w:pPr>
              </w:pPrChange>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69D83E" w14:textId="77777777" w:rsidR="00D26D16" w:rsidRPr="005347D2" w:rsidRDefault="00D26D16" w:rsidP="007475EA">
            <w:pPr>
              <w:keepLines/>
              <w:tabs>
                <w:tab w:val="clear" w:pos="360"/>
                <w:tab w:val="clear" w:pos="720"/>
                <w:tab w:val="clear" w:pos="1080"/>
                <w:tab w:val="clear" w:pos="1440"/>
              </w:tabs>
              <w:spacing w:before="0" w:after="60"/>
              <w:jc w:val="center"/>
              <w:rPr>
                <w:rFonts w:eastAsia="MS Mincho"/>
                <w:sz w:val="20"/>
              </w:rPr>
              <w:pPrChange w:id="263" w:author="Gary Sullivan" w:date="2018-09-03T14:39:00Z">
                <w:pPr>
                  <w:keepNext/>
                  <w:keepLines/>
                  <w:tabs>
                    <w:tab w:val="clear" w:pos="360"/>
                    <w:tab w:val="clear" w:pos="720"/>
                    <w:tab w:val="clear" w:pos="1080"/>
                    <w:tab w:val="clear" w:pos="1440"/>
                  </w:tabs>
                  <w:spacing w:before="0" w:after="60"/>
                  <w:jc w:val="center"/>
                </w:pPr>
              </w:pPrChange>
            </w:pPr>
          </w:p>
        </w:tc>
      </w:tr>
      <w:tr w:rsidR="00C27E17" w:rsidRPr="005347D2" w14:paraId="3954EB79" w14:textId="77777777" w:rsidTr="00C27E17">
        <w:trPr>
          <w:cantSplit/>
          <w:jc w:val="center"/>
          <w:ins w:id="264" w:author="Ye-Kui Wang" w:date="2018-08-09T14:59:00Z"/>
        </w:trPr>
        <w:tc>
          <w:tcPr>
            <w:tcW w:w="6700" w:type="dxa"/>
            <w:tcBorders>
              <w:top w:val="single" w:sz="2" w:space="0" w:color="auto"/>
              <w:left w:val="single" w:sz="6" w:space="0" w:color="auto"/>
              <w:bottom w:val="single" w:sz="2" w:space="0" w:color="auto"/>
              <w:right w:val="single" w:sz="6" w:space="0" w:color="auto"/>
            </w:tcBorders>
            <w:vAlign w:val="center"/>
          </w:tcPr>
          <w:p w14:paraId="7073F3D4" w14:textId="1DB1CF30" w:rsidR="00C27E17" w:rsidRPr="0021032F" w:rsidRDefault="00C27E17"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ins w:id="265" w:author="Ye-Kui Wang" w:date="2018-08-09T14:59:00Z"/>
                <w:rFonts w:eastAsia="Times New Roman"/>
                <w:sz w:val="20"/>
                <w:highlight w:val="yellow"/>
              </w:rPr>
              <w:pPrChange w:id="266"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ins w:id="267" w:author="Ye-Kui Wang" w:date="2018-08-09T14:59:00Z">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w:t>
              </w:r>
            </w:ins>
            <w:ins w:id="268" w:author="Ye-Kui Wang" w:date="2018-08-09T15:00:00Z">
              <w:r>
                <w:rPr>
                  <w:rFonts w:eastAsia="Times New Roman"/>
                  <w:sz w:val="20"/>
                  <w:highlight w:val="yellow"/>
                </w:rPr>
                <w:t>8</w:t>
              </w:r>
            </w:ins>
            <w:ins w:id="269" w:author="Ye-Kui Wang" w:date="2018-08-09T14:59:00Z">
              <w:r w:rsidRPr="0021032F">
                <w:rPr>
                  <w:rFonts w:eastAsia="Times New Roman"/>
                  <w:sz w:val="20"/>
                  <w:highlight w:val="yellow"/>
                </w:rPr>
                <w:t xml:space="preserve"> )</w:t>
              </w:r>
            </w:ins>
          </w:p>
        </w:tc>
        <w:tc>
          <w:tcPr>
            <w:tcW w:w="530" w:type="dxa"/>
            <w:tcBorders>
              <w:top w:val="single" w:sz="2" w:space="0" w:color="auto"/>
              <w:left w:val="single" w:sz="6" w:space="0" w:color="auto"/>
              <w:bottom w:val="single" w:sz="2" w:space="0" w:color="auto"/>
              <w:right w:val="single" w:sz="6" w:space="0" w:color="auto"/>
            </w:tcBorders>
          </w:tcPr>
          <w:p w14:paraId="2B5DF31E" w14:textId="77777777" w:rsidR="00C27E17" w:rsidRPr="0021032F" w:rsidRDefault="00C27E17" w:rsidP="007475EA">
            <w:pPr>
              <w:keepLines/>
              <w:tabs>
                <w:tab w:val="clear" w:pos="360"/>
                <w:tab w:val="clear" w:pos="720"/>
                <w:tab w:val="clear" w:pos="1080"/>
                <w:tab w:val="clear" w:pos="1440"/>
              </w:tabs>
              <w:spacing w:before="0" w:after="60"/>
              <w:jc w:val="center"/>
              <w:rPr>
                <w:ins w:id="270" w:author="Ye-Kui Wang" w:date="2018-08-09T14:59:00Z"/>
                <w:rFonts w:eastAsia="MS Mincho"/>
                <w:sz w:val="20"/>
                <w:highlight w:val="yellow"/>
              </w:rPr>
              <w:pPrChange w:id="271"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4E449D57" w14:textId="77777777" w:rsidR="00C27E17" w:rsidRPr="0021032F" w:rsidRDefault="00C27E17" w:rsidP="007475EA">
            <w:pPr>
              <w:keepLines/>
              <w:tabs>
                <w:tab w:val="clear" w:pos="360"/>
                <w:tab w:val="clear" w:pos="720"/>
                <w:tab w:val="clear" w:pos="1080"/>
                <w:tab w:val="clear" w:pos="1440"/>
              </w:tabs>
              <w:spacing w:before="0" w:after="60"/>
              <w:jc w:val="center"/>
              <w:rPr>
                <w:ins w:id="272" w:author="Ye-Kui Wang" w:date="2018-08-09T14:59:00Z"/>
                <w:rFonts w:eastAsia="MS Mincho"/>
                <w:sz w:val="20"/>
                <w:highlight w:val="yellow"/>
              </w:rPr>
              <w:pPrChange w:id="273" w:author="Gary Sullivan" w:date="2018-09-03T14:39:00Z">
                <w:pPr>
                  <w:keepNext/>
                  <w:keepLines/>
                  <w:tabs>
                    <w:tab w:val="clear" w:pos="360"/>
                    <w:tab w:val="clear" w:pos="720"/>
                    <w:tab w:val="clear" w:pos="1080"/>
                    <w:tab w:val="clear" w:pos="1440"/>
                  </w:tabs>
                  <w:spacing w:before="0" w:after="60"/>
                  <w:jc w:val="center"/>
                </w:pPr>
              </w:pPrChange>
            </w:pPr>
          </w:p>
        </w:tc>
      </w:tr>
      <w:tr w:rsidR="00C27E17" w:rsidRPr="005347D2" w14:paraId="3AE045F9" w14:textId="77777777" w:rsidTr="00C27E17">
        <w:trPr>
          <w:cantSplit/>
          <w:jc w:val="center"/>
          <w:ins w:id="274" w:author="Ye-Kui Wang" w:date="2018-08-09T14:59:00Z"/>
        </w:trPr>
        <w:tc>
          <w:tcPr>
            <w:tcW w:w="6700" w:type="dxa"/>
            <w:tcBorders>
              <w:top w:val="single" w:sz="2" w:space="0" w:color="auto"/>
              <w:left w:val="single" w:sz="6" w:space="0" w:color="auto"/>
              <w:bottom w:val="single" w:sz="2" w:space="0" w:color="auto"/>
              <w:right w:val="single" w:sz="6" w:space="0" w:color="auto"/>
            </w:tcBorders>
            <w:vAlign w:val="center"/>
          </w:tcPr>
          <w:p w14:paraId="09DA44C5" w14:textId="39503430" w:rsidR="00C27E17" w:rsidRPr="0021032F" w:rsidRDefault="00C27E17"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ins w:id="275" w:author="Ye-Kui Wang" w:date="2018-08-09T14:59:00Z"/>
                <w:rFonts w:eastAsia="Times New Roman"/>
                <w:sz w:val="20"/>
                <w:highlight w:val="yellow"/>
              </w:rPr>
              <w:pPrChange w:id="276"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ins w:id="277" w:author="Ye-Kui Wang" w:date="2018-08-09T14:59:00Z">
              <w:r w:rsidRPr="0021032F">
                <w:rPr>
                  <w:rFonts w:eastAsia="Times New Roman"/>
                  <w:sz w:val="20"/>
                  <w:highlight w:val="yellow"/>
                </w:rPr>
                <w:tab/>
              </w:r>
            </w:ins>
            <w:proofErr w:type="spellStart"/>
            <w:ins w:id="278" w:author="Ye-Kui Wang" w:date="2018-08-09T15:00:00Z">
              <w:r w:rsidRPr="00C27E17">
                <w:rPr>
                  <w:rFonts w:eastAsia="Times New Roman"/>
                  <w:sz w:val="20"/>
                  <w:highlight w:val="yellow"/>
                </w:rPr>
                <w:t>ambient_viewing_</w:t>
              </w:r>
              <w:proofErr w:type="gramStart"/>
              <w:r w:rsidRPr="00C27E17">
                <w:rPr>
                  <w:rFonts w:eastAsia="Times New Roman"/>
                  <w:sz w:val="20"/>
                  <w:highlight w:val="yellow"/>
                </w:rPr>
                <w:t>environment</w:t>
              </w:r>
              <w:proofErr w:type="spellEnd"/>
              <w:r w:rsidRPr="00C27E17">
                <w:rPr>
                  <w:rFonts w:eastAsia="Times New Roman"/>
                  <w:sz w:val="20"/>
                  <w:highlight w:val="yellow"/>
                </w:rPr>
                <w:t>(</w:t>
              </w:r>
              <w:r>
                <w:rPr>
                  <w:rFonts w:eastAsia="Times New Roman"/>
                  <w:sz w:val="20"/>
                  <w:highlight w:val="yellow"/>
                </w:rPr>
                <w:t xml:space="preserve"> </w:t>
              </w:r>
              <w:proofErr w:type="spellStart"/>
              <w:r w:rsidRPr="00C27E17">
                <w:rPr>
                  <w:rFonts w:eastAsia="Times New Roman"/>
                  <w:sz w:val="20"/>
                  <w:highlight w:val="yellow"/>
                </w:rPr>
                <w:t>payloadSize</w:t>
              </w:r>
              <w:proofErr w:type="spellEnd"/>
              <w:proofErr w:type="gramEnd"/>
              <w:r>
                <w:rPr>
                  <w:rFonts w:eastAsia="Times New Roman"/>
                  <w:sz w:val="20"/>
                  <w:highlight w:val="yellow"/>
                </w:rPr>
                <w:t xml:space="preserve"> </w:t>
              </w:r>
              <w:r w:rsidRPr="00C27E17">
                <w:rPr>
                  <w:rFonts w:eastAsia="Times New Roman"/>
                  <w:sz w:val="20"/>
                  <w:highlight w:val="yellow"/>
                </w:rPr>
                <w:t>)</w:t>
              </w:r>
            </w:ins>
          </w:p>
        </w:tc>
        <w:tc>
          <w:tcPr>
            <w:tcW w:w="530" w:type="dxa"/>
            <w:tcBorders>
              <w:top w:val="single" w:sz="2" w:space="0" w:color="auto"/>
              <w:left w:val="single" w:sz="6" w:space="0" w:color="auto"/>
              <w:bottom w:val="single" w:sz="2" w:space="0" w:color="auto"/>
              <w:right w:val="single" w:sz="6" w:space="0" w:color="auto"/>
            </w:tcBorders>
          </w:tcPr>
          <w:p w14:paraId="158CFBCE" w14:textId="77777777" w:rsidR="00C27E17" w:rsidRPr="005347D2" w:rsidRDefault="00C27E17" w:rsidP="007475EA">
            <w:pPr>
              <w:keepLines/>
              <w:tabs>
                <w:tab w:val="clear" w:pos="360"/>
                <w:tab w:val="clear" w:pos="720"/>
                <w:tab w:val="clear" w:pos="1080"/>
                <w:tab w:val="clear" w:pos="1440"/>
              </w:tabs>
              <w:spacing w:before="0" w:after="60"/>
              <w:jc w:val="center"/>
              <w:rPr>
                <w:ins w:id="279" w:author="Ye-Kui Wang" w:date="2018-08-09T14:59:00Z"/>
                <w:rFonts w:eastAsia="MS Mincho"/>
                <w:sz w:val="20"/>
              </w:rPr>
              <w:pPrChange w:id="280" w:author="Gary Sullivan" w:date="2018-09-03T14:39:00Z">
                <w:pPr>
                  <w:keepNext/>
                  <w:keepLines/>
                  <w:tabs>
                    <w:tab w:val="clear" w:pos="360"/>
                    <w:tab w:val="clear" w:pos="720"/>
                    <w:tab w:val="clear" w:pos="1080"/>
                    <w:tab w:val="clear" w:pos="1440"/>
                  </w:tabs>
                  <w:spacing w:before="0" w:after="60"/>
                  <w:jc w:val="center"/>
                </w:pPr>
              </w:pPrChange>
            </w:pPr>
            <w:ins w:id="281" w:author="Ye-Kui Wang" w:date="2018-08-09T14:59:00Z">
              <w:r w:rsidRPr="0021032F">
                <w:rPr>
                  <w:rFonts w:eastAsia="MS Mincho"/>
                  <w:sz w:val="20"/>
                  <w:highlight w:val="yellow"/>
                </w:rPr>
                <w:t>5</w:t>
              </w:r>
            </w:ins>
          </w:p>
        </w:tc>
        <w:tc>
          <w:tcPr>
            <w:tcW w:w="1157" w:type="dxa"/>
            <w:tcBorders>
              <w:top w:val="single" w:sz="2" w:space="0" w:color="auto"/>
              <w:left w:val="single" w:sz="6" w:space="0" w:color="auto"/>
              <w:bottom w:val="single" w:sz="2" w:space="0" w:color="auto"/>
              <w:right w:val="single" w:sz="6" w:space="0" w:color="auto"/>
            </w:tcBorders>
          </w:tcPr>
          <w:p w14:paraId="5CA4D730" w14:textId="77777777" w:rsidR="00C27E17" w:rsidRPr="005347D2" w:rsidRDefault="00C27E17" w:rsidP="007475EA">
            <w:pPr>
              <w:keepLines/>
              <w:tabs>
                <w:tab w:val="clear" w:pos="360"/>
                <w:tab w:val="clear" w:pos="720"/>
                <w:tab w:val="clear" w:pos="1080"/>
                <w:tab w:val="clear" w:pos="1440"/>
              </w:tabs>
              <w:spacing w:before="0" w:after="60"/>
              <w:jc w:val="center"/>
              <w:rPr>
                <w:ins w:id="282" w:author="Ye-Kui Wang" w:date="2018-08-09T14:59:00Z"/>
                <w:rFonts w:eastAsia="MS Mincho"/>
                <w:sz w:val="20"/>
              </w:rPr>
              <w:pPrChange w:id="283" w:author="Gary Sullivan" w:date="2018-09-03T14:39:00Z">
                <w:pPr>
                  <w:keepNext/>
                  <w:keepLines/>
                  <w:tabs>
                    <w:tab w:val="clear" w:pos="360"/>
                    <w:tab w:val="clear" w:pos="720"/>
                    <w:tab w:val="clear" w:pos="1080"/>
                    <w:tab w:val="clear" w:pos="1440"/>
                  </w:tabs>
                  <w:spacing w:before="0" w:after="60"/>
                  <w:jc w:val="center"/>
                </w:pPr>
              </w:pPrChange>
            </w:pPr>
          </w:p>
        </w:tc>
      </w:tr>
      <w:tr w:rsidR="000C7A51" w:rsidRPr="005347D2" w14:paraId="69EF480F" w14:textId="77777777" w:rsidTr="000C7A5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FE0E7F8" w14:textId="0E276257" w:rsidR="000C7A51" w:rsidRPr="0021032F" w:rsidRDefault="000C7A51"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Change w:id="284"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21032F">
              <w:rPr>
                <w:rFonts w:eastAsia="Times New Roman"/>
                <w:sz w:val="20"/>
                <w:highlight w:val="yellow"/>
              </w:rPr>
              <w:t xml:space="preserve">else </w:t>
            </w:r>
            <w:proofErr w:type="gramStart"/>
            <w:r w:rsidRPr="0021032F">
              <w:rPr>
                <w:rFonts w:eastAsia="Times New Roman"/>
                <w:sz w:val="20"/>
                <w:highlight w:val="yellow"/>
              </w:rPr>
              <w:t xml:space="preserve">if( </w:t>
            </w:r>
            <w:proofErr w:type="spellStart"/>
            <w:r w:rsidRPr="0021032F">
              <w:rPr>
                <w:rFonts w:eastAsia="Times New Roman"/>
                <w:sz w:val="20"/>
                <w:highlight w:val="yellow"/>
              </w:rPr>
              <w:t>payloadType</w:t>
            </w:r>
            <w:proofErr w:type="spellEnd"/>
            <w:proofErr w:type="gramEnd"/>
            <w:r w:rsidRPr="0021032F">
              <w:rPr>
                <w:rFonts w:eastAsia="Times New Roman"/>
                <w:sz w:val="20"/>
                <w:highlight w:val="yellow"/>
              </w:rPr>
              <w:t xml:space="preserve">  = =  14</w:t>
            </w:r>
            <w:r>
              <w:rPr>
                <w:rFonts w:eastAsia="Times New Roman"/>
                <w:sz w:val="20"/>
                <w:highlight w:val="yellow"/>
              </w:rPr>
              <w:t>9</w:t>
            </w:r>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22FF2AF" w14:textId="77777777" w:rsidR="000C7A51" w:rsidRPr="0021032F" w:rsidRDefault="000C7A51" w:rsidP="007475EA">
            <w:pPr>
              <w:keepLines/>
              <w:tabs>
                <w:tab w:val="clear" w:pos="360"/>
                <w:tab w:val="clear" w:pos="720"/>
                <w:tab w:val="clear" w:pos="1080"/>
                <w:tab w:val="clear" w:pos="1440"/>
              </w:tabs>
              <w:spacing w:before="0" w:after="60"/>
              <w:jc w:val="center"/>
              <w:rPr>
                <w:rFonts w:eastAsia="MS Mincho"/>
                <w:sz w:val="20"/>
                <w:highlight w:val="yellow"/>
              </w:rPr>
              <w:pPrChange w:id="285" w:author="Gary Sullivan" w:date="2018-09-03T14:39:00Z">
                <w:pPr>
                  <w:keepNext/>
                  <w:keepLines/>
                  <w:tabs>
                    <w:tab w:val="clear" w:pos="360"/>
                    <w:tab w:val="clear" w:pos="720"/>
                    <w:tab w:val="clear" w:pos="1080"/>
                    <w:tab w:val="clear" w:pos="1440"/>
                  </w:tabs>
                  <w:spacing w:before="0" w:after="60"/>
                  <w:jc w:val="center"/>
                </w:pPr>
              </w:pPrChange>
            </w:pPr>
          </w:p>
        </w:tc>
        <w:tc>
          <w:tcPr>
            <w:tcW w:w="1157" w:type="dxa"/>
            <w:tcBorders>
              <w:top w:val="single" w:sz="2" w:space="0" w:color="auto"/>
              <w:left w:val="single" w:sz="6" w:space="0" w:color="auto"/>
              <w:bottom w:val="single" w:sz="2" w:space="0" w:color="auto"/>
              <w:right w:val="single" w:sz="6" w:space="0" w:color="auto"/>
            </w:tcBorders>
          </w:tcPr>
          <w:p w14:paraId="047DD209" w14:textId="77777777" w:rsidR="000C7A51" w:rsidRPr="0021032F" w:rsidRDefault="000C7A51" w:rsidP="007475EA">
            <w:pPr>
              <w:keepLines/>
              <w:tabs>
                <w:tab w:val="clear" w:pos="360"/>
                <w:tab w:val="clear" w:pos="720"/>
                <w:tab w:val="clear" w:pos="1080"/>
                <w:tab w:val="clear" w:pos="1440"/>
              </w:tabs>
              <w:spacing w:before="0" w:after="60"/>
              <w:jc w:val="center"/>
              <w:rPr>
                <w:rFonts w:eastAsia="MS Mincho"/>
                <w:sz w:val="20"/>
                <w:highlight w:val="yellow"/>
              </w:rPr>
              <w:pPrChange w:id="286" w:author="Gary Sullivan" w:date="2018-09-03T14:39:00Z">
                <w:pPr>
                  <w:keepNext/>
                  <w:keepLines/>
                  <w:tabs>
                    <w:tab w:val="clear" w:pos="360"/>
                    <w:tab w:val="clear" w:pos="720"/>
                    <w:tab w:val="clear" w:pos="1080"/>
                    <w:tab w:val="clear" w:pos="1440"/>
                  </w:tabs>
                  <w:spacing w:before="0" w:after="60"/>
                  <w:jc w:val="center"/>
                </w:pPr>
              </w:pPrChange>
            </w:pPr>
          </w:p>
        </w:tc>
      </w:tr>
      <w:tr w:rsidR="000C7A51" w:rsidRPr="005347D2" w14:paraId="6F9C51D2" w14:textId="77777777" w:rsidTr="000C7A5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BAC5F67" w14:textId="63FE6C7B" w:rsidR="000C7A51" w:rsidRPr="0021032F" w:rsidRDefault="000C7A51" w:rsidP="007475EA">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Change w:id="287" w:author="Gary Sullivan" w:date="2018-09-03T14:39:00Z">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21032F">
              <w:rPr>
                <w:rFonts w:eastAsia="Times New Roman"/>
                <w:sz w:val="20"/>
                <w:highlight w:val="yellow"/>
              </w:rPr>
              <w:tab/>
            </w:r>
            <w:proofErr w:type="spellStart"/>
            <w:r w:rsidRPr="000C7A51">
              <w:rPr>
                <w:rFonts w:eastAsia="Times New Roman"/>
                <w:sz w:val="20"/>
                <w:highlight w:val="yellow"/>
              </w:rPr>
              <w:t>content_colour_</w:t>
            </w:r>
            <w:proofErr w:type="gramStart"/>
            <w:r w:rsidRPr="000C7A51">
              <w:rPr>
                <w:rFonts w:eastAsia="Times New Roman"/>
                <w:sz w:val="20"/>
                <w:highlight w:val="yellow"/>
              </w:rPr>
              <w:t>volume</w:t>
            </w:r>
            <w:proofErr w:type="spellEnd"/>
            <w:r w:rsidRPr="0021032F">
              <w:rPr>
                <w:rFonts w:eastAsia="Times New Roman"/>
                <w:sz w:val="20"/>
                <w:highlight w:val="yellow"/>
              </w:rPr>
              <w:t xml:space="preserve">( </w:t>
            </w:r>
            <w:proofErr w:type="spellStart"/>
            <w:r w:rsidRPr="0021032F">
              <w:rPr>
                <w:rFonts w:eastAsia="Times New Roman"/>
                <w:sz w:val="20"/>
                <w:highlight w:val="yellow"/>
              </w:rPr>
              <w:t>payloadSize</w:t>
            </w:r>
            <w:proofErr w:type="spellEnd"/>
            <w:proofErr w:type="gramEnd"/>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3ED4B58E" w14:textId="77777777" w:rsidR="000C7A51" w:rsidRPr="005347D2" w:rsidRDefault="000C7A51" w:rsidP="007475EA">
            <w:pPr>
              <w:keepLines/>
              <w:tabs>
                <w:tab w:val="clear" w:pos="360"/>
                <w:tab w:val="clear" w:pos="720"/>
                <w:tab w:val="clear" w:pos="1080"/>
                <w:tab w:val="clear" w:pos="1440"/>
              </w:tabs>
              <w:spacing w:before="0" w:after="60"/>
              <w:jc w:val="center"/>
              <w:rPr>
                <w:rFonts w:eastAsia="MS Mincho"/>
                <w:sz w:val="20"/>
              </w:rPr>
              <w:pPrChange w:id="288" w:author="Gary Sullivan" w:date="2018-09-03T14:39:00Z">
                <w:pPr>
                  <w:keepNext/>
                  <w:keepLines/>
                  <w:tabs>
                    <w:tab w:val="clear" w:pos="360"/>
                    <w:tab w:val="clear" w:pos="720"/>
                    <w:tab w:val="clear" w:pos="1080"/>
                    <w:tab w:val="clear" w:pos="1440"/>
                  </w:tabs>
                  <w:spacing w:before="0" w:after="60"/>
                  <w:jc w:val="center"/>
                </w:pPr>
              </w:pPrChange>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0145D8D7" w14:textId="77777777" w:rsidR="000C7A51" w:rsidRPr="005347D2" w:rsidRDefault="000C7A51" w:rsidP="007475EA">
            <w:pPr>
              <w:keepLines/>
              <w:tabs>
                <w:tab w:val="clear" w:pos="360"/>
                <w:tab w:val="clear" w:pos="720"/>
                <w:tab w:val="clear" w:pos="1080"/>
                <w:tab w:val="clear" w:pos="1440"/>
              </w:tabs>
              <w:spacing w:before="0" w:after="60"/>
              <w:jc w:val="center"/>
              <w:rPr>
                <w:rFonts w:eastAsia="MS Mincho"/>
                <w:sz w:val="20"/>
              </w:rPr>
              <w:pPrChange w:id="289" w:author="Gary Sullivan" w:date="2018-09-03T14:39:00Z">
                <w:pPr>
                  <w:keepNext/>
                  <w:keepLines/>
                  <w:tabs>
                    <w:tab w:val="clear" w:pos="360"/>
                    <w:tab w:val="clear" w:pos="720"/>
                    <w:tab w:val="clear" w:pos="1080"/>
                    <w:tab w:val="clear" w:pos="1440"/>
                  </w:tabs>
                  <w:spacing w:before="0" w:after="60"/>
                  <w:jc w:val="center"/>
                </w:pPr>
              </w:pPrChange>
            </w:pPr>
          </w:p>
        </w:tc>
      </w:tr>
      <w:tr w:rsidR="00D26D16" w:rsidRPr="005347D2" w14:paraId="650A5E9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1B6A6A" w14:textId="22B7F039"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Change w:id="29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150 )</w:t>
            </w:r>
          </w:p>
        </w:tc>
        <w:tc>
          <w:tcPr>
            <w:tcW w:w="530" w:type="dxa"/>
            <w:tcBorders>
              <w:top w:val="single" w:sz="2" w:space="0" w:color="auto"/>
              <w:left w:val="single" w:sz="6" w:space="0" w:color="auto"/>
              <w:bottom w:val="single" w:sz="2" w:space="0" w:color="auto"/>
              <w:right w:val="single" w:sz="6" w:space="0" w:color="auto"/>
            </w:tcBorders>
          </w:tcPr>
          <w:p w14:paraId="58CE1343"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4C5D85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291" w:author="Gary Sullivan" w:date="2018-09-03T14:39:00Z">
                <w:pPr>
                  <w:tabs>
                    <w:tab w:val="clear" w:pos="360"/>
                    <w:tab w:val="clear" w:pos="720"/>
                    <w:tab w:val="clear" w:pos="1080"/>
                    <w:tab w:val="clear" w:pos="1440"/>
                  </w:tabs>
                  <w:spacing w:before="0" w:after="60"/>
                  <w:jc w:val="center"/>
                </w:pPr>
              </w:pPrChange>
            </w:pPr>
          </w:p>
        </w:tc>
      </w:tr>
      <w:tr w:rsidR="00D26D16" w:rsidRPr="005347D2" w14:paraId="4DD9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DCD6E5" w14:textId="05878411"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Change w:id="29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rFonts w:eastAsia="Malgun Gothic"/>
                <w:sz w:val="20"/>
                <w:highlight w:val="yellow"/>
              </w:rPr>
              <w:t>equirectangular_</w:t>
            </w:r>
            <w:proofErr w:type="gramStart"/>
            <w:r w:rsidRPr="005347D2">
              <w:rPr>
                <w:rFonts w:eastAsia="Malgun Gothic"/>
                <w:sz w:val="20"/>
                <w:highlight w:val="yellow"/>
              </w:rPr>
              <w:t>projection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82D06EE" w14:textId="70BBCBB3"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26F95F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293" w:author="Gary Sullivan" w:date="2018-09-03T14:39:00Z">
                <w:pPr>
                  <w:tabs>
                    <w:tab w:val="clear" w:pos="360"/>
                    <w:tab w:val="clear" w:pos="720"/>
                    <w:tab w:val="clear" w:pos="1080"/>
                    <w:tab w:val="clear" w:pos="1440"/>
                  </w:tabs>
                  <w:spacing w:before="0" w:after="60"/>
                  <w:jc w:val="center"/>
                </w:pPr>
              </w:pPrChange>
            </w:pPr>
          </w:p>
        </w:tc>
      </w:tr>
      <w:tr w:rsidR="00D26D16" w:rsidRPr="005347D2" w14:paraId="3C0BC7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A509A9" w14:textId="3AE22CFC"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29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151 )</w:t>
            </w:r>
          </w:p>
        </w:tc>
        <w:tc>
          <w:tcPr>
            <w:tcW w:w="530" w:type="dxa"/>
            <w:tcBorders>
              <w:top w:val="single" w:sz="2" w:space="0" w:color="auto"/>
              <w:left w:val="single" w:sz="6" w:space="0" w:color="auto"/>
              <w:bottom w:val="single" w:sz="2" w:space="0" w:color="auto"/>
              <w:right w:val="single" w:sz="6" w:space="0" w:color="auto"/>
            </w:tcBorders>
          </w:tcPr>
          <w:p w14:paraId="1870727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2CE3D91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295" w:author="Gary Sullivan" w:date="2018-09-03T14:39:00Z">
                <w:pPr>
                  <w:tabs>
                    <w:tab w:val="clear" w:pos="360"/>
                    <w:tab w:val="clear" w:pos="720"/>
                    <w:tab w:val="clear" w:pos="1080"/>
                    <w:tab w:val="clear" w:pos="1440"/>
                  </w:tabs>
                  <w:spacing w:before="0" w:after="60"/>
                  <w:jc w:val="center"/>
                </w:pPr>
              </w:pPrChange>
            </w:pPr>
          </w:p>
        </w:tc>
      </w:tr>
      <w:tr w:rsidR="00D26D16" w:rsidRPr="005347D2" w14:paraId="060930A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F74762" w14:textId="11E48ADA"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29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rFonts w:eastAsia="Malgun Gothic"/>
                <w:sz w:val="20"/>
                <w:highlight w:val="yellow"/>
              </w:rPr>
              <w:t>cubemap_</w:t>
            </w:r>
            <w:proofErr w:type="gramStart"/>
            <w:r w:rsidRPr="005347D2">
              <w:rPr>
                <w:rFonts w:eastAsia="Malgun Gothic"/>
                <w:sz w:val="20"/>
                <w:highlight w:val="yellow"/>
              </w:rPr>
              <w:t>projection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B7A3BC9" w14:textId="1768EADA"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B548F4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297" w:author="Gary Sullivan" w:date="2018-09-03T14:39:00Z">
                <w:pPr>
                  <w:tabs>
                    <w:tab w:val="clear" w:pos="360"/>
                    <w:tab w:val="clear" w:pos="720"/>
                    <w:tab w:val="clear" w:pos="1080"/>
                    <w:tab w:val="clear" w:pos="1440"/>
                  </w:tabs>
                  <w:spacing w:before="0" w:after="60"/>
                  <w:jc w:val="center"/>
                </w:pPr>
              </w:pPrChange>
            </w:pPr>
          </w:p>
        </w:tc>
      </w:tr>
      <w:tr w:rsidR="00D26D16" w:rsidRPr="005347D2" w14:paraId="530BFBD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9BF6F8" w14:textId="07AF95BB"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29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 xml:space="preserve">if( </w:t>
            </w:r>
            <w:proofErr w:type="spellStart"/>
            <w:r w:rsidRPr="005347D2">
              <w:rPr>
                <w:rFonts w:ascii="Times" w:eastAsia="Malgun Gothic" w:hAnsi="Times"/>
                <w:sz w:val="20"/>
                <w:highlight w:val="yellow"/>
              </w:rPr>
              <w:t>payloadType</w:t>
            </w:r>
            <w:proofErr w:type="spellEnd"/>
            <w:proofErr w:type="gramEnd"/>
            <w:r w:rsidRPr="005347D2">
              <w:rPr>
                <w:rFonts w:ascii="Times" w:eastAsia="Malgun Gothic" w:hAnsi="Times"/>
                <w:sz w:val="20"/>
                <w:highlight w:val="yellow"/>
              </w:rPr>
              <w:t xml:space="preserve">  = =  154 )</w:t>
            </w:r>
          </w:p>
        </w:tc>
        <w:tc>
          <w:tcPr>
            <w:tcW w:w="530" w:type="dxa"/>
            <w:tcBorders>
              <w:top w:val="single" w:sz="2" w:space="0" w:color="auto"/>
              <w:left w:val="single" w:sz="6" w:space="0" w:color="auto"/>
              <w:bottom w:val="single" w:sz="2" w:space="0" w:color="auto"/>
              <w:right w:val="single" w:sz="6" w:space="0" w:color="auto"/>
            </w:tcBorders>
          </w:tcPr>
          <w:p w14:paraId="5F5E577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14D719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299" w:author="Gary Sullivan" w:date="2018-09-03T14:39:00Z">
                <w:pPr>
                  <w:tabs>
                    <w:tab w:val="clear" w:pos="360"/>
                    <w:tab w:val="clear" w:pos="720"/>
                    <w:tab w:val="clear" w:pos="1080"/>
                    <w:tab w:val="clear" w:pos="1440"/>
                  </w:tabs>
                  <w:spacing w:before="0" w:after="60"/>
                  <w:jc w:val="center"/>
                </w:pPr>
              </w:pPrChange>
            </w:pPr>
          </w:p>
        </w:tc>
      </w:tr>
      <w:tr w:rsidR="00D26D16" w:rsidRPr="005347D2" w14:paraId="316EB3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DC900E2" w14:textId="760FD3D0"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0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rFonts w:eastAsia="Malgun Gothic"/>
                <w:sz w:val="20"/>
                <w:highlight w:val="yellow"/>
              </w:rPr>
              <w:t>sphere_</w:t>
            </w:r>
            <w:proofErr w:type="gramStart"/>
            <w:r w:rsidRPr="005347D2">
              <w:rPr>
                <w:rFonts w:eastAsia="Malgun Gothic"/>
                <w:sz w:val="20"/>
                <w:highlight w:val="yellow"/>
              </w:rPr>
              <w:t>rotation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333A428" w14:textId="773FDAF6"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F2D8C5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301" w:author="Gary Sullivan" w:date="2018-09-03T14:39:00Z">
                <w:pPr>
                  <w:tabs>
                    <w:tab w:val="clear" w:pos="360"/>
                    <w:tab w:val="clear" w:pos="720"/>
                    <w:tab w:val="clear" w:pos="1080"/>
                    <w:tab w:val="clear" w:pos="1440"/>
                  </w:tabs>
                  <w:spacing w:before="0" w:after="60"/>
                  <w:jc w:val="center"/>
                </w:pPr>
              </w:pPrChange>
            </w:pPr>
          </w:p>
        </w:tc>
      </w:tr>
      <w:tr w:rsidR="00D26D16" w:rsidRPr="005347D2" w14:paraId="2D6734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EDA2584" w14:textId="583DCB32"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0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155 )</w:t>
            </w:r>
          </w:p>
        </w:tc>
        <w:tc>
          <w:tcPr>
            <w:tcW w:w="530" w:type="dxa"/>
            <w:tcBorders>
              <w:top w:val="single" w:sz="2" w:space="0" w:color="auto"/>
              <w:left w:val="single" w:sz="6" w:space="0" w:color="auto"/>
              <w:bottom w:val="single" w:sz="2" w:space="0" w:color="auto"/>
              <w:right w:val="single" w:sz="6" w:space="0" w:color="auto"/>
            </w:tcBorders>
          </w:tcPr>
          <w:p w14:paraId="11DE2BD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343DC4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303" w:author="Gary Sullivan" w:date="2018-09-03T14:39:00Z">
                <w:pPr>
                  <w:tabs>
                    <w:tab w:val="clear" w:pos="360"/>
                    <w:tab w:val="clear" w:pos="720"/>
                    <w:tab w:val="clear" w:pos="1080"/>
                    <w:tab w:val="clear" w:pos="1440"/>
                  </w:tabs>
                  <w:spacing w:before="0" w:after="60"/>
                  <w:jc w:val="center"/>
                </w:pPr>
              </w:pPrChange>
            </w:pPr>
          </w:p>
        </w:tc>
      </w:tr>
      <w:tr w:rsidR="00D26D16" w:rsidRPr="005347D2" w14:paraId="3EBD844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5A3F2D" w14:textId="55A92816"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0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rFonts w:eastAsia="Malgun Gothic"/>
                <w:sz w:val="20"/>
                <w:highlight w:val="yellow"/>
              </w:rPr>
              <w:t>regionwise_</w:t>
            </w:r>
            <w:proofErr w:type="gramStart"/>
            <w:r w:rsidRPr="005347D2">
              <w:rPr>
                <w:rFonts w:eastAsia="Malgun Gothic"/>
                <w:sz w:val="20"/>
                <w:highlight w:val="yellow"/>
              </w:rPr>
              <w:t>packing</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036A0E1" w14:textId="0AEE0094" w:rsidR="00D26D16"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AC69135"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305" w:author="Gary Sullivan" w:date="2018-09-03T14:39:00Z">
                <w:pPr>
                  <w:tabs>
                    <w:tab w:val="clear" w:pos="360"/>
                    <w:tab w:val="clear" w:pos="720"/>
                    <w:tab w:val="clear" w:pos="1080"/>
                    <w:tab w:val="clear" w:pos="1440"/>
                  </w:tabs>
                  <w:spacing w:before="0" w:after="60"/>
                  <w:jc w:val="center"/>
                </w:pPr>
              </w:pPrChange>
            </w:pPr>
          </w:p>
        </w:tc>
      </w:tr>
      <w:tr w:rsidR="00D26D16" w:rsidRPr="005347D2" w14:paraId="14FA4A5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899BB3" w14:textId="5573B58C"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0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 xml:space="preserve">if( </w:t>
            </w:r>
            <w:proofErr w:type="spellStart"/>
            <w:r w:rsidRPr="005347D2">
              <w:rPr>
                <w:rFonts w:ascii="Times" w:eastAsia="Malgun Gothic" w:hAnsi="Times"/>
                <w:sz w:val="20"/>
                <w:highlight w:val="yellow"/>
              </w:rPr>
              <w:t>payloadType</w:t>
            </w:r>
            <w:proofErr w:type="spellEnd"/>
            <w:proofErr w:type="gramEnd"/>
            <w:r w:rsidRPr="005347D2">
              <w:rPr>
                <w:rFonts w:ascii="Times" w:eastAsia="Malgun Gothic" w:hAnsi="Times"/>
                <w:sz w:val="20"/>
                <w:highlight w:val="yellow"/>
              </w:rPr>
              <w:t xml:space="preserve">  = =  156 )</w:t>
            </w:r>
          </w:p>
        </w:tc>
        <w:tc>
          <w:tcPr>
            <w:tcW w:w="530" w:type="dxa"/>
            <w:tcBorders>
              <w:top w:val="single" w:sz="2" w:space="0" w:color="auto"/>
              <w:left w:val="single" w:sz="6" w:space="0" w:color="auto"/>
              <w:bottom w:val="single" w:sz="2" w:space="0" w:color="auto"/>
              <w:right w:val="single" w:sz="6" w:space="0" w:color="auto"/>
            </w:tcBorders>
          </w:tcPr>
          <w:p w14:paraId="4526E311"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FE1D02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highlight w:val="yellow"/>
              </w:rPr>
              <w:pPrChange w:id="307" w:author="Gary Sullivan" w:date="2018-09-03T14:39:00Z">
                <w:pPr>
                  <w:tabs>
                    <w:tab w:val="clear" w:pos="360"/>
                    <w:tab w:val="clear" w:pos="720"/>
                    <w:tab w:val="clear" w:pos="1080"/>
                    <w:tab w:val="clear" w:pos="1440"/>
                  </w:tabs>
                  <w:spacing w:before="0" w:after="60"/>
                  <w:jc w:val="center"/>
                </w:pPr>
              </w:pPrChange>
            </w:pPr>
          </w:p>
        </w:tc>
      </w:tr>
      <w:tr w:rsidR="00D26D16" w:rsidRPr="005347D2" w14:paraId="3E602E4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03E3F8" w14:textId="5308A8BB"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Change w:id="30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rFonts w:eastAsia="Malgun Gothic"/>
                <w:sz w:val="20"/>
                <w:highlight w:val="yellow"/>
              </w:rPr>
              <w:t>omni_</w:t>
            </w:r>
            <w:proofErr w:type="gramStart"/>
            <w:r w:rsidRPr="005347D2">
              <w:rPr>
                <w:rFonts w:eastAsia="Malgun Gothic"/>
                <w:sz w:val="20"/>
                <w:highlight w:val="yellow"/>
              </w:rPr>
              <w:t>viewport</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D4D898B" w14:textId="52846817" w:rsidR="00D26D16" w:rsidRPr="005347D2" w:rsidRDefault="00597F0C" w:rsidP="007475EA">
            <w:pPr>
              <w:tabs>
                <w:tab w:val="clear" w:pos="360"/>
                <w:tab w:val="clear" w:pos="720"/>
                <w:tab w:val="clear" w:pos="1080"/>
                <w:tab w:val="clear" w:pos="1440"/>
              </w:tabs>
              <w:spacing w:before="0" w:after="60"/>
              <w:jc w:val="center"/>
              <w:rPr>
                <w:rFonts w:eastAsia="MS Mincho"/>
                <w:sz w:val="20"/>
              </w:rPr>
            </w:pPr>
            <w:r>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2A27B4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09" w:author="Gary Sullivan" w:date="2018-09-03T14:39:00Z">
                <w:pPr>
                  <w:tabs>
                    <w:tab w:val="clear" w:pos="360"/>
                    <w:tab w:val="clear" w:pos="720"/>
                    <w:tab w:val="clear" w:pos="1080"/>
                    <w:tab w:val="clear" w:pos="1440"/>
                  </w:tabs>
                  <w:spacing w:before="0" w:after="60"/>
                  <w:jc w:val="center"/>
                </w:pPr>
              </w:pPrChange>
            </w:pPr>
          </w:p>
        </w:tc>
      </w:tr>
      <w:tr w:rsidR="00D26D16" w:rsidRPr="005347D2" w14:paraId="65E06F1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DC51AF"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Change w:id="31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 xml:space="preserve">else </w:t>
            </w:r>
            <w:proofErr w:type="gramStart"/>
            <w:r w:rsidRPr="005347D2">
              <w:rPr>
                <w:rFonts w:eastAsia="MS Mincho"/>
                <w:sz w:val="20"/>
              </w:rPr>
              <w:t xml:space="preserve">if( </w:t>
            </w:r>
            <w:proofErr w:type="spellStart"/>
            <w:r w:rsidRPr="005347D2">
              <w:rPr>
                <w:rFonts w:eastAsia="MS Mincho"/>
                <w:sz w:val="20"/>
              </w:rPr>
              <w:t>payloadType</w:t>
            </w:r>
            <w:proofErr w:type="spellEnd"/>
            <w:proofErr w:type="gramEnd"/>
            <w:r w:rsidRPr="005347D2">
              <w:rPr>
                <w:rFonts w:eastAsia="MS Mincho"/>
                <w:sz w:val="20"/>
              </w:rPr>
              <w:t xml:space="preserve">  = =  </w:t>
            </w:r>
            <w:r w:rsidRPr="005347D2">
              <w:rPr>
                <w:rFonts w:eastAsia="MS Mincho"/>
                <w:sz w:val="20"/>
                <w:lang w:eastAsia="ja-JP"/>
              </w:rPr>
              <w:t>181</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1364BAA"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B018F3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11" w:author="Gary Sullivan" w:date="2018-09-03T14:39:00Z">
                <w:pPr>
                  <w:tabs>
                    <w:tab w:val="clear" w:pos="360"/>
                    <w:tab w:val="clear" w:pos="720"/>
                    <w:tab w:val="clear" w:pos="1080"/>
                    <w:tab w:val="clear" w:pos="1440"/>
                  </w:tabs>
                  <w:spacing w:before="0" w:after="60"/>
                  <w:jc w:val="center"/>
                </w:pPr>
              </w:pPrChange>
            </w:pPr>
          </w:p>
        </w:tc>
      </w:tr>
      <w:tr w:rsidR="00D26D16" w:rsidRPr="005347D2" w14:paraId="088025B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11FEEC" w14:textId="677FF56B"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Change w:id="31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lastRenderedPageBreak/>
              <w:tab/>
            </w:r>
            <w:proofErr w:type="spellStart"/>
            <w:r w:rsidRPr="005347D2">
              <w:rPr>
                <w:rFonts w:eastAsia="MS Mincho"/>
                <w:sz w:val="20"/>
                <w:lang w:eastAsia="ja-JP"/>
              </w:rPr>
              <w:t>alternative</w:t>
            </w:r>
            <w:r w:rsidRPr="005347D2">
              <w:rPr>
                <w:rFonts w:eastAsia="MS Mincho"/>
                <w:sz w:val="20"/>
              </w:rPr>
              <w:t>_depth_</w:t>
            </w:r>
            <w:proofErr w:type="gramStart"/>
            <w:r w:rsidRPr="005347D2">
              <w:rPr>
                <w:rFonts w:eastAsia="MS Mincho"/>
                <w:sz w:val="20"/>
                <w:lang w:eastAsia="ja-JP"/>
              </w:rPr>
              <w:t>info</w:t>
            </w:r>
            <w:proofErr w:type="spellEnd"/>
            <w:r w:rsidRPr="005347D2">
              <w:rPr>
                <w:rFonts w:eastAsia="MS Mincho"/>
                <w:sz w:val="20"/>
              </w:rPr>
              <w:t>( </w:t>
            </w:r>
            <w:proofErr w:type="spellStart"/>
            <w:r w:rsidRPr="005347D2">
              <w:rPr>
                <w:rFonts w:eastAsia="MS Mincho"/>
                <w:sz w:val="20"/>
              </w:rPr>
              <w:t>payloadSize</w:t>
            </w:r>
            <w:proofErr w:type="spellEnd"/>
            <w:proofErr w:type="gramEnd"/>
            <w:r w:rsidRPr="005347D2">
              <w:rPr>
                <w:rFonts w:eastAsia="MS Mincho"/>
                <w:sz w:val="20"/>
              </w:rPr>
              <w:t xml:space="preserve"> )  /* specified in Annex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36D877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BF2B11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13" w:author="Gary Sullivan" w:date="2018-09-03T14:39:00Z">
                <w:pPr>
                  <w:tabs>
                    <w:tab w:val="clear" w:pos="360"/>
                    <w:tab w:val="clear" w:pos="720"/>
                    <w:tab w:val="clear" w:pos="1080"/>
                    <w:tab w:val="clear" w:pos="1440"/>
                  </w:tabs>
                  <w:spacing w:before="0" w:after="60"/>
                  <w:jc w:val="center"/>
                </w:pPr>
              </w:pPrChange>
            </w:pPr>
          </w:p>
        </w:tc>
      </w:tr>
      <w:tr w:rsidR="00C749DF" w:rsidRPr="005347D2" w14:paraId="118D7326"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564D786E" w14:textId="4AA2D954" w:rsidR="00C749DF" w:rsidRPr="005347D2" w:rsidRDefault="00C749DF"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1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200 )</w:t>
            </w:r>
          </w:p>
        </w:tc>
        <w:tc>
          <w:tcPr>
            <w:tcW w:w="530" w:type="dxa"/>
            <w:tcBorders>
              <w:top w:val="single" w:sz="2" w:space="0" w:color="auto"/>
              <w:left w:val="single" w:sz="6" w:space="0" w:color="auto"/>
              <w:bottom w:val="single" w:sz="2" w:space="0" w:color="auto"/>
              <w:right w:val="single" w:sz="6" w:space="0" w:color="auto"/>
            </w:tcBorders>
          </w:tcPr>
          <w:p w14:paraId="7511F7EA"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D60B1AF"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Change w:id="315" w:author="Gary Sullivan" w:date="2018-09-03T14:39:00Z">
                <w:pPr>
                  <w:tabs>
                    <w:tab w:val="clear" w:pos="360"/>
                    <w:tab w:val="clear" w:pos="720"/>
                    <w:tab w:val="clear" w:pos="1080"/>
                    <w:tab w:val="clear" w:pos="1440"/>
                  </w:tabs>
                  <w:spacing w:before="0" w:after="60"/>
                  <w:jc w:val="center"/>
                </w:pPr>
              </w:pPrChange>
            </w:pPr>
          </w:p>
        </w:tc>
      </w:tr>
      <w:tr w:rsidR="00C749DF" w:rsidRPr="005347D2" w14:paraId="01DFDD5C"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7A8733D8" w14:textId="22532F2C" w:rsidR="00C749DF" w:rsidRPr="005347D2" w:rsidRDefault="00C749DF"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1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sz w:val="20"/>
                <w:highlight w:val="yellow"/>
              </w:rPr>
              <w:t>sei_</w:t>
            </w:r>
            <w:proofErr w:type="gramStart"/>
            <w:r w:rsidRPr="005347D2">
              <w:rPr>
                <w:sz w:val="20"/>
                <w:highlight w:val="yellow"/>
              </w:rPr>
              <w:t>manifest</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2FDCEAC4" w14:textId="3AC57A73" w:rsidR="00C749DF" w:rsidRPr="005347D2" w:rsidRDefault="00597F0C" w:rsidP="007475EA">
            <w:pPr>
              <w:tabs>
                <w:tab w:val="clear" w:pos="360"/>
                <w:tab w:val="clear" w:pos="720"/>
                <w:tab w:val="clear" w:pos="1080"/>
                <w:tab w:val="clear" w:pos="1440"/>
              </w:tabs>
              <w:spacing w:before="0" w:after="60"/>
              <w:jc w:val="center"/>
              <w:rPr>
                <w:rFonts w:eastAsia="MS Mincho"/>
                <w:sz w:val="20"/>
                <w:highlight w:val="yellow"/>
              </w:rPr>
            </w:pPr>
            <w:r>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49274070"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Change w:id="317" w:author="Gary Sullivan" w:date="2018-09-03T14:39:00Z">
                <w:pPr>
                  <w:tabs>
                    <w:tab w:val="clear" w:pos="360"/>
                    <w:tab w:val="clear" w:pos="720"/>
                    <w:tab w:val="clear" w:pos="1080"/>
                    <w:tab w:val="clear" w:pos="1440"/>
                  </w:tabs>
                  <w:spacing w:before="0" w:after="60"/>
                  <w:jc w:val="center"/>
                </w:pPr>
              </w:pPrChange>
            </w:pPr>
          </w:p>
        </w:tc>
      </w:tr>
      <w:tr w:rsidR="00C749DF" w:rsidRPr="005347D2" w14:paraId="32B89FC4"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043BCFA4" w14:textId="5002DF92" w:rsidR="00C749DF" w:rsidRPr="005347D2" w:rsidRDefault="00C749DF"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Change w:id="31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 xml:space="preserve">else </w:t>
            </w:r>
            <w:proofErr w:type="gramStart"/>
            <w:r w:rsidRPr="005347D2">
              <w:rPr>
                <w:rFonts w:eastAsia="Malgun Gothic"/>
                <w:sz w:val="20"/>
                <w:highlight w:val="yellow"/>
              </w:rPr>
              <w:t xml:space="preserve">if( </w:t>
            </w:r>
            <w:proofErr w:type="spellStart"/>
            <w:r w:rsidRPr="005347D2">
              <w:rPr>
                <w:rFonts w:eastAsia="Malgun Gothic"/>
                <w:sz w:val="20"/>
                <w:highlight w:val="yellow"/>
              </w:rPr>
              <w:t>payloadType</w:t>
            </w:r>
            <w:proofErr w:type="spellEnd"/>
            <w:proofErr w:type="gramEnd"/>
            <w:r w:rsidRPr="005347D2">
              <w:rPr>
                <w:rFonts w:eastAsia="Malgun Gothic"/>
                <w:sz w:val="20"/>
                <w:highlight w:val="yellow"/>
              </w:rPr>
              <w:t xml:space="preserve">  = =  201 )</w:t>
            </w:r>
          </w:p>
        </w:tc>
        <w:tc>
          <w:tcPr>
            <w:tcW w:w="530" w:type="dxa"/>
            <w:tcBorders>
              <w:top w:val="single" w:sz="2" w:space="0" w:color="auto"/>
              <w:left w:val="single" w:sz="6" w:space="0" w:color="auto"/>
              <w:bottom w:val="single" w:sz="2" w:space="0" w:color="auto"/>
              <w:right w:val="single" w:sz="6" w:space="0" w:color="auto"/>
            </w:tcBorders>
          </w:tcPr>
          <w:p w14:paraId="0599896C"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6E39993D"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highlight w:val="yellow"/>
              </w:rPr>
              <w:pPrChange w:id="319" w:author="Gary Sullivan" w:date="2018-09-03T14:39:00Z">
                <w:pPr>
                  <w:tabs>
                    <w:tab w:val="clear" w:pos="360"/>
                    <w:tab w:val="clear" w:pos="720"/>
                    <w:tab w:val="clear" w:pos="1080"/>
                    <w:tab w:val="clear" w:pos="1440"/>
                  </w:tabs>
                  <w:spacing w:before="0" w:after="60"/>
                  <w:jc w:val="center"/>
                </w:pPr>
              </w:pPrChange>
            </w:pPr>
          </w:p>
        </w:tc>
      </w:tr>
      <w:tr w:rsidR="00C749DF" w:rsidRPr="005347D2" w14:paraId="05E3F109"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6FD5F6A5" w14:textId="23EAAD4A" w:rsidR="00C749DF" w:rsidRPr="005347D2" w:rsidRDefault="00C749DF"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Change w:id="32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algun Gothic"/>
                <w:sz w:val="20"/>
                <w:highlight w:val="yellow"/>
              </w:rPr>
              <w:tab/>
            </w:r>
            <w:proofErr w:type="spellStart"/>
            <w:r w:rsidRPr="005347D2">
              <w:rPr>
                <w:rFonts w:eastAsia="Malgun Gothic"/>
                <w:sz w:val="20"/>
                <w:highlight w:val="yellow"/>
              </w:rPr>
              <w:t>sei_prefix_</w:t>
            </w:r>
            <w:proofErr w:type="gramStart"/>
            <w:r w:rsidRPr="005347D2">
              <w:rPr>
                <w:rFonts w:eastAsia="Malgun Gothic"/>
                <w:sz w:val="20"/>
                <w:highlight w:val="yellow"/>
              </w:rPr>
              <w:t>indication</w:t>
            </w:r>
            <w:proofErr w:type="spellEnd"/>
            <w:r w:rsidRPr="005347D2">
              <w:rPr>
                <w:rFonts w:eastAsia="Malgun Gothic"/>
                <w:sz w:val="20"/>
                <w:highlight w:val="yellow"/>
              </w:rPr>
              <w:t xml:space="preserve">( </w:t>
            </w:r>
            <w:proofErr w:type="spellStart"/>
            <w:r w:rsidRPr="005347D2">
              <w:rPr>
                <w:rFonts w:eastAsia="Malgun Gothic"/>
                <w:sz w:val="20"/>
                <w:highlight w:val="yellow"/>
              </w:rPr>
              <w:t>payloadSize</w:t>
            </w:r>
            <w:proofErr w:type="spellEnd"/>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E640CFA" w14:textId="5F499C68" w:rsidR="00C749DF" w:rsidRPr="005347D2" w:rsidRDefault="00597F0C" w:rsidP="007475EA">
            <w:pPr>
              <w:tabs>
                <w:tab w:val="clear" w:pos="360"/>
                <w:tab w:val="clear" w:pos="720"/>
                <w:tab w:val="clear" w:pos="1080"/>
                <w:tab w:val="clear" w:pos="1440"/>
              </w:tabs>
              <w:spacing w:before="0" w:after="60"/>
              <w:jc w:val="center"/>
              <w:rPr>
                <w:rFonts w:eastAsia="MS Mincho"/>
                <w:sz w:val="20"/>
              </w:rPr>
            </w:pPr>
            <w:r w:rsidRPr="00F85C31">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5F52C888" w14:textId="77777777" w:rsidR="00C749DF" w:rsidRPr="005347D2" w:rsidRDefault="00C749DF" w:rsidP="007475EA">
            <w:pPr>
              <w:tabs>
                <w:tab w:val="clear" w:pos="360"/>
                <w:tab w:val="clear" w:pos="720"/>
                <w:tab w:val="clear" w:pos="1080"/>
                <w:tab w:val="clear" w:pos="1440"/>
              </w:tabs>
              <w:spacing w:before="0" w:after="60"/>
              <w:jc w:val="center"/>
              <w:rPr>
                <w:rFonts w:eastAsia="MS Mincho"/>
                <w:sz w:val="20"/>
              </w:rPr>
              <w:pPrChange w:id="321" w:author="Gary Sullivan" w:date="2018-09-03T14:39:00Z">
                <w:pPr>
                  <w:tabs>
                    <w:tab w:val="clear" w:pos="360"/>
                    <w:tab w:val="clear" w:pos="720"/>
                    <w:tab w:val="clear" w:pos="1080"/>
                    <w:tab w:val="clear" w:pos="1440"/>
                  </w:tabs>
                  <w:spacing w:before="0" w:after="60"/>
                  <w:jc w:val="center"/>
                </w:pPr>
              </w:pPrChange>
            </w:pPr>
          </w:p>
        </w:tc>
      </w:tr>
      <w:tr w:rsidR="00D26D16" w:rsidRPr="005347D2" w14:paraId="580412F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7344C21"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32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else</w:t>
            </w:r>
          </w:p>
        </w:tc>
        <w:tc>
          <w:tcPr>
            <w:tcW w:w="530" w:type="dxa"/>
            <w:tcBorders>
              <w:top w:val="single" w:sz="2" w:space="0" w:color="auto"/>
              <w:left w:val="single" w:sz="6" w:space="0" w:color="auto"/>
              <w:bottom w:val="single" w:sz="2" w:space="0" w:color="auto"/>
              <w:right w:val="single" w:sz="6" w:space="0" w:color="auto"/>
            </w:tcBorders>
          </w:tcPr>
          <w:p w14:paraId="6C59559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A36811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23" w:author="Gary Sullivan" w:date="2018-09-03T14:39:00Z">
                <w:pPr>
                  <w:tabs>
                    <w:tab w:val="clear" w:pos="360"/>
                    <w:tab w:val="clear" w:pos="720"/>
                    <w:tab w:val="clear" w:pos="1080"/>
                    <w:tab w:val="clear" w:pos="1440"/>
                  </w:tabs>
                  <w:spacing w:before="0" w:after="60"/>
                  <w:jc w:val="center"/>
                </w:pPr>
              </w:pPrChange>
            </w:pPr>
          </w:p>
        </w:tc>
      </w:tr>
      <w:tr w:rsidR="00D26D16" w:rsidRPr="005347D2" w14:paraId="77FCDDC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8A157"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32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ab/>
            </w:r>
            <w:proofErr w:type="spellStart"/>
            <w:r w:rsidRPr="005347D2">
              <w:rPr>
                <w:rFonts w:eastAsia="MS Mincho"/>
                <w:sz w:val="20"/>
              </w:rPr>
              <w:t>reserved_sei_</w:t>
            </w:r>
            <w:proofErr w:type="gramStart"/>
            <w:r w:rsidRPr="005347D2">
              <w:rPr>
                <w:rFonts w:eastAsia="MS Mincho"/>
                <w:sz w:val="20"/>
              </w:rPr>
              <w:t>message</w:t>
            </w:r>
            <w:proofErr w:type="spellEnd"/>
            <w:r w:rsidRPr="005347D2">
              <w:rPr>
                <w:rFonts w:eastAsia="MS Mincho"/>
                <w:sz w:val="20"/>
              </w:rPr>
              <w:t xml:space="preserve">( </w:t>
            </w:r>
            <w:proofErr w:type="spellStart"/>
            <w:r w:rsidRPr="005347D2">
              <w:rPr>
                <w:rFonts w:eastAsia="MS Mincho"/>
                <w:sz w:val="20"/>
              </w:rPr>
              <w:t>payloadSize</w:t>
            </w:r>
            <w:proofErr w:type="spellEnd"/>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63259FF"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4B3923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25" w:author="Gary Sullivan" w:date="2018-09-03T14:39:00Z">
                <w:pPr>
                  <w:tabs>
                    <w:tab w:val="clear" w:pos="360"/>
                    <w:tab w:val="clear" w:pos="720"/>
                    <w:tab w:val="clear" w:pos="1080"/>
                    <w:tab w:val="clear" w:pos="1440"/>
                  </w:tabs>
                  <w:spacing w:before="0" w:after="60"/>
                  <w:jc w:val="center"/>
                </w:pPr>
              </w:pPrChange>
            </w:pPr>
          </w:p>
        </w:tc>
      </w:tr>
      <w:tr w:rsidR="00D26D16" w:rsidRPr="005347D2" w14:paraId="1BE959E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D53C64"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32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proofErr w:type="gramStart"/>
            <w:r w:rsidRPr="005347D2">
              <w:rPr>
                <w:rFonts w:eastAsia="MS Mincho"/>
                <w:sz w:val="20"/>
              </w:rPr>
              <w:t>if( !</w:t>
            </w:r>
            <w:proofErr w:type="spellStart"/>
            <w:proofErr w:type="gramEnd"/>
            <w:r w:rsidRPr="005347D2">
              <w:rPr>
                <w:rFonts w:eastAsia="MS Mincho"/>
                <w:sz w:val="20"/>
              </w:rPr>
              <w:t>byte_aligned</w:t>
            </w:r>
            <w:proofErr w:type="spellEnd"/>
            <w:r w:rsidRPr="005347D2">
              <w:rPr>
                <w:rFonts w:eastAsia="MS Mincho"/>
                <w:sz w:val="20"/>
              </w:rPr>
              <w:t>( ) ) {</w:t>
            </w:r>
          </w:p>
        </w:tc>
        <w:tc>
          <w:tcPr>
            <w:tcW w:w="530" w:type="dxa"/>
            <w:tcBorders>
              <w:top w:val="single" w:sz="2" w:space="0" w:color="auto"/>
              <w:left w:val="single" w:sz="6" w:space="0" w:color="auto"/>
              <w:bottom w:val="single" w:sz="2" w:space="0" w:color="auto"/>
              <w:right w:val="single" w:sz="6" w:space="0" w:color="auto"/>
            </w:tcBorders>
          </w:tcPr>
          <w:p w14:paraId="217A9030"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5FA3C5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27" w:author="Gary Sullivan" w:date="2018-09-03T14:39:00Z">
                <w:pPr>
                  <w:tabs>
                    <w:tab w:val="clear" w:pos="360"/>
                    <w:tab w:val="clear" w:pos="720"/>
                    <w:tab w:val="clear" w:pos="1080"/>
                    <w:tab w:val="clear" w:pos="1440"/>
                  </w:tabs>
                  <w:spacing w:before="0" w:after="60"/>
                  <w:jc w:val="center"/>
                </w:pPr>
              </w:pPrChange>
            </w:pPr>
          </w:p>
        </w:tc>
      </w:tr>
      <w:tr w:rsidR="00D26D16" w:rsidRPr="005347D2" w14:paraId="38BEF9A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29CDD9"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Change w:id="328"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pPr>
              </w:pPrChange>
            </w:pPr>
            <w:proofErr w:type="spellStart"/>
            <w:r w:rsidRPr="005347D2">
              <w:rPr>
                <w:rFonts w:eastAsia="MS Mincho"/>
                <w:b/>
                <w:bCs/>
                <w:sz w:val="20"/>
              </w:rPr>
              <w:t>bit_equal_to_</w:t>
            </w:r>
            <w:proofErr w:type="gramStart"/>
            <w:r w:rsidRPr="005347D2">
              <w:rPr>
                <w:rFonts w:eastAsia="MS Mincho"/>
                <w:b/>
                <w:bCs/>
                <w:sz w:val="20"/>
              </w:rPr>
              <w:t>one</w:t>
            </w:r>
            <w:proofErr w:type="spellEnd"/>
            <w:r w:rsidRPr="005347D2">
              <w:rPr>
                <w:rFonts w:eastAsia="MS Mincho"/>
                <w:sz w:val="20"/>
              </w:rPr>
              <w:t xml:space="preserve">  /</w:t>
            </w:r>
            <w:proofErr w:type="gramEnd"/>
            <w:r w:rsidRPr="005347D2">
              <w:rPr>
                <w:rFonts w:eastAsia="MS Mincho"/>
                <w:sz w:val="20"/>
              </w:rPr>
              <w:t>* equal to 1 */</w:t>
            </w:r>
          </w:p>
        </w:tc>
        <w:tc>
          <w:tcPr>
            <w:tcW w:w="530" w:type="dxa"/>
            <w:tcBorders>
              <w:top w:val="single" w:sz="2" w:space="0" w:color="auto"/>
              <w:left w:val="single" w:sz="6" w:space="0" w:color="auto"/>
              <w:bottom w:val="single" w:sz="2" w:space="0" w:color="auto"/>
              <w:right w:val="single" w:sz="6" w:space="0" w:color="auto"/>
            </w:tcBorders>
          </w:tcPr>
          <w:p w14:paraId="78CAF81D"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D9D5B2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18"/>
                <w:szCs w:val="18"/>
              </w:rPr>
              <w:pPrChange w:id="329" w:author="Gary Sullivan" w:date="2018-09-03T14:39:00Z">
                <w:pPr>
                  <w:tabs>
                    <w:tab w:val="clear" w:pos="360"/>
                    <w:tab w:val="clear" w:pos="720"/>
                    <w:tab w:val="clear" w:pos="1080"/>
                    <w:tab w:val="clear" w:pos="1440"/>
                  </w:tabs>
                  <w:spacing w:before="0" w:after="60"/>
                  <w:jc w:val="center"/>
                </w:pPr>
              </w:pPrChange>
            </w:pPr>
            <w:proofErr w:type="gramStart"/>
            <w:r w:rsidRPr="005347D2">
              <w:rPr>
                <w:rFonts w:eastAsia="MS Mincho"/>
                <w:sz w:val="20"/>
              </w:rPr>
              <w:t>f(</w:t>
            </w:r>
            <w:proofErr w:type="gramEnd"/>
            <w:r w:rsidRPr="005347D2">
              <w:rPr>
                <w:rFonts w:eastAsia="MS Mincho"/>
                <w:sz w:val="20"/>
              </w:rPr>
              <w:t>1)</w:t>
            </w:r>
          </w:p>
        </w:tc>
      </w:tr>
      <w:tr w:rsidR="00D26D16" w:rsidRPr="005347D2" w14:paraId="17F3B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7C59A2"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Change w:id="330"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pPr>
              </w:pPrChange>
            </w:pPr>
            <w:proofErr w:type="gramStart"/>
            <w:r w:rsidRPr="005347D2">
              <w:rPr>
                <w:rFonts w:eastAsia="MS Mincho"/>
                <w:sz w:val="20"/>
              </w:rPr>
              <w:t>while( !</w:t>
            </w:r>
            <w:proofErr w:type="spellStart"/>
            <w:proofErr w:type="gramEnd"/>
            <w:r w:rsidRPr="005347D2">
              <w:rPr>
                <w:rFonts w:eastAsia="MS Mincho"/>
                <w:sz w:val="20"/>
              </w:rPr>
              <w:t>byte_aligned</w:t>
            </w:r>
            <w:proofErr w:type="spellEnd"/>
            <w:r w:rsidRPr="005347D2">
              <w:rPr>
                <w:rFonts w:eastAsia="MS Mincho"/>
                <w:sz w:val="20"/>
              </w:rPr>
              <w:t>( ) )</w:t>
            </w:r>
          </w:p>
        </w:tc>
        <w:tc>
          <w:tcPr>
            <w:tcW w:w="530" w:type="dxa"/>
            <w:tcBorders>
              <w:top w:val="single" w:sz="2" w:space="0" w:color="auto"/>
              <w:left w:val="single" w:sz="6" w:space="0" w:color="auto"/>
              <w:bottom w:val="single" w:sz="2" w:space="0" w:color="auto"/>
              <w:right w:val="single" w:sz="6" w:space="0" w:color="auto"/>
            </w:tcBorders>
          </w:tcPr>
          <w:p w14:paraId="6A8746C9"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B369EE"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31" w:author="Gary Sullivan" w:date="2018-09-03T14:39:00Z">
                <w:pPr>
                  <w:tabs>
                    <w:tab w:val="clear" w:pos="360"/>
                    <w:tab w:val="clear" w:pos="720"/>
                    <w:tab w:val="clear" w:pos="1080"/>
                    <w:tab w:val="clear" w:pos="1440"/>
                  </w:tabs>
                  <w:spacing w:before="0" w:after="60"/>
                  <w:jc w:val="center"/>
                </w:pPr>
              </w:pPrChange>
            </w:pPr>
          </w:p>
        </w:tc>
      </w:tr>
      <w:tr w:rsidR="00D26D16" w:rsidRPr="005347D2" w14:paraId="5AE755B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0BB11F"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rPr>
                <w:rFonts w:eastAsia="MS Mincho"/>
                <w:sz w:val="18"/>
                <w:szCs w:val="18"/>
              </w:rPr>
              <w:pPrChange w:id="332"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pPr>
              </w:pPrChange>
            </w:pPr>
            <w:proofErr w:type="spellStart"/>
            <w:r w:rsidRPr="005347D2">
              <w:rPr>
                <w:rFonts w:eastAsia="MS Mincho"/>
                <w:b/>
                <w:bCs/>
                <w:sz w:val="20"/>
              </w:rPr>
              <w:t>bit_equal_to_</w:t>
            </w:r>
            <w:proofErr w:type="gramStart"/>
            <w:r w:rsidRPr="005347D2">
              <w:rPr>
                <w:rFonts w:eastAsia="MS Mincho"/>
                <w:b/>
                <w:bCs/>
                <w:sz w:val="20"/>
              </w:rPr>
              <w:t>zero</w:t>
            </w:r>
            <w:proofErr w:type="spellEnd"/>
            <w:r w:rsidRPr="005347D2">
              <w:rPr>
                <w:rFonts w:eastAsia="MS Mincho"/>
                <w:sz w:val="20"/>
              </w:rPr>
              <w:t xml:space="preserve">  /</w:t>
            </w:r>
            <w:proofErr w:type="gramEnd"/>
            <w:r w:rsidRPr="005347D2">
              <w:rPr>
                <w:rFonts w:eastAsia="MS Mincho"/>
                <w:sz w:val="20"/>
              </w:rPr>
              <w:t>* equal to 0 */</w:t>
            </w:r>
          </w:p>
        </w:tc>
        <w:tc>
          <w:tcPr>
            <w:tcW w:w="530" w:type="dxa"/>
            <w:tcBorders>
              <w:top w:val="single" w:sz="2" w:space="0" w:color="auto"/>
              <w:left w:val="single" w:sz="6" w:space="0" w:color="auto"/>
              <w:bottom w:val="single" w:sz="2" w:space="0" w:color="auto"/>
              <w:right w:val="single" w:sz="6" w:space="0" w:color="auto"/>
            </w:tcBorders>
          </w:tcPr>
          <w:p w14:paraId="0A96F637"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C704A8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18"/>
                <w:szCs w:val="18"/>
              </w:rPr>
              <w:pPrChange w:id="333" w:author="Gary Sullivan" w:date="2018-09-03T14:39:00Z">
                <w:pPr>
                  <w:tabs>
                    <w:tab w:val="clear" w:pos="360"/>
                    <w:tab w:val="clear" w:pos="720"/>
                    <w:tab w:val="clear" w:pos="1080"/>
                    <w:tab w:val="clear" w:pos="1440"/>
                  </w:tabs>
                  <w:spacing w:before="0" w:after="60"/>
                  <w:jc w:val="center"/>
                </w:pPr>
              </w:pPrChange>
            </w:pPr>
            <w:proofErr w:type="gramStart"/>
            <w:r w:rsidRPr="005347D2">
              <w:rPr>
                <w:rFonts w:eastAsia="MS Mincho"/>
                <w:sz w:val="20"/>
              </w:rPr>
              <w:t>f(</w:t>
            </w:r>
            <w:proofErr w:type="gramEnd"/>
            <w:r w:rsidRPr="005347D2">
              <w:rPr>
                <w:rFonts w:eastAsia="MS Mincho"/>
                <w:sz w:val="20"/>
              </w:rPr>
              <w:t>1)</w:t>
            </w:r>
          </w:p>
        </w:tc>
      </w:tr>
      <w:tr w:rsidR="00D26D16" w:rsidRPr="005347D2" w14:paraId="77DDF0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D003F3"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Change w:id="334"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pPr>
              </w:pPrChange>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02348382"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A5BA04"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35" w:author="Gary Sullivan" w:date="2018-09-03T14:39:00Z">
                <w:pPr>
                  <w:tabs>
                    <w:tab w:val="clear" w:pos="360"/>
                    <w:tab w:val="clear" w:pos="720"/>
                    <w:tab w:val="clear" w:pos="1080"/>
                    <w:tab w:val="clear" w:pos="1440"/>
                  </w:tabs>
                  <w:spacing w:before="0" w:after="60"/>
                  <w:jc w:val="center"/>
                </w:pPr>
              </w:pPrChange>
            </w:pPr>
          </w:p>
        </w:tc>
      </w:tr>
      <w:tr w:rsidR="00D26D16" w:rsidRPr="005347D2" w14:paraId="558F957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8563B44" w14:textId="77777777" w:rsidR="00D26D16" w:rsidRPr="005347D2" w:rsidRDefault="00D26D16" w:rsidP="007475E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18"/>
                <w:szCs w:val="18"/>
              </w:rPr>
              <w:pPrChange w:id="336" w:author="Gary Sullivan" w:date="2018-09-03T14:39:00Z">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pPrChange>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3F2C50C8"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223E186" w14:textId="77777777" w:rsidR="00D26D16" w:rsidRPr="005347D2" w:rsidRDefault="00D26D16" w:rsidP="007475EA">
            <w:pPr>
              <w:tabs>
                <w:tab w:val="clear" w:pos="360"/>
                <w:tab w:val="clear" w:pos="720"/>
                <w:tab w:val="clear" w:pos="1080"/>
                <w:tab w:val="clear" w:pos="1440"/>
              </w:tabs>
              <w:spacing w:before="0" w:after="60"/>
              <w:jc w:val="center"/>
              <w:rPr>
                <w:rFonts w:eastAsia="MS Mincho"/>
                <w:sz w:val="20"/>
              </w:rPr>
              <w:pPrChange w:id="337" w:author="Gary Sullivan" w:date="2018-09-03T14:39:00Z">
                <w:pPr>
                  <w:tabs>
                    <w:tab w:val="clear" w:pos="360"/>
                    <w:tab w:val="clear" w:pos="720"/>
                    <w:tab w:val="clear" w:pos="1080"/>
                    <w:tab w:val="clear" w:pos="1440"/>
                  </w:tabs>
                  <w:spacing w:before="0" w:after="60"/>
                  <w:jc w:val="center"/>
                </w:pPr>
              </w:pPrChange>
            </w:pPr>
          </w:p>
        </w:tc>
      </w:tr>
    </w:tbl>
    <w:p w14:paraId="0066C504" w14:textId="5EF9DABA"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7FBD4235" w14:textId="57193DA5"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rFonts w:eastAsia="Times New Roman"/>
          <w:i/>
          <w:sz w:val="24"/>
          <w:szCs w:val="24"/>
        </w:rPr>
      </w:pPr>
      <w:r w:rsidRPr="0021032F">
        <w:rPr>
          <w:rFonts w:eastAsia="Times New Roman"/>
          <w:i/>
          <w:sz w:val="24"/>
          <w:szCs w:val="24"/>
        </w:rPr>
        <w:t>Renumber clauses D.1.</w:t>
      </w:r>
      <w:r w:rsidR="005E55C1" w:rsidRPr="0021032F">
        <w:rPr>
          <w:rFonts w:eastAsia="Times New Roman"/>
          <w:i/>
          <w:sz w:val="24"/>
          <w:szCs w:val="24"/>
        </w:rPr>
        <w:t>31</w:t>
      </w:r>
      <w:r w:rsidRPr="0021032F">
        <w:rPr>
          <w:rFonts w:eastAsia="Times New Roman"/>
          <w:i/>
          <w:sz w:val="24"/>
          <w:szCs w:val="24"/>
        </w:rPr>
        <w:t xml:space="preserve"> </w:t>
      </w:r>
      <w:r w:rsidR="00520D90" w:rsidRPr="0021032F">
        <w:rPr>
          <w:rFonts w:eastAsia="Times New Roman"/>
          <w:i/>
          <w:sz w:val="24"/>
          <w:szCs w:val="24"/>
        </w:rPr>
        <w:t xml:space="preserve">(Alternative transfer characteristics SEI message </w:t>
      </w:r>
      <w:r w:rsidR="00366148">
        <w:rPr>
          <w:rFonts w:eastAsia="Times New Roman"/>
          <w:i/>
          <w:sz w:val="24"/>
          <w:szCs w:val="24"/>
        </w:rPr>
        <w:t>syntax</w:t>
      </w:r>
      <w:r w:rsidR="00520D90" w:rsidRPr="0021032F">
        <w:rPr>
          <w:rFonts w:eastAsia="Times New Roman"/>
          <w:i/>
          <w:sz w:val="24"/>
          <w:szCs w:val="24"/>
        </w:rPr>
        <w:t xml:space="preserve">) </w:t>
      </w:r>
      <w:r w:rsidRPr="0021032F">
        <w:rPr>
          <w:rFonts w:eastAsia="Times New Roman"/>
          <w:i/>
          <w:sz w:val="24"/>
          <w:szCs w:val="24"/>
        </w:rPr>
        <w:t>and D.1.</w:t>
      </w:r>
      <w:r w:rsidR="005E55C1" w:rsidRPr="0021032F">
        <w:rPr>
          <w:rFonts w:eastAsia="Times New Roman"/>
          <w:i/>
          <w:sz w:val="24"/>
          <w:szCs w:val="24"/>
        </w:rPr>
        <w:t>32</w:t>
      </w:r>
      <w:r w:rsidR="00520D90" w:rsidRPr="0021032F">
        <w:rPr>
          <w:rFonts w:eastAsia="Times New Roman"/>
          <w:i/>
          <w:sz w:val="24"/>
          <w:szCs w:val="24"/>
        </w:rPr>
        <w:t xml:space="preserve"> </w:t>
      </w:r>
      <w:r w:rsidR="00520D90" w:rsidRPr="005347D2">
        <w:rPr>
          <w:i/>
          <w:noProof/>
          <w:sz w:val="24"/>
          <w:szCs w:val="24"/>
        </w:rPr>
        <w:t xml:space="preserve">(Reserved SEI message </w:t>
      </w:r>
      <w:r w:rsidR="00366148">
        <w:rPr>
          <w:i/>
          <w:noProof/>
          <w:sz w:val="24"/>
          <w:szCs w:val="24"/>
        </w:rPr>
        <w:t>syntax</w:t>
      </w:r>
      <w:r w:rsidR="00520D90" w:rsidRPr="005347D2">
        <w:rPr>
          <w:i/>
          <w:noProof/>
          <w:sz w:val="24"/>
          <w:szCs w:val="24"/>
        </w:rPr>
        <w:t>)</w:t>
      </w:r>
      <w:r w:rsidRPr="0021032F">
        <w:rPr>
          <w:rFonts w:eastAsia="Times New Roman"/>
          <w:i/>
          <w:sz w:val="24"/>
          <w:szCs w:val="24"/>
        </w:rPr>
        <w:t xml:space="preserve"> as clauses D.1.</w:t>
      </w:r>
      <w:r w:rsidR="005E55C1" w:rsidRPr="0021032F">
        <w:rPr>
          <w:rFonts w:eastAsia="Times New Roman"/>
          <w:i/>
          <w:sz w:val="24"/>
          <w:szCs w:val="24"/>
        </w:rPr>
        <w:t>3</w:t>
      </w:r>
      <w:r w:rsidR="006F1986">
        <w:rPr>
          <w:rFonts w:eastAsia="Times New Roman"/>
          <w:i/>
          <w:sz w:val="24"/>
          <w:szCs w:val="24"/>
        </w:rPr>
        <w:t>2</w:t>
      </w:r>
      <w:r w:rsidRPr="0021032F">
        <w:rPr>
          <w:rFonts w:eastAsia="Times New Roman"/>
          <w:i/>
          <w:sz w:val="24"/>
          <w:szCs w:val="24"/>
        </w:rPr>
        <w:t xml:space="preserve"> and D.1.</w:t>
      </w:r>
      <w:r w:rsidR="005E55C1" w:rsidRPr="0021032F">
        <w:rPr>
          <w:rFonts w:eastAsia="Times New Roman"/>
          <w:i/>
          <w:sz w:val="24"/>
          <w:szCs w:val="24"/>
        </w:rPr>
        <w:t>3</w:t>
      </w:r>
      <w:ins w:id="338" w:author="Ye-Kui Wang" w:date="2018-08-09T15:04:00Z">
        <w:r w:rsidR="00C27E17">
          <w:rPr>
            <w:rFonts w:eastAsia="Times New Roman"/>
            <w:i/>
            <w:sz w:val="24"/>
            <w:szCs w:val="24"/>
          </w:rPr>
          <w:t>8</w:t>
        </w:r>
      </w:ins>
      <w:del w:id="339" w:author="Ye-Kui Wang" w:date="2018-08-09T15:04:00Z">
        <w:r w:rsidR="00EC3B98" w:rsidDel="00C27E17">
          <w:rPr>
            <w:rFonts w:eastAsia="Times New Roman"/>
            <w:i/>
            <w:sz w:val="24"/>
            <w:szCs w:val="24"/>
          </w:rPr>
          <w:delText>7</w:delText>
        </w:r>
      </w:del>
      <w:r w:rsidRPr="0021032F">
        <w:rPr>
          <w:rFonts w:eastAsia="Times New Roman"/>
          <w:i/>
          <w:sz w:val="24"/>
          <w:szCs w:val="24"/>
        </w:rPr>
        <w:t xml:space="preserve">, </w:t>
      </w:r>
      <w:r w:rsidR="005E55C1" w:rsidRPr="0021032F">
        <w:rPr>
          <w:rFonts w:eastAsia="Times New Roman"/>
          <w:i/>
          <w:sz w:val="24"/>
          <w:szCs w:val="24"/>
        </w:rPr>
        <w:t>respectively</w:t>
      </w:r>
      <w:r w:rsidRPr="0021032F">
        <w:rPr>
          <w:rFonts w:eastAsia="Times New Roman"/>
          <w:i/>
          <w:sz w:val="24"/>
          <w:szCs w:val="24"/>
        </w:rPr>
        <w:t>.</w:t>
      </w:r>
    </w:p>
    <w:p w14:paraId="1AA1E098" w14:textId="36DB6096"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sz w:val="24"/>
          <w:szCs w:val="24"/>
          <w:lang w:eastAsia="ja-JP"/>
        </w:rPr>
      </w:pPr>
      <w:r w:rsidRPr="0021032F">
        <w:rPr>
          <w:rFonts w:eastAsia="Times New Roman"/>
          <w:i/>
          <w:sz w:val="24"/>
          <w:szCs w:val="24"/>
        </w:rPr>
        <w:t>Add clause</w:t>
      </w:r>
      <w:r w:rsidR="00520D90" w:rsidRPr="0021032F">
        <w:rPr>
          <w:rFonts w:eastAsia="Times New Roman"/>
          <w:i/>
          <w:sz w:val="24"/>
          <w:szCs w:val="24"/>
        </w:rPr>
        <w:t>s</w:t>
      </w:r>
      <w:r w:rsidRPr="0021032F">
        <w:rPr>
          <w:rFonts w:eastAsia="Times New Roman"/>
          <w:i/>
          <w:sz w:val="24"/>
          <w:szCs w:val="24"/>
        </w:rPr>
        <w:t xml:space="preserve"> D.1.</w:t>
      </w:r>
      <w:r w:rsidR="005E55C1" w:rsidRPr="0021032F">
        <w:rPr>
          <w:rFonts w:eastAsia="Times New Roman"/>
          <w:i/>
          <w:sz w:val="24"/>
          <w:szCs w:val="24"/>
        </w:rPr>
        <w:t>31</w:t>
      </w:r>
      <w:r w:rsidR="00C749DF" w:rsidRPr="005347D2">
        <w:rPr>
          <w:rFonts w:eastAsia="Times New Roman"/>
          <w:i/>
          <w:sz w:val="24"/>
          <w:szCs w:val="24"/>
        </w:rPr>
        <w:t>,</w:t>
      </w:r>
      <w:r w:rsidRPr="0021032F">
        <w:rPr>
          <w:rFonts w:eastAsia="Times New Roman"/>
          <w:i/>
          <w:sz w:val="24"/>
          <w:szCs w:val="24"/>
        </w:rPr>
        <w:t xml:space="preserve"> </w:t>
      </w:r>
      <w:r w:rsidR="00EC3B98" w:rsidRPr="0021032F">
        <w:rPr>
          <w:rFonts w:eastAsia="Times New Roman"/>
          <w:i/>
          <w:sz w:val="24"/>
          <w:szCs w:val="24"/>
        </w:rPr>
        <w:t>D.1.3</w:t>
      </w:r>
      <w:r w:rsidR="006F1986">
        <w:rPr>
          <w:rFonts w:eastAsia="Times New Roman"/>
          <w:i/>
          <w:sz w:val="24"/>
          <w:szCs w:val="24"/>
        </w:rPr>
        <w:t>3</w:t>
      </w:r>
      <w:r w:rsidR="00EC3B98" w:rsidRPr="005347D2">
        <w:rPr>
          <w:rFonts w:eastAsia="Times New Roman"/>
          <w:i/>
          <w:sz w:val="24"/>
          <w:szCs w:val="24"/>
        </w:rPr>
        <w:t>,</w:t>
      </w:r>
      <w:r w:rsidR="00EC3B98" w:rsidRPr="0021032F">
        <w:rPr>
          <w:rFonts w:eastAsia="Times New Roman"/>
          <w:i/>
          <w:sz w:val="24"/>
          <w:szCs w:val="24"/>
        </w:rPr>
        <w:t xml:space="preserve"> </w:t>
      </w:r>
      <w:ins w:id="340" w:author="Ye-Kui Wang" w:date="2018-08-09T15:04:00Z">
        <w:r w:rsidR="00C27E17" w:rsidRPr="0021032F">
          <w:rPr>
            <w:rFonts w:eastAsia="Times New Roman"/>
            <w:i/>
            <w:sz w:val="24"/>
            <w:szCs w:val="24"/>
          </w:rPr>
          <w:t>D.1.3</w:t>
        </w:r>
        <w:r w:rsidR="00C27E17">
          <w:rPr>
            <w:rFonts w:eastAsia="Times New Roman"/>
            <w:i/>
            <w:sz w:val="24"/>
            <w:szCs w:val="24"/>
          </w:rPr>
          <w:t>4</w:t>
        </w:r>
        <w:r w:rsidR="00C27E17" w:rsidRPr="005347D2">
          <w:rPr>
            <w:rFonts w:eastAsia="Times New Roman"/>
            <w:i/>
            <w:sz w:val="24"/>
            <w:szCs w:val="24"/>
          </w:rPr>
          <w:t>,</w:t>
        </w:r>
        <w:r w:rsidR="00C27E17" w:rsidRPr="0021032F">
          <w:rPr>
            <w:rFonts w:eastAsia="Times New Roman"/>
            <w:i/>
            <w:sz w:val="24"/>
            <w:szCs w:val="24"/>
          </w:rPr>
          <w:t xml:space="preserve"> </w:t>
        </w:r>
      </w:ins>
      <w:r w:rsidR="00520D90" w:rsidRPr="0021032F">
        <w:rPr>
          <w:rFonts w:eastAsia="Times New Roman"/>
          <w:i/>
          <w:sz w:val="24"/>
          <w:szCs w:val="24"/>
        </w:rPr>
        <w:t>D.1.3</w:t>
      </w:r>
      <w:ins w:id="341" w:author="Ye-Kui Wang" w:date="2018-08-09T15:04:00Z">
        <w:r w:rsidR="00C27E17">
          <w:rPr>
            <w:rFonts w:eastAsia="Times New Roman"/>
            <w:i/>
            <w:sz w:val="24"/>
            <w:szCs w:val="24"/>
          </w:rPr>
          <w:t>5</w:t>
        </w:r>
      </w:ins>
      <w:del w:id="342" w:author="Ye-Kui Wang" w:date="2018-08-09T15:04:00Z">
        <w:r w:rsidR="00EC3B98" w:rsidDel="00C27E17">
          <w:rPr>
            <w:rFonts w:eastAsia="Times New Roman"/>
            <w:i/>
            <w:sz w:val="24"/>
            <w:szCs w:val="24"/>
          </w:rPr>
          <w:delText>4</w:delText>
        </w:r>
      </w:del>
      <w:r w:rsidR="006F1986">
        <w:rPr>
          <w:rFonts w:eastAsia="Times New Roman"/>
          <w:i/>
          <w:sz w:val="24"/>
          <w:szCs w:val="24"/>
        </w:rPr>
        <w:t xml:space="preserve"> (and subordinate subclauses)</w:t>
      </w:r>
      <w:r w:rsidR="00C749DF" w:rsidRPr="005347D2">
        <w:rPr>
          <w:rFonts w:eastAsia="Times New Roman"/>
          <w:i/>
          <w:sz w:val="24"/>
          <w:szCs w:val="24"/>
        </w:rPr>
        <w:t>, D.1.3</w:t>
      </w:r>
      <w:ins w:id="343" w:author="Ye-Kui Wang" w:date="2018-08-09T15:04:00Z">
        <w:r w:rsidR="00C27E17">
          <w:rPr>
            <w:rFonts w:eastAsia="Times New Roman"/>
            <w:i/>
            <w:sz w:val="24"/>
            <w:szCs w:val="24"/>
          </w:rPr>
          <w:t>6</w:t>
        </w:r>
      </w:ins>
      <w:del w:id="344" w:author="Ye-Kui Wang" w:date="2018-08-09T15:04:00Z">
        <w:r w:rsidR="00EC3B98" w:rsidDel="00C27E17">
          <w:rPr>
            <w:rFonts w:eastAsia="Times New Roman"/>
            <w:i/>
            <w:sz w:val="24"/>
            <w:szCs w:val="24"/>
          </w:rPr>
          <w:delText>5</w:delText>
        </w:r>
      </w:del>
      <w:r w:rsidR="00C749DF" w:rsidRPr="005347D2">
        <w:rPr>
          <w:rFonts w:eastAsia="Times New Roman"/>
          <w:i/>
          <w:sz w:val="24"/>
          <w:szCs w:val="24"/>
        </w:rPr>
        <w:t>, and D.1.3</w:t>
      </w:r>
      <w:ins w:id="345" w:author="Ye-Kui Wang" w:date="2018-08-09T15:04:00Z">
        <w:r w:rsidR="00C27E17">
          <w:rPr>
            <w:rFonts w:eastAsia="Times New Roman"/>
            <w:i/>
            <w:sz w:val="24"/>
            <w:szCs w:val="24"/>
          </w:rPr>
          <w:t>7</w:t>
        </w:r>
      </w:ins>
      <w:del w:id="346" w:author="Ye-Kui Wang" w:date="2018-08-09T15:04:00Z">
        <w:r w:rsidR="00EC3B98" w:rsidDel="00C27E17">
          <w:rPr>
            <w:rFonts w:eastAsia="Times New Roman"/>
            <w:i/>
            <w:sz w:val="24"/>
            <w:szCs w:val="24"/>
          </w:rPr>
          <w:delText>6</w:delText>
        </w:r>
      </w:del>
      <w:r w:rsidR="00520D90" w:rsidRPr="0021032F">
        <w:rPr>
          <w:rFonts w:eastAsia="Times New Roman"/>
          <w:i/>
          <w:sz w:val="24"/>
          <w:szCs w:val="24"/>
        </w:rPr>
        <w:t xml:space="preserve"> </w:t>
      </w:r>
      <w:r w:rsidRPr="0021032F">
        <w:rPr>
          <w:rFonts w:eastAsia="Times New Roman"/>
          <w:i/>
          <w:sz w:val="24"/>
          <w:szCs w:val="24"/>
        </w:rPr>
        <w:t>as follows</w:t>
      </w:r>
      <w:r w:rsidRPr="0021032F">
        <w:rPr>
          <w:sz w:val="24"/>
          <w:szCs w:val="24"/>
          <w:lang w:eastAsia="ja-JP"/>
        </w:rPr>
        <w:t>:</w:t>
      </w:r>
    </w:p>
    <w:p w14:paraId="0E8AFCF9" w14:textId="1518E512" w:rsidR="00400101" w:rsidRPr="005347D2" w:rsidRDefault="00400101" w:rsidP="00F85C31">
      <w:pPr>
        <w:pStyle w:val="3N2"/>
        <w:keepNext/>
        <w:ind w:left="0"/>
        <w:outlineLvl w:val="2"/>
        <w:rPr>
          <w:b/>
          <w:lang w:val="en-CA"/>
        </w:rPr>
      </w:pPr>
      <w:r w:rsidRPr="005347D2">
        <w:rPr>
          <w:b/>
          <w:lang w:val="en-CA"/>
        </w:rPr>
        <w:t>D.1.</w:t>
      </w:r>
      <w:r w:rsidR="005E55C1" w:rsidRPr="005347D2">
        <w:rPr>
          <w:b/>
          <w:lang w:val="en-CA"/>
        </w:rPr>
        <w:t>31</w:t>
      </w:r>
      <w:r w:rsidRPr="005347D2">
        <w:rPr>
          <w:b/>
          <w:lang w:val="en-CA"/>
        </w:rPr>
        <w:t xml:space="preserve"> Content light level </w:t>
      </w:r>
      <w:r w:rsidR="005E55C1" w:rsidRPr="005347D2">
        <w:rPr>
          <w:b/>
          <w:lang w:val="en-CA"/>
        </w:rPr>
        <w:t xml:space="preserve">information </w:t>
      </w:r>
      <w:r w:rsidRPr="005347D2">
        <w:rPr>
          <w:b/>
          <w:lang w:val="en-CA"/>
        </w:rPr>
        <w:t>SEI message syntax</w:t>
      </w:r>
    </w:p>
    <w:p w14:paraId="324909FB" w14:textId="0517A31E" w:rsidR="00400101" w:rsidRPr="005347D2" w:rsidRDefault="00400101" w:rsidP="00F85C3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400101" w:rsidRPr="005347D2" w14:paraId="703BCDEE" w14:textId="77777777" w:rsidTr="00400101">
        <w:trPr>
          <w:cantSplit/>
          <w:jc w:val="center"/>
        </w:trPr>
        <w:tc>
          <w:tcPr>
            <w:tcW w:w="6745" w:type="dxa"/>
          </w:tcPr>
          <w:p w14:paraId="5B08BEAA" w14:textId="0368BE94"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content_light_level_info</w:t>
            </w:r>
            <w:proofErr w:type="spellEnd"/>
            <w:r w:rsidRPr="005347D2">
              <w:rPr>
                <w:rFonts w:eastAsia="Malgun Gothic"/>
                <w:sz w:val="20"/>
              </w:rPr>
              <w:t xml:space="preserve"> </w:t>
            </w:r>
            <w:proofErr w:type="gramStart"/>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79876CE3"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5B6942F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400101" w:rsidRPr="005347D2" w14:paraId="56B50415" w14:textId="77777777" w:rsidTr="00400101">
        <w:trPr>
          <w:cantSplit/>
          <w:jc w:val="center"/>
        </w:trPr>
        <w:tc>
          <w:tcPr>
            <w:tcW w:w="6745" w:type="dxa"/>
          </w:tcPr>
          <w:p w14:paraId="4158247D" w14:textId="56A02F46"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ax_content_light_level</w:t>
            </w:r>
          </w:p>
        </w:tc>
        <w:tc>
          <w:tcPr>
            <w:tcW w:w="630" w:type="dxa"/>
          </w:tcPr>
          <w:p w14:paraId="6D7CA128"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613F5BE3" w14:textId="5A427103"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1C6BEBD4" w14:textId="77777777" w:rsidTr="00400101">
        <w:trPr>
          <w:cantSplit/>
          <w:jc w:val="center"/>
        </w:trPr>
        <w:tc>
          <w:tcPr>
            <w:tcW w:w="6745" w:type="dxa"/>
          </w:tcPr>
          <w:p w14:paraId="66BC8889" w14:textId="294C8AE8" w:rsidR="00400101" w:rsidRPr="005347D2" w:rsidRDefault="00400101" w:rsidP="0063058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ax_pic_average_light_level</w:t>
            </w:r>
          </w:p>
        </w:tc>
        <w:tc>
          <w:tcPr>
            <w:tcW w:w="630" w:type="dxa"/>
          </w:tcPr>
          <w:p w14:paraId="69CEE6C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41776509"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614C168C" w14:textId="77777777" w:rsidTr="00400101">
        <w:trPr>
          <w:cantSplit/>
          <w:jc w:val="center"/>
        </w:trPr>
        <w:tc>
          <w:tcPr>
            <w:tcW w:w="6745" w:type="dxa"/>
          </w:tcPr>
          <w:p w14:paraId="57B45AD0" w14:textId="77777777"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3D0CC1D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D744A1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6D97463" w14:textId="4B57CCE9" w:rsidR="00400101" w:rsidRDefault="00400101"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61A0A102" w14:textId="7879A78A" w:rsidR="00EC3B98" w:rsidRPr="005347D2" w:rsidRDefault="00EC3B98" w:rsidP="00F85C31">
      <w:pPr>
        <w:pStyle w:val="3N2"/>
        <w:keepNext/>
        <w:ind w:left="0"/>
        <w:outlineLvl w:val="2"/>
        <w:rPr>
          <w:b/>
          <w:lang w:val="en-CA"/>
        </w:rPr>
      </w:pPr>
      <w:r w:rsidRPr="005347D2">
        <w:rPr>
          <w:b/>
          <w:lang w:val="en-CA"/>
        </w:rPr>
        <w:lastRenderedPageBreak/>
        <w:t>D.1.3</w:t>
      </w:r>
      <w:r w:rsidR="006F1986">
        <w:rPr>
          <w:b/>
          <w:lang w:val="en-CA"/>
        </w:rPr>
        <w:t>3</w:t>
      </w:r>
      <w:r w:rsidRPr="005347D2">
        <w:rPr>
          <w:b/>
          <w:lang w:val="en-CA"/>
        </w:rPr>
        <w:t xml:space="preserve"> Content </w:t>
      </w:r>
      <w:r w:rsidRPr="00EC3B98">
        <w:rPr>
          <w:b/>
          <w:lang w:val="en-CA"/>
        </w:rPr>
        <w:t xml:space="preserve">colour volume SEI message </w:t>
      </w:r>
      <w:r w:rsidRPr="005347D2">
        <w:rPr>
          <w:b/>
          <w:lang w:val="en-CA"/>
        </w:rPr>
        <w:t>syntax</w:t>
      </w:r>
    </w:p>
    <w:p w14:paraId="13F38DAF" w14:textId="77777777" w:rsidR="007A4483" w:rsidRPr="005347D2" w:rsidRDefault="007A4483" w:rsidP="007A4483">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7A4483" w:rsidRPr="005347D2" w14:paraId="19408416" w14:textId="77777777" w:rsidTr="0059081E">
        <w:trPr>
          <w:cantSplit/>
          <w:jc w:val="center"/>
        </w:trPr>
        <w:tc>
          <w:tcPr>
            <w:tcW w:w="6745" w:type="dxa"/>
          </w:tcPr>
          <w:p w14:paraId="018F2887" w14:textId="6BC164F6"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F165FB">
              <w:rPr>
                <w:rFonts w:eastAsia="Malgun Gothic"/>
                <w:sz w:val="20"/>
              </w:rPr>
              <w:t>content_colour_</w:t>
            </w:r>
            <w:proofErr w:type="gramStart"/>
            <w:r w:rsidRPr="00F165FB">
              <w:rPr>
                <w:rFonts w:eastAsia="Malgun Gothic"/>
                <w:sz w:val="20"/>
              </w:rPr>
              <w:t>volume</w:t>
            </w:r>
            <w:proofErr w:type="spellEnd"/>
            <w:r w:rsidRPr="00F165FB">
              <w:rPr>
                <w:rFonts w:eastAsia="Malgun Gothic"/>
                <w:sz w:val="20"/>
              </w:rPr>
              <w:t>( </w:t>
            </w:r>
            <w:proofErr w:type="spellStart"/>
            <w:r w:rsidRPr="00F165FB">
              <w:rPr>
                <w:rFonts w:eastAsia="Malgun Gothic"/>
                <w:sz w:val="20"/>
              </w:rPr>
              <w:t>payloadSize</w:t>
            </w:r>
            <w:proofErr w:type="spellEnd"/>
            <w:proofErr w:type="gramEnd"/>
            <w:r w:rsidRPr="00F165FB">
              <w:rPr>
                <w:rFonts w:eastAsia="Malgun Gothic"/>
                <w:sz w:val="20"/>
              </w:rPr>
              <w:t> ) {</w:t>
            </w:r>
          </w:p>
        </w:tc>
        <w:tc>
          <w:tcPr>
            <w:tcW w:w="630" w:type="dxa"/>
          </w:tcPr>
          <w:p w14:paraId="6C126E20" w14:textId="2B8BC20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Pr>
                <w:rFonts w:eastAsia="Malgun Gothic"/>
                <w:b/>
                <w:sz w:val="20"/>
              </w:rPr>
              <w:t>C</w:t>
            </w:r>
          </w:p>
        </w:tc>
        <w:tc>
          <w:tcPr>
            <w:tcW w:w="1251" w:type="dxa"/>
          </w:tcPr>
          <w:p w14:paraId="1A17AC7A" w14:textId="2BA0546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F165FB">
              <w:rPr>
                <w:rFonts w:eastAsia="Malgun Gothic"/>
                <w:b/>
                <w:sz w:val="20"/>
              </w:rPr>
              <w:t>Descriptor</w:t>
            </w:r>
          </w:p>
        </w:tc>
      </w:tr>
      <w:tr w:rsidR="007A4483" w:rsidRPr="005347D2" w14:paraId="6CB328C2" w14:textId="77777777" w:rsidTr="0059081E">
        <w:trPr>
          <w:cantSplit/>
          <w:jc w:val="center"/>
        </w:trPr>
        <w:tc>
          <w:tcPr>
            <w:tcW w:w="6745" w:type="dxa"/>
          </w:tcPr>
          <w:p w14:paraId="5B180992" w14:textId="754B310B"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spellStart"/>
            <w:r w:rsidRPr="00F165FB">
              <w:rPr>
                <w:rFonts w:eastAsia="Malgun Gothic"/>
                <w:b/>
                <w:sz w:val="20"/>
              </w:rPr>
              <w:t>ccv_cancel_flag</w:t>
            </w:r>
            <w:proofErr w:type="spellEnd"/>
          </w:p>
        </w:tc>
        <w:tc>
          <w:tcPr>
            <w:tcW w:w="630" w:type="dxa"/>
          </w:tcPr>
          <w:p w14:paraId="44340E1D" w14:textId="40D39C0F"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Pr>
                <w:rFonts w:eastAsia="Malgun Gothic"/>
                <w:sz w:val="20"/>
              </w:rPr>
              <w:t>5</w:t>
            </w:r>
          </w:p>
        </w:tc>
        <w:tc>
          <w:tcPr>
            <w:tcW w:w="1251" w:type="dxa"/>
          </w:tcPr>
          <w:p w14:paraId="1C0E53D7" w14:textId="1116C9B6"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06A6465A" w14:textId="77777777" w:rsidTr="0059081E">
        <w:trPr>
          <w:cantSplit/>
          <w:jc w:val="center"/>
        </w:trPr>
        <w:tc>
          <w:tcPr>
            <w:tcW w:w="6745" w:type="dxa"/>
          </w:tcPr>
          <w:p w14:paraId="302F8986" w14:textId="60A5609D"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proofErr w:type="gramStart"/>
            <w:r w:rsidRPr="00F165FB">
              <w:rPr>
                <w:rFonts w:eastAsia="Malgun Gothic"/>
                <w:sz w:val="20"/>
              </w:rPr>
              <w:t>if( !</w:t>
            </w:r>
            <w:proofErr w:type="spellStart"/>
            <w:proofErr w:type="gramEnd"/>
            <w:r w:rsidRPr="00F165FB">
              <w:rPr>
                <w:rFonts w:eastAsia="Malgun Gothic"/>
                <w:sz w:val="20"/>
              </w:rPr>
              <w:t>ccv_cancel_flag</w:t>
            </w:r>
            <w:proofErr w:type="spellEnd"/>
            <w:r w:rsidRPr="00F165FB">
              <w:rPr>
                <w:rFonts w:eastAsia="Malgun Gothic"/>
                <w:sz w:val="20"/>
              </w:rPr>
              <w:t> ) {</w:t>
            </w:r>
          </w:p>
        </w:tc>
        <w:tc>
          <w:tcPr>
            <w:tcW w:w="630" w:type="dxa"/>
          </w:tcPr>
          <w:p w14:paraId="2ABB94A6" w14:textId="31AE2CF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79427C44" w14:textId="7D75F7B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0803B0CE" w14:textId="77777777" w:rsidTr="0059081E">
        <w:trPr>
          <w:cantSplit/>
          <w:jc w:val="center"/>
        </w:trPr>
        <w:tc>
          <w:tcPr>
            <w:tcW w:w="6745" w:type="dxa"/>
          </w:tcPr>
          <w:p w14:paraId="33E591BC" w14:textId="5D153B28" w:rsidR="007A4483" w:rsidRPr="005347D2" w:rsidRDefault="007A4483" w:rsidP="00C024D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104F3">
              <w:rPr>
                <w:rFonts w:eastAsia="Malgun Gothic"/>
                <w:sz w:val="20"/>
              </w:rPr>
              <w:tab/>
            </w:r>
            <w:r w:rsidRPr="007104F3">
              <w:rPr>
                <w:rFonts w:eastAsia="Malgun Gothic"/>
                <w:sz w:val="20"/>
              </w:rPr>
              <w:tab/>
            </w:r>
            <w:proofErr w:type="spellStart"/>
            <w:r w:rsidRPr="007104F3">
              <w:rPr>
                <w:rFonts w:eastAsia="Malgun Gothic"/>
                <w:b/>
                <w:sz w:val="20"/>
              </w:rPr>
              <w:t>ccv_</w:t>
            </w:r>
            <w:ins w:id="347" w:author="Ye-Kui Wang" w:date="2018-08-09T14:33:00Z">
              <w:r w:rsidR="00C024D6" w:rsidRPr="00C024D6">
                <w:rPr>
                  <w:rFonts w:eastAsia="Malgun Gothic"/>
                  <w:b/>
                  <w:sz w:val="20"/>
                </w:rPr>
                <w:t>persistence_flag</w:t>
              </w:r>
            </w:ins>
            <w:proofErr w:type="spellEnd"/>
            <w:del w:id="348" w:author="Ye-Kui Wang" w:date="2018-08-09T14:33:00Z">
              <w:r w:rsidRPr="007104F3" w:rsidDel="00C024D6">
                <w:rPr>
                  <w:rFonts w:eastAsia="Malgun Gothic"/>
                  <w:b/>
                  <w:sz w:val="20"/>
                </w:rPr>
                <w:delText>repetition_period</w:delText>
              </w:r>
            </w:del>
          </w:p>
        </w:tc>
        <w:tc>
          <w:tcPr>
            <w:tcW w:w="630" w:type="dxa"/>
          </w:tcPr>
          <w:p w14:paraId="0914A521" w14:textId="324511E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7104F3">
              <w:rPr>
                <w:rFonts w:eastAsia="Malgun Gothic"/>
                <w:sz w:val="20"/>
              </w:rPr>
              <w:t>5</w:t>
            </w:r>
          </w:p>
        </w:tc>
        <w:tc>
          <w:tcPr>
            <w:tcW w:w="1251" w:type="dxa"/>
          </w:tcPr>
          <w:p w14:paraId="780F8F91" w14:textId="15367357" w:rsidR="007A4483" w:rsidRPr="005347D2" w:rsidRDefault="00C024D6" w:rsidP="00C024D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ins w:id="349" w:author="Ye-Kui Wang" w:date="2018-08-09T14:33:00Z">
              <w:r>
                <w:rPr>
                  <w:rFonts w:eastAsia="Malgun Gothic"/>
                  <w:sz w:val="20"/>
                </w:rPr>
                <w:t>u(</w:t>
              </w:r>
              <w:proofErr w:type="gramEnd"/>
              <w:r>
                <w:rPr>
                  <w:rFonts w:eastAsia="Malgun Gothic"/>
                  <w:sz w:val="20"/>
                </w:rPr>
                <w:t>1)</w:t>
              </w:r>
            </w:ins>
            <w:del w:id="350" w:author="Ye-Kui Wang" w:date="2018-08-09T14:33:00Z">
              <w:r w:rsidR="007A4483" w:rsidRPr="007104F3" w:rsidDel="00C024D6">
                <w:rPr>
                  <w:rFonts w:eastAsia="Malgun Gothic"/>
                  <w:sz w:val="20"/>
                </w:rPr>
                <w:delText>ue(v)</w:delText>
              </w:r>
            </w:del>
          </w:p>
        </w:tc>
      </w:tr>
      <w:tr w:rsidR="007A4483" w:rsidRPr="005347D2" w14:paraId="32B7329E" w14:textId="77777777" w:rsidTr="0059081E">
        <w:trPr>
          <w:cantSplit/>
          <w:jc w:val="center"/>
        </w:trPr>
        <w:tc>
          <w:tcPr>
            <w:tcW w:w="6745" w:type="dxa"/>
          </w:tcPr>
          <w:p w14:paraId="73D8CDF5" w14:textId="0ECA0B34"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ccv_primaries_present_flag</w:t>
            </w:r>
            <w:proofErr w:type="spellEnd"/>
          </w:p>
        </w:tc>
        <w:tc>
          <w:tcPr>
            <w:tcW w:w="630" w:type="dxa"/>
          </w:tcPr>
          <w:p w14:paraId="5F621980" w14:textId="4C55620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51793A1C" w14:textId="029DC8E3"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5D8E5E9F" w14:textId="77777777" w:rsidTr="0059081E">
        <w:trPr>
          <w:cantSplit/>
          <w:jc w:val="center"/>
        </w:trPr>
        <w:tc>
          <w:tcPr>
            <w:tcW w:w="6745" w:type="dxa"/>
          </w:tcPr>
          <w:p w14:paraId="391DA733" w14:textId="781C8D1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ccv_min_luminance_value_present_flag</w:t>
            </w:r>
            <w:proofErr w:type="spellEnd"/>
          </w:p>
        </w:tc>
        <w:tc>
          <w:tcPr>
            <w:tcW w:w="630" w:type="dxa"/>
          </w:tcPr>
          <w:p w14:paraId="41A41429" w14:textId="7A305DFD"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4EA6516B" w14:textId="2C92B59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4C5D06B7" w14:textId="77777777" w:rsidTr="0059081E">
        <w:trPr>
          <w:cantSplit/>
          <w:jc w:val="center"/>
        </w:trPr>
        <w:tc>
          <w:tcPr>
            <w:tcW w:w="6745" w:type="dxa"/>
          </w:tcPr>
          <w:p w14:paraId="39D0D10E" w14:textId="7A5DF5A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ccv_max_luminance_value_present_flag</w:t>
            </w:r>
            <w:proofErr w:type="spellEnd"/>
          </w:p>
        </w:tc>
        <w:tc>
          <w:tcPr>
            <w:tcW w:w="630" w:type="dxa"/>
          </w:tcPr>
          <w:p w14:paraId="1AF0D104" w14:textId="134D240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238F5282" w14:textId="116B9635"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7A4483" w:rsidRPr="005347D2" w14:paraId="084917A8" w14:textId="77777777" w:rsidTr="0059081E">
        <w:trPr>
          <w:cantSplit/>
          <w:jc w:val="center"/>
        </w:trPr>
        <w:tc>
          <w:tcPr>
            <w:tcW w:w="6745" w:type="dxa"/>
          </w:tcPr>
          <w:p w14:paraId="27D76AE1" w14:textId="01A63EB9"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spellStart"/>
            <w:r w:rsidRPr="00F165FB">
              <w:rPr>
                <w:rFonts w:eastAsia="Malgun Gothic"/>
                <w:b/>
                <w:sz w:val="20"/>
              </w:rPr>
              <w:t>ccv_avg_luminance_value_present_flag</w:t>
            </w:r>
            <w:proofErr w:type="spellEnd"/>
          </w:p>
        </w:tc>
        <w:tc>
          <w:tcPr>
            <w:tcW w:w="630" w:type="dxa"/>
          </w:tcPr>
          <w:p w14:paraId="0E2C0FC2" w14:textId="676E202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4B654D08" w14:textId="06D5760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1)</w:t>
            </w:r>
          </w:p>
        </w:tc>
      </w:tr>
      <w:tr w:rsidR="00C024D6" w:rsidRPr="005347D2" w14:paraId="021C5F6F" w14:textId="77777777" w:rsidTr="0059081E">
        <w:trPr>
          <w:cantSplit/>
          <w:jc w:val="center"/>
          <w:ins w:id="351" w:author="Ye-Kui Wang" w:date="2018-08-09T14:34:00Z"/>
        </w:trPr>
        <w:tc>
          <w:tcPr>
            <w:tcW w:w="6745" w:type="dxa"/>
          </w:tcPr>
          <w:p w14:paraId="0337CDF9" w14:textId="2F5BD99E" w:rsidR="00C024D6" w:rsidRPr="00C024D6" w:rsidRDefault="00C024D6" w:rsidP="00C024D6">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52" w:author="Ye-Kui Wang" w:date="2018-08-09T14:34:00Z"/>
                <w:rFonts w:eastAsia="Malgun Gothic"/>
                <w:b/>
                <w:sz w:val="20"/>
                <w:rPrChange w:id="353" w:author="Ye-Kui Wang" w:date="2018-08-09T14:34:00Z">
                  <w:rPr>
                    <w:ins w:id="354" w:author="Ye-Kui Wang" w:date="2018-08-09T14:34:00Z"/>
                    <w:rFonts w:eastAsia="Malgun Gothic"/>
                    <w:sz w:val="20"/>
                  </w:rPr>
                </w:rPrChange>
              </w:rPr>
            </w:pPr>
            <w:ins w:id="355" w:author="Ye-Kui Wang" w:date="2018-08-09T14:34:00Z">
              <w:r>
                <w:rPr>
                  <w:rFonts w:eastAsia="Malgun Gothic"/>
                  <w:sz w:val="20"/>
                </w:rPr>
                <w:tab/>
              </w:r>
              <w:r>
                <w:rPr>
                  <w:rFonts w:eastAsia="Malgun Gothic"/>
                  <w:sz w:val="20"/>
                </w:rPr>
                <w:tab/>
              </w:r>
              <w:r w:rsidRPr="001F0104">
                <w:rPr>
                  <w:rFonts w:eastAsia="Malgun Gothic"/>
                  <w:b/>
                  <w:sz w:val="20"/>
                </w:rPr>
                <w:t>ccv_reserved_zero_2bits</w:t>
              </w:r>
            </w:ins>
          </w:p>
        </w:tc>
        <w:tc>
          <w:tcPr>
            <w:tcW w:w="630" w:type="dxa"/>
          </w:tcPr>
          <w:p w14:paraId="0EE57418" w14:textId="0F35F11F" w:rsidR="00C024D6" w:rsidRDefault="00C024D6"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56" w:author="Ye-Kui Wang" w:date="2018-08-09T14:34:00Z"/>
                <w:rFonts w:eastAsia="Malgun Gothic"/>
                <w:sz w:val="20"/>
              </w:rPr>
            </w:pPr>
            <w:ins w:id="357" w:author="Ye-Kui Wang" w:date="2018-08-09T14:34:00Z">
              <w:r>
                <w:rPr>
                  <w:rFonts w:eastAsia="Malgun Gothic"/>
                  <w:sz w:val="20"/>
                </w:rPr>
                <w:t>5</w:t>
              </w:r>
            </w:ins>
          </w:p>
        </w:tc>
        <w:tc>
          <w:tcPr>
            <w:tcW w:w="1251" w:type="dxa"/>
          </w:tcPr>
          <w:p w14:paraId="13A37DC3" w14:textId="52703481" w:rsidR="00C024D6" w:rsidRPr="00F165FB" w:rsidRDefault="00C024D6" w:rsidP="007A4483">
            <w:pPr>
              <w:keepNext/>
              <w:keepLines/>
              <w:tabs>
                <w:tab w:val="clear" w:pos="360"/>
                <w:tab w:val="clear" w:pos="720"/>
                <w:tab w:val="clear" w:pos="1080"/>
                <w:tab w:val="clear" w:pos="1440"/>
              </w:tabs>
              <w:overflowPunct/>
              <w:autoSpaceDE/>
              <w:autoSpaceDN/>
              <w:adjustRightInd/>
              <w:spacing w:before="20" w:after="40"/>
              <w:jc w:val="center"/>
              <w:textAlignment w:val="auto"/>
              <w:rPr>
                <w:ins w:id="358" w:author="Ye-Kui Wang" w:date="2018-08-09T14:34:00Z"/>
                <w:rFonts w:eastAsia="Malgun Gothic"/>
                <w:sz w:val="20"/>
              </w:rPr>
            </w:pPr>
            <w:proofErr w:type="gramStart"/>
            <w:ins w:id="359" w:author="Ye-Kui Wang" w:date="2018-08-09T14:34:00Z">
              <w:r>
                <w:rPr>
                  <w:rFonts w:eastAsia="Malgun Gothic"/>
                  <w:sz w:val="20"/>
                </w:rPr>
                <w:t>u(</w:t>
              </w:r>
              <w:proofErr w:type="gramEnd"/>
              <w:r>
                <w:rPr>
                  <w:rFonts w:eastAsia="Malgun Gothic"/>
                  <w:sz w:val="20"/>
                </w:rPr>
                <w:t>2)</w:t>
              </w:r>
            </w:ins>
          </w:p>
        </w:tc>
      </w:tr>
      <w:tr w:rsidR="007A4483" w:rsidRPr="005347D2" w14:paraId="25C8435B" w14:textId="77777777" w:rsidTr="0059081E">
        <w:trPr>
          <w:cantSplit/>
          <w:jc w:val="center"/>
        </w:trPr>
        <w:tc>
          <w:tcPr>
            <w:tcW w:w="6745" w:type="dxa"/>
          </w:tcPr>
          <w:p w14:paraId="3BF676FE" w14:textId="2B422D98"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_primaries_present_flag</w:t>
            </w:r>
            <w:proofErr w:type="spellEnd"/>
            <w:r w:rsidRPr="00F165FB">
              <w:rPr>
                <w:rFonts w:eastAsia="Malgun Gothic"/>
                <w:sz w:val="20"/>
              </w:rPr>
              <w:t> )</w:t>
            </w:r>
          </w:p>
        </w:tc>
        <w:tc>
          <w:tcPr>
            <w:tcW w:w="630" w:type="dxa"/>
          </w:tcPr>
          <w:p w14:paraId="793FC39D"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1E4059F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1D1AC88D" w14:textId="77777777" w:rsidTr="0059081E">
        <w:trPr>
          <w:cantSplit/>
          <w:jc w:val="center"/>
        </w:trPr>
        <w:tc>
          <w:tcPr>
            <w:tcW w:w="6745" w:type="dxa"/>
          </w:tcPr>
          <w:p w14:paraId="0ECCBFBF" w14:textId="24DBE501"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gramStart"/>
            <w:r w:rsidRPr="00F165FB">
              <w:rPr>
                <w:rFonts w:eastAsia="Malgun Gothic"/>
                <w:sz w:val="20"/>
              </w:rPr>
              <w:t>for( c</w:t>
            </w:r>
            <w:proofErr w:type="gramEnd"/>
            <w:r w:rsidRPr="00F165FB">
              <w:rPr>
                <w:rFonts w:eastAsia="Malgun Gothic"/>
                <w:sz w:val="20"/>
              </w:rPr>
              <w:t xml:space="preserve"> = 0; c &lt; 3; </w:t>
            </w:r>
            <w:proofErr w:type="spellStart"/>
            <w:r w:rsidRPr="00F165FB">
              <w:rPr>
                <w:rFonts w:eastAsia="Malgun Gothic"/>
                <w:sz w:val="20"/>
              </w:rPr>
              <w:t>c++</w:t>
            </w:r>
            <w:proofErr w:type="spellEnd"/>
            <w:r w:rsidRPr="00F165FB">
              <w:rPr>
                <w:rFonts w:eastAsia="Malgun Gothic"/>
                <w:sz w:val="20"/>
              </w:rPr>
              <w:t> ) {</w:t>
            </w:r>
          </w:p>
        </w:tc>
        <w:tc>
          <w:tcPr>
            <w:tcW w:w="630" w:type="dxa"/>
          </w:tcPr>
          <w:p w14:paraId="5FE4B303"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3B475DF"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2FA8D4F6" w14:textId="77777777" w:rsidTr="0059081E">
        <w:trPr>
          <w:cantSplit/>
          <w:jc w:val="center"/>
        </w:trPr>
        <w:tc>
          <w:tcPr>
            <w:tcW w:w="6745" w:type="dxa"/>
          </w:tcPr>
          <w:p w14:paraId="278C8937" w14:textId="22ED2777"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ccv_primaries_</w:t>
            </w:r>
            <w:proofErr w:type="gramStart"/>
            <w:r w:rsidRPr="00F165FB">
              <w:rPr>
                <w:rFonts w:eastAsia="Malgun Gothic"/>
                <w:b/>
                <w:sz w:val="20"/>
              </w:rPr>
              <w:t>x</w:t>
            </w:r>
            <w:proofErr w:type="spellEnd"/>
            <w:r w:rsidRPr="00F165FB">
              <w:rPr>
                <w:rFonts w:eastAsia="Malgun Gothic"/>
                <w:sz w:val="20"/>
              </w:rPr>
              <w:t>[</w:t>
            </w:r>
            <w:proofErr w:type="gramEnd"/>
            <w:r w:rsidRPr="00F165FB">
              <w:rPr>
                <w:rFonts w:eastAsia="Malgun Gothic"/>
                <w:sz w:val="20"/>
              </w:rPr>
              <w:t> c ]</w:t>
            </w:r>
          </w:p>
        </w:tc>
        <w:tc>
          <w:tcPr>
            <w:tcW w:w="630" w:type="dxa"/>
          </w:tcPr>
          <w:p w14:paraId="5578BB1A" w14:textId="3CBB4BD2"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13AEB029" w14:textId="78588D4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i(</w:t>
            </w:r>
            <w:proofErr w:type="gramEnd"/>
            <w:r w:rsidRPr="00F165FB">
              <w:rPr>
                <w:rFonts w:eastAsia="Malgun Gothic"/>
                <w:sz w:val="20"/>
              </w:rPr>
              <w:t>32)</w:t>
            </w:r>
          </w:p>
        </w:tc>
      </w:tr>
      <w:tr w:rsidR="007A4483" w:rsidRPr="005347D2" w14:paraId="6EAE531E" w14:textId="77777777" w:rsidTr="0059081E">
        <w:trPr>
          <w:cantSplit/>
          <w:jc w:val="center"/>
        </w:trPr>
        <w:tc>
          <w:tcPr>
            <w:tcW w:w="6745" w:type="dxa"/>
          </w:tcPr>
          <w:p w14:paraId="7AFEA074" w14:textId="7F0FBA5F"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ccv_primaries_</w:t>
            </w:r>
            <w:proofErr w:type="gramStart"/>
            <w:r w:rsidRPr="00F165FB">
              <w:rPr>
                <w:rFonts w:eastAsia="Malgun Gothic"/>
                <w:b/>
                <w:sz w:val="20"/>
              </w:rPr>
              <w:t>y</w:t>
            </w:r>
            <w:proofErr w:type="spellEnd"/>
            <w:r w:rsidRPr="00F165FB">
              <w:rPr>
                <w:rFonts w:eastAsia="Malgun Gothic"/>
                <w:sz w:val="20"/>
              </w:rPr>
              <w:t>[</w:t>
            </w:r>
            <w:proofErr w:type="gramEnd"/>
            <w:r w:rsidRPr="00F165FB">
              <w:rPr>
                <w:rFonts w:eastAsia="Malgun Gothic"/>
                <w:sz w:val="20"/>
              </w:rPr>
              <w:t> c ]</w:t>
            </w:r>
          </w:p>
        </w:tc>
        <w:tc>
          <w:tcPr>
            <w:tcW w:w="630" w:type="dxa"/>
          </w:tcPr>
          <w:p w14:paraId="155E8019" w14:textId="7831D741"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6564FF98" w14:textId="2B1BC470"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i(</w:t>
            </w:r>
            <w:proofErr w:type="gramEnd"/>
            <w:r w:rsidRPr="00F165FB">
              <w:rPr>
                <w:rFonts w:eastAsia="Malgun Gothic"/>
                <w:sz w:val="20"/>
              </w:rPr>
              <w:t>32)</w:t>
            </w:r>
          </w:p>
        </w:tc>
      </w:tr>
      <w:tr w:rsidR="007A4483" w:rsidRPr="005347D2" w14:paraId="2DEB6B01" w14:textId="77777777" w:rsidTr="0059081E">
        <w:trPr>
          <w:cantSplit/>
          <w:jc w:val="center"/>
        </w:trPr>
        <w:tc>
          <w:tcPr>
            <w:tcW w:w="6745" w:type="dxa"/>
          </w:tcPr>
          <w:p w14:paraId="30B78B21" w14:textId="196DCCEB"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t>}</w:t>
            </w:r>
          </w:p>
        </w:tc>
        <w:tc>
          <w:tcPr>
            <w:tcW w:w="630" w:type="dxa"/>
          </w:tcPr>
          <w:p w14:paraId="0C6133C1"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080B2086"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294C6761" w14:textId="77777777" w:rsidTr="0059081E">
        <w:trPr>
          <w:cantSplit/>
          <w:jc w:val="center"/>
        </w:trPr>
        <w:tc>
          <w:tcPr>
            <w:tcW w:w="6745" w:type="dxa"/>
          </w:tcPr>
          <w:p w14:paraId="3B74D34A" w14:textId="245B1755"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_min_luminance_value_present_flag</w:t>
            </w:r>
            <w:proofErr w:type="spellEnd"/>
            <w:r w:rsidRPr="00F165FB">
              <w:rPr>
                <w:rFonts w:eastAsia="Malgun Gothic"/>
                <w:sz w:val="20"/>
              </w:rPr>
              <w:t> )</w:t>
            </w:r>
          </w:p>
        </w:tc>
        <w:tc>
          <w:tcPr>
            <w:tcW w:w="630" w:type="dxa"/>
          </w:tcPr>
          <w:p w14:paraId="0BDA9421"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B716C16"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1AAE01C5" w14:textId="77777777" w:rsidTr="0059081E">
        <w:trPr>
          <w:cantSplit/>
          <w:jc w:val="center"/>
        </w:trPr>
        <w:tc>
          <w:tcPr>
            <w:tcW w:w="6745" w:type="dxa"/>
          </w:tcPr>
          <w:p w14:paraId="7326B07A" w14:textId="559AE80D"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ccv_min_luminance_value</w:t>
            </w:r>
            <w:proofErr w:type="spellEnd"/>
          </w:p>
        </w:tc>
        <w:tc>
          <w:tcPr>
            <w:tcW w:w="630" w:type="dxa"/>
          </w:tcPr>
          <w:p w14:paraId="2E4D3A06" w14:textId="634BBED9"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63B7BBD7" w14:textId="6BE57394"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32)</w:t>
            </w:r>
          </w:p>
        </w:tc>
      </w:tr>
      <w:tr w:rsidR="007A4483" w:rsidRPr="005347D2" w14:paraId="35A877F0" w14:textId="77777777" w:rsidTr="0059081E">
        <w:trPr>
          <w:cantSplit/>
          <w:jc w:val="center"/>
        </w:trPr>
        <w:tc>
          <w:tcPr>
            <w:tcW w:w="6745" w:type="dxa"/>
          </w:tcPr>
          <w:p w14:paraId="54A83A4D" w14:textId="32C52233"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_max_luminance_value_present_flag</w:t>
            </w:r>
            <w:proofErr w:type="spellEnd"/>
            <w:r w:rsidRPr="00F165FB">
              <w:rPr>
                <w:rFonts w:eastAsia="Malgun Gothic"/>
                <w:sz w:val="20"/>
              </w:rPr>
              <w:t> )</w:t>
            </w:r>
          </w:p>
        </w:tc>
        <w:tc>
          <w:tcPr>
            <w:tcW w:w="630" w:type="dxa"/>
          </w:tcPr>
          <w:p w14:paraId="54D1796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032B7808"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6B658D67" w14:textId="77777777" w:rsidTr="0059081E">
        <w:trPr>
          <w:cantSplit/>
          <w:jc w:val="center"/>
        </w:trPr>
        <w:tc>
          <w:tcPr>
            <w:tcW w:w="6745" w:type="dxa"/>
          </w:tcPr>
          <w:p w14:paraId="1B0E1266" w14:textId="4FBDD272"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ccv_max_luminance_value</w:t>
            </w:r>
            <w:proofErr w:type="spellEnd"/>
          </w:p>
        </w:tc>
        <w:tc>
          <w:tcPr>
            <w:tcW w:w="630" w:type="dxa"/>
          </w:tcPr>
          <w:p w14:paraId="05E4A63B" w14:textId="5C8FF26B"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2FC9CA60" w14:textId="1953E43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32)</w:t>
            </w:r>
          </w:p>
        </w:tc>
      </w:tr>
      <w:tr w:rsidR="007A4483" w:rsidRPr="005347D2" w14:paraId="7EAA96C0" w14:textId="77777777" w:rsidTr="0059081E">
        <w:trPr>
          <w:cantSplit/>
          <w:jc w:val="center"/>
        </w:trPr>
        <w:tc>
          <w:tcPr>
            <w:tcW w:w="6745" w:type="dxa"/>
          </w:tcPr>
          <w:p w14:paraId="31EEA207" w14:textId="403F4A0A"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proofErr w:type="gramStart"/>
            <w:r w:rsidRPr="00F165FB">
              <w:rPr>
                <w:rFonts w:eastAsia="Malgun Gothic"/>
                <w:sz w:val="20"/>
              </w:rPr>
              <w:t>if( </w:t>
            </w:r>
            <w:proofErr w:type="spellStart"/>
            <w:r w:rsidRPr="00F165FB">
              <w:rPr>
                <w:rFonts w:eastAsia="Malgun Gothic"/>
                <w:sz w:val="20"/>
              </w:rPr>
              <w:t>ccv</w:t>
            </w:r>
            <w:proofErr w:type="gramEnd"/>
            <w:r w:rsidRPr="00F165FB">
              <w:rPr>
                <w:rFonts w:eastAsia="Malgun Gothic"/>
                <w:sz w:val="20"/>
              </w:rPr>
              <w:t>_avg_luminance_value_present_flag</w:t>
            </w:r>
            <w:proofErr w:type="spellEnd"/>
            <w:r w:rsidRPr="00F165FB">
              <w:rPr>
                <w:rFonts w:eastAsia="Malgun Gothic"/>
                <w:sz w:val="20"/>
              </w:rPr>
              <w:t> )</w:t>
            </w:r>
          </w:p>
        </w:tc>
        <w:tc>
          <w:tcPr>
            <w:tcW w:w="630" w:type="dxa"/>
          </w:tcPr>
          <w:p w14:paraId="2ACAB8E4"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E23CE35"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0CC14252" w14:textId="77777777" w:rsidTr="0059081E">
        <w:trPr>
          <w:cantSplit/>
          <w:jc w:val="center"/>
        </w:trPr>
        <w:tc>
          <w:tcPr>
            <w:tcW w:w="6745" w:type="dxa"/>
          </w:tcPr>
          <w:p w14:paraId="7166393C" w14:textId="57082751"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r>
            <w:r w:rsidRPr="00F165FB">
              <w:rPr>
                <w:rFonts w:eastAsia="Malgun Gothic"/>
                <w:sz w:val="20"/>
              </w:rPr>
              <w:tab/>
            </w:r>
            <w:r w:rsidRPr="00F165FB">
              <w:rPr>
                <w:rFonts w:eastAsia="Malgun Gothic"/>
                <w:sz w:val="20"/>
              </w:rPr>
              <w:tab/>
            </w:r>
            <w:proofErr w:type="spellStart"/>
            <w:r w:rsidRPr="00F165FB">
              <w:rPr>
                <w:rFonts w:eastAsia="Malgun Gothic"/>
                <w:b/>
                <w:sz w:val="20"/>
              </w:rPr>
              <w:t>ccv_avg_luminance_value</w:t>
            </w:r>
            <w:proofErr w:type="spellEnd"/>
          </w:p>
        </w:tc>
        <w:tc>
          <w:tcPr>
            <w:tcW w:w="630" w:type="dxa"/>
          </w:tcPr>
          <w:p w14:paraId="79AEABCE" w14:textId="4267CB2E"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Pr>
                <w:rFonts w:eastAsia="Malgun Gothic"/>
                <w:sz w:val="20"/>
              </w:rPr>
              <w:t>5</w:t>
            </w:r>
          </w:p>
        </w:tc>
        <w:tc>
          <w:tcPr>
            <w:tcW w:w="1251" w:type="dxa"/>
          </w:tcPr>
          <w:p w14:paraId="3D01E52A" w14:textId="22EA8771"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F165FB">
              <w:rPr>
                <w:rFonts w:eastAsia="Malgun Gothic"/>
                <w:sz w:val="20"/>
              </w:rPr>
              <w:t>u(</w:t>
            </w:r>
            <w:proofErr w:type="gramEnd"/>
            <w:r w:rsidRPr="00F165FB">
              <w:rPr>
                <w:rFonts w:eastAsia="Malgun Gothic"/>
                <w:sz w:val="20"/>
              </w:rPr>
              <w:t>32)</w:t>
            </w:r>
          </w:p>
        </w:tc>
      </w:tr>
      <w:tr w:rsidR="007A4483" w:rsidRPr="005347D2" w14:paraId="25946E91" w14:textId="77777777" w:rsidTr="0059081E">
        <w:trPr>
          <w:cantSplit/>
          <w:jc w:val="center"/>
        </w:trPr>
        <w:tc>
          <w:tcPr>
            <w:tcW w:w="6745" w:type="dxa"/>
          </w:tcPr>
          <w:p w14:paraId="6D19F0E5" w14:textId="6ED9256A"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F165FB">
              <w:rPr>
                <w:rFonts w:eastAsia="Malgun Gothic"/>
                <w:sz w:val="20"/>
              </w:rPr>
              <w:tab/>
              <w:t>}</w:t>
            </w:r>
          </w:p>
        </w:tc>
        <w:tc>
          <w:tcPr>
            <w:tcW w:w="630" w:type="dxa"/>
          </w:tcPr>
          <w:p w14:paraId="173B685F"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D1FBCA2"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4483" w:rsidRPr="005347D2" w14:paraId="32914A6E" w14:textId="77777777" w:rsidTr="0059081E">
        <w:trPr>
          <w:cantSplit/>
          <w:jc w:val="center"/>
        </w:trPr>
        <w:tc>
          <w:tcPr>
            <w:tcW w:w="6745" w:type="dxa"/>
          </w:tcPr>
          <w:p w14:paraId="4A6270BD" w14:textId="75A8D8DC" w:rsidR="007A4483" w:rsidRPr="005347D2" w:rsidRDefault="007A4483" w:rsidP="007A4483">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w:t>
            </w:r>
          </w:p>
        </w:tc>
        <w:tc>
          <w:tcPr>
            <w:tcW w:w="630" w:type="dxa"/>
          </w:tcPr>
          <w:p w14:paraId="3D8BE81D"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B547820" w14:textId="77777777" w:rsidR="007A4483" w:rsidRPr="005347D2" w:rsidRDefault="007A4483" w:rsidP="007A4483">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08104A0A" w14:textId="77777777" w:rsidR="00C27E17" w:rsidRDefault="00C27E17" w:rsidP="00D26D16">
      <w:pPr>
        <w:tabs>
          <w:tab w:val="clear" w:pos="360"/>
          <w:tab w:val="clear" w:pos="720"/>
          <w:tab w:val="clear" w:pos="1080"/>
          <w:tab w:val="clear" w:pos="1440"/>
          <w:tab w:val="left" w:pos="794"/>
          <w:tab w:val="left" w:pos="1191"/>
          <w:tab w:val="left" w:pos="1588"/>
          <w:tab w:val="left" w:pos="1985"/>
        </w:tabs>
        <w:jc w:val="both"/>
        <w:rPr>
          <w:ins w:id="360" w:author="Ye-Kui Wang" w:date="2018-08-09T15:01:00Z"/>
          <w:rFonts w:eastAsia="MS Mincho"/>
          <w:sz w:val="20"/>
          <w:highlight w:val="yellow"/>
        </w:rPr>
      </w:pPr>
    </w:p>
    <w:p w14:paraId="2C3646CB" w14:textId="7265E7A2" w:rsidR="00C27E17" w:rsidRPr="005347D2" w:rsidRDefault="00C27E17" w:rsidP="00C27E17">
      <w:pPr>
        <w:pStyle w:val="3N2"/>
        <w:keepNext/>
        <w:ind w:left="0"/>
        <w:outlineLvl w:val="2"/>
        <w:rPr>
          <w:ins w:id="361" w:author="Ye-Kui Wang" w:date="2018-08-09T15:01:00Z"/>
          <w:b/>
          <w:lang w:val="en-CA"/>
        </w:rPr>
      </w:pPr>
      <w:ins w:id="362" w:author="Ye-Kui Wang" w:date="2018-08-09T15:01:00Z">
        <w:r w:rsidRPr="005347D2">
          <w:rPr>
            <w:b/>
            <w:lang w:val="en-CA"/>
          </w:rPr>
          <w:t>D.1.3</w:t>
        </w:r>
        <w:r>
          <w:rPr>
            <w:b/>
            <w:lang w:val="en-CA"/>
          </w:rPr>
          <w:t>4</w:t>
        </w:r>
        <w:r w:rsidRPr="005347D2">
          <w:rPr>
            <w:b/>
            <w:lang w:val="en-CA"/>
          </w:rPr>
          <w:t xml:space="preserve"> </w:t>
        </w:r>
      </w:ins>
      <w:ins w:id="363" w:author="Ye-Kui Wang" w:date="2018-08-09T15:02:00Z">
        <w:r w:rsidRPr="00C27E17">
          <w:rPr>
            <w:b/>
            <w:lang w:val="en-CA"/>
          </w:rPr>
          <w:t>Ambient viewing environment SEI message syntax</w:t>
        </w:r>
      </w:ins>
    </w:p>
    <w:p w14:paraId="3946B0F7" w14:textId="77777777" w:rsidR="00C27E17" w:rsidRPr="005347D2" w:rsidRDefault="00C27E17" w:rsidP="00C27E17">
      <w:pPr>
        <w:keepNext/>
        <w:tabs>
          <w:tab w:val="clear" w:pos="360"/>
          <w:tab w:val="clear" w:pos="720"/>
          <w:tab w:val="clear" w:pos="1080"/>
          <w:tab w:val="clear" w:pos="1440"/>
          <w:tab w:val="left" w:pos="794"/>
          <w:tab w:val="left" w:pos="1191"/>
          <w:tab w:val="left" w:pos="1588"/>
          <w:tab w:val="left" w:pos="1985"/>
        </w:tabs>
        <w:jc w:val="both"/>
        <w:rPr>
          <w:ins w:id="364" w:author="Ye-Kui Wang" w:date="2018-08-09T15:01:00Z"/>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C27E17" w:rsidRPr="005347D2" w14:paraId="3B10D43F" w14:textId="77777777" w:rsidTr="00C27E17">
        <w:trPr>
          <w:cantSplit/>
          <w:jc w:val="center"/>
          <w:ins w:id="365" w:author="Ye-Kui Wang" w:date="2018-08-09T15:01:00Z"/>
        </w:trPr>
        <w:tc>
          <w:tcPr>
            <w:tcW w:w="6745" w:type="dxa"/>
          </w:tcPr>
          <w:p w14:paraId="67FFB7B0" w14:textId="7DCAB388"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66" w:author="Ye-Kui Wang" w:date="2018-08-09T15:01:00Z"/>
                <w:rFonts w:eastAsia="Malgun Gothic"/>
                <w:sz w:val="20"/>
              </w:rPr>
            </w:pPr>
            <w:proofErr w:type="spellStart"/>
            <w:ins w:id="367" w:author="Ye-Kui Wang" w:date="2018-08-09T15:02:00Z">
              <w:r w:rsidRPr="00C27E17">
                <w:rPr>
                  <w:rFonts w:eastAsia="Malgun Gothic"/>
                  <w:sz w:val="20"/>
                </w:rPr>
                <w:t>ambient_viewing_</w:t>
              </w:r>
              <w:proofErr w:type="gramStart"/>
              <w:r w:rsidRPr="00C27E17">
                <w:rPr>
                  <w:rFonts w:eastAsia="Malgun Gothic"/>
                  <w:sz w:val="20"/>
                </w:rPr>
                <w:t>environment</w:t>
              </w:r>
              <w:proofErr w:type="spellEnd"/>
              <w:r w:rsidRPr="00C27E17">
                <w:rPr>
                  <w:rFonts w:eastAsia="Malgun Gothic"/>
                  <w:sz w:val="20"/>
                </w:rPr>
                <w:t xml:space="preserve">( </w:t>
              </w:r>
              <w:proofErr w:type="spellStart"/>
              <w:r w:rsidRPr="00C27E17">
                <w:rPr>
                  <w:rFonts w:eastAsia="Malgun Gothic"/>
                  <w:sz w:val="20"/>
                </w:rPr>
                <w:t>payloadSize</w:t>
              </w:r>
              <w:proofErr w:type="spellEnd"/>
              <w:proofErr w:type="gramEnd"/>
              <w:r w:rsidRPr="00C27E17">
                <w:rPr>
                  <w:rFonts w:eastAsia="Malgun Gothic"/>
                  <w:sz w:val="20"/>
                </w:rPr>
                <w:t xml:space="preserve"> ) {</w:t>
              </w:r>
            </w:ins>
          </w:p>
        </w:tc>
        <w:tc>
          <w:tcPr>
            <w:tcW w:w="630" w:type="dxa"/>
          </w:tcPr>
          <w:p w14:paraId="5836D179"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68" w:author="Ye-Kui Wang" w:date="2018-08-09T15:01:00Z"/>
                <w:rFonts w:eastAsia="Malgun Gothic"/>
                <w:b/>
                <w:bCs/>
                <w:sz w:val="20"/>
              </w:rPr>
            </w:pPr>
            <w:ins w:id="369" w:author="Ye-Kui Wang" w:date="2018-08-09T15:01:00Z">
              <w:r>
                <w:rPr>
                  <w:rFonts w:eastAsia="Malgun Gothic"/>
                  <w:b/>
                  <w:sz w:val="20"/>
                </w:rPr>
                <w:t>C</w:t>
              </w:r>
            </w:ins>
          </w:p>
        </w:tc>
        <w:tc>
          <w:tcPr>
            <w:tcW w:w="1251" w:type="dxa"/>
          </w:tcPr>
          <w:p w14:paraId="4A0EF66F"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70" w:author="Ye-Kui Wang" w:date="2018-08-09T15:01:00Z"/>
                <w:rFonts w:eastAsia="Malgun Gothic"/>
                <w:bCs/>
                <w:sz w:val="20"/>
              </w:rPr>
            </w:pPr>
            <w:ins w:id="371" w:author="Ye-Kui Wang" w:date="2018-08-09T15:01:00Z">
              <w:r w:rsidRPr="00F165FB">
                <w:rPr>
                  <w:rFonts w:eastAsia="Malgun Gothic"/>
                  <w:b/>
                  <w:sz w:val="20"/>
                </w:rPr>
                <w:t>Descriptor</w:t>
              </w:r>
            </w:ins>
          </w:p>
        </w:tc>
      </w:tr>
      <w:tr w:rsidR="00C27E17" w:rsidRPr="005347D2" w14:paraId="5F7ADAD6" w14:textId="77777777" w:rsidTr="00C27E17">
        <w:trPr>
          <w:cantSplit/>
          <w:jc w:val="center"/>
          <w:ins w:id="372" w:author="Ye-Kui Wang" w:date="2018-08-09T15:01:00Z"/>
        </w:trPr>
        <w:tc>
          <w:tcPr>
            <w:tcW w:w="6745" w:type="dxa"/>
          </w:tcPr>
          <w:p w14:paraId="0FAB3926" w14:textId="54CA13C0"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73" w:author="Ye-Kui Wang" w:date="2018-08-09T15:01:00Z"/>
                <w:rFonts w:eastAsia="Malgun Gothic"/>
                <w:sz w:val="20"/>
              </w:rPr>
            </w:pPr>
            <w:ins w:id="374" w:author="Ye-Kui Wang" w:date="2018-08-09T15:01:00Z">
              <w:r w:rsidRPr="00F165FB">
                <w:rPr>
                  <w:rFonts w:eastAsia="Malgun Gothic"/>
                  <w:sz w:val="20"/>
                </w:rPr>
                <w:tab/>
              </w:r>
            </w:ins>
            <w:proofErr w:type="spellStart"/>
            <w:ins w:id="375" w:author="Ye-Kui Wang" w:date="2018-08-09T15:02:00Z">
              <w:r w:rsidRPr="00C27E17">
                <w:rPr>
                  <w:rFonts w:eastAsia="Malgun Gothic"/>
                  <w:b/>
                  <w:sz w:val="20"/>
                </w:rPr>
                <w:t>ambient_illuminance</w:t>
              </w:r>
            </w:ins>
            <w:proofErr w:type="spellEnd"/>
          </w:p>
        </w:tc>
        <w:tc>
          <w:tcPr>
            <w:tcW w:w="630" w:type="dxa"/>
          </w:tcPr>
          <w:p w14:paraId="36BC2C7D"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76" w:author="Ye-Kui Wang" w:date="2018-08-09T15:01:00Z"/>
                <w:rFonts w:eastAsia="Malgun Gothic"/>
                <w:noProof/>
                <w:sz w:val="20"/>
                <w:lang w:eastAsia="zh-CN"/>
              </w:rPr>
            </w:pPr>
            <w:ins w:id="377" w:author="Ye-Kui Wang" w:date="2018-08-09T15:01:00Z">
              <w:r>
                <w:rPr>
                  <w:rFonts w:eastAsia="Malgun Gothic"/>
                  <w:sz w:val="20"/>
                </w:rPr>
                <w:t>5</w:t>
              </w:r>
            </w:ins>
          </w:p>
        </w:tc>
        <w:tc>
          <w:tcPr>
            <w:tcW w:w="1251" w:type="dxa"/>
          </w:tcPr>
          <w:p w14:paraId="6C038E66" w14:textId="2DF36756"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78" w:author="Ye-Kui Wang" w:date="2018-08-09T15:01:00Z"/>
                <w:rFonts w:eastAsia="Malgun Gothic"/>
                <w:bCs/>
                <w:sz w:val="20"/>
              </w:rPr>
            </w:pPr>
            <w:proofErr w:type="gramStart"/>
            <w:ins w:id="379" w:author="Ye-Kui Wang" w:date="2018-08-09T15:01:00Z">
              <w:r w:rsidRPr="00F165FB">
                <w:rPr>
                  <w:rFonts w:eastAsia="Malgun Gothic"/>
                  <w:sz w:val="20"/>
                </w:rPr>
                <w:t>u(</w:t>
              </w:r>
            </w:ins>
            <w:proofErr w:type="gramEnd"/>
            <w:ins w:id="380" w:author="Ye-Kui Wang" w:date="2018-08-09T15:03:00Z">
              <w:r>
                <w:rPr>
                  <w:rFonts w:eastAsia="Malgun Gothic"/>
                  <w:sz w:val="20"/>
                </w:rPr>
                <w:t>32</w:t>
              </w:r>
            </w:ins>
            <w:ins w:id="381" w:author="Ye-Kui Wang" w:date="2018-08-09T15:01:00Z">
              <w:r w:rsidRPr="00F165FB">
                <w:rPr>
                  <w:rFonts w:eastAsia="Malgun Gothic"/>
                  <w:sz w:val="20"/>
                </w:rPr>
                <w:t>)</w:t>
              </w:r>
            </w:ins>
          </w:p>
        </w:tc>
      </w:tr>
      <w:tr w:rsidR="00C27E17" w:rsidRPr="005347D2" w14:paraId="46E70F06" w14:textId="77777777" w:rsidTr="00C27E17">
        <w:trPr>
          <w:cantSplit/>
          <w:jc w:val="center"/>
          <w:ins w:id="382" w:author="Ye-Kui Wang" w:date="2018-08-09T15:03:00Z"/>
        </w:trPr>
        <w:tc>
          <w:tcPr>
            <w:tcW w:w="6745" w:type="dxa"/>
          </w:tcPr>
          <w:p w14:paraId="23593FA7" w14:textId="52EB3D6F"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83" w:author="Ye-Kui Wang" w:date="2018-08-09T15:03:00Z"/>
                <w:rFonts w:eastAsia="Malgun Gothic"/>
                <w:sz w:val="20"/>
              </w:rPr>
            </w:pPr>
            <w:ins w:id="384" w:author="Ye-Kui Wang" w:date="2018-08-09T15:03:00Z">
              <w:r w:rsidRPr="00F165FB">
                <w:rPr>
                  <w:rFonts w:eastAsia="Malgun Gothic"/>
                  <w:sz w:val="20"/>
                </w:rPr>
                <w:tab/>
              </w:r>
              <w:proofErr w:type="spellStart"/>
              <w:r w:rsidRPr="00C27E17">
                <w:rPr>
                  <w:rFonts w:eastAsia="Malgun Gothic"/>
                  <w:b/>
                  <w:sz w:val="20"/>
                </w:rPr>
                <w:t>ambient_light_x</w:t>
              </w:r>
              <w:proofErr w:type="spellEnd"/>
            </w:ins>
          </w:p>
        </w:tc>
        <w:tc>
          <w:tcPr>
            <w:tcW w:w="630" w:type="dxa"/>
          </w:tcPr>
          <w:p w14:paraId="31EBA5FD"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85" w:author="Ye-Kui Wang" w:date="2018-08-09T15:03:00Z"/>
                <w:rFonts w:eastAsia="Malgun Gothic"/>
                <w:noProof/>
                <w:sz w:val="20"/>
                <w:lang w:eastAsia="zh-CN"/>
              </w:rPr>
            </w:pPr>
            <w:ins w:id="386" w:author="Ye-Kui Wang" w:date="2018-08-09T15:03:00Z">
              <w:r>
                <w:rPr>
                  <w:rFonts w:eastAsia="Malgun Gothic"/>
                  <w:sz w:val="20"/>
                </w:rPr>
                <w:t>5</w:t>
              </w:r>
            </w:ins>
          </w:p>
        </w:tc>
        <w:tc>
          <w:tcPr>
            <w:tcW w:w="1251" w:type="dxa"/>
          </w:tcPr>
          <w:p w14:paraId="384B96DB" w14:textId="13BAFEEC"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87" w:author="Ye-Kui Wang" w:date="2018-08-09T15:03:00Z"/>
                <w:rFonts w:eastAsia="Malgun Gothic"/>
                <w:bCs/>
                <w:sz w:val="20"/>
              </w:rPr>
            </w:pPr>
            <w:proofErr w:type="gramStart"/>
            <w:ins w:id="388" w:author="Ye-Kui Wang" w:date="2018-08-09T15:03:00Z">
              <w:r w:rsidRPr="00F165FB">
                <w:rPr>
                  <w:rFonts w:eastAsia="Malgun Gothic"/>
                  <w:sz w:val="20"/>
                </w:rPr>
                <w:t>u(</w:t>
              </w:r>
              <w:proofErr w:type="gramEnd"/>
              <w:r>
                <w:rPr>
                  <w:rFonts w:eastAsia="Malgun Gothic"/>
                  <w:sz w:val="20"/>
                </w:rPr>
                <w:t>16</w:t>
              </w:r>
              <w:r w:rsidRPr="00F165FB">
                <w:rPr>
                  <w:rFonts w:eastAsia="Malgun Gothic"/>
                  <w:sz w:val="20"/>
                </w:rPr>
                <w:t>)</w:t>
              </w:r>
            </w:ins>
          </w:p>
        </w:tc>
      </w:tr>
      <w:tr w:rsidR="00C27E17" w:rsidRPr="005347D2" w14:paraId="777EBCD6" w14:textId="77777777" w:rsidTr="00C27E17">
        <w:trPr>
          <w:cantSplit/>
          <w:jc w:val="center"/>
          <w:ins w:id="389" w:author="Ye-Kui Wang" w:date="2018-08-09T15:03:00Z"/>
        </w:trPr>
        <w:tc>
          <w:tcPr>
            <w:tcW w:w="6745" w:type="dxa"/>
          </w:tcPr>
          <w:p w14:paraId="2F2C7338" w14:textId="40287E30"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90" w:author="Ye-Kui Wang" w:date="2018-08-09T15:03:00Z"/>
                <w:rFonts w:eastAsia="Malgun Gothic"/>
                <w:sz w:val="20"/>
              </w:rPr>
            </w:pPr>
            <w:ins w:id="391" w:author="Ye-Kui Wang" w:date="2018-08-09T15:03:00Z">
              <w:r w:rsidRPr="00F165FB">
                <w:rPr>
                  <w:rFonts w:eastAsia="Malgun Gothic"/>
                  <w:sz w:val="20"/>
                </w:rPr>
                <w:tab/>
              </w:r>
              <w:proofErr w:type="spellStart"/>
              <w:r w:rsidRPr="00C27E17">
                <w:rPr>
                  <w:rFonts w:eastAsia="Malgun Gothic"/>
                  <w:b/>
                  <w:sz w:val="20"/>
                </w:rPr>
                <w:t>ambient_light_</w:t>
              </w:r>
              <w:r>
                <w:rPr>
                  <w:rFonts w:eastAsia="Malgun Gothic"/>
                  <w:b/>
                  <w:sz w:val="20"/>
                </w:rPr>
                <w:t>y</w:t>
              </w:r>
              <w:proofErr w:type="spellEnd"/>
            </w:ins>
          </w:p>
        </w:tc>
        <w:tc>
          <w:tcPr>
            <w:tcW w:w="630" w:type="dxa"/>
          </w:tcPr>
          <w:p w14:paraId="574D0315"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92" w:author="Ye-Kui Wang" w:date="2018-08-09T15:03:00Z"/>
                <w:rFonts w:eastAsia="Malgun Gothic"/>
                <w:noProof/>
                <w:sz w:val="20"/>
                <w:lang w:eastAsia="zh-CN"/>
              </w:rPr>
            </w:pPr>
            <w:ins w:id="393" w:author="Ye-Kui Wang" w:date="2018-08-09T15:03:00Z">
              <w:r>
                <w:rPr>
                  <w:rFonts w:eastAsia="Malgun Gothic"/>
                  <w:sz w:val="20"/>
                </w:rPr>
                <w:t>5</w:t>
              </w:r>
            </w:ins>
          </w:p>
        </w:tc>
        <w:tc>
          <w:tcPr>
            <w:tcW w:w="1251" w:type="dxa"/>
          </w:tcPr>
          <w:p w14:paraId="407C315E" w14:textId="3A0B0FC0"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94" w:author="Ye-Kui Wang" w:date="2018-08-09T15:03:00Z"/>
                <w:rFonts w:eastAsia="Malgun Gothic"/>
                <w:bCs/>
                <w:sz w:val="20"/>
              </w:rPr>
            </w:pPr>
            <w:proofErr w:type="gramStart"/>
            <w:ins w:id="395" w:author="Ye-Kui Wang" w:date="2018-08-09T15:03:00Z">
              <w:r w:rsidRPr="00F165FB">
                <w:rPr>
                  <w:rFonts w:eastAsia="Malgun Gothic"/>
                  <w:sz w:val="20"/>
                </w:rPr>
                <w:t>u(</w:t>
              </w:r>
              <w:proofErr w:type="gramEnd"/>
              <w:r>
                <w:rPr>
                  <w:rFonts w:eastAsia="Malgun Gothic"/>
                  <w:sz w:val="20"/>
                </w:rPr>
                <w:t>16</w:t>
              </w:r>
              <w:r w:rsidRPr="00F165FB">
                <w:rPr>
                  <w:rFonts w:eastAsia="Malgun Gothic"/>
                  <w:sz w:val="20"/>
                </w:rPr>
                <w:t>)</w:t>
              </w:r>
            </w:ins>
          </w:p>
        </w:tc>
      </w:tr>
      <w:tr w:rsidR="00C27E17" w:rsidRPr="005347D2" w14:paraId="1695CC91" w14:textId="77777777" w:rsidTr="00C27E17">
        <w:trPr>
          <w:cantSplit/>
          <w:jc w:val="center"/>
          <w:ins w:id="396" w:author="Ye-Kui Wang" w:date="2018-08-09T15:01:00Z"/>
        </w:trPr>
        <w:tc>
          <w:tcPr>
            <w:tcW w:w="6745" w:type="dxa"/>
          </w:tcPr>
          <w:p w14:paraId="5B59F436" w14:textId="77777777" w:rsidR="00C27E17" w:rsidRPr="005347D2" w:rsidRDefault="00C27E17" w:rsidP="00C27E17">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397" w:author="Ye-Kui Wang" w:date="2018-08-09T15:01:00Z"/>
                <w:rFonts w:eastAsia="Malgun Gothic"/>
                <w:sz w:val="20"/>
              </w:rPr>
            </w:pPr>
            <w:ins w:id="398" w:author="Ye-Kui Wang" w:date="2018-08-09T15:01:00Z">
              <w:r>
                <w:rPr>
                  <w:rFonts w:eastAsia="Malgun Gothic"/>
                  <w:sz w:val="20"/>
                </w:rPr>
                <w:t>}</w:t>
              </w:r>
            </w:ins>
          </w:p>
        </w:tc>
        <w:tc>
          <w:tcPr>
            <w:tcW w:w="630" w:type="dxa"/>
          </w:tcPr>
          <w:p w14:paraId="24FA92D6"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399" w:author="Ye-Kui Wang" w:date="2018-08-09T15:01:00Z"/>
                <w:rFonts w:eastAsia="Malgun Gothic"/>
                <w:bCs/>
                <w:sz w:val="20"/>
              </w:rPr>
            </w:pPr>
          </w:p>
        </w:tc>
        <w:tc>
          <w:tcPr>
            <w:tcW w:w="1251" w:type="dxa"/>
          </w:tcPr>
          <w:p w14:paraId="3BDFDFB4" w14:textId="77777777" w:rsidR="00C27E17" w:rsidRPr="005347D2" w:rsidRDefault="00C27E17"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400" w:author="Ye-Kui Wang" w:date="2018-08-09T15:01:00Z"/>
                <w:rFonts w:eastAsia="Malgun Gothic"/>
                <w:bCs/>
                <w:sz w:val="20"/>
              </w:rPr>
            </w:pPr>
          </w:p>
        </w:tc>
      </w:tr>
    </w:tbl>
    <w:p w14:paraId="5209CF82" w14:textId="7FCC7B0F" w:rsidR="00924007" w:rsidRPr="00F85C31" w:rsidDel="00C024D6" w:rsidRDefault="00924007" w:rsidP="00C27E17">
      <w:pPr>
        <w:tabs>
          <w:tab w:val="clear" w:pos="360"/>
          <w:tab w:val="clear" w:pos="720"/>
          <w:tab w:val="clear" w:pos="1080"/>
          <w:tab w:val="clear" w:pos="1440"/>
          <w:tab w:val="left" w:pos="794"/>
          <w:tab w:val="left" w:pos="1191"/>
          <w:tab w:val="left" w:pos="1588"/>
          <w:tab w:val="left" w:pos="1985"/>
        </w:tabs>
        <w:jc w:val="both"/>
        <w:rPr>
          <w:del w:id="401" w:author="Ye-Kui Wang" w:date="2018-08-09T14:31:00Z"/>
          <w:sz w:val="20"/>
          <w:highlight w:val="yellow"/>
          <w:lang w:val="en-US"/>
        </w:rPr>
      </w:pPr>
      <w:del w:id="402" w:author="Ye-Kui Wang" w:date="2018-08-09T14:31:00Z">
        <w:r w:rsidRPr="00F63998" w:rsidDel="00C024D6">
          <w:rPr>
            <w:rFonts w:eastAsia="MS Mincho"/>
            <w:sz w:val="20"/>
            <w:highlight w:val="yellow"/>
          </w:rPr>
          <w:delText xml:space="preserve">[Ed. (YK): Using the ue(v)-coded </w:delText>
        </w:r>
        <w:r w:rsidRPr="00D3300E" w:rsidDel="00C024D6">
          <w:rPr>
            <w:rFonts w:eastAsia="MS Mincho"/>
            <w:sz w:val="20"/>
            <w:highlight w:val="yellow"/>
          </w:rPr>
          <w:delText xml:space="preserve">repetition period syntax element for specifying the persistency scope, other than using the persistence flag plus reserved bits when needed for byte alignment as in HEVC for the same SEI message, has the following drawbacks: 1) Accessing </w:delText>
        </w:r>
        <w:r w:rsidRPr="00F85C31" w:rsidDel="00C024D6">
          <w:rPr>
            <w:sz w:val="20"/>
            <w:highlight w:val="yellow"/>
            <w:lang w:val="en-US"/>
          </w:rPr>
          <w:delText>information in these SEI messages needs entropy decoding, 2) the information fields are no longer accessible at byte-aligned positions, and 3) parsing and interpretation of the same SEI message are now different between HEVC and AVC.</w:delText>
        </w:r>
      </w:del>
    </w:p>
    <w:p w14:paraId="025CDC37" w14:textId="478B5DA1" w:rsidR="00EC3B98" w:rsidRPr="00924007" w:rsidRDefault="00924007"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del w:id="403" w:author="Ye-Kui Wang" w:date="2018-08-09T14:31:00Z">
        <w:r w:rsidRPr="00F85C31" w:rsidDel="00C024D6">
          <w:rPr>
            <w:sz w:val="20"/>
            <w:highlight w:val="yellow"/>
            <w:lang w:val="en-US"/>
          </w:rPr>
          <w:delText xml:space="preserve">The same comment applies to the </w:delText>
        </w:r>
        <w:r w:rsidRPr="00F85C31" w:rsidDel="00C024D6">
          <w:rPr>
            <w:sz w:val="20"/>
            <w:highlight w:val="yellow"/>
          </w:rPr>
          <w:delText>equirectangular projection, cubemap projection, sphere rotation, region-wise packing, and omnidirectional viewport SEI messages</w:delText>
        </w:r>
        <w:r w:rsidRPr="00F85C31" w:rsidDel="00C024D6">
          <w:rPr>
            <w:sz w:val="20"/>
            <w:highlight w:val="yellow"/>
            <w:lang w:val="en-US"/>
          </w:rPr>
          <w:delText>.</w:delText>
        </w:r>
        <w:r w:rsidR="00813D1C" w:rsidRPr="00F85C31" w:rsidDel="00C024D6">
          <w:rPr>
            <w:sz w:val="20"/>
            <w:highlight w:val="yellow"/>
            <w:lang w:val="en-US"/>
          </w:rPr>
          <w:delText xml:space="preserve"> For the </w:delText>
        </w:r>
        <w:r w:rsidR="00813D1C" w:rsidRPr="00F85C31" w:rsidDel="00C024D6">
          <w:rPr>
            <w:sz w:val="20"/>
            <w:highlight w:val="yellow"/>
          </w:rPr>
          <w:delText xml:space="preserve">region-wise packing, using </w:delText>
        </w:r>
        <w:r w:rsidR="00813D1C" w:rsidRPr="00D3300E" w:rsidDel="00C024D6">
          <w:rPr>
            <w:rFonts w:eastAsia="MS Mincho"/>
            <w:sz w:val="20"/>
            <w:highlight w:val="yellow"/>
          </w:rPr>
          <w:delText>the ue(v)-coded repetition period syntax element also makes rwp_</w:delText>
        </w:r>
        <w:r w:rsidR="00813D1C" w:rsidRPr="00D3300E" w:rsidDel="00C024D6">
          <w:rPr>
            <w:rFonts w:eastAsia="MS Mincho"/>
            <w:bCs/>
            <w:sz w:val="20"/>
            <w:highlight w:val="yellow"/>
          </w:rPr>
          <w:delText>reserved_zero_4bits[ i ] and rwp</w:delText>
        </w:r>
        <w:r w:rsidR="00813D1C" w:rsidRPr="00F63998" w:rsidDel="00C024D6">
          <w:rPr>
            <w:rFonts w:eastAsia="MS Mincho"/>
            <w:bCs/>
            <w:sz w:val="20"/>
            <w:highlight w:val="yellow"/>
          </w:rPr>
          <w:delText>_gb_reserved_zero_3bits</w:delText>
        </w:r>
        <w:r w:rsidR="00813D1C" w:rsidRPr="00813D1C" w:rsidDel="00C024D6">
          <w:rPr>
            <w:rFonts w:eastAsia="MS Mincho"/>
            <w:bCs/>
            <w:sz w:val="20"/>
            <w:highlight w:val="yellow"/>
          </w:rPr>
          <w:delText>[ i ]</w:delText>
        </w:r>
        <w:r w:rsidR="00813D1C" w:rsidDel="00C024D6">
          <w:rPr>
            <w:rFonts w:eastAsia="MS Mincho"/>
            <w:bCs/>
            <w:sz w:val="20"/>
            <w:highlight w:val="yellow"/>
          </w:rPr>
          <w:delText xml:space="preserve"> </w:delText>
        </w:r>
        <w:r w:rsidR="00813D1C" w:rsidDel="00C024D6">
          <w:rPr>
            <w:rFonts w:eastAsia="MS Mincho"/>
            <w:sz w:val="20"/>
            <w:highlight w:val="yellow"/>
          </w:rPr>
          <w:delText>less meaningful.</w:delText>
        </w:r>
        <w:r w:rsidRPr="00F63998" w:rsidDel="00C024D6">
          <w:rPr>
            <w:rFonts w:eastAsia="MS Mincho"/>
            <w:sz w:val="20"/>
            <w:highlight w:val="yellow"/>
          </w:rPr>
          <w:delText>]</w:delText>
        </w:r>
      </w:del>
    </w:p>
    <w:p w14:paraId="570A912B" w14:textId="72FB7EF3"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D.1.3</w:t>
      </w:r>
      <w:ins w:id="404" w:author="Ye-Kui Wang" w:date="2018-08-09T15:05:00Z">
        <w:r w:rsidR="00C27E17">
          <w:rPr>
            <w:b/>
            <w:szCs w:val="22"/>
          </w:rPr>
          <w:t>5</w:t>
        </w:r>
      </w:ins>
      <w:del w:id="405" w:author="Ye-Kui Wang" w:date="2018-08-09T15:05:00Z">
        <w:r w:rsidR="006F1986" w:rsidDel="00C27E17">
          <w:rPr>
            <w:b/>
            <w:szCs w:val="22"/>
          </w:rPr>
          <w:delText>4</w:delText>
        </w:r>
      </w:del>
      <w:r w:rsidRPr="005347D2">
        <w:rPr>
          <w:b/>
          <w:szCs w:val="22"/>
        </w:rPr>
        <w:tab/>
      </w:r>
      <w:bookmarkStart w:id="406" w:name="_Hlk481154313"/>
      <w:r w:rsidRPr="005347D2">
        <w:rPr>
          <w:b/>
          <w:szCs w:val="22"/>
        </w:rPr>
        <w:t>Syntax of omnidirectional video specific SEI messages</w:t>
      </w:r>
      <w:bookmarkEnd w:id="406"/>
    </w:p>
    <w:p w14:paraId="4B6FFD55" w14:textId="7AD3DF22" w:rsidR="00D26D16" w:rsidRPr="005347D2" w:rsidRDefault="00D26D16" w:rsidP="00D26D16">
      <w:pPr>
        <w:pStyle w:val="3N2"/>
        <w:keepNext/>
        <w:ind w:left="6"/>
        <w:rPr>
          <w:b/>
          <w:lang w:val="en-CA"/>
        </w:rPr>
      </w:pPr>
      <w:r w:rsidRPr="005347D2">
        <w:rPr>
          <w:b/>
          <w:lang w:val="en-CA"/>
        </w:rPr>
        <w:t>D.1.3</w:t>
      </w:r>
      <w:ins w:id="407" w:author="Ye-Kui Wang" w:date="2018-08-09T15:05:00Z">
        <w:r w:rsidR="00C27E17">
          <w:rPr>
            <w:b/>
            <w:lang w:val="en-CA"/>
          </w:rPr>
          <w:t>5</w:t>
        </w:r>
      </w:ins>
      <w:del w:id="408" w:author="Ye-Kui Wang" w:date="2018-08-09T15:05:00Z">
        <w:r w:rsidR="006F1986" w:rsidDel="00C27E17">
          <w:rPr>
            <w:b/>
            <w:lang w:val="en-CA"/>
          </w:rPr>
          <w:delText>4</w:delText>
        </w:r>
      </w:del>
      <w:r w:rsidRPr="005347D2">
        <w:rPr>
          <w:b/>
          <w:lang w:val="en-CA"/>
        </w:rPr>
        <w:t>.1</w:t>
      </w:r>
      <w:r w:rsidRPr="005347D2">
        <w:rPr>
          <w:b/>
          <w:lang w:val="en-CA"/>
        </w:rPr>
        <w:tab/>
        <w:t>Equirectangular projection SEI message syntax</w:t>
      </w:r>
    </w:p>
    <w:p w14:paraId="22567023" w14:textId="77777777" w:rsidR="00D26D16" w:rsidRPr="005347D2" w:rsidRDefault="00D26D16" w:rsidP="00D26D16">
      <w:pPr>
        <w:keepNext/>
        <w:rPr>
          <w:noProof/>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D26D16" w:rsidRPr="005347D2" w14:paraId="26A69F2B" w14:textId="77777777" w:rsidTr="00400101">
        <w:trPr>
          <w:cantSplit/>
          <w:jc w:val="center"/>
        </w:trPr>
        <w:tc>
          <w:tcPr>
            <w:tcW w:w="6745" w:type="dxa"/>
          </w:tcPr>
          <w:p w14:paraId="6918A26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equirectangular_</w:t>
            </w:r>
            <w:proofErr w:type="gramStart"/>
            <w:r w:rsidRPr="005347D2">
              <w:rPr>
                <w:rFonts w:eastAsia="Malgun Gothic"/>
                <w:sz w:val="20"/>
              </w:rPr>
              <w:t>projection</w:t>
            </w:r>
            <w:proofErr w:type="spellEnd"/>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711BA31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4C4C500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65B1A131" w14:textId="77777777" w:rsidTr="00400101">
        <w:trPr>
          <w:cantSplit/>
          <w:jc w:val="center"/>
        </w:trPr>
        <w:tc>
          <w:tcPr>
            <w:tcW w:w="6745" w:type="dxa"/>
          </w:tcPr>
          <w:p w14:paraId="6134F5C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cancel_flag</w:t>
            </w:r>
          </w:p>
        </w:tc>
        <w:tc>
          <w:tcPr>
            <w:tcW w:w="630" w:type="dxa"/>
          </w:tcPr>
          <w:p w14:paraId="47C6E11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33B5EF7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w:t>
            </w:r>
          </w:p>
        </w:tc>
      </w:tr>
      <w:tr w:rsidR="00D26D16" w:rsidRPr="005347D2" w14:paraId="5C9B8B62" w14:textId="77777777" w:rsidTr="00400101">
        <w:trPr>
          <w:cantSplit/>
          <w:jc w:val="center"/>
        </w:trPr>
        <w:tc>
          <w:tcPr>
            <w:tcW w:w="6745" w:type="dxa"/>
          </w:tcPr>
          <w:p w14:paraId="6A81CEA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rPr>
              <w:tab/>
              <w:t>if( !erp</w:t>
            </w:r>
            <w:r w:rsidRPr="005347D2">
              <w:rPr>
                <w:rFonts w:eastAsia="Malgun Gothic"/>
                <w:noProof/>
                <w:sz w:val="20"/>
                <w:lang w:eastAsia="zh-CN"/>
              </w:rPr>
              <w:t>_</w:t>
            </w:r>
            <w:r w:rsidRPr="005347D2">
              <w:rPr>
                <w:rFonts w:eastAsia="Malgun Gothic"/>
                <w:bCs/>
                <w:noProof/>
                <w:sz w:val="20"/>
                <w:lang w:eastAsia="zh-CN"/>
              </w:rPr>
              <w:t>cancel_flag )</w:t>
            </w:r>
          </w:p>
        </w:tc>
        <w:tc>
          <w:tcPr>
            <w:tcW w:w="630" w:type="dxa"/>
          </w:tcPr>
          <w:p w14:paraId="10E10408"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23645EF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D26D16" w:rsidRPr="005347D2" w14:paraId="649D8B06" w14:textId="77777777" w:rsidTr="00400101">
        <w:trPr>
          <w:cantSplit/>
          <w:jc w:val="center"/>
        </w:trPr>
        <w:tc>
          <w:tcPr>
            <w:tcW w:w="6745" w:type="dxa"/>
          </w:tcPr>
          <w:p w14:paraId="563F1926" w14:textId="7714B197" w:rsidR="00D26D16" w:rsidRPr="005347D2" w:rsidRDefault="00D26D16" w:rsidP="00B22364">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w:t>
            </w:r>
            <w:ins w:id="409" w:author="Ye-Kui Wang" w:date="2018-08-09T14:36:00Z">
              <w:r w:rsidR="00B22364" w:rsidRPr="005347D2">
                <w:rPr>
                  <w:rFonts w:eastAsia="Malgun Gothic"/>
                  <w:b/>
                  <w:bCs/>
                  <w:noProof/>
                  <w:sz w:val="20"/>
                  <w:lang w:eastAsia="zh-CN"/>
                </w:rPr>
                <w:t>persistence_flag</w:t>
              </w:r>
            </w:ins>
            <w:del w:id="410" w:author="Ye-Kui Wang" w:date="2018-08-09T14:36:00Z">
              <w:r w:rsidR="0059081E" w:rsidRPr="007104F3" w:rsidDel="00B22364">
                <w:rPr>
                  <w:rFonts w:eastAsia="Malgun Gothic"/>
                  <w:b/>
                  <w:sz w:val="20"/>
                </w:rPr>
                <w:delText>repetition_period</w:delText>
              </w:r>
            </w:del>
          </w:p>
        </w:tc>
        <w:tc>
          <w:tcPr>
            <w:tcW w:w="630" w:type="dxa"/>
          </w:tcPr>
          <w:p w14:paraId="4DB4ABE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2732D837" w14:textId="354EB3E4" w:rsidR="00D26D16" w:rsidRPr="005347D2" w:rsidRDefault="00B22364" w:rsidP="0059081E">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ins w:id="411" w:author="Ye-Kui Wang" w:date="2018-08-09T14:36:00Z">
              <w:r w:rsidRPr="005347D2">
                <w:rPr>
                  <w:rFonts w:eastAsia="Malgun Gothic"/>
                  <w:noProof/>
                  <w:sz w:val="20"/>
                  <w:lang w:eastAsia="zh-CN"/>
                </w:rPr>
                <w:t>u(1)</w:t>
              </w:r>
            </w:ins>
            <w:del w:id="412" w:author="Ye-Kui Wang" w:date="2018-08-09T14:36:00Z">
              <w:r w:rsidR="0059081E" w:rsidDel="00B22364">
                <w:rPr>
                  <w:rFonts w:eastAsia="Malgun Gothic"/>
                  <w:noProof/>
                  <w:sz w:val="20"/>
                  <w:lang w:eastAsia="zh-CN"/>
                </w:rPr>
                <w:delText>ue(v)</w:delText>
              </w:r>
            </w:del>
          </w:p>
        </w:tc>
      </w:tr>
      <w:tr w:rsidR="00D26D16" w:rsidRPr="005347D2" w14:paraId="14DE5F88" w14:textId="77777777" w:rsidTr="00400101">
        <w:trPr>
          <w:cantSplit/>
          <w:jc w:val="center"/>
        </w:trPr>
        <w:tc>
          <w:tcPr>
            <w:tcW w:w="6745" w:type="dxa"/>
          </w:tcPr>
          <w:p w14:paraId="0AEB453E"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b/>
                <w:noProof/>
                <w:sz w:val="20"/>
                <w:lang w:eastAsia="zh-CN"/>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erp_padding_flag</w:t>
            </w:r>
          </w:p>
        </w:tc>
        <w:tc>
          <w:tcPr>
            <w:tcW w:w="630" w:type="dxa"/>
          </w:tcPr>
          <w:p w14:paraId="7ECC09C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749F0DB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B22364" w:rsidRPr="005347D2" w14:paraId="6B1E28E9" w14:textId="77777777" w:rsidTr="00C27E17">
        <w:trPr>
          <w:cantSplit/>
          <w:jc w:val="center"/>
          <w:ins w:id="413" w:author="Ye-Kui Wang" w:date="2018-08-09T14:36:00Z"/>
        </w:trPr>
        <w:tc>
          <w:tcPr>
            <w:tcW w:w="6745" w:type="dxa"/>
          </w:tcPr>
          <w:p w14:paraId="7B0F4A19" w14:textId="77777777" w:rsidR="00B22364" w:rsidRPr="005347D2" w:rsidRDefault="00B22364" w:rsidP="00C27E17">
            <w:pPr>
              <w:keepLines/>
              <w:tabs>
                <w:tab w:val="clear" w:pos="360"/>
                <w:tab w:val="clear" w:pos="720"/>
                <w:tab w:val="clear" w:pos="1440"/>
                <w:tab w:val="left" w:pos="216"/>
                <w:tab w:val="left" w:pos="432"/>
                <w:tab w:val="left" w:pos="648"/>
                <w:tab w:val="left" w:pos="864"/>
                <w:tab w:val="left" w:pos="1296"/>
                <w:tab w:val="left" w:pos="1512"/>
              </w:tabs>
              <w:spacing w:before="20" w:after="40"/>
              <w:rPr>
                <w:ins w:id="414" w:author="Ye-Kui Wang" w:date="2018-08-09T14:36:00Z"/>
                <w:rFonts w:eastAsia="Malgun Gothic"/>
                <w:noProof/>
                <w:sz w:val="20"/>
                <w:lang w:eastAsia="zh-CN"/>
              </w:rPr>
            </w:pPr>
            <w:ins w:id="415" w:author="Ye-Kui Wang" w:date="2018-08-09T14:36:00Z">
              <w:r w:rsidRPr="005347D2">
                <w:rPr>
                  <w:rFonts w:eastAsia="Malgun Gothic"/>
                  <w:noProof/>
                  <w:sz w:val="20"/>
                  <w:lang w:eastAsia="zh-CN"/>
                </w:rPr>
                <w:tab/>
              </w:r>
              <w:r w:rsidRPr="005347D2">
                <w:rPr>
                  <w:rFonts w:eastAsia="Malgun Gothic"/>
                  <w:noProof/>
                  <w:sz w:val="20"/>
                  <w:lang w:eastAsia="zh-CN"/>
                </w:rPr>
                <w:tab/>
              </w:r>
              <w:r w:rsidRPr="005347D2">
                <w:rPr>
                  <w:b/>
                  <w:sz w:val="20"/>
                </w:rPr>
                <w:t>erp</w:t>
              </w:r>
              <w:r w:rsidRPr="005347D2">
                <w:rPr>
                  <w:sz w:val="20"/>
                </w:rPr>
                <w:t>_</w:t>
              </w:r>
              <w:r w:rsidRPr="005347D2">
                <w:rPr>
                  <w:b/>
                  <w:bCs/>
                  <w:sz w:val="20"/>
                </w:rPr>
                <w:t>reserved_zero_2bits</w:t>
              </w:r>
            </w:ins>
          </w:p>
        </w:tc>
        <w:tc>
          <w:tcPr>
            <w:tcW w:w="630" w:type="dxa"/>
          </w:tcPr>
          <w:p w14:paraId="149A9706" w14:textId="77777777" w:rsidR="00B22364" w:rsidRPr="005347D2" w:rsidRDefault="00B22364"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416" w:author="Ye-Kui Wang" w:date="2018-08-09T14:36:00Z"/>
                <w:rFonts w:eastAsia="Malgun Gothic"/>
                <w:bCs/>
                <w:sz w:val="20"/>
              </w:rPr>
            </w:pPr>
            <w:ins w:id="417" w:author="Ye-Kui Wang" w:date="2018-08-09T14:36:00Z">
              <w:r w:rsidRPr="005347D2">
                <w:rPr>
                  <w:rFonts w:eastAsia="Malgun Gothic"/>
                  <w:bCs/>
                  <w:sz w:val="20"/>
                </w:rPr>
                <w:t>5</w:t>
              </w:r>
            </w:ins>
          </w:p>
        </w:tc>
        <w:tc>
          <w:tcPr>
            <w:tcW w:w="1251" w:type="dxa"/>
          </w:tcPr>
          <w:p w14:paraId="09A07110" w14:textId="77777777" w:rsidR="00B22364" w:rsidRPr="005347D2" w:rsidRDefault="00B22364" w:rsidP="00C27E17">
            <w:pPr>
              <w:keepNext/>
              <w:keepLines/>
              <w:tabs>
                <w:tab w:val="clear" w:pos="360"/>
                <w:tab w:val="clear" w:pos="720"/>
                <w:tab w:val="clear" w:pos="1080"/>
                <w:tab w:val="clear" w:pos="1440"/>
              </w:tabs>
              <w:overflowPunct/>
              <w:autoSpaceDE/>
              <w:autoSpaceDN/>
              <w:adjustRightInd/>
              <w:spacing w:before="20" w:after="40"/>
              <w:jc w:val="center"/>
              <w:textAlignment w:val="auto"/>
              <w:rPr>
                <w:ins w:id="418" w:author="Ye-Kui Wang" w:date="2018-08-09T14:36:00Z"/>
                <w:rFonts w:eastAsia="Malgun Gothic"/>
                <w:noProof/>
                <w:sz w:val="20"/>
                <w:lang w:eastAsia="zh-CN"/>
              </w:rPr>
            </w:pPr>
            <w:proofErr w:type="gramStart"/>
            <w:ins w:id="419" w:author="Ye-Kui Wang" w:date="2018-08-09T14:36:00Z">
              <w:r w:rsidRPr="005347D2">
                <w:rPr>
                  <w:rFonts w:eastAsia="Malgun Gothic"/>
                  <w:bCs/>
                  <w:sz w:val="20"/>
                </w:rPr>
                <w:t>u(</w:t>
              </w:r>
              <w:proofErr w:type="gramEnd"/>
              <w:r w:rsidRPr="005347D2">
                <w:rPr>
                  <w:rFonts w:eastAsia="Malgun Gothic"/>
                  <w:bCs/>
                  <w:sz w:val="20"/>
                </w:rPr>
                <w:t>2)</w:t>
              </w:r>
            </w:ins>
          </w:p>
        </w:tc>
      </w:tr>
      <w:tr w:rsidR="00D26D16" w:rsidRPr="005347D2" w14:paraId="0D4F948C" w14:textId="77777777" w:rsidTr="00400101">
        <w:trPr>
          <w:cantSplit/>
          <w:jc w:val="center"/>
        </w:trPr>
        <w:tc>
          <w:tcPr>
            <w:tcW w:w="6745" w:type="dxa"/>
          </w:tcPr>
          <w:p w14:paraId="39A5F72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lastRenderedPageBreak/>
              <w:tab/>
            </w:r>
            <w:r w:rsidRPr="005347D2">
              <w:rPr>
                <w:rFonts w:eastAsia="Malgun Gothic"/>
                <w:sz w:val="20"/>
              </w:rPr>
              <w:tab/>
            </w:r>
            <w:proofErr w:type="gramStart"/>
            <w:r w:rsidRPr="005347D2">
              <w:rPr>
                <w:rFonts w:eastAsia="Malgun Gothic"/>
                <w:color w:val="000000"/>
                <w:sz w:val="20"/>
              </w:rPr>
              <w:t>if( </w:t>
            </w:r>
            <w:proofErr w:type="spellStart"/>
            <w:r w:rsidRPr="005347D2">
              <w:rPr>
                <w:rFonts w:eastAsia="Malgun Gothic"/>
                <w:color w:val="000000"/>
                <w:sz w:val="20"/>
              </w:rPr>
              <w:t>erp</w:t>
            </w:r>
            <w:proofErr w:type="gramEnd"/>
            <w:r w:rsidRPr="005347D2">
              <w:rPr>
                <w:rFonts w:eastAsia="Malgun Gothic"/>
                <w:color w:val="000000"/>
                <w:sz w:val="20"/>
              </w:rPr>
              <w:t>_padding_flag</w:t>
            </w:r>
            <w:proofErr w:type="spellEnd"/>
            <w:r w:rsidRPr="005347D2">
              <w:rPr>
                <w:rFonts w:eastAsia="Malgun Gothic"/>
                <w:color w:val="000000"/>
                <w:sz w:val="20"/>
              </w:rPr>
              <w:t>  = =  1 ) {</w:t>
            </w:r>
          </w:p>
        </w:tc>
        <w:tc>
          <w:tcPr>
            <w:tcW w:w="630" w:type="dxa"/>
          </w:tcPr>
          <w:p w14:paraId="2F07A07C"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2A48A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7F5F43E" w14:textId="77777777" w:rsidTr="00400101">
        <w:trPr>
          <w:cantSplit/>
          <w:jc w:val="center"/>
        </w:trPr>
        <w:tc>
          <w:tcPr>
            <w:tcW w:w="6745" w:type="dxa"/>
          </w:tcPr>
          <w:p w14:paraId="4102713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gp_erp_type</w:t>
            </w:r>
          </w:p>
        </w:tc>
        <w:tc>
          <w:tcPr>
            <w:tcW w:w="630" w:type="dxa"/>
          </w:tcPr>
          <w:p w14:paraId="15BE00D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5339C0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3)</w:t>
            </w:r>
          </w:p>
        </w:tc>
      </w:tr>
      <w:tr w:rsidR="00D26D16" w:rsidRPr="005347D2" w14:paraId="7B80F69C" w14:textId="77777777" w:rsidTr="00400101">
        <w:trPr>
          <w:cantSplit/>
          <w:jc w:val="center"/>
        </w:trPr>
        <w:tc>
          <w:tcPr>
            <w:tcW w:w="6745" w:type="dxa"/>
          </w:tcPr>
          <w:p w14:paraId="51A7A26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left_gb_erp_width</w:t>
            </w:r>
          </w:p>
        </w:tc>
        <w:tc>
          <w:tcPr>
            <w:tcW w:w="630" w:type="dxa"/>
          </w:tcPr>
          <w:p w14:paraId="270D0B0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A6CD05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EFCD806" w14:textId="77777777" w:rsidTr="00400101">
        <w:trPr>
          <w:cantSplit/>
          <w:jc w:val="center"/>
        </w:trPr>
        <w:tc>
          <w:tcPr>
            <w:tcW w:w="6745" w:type="dxa"/>
          </w:tcPr>
          <w:p w14:paraId="1D81C58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right_gb_erp_width</w:t>
            </w:r>
          </w:p>
        </w:tc>
        <w:tc>
          <w:tcPr>
            <w:tcW w:w="630" w:type="dxa"/>
          </w:tcPr>
          <w:p w14:paraId="16843D8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A399B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7EF13F0" w14:textId="77777777" w:rsidTr="00400101">
        <w:trPr>
          <w:cantSplit/>
          <w:jc w:val="center"/>
        </w:trPr>
        <w:tc>
          <w:tcPr>
            <w:tcW w:w="6745" w:type="dxa"/>
          </w:tcPr>
          <w:p w14:paraId="04F8236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color w:val="000000"/>
                <w:sz w:val="20"/>
              </w:rPr>
              <w:t>}</w:t>
            </w:r>
          </w:p>
        </w:tc>
        <w:tc>
          <w:tcPr>
            <w:tcW w:w="630" w:type="dxa"/>
          </w:tcPr>
          <w:p w14:paraId="3E736D0E"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D2B79D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0C8BDF2B" w14:textId="77777777" w:rsidTr="00400101">
        <w:trPr>
          <w:cantSplit/>
          <w:jc w:val="center"/>
        </w:trPr>
        <w:tc>
          <w:tcPr>
            <w:tcW w:w="6745" w:type="dxa"/>
          </w:tcPr>
          <w:p w14:paraId="69DCB36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color w:val="000000"/>
                <w:sz w:val="20"/>
              </w:rPr>
              <w:t>}</w:t>
            </w:r>
          </w:p>
        </w:tc>
        <w:tc>
          <w:tcPr>
            <w:tcW w:w="630" w:type="dxa"/>
          </w:tcPr>
          <w:p w14:paraId="52DA7E3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329902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A898DC0" w14:textId="77777777" w:rsidTr="00400101">
        <w:trPr>
          <w:cantSplit/>
          <w:jc w:val="center"/>
        </w:trPr>
        <w:tc>
          <w:tcPr>
            <w:tcW w:w="6745" w:type="dxa"/>
          </w:tcPr>
          <w:p w14:paraId="6CFD34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48D5434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883275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A0FC15D" w14:textId="77777777" w:rsidR="00D26D16" w:rsidRPr="005347D2" w:rsidRDefault="00D26D16" w:rsidP="00D26D16">
      <w:pPr>
        <w:rPr>
          <w:noProof/>
          <w:sz w:val="20"/>
        </w:rPr>
      </w:pPr>
    </w:p>
    <w:p w14:paraId="3979D29E" w14:textId="765F71FB" w:rsidR="00D26D16" w:rsidRPr="005347D2" w:rsidRDefault="00D26D16" w:rsidP="00D26D16">
      <w:pPr>
        <w:pStyle w:val="3N2"/>
        <w:keepNext/>
        <w:ind w:left="6"/>
        <w:rPr>
          <w:b/>
          <w:lang w:val="en-CA"/>
        </w:rPr>
      </w:pPr>
      <w:r w:rsidRPr="005347D2">
        <w:rPr>
          <w:b/>
          <w:lang w:val="en-CA"/>
        </w:rPr>
        <w:t>D.1.3</w:t>
      </w:r>
      <w:ins w:id="420" w:author="Ye-Kui Wang" w:date="2018-08-09T15:05:00Z">
        <w:r w:rsidR="00C27E17">
          <w:rPr>
            <w:b/>
            <w:lang w:val="en-CA"/>
          </w:rPr>
          <w:t>5</w:t>
        </w:r>
      </w:ins>
      <w:del w:id="421" w:author="Ye-Kui Wang" w:date="2018-08-09T15:05:00Z">
        <w:r w:rsidR="006F1986" w:rsidDel="00C27E17">
          <w:rPr>
            <w:b/>
            <w:lang w:val="en-CA"/>
          </w:rPr>
          <w:delText>4</w:delText>
        </w:r>
      </w:del>
      <w:r w:rsidRPr="005347D2">
        <w:rPr>
          <w:b/>
          <w:lang w:val="en-CA"/>
        </w:rPr>
        <w:t>.2</w:t>
      </w:r>
      <w:r w:rsidRPr="005347D2">
        <w:rPr>
          <w:b/>
          <w:lang w:val="en-CA"/>
        </w:rPr>
        <w:tab/>
      </w:r>
      <w:proofErr w:type="spellStart"/>
      <w:r w:rsidRPr="005347D2">
        <w:rPr>
          <w:b/>
          <w:lang w:val="en-CA"/>
        </w:rPr>
        <w:t>Cubemap</w:t>
      </w:r>
      <w:proofErr w:type="spellEnd"/>
      <w:r w:rsidRPr="005347D2">
        <w:rPr>
          <w:b/>
          <w:lang w:val="en-CA"/>
        </w:rPr>
        <w:t xml:space="preserve"> projection SEI message syntax</w:t>
      </w:r>
    </w:p>
    <w:p w14:paraId="1191DC54" w14:textId="77777777" w:rsidR="00D26D16" w:rsidRPr="005347D2" w:rsidRDefault="00D26D16" w:rsidP="00D26D16">
      <w:pPr>
        <w:keepNext/>
        <w:rPr>
          <w:noProof/>
          <w:sz w:val="20"/>
        </w:rPr>
      </w:pP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70"/>
      </w:tblGrid>
      <w:tr w:rsidR="00D26D16" w:rsidRPr="005347D2" w14:paraId="76AC2F1B" w14:textId="77777777" w:rsidTr="00400101">
        <w:trPr>
          <w:cantSplit/>
          <w:jc w:val="center"/>
        </w:trPr>
        <w:tc>
          <w:tcPr>
            <w:tcW w:w="6745" w:type="dxa"/>
          </w:tcPr>
          <w:p w14:paraId="23BE4FB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proofErr w:type="spellStart"/>
            <w:r w:rsidRPr="005347D2">
              <w:rPr>
                <w:rFonts w:eastAsia="Malgun Gothic"/>
                <w:sz w:val="20"/>
              </w:rPr>
              <w:t>cubemap_</w:t>
            </w:r>
            <w:proofErr w:type="gramStart"/>
            <w:r w:rsidRPr="005347D2">
              <w:rPr>
                <w:rFonts w:eastAsia="Malgun Gothic"/>
                <w:sz w:val="20"/>
              </w:rPr>
              <w:t>projection</w:t>
            </w:r>
            <w:proofErr w:type="spellEnd"/>
            <w:r w:rsidRPr="005347D2">
              <w:rPr>
                <w:rFonts w:eastAsia="Malgun Gothic"/>
                <w:sz w:val="20"/>
              </w:rPr>
              <w:t>( </w:t>
            </w:r>
            <w:proofErr w:type="spellStart"/>
            <w:r w:rsidRPr="005347D2">
              <w:rPr>
                <w:rFonts w:eastAsia="Malgun Gothic"/>
                <w:sz w:val="20"/>
              </w:rPr>
              <w:t>payloadSize</w:t>
            </w:r>
            <w:proofErr w:type="spellEnd"/>
            <w:proofErr w:type="gramEnd"/>
            <w:r w:rsidRPr="005347D2">
              <w:rPr>
                <w:rFonts w:eastAsia="Malgun Gothic"/>
                <w:sz w:val="20"/>
              </w:rPr>
              <w:t> ) {</w:t>
            </w:r>
          </w:p>
        </w:tc>
        <w:tc>
          <w:tcPr>
            <w:tcW w:w="630" w:type="dxa"/>
          </w:tcPr>
          <w:p w14:paraId="5704169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70" w:type="dxa"/>
          </w:tcPr>
          <w:p w14:paraId="52E357C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16C181A6" w14:textId="77777777" w:rsidTr="00400101">
        <w:trPr>
          <w:cantSplit/>
          <w:jc w:val="center"/>
        </w:trPr>
        <w:tc>
          <w:tcPr>
            <w:tcW w:w="6745" w:type="dxa"/>
          </w:tcPr>
          <w:p w14:paraId="469824A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spellStart"/>
            <w:r w:rsidRPr="005347D2">
              <w:rPr>
                <w:b/>
                <w:bCs/>
                <w:sz w:val="20"/>
                <w:lang w:eastAsia="zh-CN"/>
              </w:rPr>
              <w:t>cmp_cancel_flag</w:t>
            </w:r>
            <w:proofErr w:type="spellEnd"/>
          </w:p>
        </w:tc>
        <w:tc>
          <w:tcPr>
            <w:tcW w:w="630" w:type="dxa"/>
          </w:tcPr>
          <w:p w14:paraId="55C21E3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130DE2C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sz w:val="20"/>
              </w:rPr>
              <w:t>u(</w:t>
            </w:r>
            <w:proofErr w:type="gramEnd"/>
            <w:r w:rsidRPr="005347D2">
              <w:rPr>
                <w:sz w:val="20"/>
              </w:rPr>
              <w:t>1)</w:t>
            </w:r>
          </w:p>
        </w:tc>
      </w:tr>
      <w:tr w:rsidR="00D26D16" w:rsidRPr="005347D2" w14:paraId="063DCF33" w14:textId="77777777" w:rsidTr="00400101">
        <w:trPr>
          <w:cantSplit/>
          <w:jc w:val="center"/>
        </w:trPr>
        <w:tc>
          <w:tcPr>
            <w:tcW w:w="6745" w:type="dxa"/>
          </w:tcPr>
          <w:p w14:paraId="18978E3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gramStart"/>
            <w:r w:rsidRPr="005347D2">
              <w:rPr>
                <w:sz w:val="20"/>
              </w:rPr>
              <w:t>if(</w:t>
            </w:r>
            <w:r w:rsidRPr="005347D2">
              <w:rPr>
                <w:rFonts w:eastAsia="Malgun Gothic"/>
                <w:sz w:val="20"/>
              </w:rPr>
              <w:t> </w:t>
            </w:r>
            <w:r w:rsidRPr="005347D2">
              <w:rPr>
                <w:sz w:val="20"/>
              </w:rPr>
              <w:t>!</w:t>
            </w:r>
            <w:proofErr w:type="spellStart"/>
            <w:proofErr w:type="gramEnd"/>
            <w:r w:rsidRPr="005347D2">
              <w:rPr>
                <w:sz w:val="20"/>
              </w:rPr>
              <w:t>cmp_cancel_flag</w:t>
            </w:r>
            <w:proofErr w:type="spellEnd"/>
            <w:r w:rsidRPr="005347D2">
              <w:rPr>
                <w:rFonts w:eastAsia="Malgun Gothic"/>
                <w:sz w:val="20"/>
              </w:rPr>
              <w:t> </w:t>
            </w:r>
            <w:r w:rsidRPr="005347D2">
              <w:rPr>
                <w:sz w:val="20"/>
              </w:rPr>
              <w:t>)</w:t>
            </w:r>
          </w:p>
        </w:tc>
        <w:tc>
          <w:tcPr>
            <w:tcW w:w="630" w:type="dxa"/>
          </w:tcPr>
          <w:p w14:paraId="0938278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4A5050E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413A9CBE" w14:textId="77777777" w:rsidTr="00400101">
        <w:trPr>
          <w:cantSplit/>
          <w:jc w:val="center"/>
        </w:trPr>
        <w:tc>
          <w:tcPr>
            <w:tcW w:w="6745" w:type="dxa"/>
          </w:tcPr>
          <w:p w14:paraId="0C4279FF" w14:textId="2392BD70" w:rsidR="00D26D16" w:rsidRPr="005347D2" w:rsidRDefault="00D26D16" w:rsidP="0059081E">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b/>
                <w:sz w:val="20"/>
              </w:rPr>
              <w:tab/>
            </w:r>
            <w:r w:rsidRPr="005347D2">
              <w:rPr>
                <w:rFonts w:eastAsia="Malgun Gothic"/>
                <w:b/>
                <w:sz w:val="20"/>
              </w:rPr>
              <w:tab/>
            </w:r>
            <w:proofErr w:type="spellStart"/>
            <w:r w:rsidRPr="005347D2">
              <w:rPr>
                <w:b/>
                <w:sz w:val="20"/>
              </w:rPr>
              <w:t>cmp_</w:t>
            </w:r>
            <w:ins w:id="422" w:author="Ye-Kui Wang" w:date="2018-08-09T14:38:00Z">
              <w:r w:rsidR="00B22364" w:rsidRPr="005347D2">
                <w:rPr>
                  <w:rFonts w:eastAsia="Malgun Gothic"/>
                  <w:b/>
                  <w:bCs/>
                  <w:noProof/>
                  <w:sz w:val="20"/>
                  <w:lang w:eastAsia="zh-CN"/>
                </w:rPr>
                <w:t>persistence_flag</w:t>
              </w:r>
            </w:ins>
            <w:proofErr w:type="spellEnd"/>
            <w:del w:id="423" w:author="Ye-Kui Wang" w:date="2018-08-09T14:38:00Z">
              <w:r w:rsidR="00813D1C" w:rsidRPr="007104F3" w:rsidDel="00B22364">
                <w:rPr>
                  <w:rFonts w:eastAsia="Malgun Gothic"/>
                  <w:b/>
                  <w:sz w:val="20"/>
                </w:rPr>
                <w:delText>repetition_period</w:delText>
              </w:r>
            </w:del>
          </w:p>
        </w:tc>
        <w:tc>
          <w:tcPr>
            <w:tcW w:w="630" w:type="dxa"/>
          </w:tcPr>
          <w:p w14:paraId="6D4EF46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0902887B" w14:textId="0366B7B6" w:rsidR="00D26D16" w:rsidRPr="005347D2" w:rsidRDefault="00B22364" w:rsidP="0059081E">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ins w:id="424" w:author="Ye-Kui Wang" w:date="2018-08-09T14:38:00Z">
              <w:r w:rsidRPr="005347D2">
                <w:rPr>
                  <w:rFonts w:eastAsia="Malgun Gothic"/>
                  <w:noProof/>
                  <w:sz w:val="20"/>
                  <w:lang w:eastAsia="zh-CN"/>
                </w:rPr>
                <w:t>u(1)</w:t>
              </w:r>
            </w:ins>
            <w:del w:id="425" w:author="Ye-Kui Wang" w:date="2018-08-09T14:38:00Z">
              <w:r w:rsidR="0059081E" w:rsidDel="00B22364">
                <w:rPr>
                  <w:sz w:val="20"/>
                </w:rPr>
                <w:delText>ue(v)</w:delText>
              </w:r>
            </w:del>
          </w:p>
        </w:tc>
      </w:tr>
      <w:tr w:rsidR="00D26D16" w:rsidRPr="005347D2" w14:paraId="0C264839" w14:textId="77777777" w:rsidTr="00400101">
        <w:trPr>
          <w:cantSplit/>
          <w:jc w:val="center"/>
        </w:trPr>
        <w:tc>
          <w:tcPr>
            <w:tcW w:w="6745" w:type="dxa"/>
          </w:tcPr>
          <w:p w14:paraId="009BF87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7A98E0F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55FAA8B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3AD75D8" w14:textId="77777777" w:rsidR="00D26D16" w:rsidRPr="005347D2" w:rsidRDefault="00D26D16" w:rsidP="00D26D16">
      <w:pPr>
        <w:rPr>
          <w:noProof/>
          <w:sz w:val="20"/>
        </w:rPr>
      </w:pPr>
    </w:p>
    <w:p w14:paraId="208EAFB8" w14:textId="31AA183F" w:rsidR="00D26D16" w:rsidRPr="005347D2" w:rsidRDefault="00D26D16" w:rsidP="00D26D16">
      <w:pPr>
        <w:pStyle w:val="3N2"/>
        <w:keepNext/>
        <w:ind w:left="6"/>
        <w:rPr>
          <w:b/>
          <w:lang w:val="en-CA"/>
        </w:rPr>
      </w:pPr>
      <w:r w:rsidRPr="005347D2">
        <w:rPr>
          <w:b/>
          <w:lang w:val="en-CA"/>
        </w:rPr>
        <w:t>D.1.3</w:t>
      </w:r>
      <w:ins w:id="426" w:author="Ye-Kui Wang" w:date="2018-08-09T15:05:00Z">
        <w:r w:rsidR="00C27E17">
          <w:rPr>
            <w:b/>
            <w:lang w:val="en-CA"/>
          </w:rPr>
          <w:t>5</w:t>
        </w:r>
      </w:ins>
      <w:del w:id="427" w:author="Ye-Kui Wang" w:date="2018-08-09T15:05:00Z">
        <w:r w:rsidR="006F1986" w:rsidDel="00C27E17">
          <w:rPr>
            <w:b/>
            <w:lang w:val="en-CA"/>
          </w:rPr>
          <w:delText>4</w:delText>
        </w:r>
      </w:del>
      <w:r w:rsidRPr="005347D2">
        <w:rPr>
          <w:b/>
          <w:lang w:val="en-CA"/>
        </w:rPr>
        <w:t>.3</w:t>
      </w:r>
      <w:r w:rsidRPr="005347D2">
        <w:rPr>
          <w:b/>
          <w:lang w:val="en-CA"/>
        </w:rPr>
        <w:tab/>
        <w:t>Sphere rotation SEI message syntax</w:t>
      </w:r>
    </w:p>
    <w:p w14:paraId="1CF7EDED" w14:textId="77777777" w:rsidR="00D26D16" w:rsidRPr="005347D2" w:rsidRDefault="00D26D16" w:rsidP="00D26D16">
      <w:pPr>
        <w:keepNext/>
        <w:rPr>
          <w:noProof/>
          <w:sz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5"/>
        <w:gridCol w:w="710"/>
        <w:gridCol w:w="1260"/>
      </w:tblGrid>
      <w:tr w:rsidR="00D26D16" w:rsidRPr="005347D2" w14:paraId="2124131F" w14:textId="77777777" w:rsidTr="00400101">
        <w:trPr>
          <w:cantSplit/>
          <w:jc w:val="center"/>
        </w:trPr>
        <w:tc>
          <w:tcPr>
            <w:tcW w:w="6665" w:type="dxa"/>
          </w:tcPr>
          <w:p w14:paraId="6E6F6CE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sphere_rotation( payloadSize ) {</w:t>
            </w:r>
          </w:p>
        </w:tc>
        <w:tc>
          <w:tcPr>
            <w:tcW w:w="710" w:type="dxa"/>
          </w:tcPr>
          <w:p w14:paraId="43B17830" w14:textId="77777777" w:rsidR="00D26D16" w:rsidRPr="005347D2" w:rsidRDefault="00D26D16" w:rsidP="00400101">
            <w:pPr>
              <w:keepNext/>
              <w:keepLines/>
              <w:spacing w:before="20" w:after="40"/>
              <w:jc w:val="center"/>
              <w:rPr>
                <w:b/>
                <w:bCs/>
                <w:noProof/>
                <w:sz w:val="20"/>
              </w:rPr>
            </w:pPr>
            <w:r w:rsidRPr="005347D2">
              <w:rPr>
                <w:rFonts w:eastAsia="Malgun Gothic"/>
                <w:b/>
                <w:bCs/>
                <w:sz w:val="20"/>
              </w:rPr>
              <w:t>C</w:t>
            </w:r>
          </w:p>
        </w:tc>
        <w:tc>
          <w:tcPr>
            <w:tcW w:w="1260" w:type="dxa"/>
          </w:tcPr>
          <w:p w14:paraId="0A5CB1F7"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6C947B65" w14:textId="77777777" w:rsidTr="00400101">
        <w:trPr>
          <w:cantSplit/>
          <w:jc w:val="center"/>
        </w:trPr>
        <w:tc>
          <w:tcPr>
            <w:tcW w:w="6665" w:type="dxa"/>
          </w:tcPr>
          <w:p w14:paraId="7FFE3D3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sphere_rotation_</w:t>
            </w:r>
            <w:r w:rsidRPr="005347D2">
              <w:rPr>
                <w:b/>
                <w:bCs/>
                <w:noProof/>
                <w:sz w:val="20"/>
              </w:rPr>
              <w:t>cancel_flag</w:t>
            </w:r>
          </w:p>
        </w:tc>
        <w:tc>
          <w:tcPr>
            <w:tcW w:w="710" w:type="dxa"/>
          </w:tcPr>
          <w:p w14:paraId="577E4BBA"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232C10FD"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9282D6A" w14:textId="77777777" w:rsidTr="00400101">
        <w:trPr>
          <w:cantSplit/>
          <w:jc w:val="center"/>
        </w:trPr>
        <w:tc>
          <w:tcPr>
            <w:tcW w:w="6665" w:type="dxa"/>
          </w:tcPr>
          <w:p w14:paraId="174EC87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!sphere_rotation_cancel_flag ) {</w:t>
            </w:r>
          </w:p>
        </w:tc>
        <w:tc>
          <w:tcPr>
            <w:tcW w:w="710" w:type="dxa"/>
          </w:tcPr>
          <w:p w14:paraId="446CE03C" w14:textId="77777777" w:rsidR="00D26D16" w:rsidRPr="005347D2" w:rsidRDefault="00D26D16" w:rsidP="00400101">
            <w:pPr>
              <w:keepNext/>
              <w:keepLines/>
              <w:spacing w:before="20" w:after="40"/>
              <w:jc w:val="center"/>
              <w:rPr>
                <w:bCs/>
                <w:noProof/>
                <w:sz w:val="20"/>
              </w:rPr>
            </w:pPr>
          </w:p>
        </w:tc>
        <w:tc>
          <w:tcPr>
            <w:tcW w:w="1260" w:type="dxa"/>
          </w:tcPr>
          <w:p w14:paraId="1FE32C53" w14:textId="77777777" w:rsidR="00D26D16" w:rsidRPr="005347D2" w:rsidRDefault="00D26D16" w:rsidP="00400101">
            <w:pPr>
              <w:keepNext/>
              <w:keepLines/>
              <w:spacing w:before="20" w:after="40"/>
              <w:jc w:val="center"/>
              <w:rPr>
                <w:bCs/>
                <w:noProof/>
                <w:sz w:val="20"/>
              </w:rPr>
            </w:pPr>
          </w:p>
        </w:tc>
      </w:tr>
      <w:tr w:rsidR="00D26D16" w:rsidRPr="005347D2" w14:paraId="3F0AB409" w14:textId="77777777" w:rsidTr="00400101">
        <w:trPr>
          <w:cantSplit/>
          <w:jc w:val="center"/>
        </w:trPr>
        <w:tc>
          <w:tcPr>
            <w:tcW w:w="6665" w:type="dxa"/>
          </w:tcPr>
          <w:p w14:paraId="45631D5D" w14:textId="2D34A84F" w:rsidR="00D26D16" w:rsidRPr="005347D2" w:rsidRDefault="00D26D16" w:rsidP="0059081E">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sphere_rotation_</w:t>
            </w:r>
            <w:ins w:id="428" w:author="Ye-Kui Wang" w:date="2018-08-09T14:38:00Z">
              <w:r w:rsidR="00B22364" w:rsidRPr="005347D2">
                <w:rPr>
                  <w:rFonts w:eastAsia="Malgun Gothic"/>
                  <w:b/>
                  <w:bCs/>
                  <w:noProof/>
                  <w:sz w:val="20"/>
                  <w:lang w:eastAsia="zh-CN"/>
                </w:rPr>
                <w:t>persistence_flag</w:t>
              </w:r>
            </w:ins>
            <w:del w:id="429" w:author="Ye-Kui Wang" w:date="2018-08-09T14:38:00Z">
              <w:r w:rsidR="00813D1C" w:rsidRPr="007104F3" w:rsidDel="00B22364">
                <w:rPr>
                  <w:rFonts w:eastAsia="Malgun Gothic"/>
                  <w:b/>
                  <w:sz w:val="20"/>
                </w:rPr>
                <w:delText>repetition_period</w:delText>
              </w:r>
            </w:del>
          </w:p>
        </w:tc>
        <w:tc>
          <w:tcPr>
            <w:tcW w:w="710" w:type="dxa"/>
          </w:tcPr>
          <w:p w14:paraId="066A5B2B"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3938470E" w14:textId="40BC6401" w:rsidR="00D26D16" w:rsidRPr="005347D2" w:rsidRDefault="00B22364" w:rsidP="0059081E">
            <w:pPr>
              <w:keepNext/>
              <w:keepLines/>
              <w:spacing w:before="20" w:after="40"/>
              <w:jc w:val="center"/>
              <w:rPr>
                <w:bCs/>
                <w:noProof/>
                <w:sz w:val="20"/>
              </w:rPr>
            </w:pPr>
            <w:ins w:id="430" w:author="Ye-Kui Wang" w:date="2018-08-09T14:38:00Z">
              <w:r w:rsidRPr="005347D2">
                <w:rPr>
                  <w:rFonts w:eastAsia="Malgun Gothic"/>
                  <w:noProof/>
                  <w:sz w:val="20"/>
                  <w:lang w:eastAsia="zh-CN"/>
                </w:rPr>
                <w:t>u(1)</w:t>
              </w:r>
            </w:ins>
            <w:del w:id="431" w:author="Ye-Kui Wang" w:date="2018-08-09T14:38:00Z">
              <w:r w:rsidR="0059081E" w:rsidDel="00B22364">
                <w:rPr>
                  <w:bCs/>
                  <w:noProof/>
                  <w:sz w:val="20"/>
                </w:rPr>
                <w:delText>ue(v)</w:delText>
              </w:r>
            </w:del>
          </w:p>
        </w:tc>
      </w:tr>
      <w:tr w:rsidR="00B22364" w:rsidRPr="005347D2" w14:paraId="2D4C29F9" w14:textId="77777777" w:rsidTr="00C27E17">
        <w:trPr>
          <w:cantSplit/>
          <w:jc w:val="center"/>
          <w:ins w:id="432" w:author="Ye-Kui Wang" w:date="2018-08-09T14:39:00Z"/>
        </w:trPr>
        <w:tc>
          <w:tcPr>
            <w:tcW w:w="6665" w:type="dxa"/>
          </w:tcPr>
          <w:p w14:paraId="4733D92A" w14:textId="77777777" w:rsidR="00B22364" w:rsidRPr="005347D2" w:rsidRDefault="00B22364" w:rsidP="00C27E17">
            <w:pPr>
              <w:keepNext/>
              <w:keepLines/>
              <w:tabs>
                <w:tab w:val="left" w:pos="216"/>
                <w:tab w:val="left" w:pos="432"/>
                <w:tab w:val="left" w:pos="648"/>
                <w:tab w:val="left" w:pos="864"/>
                <w:tab w:val="left" w:pos="1296"/>
                <w:tab w:val="left" w:pos="1512"/>
              </w:tabs>
              <w:spacing w:before="20" w:after="40"/>
              <w:outlineLvl w:val="5"/>
              <w:rPr>
                <w:ins w:id="433" w:author="Ye-Kui Wang" w:date="2018-08-09T14:39:00Z"/>
                <w:b/>
                <w:bCs/>
                <w:noProof/>
                <w:sz w:val="20"/>
              </w:rPr>
            </w:pPr>
            <w:ins w:id="434" w:author="Ye-Kui Wang" w:date="2018-08-09T14:39:00Z">
              <w:r w:rsidRPr="005347D2">
                <w:rPr>
                  <w:rFonts w:eastAsia="Malgun Gothic"/>
                  <w:noProof/>
                  <w:sz w:val="20"/>
                  <w:lang w:eastAsia="zh-CN"/>
                </w:rPr>
                <w:tab/>
              </w:r>
              <w:r w:rsidRPr="005347D2">
                <w:rPr>
                  <w:rFonts w:eastAsia="Malgun Gothic"/>
                  <w:noProof/>
                  <w:sz w:val="20"/>
                  <w:lang w:eastAsia="zh-CN"/>
                </w:rPr>
                <w:tab/>
              </w:r>
              <w:r w:rsidRPr="005347D2">
                <w:rPr>
                  <w:b/>
                  <w:noProof/>
                  <w:sz w:val="20"/>
                </w:rPr>
                <w:t>sphere_rotation_</w:t>
              </w:r>
              <w:r w:rsidRPr="005347D2">
                <w:rPr>
                  <w:rFonts w:eastAsia="Malgun Gothic"/>
                  <w:b/>
                  <w:noProof/>
                  <w:sz w:val="20"/>
                  <w:lang w:eastAsia="zh-CN"/>
                </w:rPr>
                <w:t>reserved_zero_6bits</w:t>
              </w:r>
            </w:ins>
          </w:p>
        </w:tc>
        <w:tc>
          <w:tcPr>
            <w:tcW w:w="710" w:type="dxa"/>
          </w:tcPr>
          <w:p w14:paraId="2B1EFB26" w14:textId="77777777" w:rsidR="00B22364" w:rsidRPr="005347D2" w:rsidRDefault="00B22364" w:rsidP="00C27E17">
            <w:pPr>
              <w:keepNext/>
              <w:keepLines/>
              <w:spacing w:before="20" w:after="40"/>
              <w:jc w:val="center"/>
              <w:rPr>
                <w:ins w:id="435" w:author="Ye-Kui Wang" w:date="2018-08-09T14:39:00Z"/>
                <w:rFonts w:eastAsia="Malgun Gothic"/>
                <w:noProof/>
                <w:sz w:val="20"/>
                <w:lang w:eastAsia="zh-CN"/>
              </w:rPr>
            </w:pPr>
            <w:ins w:id="436" w:author="Ye-Kui Wang" w:date="2018-08-09T14:39:00Z">
              <w:r w:rsidRPr="005347D2">
                <w:rPr>
                  <w:rFonts w:eastAsia="Malgun Gothic"/>
                  <w:noProof/>
                  <w:sz w:val="20"/>
                  <w:lang w:eastAsia="zh-CN"/>
                </w:rPr>
                <w:t>5</w:t>
              </w:r>
            </w:ins>
          </w:p>
        </w:tc>
        <w:tc>
          <w:tcPr>
            <w:tcW w:w="1260" w:type="dxa"/>
          </w:tcPr>
          <w:p w14:paraId="5E95A0F1" w14:textId="77777777" w:rsidR="00B22364" w:rsidRPr="005347D2" w:rsidRDefault="00B22364" w:rsidP="00C27E17">
            <w:pPr>
              <w:keepNext/>
              <w:keepLines/>
              <w:spacing w:before="20" w:after="40"/>
              <w:jc w:val="center"/>
              <w:rPr>
                <w:ins w:id="437" w:author="Ye-Kui Wang" w:date="2018-08-09T14:39:00Z"/>
                <w:sz w:val="20"/>
              </w:rPr>
            </w:pPr>
            <w:ins w:id="438" w:author="Ye-Kui Wang" w:date="2018-08-09T14:39:00Z">
              <w:r w:rsidRPr="005347D2">
                <w:rPr>
                  <w:rFonts w:eastAsia="Malgun Gothic"/>
                  <w:noProof/>
                  <w:sz w:val="20"/>
                  <w:lang w:eastAsia="zh-CN"/>
                </w:rPr>
                <w:t>u(6)</w:t>
              </w:r>
            </w:ins>
          </w:p>
        </w:tc>
      </w:tr>
      <w:tr w:rsidR="00D26D16" w:rsidRPr="005347D2" w14:paraId="2B1784F2" w14:textId="77777777" w:rsidTr="00400101">
        <w:trPr>
          <w:cantSplit/>
          <w:jc w:val="center"/>
        </w:trPr>
        <w:tc>
          <w:tcPr>
            <w:tcW w:w="6665" w:type="dxa"/>
          </w:tcPr>
          <w:p w14:paraId="0D2355C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yaw_rotation</w:t>
            </w:r>
          </w:p>
        </w:tc>
        <w:tc>
          <w:tcPr>
            <w:tcW w:w="710" w:type="dxa"/>
          </w:tcPr>
          <w:p w14:paraId="1F9E1027"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DDE7ABE"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0C706F16" w14:textId="77777777" w:rsidTr="00400101">
        <w:trPr>
          <w:cantSplit/>
          <w:jc w:val="center"/>
        </w:trPr>
        <w:tc>
          <w:tcPr>
            <w:tcW w:w="6665" w:type="dxa"/>
          </w:tcPr>
          <w:p w14:paraId="4053FB0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bCs/>
                <w:noProof/>
                <w:sz w:val="20"/>
              </w:rPr>
              <w:tab/>
              <w:t>pitch_rotation</w:t>
            </w:r>
          </w:p>
        </w:tc>
        <w:tc>
          <w:tcPr>
            <w:tcW w:w="710" w:type="dxa"/>
          </w:tcPr>
          <w:p w14:paraId="70D2F1F8"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99A58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1843447" w14:textId="77777777" w:rsidTr="00400101">
        <w:trPr>
          <w:cantSplit/>
          <w:jc w:val="center"/>
        </w:trPr>
        <w:tc>
          <w:tcPr>
            <w:tcW w:w="6665" w:type="dxa"/>
          </w:tcPr>
          <w:p w14:paraId="50624B33"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roll</w:t>
            </w:r>
            <w:r w:rsidRPr="005347D2">
              <w:rPr>
                <w:b/>
                <w:noProof/>
                <w:sz w:val="20"/>
              </w:rPr>
              <w:t>_rotation</w:t>
            </w:r>
          </w:p>
        </w:tc>
        <w:tc>
          <w:tcPr>
            <w:tcW w:w="710" w:type="dxa"/>
          </w:tcPr>
          <w:p w14:paraId="65EBC3C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20C3C5B3"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4C8373B5" w14:textId="77777777" w:rsidTr="00400101">
        <w:trPr>
          <w:cantSplit/>
          <w:jc w:val="center"/>
        </w:trPr>
        <w:tc>
          <w:tcPr>
            <w:tcW w:w="6665" w:type="dxa"/>
          </w:tcPr>
          <w:p w14:paraId="17D64FE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10" w:type="dxa"/>
          </w:tcPr>
          <w:p w14:paraId="13C3142D" w14:textId="77777777" w:rsidR="00D26D16" w:rsidRPr="005347D2" w:rsidRDefault="00D26D16" w:rsidP="00400101">
            <w:pPr>
              <w:keepNext/>
              <w:keepLines/>
              <w:spacing w:before="20" w:after="40"/>
              <w:jc w:val="center"/>
              <w:rPr>
                <w:bCs/>
                <w:noProof/>
                <w:sz w:val="20"/>
              </w:rPr>
            </w:pPr>
          </w:p>
        </w:tc>
        <w:tc>
          <w:tcPr>
            <w:tcW w:w="1260" w:type="dxa"/>
          </w:tcPr>
          <w:p w14:paraId="3DE9C6FC" w14:textId="77777777" w:rsidR="00D26D16" w:rsidRPr="005347D2" w:rsidRDefault="00D26D16" w:rsidP="00400101">
            <w:pPr>
              <w:keepNext/>
              <w:keepLines/>
              <w:spacing w:before="20" w:after="40"/>
              <w:jc w:val="center"/>
              <w:rPr>
                <w:bCs/>
                <w:noProof/>
                <w:sz w:val="20"/>
              </w:rPr>
            </w:pPr>
          </w:p>
        </w:tc>
      </w:tr>
      <w:tr w:rsidR="00D26D16" w:rsidRPr="005347D2" w14:paraId="3C2416EC" w14:textId="77777777" w:rsidTr="00400101">
        <w:trPr>
          <w:cantSplit/>
          <w:jc w:val="center"/>
        </w:trPr>
        <w:tc>
          <w:tcPr>
            <w:tcW w:w="6665" w:type="dxa"/>
          </w:tcPr>
          <w:p w14:paraId="69FACF8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10" w:type="dxa"/>
          </w:tcPr>
          <w:p w14:paraId="55F75F27" w14:textId="77777777" w:rsidR="00D26D16" w:rsidRPr="005347D2" w:rsidRDefault="00D26D16" w:rsidP="00400101">
            <w:pPr>
              <w:keepNext/>
              <w:keepLines/>
              <w:spacing w:before="20" w:after="40"/>
              <w:jc w:val="center"/>
              <w:rPr>
                <w:bCs/>
                <w:noProof/>
                <w:sz w:val="20"/>
              </w:rPr>
            </w:pPr>
          </w:p>
        </w:tc>
        <w:tc>
          <w:tcPr>
            <w:tcW w:w="1260" w:type="dxa"/>
          </w:tcPr>
          <w:p w14:paraId="0E0A4C77" w14:textId="77777777" w:rsidR="00D26D16" w:rsidRPr="005347D2" w:rsidRDefault="00D26D16" w:rsidP="00400101">
            <w:pPr>
              <w:keepNext/>
              <w:keepLines/>
              <w:spacing w:before="20" w:after="40"/>
              <w:jc w:val="center"/>
              <w:rPr>
                <w:bCs/>
                <w:noProof/>
                <w:sz w:val="20"/>
              </w:rPr>
            </w:pPr>
          </w:p>
        </w:tc>
      </w:tr>
    </w:tbl>
    <w:p w14:paraId="4F901D39" w14:textId="77777777" w:rsidR="00D26D16" w:rsidRPr="005347D2" w:rsidRDefault="00D26D16" w:rsidP="00D26D16">
      <w:pPr>
        <w:rPr>
          <w:noProof/>
          <w:sz w:val="20"/>
        </w:rPr>
      </w:pPr>
    </w:p>
    <w:p w14:paraId="66BDE41A" w14:textId="7CD19FDF" w:rsidR="00D26D16" w:rsidRPr="005347D2" w:rsidRDefault="00D26D16" w:rsidP="00D26D16">
      <w:pPr>
        <w:pStyle w:val="3N2"/>
        <w:keepNext/>
        <w:ind w:left="6"/>
        <w:rPr>
          <w:b/>
          <w:lang w:val="en-CA"/>
        </w:rPr>
      </w:pPr>
      <w:r w:rsidRPr="005347D2">
        <w:rPr>
          <w:b/>
          <w:lang w:val="en-CA"/>
        </w:rPr>
        <w:lastRenderedPageBreak/>
        <w:t>D.1.3</w:t>
      </w:r>
      <w:ins w:id="439" w:author="Ye-Kui Wang" w:date="2018-08-09T15:05:00Z">
        <w:r w:rsidR="00C27E17">
          <w:rPr>
            <w:b/>
            <w:lang w:val="en-CA"/>
          </w:rPr>
          <w:t>5</w:t>
        </w:r>
      </w:ins>
      <w:del w:id="440" w:author="Ye-Kui Wang" w:date="2018-08-09T15:05:00Z">
        <w:r w:rsidR="006F1986" w:rsidDel="00C27E17">
          <w:rPr>
            <w:b/>
            <w:lang w:val="en-CA"/>
          </w:rPr>
          <w:delText>4</w:delText>
        </w:r>
      </w:del>
      <w:r w:rsidRPr="005347D2">
        <w:rPr>
          <w:b/>
          <w:lang w:val="en-CA"/>
        </w:rPr>
        <w:t>.4</w:t>
      </w:r>
      <w:r w:rsidRPr="005347D2">
        <w:rPr>
          <w:b/>
          <w:lang w:val="en-CA"/>
        </w:rPr>
        <w:tab/>
        <w:t>Region-wise packing SEI message syntax</w:t>
      </w:r>
    </w:p>
    <w:p w14:paraId="1DE4B5D4" w14:textId="77777777" w:rsidR="00D26D16" w:rsidRPr="005347D2" w:rsidRDefault="00D26D16" w:rsidP="00D26D16">
      <w:pPr>
        <w:keepNext/>
        <w:rPr>
          <w:noProof/>
          <w:sz w:val="20"/>
        </w:rPr>
      </w:pPr>
    </w:p>
    <w:tbl>
      <w:tblPr>
        <w:tblW w:w="8640" w:type="dxa"/>
        <w:jc w:val="center"/>
        <w:tblLayout w:type="fixed"/>
        <w:tblLook w:val="04A0" w:firstRow="1" w:lastRow="0" w:firstColumn="1" w:lastColumn="0" w:noHBand="0" w:noVBand="1"/>
      </w:tblPr>
      <w:tblGrid>
        <w:gridCol w:w="6652"/>
        <w:gridCol w:w="736"/>
        <w:gridCol w:w="1252"/>
      </w:tblGrid>
      <w:tr w:rsidR="00D26D16" w:rsidRPr="005347D2" w14:paraId="5476C17A" w14:textId="77777777" w:rsidTr="00400101">
        <w:trPr>
          <w:cantSplit/>
          <w:jc w:val="center"/>
        </w:trPr>
        <w:tc>
          <w:tcPr>
            <w:tcW w:w="6652" w:type="dxa"/>
            <w:tcBorders>
              <w:top w:val="single" w:sz="6" w:space="0" w:color="auto"/>
              <w:left w:val="single" w:sz="6" w:space="0" w:color="auto"/>
              <w:bottom w:val="single" w:sz="2" w:space="0" w:color="auto"/>
              <w:right w:val="single" w:sz="6" w:space="0" w:color="auto"/>
            </w:tcBorders>
          </w:tcPr>
          <w:p w14:paraId="6A204D92"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regionwise_packing( payloadSize ) {</w:t>
            </w:r>
          </w:p>
        </w:tc>
        <w:tc>
          <w:tcPr>
            <w:tcW w:w="736" w:type="dxa"/>
            <w:tcBorders>
              <w:top w:val="single" w:sz="6" w:space="0" w:color="auto"/>
              <w:left w:val="single" w:sz="6" w:space="0" w:color="auto"/>
              <w:bottom w:val="single" w:sz="2" w:space="0" w:color="auto"/>
              <w:right w:val="single" w:sz="6" w:space="0" w:color="auto"/>
            </w:tcBorders>
          </w:tcPr>
          <w:p w14:paraId="744CC5C8" w14:textId="77777777" w:rsidR="00D26D16" w:rsidRPr="005347D2" w:rsidRDefault="00D26D16" w:rsidP="00400101">
            <w:pPr>
              <w:keepNext/>
              <w:spacing w:before="20" w:after="40"/>
              <w:jc w:val="center"/>
              <w:rPr>
                <w:b/>
                <w:bCs/>
                <w:noProof/>
                <w:sz w:val="20"/>
              </w:rPr>
            </w:pPr>
            <w:r w:rsidRPr="005347D2">
              <w:rPr>
                <w:b/>
                <w:bCs/>
                <w:noProof/>
                <w:sz w:val="20"/>
              </w:rPr>
              <w:t>C</w:t>
            </w:r>
          </w:p>
        </w:tc>
        <w:tc>
          <w:tcPr>
            <w:tcW w:w="1252" w:type="dxa"/>
            <w:tcBorders>
              <w:top w:val="single" w:sz="6" w:space="0" w:color="auto"/>
              <w:left w:val="single" w:sz="6" w:space="0" w:color="auto"/>
              <w:bottom w:val="single" w:sz="2" w:space="0" w:color="auto"/>
              <w:right w:val="single" w:sz="6" w:space="0" w:color="auto"/>
            </w:tcBorders>
          </w:tcPr>
          <w:p w14:paraId="404C9180" w14:textId="77777777" w:rsidR="00D26D16" w:rsidRPr="005347D2" w:rsidRDefault="00D26D16" w:rsidP="00400101">
            <w:pPr>
              <w:keepNext/>
              <w:spacing w:before="20" w:after="40"/>
              <w:jc w:val="center"/>
              <w:rPr>
                <w:b/>
                <w:bCs/>
                <w:noProof/>
                <w:sz w:val="20"/>
              </w:rPr>
            </w:pPr>
            <w:r w:rsidRPr="005347D2">
              <w:rPr>
                <w:b/>
                <w:bCs/>
                <w:noProof/>
                <w:sz w:val="20"/>
              </w:rPr>
              <w:t>Descriptor</w:t>
            </w:r>
          </w:p>
        </w:tc>
      </w:tr>
      <w:tr w:rsidR="00D26D16" w:rsidRPr="005347D2" w14:paraId="085F85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AE9475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b/>
                <w:noProof/>
                <w:sz w:val="20"/>
                <w:lang w:eastAsia="zh-CN"/>
              </w:rPr>
              <w:t>rwp_</w:t>
            </w:r>
            <w:r w:rsidRPr="005347D2">
              <w:rPr>
                <w:rFonts w:eastAsia="Malgun Gothic"/>
                <w:b/>
                <w:bCs/>
                <w:noProof/>
                <w:sz w:val="20"/>
                <w:lang w:eastAsia="zh-CN"/>
              </w:rPr>
              <w:t>cancel_flag</w:t>
            </w:r>
          </w:p>
        </w:tc>
        <w:tc>
          <w:tcPr>
            <w:tcW w:w="736" w:type="dxa"/>
            <w:tcBorders>
              <w:top w:val="single" w:sz="2" w:space="0" w:color="auto"/>
              <w:left w:val="single" w:sz="6" w:space="0" w:color="auto"/>
              <w:bottom w:val="single" w:sz="2" w:space="0" w:color="auto"/>
              <w:right w:val="single" w:sz="6" w:space="0" w:color="auto"/>
            </w:tcBorders>
          </w:tcPr>
          <w:p w14:paraId="12622B79"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5B2A7F39"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u(1)</w:t>
            </w:r>
          </w:p>
        </w:tc>
      </w:tr>
      <w:tr w:rsidR="00D26D16" w:rsidRPr="005347D2" w14:paraId="7D22E64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38C7B4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rPr>
              <w:tab/>
              <w:t>if( !rwp</w:t>
            </w:r>
            <w:r w:rsidRPr="005347D2">
              <w:rPr>
                <w:rFonts w:eastAsia="Malgun Gothic"/>
                <w:noProof/>
                <w:sz w:val="20"/>
                <w:lang w:eastAsia="zh-CN"/>
              </w:rPr>
              <w:t>_</w:t>
            </w:r>
            <w:r w:rsidRPr="005347D2">
              <w:rPr>
                <w:rFonts w:eastAsia="Malgun Gothic"/>
                <w:bCs/>
                <w:noProof/>
                <w:sz w:val="20"/>
                <w:lang w:eastAsia="zh-CN"/>
              </w:rPr>
              <w:t xml:space="preserve">cancel_flag ) </w:t>
            </w:r>
            <w:r w:rsidRPr="005347D2">
              <w:rPr>
                <w:rFonts w:eastAsia="Malgun Gothic"/>
                <w:noProof/>
                <w:sz w:val="20"/>
              </w:rPr>
              <w:t>{</w:t>
            </w:r>
          </w:p>
        </w:tc>
        <w:tc>
          <w:tcPr>
            <w:tcW w:w="736" w:type="dxa"/>
            <w:tcBorders>
              <w:top w:val="single" w:sz="2" w:space="0" w:color="auto"/>
              <w:left w:val="single" w:sz="6" w:space="0" w:color="auto"/>
              <w:bottom w:val="single" w:sz="2" w:space="0" w:color="auto"/>
              <w:right w:val="single" w:sz="6" w:space="0" w:color="auto"/>
            </w:tcBorders>
          </w:tcPr>
          <w:p w14:paraId="4F6256F7"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AAF2B75" w14:textId="77777777" w:rsidR="00D26D16" w:rsidRPr="005347D2" w:rsidRDefault="00D26D16" w:rsidP="00400101">
            <w:pPr>
              <w:keepNext/>
              <w:spacing w:before="20" w:after="40"/>
              <w:jc w:val="center"/>
              <w:rPr>
                <w:noProof/>
                <w:sz w:val="20"/>
              </w:rPr>
            </w:pPr>
          </w:p>
        </w:tc>
      </w:tr>
      <w:tr w:rsidR="00D26D16" w:rsidRPr="005347D2" w14:paraId="0BE985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EE9AD54" w14:textId="1C09E326" w:rsidR="00D26D16" w:rsidRPr="005347D2" w:rsidRDefault="00D26D16" w:rsidP="0059081E">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t>rwp</w:t>
            </w:r>
            <w:r w:rsidRPr="005347D2">
              <w:rPr>
                <w:rFonts w:eastAsia="Malgun Gothic"/>
                <w:b/>
                <w:noProof/>
                <w:sz w:val="20"/>
                <w:lang w:eastAsia="zh-CN"/>
              </w:rPr>
              <w:t>_</w:t>
            </w:r>
            <w:ins w:id="441" w:author="Ye-Kui Wang" w:date="2018-08-09T14:40:00Z">
              <w:r w:rsidR="00B22364" w:rsidRPr="005347D2">
                <w:rPr>
                  <w:rFonts w:eastAsia="Malgun Gothic"/>
                  <w:b/>
                  <w:bCs/>
                  <w:noProof/>
                  <w:sz w:val="20"/>
                  <w:lang w:eastAsia="zh-CN"/>
                </w:rPr>
                <w:t>persistence_flag</w:t>
              </w:r>
            </w:ins>
            <w:del w:id="442" w:author="Ye-Kui Wang" w:date="2018-08-09T14:40:00Z">
              <w:r w:rsidR="00813D1C" w:rsidRPr="007104F3" w:rsidDel="00B22364">
                <w:rPr>
                  <w:rFonts w:eastAsia="Malgun Gothic"/>
                  <w:b/>
                  <w:sz w:val="20"/>
                </w:rPr>
                <w:delText>repetition_period</w:delText>
              </w:r>
            </w:del>
          </w:p>
        </w:tc>
        <w:tc>
          <w:tcPr>
            <w:tcW w:w="736" w:type="dxa"/>
            <w:tcBorders>
              <w:top w:val="single" w:sz="2" w:space="0" w:color="auto"/>
              <w:left w:val="single" w:sz="6" w:space="0" w:color="auto"/>
              <w:bottom w:val="single" w:sz="2" w:space="0" w:color="auto"/>
              <w:right w:val="single" w:sz="6" w:space="0" w:color="auto"/>
            </w:tcBorders>
          </w:tcPr>
          <w:p w14:paraId="25AB408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35D6C8FE" w14:textId="31BBCA3F" w:rsidR="00D26D16" w:rsidRPr="005347D2" w:rsidRDefault="00B22364" w:rsidP="00B22364">
            <w:pPr>
              <w:keepNext/>
              <w:spacing w:before="20" w:after="40"/>
              <w:jc w:val="center"/>
              <w:rPr>
                <w:noProof/>
                <w:sz w:val="20"/>
              </w:rPr>
            </w:pPr>
            <w:ins w:id="443" w:author="Ye-Kui Wang" w:date="2018-08-09T14:40:00Z">
              <w:r>
                <w:rPr>
                  <w:noProof/>
                  <w:sz w:val="20"/>
                </w:rPr>
                <w:t>u(1)</w:t>
              </w:r>
            </w:ins>
            <w:del w:id="444" w:author="Ye-Kui Wang" w:date="2018-08-09T14:40:00Z">
              <w:r w:rsidR="0059081E" w:rsidDel="00B22364">
                <w:rPr>
                  <w:noProof/>
                  <w:sz w:val="20"/>
                </w:rPr>
                <w:delText>ue(v)</w:delText>
              </w:r>
            </w:del>
          </w:p>
        </w:tc>
      </w:tr>
      <w:tr w:rsidR="00D26D16" w:rsidRPr="005347D2" w14:paraId="69DD8FE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18A8CA7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constituent_picture_matching_flag</w:t>
            </w:r>
          </w:p>
        </w:tc>
        <w:tc>
          <w:tcPr>
            <w:tcW w:w="736" w:type="dxa"/>
            <w:tcBorders>
              <w:top w:val="single" w:sz="2" w:space="0" w:color="auto"/>
              <w:left w:val="single" w:sz="6" w:space="0" w:color="auto"/>
              <w:bottom w:val="single" w:sz="2" w:space="0" w:color="auto"/>
              <w:right w:val="single" w:sz="6" w:space="0" w:color="auto"/>
            </w:tcBorders>
          </w:tcPr>
          <w:p w14:paraId="1E6B897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E84DB4B" w14:textId="77777777" w:rsidR="00D26D16" w:rsidRPr="005347D2" w:rsidRDefault="00D26D16" w:rsidP="00400101">
            <w:pPr>
              <w:keepNext/>
              <w:spacing w:before="20" w:after="40"/>
              <w:jc w:val="center"/>
              <w:rPr>
                <w:noProof/>
                <w:sz w:val="20"/>
              </w:rPr>
            </w:pPr>
            <w:r w:rsidRPr="005347D2">
              <w:rPr>
                <w:noProof/>
                <w:sz w:val="20"/>
              </w:rPr>
              <w:t>u(1)</w:t>
            </w:r>
          </w:p>
        </w:tc>
      </w:tr>
      <w:tr w:rsidR="00B22364" w:rsidRPr="005347D2" w14:paraId="0200B195" w14:textId="77777777" w:rsidTr="00C27E17">
        <w:trPr>
          <w:cantSplit/>
          <w:jc w:val="center"/>
          <w:ins w:id="445" w:author="Ye-Kui Wang" w:date="2018-08-09T14:40:00Z"/>
        </w:trPr>
        <w:tc>
          <w:tcPr>
            <w:tcW w:w="6652" w:type="dxa"/>
            <w:tcBorders>
              <w:top w:val="single" w:sz="2" w:space="0" w:color="auto"/>
              <w:left w:val="single" w:sz="6" w:space="0" w:color="auto"/>
              <w:bottom w:val="single" w:sz="2" w:space="0" w:color="auto"/>
              <w:right w:val="single" w:sz="6" w:space="0" w:color="auto"/>
            </w:tcBorders>
          </w:tcPr>
          <w:p w14:paraId="1C9D9926" w14:textId="77777777" w:rsidR="00B22364" w:rsidRPr="005347D2" w:rsidRDefault="00B22364" w:rsidP="00C27E17">
            <w:pPr>
              <w:keepNext/>
              <w:tabs>
                <w:tab w:val="left" w:pos="216"/>
                <w:tab w:val="left" w:pos="514"/>
                <w:tab w:val="left" w:pos="648"/>
                <w:tab w:val="left" w:pos="864"/>
                <w:tab w:val="left" w:pos="1296"/>
                <w:tab w:val="left" w:pos="1512"/>
                <w:tab w:val="left" w:pos="1728"/>
                <w:tab w:val="left" w:pos="1944"/>
                <w:tab w:val="left" w:pos="2160"/>
              </w:tabs>
              <w:spacing w:before="20" w:after="40"/>
              <w:rPr>
                <w:ins w:id="446" w:author="Ye-Kui Wang" w:date="2018-08-09T14:40:00Z"/>
                <w:bCs/>
                <w:noProof/>
                <w:sz w:val="20"/>
              </w:rPr>
            </w:pPr>
            <w:ins w:id="447" w:author="Ye-Kui Wang" w:date="2018-08-09T14:40:00Z">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rwp_reserved_zero_5bits</w:t>
              </w:r>
            </w:ins>
          </w:p>
        </w:tc>
        <w:tc>
          <w:tcPr>
            <w:tcW w:w="736" w:type="dxa"/>
            <w:tcBorders>
              <w:top w:val="single" w:sz="2" w:space="0" w:color="auto"/>
              <w:left w:val="single" w:sz="6" w:space="0" w:color="auto"/>
              <w:bottom w:val="single" w:sz="2" w:space="0" w:color="auto"/>
              <w:right w:val="single" w:sz="6" w:space="0" w:color="auto"/>
            </w:tcBorders>
          </w:tcPr>
          <w:p w14:paraId="6508FCE7" w14:textId="77777777" w:rsidR="00B22364" w:rsidRPr="005347D2" w:rsidRDefault="00B22364" w:rsidP="00C27E17">
            <w:pPr>
              <w:keepNext/>
              <w:spacing w:before="20" w:after="40"/>
              <w:jc w:val="center"/>
              <w:rPr>
                <w:ins w:id="448" w:author="Ye-Kui Wang" w:date="2018-08-09T14:40:00Z"/>
                <w:rFonts w:eastAsia="Malgun Gothic"/>
                <w:noProof/>
                <w:sz w:val="20"/>
                <w:lang w:eastAsia="zh-CN"/>
              </w:rPr>
            </w:pPr>
            <w:ins w:id="449" w:author="Ye-Kui Wang" w:date="2018-08-09T14:40:00Z">
              <w:r w:rsidRPr="005347D2">
                <w:rPr>
                  <w:rFonts w:eastAsia="Malgun Gothic"/>
                  <w:noProof/>
                  <w:sz w:val="20"/>
                  <w:lang w:eastAsia="zh-CN"/>
                </w:rPr>
                <w:t>5</w:t>
              </w:r>
            </w:ins>
          </w:p>
        </w:tc>
        <w:tc>
          <w:tcPr>
            <w:tcW w:w="1252" w:type="dxa"/>
            <w:tcBorders>
              <w:top w:val="single" w:sz="2" w:space="0" w:color="auto"/>
              <w:left w:val="single" w:sz="6" w:space="0" w:color="auto"/>
              <w:bottom w:val="single" w:sz="2" w:space="0" w:color="auto"/>
              <w:right w:val="single" w:sz="6" w:space="0" w:color="auto"/>
            </w:tcBorders>
          </w:tcPr>
          <w:p w14:paraId="24DB094E" w14:textId="77777777" w:rsidR="00B22364" w:rsidRPr="005347D2" w:rsidRDefault="00B22364" w:rsidP="00C27E17">
            <w:pPr>
              <w:keepNext/>
              <w:spacing w:before="20" w:after="40"/>
              <w:jc w:val="center"/>
              <w:rPr>
                <w:ins w:id="450" w:author="Ye-Kui Wang" w:date="2018-08-09T14:40:00Z"/>
                <w:noProof/>
                <w:sz w:val="20"/>
              </w:rPr>
            </w:pPr>
            <w:ins w:id="451" w:author="Ye-Kui Wang" w:date="2018-08-09T14:40:00Z">
              <w:r w:rsidRPr="005347D2">
                <w:rPr>
                  <w:rFonts w:eastAsia="Malgun Gothic"/>
                  <w:noProof/>
                  <w:sz w:val="20"/>
                  <w:lang w:eastAsia="zh-CN"/>
                </w:rPr>
                <w:t>u(5)</w:t>
              </w:r>
            </w:ins>
          </w:p>
        </w:tc>
      </w:tr>
      <w:tr w:rsidR="00D26D16" w:rsidRPr="005347D2" w14:paraId="11D62E62"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686CCD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num_packed_regions</w:t>
            </w:r>
          </w:p>
        </w:tc>
        <w:tc>
          <w:tcPr>
            <w:tcW w:w="736" w:type="dxa"/>
            <w:tcBorders>
              <w:top w:val="single" w:sz="2" w:space="0" w:color="auto"/>
              <w:left w:val="single" w:sz="6" w:space="0" w:color="auto"/>
              <w:bottom w:val="single" w:sz="2" w:space="0" w:color="auto"/>
              <w:right w:val="single" w:sz="6" w:space="0" w:color="auto"/>
            </w:tcBorders>
          </w:tcPr>
          <w:p w14:paraId="0C6CACC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02CCD8B"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ECD1AB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0BE13C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proj_picture_width</w:t>
            </w:r>
          </w:p>
        </w:tc>
        <w:tc>
          <w:tcPr>
            <w:tcW w:w="736" w:type="dxa"/>
            <w:tcBorders>
              <w:top w:val="single" w:sz="2" w:space="0" w:color="auto"/>
              <w:left w:val="single" w:sz="6" w:space="0" w:color="auto"/>
              <w:bottom w:val="single" w:sz="2" w:space="0" w:color="auto"/>
              <w:right w:val="single" w:sz="6" w:space="0" w:color="auto"/>
            </w:tcBorders>
          </w:tcPr>
          <w:p w14:paraId="7708CF1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7FEA357"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49BAF52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4D87D89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proj_picture_height</w:t>
            </w:r>
          </w:p>
        </w:tc>
        <w:tc>
          <w:tcPr>
            <w:tcW w:w="736" w:type="dxa"/>
            <w:tcBorders>
              <w:top w:val="single" w:sz="2" w:space="0" w:color="auto"/>
              <w:left w:val="single" w:sz="6" w:space="0" w:color="auto"/>
              <w:bottom w:val="single" w:sz="2" w:space="0" w:color="auto"/>
              <w:right w:val="single" w:sz="6" w:space="0" w:color="auto"/>
            </w:tcBorders>
          </w:tcPr>
          <w:p w14:paraId="6F8C2217"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E04D060"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1325AC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45C946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packed_picture_width</w:t>
            </w:r>
          </w:p>
        </w:tc>
        <w:tc>
          <w:tcPr>
            <w:tcW w:w="736" w:type="dxa"/>
            <w:tcBorders>
              <w:top w:val="single" w:sz="2" w:space="0" w:color="auto"/>
              <w:left w:val="single" w:sz="6" w:space="0" w:color="auto"/>
              <w:bottom w:val="single" w:sz="2" w:space="0" w:color="auto"/>
              <w:right w:val="single" w:sz="6" w:space="0" w:color="auto"/>
            </w:tcBorders>
          </w:tcPr>
          <w:p w14:paraId="0EB5A06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8D6CA8F"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CE3534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759D74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packed_picture_height</w:t>
            </w:r>
          </w:p>
        </w:tc>
        <w:tc>
          <w:tcPr>
            <w:tcW w:w="736" w:type="dxa"/>
            <w:tcBorders>
              <w:top w:val="single" w:sz="2" w:space="0" w:color="auto"/>
              <w:left w:val="single" w:sz="6" w:space="0" w:color="auto"/>
              <w:bottom w:val="single" w:sz="2" w:space="0" w:color="auto"/>
              <w:right w:val="single" w:sz="6" w:space="0" w:color="auto"/>
            </w:tcBorders>
          </w:tcPr>
          <w:p w14:paraId="3CA44C6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14F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30EA9CE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7FE288C"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t xml:space="preserve">for( i = 0; i &lt; </w:t>
            </w:r>
            <w:r w:rsidRPr="005347D2">
              <w:rPr>
                <w:bCs/>
                <w:noProof/>
                <w:sz w:val="20"/>
              </w:rPr>
              <w:t>num_packed_regions</w:t>
            </w:r>
            <w:r w:rsidRPr="005347D2">
              <w:rPr>
                <w:noProof/>
                <w:sz w:val="20"/>
              </w:rPr>
              <w:t>; i++ ) {</w:t>
            </w:r>
          </w:p>
        </w:tc>
        <w:tc>
          <w:tcPr>
            <w:tcW w:w="736" w:type="dxa"/>
            <w:tcBorders>
              <w:top w:val="single" w:sz="2" w:space="0" w:color="auto"/>
              <w:left w:val="single" w:sz="6" w:space="0" w:color="auto"/>
              <w:bottom w:val="single" w:sz="2" w:space="0" w:color="auto"/>
              <w:right w:val="single" w:sz="6" w:space="0" w:color="auto"/>
            </w:tcBorders>
          </w:tcPr>
          <w:p w14:paraId="1C6682C4"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23B34F01" w14:textId="77777777" w:rsidR="00D26D16" w:rsidRPr="005347D2" w:rsidRDefault="00D26D16" w:rsidP="00400101">
            <w:pPr>
              <w:keepNext/>
              <w:spacing w:before="20" w:after="40"/>
              <w:jc w:val="center"/>
              <w:rPr>
                <w:noProof/>
                <w:sz w:val="20"/>
              </w:rPr>
            </w:pPr>
          </w:p>
        </w:tc>
      </w:tr>
      <w:tr w:rsidR="00D26D16" w:rsidRPr="005347D2" w14:paraId="274FD43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3910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r>
            <w:r w:rsidRPr="005347D2">
              <w:rPr>
                <w:rFonts w:eastAsia="Malgun Gothic"/>
                <w:b/>
                <w:noProof/>
                <w:sz w:val="20"/>
                <w:lang w:eastAsia="zh-CN"/>
              </w:rPr>
              <w:t>rwp_</w:t>
            </w:r>
            <w:r w:rsidRPr="005347D2">
              <w:rPr>
                <w:b/>
                <w:bCs/>
                <w:noProof/>
                <w:sz w:val="20"/>
              </w:rPr>
              <w:t>reserved_zero_4bits</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E3D614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3C9FF30" w14:textId="77777777" w:rsidR="00D26D16" w:rsidRPr="005347D2" w:rsidRDefault="00D26D16" w:rsidP="00400101">
            <w:pPr>
              <w:keepNext/>
              <w:spacing w:before="20" w:after="40"/>
              <w:jc w:val="center"/>
              <w:rPr>
                <w:noProof/>
                <w:sz w:val="20"/>
              </w:rPr>
            </w:pPr>
            <w:r w:rsidRPr="005347D2">
              <w:rPr>
                <w:noProof/>
                <w:sz w:val="20"/>
              </w:rPr>
              <w:t>u(4)</w:t>
            </w:r>
          </w:p>
        </w:tc>
      </w:tr>
      <w:tr w:rsidR="00D26D16" w:rsidRPr="005347D2" w14:paraId="7916289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8C2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transform_type</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837FA2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6850B7A"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2D693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21F86C3"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guard_band_flag</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E81CE5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4D4CD59"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2BFA949"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CE8F3E7"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7FE1BC0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1F86ECF"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86F6AA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DCDFDD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FA39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B83556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9A0321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55BE2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106CA4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C8A886B"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374BBEE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1AD44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F237DB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F9BCE7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6EC5FD66"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FE6CB4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411413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4FF3CA3"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D27C7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97172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B5F4E8B"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254E025"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150B8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18A93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F202F7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0CADB6C"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10E019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0C66A7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6EE7F5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980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38955FF"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03489E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 xml:space="preserve">if( </w:t>
            </w:r>
            <w:r w:rsidRPr="005347D2">
              <w:rPr>
                <w:bCs/>
                <w:noProof/>
                <w:sz w:val="20"/>
              </w:rPr>
              <w:t>guard_band_flag[ i ]</w:t>
            </w:r>
            <w:r w:rsidRPr="005347D2">
              <w:rPr>
                <w:noProof/>
                <w:sz w:val="20"/>
              </w:rPr>
              <w:t xml:space="preserve"> ) {</w:t>
            </w:r>
          </w:p>
        </w:tc>
        <w:tc>
          <w:tcPr>
            <w:tcW w:w="736" w:type="dxa"/>
            <w:tcBorders>
              <w:top w:val="single" w:sz="2" w:space="0" w:color="auto"/>
              <w:left w:val="single" w:sz="6" w:space="0" w:color="auto"/>
              <w:bottom w:val="single" w:sz="2" w:space="0" w:color="auto"/>
              <w:right w:val="single" w:sz="6" w:space="0" w:color="auto"/>
            </w:tcBorders>
          </w:tcPr>
          <w:p w14:paraId="7A9A6556"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102E83F7" w14:textId="77777777" w:rsidR="00D26D16" w:rsidRPr="005347D2" w:rsidRDefault="00D26D16" w:rsidP="00400101">
            <w:pPr>
              <w:keepNext/>
              <w:spacing w:before="20" w:after="40"/>
              <w:jc w:val="center"/>
              <w:rPr>
                <w:noProof/>
                <w:sz w:val="20"/>
              </w:rPr>
            </w:pPr>
          </w:p>
        </w:tc>
      </w:tr>
      <w:tr w:rsidR="00D26D16" w:rsidRPr="005347D2" w14:paraId="2C5BF9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6B50B7A"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left_gb_width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A861A1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5A4BFB9"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28C06B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F797657"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right_gb_width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1BDCB7C"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93432C1"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1CEA714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0EB0E13"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top_gb_height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487B61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56132E6"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2BB71C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90894D2"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bottom_gb_height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94228F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A294133"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3DBF683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C71524"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gb_not_used_for_pred_flag</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2D042"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F7C4712"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DB5B5A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0EB8CF"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t>for( j = 0; j &lt; 4; j++ )</w:t>
            </w:r>
          </w:p>
        </w:tc>
        <w:tc>
          <w:tcPr>
            <w:tcW w:w="736" w:type="dxa"/>
            <w:tcBorders>
              <w:top w:val="single" w:sz="2" w:space="0" w:color="auto"/>
              <w:left w:val="single" w:sz="6" w:space="0" w:color="auto"/>
              <w:bottom w:val="single" w:sz="2" w:space="0" w:color="auto"/>
              <w:right w:val="single" w:sz="6" w:space="0" w:color="auto"/>
            </w:tcBorders>
          </w:tcPr>
          <w:p w14:paraId="16D4D67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E333643" w14:textId="77777777" w:rsidR="00D26D16" w:rsidRPr="005347D2" w:rsidRDefault="00D26D16" w:rsidP="00400101">
            <w:pPr>
              <w:keepNext/>
              <w:spacing w:before="20" w:after="40"/>
              <w:jc w:val="center"/>
              <w:rPr>
                <w:noProof/>
                <w:sz w:val="20"/>
              </w:rPr>
            </w:pPr>
          </w:p>
        </w:tc>
      </w:tr>
      <w:tr w:rsidR="00D26D16" w:rsidRPr="005347D2" w14:paraId="55DEAF2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F06B7B0"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gb_type</w:t>
            </w:r>
            <w:r w:rsidRPr="005347D2">
              <w:rPr>
                <w:noProof/>
                <w:sz w:val="20"/>
              </w:rPr>
              <w:t>[ i ][ j ]</w:t>
            </w:r>
          </w:p>
        </w:tc>
        <w:tc>
          <w:tcPr>
            <w:tcW w:w="736" w:type="dxa"/>
            <w:tcBorders>
              <w:top w:val="single" w:sz="2" w:space="0" w:color="auto"/>
              <w:left w:val="single" w:sz="6" w:space="0" w:color="auto"/>
              <w:bottom w:val="single" w:sz="2" w:space="0" w:color="auto"/>
              <w:right w:val="single" w:sz="6" w:space="0" w:color="auto"/>
            </w:tcBorders>
          </w:tcPr>
          <w:p w14:paraId="0FC1A39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2AEC595"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E727C4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AF27D0D"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rFonts w:eastAsia="Malgun Gothic"/>
                <w:b/>
                <w:noProof/>
                <w:sz w:val="20"/>
                <w:lang w:eastAsia="zh-CN"/>
              </w:rPr>
              <w:t>rwp_gb_reserved_zero_3bits</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3B44EA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73A9BA9"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262F211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917BB5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6E7ACDF2"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83BB8D8" w14:textId="77777777" w:rsidR="00D26D16" w:rsidRPr="005347D2" w:rsidRDefault="00D26D16" w:rsidP="00400101">
            <w:pPr>
              <w:keepNext/>
              <w:spacing w:before="20" w:after="40"/>
              <w:jc w:val="center"/>
              <w:rPr>
                <w:noProof/>
                <w:sz w:val="20"/>
              </w:rPr>
            </w:pPr>
          </w:p>
        </w:tc>
      </w:tr>
      <w:tr w:rsidR="00D26D16" w:rsidRPr="005347D2" w14:paraId="25BEEACC"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9155B79"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43633548"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4FFFDC9A" w14:textId="77777777" w:rsidR="00D26D16" w:rsidRPr="005347D2" w:rsidRDefault="00D26D16" w:rsidP="00400101">
            <w:pPr>
              <w:keepNext/>
              <w:spacing w:before="20" w:after="40"/>
              <w:jc w:val="center"/>
              <w:rPr>
                <w:noProof/>
                <w:sz w:val="20"/>
              </w:rPr>
            </w:pPr>
          </w:p>
        </w:tc>
      </w:tr>
      <w:tr w:rsidR="00D26D16" w:rsidRPr="005347D2" w14:paraId="1102F3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84248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11DDD5E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662A28F" w14:textId="77777777" w:rsidR="00D26D16" w:rsidRPr="005347D2" w:rsidRDefault="00D26D16" w:rsidP="00400101">
            <w:pPr>
              <w:keepNext/>
              <w:spacing w:before="20" w:after="40"/>
              <w:jc w:val="center"/>
              <w:rPr>
                <w:noProof/>
                <w:sz w:val="20"/>
              </w:rPr>
            </w:pPr>
          </w:p>
        </w:tc>
      </w:tr>
      <w:tr w:rsidR="00D26D16" w:rsidRPr="005347D2" w14:paraId="5B1417F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94683D9"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w:t>
            </w:r>
          </w:p>
        </w:tc>
        <w:tc>
          <w:tcPr>
            <w:tcW w:w="736" w:type="dxa"/>
            <w:tcBorders>
              <w:top w:val="single" w:sz="2" w:space="0" w:color="auto"/>
              <w:left w:val="single" w:sz="6" w:space="0" w:color="auto"/>
              <w:bottom w:val="single" w:sz="2" w:space="0" w:color="auto"/>
              <w:right w:val="single" w:sz="6" w:space="0" w:color="auto"/>
            </w:tcBorders>
          </w:tcPr>
          <w:p w14:paraId="613CFFEF"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C33676F" w14:textId="77777777" w:rsidR="00D26D16" w:rsidRPr="005347D2" w:rsidRDefault="00D26D16" w:rsidP="00400101">
            <w:pPr>
              <w:keepNext/>
              <w:spacing w:before="20" w:after="40"/>
              <w:jc w:val="center"/>
              <w:rPr>
                <w:noProof/>
                <w:sz w:val="20"/>
              </w:rPr>
            </w:pPr>
          </w:p>
        </w:tc>
      </w:tr>
    </w:tbl>
    <w:p w14:paraId="2CE753E4" w14:textId="77777777" w:rsidR="00D26D16" w:rsidRPr="005347D2" w:rsidRDefault="00D26D16" w:rsidP="00D26D16">
      <w:pPr>
        <w:rPr>
          <w:noProof/>
          <w:sz w:val="20"/>
        </w:rPr>
      </w:pPr>
    </w:p>
    <w:p w14:paraId="418A156A" w14:textId="083605CB" w:rsidR="00D26D16" w:rsidRPr="005347D2" w:rsidRDefault="00D26D16" w:rsidP="00D26D16">
      <w:pPr>
        <w:pStyle w:val="3N2"/>
        <w:keepNext/>
        <w:ind w:left="6"/>
        <w:rPr>
          <w:b/>
          <w:lang w:val="en-CA"/>
        </w:rPr>
      </w:pPr>
      <w:r w:rsidRPr="005347D2">
        <w:rPr>
          <w:b/>
          <w:lang w:val="en-CA"/>
        </w:rPr>
        <w:lastRenderedPageBreak/>
        <w:t>D.1.3</w:t>
      </w:r>
      <w:ins w:id="452" w:author="Ye-Kui Wang" w:date="2018-08-09T15:05:00Z">
        <w:r w:rsidR="00C27E17">
          <w:rPr>
            <w:b/>
            <w:lang w:val="en-CA"/>
          </w:rPr>
          <w:t>5</w:t>
        </w:r>
      </w:ins>
      <w:del w:id="453" w:author="Ye-Kui Wang" w:date="2018-08-09T15:05:00Z">
        <w:r w:rsidR="006F1986" w:rsidDel="00C27E17">
          <w:rPr>
            <w:b/>
            <w:lang w:val="en-CA"/>
          </w:rPr>
          <w:delText>4</w:delText>
        </w:r>
      </w:del>
      <w:r w:rsidRPr="005347D2">
        <w:rPr>
          <w:b/>
          <w:lang w:val="en-CA"/>
        </w:rPr>
        <w:t>.5</w:t>
      </w:r>
      <w:r w:rsidRPr="005347D2">
        <w:rPr>
          <w:b/>
          <w:lang w:val="en-CA"/>
        </w:rPr>
        <w:tab/>
        <w:t>Omnidirectional viewport SEI message syntax</w:t>
      </w:r>
    </w:p>
    <w:p w14:paraId="69645733" w14:textId="77777777" w:rsidR="00D26D16" w:rsidRPr="005347D2" w:rsidRDefault="00D26D16" w:rsidP="00D26D16">
      <w:pPr>
        <w:pStyle w:val="3HeaderFooter"/>
        <w:keepNext/>
        <w:rPr>
          <w:sz w:val="20"/>
          <w:szCs w:val="20"/>
          <w:lang w:val="en-CA"/>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720"/>
        <w:gridCol w:w="1260"/>
      </w:tblGrid>
      <w:tr w:rsidR="00D26D16" w:rsidRPr="005347D2" w14:paraId="1CEE571A" w14:textId="77777777" w:rsidTr="00400101">
        <w:trPr>
          <w:cantSplit/>
          <w:jc w:val="center"/>
        </w:trPr>
        <w:tc>
          <w:tcPr>
            <w:tcW w:w="6655" w:type="dxa"/>
          </w:tcPr>
          <w:p w14:paraId="49723B9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omni_viewport( payloadSize ) {</w:t>
            </w:r>
          </w:p>
        </w:tc>
        <w:tc>
          <w:tcPr>
            <w:tcW w:w="720" w:type="dxa"/>
          </w:tcPr>
          <w:p w14:paraId="3E65A1B8" w14:textId="77777777" w:rsidR="00D26D16" w:rsidRPr="005347D2" w:rsidRDefault="00D26D16" w:rsidP="00400101">
            <w:pPr>
              <w:keepNext/>
              <w:keepLines/>
              <w:spacing w:before="20" w:after="40"/>
              <w:jc w:val="center"/>
              <w:rPr>
                <w:b/>
                <w:bCs/>
                <w:noProof/>
                <w:sz w:val="20"/>
              </w:rPr>
            </w:pPr>
            <w:r w:rsidRPr="005347D2">
              <w:rPr>
                <w:b/>
                <w:bCs/>
                <w:noProof/>
                <w:sz w:val="20"/>
              </w:rPr>
              <w:t>C</w:t>
            </w:r>
          </w:p>
        </w:tc>
        <w:tc>
          <w:tcPr>
            <w:tcW w:w="1260" w:type="dxa"/>
          </w:tcPr>
          <w:p w14:paraId="5BF9E5B6"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521ED5D9" w14:textId="77777777" w:rsidTr="00400101">
        <w:trPr>
          <w:cantSplit/>
          <w:jc w:val="center"/>
        </w:trPr>
        <w:tc>
          <w:tcPr>
            <w:tcW w:w="6655" w:type="dxa"/>
          </w:tcPr>
          <w:p w14:paraId="7E904E1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noProof/>
                <w:sz w:val="20"/>
              </w:rPr>
              <w:t>omni_viewport_</w:t>
            </w:r>
            <w:r w:rsidRPr="005347D2">
              <w:rPr>
                <w:b/>
                <w:bCs/>
                <w:sz w:val="20"/>
              </w:rPr>
              <w:t>id</w:t>
            </w:r>
          </w:p>
        </w:tc>
        <w:tc>
          <w:tcPr>
            <w:tcW w:w="720" w:type="dxa"/>
          </w:tcPr>
          <w:p w14:paraId="010FE947"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5A74E916" w14:textId="77777777" w:rsidR="00D26D16" w:rsidRPr="005347D2" w:rsidRDefault="00D26D16" w:rsidP="00400101">
            <w:pPr>
              <w:keepNext/>
              <w:keepLines/>
              <w:spacing w:before="20" w:after="40"/>
              <w:jc w:val="center"/>
              <w:rPr>
                <w:b/>
                <w:bCs/>
                <w:noProof/>
                <w:sz w:val="20"/>
              </w:rPr>
            </w:pPr>
            <w:proofErr w:type="gramStart"/>
            <w:r w:rsidRPr="005347D2">
              <w:rPr>
                <w:sz w:val="20"/>
              </w:rPr>
              <w:t>u(</w:t>
            </w:r>
            <w:proofErr w:type="gramEnd"/>
            <w:r w:rsidRPr="005347D2">
              <w:rPr>
                <w:sz w:val="20"/>
              </w:rPr>
              <w:t>10)</w:t>
            </w:r>
          </w:p>
        </w:tc>
      </w:tr>
      <w:tr w:rsidR="00D26D16" w:rsidRPr="005347D2" w14:paraId="132B33DC" w14:textId="77777777" w:rsidTr="00400101">
        <w:trPr>
          <w:cantSplit/>
          <w:jc w:val="center"/>
        </w:trPr>
        <w:tc>
          <w:tcPr>
            <w:tcW w:w="6655" w:type="dxa"/>
          </w:tcPr>
          <w:p w14:paraId="03FEB78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omni_viewport_</w:t>
            </w:r>
            <w:r w:rsidRPr="005347D2">
              <w:rPr>
                <w:b/>
                <w:bCs/>
                <w:noProof/>
                <w:sz w:val="20"/>
              </w:rPr>
              <w:t>cancel_flag</w:t>
            </w:r>
          </w:p>
        </w:tc>
        <w:tc>
          <w:tcPr>
            <w:tcW w:w="720" w:type="dxa"/>
          </w:tcPr>
          <w:p w14:paraId="5DD2A940"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75B3F0D6"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3AA169D7" w14:textId="77777777" w:rsidTr="00400101">
        <w:trPr>
          <w:cantSplit/>
          <w:jc w:val="center"/>
        </w:trPr>
        <w:tc>
          <w:tcPr>
            <w:tcW w:w="6655" w:type="dxa"/>
          </w:tcPr>
          <w:p w14:paraId="7B714AF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!omni_viewport_cancel_flag ) {</w:t>
            </w:r>
          </w:p>
        </w:tc>
        <w:tc>
          <w:tcPr>
            <w:tcW w:w="720" w:type="dxa"/>
          </w:tcPr>
          <w:p w14:paraId="44561A4F" w14:textId="77777777" w:rsidR="00D26D16" w:rsidRPr="005347D2" w:rsidRDefault="00D26D16" w:rsidP="00400101">
            <w:pPr>
              <w:keepNext/>
              <w:keepLines/>
              <w:spacing w:before="20" w:after="40"/>
              <w:jc w:val="center"/>
              <w:rPr>
                <w:bCs/>
                <w:noProof/>
                <w:sz w:val="20"/>
              </w:rPr>
            </w:pPr>
          </w:p>
        </w:tc>
        <w:tc>
          <w:tcPr>
            <w:tcW w:w="1260" w:type="dxa"/>
          </w:tcPr>
          <w:p w14:paraId="363C1940" w14:textId="77777777" w:rsidR="00D26D16" w:rsidRPr="005347D2" w:rsidRDefault="00D26D16" w:rsidP="00400101">
            <w:pPr>
              <w:keepNext/>
              <w:keepLines/>
              <w:spacing w:before="20" w:after="40"/>
              <w:jc w:val="center"/>
              <w:rPr>
                <w:bCs/>
                <w:noProof/>
                <w:sz w:val="20"/>
              </w:rPr>
            </w:pPr>
          </w:p>
        </w:tc>
      </w:tr>
      <w:tr w:rsidR="00D26D16" w:rsidRPr="005347D2" w14:paraId="2EA8DE5D" w14:textId="77777777" w:rsidTr="00400101">
        <w:trPr>
          <w:cantSplit/>
          <w:jc w:val="center"/>
        </w:trPr>
        <w:tc>
          <w:tcPr>
            <w:tcW w:w="6655" w:type="dxa"/>
          </w:tcPr>
          <w:p w14:paraId="5D6642C8" w14:textId="1BAC4C05" w:rsidR="00D26D16" w:rsidRPr="005347D2" w:rsidRDefault="00D26D16" w:rsidP="0059081E">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omni_viewport_</w:t>
            </w:r>
            <w:ins w:id="454" w:author="Ye-Kui Wang" w:date="2018-08-09T14:41:00Z">
              <w:r w:rsidR="00B22364" w:rsidRPr="005347D2">
                <w:rPr>
                  <w:rFonts w:eastAsia="Malgun Gothic"/>
                  <w:b/>
                  <w:bCs/>
                  <w:noProof/>
                  <w:sz w:val="20"/>
                  <w:lang w:eastAsia="zh-CN"/>
                </w:rPr>
                <w:t>persistence_flag</w:t>
              </w:r>
            </w:ins>
            <w:del w:id="455" w:author="Ye-Kui Wang" w:date="2018-08-09T14:41:00Z">
              <w:r w:rsidR="00813D1C" w:rsidRPr="007104F3" w:rsidDel="00B22364">
                <w:rPr>
                  <w:rFonts w:eastAsia="Malgun Gothic"/>
                  <w:b/>
                  <w:sz w:val="20"/>
                </w:rPr>
                <w:delText>repetition_period</w:delText>
              </w:r>
            </w:del>
          </w:p>
        </w:tc>
        <w:tc>
          <w:tcPr>
            <w:tcW w:w="720" w:type="dxa"/>
          </w:tcPr>
          <w:p w14:paraId="371CDF27"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69A9B59B" w14:textId="7A6B2964" w:rsidR="00D26D16" w:rsidRPr="005347D2" w:rsidRDefault="00B22364" w:rsidP="00B22364">
            <w:pPr>
              <w:keepNext/>
              <w:keepLines/>
              <w:spacing w:before="20" w:after="40"/>
              <w:jc w:val="center"/>
              <w:rPr>
                <w:bCs/>
                <w:noProof/>
                <w:sz w:val="20"/>
              </w:rPr>
            </w:pPr>
            <w:ins w:id="456" w:author="Ye-Kui Wang" w:date="2018-08-09T14:41:00Z">
              <w:r>
                <w:rPr>
                  <w:bCs/>
                  <w:noProof/>
                  <w:sz w:val="20"/>
                </w:rPr>
                <w:t>u(1)</w:t>
              </w:r>
            </w:ins>
            <w:del w:id="457" w:author="Ye-Kui Wang" w:date="2018-08-09T14:41:00Z">
              <w:r w:rsidR="0059081E" w:rsidDel="00B22364">
                <w:rPr>
                  <w:bCs/>
                  <w:noProof/>
                  <w:sz w:val="20"/>
                </w:rPr>
                <w:delText>ue(v)</w:delText>
              </w:r>
            </w:del>
          </w:p>
        </w:tc>
      </w:tr>
      <w:tr w:rsidR="00D26D16" w:rsidRPr="005347D2" w14:paraId="1CF4171C" w14:textId="77777777" w:rsidTr="00400101">
        <w:trPr>
          <w:cantSplit/>
          <w:jc w:val="center"/>
        </w:trPr>
        <w:tc>
          <w:tcPr>
            <w:tcW w:w="6655" w:type="dxa"/>
          </w:tcPr>
          <w:p w14:paraId="1F67749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r w:rsidRPr="005347D2">
              <w:rPr>
                <w:b/>
                <w:noProof/>
                <w:sz w:val="20"/>
              </w:rPr>
              <w:t>omni_viewport</w:t>
            </w:r>
            <w:r w:rsidRPr="005347D2">
              <w:rPr>
                <w:b/>
                <w:bCs/>
                <w:sz w:val="20"/>
              </w:rPr>
              <w:t>_cnt_minus1</w:t>
            </w:r>
          </w:p>
        </w:tc>
        <w:tc>
          <w:tcPr>
            <w:tcW w:w="720" w:type="dxa"/>
          </w:tcPr>
          <w:p w14:paraId="5EEFD643"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31FB9E49" w14:textId="77777777" w:rsidR="00D26D16" w:rsidRPr="005347D2" w:rsidRDefault="00D26D16" w:rsidP="00400101">
            <w:pPr>
              <w:keepNext/>
              <w:keepLines/>
              <w:spacing w:before="20" w:after="40"/>
              <w:jc w:val="center"/>
              <w:rPr>
                <w:bCs/>
                <w:noProof/>
                <w:sz w:val="20"/>
              </w:rPr>
            </w:pPr>
            <w:proofErr w:type="gramStart"/>
            <w:r w:rsidRPr="005347D2">
              <w:rPr>
                <w:sz w:val="20"/>
              </w:rPr>
              <w:t>u(</w:t>
            </w:r>
            <w:proofErr w:type="gramEnd"/>
            <w:r w:rsidRPr="005347D2">
              <w:rPr>
                <w:sz w:val="20"/>
              </w:rPr>
              <w:t>4)</w:t>
            </w:r>
          </w:p>
        </w:tc>
      </w:tr>
      <w:tr w:rsidR="00D26D16" w:rsidRPr="005347D2" w14:paraId="22E94A75" w14:textId="77777777" w:rsidTr="00400101">
        <w:trPr>
          <w:cantSplit/>
          <w:jc w:val="center"/>
        </w:trPr>
        <w:tc>
          <w:tcPr>
            <w:tcW w:w="6655" w:type="dxa"/>
          </w:tcPr>
          <w:p w14:paraId="5B2756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proofErr w:type="gramStart"/>
            <w:r w:rsidRPr="005347D2">
              <w:rPr>
                <w:bCs/>
                <w:sz w:val="20"/>
              </w:rPr>
              <w:t>for( i</w:t>
            </w:r>
            <w:proofErr w:type="gramEnd"/>
            <w:r w:rsidRPr="005347D2">
              <w:rPr>
                <w:bCs/>
                <w:sz w:val="20"/>
              </w:rPr>
              <w:t> = 0; i  &lt;=  </w:t>
            </w:r>
            <w:r w:rsidRPr="005347D2">
              <w:rPr>
                <w:noProof/>
                <w:sz w:val="20"/>
              </w:rPr>
              <w:t>omni_viewport_cnt_minus1</w:t>
            </w:r>
            <w:r w:rsidRPr="005347D2">
              <w:rPr>
                <w:bCs/>
                <w:sz w:val="20"/>
              </w:rPr>
              <w:t>; i++ ) {</w:t>
            </w:r>
          </w:p>
        </w:tc>
        <w:tc>
          <w:tcPr>
            <w:tcW w:w="720" w:type="dxa"/>
          </w:tcPr>
          <w:p w14:paraId="0F350BF5" w14:textId="77777777" w:rsidR="00D26D16" w:rsidRPr="005347D2" w:rsidRDefault="00D26D16" w:rsidP="00400101">
            <w:pPr>
              <w:keepNext/>
              <w:keepLines/>
              <w:spacing w:before="20" w:after="40"/>
              <w:jc w:val="center"/>
              <w:rPr>
                <w:bCs/>
                <w:noProof/>
                <w:sz w:val="20"/>
              </w:rPr>
            </w:pPr>
          </w:p>
        </w:tc>
        <w:tc>
          <w:tcPr>
            <w:tcW w:w="1260" w:type="dxa"/>
          </w:tcPr>
          <w:p w14:paraId="01187912" w14:textId="77777777" w:rsidR="00D26D16" w:rsidRPr="005347D2" w:rsidRDefault="00D26D16" w:rsidP="00400101">
            <w:pPr>
              <w:keepNext/>
              <w:keepLines/>
              <w:spacing w:before="20" w:after="40"/>
              <w:jc w:val="center"/>
              <w:rPr>
                <w:bCs/>
                <w:noProof/>
                <w:sz w:val="20"/>
              </w:rPr>
            </w:pPr>
          </w:p>
        </w:tc>
      </w:tr>
      <w:tr w:rsidR="00D26D16" w:rsidRPr="005347D2" w14:paraId="2D563A92" w14:textId="77777777" w:rsidTr="00400101">
        <w:trPr>
          <w:cantSplit/>
          <w:jc w:val="center"/>
        </w:trPr>
        <w:tc>
          <w:tcPr>
            <w:tcW w:w="6655" w:type="dxa"/>
          </w:tcPr>
          <w:p w14:paraId="6ADA36B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omni_viewport_azimuth</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507198AE"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30FB220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50EE59C8" w14:textId="77777777" w:rsidTr="00400101">
        <w:trPr>
          <w:cantSplit/>
          <w:jc w:val="center"/>
        </w:trPr>
        <w:tc>
          <w:tcPr>
            <w:tcW w:w="6655" w:type="dxa"/>
          </w:tcPr>
          <w:p w14:paraId="6011B17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omni_viewport_elevation</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21D194B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044228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7859C04" w14:textId="77777777" w:rsidTr="00400101">
        <w:trPr>
          <w:cantSplit/>
          <w:jc w:val="center"/>
        </w:trPr>
        <w:tc>
          <w:tcPr>
            <w:tcW w:w="6655" w:type="dxa"/>
          </w:tcPr>
          <w:p w14:paraId="62F7305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omni_viewport_tilt</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400643E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B6908DB"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3CB06E7B" w14:textId="77777777" w:rsidTr="00400101">
        <w:trPr>
          <w:cantSplit/>
          <w:jc w:val="center"/>
        </w:trPr>
        <w:tc>
          <w:tcPr>
            <w:tcW w:w="6655" w:type="dxa"/>
          </w:tcPr>
          <w:p w14:paraId="7BBF12D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6C432762"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4AD3E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7E3C99B0" w14:textId="77777777" w:rsidTr="00400101">
        <w:trPr>
          <w:cantSplit/>
          <w:jc w:val="center"/>
        </w:trPr>
        <w:tc>
          <w:tcPr>
            <w:tcW w:w="6655" w:type="dxa"/>
          </w:tcPr>
          <w:p w14:paraId="578B408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143808DD"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4B8BD22"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00DE98FA" w14:textId="77777777" w:rsidTr="00400101">
        <w:trPr>
          <w:cantSplit/>
          <w:jc w:val="center"/>
        </w:trPr>
        <w:tc>
          <w:tcPr>
            <w:tcW w:w="6655" w:type="dxa"/>
          </w:tcPr>
          <w:p w14:paraId="75E0FB0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r>
            <w:r w:rsidRPr="005347D2">
              <w:rPr>
                <w:noProof/>
                <w:sz w:val="20"/>
              </w:rPr>
              <w:tab/>
              <w:t>}</w:t>
            </w:r>
          </w:p>
        </w:tc>
        <w:tc>
          <w:tcPr>
            <w:tcW w:w="720" w:type="dxa"/>
          </w:tcPr>
          <w:p w14:paraId="530C4DAF" w14:textId="77777777" w:rsidR="00D26D16" w:rsidRPr="005347D2" w:rsidRDefault="00D26D16" w:rsidP="00400101">
            <w:pPr>
              <w:keepNext/>
              <w:keepLines/>
              <w:spacing w:before="20" w:after="40"/>
              <w:jc w:val="center"/>
              <w:rPr>
                <w:rFonts w:eastAsia="Malgun Gothic"/>
                <w:bCs/>
                <w:sz w:val="20"/>
              </w:rPr>
            </w:pPr>
          </w:p>
        </w:tc>
        <w:tc>
          <w:tcPr>
            <w:tcW w:w="1260" w:type="dxa"/>
          </w:tcPr>
          <w:p w14:paraId="1A0D0752" w14:textId="77777777" w:rsidR="00D26D16" w:rsidRPr="005347D2" w:rsidRDefault="00D26D16" w:rsidP="00400101">
            <w:pPr>
              <w:keepNext/>
              <w:keepLines/>
              <w:spacing w:before="20" w:after="40"/>
              <w:jc w:val="center"/>
              <w:rPr>
                <w:rFonts w:eastAsia="Malgun Gothic"/>
                <w:bCs/>
                <w:sz w:val="20"/>
              </w:rPr>
            </w:pPr>
          </w:p>
        </w:tc>
      </w:tr>
      <w:tr w:rsidR="00D26D16" w:rsidRPr="005347D2" w14:paraId="312B3196" w14:textId="77777777" w:rsidTr="00400101">
        <w:trPr>
          <w:cantSplit/>
          <w:jc w:val="center"/>
        </w:trPr>
        <w:tc>
          <w:tcPr>
            <w:tcW w:w="6655" w:type="dxa"/>
          </w:tcPr>
          <w:p w14:paraId="769F6D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20" w:type="dxa"/>
          </w:tcPr>
          <w:p w14:paraId="5D39FBE2" w14:textId="77777777" w:rsidR="00D26D16" w:rsidRPr="005347D2" w:rsidRDefault="00D26D16" w:rsidP="00400101">
            <w:pPr>
              <w:keepNext/>
              <w:keepLines/>
              <w:spacing w:before="20" w:after="40"/>
              <w:jc w:val="center"/>
              <w:rPr>
                <w:bCs/>
                <w:noProof/>
                <w:sz w:val="20"/>
              </w:rPr>
            </w:pPr>
          </w:p>
        </w:tc>
        <w:tc>
          <w:tcPr>
            <w:tcW w:w="1260" w:type="dxa"/>
          </w:tcPr>
          <w:p w14:paraId="1480EDB0" w14:textId="77777777" w:rsidR="00D26D16" w:rsidRPr="005347D2" w:rsidRDefault="00D26D16" w:rsidP="00400101">
            <w:pPr>
              <w:keepNext/>
              <w:keepLines/>
              <w:spacing w:before="20" w:after="40"/>
              <w:jc w:val="center"/>
              <w:rPr>
                <w:bCs/>
                <w:noProof/>
                <w:sz w:val="20"/>
              </w:rPr>
            </w:pPr>
          </w:p>
        </w:tc>
      </w:tr>
      <w:tr w:rsidR="00D26D16" w:rsidRPr="005347D2" w14:paraId="1F0C43B3" w14:textId="77777777" w:rsidTr="00400101">
        <w:trPr>
          <w:cantSplit/>
          <w:jc w:val="center"/>
        </w:trPr>
        <w:tc>
          <w:tcPr>
            <w:tcW w:w="6655" w:type="dxa"/>
          </w:tcPr>
          <w:p w14:paraId="611A074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20" w:type="dxa"/>
          </w:tcPr>
          <w:p w14:paraId="3E95388E" w14:textId="77777777" w:rsidR="00D26D16" w:rsidRPr="005347D2" w:rsidRDefault="00D26D16" w:rsidP="00400101">
            <w:pPr>
              <w:keepNext/>
              <w:keepLines/>
              <w:spacing w:before="20" w:after="40"/>
              <w:jc w:val="center"/>
              <w:rPr>
                <w:bCs/>
                <w:noProof/>
                <w:sz w:val="20"/>
              </w:rPr>
            </w:pPr>
          </w:p>
        </w:tc>
        <w:tc>
          <w:tcPr>
            <w:tcW w:w="1260" w:type="dxa"/>
          </w:tcPr>
          <w:p w14:paraId="7DA787A8" w14:textId="77777777" w:rsidR="00D26D16" w:rsidRPr="005347D2" w:rsidRDefault="00D26D16" w:rsidP="00400101">
            <w:pPr>
              <w:keepNext/>
              <w:keepLines/>
              <w:spacing w:before="20" w:after="40"/>
              <w:jc w:val="center"/>
              <w:rPr>
                <w:bCs/>
                <w:noProof/>
                <w:sz w:val="20"/>
              </w:rPr>
            </w:pPr>
          </w:p>
        </w:tc>
      </w:tr>
    </w:tbl>
    <w:p w14:paraId="348DF3AF" w14:textId="7449643F" w:rsidR="00D26D16" w:rsidRPr="005347D2" w:rsidRDefault="00D26D16" w:rsidP="00D26D16">
      <w:pPr>
        <w:rPr>
          <w:noProof/>
          <w:sz w:val="20"/>
        </w:rPr>
      </w:pPr>
    </w:p>
    <w:p w14:paraId="24E177F8" w14:textId="12BF483E" w:rsidR="00C749DF" w:rsidRPr="005347D2" w:rsidRDefault="00C749DF" w:rsidP="00F85C31">
      <w:pPr>
        <w:pStyle w:val="3N2"/>
        <w:keepNext/>
        <w:ind w:left="0"/>
        <w:outlineLvl w:val="2"/>
        <w:rPr>
          <w:b/>
          <w:lang w:val="en-CA"/>
        </w:rPr>
      </w:pPr>
      <w:r w:rsidRPr="005347D2">
        <w:rPr>
          <w:b/>
          <w:lang w:val="en-CA"/>
        </w:rPr>
        <w:t>D.1.3</w:t>
      </w:r>
      <w:ins w:id="458" w:author="Ye-Kui Wang" w:date="2018-08-09T15:06:00Z">
        <w:r w:rsidR="00C27E17">
          <w:rPr>
            <w:b/>
            <w:lang w:val="en-CA"/>
          </w:rPr>
          <w:t>6</w:t>
        </w:r>
      </w:ins>
      <w:del w:id="459" w:author="Ye-Kui Wang" w:date="2018-08-09T15:06:00Z">
        <w:r w:rsidR="006F1986" w:rsidDel="00C27E17">
          <w:rPr>
            <w:b/>
            <w:lang w:val="en-CA"/>
          </w:rPr>
          <w:delText>5</w:delText>
        </w:r>
      </w:del>
      <w:r w:rsidRPr="005347D2">
        <w:rPr>
          <w:b/>
          <w:lang w:val="en-CA"/>
        </w:rPr>
        <w:t xml:space="preserve"> SEI manifest SEI message syntax</w:t>
      </w:r>
    </w:p>
    <w:p w14:paraId="4B645150" w14:textId="02379153" w:rsidR="00597F0C" w:rsidRDefault="00597F0C" w:rsidP="00F85C3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720"/>
        <w:gridCol w:w="1296"/>
      </w:tblGrid>
      <w:tr w:rsidR="00597F0C" w:rsidRPr="00F450F2" w14:paraId="5AE336BB" w14:textId="77777777" w:rsidTr="00F85C31">
        <w:trPr>
          <w:cantSplit/>
          <w:jc w:val="center"/>
        </w:trPr>
        <w:tc>
          <w:tcPr>
            <w:tcW w:w="6624" w:type="dxa"/>
          </w:tcPr>
          <w:p w14:paraId="37CF5779"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w:t>
            </w:r>
            <w:proofErr w:type="gramStart"/>
            <w:r>
              <w:rPr>
                <w:noProof/>
                <w:sz w:val="20"/>
              </w:rPr>
              <w:t>manifest</w:t>
            </w:r>
            <w:r w:rsidRPr="00F450F2">
              <w:rPr>
                <w:rFonts w:eastAsia="Malgun Gothic"/>
                <w:sz w:val="20"/>
              </w:rPr>
              <w:t>( </w:t>
            </w:r>
            <w:proofErr w:type="spellStart"/>
            <w:r w:rsidRPr="00F450F2">
              <w:rPr>
                <w:rFonts w:eastAsia="Malgun Gothic"/>
                <w:sz w:val="20"/>
              </w:rPr>
              <w:t>payloadSize</w:t>
            </w:r>
            <w:proofErr w:type="spellEnd"/>
            <w:proofErr w:type="gramEnd"/>
            <w:r w:rsidRPr="00F450F2">
              <w:rPr>
                <w:rFonts w:eastAsia="Malgun Gothic"/>
                <w:sz w:val="20"/>
              </w:rPr>
              <w:t> ) {</w:t>
            </w:r>
          </w:p>
        </w:tc>
        <w:tc>
          <w:tcPr>
            <w:tcW w:w="720" w:type="dxa"/>
          </w:tcPr>
          <w:p w14:paraId="61E03165" w14:textId="24C8254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
                <w:bCs/>
                <w:sz w:val="20"/>
              </w:rPr>
            </w:pPr>
            <w:r>
              <w:rPr>
                <w:rFonts w:eastAsia="Malgun Gothic"/>
                <w:b/>
                <w:bCs/>
                <w:sz w:val="20"/>
              </w:rPr>
              <w:t>C</w:t>
            </w:r>
          </w:p>
        </w:tc>
        <w:tc>
          <w:tcPr>
            <w:tcW w:w="1296" w:type="dxa"/>
          </w:tcPr>
          <w:p w14:paraId="285B8AA9" w14:textId="709A1338"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597F0C" w:rsidRPr="00F450F2" w14:paraId="1A7E3578" w14:textId="77777777" w:rsidTr="00F85C31">
        <w:trPr>
          <w:cantSplit/>
          <w:jc w:val="center"/>
        </w:trPr>
        <w:tc>
          <w:tcPr>
            <w:tcW w:w="6624" w:type="dxa"/>
          </w:tcPr>
          <w:p w14:paraId="59B78CC2"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720" w:type="dxa"/>
          </w:tcPr>
          <w:p w14:paraId="0A319DB3" w14:textId="4E41677A" w:rsidR="00597F0C" w:rsidRPr="002B5469"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Pr>
                <w:noProof/>
                <w:sz w:val="20"/>
              </w:rPr>
              <w:t>5</w:t>
            </w:r>
          </w:p>
        </w:tc>
        <w:tc>
          <w:tcPr>
            <w:tcW w:w="1296" w:type="dxa"/>
          </w:tcPr>
          <w:p w14:paraId="719FCCBC" w14:textId="70D3D8D0"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597F0C" w:rsidRPr="00F450F2" w14:paraId="6D577C7C" w14:textId="77777777" w:rsidTr="00F85C31">
        <w:trPr>
          <w:cantSplit/>
          <w:jc w:val="center"/>
        </w:trPr>
        <w:tc>
          <w:tcPr>
            <w:tcW w:w="6624" w:type="dxa"/>
          </w:tcPr>
          <w:p w14:paraId="76D60918"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720" w:type="dxa"/>
          </w:tcPr>
          <w:p w14:paraId="1BB0145D" w14:textId="7777777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296" w:type="dxa"/>
          </w:tcPr>
          <w:p w14:paraId="0C27C905" w14:textId="2C7B9280"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597F0C" w:rsidRPr="00F450F2" w14:paraId="3165782A" w14:textId="77777777" w:rsidTr="00F85C31">
        <w:trPr>
          <w:cantSplit/>
          <w:jc w:val="center"/>
        </w:trPr>
        <w:tc>
          <w:tcPr>
            <w:tcW w:w="6624" w:type="dxa"/>
          </w:tcPr>
          <w:p w14:paraId="504F9FAD"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720" w:type="dxa"/>
          </w:tcPr>
          <w:p w14:paraId="13F3593C" w14:textId="55DD0E36" w:rsidR="00597F0C" w:rsidRPr="002B5469"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Pr>
                <w:noProof/>
                <w:sz w:val="20"/>
              </w:rPr>
              <w:t>5</w:t>
            </w:r>
          </w:p>
        </w:tc>
        <w:tc>
          <w:tcPr>
            <w:tcW w:w="1296" w:type="dxa"/>
          </w:tcPr>
          <w:p w14:paraId="19AD88CA" w14:textId="4D0A01C9"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597F0C" w:rsidRPr="00F450F2" w14:paraId="27DD6EF6" w14:textId="77777777" w:rsidTr="00F85C31">
        <w:trPr>
          <w:cantSplit/>
          <w:jc w:val="center"/>
        </w:trPr>
        <w:tc>
          <w:tcPr>
            <w:tcW w:w="6624" w:type="dxa"/>
          </w:tcPr>
          <w:p w14:paraId="1CBFA160"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720" w:type="dxa"/>
          </w:tcPr>
          <w:p w14:paraId="63CAFFB0" w14:textId="4A9EEA35" w:rsidR="00597F0C"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noProof/>
                <w:sz w:val="20"/>
              </w:rPr>
            </w:pPr>
            <w:r>
              <w:rPr>
                <w:noProof/>
                <w:sz w:val="20"/>
              </w:rPr>
              <w:t>5</w:t>
            </w:r>
          </w:p>
        </w:tc>
        <w:tc>
          <w:tcPr>
            <w:tcW w:w="1296" w:type="dxa"/>
          </w:tcPr>
          <w:p w14:paraId="7E9EA99A" w14:textId="79B304C5"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597F0C" w:rsidRPr="00F450F2" w14:paraId="743417CE" w14:textId="77777777" w:rsidTr="00F85C31">
        <w:trPr>
          <w:cantSplit/>
          <w:jc w:val="center"/>
        </w:trPr>
        <w:tc>
          <w:tcPr>
            <w:tcW w:w="6624" w:type="dxa"/>
          </w:tcPr>
          <w:p w14:paraId="74F68A23"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720" w:type="dxa"/>
          </w:tcPr>
          <w:p w14:paraId="455486A7" w14:textId="7777777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296" w:type="dxa"/>
          </w:tcPr>
          <w:p w14:paraId="311E5874" w14:textId="7DBFE22B"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597F0C" w:rsidRPr="00F450F2" w14:paraId="279F4B01" w14:textId="77777777" w:rsidTr="00F85C31">
        <w:trPr>
          <w:cantSplit/>
          <w:jc w:val="center"/>
        </w:trPr>
        <w:tc>
          <w:tcPr>
            <w:tcW w:w="6624" w:type="dxa"/>
          </w:tcPr>
          <w:p w14:paraId="0D82267C" w14:textId="77777777" w:rsidR="00597F0C" w:rsidRPr="00F450F2" w:rsidRDefault="00597F0C" w:rsidP="00F85C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720" w:type="dxa"/>
          </w:tcPr>
          <w:p w14:paraId="68E951D3" w14:textId="77777777"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c>
          <w:tcPr>
            <w:tcW w:w="1296" w:type="dxa"/>
          </w:tcPr>
          <w:p w14:paraId="550B2535" w14:textId="56BE9865" w:rsidR="00597F0C" w:rsidRPr="00F450F2" w:rsidRDefault="00597F0C" w:rsidP="00F85C3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1D82D1FB" w14:textId="780C49A3" w:rsidR="00597F0C" w:rsidRDefault="00597F0C" w:rsidP="00C749DF">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5C8B15ED" w14:textId="0CD12293" w:rsidR="00C749DF" w:rsidRPr="005347D2" w:rsidRDefault="00C749DF" w:rsidP="00F85C31">
      <w:pPr>
        <w:pStyle w:val="3N2"/>
        <w:keepNext/>
        <w:ind w:left="0"/>
        <w:outlineLvl w:val="2"/>
        <w:rPr>
          <w:b/>
          <w:lang w:val="en-CA"/>
        </w:rPr>
      </w:pPr>
      <w:r w:rsidRPr="005347D2">
        <w:rPr>
          <w:b/>
          <w:lang w:val="en-CA"/>
        </w:rPr>
        <w:t>D.1.3</w:t>
      </w:r>
      <w:ins w:id="460" w:author="Ye-Kui Wang" w:date="2018-08-09T15:06:00Z">
        <w:r w:rsidR="00C27E17">
          <w:rPr>
            <w:b/>
            <w:lang w:val="en-CA"/>
          </w:rPr>
          <w:t>7</w:t>
        </w:r>
      </w:ins>
      <w:del w:id="461" w:author="Ye-Kui Wang" w:date="2018-08-09T15:06:00Z">
        <w:r w:rsidR="006F1986" w:rsidDel="00C27E17">
          <w:rPr>
            <w:b/>
            <w:lang w:val="en-CA"/>
          </w:rPr>
          <w:delText>6</w:delText>
        </w:r>
      </w:del>
      <w:r w:rsidRPr="005347D2">
        <w:rPr>
          <w:b/>
          <w:lang w:val="en-CA"/>
        </w:rPr>
        <w:t xml:space="preserve"> </w:t>
      </w:r>
      <w:r w:rsidRPr="005347D2">
        <w:rPr>
          <w:b/>
          <w:szCs w:val="22"/>
          <w:lang w:val="en-CA"/>
        </w:rPr>
        <w:t>SEI prefix indication SEI message syntax</w:t>
      </w:r>
    </w:p>
    <w:p w14:paraId="63BA5B96" w14:textId="5EAC3BD5" w:rsidR="00C749DF" w:rsidRDefault="00C749DF" w:rsidP="00F85C31">
      <w:pPr>
        <w:keepNext/>
        <w:jc w:val="both"/>
        <w:rPr>
          <w:rFonts w:eastAsia="MS Mincho"/>
          <w:sz w:val="20"/>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4"/>
        <w:gridCol w:w="720"/>
        <w:gridCol w:w="1296"/>
      </w:tblGrid>
      <w:tr w:rsidR="00597F0C" w:rsidRPr="00C9691B" w14:paraId="647914D7" w14:textId="77777777" w:rsidTr="00597F0C">
        <w:trPr>
          <w:trHeight w:val="204"/>
          <w:jc w:val="center"/>
        </w:trPr>
        <w:tc>
          <w:tcPr>
            <w:tcW w:w="6624" w:type="dxa"/>
          </w:tcPr>
          <w:p w14:paraId="0F5C0995"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proofErr w:type="spellStart"/>
            <w:r w:rsidRPr="009346CA">
              <w:rPr>
                <w:sz w:val="20"/>
              </w:rPr>
              <w:t>sei_prefix_</w:t>
            </w:r>
            <w:proofErr w:type="gramStart"/>
            <w:r w:rsidRPr="009346CA">
              <w:rPr>
                <w:sz w:val="20"/>
              </w:rPr>
              <w:t>indication</w:t>
            </w:r>
            <w:proofErr w:type="spellEnd"/>
            <w:r w:rsidRPr="00C9691B">
              <w:rPr>
                <w:sz w:val="20"/>
              </w:rPr>
              <w:t>(</w:t>
            </w:r>
            <w:r w:rsidRPr="00F450F2">
              <w:rPr>
                <w:rFonts w:eastAsia="Malgun Gothic"/>
                <w:sz w:val="20"/>
              </w:rPr>
              <w:t> </w:t>
            </w:r>
            <w:proofErr w:type="spellStart"/>
            <w:r w:rsidRPr="00F450F2">
              <w:rPr>
                <w:rFonts w:eastAsia="Malgun Gothic"/>
                <w:sz w:val="20"/>
              </w:rPr>
              <w:t>payloadSize</w:t>
            </w:r>
            <w:proofErr w:type="spellEnd"/>
            <w:proofErr w:type="gramEnd"/>
            <w:r w:rsidRPr="00F450F2">
              <w:rPr>
                <w:rFonts w:eastAsia="Malgun Gothic"/>
                <w:sz w:val="20"/>
              </w:rPr>
              <w:t> </w:t>
            </w:r>
            <w:r w:rsidRPr="00C9691B">
              <w:rPr>
                <w:sz w:val="20"/>
              </w:rPr>
              <w:t>) {</w:t>
            </w:r>
          </w:p>
        </w:tc>
        <w:tc>
          <w:tcPr>
            <w:tcW w:w="720" w:type="dxa"/>
          </w:tcPr>
          <w:p w14:paraId="13EA1129" w14:textId="7159789C" w:rsidR="00597F0C" w:rsidRPr="00C9691B" w:rsidRDefault="00597F0C" w:rsidP="00F85C31">
            <w:pPr>
              <w:keepNext/>
              <w:spacing w:before="20" w:after="40"/>
              <w:jc w:val="center"/>
              <w:rPr>
                <w:b/>
                <w:bCs/>
                <w:sz w:val="20"/>
              </w:rPr>
            </w:pPr>
            <w:r>
              <w:rPr>
                <w:b/>
                <w:bCs/>
                <w:sz w:val="20"/>
              </w:rPr>
              <w:t>C</w:t>
            </w:r>
          </w:p>
        </w:tc>
        <w:tc>
          <w:tcPr>
            <w:tcW w:w="1296" w:type="dxa"/>
          </w:tcPr>
          <w:p w14:paraId="58E857B1" w14:textId="39D0A22B" w:rsidR="00597F0C" w:rsidRPr="00C9691B" w:rsidRDefault="00597F0C" w:rsidP="00F85C31">
            <w:pPr>
              <w:keepNext/>
              <w:spacing w:before="20" w:after="40"/>
              <w:jc w:val="center"/>
              <w:rPr>
                <w:b/>
                <w:bCs/>
                <w:sz w:val="20"/>
              </w:rPr>
            </w:pPr>
            <w:r w:rsidRPr="00C9691B">
              <w:rPr>
                <w:b/>
                <w:bCs/>
                <w:sz w:val="20"/>
              </w:rPr>
              <w:t>Descriptor</w:t>
            </w:r>
          </w:p>
        </w:tc>
      </w:tr>
      <w:tr w:rsidR="00597F0C" w:rsidRPr="00C9691B" w14:paraId="6AA9B8DA" w14:textId="77777777" w:rsidTr="00597F0C">
        <w:trPr>
          <w:trHeight w:val="204"/>
          <w:jc w:val="center"/>
        </w:trPr>
        <w:tc>
          <w:tcPr>
            <w:tcW w:w="6624" w:type="dxa"/>
          </w:tcPr>
          <w:p w14:paraId="14215965"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720" w:type="dxa"/>
          </w:tcPr>
          <w:p w14:paraId="5E467473" w14:textId="1A7C1CE2" w:rsidR="00597F0C" w:rsidRPr="002B5469" w:rsidRDefault="00597F0C" w:rsidP="00F85C31">
            <w:pPr>
              <w:keepNext/>
              <w:spacing w:before="20" w:after="40"/>
              <w:jc w:val="center"/>
              <w:rPr>
                <w:noProof/>
                <w:sz w:val="20"/>
              </w:rPr>
            </w:pPr>
            <w:r>
              <w:rPr>
                <w:noProof/>
                <w:sz w:val="20"/>
              </w:rPr>
              <w:t>5</w:t>
            </w:r>
          </w:p>
        </w:tc>
        <w:tc>
          <w:tcPr>
            <w:tcW w:w="1296" w:type="dxa"/>
          </w:tcPr>
          <w:p w14:paraId="5E6F30A3" w14:textId="15A10B98" w:rsidR="00597F0C" w:rsidRPr="00C9691B" w:rsidRDefault="00597F0C" w:rsidP="00F85C31">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597F0C" w:rsidRPr="00C9691B" w14:paraId="5A3243BD" w14:textId="77777777" w:rsidTr="00597F0C">
        <w:trPr>
          <w:trHeight w:val="204"/>
          <w:jc w:val="center"/>
        </w:trPr>
        <w:tc>
          <w:tcPr>
            <w:tcW w:w="6624" w:type="dxa"/>
          </w:tcPr>
          <w:p w14:paraId="0C2562A8"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720" w:type="dxa"/>
          </w:tcPr>
          <w:p w14:paraId="018F8F4A" w14:textId="6DC5F19D" w:rsidR="00597F0C" w:rsidRDefault="00597F0C" w:rsidP="00F85C31">
            <w:pPr>
              <w:keepNext/>
              <w:spacing w:before="20" w:after="40"/>
              <w:jc w:val="center"/>
              <w:rPr>
                <w:noProof/>
                <w:sz w:val="20"/>
              </w:rPr>
            </w:pPr>
            <w:r>
              <w:rPr>
                <w:noProof/>
                <w:sz w:val="20"/>
              </w:rPr>
              <w:t>5</w:t>
            </w:r>
          </w:p>
        </w:tc>
        <w:tc>
          <w:tcPr>
            <w:tcW w:w="1296" w:type="dxa"/>
          </w:tcPr>
          <w:p w14:paraId="11468A3F" w14:textId="4FEE3C63" w:rsidR="00597F0C" w:rsidRPr="00C9691B" w:rsidRDefault="00597F0C" w:rsidP="00F85C31">
            <w:pPr>
              <w:keepNext/>
              <w:spacing w:before="20" w:after="40"/>
              <w:jc w:val="center"/>
              <w:rPr>
                <w:rFonts w:eastAsia="Batang"/>
                <w:bCs/>
                <w:sz w:val="20"/>
              </w:rPr>
            </w:pPr>
            <w:r>
              <w:rPr>
                <w:noProof/>
                <w:sz w:val="20"/>
              </w:rPr>
              <w:t>u(8)</w:t>
            </w:r>
          </w:p>
        </w:tc>
      </w:tr>
      <w:tr w:rsidR="00597F0C" w:rsidRPr="00C9691B" w14:paraId="47594C52" w14:textId="77777777" w:rsidTr="00597F0C">
        <w:trPr>
          <w:trHeight w:val="204"/>
          <w:jc w:val="center"/>
        </w:trPr>
        <w:tc>
          <w:tcPr>
            <w:tcW w:w="6624" w:type="dxa"/>
          </w:tcPr>
          <w:p w14:paraId="555D93FC"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720" w:type="dxa"/>
          </w:tcPr>
          <w:p w14:paraId="62196330" w14:textId="77777777" w:rsidR="00597F0C" w:rsidRPr="00C9691B" w:rsidRDefault="00597F0C" w:rsidP="00F85C31">
            <w:pPr>
              <w:keepNext/>
              <w:spacing w:before="20" w:after="40"/>
              <w:jc w:val="center"/>
              <w:rPr>
                <w:rFonts w:eastAsia="Batang"/>
                <w:bCs/>
                <w:sz w:val="20"/>
              </w:rPr>
            </w:pPr>
          </w:p>
        </w:tc>
        <w:tc>
          <w:tcPr>
            <w:tcW w:w="1296" w:type="dxa"/>
          </w:tcPr>
          <w:p w14:paraId="0202FAB9" w14:textId="7B78BDE1" w:rsidR="00597F0C" w:rsidRPr="00C9691B" w:rsidRDefault="00597F0C" w:rsidP="00F85C31">
            <w:pPr>
              <w:keepNext/>
              <w:spacing w:before="20" w:after="40"/>
              <w:jc w:val="center"/>
              <w:rPr>
                <w:rFonts w:eastAsia="Batang"/>
                <w:bCs/>
                <w:sz w:val="20"/>
              </w:rPr>
            </w:pPr>
          </w:p>
        </w:tc>
      </w:tr>
      <w:tr w:rsidR="00597F0C" w:rsidRPr="00C9691B" w14:paraId="2DD4AA38" w14:textId="77777777" w:rsidTr="00597F0C">
        <w:trPr>
          <w:trHeight w:val="204"/>
          <w:jc w:val="center"/>
        </w:trPr>
        <w:tc>
          <w:tcPr>
            <w:tcW w:w="6624" w:type="dxa"/>
          </w:tcPr>
          <w:p w14:paraId="47D1B9B6"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720" w:type="dxa"/>
          </w:tcPr>
          <w:p w14:paraId="0F208BC6" w14:textId="15FBCB59" w:rsidR="00597F0C" w:rsidRPr="002B5469" w:rsidRDefault="00597F0C" w:rsidP="00F85C31">
            <w:pPr>
              <w:keepNext/>
              <w:spacing w:before="20" w:after="40"/>
              <w:jc w:val="center"/>
              <w:rPr>
                <w:noProof/>
                <w:sz w:val="20"/>
              </w:rPr>
            </w:pPr>
            <w:r>
              <w:rPr>
                <w:noProof/>
                <w:sz w:val="20"/>
              </w:rPr>
              <w:t>5</w:t>
            </w:r>
          </w:p>
        </w:tc>
        <w:tc>
          <w:tcPr>
            <w:tcW w:w="1296" w:type="dxa"/>
          </w:tcPr>
          <w:p w14:paraId="53CE5661" w14:textId="02FF16F6" w:rsidR="00597F0C" w:rsidRPr="00C9691B" w:rsidRDefault="00597F0C" w:rsidP="00F85C31">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597F0C" w:rsidRPr="00C9691B" w14:paraId="1F0639BB" w14:textId="77777777" w:rsidTr="00597F0C">
        <w:trPr>
          <w:trHeight w:val="204"/>
          <w:jc w:val="center"/>
        </w:trPr>
        <w:tc>
          <w:tcPr>
            <w:tcW w:w="6624" w:type="dxa"/>
          </w:tcPr>
          <w:p w14:paraId="5292FE29"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720" w:type="dxa"/>
          </w:tcPr>
          <w:p w14:paraId="61BB4DF4" w14:textId="77777777" w:rsidR="00597F0C" w:rsidRPr="00C9691B" w:rsidRDefault="00597F0C" w:rsidP="00F85C31">
            <w:pPr>
              <w:keepNext/>
              <w:spacing w:before="20" w:after="40"/>
              <w:jc w:val="center"/>
              <w:rPr>
                <w:rFonts w:eastAsia="Batang"/>
                <w:bCs/>
                <w:sz w:val="20"/>
              </w:rPr>
            </w:pPr>
          </w:p>
        </w:tc>
        <w:tc>
          <w:tcPr>
            <w:tcW w:w="1296" w:type="dxa"/>
          </w:tcPr>
          <w:p w14:paraId="6C2D403C" w14:textId="6E9EEB71" w:rsidR="00597F0C" w:rsidRPr="00C9691B" w:rsidRDefault="00597F0C" w:rsidP="00F85C31">
            <w:pPr>
              <w:keepNext/>
              <w:spacing w:before="20" w:after="40"/>
              <w:jc w:val="center"/>
              <w:rPr>
                <w:rFonts w:eastAsia="Batang"/>
                <w:bCs/>
                <w:sz w:val="20"/>
              </w:rPr>
            </w:pPr>
          </w:p>
        </w:tc>
      </w:tr>
      <w:tr w:rsidR="00597F0C" w:rsidRPr="00C9691B" w14:paraId="0C4B69D4" w14:textId="77777777" w:rsidTr="00597F0C">
        <w:trPr>
          <w:trHeight w:val="204"/>
          <w:jc w:val="center"/>
        </w:trPr>
        <w:tc>
          <w:tcPr>
            <w:tcW w:w="6624" w:type="dxa"/>
          </w:tcPr>
          <w:p w14:paraId="4CE17F31"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720" w:type="dxa"/>
          </w:tcPr>
          <w:p w14:paraId="49133337" w14:textId="0FEA4EBF" w:rsidR="00597F0C" w:rsidRDefault="00597F0C" w:rsidP="00F85C31">
            <w:pPr>
              <w:keepNext/>
              <w:spacing w:before="20" w:after="40"/>
              <w:jc w:val="center"/>
              <w:rPr>
                <w:noProof/>
                <w:sz w:val="20"/>
              </w:rPr>
            </w:pPr>
            <w:r>
              <w:rPr>
                <w:noProof/>
                <w:sz w:val="20"/>
              </w:rPr>
              <w:t>5</w:t>
            </w:r>
          </w:p>
        </w:tc>
        <w:tc>
          <w:tcPr>
            <w:tcW w:w="1296" w:type="dxa"/>
          </w:tcPr>
          <w:p w14:paraId="01D966DA" w14:textId="69AA65E0" w:rsidR="00597F0C" w:rsidRPr="00C9691B" w:rsidRDefault="00597F0C" w:rsidP="00F85C31">
            <w:pPr>
              <w:keepNext/>
              <w:spacing w:before="20" w:after="40"/>
              <w:jc w:val="center"/>
              <w:rPr>
                <w:rFonts w:eastAsia="Batang"/>
                <w:bCs/>
                <w:sz w:val="20"/>
              </w:rPr>
            </w:pPr>
            <w:r>
              <w:rPr>
                <w:noProof/>
                <w:sz w:val="20"/>
              </w:rPr>
              <w:t>u(1)</w:t>
            </w:r>
          </w:p>
        </w:tc>
      </w:tr>
      <w:tr w:rsidR="00597F0C" w:rsidRPr="00C9691B" w14:paraId="286EEF8B" w14:textId="77777777" w:rsidTr="00597F0C">
        <w:trPr>
          <w:trHeight w:val="204"/>
          <w:jc w:val="center"/>
        </w:trPr>
        <w:tc>
          <w:tcPr>
            <w:tcW w:w="6624" w:type="dxa"/>
          </w:tcPr>
          <w:p w14:paraId="44279913"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720" w:type="dxa"/>
          </w:tcPr>
          <w:p w14:paraId="30244B7E" w14:textId="77777777" w:rsidR="00597F0C" w:rsidRPr="00C9691B" w:rsidRDefault="00597F0C" w:rsidP="00F85C31">
            <w:pPr>
              <w:keepNext/>
              <w:spacing w:before="20" w:after="40"/>
              <w:jc w:val="center"/>
              <w:rPr>
                <w:rFonts w:eastAsia="Batang"/>
                <w:bCs/>
                <w:sz w:val="20"/>
              </w:rPr>
            </w:pPr>
          </w:p>
        </w:tc>
        <w:tc>
          <w:tcPr>
            <w:tcW w:w="1296" w:type="dxa"/>
          </w:tcPr>
          <w:p w14:paraId="3E283B12" w14:textId="00A0B3F4" w:rsidR="00597F0C" w:rsidRPr="00C9691B" w:rsidRDefault="00597F0C" w:rsidP="00F85C31">
            <w:pPr>
              <w:keepNext/>
              <w:spacing w:before="20" w:after="40"/>
              <w:jc w:val="center"/>
              <w:rPr>
                <w:rFonts w:eastAsia="Batang"/>
                <w:bCs/>
                <w:sz w:val="20"/>
              </w:rPr>
            </w:pPr>
          </w:p>
        </w:tc>
      </w:tr>
      <w:tr w:rsidR="00597F0C" w:rsidRPr="00C9691B" w14:paraId="08956C76" w14:textId="77777777" w:rsidTr="00597F0C">
        <w:trPr>
          <w:trHeight w:val="204"/>
          <w:jc w:val="center"/>
        </w:trPr>
        <w:tc>
          <w:tcPr>
            <w:tcW w:w="6624" w:type="dxa"/>
          </w:tcPr>
          <w:p w14:paraId="42E85E58" w14:textId="77777777" w:rsidR="00597F0C" w:rsidRPr="00C9691B"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Pr>
                <w:b/>
                <w:noProof/>
                <w:sz w:val="20"/>
              </w:rPr>
              <w:t>one</w:t>
            </w:r>
            <w:r w:rsidRPr="002B5469">
              <w:rPr>
                <w:noProof/>
                <w:sz w:val="20"/>
              </w:rPr>
              <w:t xml:space="preserve"> /* equal to </w:t>
            </w:r>
            <w:r>
              <w:rPr>
                <w:noProof/>
                <w:sz w:val="20"/>
              </w:rPr>
              <w:t>1</w:t>
            </w:r>
            <w:r w:rsidRPr="002B5469">
              <w:rPr>
                <w:noProof/>
                <w:sz w:val="20"/>
              </w:rPr>
              <w:t xml:space="preserve"> */</w:t>
            </w:r>
          </w:p>
        </w:tc>
        <w:tc>
          <w:tcPr>
            <w:tcW w:w="720" w:type="dxa"/>
          </w:tcPr>
          <w:p w14:paraId="368ACA62" w14:textId="3EB8D115" w:rsidR="00597F0C" w:rsidRDefault="00597F0C" w:rsidP="00F85C31">
            <w:pPr>
              <w:keepNext/>
              <w:spacing w:before="20" w:after="40"/>
              <w:jc w:val="center"/>
              <w:rPr>
                <w:noProof/>
                <w:sz w:val="20"/>
              </w:rPr>
            </w:pPr>
            <w:r>
              <w:rPr>
                <w:noProof/>
                <w:sz w:val="20"/>
              </w:rPr>
              <w:t>5</w:t>
            </w:r>
          </w:p>
        </w:tc>
        <w:tc>
          <w:tcPr>
            <w:tcW w:w="1296" w:type="dxa"/>
          </w:tcPr>
          <w:p w14:paraId="67782E4F" w14:textId="7B70EEEC" w:rsidR="00597F0C" w:rsidRPr="00C9691B" w:rsidRDefault="00597F0C" w:rsidP="00F85C31">
            <w:pPr>
              <w:keepNext/>
              <w:spacing w:before="20" w:after="40"/>
              <w:jc w:val="center"/>
              <w:rPr>
                <w:rFonts w:eastAsia="Batang"/>
                <w:bCs/>
                <w:sz w:val="20"/>
              </w:rPr>
            </w:pPr>
            <w:r>
              <w:rPr>
                <w:noProof/>
                <w:sz w:val="20"/>
              </w:rPr>
              <w:t>f(1)</w:t>
            </w:r>
          </w:p>
        </w:tc>
      </w:tr>
      <w:tr w:rsidR="00597F0C" w:rsidRPr="00F06C0A" w14:paraId="397ECC51" w14:textId="77777777" w:rsidTr="00597F0C">
        <w:trPr>
          <w:trHeight w:val="204"/>
          <w:jc w:val="center"/>
        </w:trPr>
        <w:tc>
          <w:tcPr>
            <w:tcW w:w="6624" w:type="dxa"/>
          </w:tcPr>
          <w:p w14:paraId="676EA396" w14:textId="77777777" w:rsidR="00597F0C" w:rsidRPr="00D22B54"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720" w:type="dxa"/>
          </w:tcPr>
          <w:p w14:paraId="0B4CD731" w14:textId="77777777" w:rsidR="00597F0C" w:rsidRPr="00D22B54" w:rsidRDefault="00597F0C" w:rsidP="00F85C31">
            <w:pPr>
              <w:keepNext/>
              <w:spacing w:before="20" w:after="40"/>
              <w:jc w:val="center"/>
              <w:rPr>
                <w:rFonts w:eastAsia="Batang"/>
                <w:bCs/>
                <w:sz w:val="20"/>
              </w:rPr>
            </w:pPr>
          </w:p>
        </w:tc>
        <w:tc>
          <w:tcPr>
            <w:tcW w:w="1296" w:type="dxa"/>
          </w:tcPr>
          <w:p w14:paraId="1A869E97" w14:textId="0582F064" w:rsidR="00597F0C" w:rsidRPr="00D22B54" w:rsidRDefault="00597F0C" w:rsidP="00F85C31">
            <w:pPr>
              <w:keepNext/>
              <w:spacing w:before="20" w:after="40"/>
              <w:jc w:val="center"/>
              <w:rPr>
                <w:rFonts w:eastAsia="Batang"/>
                <w:bCs/>
                <w:sz w:val="20"/>
              </w:rPr>
            </w:pPr>
          </w:p>
        </w:tc>
      </w:tr>
      <w:tr w:rsidR="00597F0C" w:rsidRPr="002646E1" w14:paraId="1ED377ED" w14:textId="77777777" w:rsidTr="00597F0C">
        <w:trPr>
          <w:trHeight w:val="204"/>
          <w:jc w:val="center"/>
        </w:trPr>
        <w:tc>
          <w:tcPr>
            <w:tcW w:w="6624" w:type="dxa"/>
          </w:tcPr>
          <w:p w14:paraId="50710183" w14:textId="77777777" w:rsidR="00597F0C" w:rsidRPr="00D22B54" w:rsidRDefault="00597F0C" w:rsidP="00F85C3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720" w:type="dxa"/>
          </w:tcPr>
          <w:p w14:paraId="6D7BCA30" w14:textId="77777777" w:rsidR="00597F0C" w:rsidRPr="00D22B54" w:rsidRDefault="00597F0C" w:rsidP="00F85C31">
            <w:pPr>
              <w:keepNext/>
              <w:spacing w:before="20" w:after="40"/>
              <w:jc w:val="center"/>
              <w:rPr>
                <w:rFonts w:eastAsia="Batang"/>
                <w:bCs/>
                <w:sz w:val="20"/>
              </w:rPr>
            </w:pPr>
          </w:p>
        </w:tc>
        <w:tc>
          <w:tcPr>
            <w:tcW w:w="1296" w:type="dxa"/>
          </w:tcPr>
          <w:p w14:paraId="1A53E060" w14:textId="1DE82262" w:rsidR="00597F0C" w:rsidRPr="00D22B54" w:rsidRDefault="00597F0C" w:rsidP="00F85C31">
            <w:pPr>
              <w:keepNext/>
              <w:spacing w:before="20" w:after="40"/>
              <w:jc w:val="center"/>
              <w:rPr>
                <w:rFonts w:eastAsia="Batang"/>
                <w:bCs/>
                <w:sz w:val="20"/>
              </w:rPr>
            </w:pPr>
          </w:p>
        </w:tc>
      </w:tr>
    </w:tbl>
    <w:p w14:paraId="0AC0DD92" w14:textId="77777777" w:rsidR="00597F0C" w:rsidRPr="005347D2" w:rsidRDefault="00597F0C" w:rsidP="00554315">
      <w:pPr>
        <w:jc w:val="both"/>
        <w:rPr>
          <w:noProof/>
          <w:sz w:val="20"/>
        </w:rPr>
      </w:pPr>
    </w:p>
    <w:p w14:paraId="44CA4941" w14:textId="77777777" w:rsidR="00D26D16" w:rsidRPr="005347D2" w:rsidRDefault="00D26D16" w:rsidP="00D26D16">
      <w:pPr>
        <w:keepNext/>
        <w:keepLines/>
        <w:spacing w:before="360"/>
        <w:outlineLvl w:val="0"/>
        <w:rPr>
          <w:i/>
          <w:noProof/>
          <w:sz w:val="24"/>
        </w:rPr>
      </w:pPr>
      <w:r w:rsidRPr="005347D2">
        <w:rPr>
          <w:i/>
          <w:noProof/>
          <w:sz w:val="24"/>
        </w:rPr>
        <w:lastRenderedPageBreak/>
        <w:t>In the end of D.2.1, add the following paragraph:</w:t>
      </w:r>
    </w:p>
    <w:p w14:paraId="1F6923CC" w14:textId="77777777" w:rsidR="00D26D16" w:rsidRPr="005347D2" w:rsidRDefault="00D26D16" w:rsidP="00D26D16">
      <w:pPr>
        <w:jc w:val="both"/>
        <w:rPr>
          <w:sz w:val="20"/>
        </w:rPr>
      </w:pPr>
      <w:r w:rsidRPr="005347D2">
        <w:rPr>
          <w:noProof/>
          <w:sz w:val="20"/>
        </w:rPr>
        <w:t xml:space="preserve">The values of some SEI message syntax elements, including </w:t>
      </w:r>
      <w:proofErr w:type="spellStart"/>
      <w:r w:rsidRPr="005347D2">
        <w:rPr>
          <w:sz w:val="20"/>
        </w:rPr>
        <w:t>pan_scan_rect_id</w:t>
      </w:r>
      <w:proofErr w:type="spellEnd"/>
      <w:r w:rsidRPr="005347D2">
        <w:rPr>
          <w:sz w:val="20"/>
        </w:rPr>
        <w:t xml:space="preserve">, </w:t>
      </w:r>
      <w:proofErr w:type="spellStart"/>
      <w:r w:rsidRPr="005347D2">
        <w:rPr>
          <w:sz w:val="20"/>
        </w:rPr>
        <w:t>scene_id</w:t>
      </w:r>
      <w:proofErr w:type="spellEnd"/>
      <w:r w:rsidRPr="005347D2">
        <w:rPr>
          <w:sz w:val="20"/>
        </w:rPr>
        <w:t xml:space="preserve">, </w:t>
      </w:r>
      <w:proofErr w:type="spellStart"/>
      <w:r w:rsidRPr="005347D2">
        <w:rPr>
          <w:sz w:val="20"/>
        </w:rPr>
        <w:t>second_scene_id</w:t>
      </w:r>
      <w:proofErr w:type="spellEnd"/>
      <w:r w:rsidRPr="005347D2">
        <w:rPr>
          <w:sz w:val="20"/>
        </w:rPr>
        <w:t xml:space="preserve">, </w:t>
      </w:r>
      <w:proofErr w:type="spellStart"/>
      <w:r w:rsidRPr="005347D2">
        <w:rPr>
          <w:sz w:val="20"/>
        </w:rPr>
        <w:t>snapshot_id</w:t>
      </w:r>
      <w:proofErr w:type="spellEnd"/>
      <w:r w:rsidRPr="005347D2">
        <w:rPr>
          <w:sz w:val="20"/>
        </w:rPr>
        <w:t xml:space="preserve">, </w:t>
      </w:r>
      <w:proofErr w:type="spellStart"/>
      <w:r w:rsidRPr="005347D2">
        <w:rPr>
          <w:sz w:val="20"/>
        </w:rPr>
        <w:t>progressive_refinement_id</w:t>
      </w:r>
      <w:proofErr w:type="spellEnd"/>
      <w:r w:rsidRPr="005347D2">
        <w:rPr>
          <w:sz w:val="20"/>
        </w:rPr>
        <w:t xml:space="preserve">, </w:t>
      </w:r>
      <w:proofErr w:type="spellStart"/>
      <w:r w:rsidRPr="005347D2">
        <w:rPr>
          <w:sz w:val="20"/>
        </w:rPr>
        <w:t>tone_map_id</w:t>
      </w:r>
      <w:proofErr w:type="spellEnd"/>
      <w:r w:rsidRPr="005347D2">
        <w:rPr>
          <w:sz w:val="20"/>
        </w:rPr>
        <w:t xml:space="preserve">, </w:t>
      </w:r>
      <w:proofErr w:type="spellStart"/>
      <w:r w:rsidRPr="005347D2">
        <w:rPr>
          <w:sz w:val="20"/>
        </w:rPr>
        <w:t>frame_packing_arrangement_id</w:t>
      </w:r>
      <w:proofErr w:type="spellEnd"/>
      <w:r w:rsidRPr="005347D2">
        <w:rPr>
          <w:sz w:val="20"/>
        </w:rPr>
        <w:t xml:space="preserve">, and </w:t>
      </w:r>
      <w:proofErr w:type="spellStart"/>
      <w:r w:rsidRPr="005347D2">
        <w:rPr>
          <w:sz w:val="20"/>
        </w:rPr>
        <w:t>colour_remap_id</w:t>
      </w:r>
      <w:proofErr w:type="spellEnd"/>
      <w:r w:rsidRPr="005347D2">
        <w:rPr>
          <w:sz w:val="20"/>
        </w:rPr>
        <w:t>, are split into two sets of value ranges, where the first set is specified as "may be used as determined by the application", and the second set is specified as "reserved for future use by ITU-T |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particular care should be exercised in the design of encoders that generate SEI messages with these IDs having values in the first set of value ranges, and in the design of decoders that interpret SEI messages with these IDs. This Specification does not define any management for these values. These IDs having values in the first set of value ranges might only be suitable for use in contexts in which "collisions" of usage (i.e., different definitions of the syntax and semantics of an SEI message 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1F8F1324" w14:textId="77777777" w:rsidR="00D26D16" w:rsidRPr="005347D2" w:rsidRDefault="00D26D16" w:rsidP="00D26D16">
      <w:pPr>
        <w:keepNext/>
        <w:keepLines/>
        <w:spacing w:before="360"/>
        <w:outlineLvl w:val="0"/>
        <w:rPr>
          <w:i/>
          <w:noProof/>
          <w:sz w:val="24"/>
        </w:rPr>
      </w:pPr>
      <w:r w:rsidRPr="005347D2">
        <w:rPr>
          <w:i/>
          <w:noProof/>
          <w:sz w:val="24"/>
        </w:rPr>
        <w:t>In D.2.4 (Pan-scan rectangle SEI message semantics), replace the following:</w:t>
      </w:r>
    </w:p>
    <w:p w14:paraId="4EDE113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pan_scan_rect_id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pan_scan_rect_id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encountering a value of </w:t>
      </w:r>
      <w:proofErr w:type="spellStart"/>
      <w:r w:rsidRPr="005347D2">
        <w:rPr>
          <w:rFonts w:eastAsia="MS Mincho"/>
          <w:sz w:val="20"/>
        </w:rPr>
        <w:t>pan_scan_rect_id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shall ignore (remove from the bitstream and discard) it.</w:t>
      </w:r>
    </w:p>
    <w:p w14:paraId="38481DB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41A9A790" w14:textId="77777777" w:rsidR="00D26D16" w:rsidRPr="005347D2" w:rsidRDefault="00D26D16" w:rsidP="00D26D16">
      <w:pPr>
        <w:jc w:val="both"/>
        <w:rPr>
          <w:sz w:val="20"/>
        </w:rPr>
      </w:pPr>
      <w:r w:rsidRPr="005347D2">
        <w:rPr>
          <w:sz w:val="20"/>
        </w:rPr>
        <w:t xml:space="preserve">Values of </w:t>
      </w:r>
      <w:proofErr w:type="spellStart"/>
      <w:r w:rsidRPr="005347D2">
        <w:rPr>
          <w:sz w:val="20"/>
        </w:rPr>
        <w:t>pan_scan_rect_id</w:t>
      </w:r>
      <w:proofErr w:type="spellEnd"/>
      <w:r w:rsidRPr="005347D2">
        <w:rPr>
          <w:sz w:val="20"/>
        </w:rPr>
        <w:t xml:space="preserve">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w:t>
      </w:r>
      <w:proofErr w:type="spellStart"/>
      <w:r w:rsidRPr="005347D2">
        <w:rPr>
          <w:sz w:val="20"/>
        </w:rPr>
        <w:t>pan_scan_rect_id</w:t>
      </w:r>
      <w:proofErr w:type="spellEnd"/>
      <w:r w:rsidRPr="005347D2">
        <w:rPr>
          <w:sz w:val="20"/>
        </w:rPr>
        <w:t xml:space="preserve"> from 256 to 511</w:t>
      </w:r>
      <w:r w:rsidRPr="005347D2">
        <w:rPr>
          <w:sz w:val="20"/>
          <w:highlight w:val="yellow"/>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are reserved for future use by ITU-T | ISO/IEC. Decoders encountering a value of </w:t>
      </w:r>
      <w:proofErr w:type="spellStart"/>
      <w:r w:rsidRPr="005347D2">
        <w:rPr>
          <w:sz w:val="20"/>
        </w:rPr>
        <w:t>pan_scan_rect_id</w:t>
      </w:r>
      <w:proofErr w:type="spellEnd"/>
      <w:r w:rsidRPr="005347D2">
        <w:rPr>
          <w:sz w:val="20"/>
        </w:rPr>
        <w:t xml:space="preserve"> in the range of 256 to 511</w:t>
      </w:r>
      <w:r w:rsidRPr="005347D2">
        <w:rPr>
          <w:sz w:val="20"/>
          <w:highlight w:val="yellow"/>
        </w:rPr>
        <w:t>, inclusive,</w:t>
      </w:r>
      <w:r w:rsidRPr="005347D2">
        <w:rPr>
          <w:sz w:val="20"/>
        </w:rPr>
        <w:t xml:space="preserve"> or in the range of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shall </w:t>
      </w:r>
      <w:r w:rsidRPr="005347D2">
        <w:rPr>
          <w:sz w:val="20"/>
          <w:highlight w:val="yellow"/>
        </w:rPr>
        <w:t>ignore it</w:t>
      </w:r>
      <w:r w:rsidRPr="005347D2">
        <w:rPr>
          <w:sz w:val="20"/>
        </w:rPr>
        <w:t>.</w:t>
      </w:r>
    </w:p>
    <w:p w14:paraId="686489A7" w14:textId="761A8FBF" w:rsidR="00A835D9" w:rsidRPr="005347D2" w:rsidRDefault="00A835D9" w:rsidP="00A835D9">
      <w:pPr>
        <w:keepNext/>
        <w:keepLines/>
        <w:spacing w:before="360"/>
        <w:outlineLvl w:val="0"/>
        <w:rPr>
          <w:ins w:id="462" w:author="Ye-Kui Wang d06" w:date="2018-08-29T12:59:00Z"/>
          <w:i/>
          <w:noProof/>
          <w:sz w:val="24"/>
        </w:rPr>
      </w:pPr>
      <w:ins w:id="463" w:author="Ye-Kui Wang d06" w:date="2018-08-29T12:59:00Z">
        <w:r w:rsidRPr="005347D2">
          <w:rPr>
            <w:i/>
            <w:noProof/>
            <w:sz w:val="24"/>
          </w:rPr>
          <w:t>In D.2.2</w:t>
        </w:r>
        <w:r>
          <w:rPr>
            <w:i/>
            <w:noProof/>
            <w:sz w:val="24"/>
          </w:rPr>
          <w:t>1</w:t>
        </w:r>
        <w:r w:rsidRPr="005347D2">
          <w:rPr>
            <w:i/>
            <w:noProof/>
            <w:sz w:val="24"/>
          </w:rPr>
          <w:t xml:space="preserve"> (</w:t>
        </w:r>
      </w:ins>
      <w:ins w:id="464" w:author="Ye-Kui Wang d06" w:date="2018-08-29T13:00:00Z">
        <w:r w:rsidRPr="00A835D9">
          <w:rPr>
            <w:i/>
            <w:noProof/>
            <w:sz w:val="24"/>
          </w:rPr>
          <w:t>Film grain characteristics SEI message semantics</w:t>
        </w:r>
      </w:ins>
      <w:ins w:id="465" w:author="Ye-Kui Wang d06" w:date="2018-08-29T12:59:00Z">
        <w:r w:rsidRPr="005347D2">
          <w:rPr>
            <w:i/>
            <w:noProof/>
            <w:sz w:val="24"/>
          </w:rPr>
          <w:t>), re</w:t>
        </w:r>
      </w:ins>
      <w:ins w:id="466" w:author="Ye-Kui Wang d06" w:date="2018-08-29T13:00:00Z">
        <w:r>
          <w:rPr>
            <w:i/>
            <w:noProof/>
            <w:sz w:val="24"/>
          </w:rPr>
          <w:t xml:space="preserve">move the two instances of the following </w:t>
        </w:r>
      </w:ins>
      <w:ins w:id="467" w:author="Ye-Kui Wang d06" w:date="2018-08-29T13:03:00Z">
        <w:r>
          <w:rPr>
            <w:i/>
            <w:noProof/>
            <w:sz w:val="24"/>
          </w:rPr>
          <w:t>phrases</w:t>
        </w:r>
      </w:ins>
      <w:ins w:id="468" w:author="Ye-Kui Wang d06" w:date="2018-08-29T13:00:00Z">
        <w:r>
          <w:rPr>
            <w:i/>
            <w:noProof/>
            <w:sz w:val="24"/>
          </w:rPr>
          <w:t>:</w:t>
        </w:r>
      </w:ins>
    </w:p>
    <w:p w14:paraId="3245B2F8" w14:textId="6E87B36A" w:rsidR="00A835D9" w:rsidRPr="00A30D04" w:rsidRDefault="00A835D9" w:rsidP="00A835D9">
      <w:pPr>
        <w:tabs>
          <w:tab w:val="clear" w:pos="360"/>
          <w:tab w:val="clear" w:pos="720"/>
          <w:tab w:val="clear" w:pos="1080"/>
          <w:tab w:val="clear" w:pos="1440"/>
          <w:tab w:val="left" w:pos="794"/>
          <w:tab w:val="left" w:pos="1191"/>
          <w:tab w:val="left" w:pos="1588"/>
          <w:tab w:val="left" w:pos="1985"/>
        </w:tabs>
        <w:jc w:val="both"/>
        <w:rPr>
          <w:ins w:id="469" w:author="Ye-Kui Wang d06" w:date="2018-08-29T13:01:00Z"/>
          <w:rFonts w:eastAsia="MS Mincho"/>
          <w:sz w:val="18"/>
          <w:szCs w:val="18"/>
        </w:rPr>
      </w:pPr>
      <w:proofErr w:type="gramStart"/>
      <w:ins w:id="470" w:author="Ye-Kui Wang d06" w:date="2018-08-29T13:01:00Z">
        <w:r w:rsidRPr="00A30D04">
          <w:rPr>
            <w:sz w:val="18"/>
            <w:szCs w:val="18"/>
          </w:rPr>
          <w:t>Cos( x</w:t>
        </w:r>
        <w:proofErr w:type="gramEnd"/>
        <w:r w:rsidRPr="00A30D04">
          <w:rPr>
            <w:sz w:val="18"/>
            <w:szCs w:val="18"/>
          </w:rPr>
          <w:t> ) is the trigonometric cosine function operating on an argument x in units of radians</w:t>
        </w:r>
      </w:ins>
    </w:p>
    <w:p w14:paraId="248E193A" w14:textId="77777777" w:rsidR="00D26D16" w:rsidRPr="005347D2" w:rsidRDefault="00D26D16" w:rsidP="00D26D16">
      <w:pPr>
        <w:keepNext/>
        <w:keepLines/>
        <w:spacing w:before="360"/>
        <w:outlineLvl w:val="0"/>
        <w:rPr>
          <w:i/>
          <w:noProof/>
          <w:sz w:val="24"/>
        </w:rPr>
      </w:pPr>
      <w:r w:rsidRPr="005347D2">
        <w:rPr>
          <w:i/>
          <w:noProof/>
          <w:sz w:val="24"/>
        </w:rPr>
        <w:t>In D.2.25 (Tone mapping information SEI message semantics), replace the following paragraph:</w:t>
      </w:r>
    </w:p>
    <w:p w14:paraId="7A6A9E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tone_map_id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tone_map_id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shall ignore (remove from the bitstream and discard) all tone mapping information SEI messages containing a value of </w:t>
      </w:r>
      <w:proofErr w:type="spellStart"/>
      <w:r w:rsidRPr="005347D2">
        <w:rPr>
          <w:rFonts w:eastAsia="MS Mincho"/>
          <w:sz w:val="20"/>
        </w:rPr>
        <w:t>tone_map_id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6757816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230B81B7" w14:textId="77777777" w:rsidR="00D26D16" w:rsidRPr="005347D2" w:rsidRDefault="00D26D16" w:rsidP="00D26D16">
      <w:pPr>
        <w:jc w:val="both"/>
        <w:rPr>
          <w:noProof/>
          <w:sz w:val="20"/>
        </w:rPr>
      </w:pPr>
      <w:r w:rsidRPr="005347D2">
        <w:rPr>
          <w:noProof/>
          <w:sz w:val="20"/>
        </w:rPr>
        <w:t>Values of tone_map_id from 0 to 255</w:t>
      </w:r>
      <w:r w:rsidRPr="005347D2">
        <w:rPr>
          <w:noProof/>
          <w:sz w:val="20"/>
          <w:highlight w:val="yellow"/>
          <w:lang w:eastAsia="zh-CN"/>
        </w:rPr>
        <w:t>, inclusive,</w:t>
      </w:r>
      <w:r w:rsidRPr="005347D2">
        <w:rPr>
          <w:noProof/>
          <w:sz w:val="20"/>
        </w:rPr>
        <w:t xml:space="preserve"> and from 512 to 2</w:t>
      </w:r>
      <w:r w:rsidRPr="005347D2">
        <w:rPr>
          <w:noProof/>
          <w:sz w:val="20"/>
          <w:vertAlign w:val="superscript"/>
        </w:rPr>
        <w:t>31</w:t>
      </w:r>
      <w:r w:rsidRPr="005347D2">
        <w:rPr>
          <w:noProof/>
          <w:sz w:val="20"/>
        </w:rPr>
        <w:t> − 1</w:t>
      </w:r>
      <w:r w:rsidRPr="005347D2">
        <w:rPr>
          <w:noProof/>
          <w:sz w:val="20"/>
          <w:highlight w:val="yellow"/>
          <w:lang w:eastAsia="zh-CN"/>
        </w:rPr>
        <w:t>, inclusive,</w:t>
      </w:r>
      <w:r w:rsidRPr="005347D2">
        <w:rPr>
          <w:noProof/>
          <w:sz w:val="20"/>
        </w:rPr>
        <w:t xml:space="preserve"> may be used as determined by the application. Values of tone_map_id from 256 to 511</w:t>
      </w:r>
      <w:r w:rsidRPr="005347D2">
        <w:rPr>
          <w:noProof/>
          <w:sz w:val="20"/>
          <w:highlight w:val="yellow"/>
        </w:rPr>
        <w:t>, inclusive,</w:t>
      </w:r>
      <w:r w:rsidRPr="005347D2">
        <w:rPr>
          <w:noProof/>
          <w:sz w:val="20"/>
        </w:rPr>
        <w:t xml:space="preserve"> and from 2</w:t>
      </w:r>
      <w:r w:rsidRPr="005347D2">
        <w:rPr>
          <w:noProof/>
          <w:sz w:val="20"/>
          <w:vertAlign w:val="superscript"/>
        </w:rPr>
        <w:t>31</w:t>
      </w:r>
      <w:r w:rsidRPr="005347D2">
        <w:rPr>
          <w:noProof/>
          <w:sz w:val="20"/>
        </w:rPr>
        <w:t xml:space="preserve"> to 2</w:t>
      </w:r>
      <w:r w:rsidRPr="005347D2">
        <w:rPr>
          <w:noProof/>
          <w:sz w:val="20"/>
          <w:vertAlign w:val="superscript"/>
        </w:rPr>
        <w:t>32</w:t>
      </w:r>
      <w:r w:rsidRPr="005347D2">
        <w:rPr>
          <w:noProof/>
          <w:sz w:val="20"/>
        </w:rPr>
        <w:t> − 2</w:t>
      </w:r>
      <w:r w:rsidRPr="005347D2">
        <w:rPr>
          <w:noProof/>
          <w:sz w:val="20"/>
          <w:highlight w:val="yellow"/>
        </w:rPr>
        <w:t>, inclusive,</w:t>
      </w:r>
      <w:r w:rsidRPr="005347D2">
        <w:rPr>
          <w:noProof/>
          <w:sz w:val="20"/>
        </w:rPr>
        <w:t xml:space="preserve"> are reserved for future use by ITU-T | ISO/IEC. </w:t>
      </w:r>
      <w:r w:rsidRPr="005347D2">
        <w:rPr>
          <w:sz w:val="20"/>
        </w:rPr>
        <w:t xml:space="preserve">Decoders </w:t>
      </w:r>
      <w:r w:rsidRPr="005347D2">
        <w:rPr>
          <w:sz w:val="20"/>
          <w:highlight w:val="yellow"/>
        </w:rPr>
        <w:t xml:space="preserve">encountering a value of </w:t>
      </w:r>
      <w:r w:rsidRPr="005347D2">
        <w:rPr>
          <w:noProof/>
          <w:sz w:val="20"/>
          <w:highlight w:val="yellow"/>
        </w:rPr>
        <w:t>tone_map_id</w:t>
      </w:r>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0B7C1FA7"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sentence:</w:t>
      </w:r>
    </w:p>
    <w:p w14:paraId="33D6F8C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This SEI message informs the decoder that the output cropped decoded picture contains samples of multiple distinct spatially packed constituent frames that are packed into one frame using an indicated frame packing arrangement scheme.</w:t>
      </w:r>
    </w:p>
    <w:p w14:paraId="59138D9D" w14:textId="77777777" w:rsidR="00D26D16" w:rsidRPr="005347D2" w:rsidRDefault="00D26D16" w:rsidP="00D26D16">
      <w:pPr>
        <w:keepNext/>
        <w:keepLines/>
        <w:spacing w:before="360"/>
        <w:outlineLvl w:val="1"/>
        <w:rPr>
          <w:i/>
          <w:noProof/>
          <w:sz w:val="24"/>
        </w:rPr>
      </w:pPr>
      <w:r w:rsidRPr="005347D2">
        <w:rPr>
          <w:i/>
          <w:noProof/>
          <w:sz w:val="24"/>
        </w:rPr>
        <w:lastRenderedPageBreak/>
        <w:t>with the following:</w:t>
      </w:r>
    </w:p>
    <w:p w14:paraId="5E2CA244" w14:textId="77777777" w:rsidR="00D26D16" w:rsidRPr="005347D2" w:rsidRDefault="00D26D16" w:rsidP="00D26D16">
      <w:pPr>
        <w:jc w:val="both"/>
        <w:rPr>
          <w:noProof/>
          <w:sz w:val="20"/>
        </w:rPr>
      </w:pPr>
      <w:r w:rsidRPr="005347D2">
        <w:rPr>
          <w:noProof/>
          <w:sz w:val="20"/>
        </w:rPr>
        <w:t>This SEI message informs the decoder that the output cropped decoded picture contains samples of multiple distinct spatially packed constituent frames that are packed into one frame</w:t>
      </w:r>
      <w:r w:rsidRPr="005347D2">
        <w:rPr>
          <w:noProof/>
          <w:sz w:val="20"/>
          <w:highlight w:val="yellow"/>
        </w:rPr>
        <w:t>, or that the output cropped decoded pictures in output order form a temporal interleaving of alternating first and second constituent frames,</w:t>
      </w:r>
      <w:r w:rsidRPr="005347D2">
        <w:rPr>
          <w:noProof/>
          <w:sz w:val="20"/>
        </w:rPr>
        <w:t xml:space="preserve"> using an indicated frame packing arrangement scheme.</w:t>
      </w:r>
    </w:p>
    <w:p w14:paraId="7159E98F"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paragraph:</w:t>
      </w:r>
    </w:p>
    <w:p w14:paraId="2162118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frame_packing_arrangement_id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frame_packing_arrangement_id</w:t>
      </w:r>
      <w:proofErr w:type="spellEnd"/>
      <w:r w:rsidRPr="005347D2">
        <w:rPr>
          <w:rFonts w:eastAsia="MS Mincho"/>
          <w:sz w:val="20"/>
        </w:rPr>
        <w:t xml:space="preserve">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are reserved for future use by ITU-T | ISO/IEC. Decoders shall ignore (remove from the bitstream and discard) all frame packing arrangement SEI messages containing a value of </w:t>
      </w:r>
      <w:proofErr w:type="spellStart"/>
      <w:r w:rsidRPr="005347D2">
        <w:rPr>
          <w:rFonts w:eastAsia="MS Mincho"/>
          <w:sz w:val="20"/>
        </w:rPr>
        <w:t>frame_packing_arrangement_id</w:t>
      </w:r>
      <w:proofErr w:type="spellEnd"/>
      <w:r w:rsidRPr="005347D2">
        <w:rPr>
          <w:rFonts w:eastAsia="MS Mincho"/>
          <w:sz w:val="20"/>
        </w:rPr>
        <w:t xml:space="preserve">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4A4653C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070827C6" w14:textId="77777777" w:rsidR="00D26D16" w:rsidRPr="005347D2" w:rsidRDefault="00D26D16" w:rsidP="00D26D16">
      <w:pPr>
        <w:jc w:val="both"/>
        <w:rPr>
          <w:noProof/>
          <w:sz w:val="20"/>
        </w:rPr>
      </w:pPr>
      <w:r w:rsidRPr="005347D2">
        <w:rPr>
          <w:sz w:val="20"/>
        </w:rPr>
        <w:t xml:space="preserve">Values of </w:t>
      </w:r>
      <w:proofErr w:type="spellStart"/>
      <w:r w:rsidRPr="005347D2">
        <w:rPr>
          <w:sz w:val="20"/>
        </w:rPr>
        <w:t>frame_packing_arrangement_id</w:t>
      </w:r>
      <w:proofErr w:type="spellEnd"/>
      <w:r w:rsidRPr="005347D2">
        <w:rPr>
          <w:sz w:val="20"/>
        </w:rPr>
        <w:t xml:space="preserve"> from 0 to 255</w:t>
      </w:r>
      <w:r w:rsidRPr="005347D2">
        <w:rPr>
          <w:noProof/>
          <w:sz w:val="20"/>
          <w:highlight w:val="yellow"/>
          <w:lang w:eastAsia="zh-CN"/>
        </w:rPr>
        <w:t>, inclusive,</w:t>
      </w:r>
      <w:r w:rsidRPr="005347D2">
        <w:rPr>
          <w:sz w:val="20"/>
        </w:rPr>
        <w:t xml:space="preserve"> and from 512 to 2</w:t>
      </w:r>
      <w:r w:rsidRPr="005347D2">
        <w:rPr>
          <w:sz w:val="20"/>
          <w:vertAlign w:val="superscript"/>
        </w:rPr>
        <w:t>31</w:t>
      </w:r>
      <w:r w:rsidRPr="005347D2">
        <w:rPr>
          <w:sz w:val="20"/>
        </w:rPr>
        <w:t> − 1</w:t>
      </w:r>
      <w:r w:rsidRPr="005347D2">
        <w:rPr>
          <w:noProof/>
          <w:sz w:val="20"/>
          <w:highlight w:val="yellow"/>
          <w:lang w:eastAsia="zh-CN"/>
        </w:rPr>
        <w:t>, inclusive,</w:t>
      </w:r>
      <w:r w:rsidRPr="005347D2">
        <w:rPr>
          <w:sz w:val="20"/>
        </w:rPr>
        <w:t xml:space="preserve"> may be used as determined by the application. Values of </w:t>
      </w:r>
      <w:proofErr w:type="spellStart"/>
      <w:r w:rsidRPr="005347D2">
        <w:rPr>
          <w:sz w:val="20"/>
        </w:rPr>
        <w:t>frame_packing_arrangement_id</w:t>
      </w:r>
      <w:proofErr w:type="spellEnd"/>
      <w:r w:rsidRPr="005347D2">
        <w:rPr>
          <w:sz w:val="20"/>
        </w:rPr>
        <w:t xml:space="preserve"> from 256 to 511</w:t>
      </w:r>
      <w:r w:rsidRPr="005347D2">
        <w:rPr>
          <w:noProof/>
          <w:sz w:val="20"/>
          <w:highlight w:val="yellow"/>
          <w:lang w:eastAsia="zh-CN"/>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noProof/>
          <w:sz w:val="20"/>
          <w:highlight w:val="yellow"/>
          <w:lang w:eastAsia="zh-CN"/>
        </w:rPr>
        <w:t>, inclusive,</w:t>
      </w:r>
      <w:r w:rsidRPr="005347D2">
        <w:rPr>
          <w:sz w:val="20"/>
        </w:rPr>
        <w:t xml:space="preserve"> are reserved for future use by ITU-T | ISO/IEC. Decoders </w:t>
      </w:r>
      <w:r w:rsidRPr="005347D2">
        <w:rPr>
          <w:sz w:val="20"/>
          <w:highlight w:val="yellow"/>
        </w:rPr>
        <w:t xml:space="preserve">encountering a value of </w:t>
      </w:r>
      <w:proofErr w:type="spellStart"/>
      <w:r w:rsidRPr="005347D2">
        <w:rPr>
          <w:sz w:val="20"/>
          <w:highlight w:val="yellow"/>
        </w:rPr>
        <w:t>frame_packing_arrangement_id</w:t>
      </w:r>
      <w:proofErr w:type="spellEnd"/>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5EEA98CA"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Table D.9 with the following:</w:t>
      </w:r>
    </w:p>
    <w:p w14:paraId="68F4709F" w14:textId="77777777" w:rsidR="00D26D16" w:rsidRPr="005347D2" w:rsidRDefault="00D26D16" w:rsidP="00D26D16">
      <w:pPr>
        <w:keepNext/>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D26D16" w:rsidRPr="005347D2" w14:paraId="3520AC74" w14:textId="77777777" w:rsidTr="00400101">
        <w:trPr>
          <w:jc w:val="center"/>
        </w:trPr>
        <w:tc>
          <w:tcPr>
            <w:tcW w:w="785" w:type="dxa"/>
          </w:tcPr>
          <w:p w14:paraId="04916B8B"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Value</w:t>
            </w:r>
          </w:p>
        </w:tc>
        <w:tc>
          <w:tcPr>
            <w:tcW w:w="8565" w:type="dxa"/>
          </w:tcPr>
          <w:p w14:paraId="59D75690"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Interpretation</w:t>
            </w:r>
          </w:p>
        </w:tc>
      </w:tr>
      <w:tr w:rsidR="00D26D16" w:rsidRPr="005347D2" w14:paraId="2BA5512D" w14:textId="77777777" w:rsidTr="00400101">
        <w:trPr>
          <w:jc w:val="center"/>
        </w:trPr>
        <w:tc>
          <w:tcPr>
            <w:tcW w:w="785" w:type="dxa"/>
          </w:tcPr>
          <w:p w14:paraId="4184A553"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0</w:t>
            </w:r>
          </w:p>
        </w:tc>
        <w:tc>
          <w:tcPr>
            <w:tcW w:w="8565" w:type="dxa"/>
          </w:tcPr>
          <w:p w14:paraId="18C72A0F" w14:textId="292B2584"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b/>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"checkerboard" based interleaving of corresponding planes of two constituent frames as illustrated in Figure D</w:t>
            </w:r>
            <w:r w:rsidRPr="005347D2">
              <w:rPr>
                <w:rFonts w:eastAsia="MS Mincho"/>
                <w:sz w:val="20"/>
              </w:rPr>
              <w:noBreakHyphen/>
              <w:t>1.</w:t>
            </w:r>
          </w:p>
        </w:tc>
      </w:tr>
      <w:tr w:rsidR="00D26D16" w:rsidRPr="005347D2" w14:paraId="587988AC" w14:textId="77777777" w:rsidTr="00400101">
        <w:trPr>
          <w:jc w:val="center"/>
        </w:trPr>
        <w:tc>
          <w:tcPr>
            <w:tcW w:w="785" w:type="dxa"/>
          </w:tcPr>
          <w:p w14:paraId="0027E905"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1</w:t>
            </w:r>
          </w:p>
        </w:tc>
        <w:tc>
          <w:tcPr>
            <w:tcW w:w="8565" w:type="dxa"/>
          </w:tcPr>
          <w:p w14:paraId="162304BD" w14:textId="3A5BF20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w:t>
            </w:r>
            <w:proofErr w:type="gramStart"/>
            <w:r w:rsidRPr="005347D2">
              <w:rPr>
                <w:rFonts w:eastAsia="MS Mincho"/>
                <w:sz w:val="20"/>
              </w:rPr>
              <w:t>column based</w:t>
            </w:r>
            <w:proofErr w:type="gramEnd"/>
            <w:r w:rsidRPr="005347D2">
              <w:rPr>
                <w:rFonts w:eastAsia="MS Mincho"/>
                <w:sz w:val="20"/>
              </w:rPr>
              <w:t xml:space="preserve"> interleaving of corresponding planes of two constituent frames as illustrated in Figure D</w:t>
            </w:r>
            <w:r w:rsidRPr="005347D2">
              <w:rPr>
                <w:rFonts w:eastAsia="MS Mincho"/>
                <w:sz w:val="20"/>
              </w:rPr>
              <w:noBreakHyphen/>
              <w:t>2 and Figure D</w:t>
            </w:r>
            <w:r w:rsidRPr="005347D2">
              <w:rPr>
                <w:rFonts w:eastAsia="MS Mincho"/>
                <w:sz w:val="20"/>
              </w:rPr>
              <w:noBreakHyphen/>
              <w:t>3.</w:t>
            </w:r>
          </w:p>
        </w:tc>
      </w:tr>
      <w:tr w:rsidR="00D26D16" w:rsidRPr="005347D2" w14:paraId="5FE4461F" w14:textId="77777777" w:rsidTr="00400101">
        <w:trPr>
          <w:jc w:val="center"/>
        </w:trPr>
        <w:tc>
          <w:tcPr>
            <w:tcW w:w="785" w:type="dxa"/>
          </w:tcPr>
          <w:p w14:paraId="497D17AA"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2</w:t>
            </w:r>
          </w:p>
        </w:tc>
        <w:tc>
          <w:tcPr>
            <w:tcW w:w="8565" w:type="dxa"/>
          </w:tcPr>
          <w:p w14:paraId="5F01B75D" w14:textId="3CC3B332"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w:t>
            </w:r>
            <w:proofErr w:type="gramStart"/>
            <w:r w:rsidRPr="005347D2">
              <w:rPr>
                <w:rFonts w:eastAsia="MS Mincho"/>
                <w:sz w:val="20"/>
              </w:rPr>
              <w:t>row based</w:t>
            </w:r>
            <w:proofErr w:type="gramEnd"/>
            <w:r w:rsidRPr="005347D2">
              <w:rPr>
                <w:rFonts w:eastAsia="MS Mincho"/>
                <w:sz w:val="20"/>
              </w:rPr>
              <w:t xml:space="preserve"> interleaving of corresponding planes of two constituent frames as illustrated in Figure D</w:t>
            </w:r>
            <w:r w:rsidRPr="005347D2">
              <w:rPr>
                <w:rFonts w:eastAsia="MS Mincho"/>
                <w:sz w:val="20"/>
              </w:rPr>
              <w:noBreakHyphen/>
              <w:t>4 and Figure D</w:t>
            </w:r>
            <w:r w:rsidRPr="005347D2">
              <w:rPr>
                <w:rFonts w:eastAsia="MS Mincho"/>
                <w:sz w:val="20"/>
              </w:rPr>
              <w:noBreakHyphen/>
              <w:t>5.</w:t>
            </w:r>
          </w:p>
        </w:tc>
      </w:tr>
      <w:tr w:rsidR="00D26D16" w:rsidRPr="005347D2" w14:paraId="5D15D6C7" w14:textId="77777777" w:rsidTr="00400101">
        <w:trPr>
          <w:jc w:val="center"/>
        </w:trPr>
        <w:tc>
          <w:tcPr>
            <w:tcW w:w="785" w:type="dxa"/>
          </w:tcPr>
          <w:p w14:paraId="5362FD36"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3</w:t>
            </w:r>
          </w:p>
        </w:tc>
        <w:tc>
          <w:tcPr>
            <w:tcW w:w="8565" w:type="dxa"/>
          </w:tcPr>
          <w:p w14:paraId="1798D451" w14:textId="0709B14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side-by-side packing arrangement of corresponding planes of two constituent frames as illustrated in Figure D</w:t>
            </w:r>
            <w:r w:rsidRPr="005347D2">
              <w:rPr>
                <w:rFonts w:eastAsia="MS Mincho"/>
                <w:sz w:val="20"/>
              </w:rPr>
              <w:noBreakHyphen/>
              <w:t>6, Figure D</w:t>
            </w:r>
            <w:r w:rsidRPr="005347D2">
              <w:rPr>
                <w:rFonts w:eastAsia="MS Mincho"/>
                <w:sz w:val="20"/>
              </w:rPr>
              <w:noBreakHyphen/>
              <w:t>7, and Figure D</w:t>
            </w:r>
            <w:r w:rsidRPr="005347D2">
              <w:rPr>
                <w:rFonts w:eastAsia="MS Mincho"/>
                <w:sz w:val="20"/>
              </w:rPr>
              <w:noBreakHyphen/>
              <w:t>10.</w:t>
            </w:r>
          </w:p>
        </w:tc>
      </w:tr>
      <w:tr w:rsidR="00D26D16" w:rsidRPr="005347D2" w14:paraId="459EBEF6" w14:textId="77777777" w:rsidTr="00400101">
        <w:trPr>
          <w:jc w:val="center"/>
        </w:trPr>
        <w:tc>
          <w:tcPr>
            <w:tcW w:w="785" w:type="dxa"/>
          </w:tcPr>
          <w:p w14:paraId="29DD88B4"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4</w:t>
            </w:r>
          </w:p>
        </w:tc>
        <w:tc>
          <w:tcPr>
            <w:tcW w:w="8565" w:type="dxa"/>
          </w:tcPr>
          <w:p w14:paraId="32D23742" w14:textId="39FF799C"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top-bottom packing arrangement of corresponding planes of two constituent frames as illustrated in Figure D</w:t>
            </w:r>
            <w:r w:rsidRPr="005347D2">
              <w:rPr>
                <w:rFonts w:eastAsia="MS Mincho"/>
                <w:sz w:val="20"/>
              </w:rPr>
              <w:noBreakHyphen/>
              <w:t>8 and Figure D</w:t>
            </w:r>
            <w:r w:rsidRPr="005347D2">
              <w:rPr>
                <w:rFonts w:eastAsia="MS Mincho"/>
                <w:sz w:val="20"/>
              </w:rPr>
              <w:noBreakHyphen/>
              <w:t>9.</w:t>
            </w:r>
          </w:p>
        </w:tc>
      </w:tr>
      <w:tr w:rsidR="00D26D16" w:rsidRPr="005347D2" w14:paraId="615ED062" w14:textId="77777777" w:rsidTr="00400101">
        <w:trPr>
          <w:jc w:val="center"/>
        </w:trPr>
        <w:tc>
          <w:tcPr>
            <w:tcW w:w="785" w:type="dxa"/>
          </w:tcPr>
          <w:p w14:paraId="7610B0FD"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5</w:t>
            </w:r>
          </w:p>
        </w:tc>
        <w:tc>
          <w:tcPr>
            <w:tcW w:w="8565" w:type="dxa"/>
          </w:tcPr>
          <w:p w14:paraId="7962E101" w14:textId="24AECE2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component planes of the </w:t>
            </w:r>
            <w:r w:rsidRPr="005347D2">
              <w:rPr>
                <w:sz w:val="20"/>
                <w:highlight w:val="yellow"/>
              </w:rPr>
              <w:t>output cropped decoded pictures</w:t>
            </w:r>
            <w:r w:rsidRPr="005347D2">
              <w:rPr>
                <w:rFonts w:eastAsia="MS Mincho"/>
                <w:sz w:val="20"/>
              </w:rPr>
              <w:t xml:space="preserve"> in output order form a temporal interleaving of alternating first and second constituent frames as illustrated in Figure D</w:t>
            </w:r>
            <w:r w:rsidRPr="005347D2">
              <w:rPr>
                <w:rFonts w:eastAsia="MS Mincho"/>
                <w:sz w:val="20"/>
              </w:rPr>
              <w:noBreakHyphen/>
              <w:t>11.</w:t>
            </w:r>
          </w:p>
        </w:tc>
      </w:tr>
      <w:tr w:rsidR="00D26D16" w:rsidRPr="005347D2" w14:paraId="5D4A2B6A" w14:textId="77777777" w:rsidTr="00400101">
        <w:trPr>
          <w:jc w:val="center"/>
        </w:trPr>
        <w:tc>
          <w:tcPr>
            <w:tcW w:w="785" w:type="dxa"/>
          </w:tcPr>
          <w:p w14:paraId="0D6D2489"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6</w:t>
            </w:r>
          </w:p>
        </w:tc>
        <w:tc>
          <w:tcPr>
            <w:tcW w:w="8565" w:type="dxa"/>
          </w:tcPr>
          <w:p w14:paraId="2F1F4295" w14:textId="6012524A"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w:t>
            </w:r>
            <w:r w:rsidRPr="005347D2">
              <w:rPr>
                <w:sz w:val="20"/>
                <w:highlight w:val="yellow"/>
              </w:rPr>
              <w:t>output cropped decoded picture</w:t>
            </w:r>
            <w:r w:rsidRPr="005347D2">
              <w:rPr>
                <w:rFonts w:eastAsia="MS Mincho"/>
                <w:sz w:val="20"/>
              </w:rPr>
              <w:t xml:space="preserve"> constitutes a complete 2D frame without any frame packing (see NOTE 6).</w:t>
            </w:r>
          </w:p>
        </w:tc>
      </w:tr>
      <w:tr w:rsidR="00D26D16" w:rsidRPr="005347D2" w14:paraId="40F82CC6" w14:textId="77777777" w:rsidTr="00400101">
        <w:trPr>
          <w:jc w:val="center"/>
        </w:trPr>
        <w:tc>
          <w:tcPr>
            <w:tcW w:w="785" w:type="dxa"/>
          </w:tcPr>
          <w:p w14:paraId="017060D2"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7</w:t>
            </w:r>
          </w:p>
        </w:tc>
        <w:tc>
          <w:tcPr>
            <w:tcW w:w="8565" w:type="dxa"/>
          </w:tcPr>
          <w:p w14:paraId="4F3F0D90" w14:textId="442C1EE1"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tile format packing arrangement of corresponding planes of two constituent frames as illustrated in Figure D</w:t>
            </w:r>
            <w:r w:rsidRPr="005347D2">
              <w:rPr>
                <w:rFonts w:eastAsia="MS Mincho"/>
                <w:sz w:val="20"/>
              </w:rPr>
              <w:noBreakHyphen/>
            </w:r>
            <w:r w:rsidRPr="005347D2">
              <w:rPr>
                <w:rFonts w:eastAsia="MS Mincho"/>
                <w:noProof/>
                <w:sz w:val="20"/>
              </w:rPr>
              <w:t>12</w:t>
            </w:r>
            <w:r w:rsidRPr="005347D2">
              <w:rPr>
                <w:rFonts w:eastAsia="MS Mincho"/>
                <w:sz w:val="20"/>
              </w:rPr>
              <w:t>.</w:t>
            </w:r>
          </w:p>
        </w:tc>
      </w:tr>
    </w:tbl>
    <w:p w14:paraId="6D6A6BCA" w14:textId="77777777" w:rsidR="00E9669F" w:rsidRPr="005347D2" w:rsidRDefault="00E9669F" w:rsidP="00D26D16">
      <w:pPr>
        <w:jc w:val="both"/>
        <w:rPr>
          <w:noProof/>
          <w:sz w:val="20"/>
        </w:rPr>
      </w:pPr>
    </w:p>
    <w:p w14:paraId="1001FD18" w14:textId="25C6E752" w:rsidR="00E447A2" w:rsidRPr="005347D2" w:rsidRDefault="00A449A2" w:rsidP="00E447A2">
      <w:pPr>
        <w:keepNext/>
        <w:keepLines/>
        <w:spacing w:before="360"/>
        <w:outlineLvl w:val="0"/>
        <w:rPr>
          <w:i/>
          <w:noProof/>
          <w:sz w:val="24"/>
        </w:rPr>
      </w:pPr>
      <w:r>
        <w:rPr>
          <w:i/>
          <w:noProof/>
          <w:sz w:val="24"/>
        </w:rPr>
        <w:lastRenderedPageBreak/>
        <w:t>Replace</w:t>
      </w:r>
      <w:r w:rsidRPr="005347D2">
        <w:rPr>
          <w:i/>
          <w:noProof/>
          <w:sz w:val="24"/>
        </w:rPr>
        <w:t xml:space="preserve"> </w:t>
      </w:r>
      <w:r w:rsidR="00E447A2" w:rsidRPr="005347D2">
        <w:rPr>
          <w:i/>
          <w:noProof/>
          <w:sz w:val="24"/>
        </w:rPr>
        <w:t>D.2.29 (Mastering display colour volume SEI message semantics)</w:t>
      </w:r>
      <w:r>
        <w:rPr>
          <w:i/>
          <w:noProof/>
          <w:sz w:val="24"/>
        </w:rPr>
        <w:t xml:space="preserve"> with</w:t>
      </w:r>
      <w:r w:rsidR="00E447A2" w:rsidRPr="005347D2">
        <w:rPr>
          <w:i/>
          <w:noProof/>
          <w:sz w:val="24"/>
        </w:rPr>
        <w:t xml:space="preserve"> the following:</w:t>
      </w:r>
    </w:p>
    <w:p w14:paraId="699D12F3" w14:textId="0488068D" w:rsidR="00A449A2" w:rsidRPr="005347D2" w:rsidRDefault="00A449A2" w:rsidP="00A449A2">
      <w:pPr>
        <w:pStyle w:val="3N2"/>
        <w:keepNext/>
        <w:ind w:left="0"/>
        <w:outlineLvl w:val="2"/>
        <w:rPr>
          <w:b/>
          <w:lang w:val="en-CA"/>
        </w:rPr>
      </w:pPr>
      <w:r>
        <w:rPr>
          <w:b/>
          <w:lang w:val="en-CA"/>
        </w:rPr>
        <w:t>D.2</w:t>
      </w:r>
      <w:r w:rsidRPr="005347D2">
        <w:rPr>
          <w:b/>
          <w:lang w:val="en-CA"/>
        </w:rPr>
        <w:t>.</w:t>
      </w:r>
      <w:r>
        <w:rPr>
          <w:b/>
          <w:lang w:val="en-CA"/>
        </w:rPr>
        <w:t>29</w:t>
      </w:r>
      <w:r w:rsidRPr="005347D2">
        <w:rPr>
          <w:b/>
          <w:lang w:val="en-CA"/>
        </w:rPr>
        <w:t xml:space="preserve"> </w:t>
      </w:r>
      <w:r>
        <w:rPr>
          <w:b/>
          <w:lang w:val="en-CA"/>
        </w:rPr>
        <w:t>Ma</w:t>
      </w:r>
      <w:r w:rsidRPr="00A449A2">
        <w:rPr>
          <w:b/>
          <w:lang w:val="en-CA"/>
        </w:rPr>
        <w:t>stering display colour volume SEI message semantics</w:t>
      </w:r>
    </w:p>
    <w:p w14:paraId="7D6CC2D8"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A449A2">
        <w:rPr>
          <w:rFonts w:eastAsia="Malgun Gothic"/>
          <w:sz w:val="20"/>
          <w:lang w:val="en-GB"/>
        </w:rPr>
        <w:t>This SEI message identifies the colour volume (the colour primaries, white point, and luminance range) of a display considered to be the mastering display for the associated video content – e.g., the colour volume of a display that was used for viewing while authoring the video content. The described mastering display is a three-colour additive display system that has been configured to use the indicated mastering colour volume.</w:t>
      </w:r>
    </w:p>
    <w:p w14:paraId="507BDEBD"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A449A2">
        <w:rPr>
          <w:rFonts w:eastAsia="Malgun Gothic"/>
          <w:sz w:val="20"/>
          <w:lang w:val="en-GB"/>
        </w:rPr>
        <w:t>This SEI message does not specify the measurement methodologies and procedures used for determining the indicated values or any description of the mastering environment. It also does not provide information on colour transformations that would be appropriate to preserve creative intent on displays with colour volumes different from that of the described mastering display.</w:t>
      </w:r>
    </w:p>
    <w:p w14:paraId="3B1CE5AE" w14:textId="77777777" w:rsidR="00A449A2" w:rsidRPr="00A449A2" w:rsidRDefault="00A449A2" w:rsidP="00A449A2">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A449A2">
        <w:rPr>
          <w:rFonts w:eastAsia="Malgun Gothic"/>
          <w:sz w:val="20"/>
          <w:lang w:val="en-GB"/>
        </w:rPr>
        <w:t>The information conveyed in this SEI message is intended to be adequate for purposes corresponding to the use of Society of Motion Picture and Television Engineers ST 2086.</w:t>
      </w:r>
    </w:p>
    <w:p w14:paraId="08E3669A" w14:textId="77777777" w:rsidR="00E447A2" w:rsidRPr="005347D2" w:rsidRDefault="00E447A2" w:rsidP="00E447A2">
      <w:pPr>
        <w:jc w:val="both"/>
        <w:rPr>
          <w:noProof/>
          <w:sz w:val="20"/>
        </w:rPr>
      </w:pPr>
      <w:r w:rsidRPr="005347D2">
        <w:rPr>
          <w:rFonts w:eastAsia="Malgun Gothic"/>
          <w:sz w:val="20"/>
        </w:rPr>
        <w:t>When a mastering display colour volume SEI message is present in any access unit of a coded video sequence, a mastering display colour volume SEI message shall be present in the IDR access unit that is the first access unit of the coded video sequence. All mastering display colour volume SEI messages that apply to the same coded video sequence shall have the same content.</w:t>
      </w:r>
    </w:p>
    <w:p w14:paraId="16E3D619" w14:textId="468E8436" w:rsidR="00E447A2" w:rsidRDefault="00E447A2" w:rsidP="00E447A2">
      <w:pPr>
        <w:jc w:val="both"/>
        <w:rPr>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7C723833"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bookmarkStart w:id="471" w:name="_Hlk513579603"/>
      <w:r w:rsidRPr="00181712">
        <w:rPr>
          <w:b/>
          <w:noProof/>
          <w:sz w:val="20"/>
          <w:lang w:val="en-GB"/>
        </w:rPr>
        <w:t>display_primaries_x</w:t>
      </w:r>
      <w:r w:rsidRPr="00181712">
        <w:rPr>
          <w:sz w:val="20"/>
          <w:lang w:val="en-GB"/>
        </w:rPr>
        <w:t>[ c ]</w:t>
      </w:r>
      <w:bookmarkEnd w:id="471"/>
      <w:r>
        <w:rPr>
          <w:sz w:val="20"/>
          <w:lang w:val="en-GB"/>
        </w:rPr>
        <w:t xml:space="preserve">, when in the range of 5 to 37 000, inclusive, specifies the normalized x chromaticity coordinate of the colour </w:t>
      </w:r>
      <w:r w:rsidRPr="00181712">
        <w:rPr>
          <w:sz w:val="20"/>
          <w:lang w:val="en-GB"/>
        </w:rPr>
        <w:t>primary component c of the mastering display, according to the CIE 1931 definition of x as specified in ISO 11664-1 (see also ISO 11664-3 and CIE 15), in increments of 0.00002</w:t>
      </w:r>
      <w:r>
        <w:rPr>
          <w:sz w:val="20"/>
          <w:lang w:val="en-GB"/>
        </w:rPr>
        <w:t xml:space="preserve">. When </w:t>
      </w:r>
      <w:proofErr w:type="spellStart"/>
      <w:r w:rsidRPr="00181712">
        <w:rPr>
          <w:sz w:val="20"/>
          <w:lang w:val="en-GB"/>
        </w:rPr>
        <w:t>display_pr</w:t>
      </w:r>
      <w:r>
        <w:rPr>
          <w:sz w:val="20"/>
          <w:lang w:val="en-GB"/>
        </w:rPr>
        <w:t>imaries_x</w:t>
      </w:r>
      <w:proofErr w:type="spellEnd"/>
      <w:r w:rsidRPr="00181712">
        <w:rPr>
          <w:sz w:val="20"/>
          <w:lang w:val="en-GB"/>
        </w:rPr>
        <w:t>[ c ]</w:t>
      </w:r>
      <w:r>
        <w:rPr>
          <w:sz w:val="20"/>
          <w:lang w:val="en-GB"/>
        </w:rPr>
        <w:t xml:space="preserve"> is not in the range of 5 to 37 000, inclusive, the normalized x chromaticity coordinate of the colour </w:t>
      </w:r>
      <w:r w:rsidRPr="00181712">
        <w:rPr>
          <w:sz w:val="20"/>
          <w:lang w:val="en-GB"/>
        </w:rPr>
        <w:t>primary component c of the mastering display</w:t>
      </w:r>
      <w:r>
        <w:rPr>
          <w:sz w:val="20"/>
          <w:lang w:val="en-GB"/>
        </w:rPr>
        <w:t xml:space="preserve"> is </w:t>
      </w:r>
      <w:r w:rsidRPr="004C0E6D">
        <w:rPr>
          <w:sz w:val="20"/>
          <w:lang w:val="en-GB"/>
        </w:rPr>
        <w:t>unknown or unspecified or specified by other means not specified in this Specification</w:t>
      </w:r>
      <w:r>
        <w:rPr>
          <w:sz w:val="20"/>
          <w:lang w:val="en-GB"/>
        </w:rPr>
        <w:t>.</w:t>
      </w:r>
    </w:p>
    <w:p w14:paraId="44E2F011" w14:textId="6698DA78"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display_primaries_y</w:t>
      </w:r>
      <w:r w:rsidRPr="00181712">
        <w:rPr>
          <w:sz w:val="20"/>
          <w:lang w:val="en-GB"/>
        </w:rPr>
        <w:t>[ c ]</w:t>
      </w:r>
      <w:r>
        <w:rPr>
          <w:sz w:val="20"/>
          <w:lang w:val="en-GB"/>
        </w:rPr>
        <w:t xml:space="preserve">, when in the range of 5 to 42 000, inclusive, </w:t>
      </w:r>
      <w:r w:rsidRPr="00181712">
        <w:rPr>
          <w:sz w:val="20"/>
          <w:lang w:val="en-GB"/>
        </w:rPr>
        <w:t>specif</w:t>
      </w:r>
      <w:r>
        <w:rPr>
          <w:sz w:val="20"/>
          <w:lang w:val="en-GB"/>
        </w:rPr>
        <w:t xml:space="preserve">ies </w:t>
      </w:r>
      <w:r w:rsidRPr="00181712">
        <w:rPr>
          <w:sz w:val="20"/>
          <w:lang w:val="en-GB"/>
        </w:rPr>
        <w:t>the normalized y chromaticity coordinate of the colour primary component c of the mastering display, according to the CIE 1931 definition of y as specified in ISO 11664-1 (see also ISO 11664-3 and CIE 15), in increments of 0.00002</w:t>
      </w:r>
      <w:r>
        <w:rPr>
          <w:sz w:val="20"/>
          <w:lang w:val="en-GB"/>
        </w:rPr>
        <w:t xml:space="preserve">. When </w:t>
      </w:r>
      <w:proofErr w:type="spellStart"/>
      <w:r w:rsidRPr="00181712">
        <w:rPr>
          <w:sz w:val="20"/>
          <w:lang w:val="en-GB"/>
        </w:rPr>
        <w:t>display_pr</w:t>
      </w:r>
      <w:r>
        <w:rPr>
          <w:sz w:val="20"/>
          <w:lang w:val="en-GB"/>
        </w:rPr>
        <w:t>imaries_y</w:t>
      </w:r>
      <w:proofErr w:type="spellEnd"/>
      <w:r w:rsidRPr="00181712">
        <w:rPr>
          <w:sz w:val="20"/>
          <w:lang w:val="en-GB"/>
        </w:rPr>
        <w:t>[ c ]</w:t>
      </w:r>
      <w:r w:rsidR="00F1707F">
        <w:rPr>
          <w:sz w:val="20"/>
          <w:lang w:val="en-GB"/>
        </w:rPr>
        <w:t xml:space="preserve"> is not in the range of 5 to 42</w:t>
      </w:r>
      <w:r>
        <w:rPr>
          <w:sz w:val="20"/>
          <w:lang w:val="en-GB"/>
        </w:rPr>
        <w:t xml:space="preserve"> 000, inclusive, the normalized y chromaticity coordinate of the colour </w:t>
      </w:r>
      <w:r w:rsidRPr="00181712">
        <w:rPr>
          <w:sz w:val="20"/>
          <w:lang w:val="en-GB"/>
        </w:rPr>
        <w:t>primary component c of the mastering display</w:t>
      </w:r>
      <w:r>
        <w:rPr>
          <w:sz w:val="20"/>
          <w:lang w:val="en-GB"/>
        </w:rPr>
        <w:t xml:space="preserve"> is </w:t>
      </w:r>
      <w:r w:rsidRPr="004C0E6D">
        <w:rPr>
          <w:sz w:val="20"/>
          <w:lang w:val="en-GB"/>
        </w:rPr>
        <w:t>unknown or unspecified or specified by other means not specified in this Specification</w:t>
      </w:r>
      <w:r>
        <w:rPr>
          <w:sz w:val="20"/>
          <w:lang w:val="en-GB"/>
        </w:rPr>
        <w:t>.</w:t>
      </w:r>
    </w:p>
    <w:p w14:paraId="5120999C" w14:textId="77BA83B1" w:rsidR="00A449A2" w:rsidRPr="00181712" w:rsidDel="008F230B"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For describing mastering displays that use red, green, and blue colour primaries, it is suggested that index value c equal to 0 should correspond to the green primary, c equal to 1 should correspond to the blue primary and c equal to 2 should correspond to the red colour primary (see also Annex </w:t>
      </w:r>
      <w:r>
        <w:rPr>
          <w:sz w:val="20"/>
          <w:lang w:val="en-GB"/>
        </w:rPr>
        <w:t>E</w:t>
      </w:r>
      <w:r w:rsidRPr="00181712">
        <w:rPr>
          <w:sz w:val="20"/>
          <w:lang w:val="en-GB"/>
        </w:rPr>
        <w:t xml:space="preserve"> and</w:t>
      </w:r>
      <w:r>
        <w:rPr>
          <w:sz w:val="20"/>
          <w:lang w:val="en-GB"/>
        </w:rPr>
        <w:t xml:space="preserve"> Table E</w:t>
      </w:r>
      <w:r>
        <w:rPr>
          <w:sz w:val="20"/>
          <w:lang w:val="en-GB"/>
        </w:rPr>
        <w:noBreakHyphen/>
        <w:t>3</w:t>
      </w:r>
      <w:r w:rsidRPr="00181712">
        <w:rPr>
          <w:sz w:val="20"/>
          <w:lang w:val="en-GB"/>
        </w:rPr>
        <w:t>).</w:t>
      </w:r>
    </w:p>
    <w:p w14:paraId="6ED11F52"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bookmarkStart w:id="472" w:name="_Hlk513581207"/>
      <w:r w:rsidRPr="00181712">
        <w:rPr>
          <w:b/>
          <w:noProof/>
          <w:sz w:val="20"/>
          <w:lang w:val="en-GB"/>
        </w:rPr>
        <w:t>white_point_x</w:t>
      </w:r>
      <w:bookmarkEnd w:id="472"/>
      <w:r>
        <w:rPr>
          <w:sz w:val="20"/>
          <w:lang w:val="en-GB"/>
        </w:rPr>
        <w:t>,</w:t>
      </w:r>
      <w:r w:rsidRPr="00CE6A0B">
        <w:rPr>
          <w:sz w:val="20"/>
          <w:lang w:val="en-GB"/>
        </w:rPr>
        <w:t xml:space="preserve"> </w:t>
      </w:r>
      <w:r>
        <w:rPr>
          <w:sz w:val="20"/>
          <w:lang w:val="en-GB"/>
        </w:rPr>
        <w:t xml:space="preserve">when in the range of 5 to 37 000, inclusive, specifies the normalized x chromaticity coordinate of the </w:t>
      </w:r>
      <w:r w:rsidRPr="00181712">
        <w:rPr>
          <w:sz w:val="20"/>
          <w:lang w:val="en-GB"/>
        </w:rPr>
        <w:t>white point of the mastering display, according to the CIE 1931 definition of x as specified in ISO 11664-1 (see also ISO 11664-3 and CIE 15), in normalized increments of 0.00002.</w:t>
      </w:r>
      <w:r w:rsidRPr="00CE6A0B">
        <w:rPr>
          <w:sz w:val="20"/>
          <w:lang w:val="en-GB"/>
        </w:rPr>
        <w:t xml:space="preserve"> </w:t>
      </w:r>
      <w:r>
        <w:rPr>
          <w:sz w:val="20"/>
          <w:lang w:val="en-GB"/>
        </w:rPr>
        <w:t xml:space="preserve">When </w:t>
      </w:r>
      <w:proofErr w:type="spellStart"/>
      <w:r w:rsidRPr="00CE6A0B">
        <w:rPr>
          <w:sz w:val="20"/>
          <w:lang w:val="en-GB"/>
        </w:rPr>
        <w:t>white_point_x</w:t>
      </w:r>
      <w:proofErr w:type="spellEnd"/>
      <w:r w:rsidRPr="00CE6A0B">
        <w:rPr>
          <w:sz w:val="20"/>
          <w:lang w:val="en-GB"/>
        </w:rPr>
        <w:t xml:space="preserve"> </w:t>
      </w:r>
      <w:r>
        <w:rPr>
          <w:sz w:val="20"/>
          <w:lang w:val="en-GB"/>
        </w:rPr>
        <w:t xml:space="preserve">is not in the range of 5 to 37 000, inclusive, the normalized x chromaticity coordinate of the </w:t>
      </w:r>
      <w:r w:rsidRPr="00181712">
        <w:rPr>
          <w:sz w:val="20"/>
          <w:lang w:val="en-GB"/>
        </w:rPr>
        <w:t>white point 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p>
    <w:p w14:paraId="39C97EDC"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white_point_</w:t>
      </w:r>
      <w:r>
        <w:rPr>
          <w:b/>
          <w:noProof/>
          <w:sz w:val="20"/>
          <w:lang w:val="en-GB"/>
        </w:rPr>
        <w:t>y</w:t>
      </w:r>
      <w:r>
        <w:rPr>
          <w:sz w:val="20"/>
          <w:lang w:val="en-GB"/>
        </w:rPr>
        <w:t>,</w:t>
      </w:r>
      <w:r w:rsidRPr="00CE6A0B">
        <w:rPr>
          <w:sz w:val="20"/>
          <w:lang w:val="en-GB"/>
        </w:rPr>
        <w:t xml:space="preserve"> </w:t>
      </w:r>
      <w:r>
        <w:rPr>
          <w:sz w:val="20"/>
          <w:lang w:val="en-GB"/>
        </w:rPr>
        <w:t xml:space="preserve">when in the range of 5 to 42 000, inclusive, specifies the normalized y chromaticity coordinate of the </w:t>
      </w:r>
      <w:r w:rsidRPr="00181712">
        <w:rPr>
          <w:sz w:val="20"/>
          <w:lang w:val="en-GB"/>
        </w:rPr>
        <w:t>white point of the mastering display, according to the CIE 1931 definition of y as specified in ISO 11664-1 (see also ISO 11664-3 and CIE 15), in normalized increments of 0.00002.</w:t>
      </w:r>
      <w:r w:rsidRPr="00CE6A0B">
        <w:rPr>
          <w:sz w:val="20"/>
          <w:lang w:val="en-GB"/>
        </w:rPr>
        <w:t xml:space="preserve"> </w:t>
      </w:r>
      <w:r>
        <w:rPr>
          <w:sz w:val="20"/>
          <w:lang w:val="en-GB"/>
        </w:rPr>
        <w:t xml:space="preserve">When </w:t>
      </w:r>
      <w:proofErr w:type="spellStart"/>
      <w:r>
        <w:rPr>
          <w:sz w:val="20"/>
          <w:lang w:val="en-GB"/>
        </w:rPr>
        <w:t>white_point_y</w:t>
      </w:r>
      <w:proofErr w:type="spellEnd"/>
      <w:r w:rsidRPr="00CE6A0B">
        <w:rPr>
          <w:sz w:val="20"/>
          <w:lang w:val="en-GB"/>
        </w:rPr>
        <w:t xml:space="preserve"> </w:t>
      </w:r>
      <w:r>
        <w:rPr>
          <w:sz w:val="20"/>
          <w:lang w:val="en-GB"/>
        </w:rPr>
        <w:t xml:space="preserve">is not in the range of 5 to 42 000, inclusive, the normalized y chromaticity coordinate of the </w:t>
      </w:r>
      <w:r w:rsidRPr="00181712">
        <w:rPr>
          <w:sz w:val="20"/>
          <w:lang w:val="en-GB"/>
        </w:rPr>
        <w:t>white point 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p>
    <w:p w14:paraId="02149717"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normalized x and y chromaticity coordinate values for the mastering display colour primaries and white point are to be represented with four decimal places</w:t>
      </w:r>
      <w:r w:rsidRPr="009E4D91">
        <w:rPr>
          <w:rFonts w:eastAsia="Malgun Gothic"/>
          <w:sz w:val="18"/>
          <w:szCs w:val="18"/>
        </w:rPr>
        <w:t>.</w:t>
      </w:r>
      <w:r>
        <w:rPr>
          <w:rFonts w:eastAsia="Malgun Gothic"/>
          <w:sz w:val="18"/>
          <w:szCs w:val="18"/>
        </w:rPr>
        <w:t xml:space="preserve"> This would correspond with using values of the syntax elements </w:t>
      </w:r>
      <w:proofErr w:type="spellStart"/>
      <w:r>
        <w:rPr>
          <w:rFonts w:eastAsia="Malgun Gothic"/>
          <w:sz w:val="18"/>
          <w:szCs w:val="18"/>
        </w:rPr>
        <w:t>display_primaries_x</w:t>
      </w:r>
      <w:proofErr w:type="spellEnd"/>
      <w:r>
        <w:rPr>
          <w:rFonts w:eastAsia="Malgun Gothic"/>
          <w:sz w:val="18"/>
          <w:szCs w:val="18"/>
        </w:rPr>
        <w:t>[ c </w:t>
      </w:r>
      <w:r w:rsidRPr="00181712">
        <w:rPr>
          <w:rFonts w:eastAsia="Malgun Gothic"/>
          <w:sz w:val="18"/>
          <w:szCs w:val="18"/>
        </w:rPr>
        <w:t>]</w:t>
      </w:r>
      <w:r>
        <w:rPr>
          <w:rFonts w:eastAsia="Malgun Gothic"/>
          <w:sz w:val="18"/>
          <w:szCs w:val="18"/>
        </w:rPr>
        <w:t xml:space="preserve">, </w:t>
      </w:r>
      <w:proofErr w:type="spellStart"/>
      <w:r>
        <w:rPr>
          <w:rFonts w:eastAsia="Malgun Gothic"/>
          <w:sz w:val="18"/>
          <w:szCs w:val="18"/>
        </w:rPr>
        <w:t>display_primaries_y</w:t>
      </w:r>
      <w:proofErr w:type="spellEnd"/>
      <w:r>
        <w:rPr>
          <w:rFonts w:eastAsia="Malgun Gothic"/>
          <w:sz w:val="18"/>
          <w:szCs w:val="18"/>
        </w:rPr>
        <w:t>[ c </w:t>
      </w:r>
      <w:r w:rsidRPr="00181712">
        <w:rPr>
          <w:rFonts w:eastAsia="Malgun Gothic"/>
          <w:sz w:val="18"/>
          <w:szCs w:val="18"/>
        </w:rPr>
        <w:t>]</w:t>
      </w:r>
      <w:r>
        <w:rPr>
          <w:rFonts w:eastAsia="Malgun Gothic"/>
          <w:sz w:val="18"/>
          <w:szCs w:val="18"/>
        </w:rPr>
        <w:t xml:space="preserve">, </w:t>
      </w:r>
      <w:proofErr w:type="spellStart"/>
      <w:r w:rsidRPr="004C0E6D">
        <w:rPr>
          <w:rFonts w:eastAsia="Malgun Gothic"/>
          <w:sz w:val="18"/>
          <w:szCs w:val="18"/>
        </w:rPr>
        <w:t>white_point_x</w:t>
      </w:r>
      <w:proofErr w:type="spellEnd"/>
      <w:r>
        <w:rPr>
          <w:rFonts w:eastAsia="Malgun Gothic"/>
          <w:sz w:val="18"/>
          <w:szCs w:val="18"/>
        </w:rPr>
        <w:t>, and</w:t>
      </w:r>
      <w:r w:rsidRPr="004C0E6D">
        <w:rPr>
          <w:rFonts w:eastAsia="Malgun Gothic"/>
          <w:sz w:val="18"/>
          <w:szCs w:val="18"/>
        </w:rPr>
        <w:t xml:space="preserve"> </w:t>
      </w:r>
      <w:proofErr w:type="spellStart"/>
      <w:r>
        <w:rPr>
          <w:rFonts w:eastAsia="Malgun Gothic"/>
          <w:sz w:val="18"/>
          <w:szCs w:val="18"/>
        </w:rPr>
        <w:t>white_point_y</w:t>
      </w:r>
      <w:proofErr w:type="spellEnd"/>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multiples of 5.</w:t>
      </w:r>
    </w:p>
    <w:p w14:paraId="6AF506AC"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bookmarkStart w:id="473" w:name="_Hlk513582224"/>
      <w:bookmarkStart w:id="474" w:name="_Hlk513581734"/>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451AD2">
        <w:rPr>
          <w:noProof/>
          <w:sz w:val="18"/>
          <w:szCs w:val="18"/>
          <w:lang w:val="en-GB"/>
        </w:rPr>
        <w:t>2</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normalized (x, y) chromaticity coordinate values of (0,0) for the white point to indicate</w:t>
      </w:r>
      <w:r w:rsidRPr="006E654C">
        <w:rPr>
          <w:sz w:val="18"/>
          <w:szCs w:val="18"/>
          <w:lang w:val="en-GB"/>
        </w:rPr>
        <w:t xml:space="preserve"> that the white</w:t>
      </w:r>
      <w:r>
        <w:rPr>
          <w:sz w:val="18"/>
          <w:szCs w:val="18"/>
          <w:lang w:val="en-GB"/>
        </w:rPr>
        <w:t xml:space="preserve"> </w:t>
      </w:r>
      <w:r w:rsidRPr="006E654C">
        <w:rPr>
          <w:sz w:val="18"/>
          <w:szCs w:val="18"/>
          <w:lang w:val="en-GB"/>
        </w:rPr>
        <w:t>point chromaticity is unknown</w:t>
      </w:r>
      <w:r>
        <w:rPr>
          <w:rFonts w:eastAsia="Malgun Gothic"/>
          <w:sz w:val="18"/>
          <w:szCs w:val="18"/>
        </w:rPr>
        <w:t>.</w:t>
      </w:r>
    </w:p>
    <w:p w14:paraId="550DF2F7" w14:textId="77777777" w:rsidR="00A449A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max_display_mastering_luminance</w:t>
      </w:r>
      <w:bookmarkEnd w:id="473"/>
      <w:r>
        <w:rPr>
          <w:sz w:val="20"/>
          <w:lang w:val="en-GB"/>
        </w:rPr>
        <w:t>, when in the range of 50 000 to 100 000 000</w:t>
      </w:r>
      <w:bookmarkEnd w:id="474"/>
      <w:r>
        <w:rPr>
          <w:sz w:val="20"/>
          <w:lang w:val="en-GB"/>
        </w:rPr>
        <w:t xml:space="preserve">, specifies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 in units of 0.0001 candelas per square metre</w:t>
      </w:r>
      <w:r>
        <w:rPr>
          <w:sz w:val="20"/>
          <w:lang w:val="en-GB"/>
        </w:rPr>
        <w:t xml:space="preserve">. When </w:t>
      </w:r>
      <w:proofErr w:type="spellStart"/>
      <w:r w:rsidRPr="006E654C">
        <w:rPr>
          <w:sz w:val="20"/>
          <w:lang w:val="en-GB"/>
        </w:rPr>
        <w:t>max_display_mastering_luminance</w:t>
      </w:r>
      <w:proofErr w:type="spellEnd"/>
      <w:r>
        <w:rPr>
          <w:sz w:val="20"/>
          <w:lang w:val="en-GB"/>
        </w:rPr>
        <w:t xml:space="preserve"> is not in the range of 50 000 to 100 000 </w:t>
      </w:r>
      <w:r w:rsidRPr="006E654C">
        <w:rPr>
          <w:sz w:val="20"/>
          <w:lang w:val="en-GB"/>
        </w:rPr>
        <w:t>000</w:t>
      </w:r>
      <w:r>
        <w:rPr>
          <w:sz w:val="20"/>
          <w:lang w:val="en-GB"/>
        </w:rPr>
        <w:t xml:space="preserve">,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w:t>
      </w:r>
      <w:r>
        <w:rPr>
          <w:sz w:val="20"/>
          <w:lang w:val="en-GB"/>
        </w:rPr>
        <w:t xml:space="preserve"> is indicated to be </w:t>
      </w:r>
      <w:r w:rsidRPr="004C0E6D">
        <w:rPr>
          <w:sz w:val="20"/>
          <w:lang w:val="en-GB"/>
        </w:rPr>
        <w:t>unknown or unspecified or specified by other means not specified in this Specification</w:t>
      </w:r>
      <w:r>
        <w:rPr>
          <w:sz w:val="20"/>
          <w:lang w:val="en-GB"/>
        </w:rPr>
        <w:t>.</w:t>
      </w:r>
    </w:p>
    <w:p w14:paraId="132ECFAA"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lastRenderedPageBreak/>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3</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specifies that the </w:t>
      </w:r>
      <w:r w:rsidRPr="006E654C">
        <w:rPr>
          <w:sz w:val="18"/>
          <w:szCs w:val="18"/>
          <w:lang w:val="en-GB"/>
        </w:rPr>
        <w:t>nominal maximum display luminance of the mastering display</w:t>
      </w:r>
      <w:r>
        <w:rPr>
          <w:sz w:val="18"/>
          <w:szCs w:val="18"/>
          <w:lang w:val="en-GB"/>
        </w:rPr>
        <w:t xml:space="preserve"> is to be specified as </w:t>
      </w:r>
      <w:r w:rsidRPr="006E654C">
        <w:rPr>
          <w:sz w:val="18"/>
          <w:szCs w:val="18"/>
          <w:lang w:val="en-GB"/>
        </w:rPr>
        <w:t>a multiple of 1 candela per</w:t>
      </w:r>
      <w:r>
        <w:rPr>
          <w:sz w:val="18"/>
          <w:szCs w:val="18"/>
          <w:lang w:val="en-GB"/>
        </w:rPr>
        <w:t xml:space="preserve"> </w:t>
      </w:r>
      <w:r w:rsidRPr="006E654C">
        <w:rPr>
          <w:sz w:val="18"/>
          <w:szCs w:val="18"/>
          <w:lang w:val="en-GB"/>
        </w:rPr>
        <w:t>square meter</w:t>
      </w:r>
      <w:r w:rsidRPr="009E4D91">
        <w:rPr>
          <w:rFonts w:eastAsia="Malgun Gothic"/>
          <w:sz w:val="18"/>
          <w:szCs w:val="18"/>
        </w:rPr>
        <w:t>.</w:t>
      </w:r>
      <w:r>
        <w:rPr>
          <w:rFonts w:eastAsia="Malgun Gothic"/>
          <w:sz w:val="18"/>
          <w:szCs w:val="18"/>
        </w:rPr>
        <w:t xml:space="preserve"> This would correspond with using values of the syntax element </w:t>
      </w:r>
      <w:proofErr w:type="spellStart"/>
      <w:r w:rsidRPr="006E654C">
        <w:rPr>
          <w:rFonts w:eastAsia="Malgun Gothic"/>
          <w:sz w:val="18"/>
          <w:szCs w:val="18"/>
        </w:rPr>
        <w:t>max_display_mastering_luminance</w:t>
      </w:r>
      <w:proofErr w:type="spellEnd"/>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a multiple of 10 000.</w:t>
      </w:r>
    </w:p>
    <w:p w14:paraId="05E16FBF"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bookmarkStart w:id="475" w:name="_Hlk513582238"/>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4</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the value 0 for the nominal max</w:t>
      </w:r>
      <w:r w:rsidRPr="006E654C">
        <w:rPr>
          <w:sz w:val="18"/>
          <w:szCs w:val="18"/>
          <w:lang w:val="en-GB"/>
        </w:rPr>
        <w:t xml:space="preserve">imum display luminance of the mastering display </w:t>
      </w:r>
      <w:r w:rsidRPr="004E292B">
        <w:rPr>
          <w:sz w:val="18"/>
          <w:szCs w:val="18"/>
          <w:lang w:val="en-GB"/>
        </w:rPr>
        <w:t xml:space="preserve">to </w:t>
      </w:r>
      <w:r>
        <w:rPr>
          <w:sz w:val="18"/>
          <w:szCs w:val="18"/>
          <w:lang w:val="en-GB"/>
        </w:rPr>
        <w:t>indicate</w:t>
      </w:r>
      <w:r w:rsidRPr="004E292B">
        <w:rPr>
          <w:sz w:val="18"/>
          <w:szCs w:val="18"/>
          <w:lang w:val="en-GB"/>
        </w:rPr>
        <w:t xml:space="preserve"> that the </w:t>
      </w:r>
      <w:r>
        <w:rPr>
          <w:sz w:val="18"/>
          <w:szCs w:val="18"/>
          <w:lang w:val="en-GB"/>
        </w:rPr>
        <w:t>nominal max</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p>
    <w:p w14:paraId="3488B4B3" w14:textId="77777777" w:rsidR="00A449A2" w:rsidRPr="00181712" w:rsidRDefault="00A449A2" w:rsidP="00A449A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min_display_mastering_luminance</w:t>
      </w:r>
      <w:bookmarkEnd w:id="475"/>
      <w:r>
        <w:rPr>
          <w:sz w:val="20"/>
          <w:lang w:val="en-GB"/>
        </w:rPr>
        <w:t xml:space="preserve">, when in the range of 1 to 50 000, </w:t>
      </w:r>
      <w:r w:rsidRPr="00181712">
        <w:rPr>
          <w:sz w:val="20"/>
          <w:lang w:val="en-GB"/>
        </w:rPr>
        <w:t>specif</w:t>
      </w:r>
      <w:r>
        <w:rPr>
          <w:sz w:val="20"/>
          <w:lang w:val="en-GB"/>
        </w:rPr>
        <w:t>ies</w:t>
      </w:r>
      <w:r w:rsidRPr="00181712">
        <w:rPr>
          <w:sz w:val="20"/>
          <w:lang w:val="en-GB"/>
        </w:rPr>
        <w:t xml:space="preserve"> the nominal minimum display luminance of the mastering display in units of </w:t>
      </w:r>
      <w:bookmarkStart w:id="476" w:name="_Hlk513582641"/>
      <w:r w:rsidRPr="00181712">
        <w:rPr>
          <w:sz w:val="20"/>
          <w:lang w:val="en-GB"/>
        </w:rPr>
        <w:t>0.0001 candelas per square metre</w:t>
      </w:r>
      <w:bookmarkEnd w:id="476"/>
      <w:r w:rsidRPr="00181712">
        <w:rPr>
          <w:sz w:val="20"/>
          <w:lang w:val="en-GB"/>
        </w:rPr>
        <w:t xml:space="preserve">. </w:t>
      </w:r>
      <w:r>
        <w:rPr>
          <w:sz w:val="20"/>
          <w:lang w:val="en-GB"/>
        </w:rPr>
        <w:t xml:space="preserve">When </w:t>
      </w:r>
      <w:proofErr w:type="spellStart"/>
      <w:r w:rsidRPr="00181712">
        <w:rPr>
          <w:sz w:val="20"/>
          <w:lang w:val="en-GB"/>
        </w:rPr>
        <w:t>min_display_mastering_luminance</w:t>
      </w:r>
      <w:proofErr w:type="spellEnd"/>
      <w:r w:rsidRPr="00181712">
        <w:rPr>
          <w:sz w:val="20"/>
          <w:lang w:val="en-GB"/>
        </w:rPr>
        <w:t xml:space="preserve"> </w:t>
      </w:r>
      <w:r>
        <w:rPr>
          <w:sz w:val="20"/>
          <w:lang w:val="en-GB"/>
        </w:rPr>
        <w:t xml:space="preserve">is not in the range of 1 to 50 000, the </w:t>
      </w:r>
      <w:r w:rsidRPr="00181712">
        <w:rPr>
          <w:sz w:val="20"/>
          <w:lang w:val="en-GB"/>
        </w:rPr>
        <w:t>nominal maximum</w:t>
      </w:r>
      <w:r w:rsidRPr="006E654C">
        <w:rPr>
          <w:sz w:val="20"/>
          <w:lang w:val="en-GB"/>
        </w:rPr>
        <w:t xml:space="preserve"> </w:t>
      </w:r>
      <w:r w:rsidRPr="00181712">
        <w:rPr>
          <w:sz w:val="20"/>
          <w:lang w:val="en-GB"/>
        </w:rPr>
        <w:t>display luminance</w:t>
      </w:r>
      <w:r>
        <w:rPr>
          <w:sz w:val="20"/>
          <w:lang w:val="en-GB"/>
        </w:rPr>
        <w:t xml:space="preserve"> </w:t>
      </w:r>
      <w:r w:rsidRPr="00181712">
        <w:rPr>
          <w:sz w:val="20"/>
          <w:lang w:val="en-GB"/>
        </w:rPr>
        <w:t>of the mastering display</w:t>
      </w:r>
      <w:r>
        <w:rPr>
          <w:sz w:val="20"/>
          <w:lang w:val="en-GB"/>
        </w:rPr>
        <w:t xml:space="preserve"> is </w:t>
      </w:r>
      <w:r w:rsidRPr="004C0E6D">
        <w:rPr>
          <w:sz w:val="20"/>
          <w:lang w:val="en-GB"/>
        </w:rPr>
        <w:t>unknown or unspecified or specified by other means not specified in this Specification</w:t>
      </w:r>
      <w:r w:rsidRPr="00181712">
        <w:rPr>
          <w:sz w:val="20"/>
          <w:lang w:val="en-GB"/>
        </w:rPr>
        <w:t>.</w:t>
      </w:r>
      <w:r>
        <w:rPr>
          <w:sz w:val="20"/>
          <w:lang w:val="en-GB"/>
        </w:rPr>
        <w:t xml:space="preserve"> When </w:t>
      </w:r>
      <w:proofErr w:type="spellStart"/>
      <w:r w:rsidRPr="006E654C">
        <w:rPr>
          <w:sz w:val="20"/>
          <w:lang w:val="en-GB"/>
        </w:rPr>
        <w:t>max_display_mastering_luminance</w:t>
      </w:r>
      <w:proofErr w:type="spellEnd"/>
      <w:r>
        <w:rPr>
          <w:sz w:val="20"/>
          <w:lang w:val="en-GB"/>
        </w:rPr>
        <w:t xml:space="preserve"> is equal to 50 000, </w:t>
      </w:r>
      <w:proofErr w:type="spellStart"/>
      <w:r w:rsidRPr="006E654C">
        <w:rPr>
          <w:sz w:val="20"/>
          <w:lang w:val="en-GB"/>
        </w:rPr>
        <w:t>min_display_mastering_luminance</w:t>
      </w:r>
      <w:proofErr w:type="spellEnd"/>
      <w:r>
        <w:rPr>
          <w:sz w:val="20"/>
          <w:lang w:val="en-GB"/>
        </w:rPr>
        <w:t xml:space="preserve"> shall not be equal to 50 000.</w:t>
      </w:r>
    </w:p>
    <w:p w14:paraId="7B890759"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5</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nominal min</w:t>
      </w:r>
      <w:r w:rsidRPr="006E654C">
        <w:rPr>
          <w:sz w:val="18"/>
          <w:szCs w:val="18"/>
          <w:lang w:val="en-GB"/>
        </w:rPr>
        <w:t>imum display luminance of the mastering display</w:t>
      </w:r>
      <w:r>
        <w:rPr>
          <w:sz w:val="18"/>
          <w:szCs w:val="18"/>
          <w:lang w:val="en-GB"/>
        </w:rPr>
        <w:t xml:space="preserve"> is to be specified as </w:t>
      </w:r>
      <w:r w:rsidRPr="006E654C">
        <w:rPr>
          <w:sz w:val="18"/>
          <w:szCs w:val="18"/>
          <w:lang w:val="en-GB"/>
        </w:rPr>
        <w:t>a multiple of 0.0001 candelas per square metre</w:t>
      </w:r>
      <w:r>
        <w:rPr>
          <w:sz w:val="18"/>
          <w:szCs w:val="18"/>
          <w:lang w:val="en-GB"/>
        </w:rPr>
        <w:t>, which corresponds to the semantics specified in this Specification</w:t>
      </w:r>
      <w:r w:rsidRPr="009E4D91">
        <w:rPr>
          <w:rFonts w:eastAsia="Malgun Gothic"/>
          <w:sz w:val="18"/>
          <w:szCs w:val="18"/>
        </w:rPr>
        <w:t>.</w:t>
      </w:r>
    </w:p>
    <w:p w14:paraId="52EBD6BE"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6</w:t>
      </w:r>
      <w:r w:rsidRPr="00C46DD5">
        <w:rPr>
          <w:noProof/>
          <w:sz w:val="18"/>
          <w:szCs w:val="18"/>
          <w:lang w:val="en-GB"/>
        </w:rPr>
        <w:fldChar w:fldCharType="end"/>
      </w:r>
      <w:r w:rsidRPr="00C46DD5">
        <w:rPr>
          <w:sz w:val="18"/>
          <w:szCs w:val="18"/>
          <w:lang w:val="en-GB"/>
        </w:rPr>
        <w:t> – </w:t>
      </w:r>
      <w:r>
        <w:rPr>
          <w:sz w:val="18"/>
          <w:szCs w:val="18"/>
          <w:lang w:val="en-GB"/>
        </w:rPr>
        <w:t xml:space="preserve">An example of the use of values outside the range for which semantics are specified in this Specification is that ANSI/CTA 861-G (2016) uses the value 0 for </w:t>
      </w:r>
      <w:r w:rsidRPr="006E654C">
        <w:rPr>
          <w:sz w:val="18"/>
          <w:szCs w:val="18"/>
          <w:lang w:val="en-GB"/>
        </w:rPr>
        <w:t xml:space="preserve">the </w:t>
      </w:r>
      <w:r>
        <w:rPr>
          <w:sz w:val="18"/>
          <w:szCs w:val="18"/>
          <w:lang w:val="en-GB"/>
        </w:rPr>
        <w:t>nominal min</w:t>
      </w:r>
      <w:r w:rsidRPr="006E654C">
        <w:rPr>
          <w:sz w:val="18"/>
          <w:szCs w:val="18"/>
          <w:lang w:val="en-GB"/>
        </w:rPr>
        <w:t xml:space="preserve">imum display luminance of the mastering display </w:t>
      </w:r>
      <w:r w:rsidRPr="004E292B">
        <w:rPr>
          <w:sz w:val="18"/>
          <w:szCs w:val="18"/>
          <w:lang w:val="en-GB"/>
        </w:rPr>
        <w:t xml:space="preserve">to </w:t>
      </w:r>
      <w:r>
        <w:rPr>
          <w:sz w:val="18"/>
          <w:szCs w:val="18"/>
          <w:lang w:val="en-GB"/>
        </w:rPr>
        <w:t>indicate</w:t>
      </w:r>
      <w:r w:rsidRPr="004E292B">
        <w:rPr>
          <w:sz w:val="18"/>
          <w:szCs w:val="18"/>
          <w:lang w:val="en-GB"/>
        </w:rPr>
        <w:t xml:space="preserve"> that the </w:t>
      </w:r>
      <w:r>
        <w:rPr>
          <w:sz w:val="18"/>
          <w:szCs w:val="18"/>
          <w:lang w:val="en-GB"/>
        </w:rPr>
        <w:t>nominal min</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p>
    <w:p w14:paraId="3C9A2924" w14:textId="77777777" w:rsidR="00A449A2" w:rsidRPr="00C46DD5" w:rsidRDefault="00A449A2" w:rsidP="00A449A2">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7</w:t>
      </w:r>
      <w:r w:rsidRPr="00C46DD5">
        <w:rPr>
          <w:noProof/>
          <w:sz w:val="18"/>
          <w:szCs w:val="18"/>
          <w:lang w:val="en-GB"/>
        </w:rPr>
        <w:fldChar w:fldCharType="end"/>
      </w:r>
      <w:r w:rsidRPr="00C46DD5">
        <w:rPr>
          <w:sz w:val="18"/>
          <w:szCs w:val="18"/>
          <w:lang w:val="en-GB"/>
        </w:rPr>
        <w:t> – </w:t>
      </w:r>
      <w:r>
        <w:rPr>
          <w:sz w:val="18"/>
          <w:szCs w:val="18"/>
          <w:lang w:val="en-GB"/>
        </w:rPr>
        <w:t>Another example of the potential use of values outside the range for which semantics are specified in this Specification is that SMPTE ST 2086 (2018) indicates that values outside the specified range could be used to indicate that the black level and contrast of the mastering display have been adjusted using picture line-up generation equipment (PLUGE)</w:t>
      </w:r>
      <w:r>
        <w:rPr>
          <w:rFonts w:eastAsia="Malgun Gothic"/>
          <w:sz w:val="18"/>
          <w:szCs w:val="18"/>
        </w:rPr>
        <w:t>.</w:t>
      </w:r>
    </w:p>
    <w:p w14:paraId="136A671C" w14:textId="76AEA7A5" w:rsidR="00A449A2" w:rsidRPr="005347D2" w:rsidRDefault="00A449A2" w:rsidP="00F85C31">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81712">
        <w:rPr>
          <w:sz w:val="20"/>
          <w:lang w:val="en-GB"/>
        </w:rPr>
        <w:t xml:space="preserve">At </w:t>
      </w:r>
      <w:r>
        <w:rPr>
          <w:sz w:val="20"/>
          <w:lang w:val="en-GB"/>
        </w:rPr>
        <w:t xml:space="preserve">the </w:t>
      </w:r>
      <w:r w:rsidRPr="00181712">
        <w:rPr>
          <w:sz w:val="20"/>
          <w:lang w:val="en-GB"/>
        </w:rPr>
        <w:t>minimum luminance, the mastering display is considered to have the same nominal chromaticity as the white point.</w:t>
      </w:r>
    </w:p>
    <w:p w14:paraId="5704E782" w14:textId="43B88A3A" w:rsidR="00D26D16" w:rsidRPr="005347D2" w:rsidRDefault="00D26D16" w:rsidP="00D26D16">
      <w:pPr>
        <w:keepNext/>
        <w:keepLines/>
        <w:spacing w:before="360"/>
        <w:outlineLvl w:val="0"/>
        <w:rPr>
          <w:i/>
          <w:noProof/>
          <w:sz w:val="24"/>
        </w:rPr>
      </w:pPr>
      <w:r w:rsidRPr="005347D2">
        <w:rPr>
          <w:i/>
          <w:noProof/>
          <w:sz w:val="24"/>
        </w:rPr>
        <w:t>In D.</w:t>
      </w:r>
      <w:r w:rsidR="00520D90" w:rsidRPr="005347D2">
        <w:rPr>
          <w:i/>
          <w:noProof/>
          <w:sz w:val="24"/>
        </w:rPr>
        <w:t>2</w:t>
      </w:r>
      <w:r w:rsidRPr="005347D2">
        <w:rPr>
          <w:i/>
          <w:noProof/>
          <w:sz w:val="24"/>
        </w:rPr>
        <w:t>.</w:t>
      </w:r>
      <w:r w:rsidR="00520D90" w:rsidRPr="005347D2">
        <w:rPr>
          <w:i/>
          <w:noProof/>
          <w:sz w:val="24"/>
        </w:rPr>
        <w:t>30</w:t>
      </w:r>
      <w:r w:rsidRPr="005347D2">
        <w:rPr>
          <w:i/>
          <w:noProof/>
          <w:sz w:val="24"/>
        </w:rPr>
        <w:t xml:space="preserve"> (Colour remapping information SEI message semantics), replace the following paragraph:</w:t>
      </w:r>
    </w:p>
    <w:p w14:paraId="72323FD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Values of </w:t>
      </w:r>
      <w:proofErr w:type="spellStart"/>
      <w:r w:rsidRPr="005347D2">
        <w:rPr>
          <w:rFonts w:eastAsia="MS Mincho"/>
          <w:sz w:val="20"/>
        </w:rPr>
        <w:t>colour_remap_id</w:t>
      </w:r>
      <w:proofErr w:type="spellEnd"/>
      <w:r w:rsidRPr="005347D2">
        <w:rPr>
          <w:rFonts w:eastAsia="MS Mincho"/>
          <w:sz w:val="20"/>
        </w:rPr>
        <w:t xml:space="preserve"> from 0 to 255 and from 512 to 2</w:t>
      </w:r>
      <w:r w:rsidRPr="005347D2">
        <w:rPr>
          <w:rFonts w:eastAsia="MS Mincho"/>
          <w:sz w:val="20"/>
          <w:vertAlign w:val="superscript"/>
        </w:rPr>
        <w:t>31</w:t>
      </w:r>
      <w:r w:rsidRPr="005347D2">
        <w:rPr>
          <w:rFonts w:eastAsia="MS Mincho"/>
          <w:sz w:val="20"/>
        </w:rPr>
        <w:t xml:space="preserve"> − 1 may be used as determined by the application. Values of </w:t>
      </w:r>
      <w:proofErr w:type="spellStart"/>
      <w:r w:rsidRPr="005347D2">
        <w:rPr>
          <w:rFonts w:eastAsia="MS Mincho"/>
          <w:sz w:val="20"/>
        </w:rPr>
        <w:t>colour_remap_id</w:t>
      </w:r>
      <w:proofErr w:type="spellEnd"/>
      <w:r w:rsidRPr="005347D2">
        <w:rPr>
          <w:rFonts w:eastAsia="MS Mincho"/>
          <w:sz w:val="20"/>
        </w:rPr>
        <w:t xml:space="preserve"> from 256 to 511, inclusive,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xml:space="preserve"> − 2, inclusive, are reserved for future use by ITU-T | ISO/IEC. Decoders shall ignore all colour remapping information SEI messages containing a value of </w:t>
      </w:r>
      <w:proofErr w:type="spellStart"/>
      <w:r w:rsidRPr="005347D2">
        <w:rPr>
          <w:rFonts w:eastAsia="MS Mincho"/>
          <w:sz w:val="20"/>
        </w:rPr>
        <w:t>colour_remap_id</w:t>
      </w:r>
      <w:proofErr w:type="spellEnd"/>
      <w:r w:rsidRPr="005347D2">
        <w:rPr>
          <w:rFonts w:eastAsia="MS Mincho"/>
          <w:sz w:val="20"/>
        </w:rPr>
        <w:t xml:space="preserve"> in the range of 256 to 511, inclusive,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and bitstreams shall not contain such values.</w:t>
      </w:r>
    </w:p>
    <w:p w14:paraId="0CC7FE3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F71299F" w14:textId="47BDFB5E" w:rsidR="00D26D16" w:rsidRDefault="00D26D16" w:rsidP="00D26D16">
      <w:pPr>
        <w:jc w:val="both"/>
        <w:rPr>
          <w:ins w:id="477" w:author="Ye-Kui Wang d06" w:date="2018-08-29T13:40:00Z"/>
          <w:sz w:val="20"/>
        </w:rPr>
      </w:pPr>
      <w:r w:rsidRPr="005347D2">
        <w:rPr>
          <w:sz w:val="20"/>
        </w:rPr>
        <w:t xml:space="preserve">Values of </w:t>
      </w:r>
      <w:proofErr w:type="spellStart"/>
      <w:r w:rsidRPr="005347D2">
        <w:rPr>
          <w:sz w:val="20"/>
        </w:rPr>
        <w:t>colour_remap_id</w:t>
      </w:r>
      <w:proofErr w:type="spellEnd"/>
      <w:r w:rsidRPr="005347D2">
        <w:rPr>
          <w:sz w:val="20"/>
        </w:rPr>
        <w:t xml:space="preserve">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w:t>
      </w:r>
      <w:proofErr w:type="spellStart"/>
      <w:r w:rsidRPr="005347D2">
        <w:rPr>
          <w:sz w:val="20"/>
        </w:rPr>
        <w:t>colour_remap_id</w:t>
      </w:r>
      <w:proofErr w:type="spellEnd"/>
      <w:r w:rsidRPr="005347D2">
        <w:rPr>
          <w:sz w:val="20"/>
        </w:rPr>
        <w:t xml:space="preserve"> from 256 to 511, inclusive,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xml:space="preserve"> − 2, inclusive, are reserved for future use by ITU-T | ISO/IEC. Decoders </w:t>
      </w:r>
      <w:r w:rsidRPr="005347D2">
        <w:rPr>
          <w:sz w:val="20"/>
          <w:highlight w:val="yellow"/>
        </w:rPr>
        <w:t xml:space="preserve">encountering a value of </w:t>
      </w:r>
      <w:proofErr w:type="spellStart"/>
      <w:r w:rsidRPr="005347D2">
        <w:rPr>
          <w:sz w:val="20"/>
          <w:highlight w:val="yellow"/>
        </w:rPr>
        <w:t>colour_remap_id</w:t>
      </w:r>
      <w:proofErr w:type="spellEnd"/>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25ADE397" w14:textId="77777777" w:rsidR="002B14CA" w:rsidRPr="005347D2" w:rsidRDefault="002B14CA" w:rsidP="002B14CA">
      <w:pPr>
        <w:keepNext/>
        <w:keepLines/>
        <w:spacing w:before="360"/>
        <w:outlineLvl w:val="0"/>
        <w:rPr>
          <w:ins w:id="478" w:author="Ye-Kui Wang d06" w:date="2018-08-29T13:40:00Z"/>
          <w:i/>
          <w:noProof/>
          <w:sz w:val="24"/>
        </w:rPr>
      </w:pPr>
      <w:ins w:id="479" w:author="Ye-Kui Wang d06" w:date="2018-08-29T13:40:00Z">
        <w:r w:rsidRPr="005347D2">
          <w:rPr>
            <w:i/>
            <w:noProof/>
            <w:sz w:val="24"/>
          </w:rPr>
          <w:t>In D.2.30 (Colour remapping information SEI message semantics), replace the following paragraph:</w:t>
        </w:r>
      </w:ins>
    </w:p>
    <w:p w14:paraId="2519288B" w14:textId="735E172B" w:rsidR="002B14CA" w:rsidRPr="002B14CA" w:rsidRDefault="002B14CA" w:rsidP="002B14CA">
      <w:pPr>
        <w:tabs>
          <w:tab w:val="clear" w:pos="360"/>
          <w:tab w:val="clear" w:pos="720"/>
          <w:tab w:val="clear" w:pos="1080"/>
          <w:tab w:val="clear" w:pos="1440"/>
          <w:tab w:val="left" w:pos="794"/>
          <w:tab w:val="left" w:pos="1191"/>
          <w:tab w:val="left" w:pos="1588"/>
          <w:tab w:val="left" w:pos="1985"/>
        </w:tabs>
        <w:jc w:val="both"/>
        <w:rPr>
          <w:ins w:id="480" w:author="Ye-Kui Wang d06" w:date="2018-08-29T13:41:00Z"/>
          <w:rFonts w:eastAsia="MS Mincho"/>
          <w:sz w:val="20"/>
          <w:lang w:val="en-GB"/>
        </w:rPr>
      </w:pPr>
      <w:proofErr w:type="spellStart"/>
      <w:ins w:id="481" w:author="Ye-Kui Wang d06" w:date="2018-08-29T13:41:00Z">
        <w:r w:rsidRPr="002B14CA">
          <w:rPr>
            <w:rFonts w:eastAsia="MS Mincho"/>
            <w:b/>
            <w:bCs/>
            <w:sz w:val="20"/>
            <w:lang w:val="en-GB"/>
          </w:rPr>
          <w:t>colour_remap_matrix_coefficients</w:t>
        </w:r>
        <w:proofErr w:type="spellEnd"/>
        <w:r w:rsidRPr="002B14CA">
          <w:rPr>
            <w:rFonts w:eastAsia="MS Mincho"/>
            <w:sz w:val="20"/>
            <w:lang w:val="en-GB"/>
          </w:rPr>
          <w:t xml:space="preserve"> has the same semantics as specified in clause</w:t>
        </w:r>
        <w:r>
          <w:rPr>
            <w:rFonts w:eastAsia="MS Mincho"/>
            <w:sz w:val="20"/>
            <w:lang w:val="en-GB"/>
          </w:rPr>
          <w:t xml:space="preserve"> E.2.1</w:t>
        </w:r>
        <w:r w:rsidRPr="002B14CA">
          <w:rPr>
            <w:rFonts w:eastAsia="MS Mincho"/>
            <w:sz w:val="20"/>
            <w:lang w:val="en-GB"/>
          </w:rPr>
          <w:t xml:space="preserve"> for the matrix_coeffs syntax element, except that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identifies the colour space of the remapped reconstructed picture, rather than the colour space used for the coded video sequence. When not present, the value of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w:t>
        </w:r>
        <w:proofErr w:type="gramStart"/>
        <w:r w:rsidRPr="002B14CA">
          <w:rPr>
            <w:rFonts w:eastAsia="MS Mincho"/>
            <w:sz w:val="20"/>
            <w:lang w:val="en-GB"/>
          </w:rPr>
          <w:t>is</w:t>
        </w:r>
        <w:proofErr w:type="gramEnd"/>
        <w:r w:rsidRPr="002B14CA">
          <w:rPr>
            <w:rFonts w:eastAsia="MS Mincho"/>
            <w:sz w:val="20"/>
            <w:lang w:val="en-GB"/>
          </w:rPr>
          <w:t xml:space="preserve"> inferred to be equal to the value of matrix_coeffs.</w:t>
        </w:r>
      </w:ins>
    </w:p>
    <w:p w14:paraId="0E1164AC" w14:textId="77777777" w:rsidR="002B14CA" w:rsidRPr="005347D2" w:rsidRDefault="002B14CA" w:rsidP="002B14CA">
      <w:pPr>
        <w:keepNext/>
        <w:keepLines/>
        <w:spacing w:before="360"/>
        <w:outlineLvl w:val="1"/>
        <w:rPr>
          <w:ins w:id="482" w:author="Ye-Kui Wang d06" w:date="2018-08-29T13:40:00Z"/>
          <w:i/>
          <w:noProof/>
          <w:sz w:val="24"/>
        </w:rPr>
      </w:pPr>
      <w:ins w:id="483" w:author="Ye-Kui Wang d06" w:date="2018-08-29T13:40:00Z">
        <w:r w:rsidRPr="005347D2">
          <w:rPr>
            <w:i/>
            <w:noProof/>
            <w:sz w:val="24"/>
          </w:rPr>
          <w:t>with the following:</w:t>
        </w:r>
      </w:ins>
    </w:p>
    <w:p w14:paraId="5E61335E" w14:textId="0E7B6728" w:rsidR="002B14CA" w:rsidRPr="005347D2" w:rsidRDefault="002B14CA" w:rsidP="002B14CA">
      <w:pPr>
        <w:jc w:val="both"/>
        <w:rPr>
          <w:noProof/>
          <w:sz w:val="20"/>
        </w:rPr>
      </w:pPr>
      <w:proofErr w:type="spellStart"/>
      <w:ins w:id="484" w:author="Ye-Kui Wang d06" w:date="2018-08-29T13:41:00Z">
        <w:r w:rsidRPr="002B14CA">
          <w:rPr>
            <w:rFonts w:eastAsia="MS Mincho"/>
            <w:b/>
            <w:bCs/>
            <w:sz w:val="20"/>
            <w:lang w:val="en-GB"/>
          </w:rPr>
          <w:t>colour_remap_matrix_coefficients</w:t>
        </w:r>
        <w:proofErr w:type="spellEnd"/>
        <w:r w:rsidRPr="002B14CA">
          <w:rPr>
            <w:rFonts w:eastAsia="MS Mincho"/>
            <w:sz w:val="20"/>
            <w:lang w:val="en-GB"/>
          </w:rPr>
          <w:t xml:space="preserve"> has the same semantics as specified in clause</w:t>
        </w:r>
        <w:r>
          <w:rPr>
            <w:rFonts w:eastAsia="MS Mincho"/>
            <w:sz w:val="20"/>
            <w:lang w:val="en-GB"/>
          </w:rPr>
          <w:t xml:space="preserve"> E.2.1</w:t>
        </w:r>
        <w:r w:rsidRPr="002B14CA">
          <w:rPr>
            <w:rFonts w:eastAsia="MS Mincho"/>
            <w:sz w:val="20"/>
            <w:lang w:val="en-GB"/>
          </w:rPr>
          <w:t xml:space="preserve"> for the </w:t>
        </w:r>
      </w:ins>
      <w:proofErr w:type="spellStart"/>
      <w:ins w:id="485" w:author="Ye-Kui Wang d06" w:date="2018-08-29T13:42:00Z">
        <w:r w:rsidRPr="002B14CA">
          <w:rPr>
            <w:rFonts w:eastAsia="MS Mincho"/>
            <w:sz w:val="20"/>
            <w:highlight w:val="yellow"/>
            <w:lang w:val="en-GB"/>
          </w:rPr>
          <w:t>matrix_coefficients</w:t>
        </w:r>
      </w:ins>
      <w:proofErr w:type="spellEnd"/>
      <w:ins w:id="486" w:author="Ye-Kui Wang d06" w:date="2018-08-29T13:41:00Z">
        <w:r w:rsidRPr="002B14CA">
          <w:rPr>
            <w:rFonts w:eastAsia="MS Mincho"/>
            <w:sz w:val="20"/>
            <w:lang w:val="en-GB"/>
          </w:rPr>
          <w:t xml:space="preserve"> syntax element, except that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identifies the colour space of the remapped reconstructed picture, rather than the colour space used for the coded video sequence. When not present, the value of </w:t>
        </w:r>
        <w:proofErr w:type="spellStart"/>
        <w:r w:rsidRPr="002B14CA">
          <w:rPr>
            <w:rFonts w:eastAsia="MS Mincho"/>
            <w:sz w:val="20"/>
            <w:lang w:val="en-GB"/>
          </w:rPr>
          <w:t>colour_remap_matrix_coefficients</w:t>
        </w:r>
        <w:proofErr w:type="spellEnd"/>
        <w:r w:rsidRPr="002B14CA">
          <w:rPr>
            <w:rFonts w:eastAsia="MS Mincho"/>
            <w:sz w:val="20"/>
            <w:lang w:val="en-GB"/>
          </w:rPr>
          <w:t xml:space="preserve"> </w:t>
        </w:r>
        <w:proofErr w:type="gramStart"/>
        <w:r w:rsidRPr="002B14CA">
          <w:rPr>
            <w:rFonts w:eastAsia="MS Mincho"/>
            <w:sz w:val="20"/>
            <w:lang w:val="en-GB"/>
          </w:rPr>
          <w:t>is</w:t>
        </w:r>
        <w:proofErr w:type="gramEnd"/>
        <w:r w:rsidRPr="002B14CA">
          <w:rPr>
            <w:rFonts w:eastAsia="MS Mincho"/>
            <w:sz w:val="20"/>
            <w:lang w:val="en-GB"/>
          </w:rPr>
          <w:t xml:space="preserve"> inferred to be equal to the value of </w:t>
        </w:r>
      </w:ins>
      <w:proofErr w:type="spellStart"/>
      <w:ins w:id="487" w:author="Ye-Kui Wang d06" w:date="2018-08-29T13:43:00Z">
        <w:r w:rsidR="00093C04" w:rsidRPr="002B14CA">
          <w:rPr>
            <w:rFonts w:eastAsia="MS Mincho"/>
            <w:sz w:val="20"/>
            <w:highlight w:val="yellow"/>
            <w:lang w:val="en-GB"/>
          </w:rPr>
          <w:t>matrix_coefficients</w:t>
        </w:r>
      </w:ins>
      <w:proofErr w:type="spellEnd"/>
      <w:ins w:id="488" w:author="Ye-Kui Wang d06" w:date="2018-08-29T13:41:00Z">
        <w:r w:rsidRPr="002B14CA">
          <w:rPr>
            <w:rFonts w:eastAsia="MS Mincho"/>
            <w:sz w:val="20"/>
            <w:lang w:val="en-GB"/>
          </w:rPr>
          <w:t>.</w:t>
        </w:r>
      </w:ins>
    </w:p>
    <w:p w14:paraId="6356B331" w14:textId="4BEA1F1A" w:rsidR="00D26D16" w:rsidRPr="005347D2" w:rsidRDefault="00D26D16" w:rsidP="00D26D16">
      <w:pPr>
        <w:keepNext/>
        <w:keepLines/>
        <w:spacing w:before="360"/>
        <w:outlineLvl w:val="0"/>
        <w:rPr>
          <w:i/>
          <w:noProof/>
          <w:sz w:val="24"/>
        </w:rPr>
      </w:pPr>
      <w:r w:rsidRPr="005347D2">
        <w:rPr>
          <w:i/>
          <w:noProof/>
          <w:sz w:val="24"/>
        </w:rPr>
        <w:lastRenderedPageBreak/>
        <w:t>Renumber clause</w:t>
      </w:r>
      <w:r w:rsidR="00366148">
        <w:rPr>
          <w:i/>
          <w:noProof/>
          <w:sz w:val="24"/>
        </w:rPr>
        <w:t>s</w:t>
      </w:r>
      <w:r w:rsidRPr="005347D2">
        <w:rPr>
          <w:i/>
          <w:noProof/>
          <w:sz w:val="24"/>
        </w:rPr>
        <w:t xml:space="preserve"> </w:t>
      </w:r>
      <w:r w:rsidR="00520D90" w:rsidRPr="005347D2">
        <w:rPr>
          <w:i/>
          <w:noProof/>
          <w:sz w:val="24"/>
        </w:rPr>
        <w:t xml:space="preserve">D.2.31 (Alternative transfer characteristics SEI message semantics) and </w:t>
      </w:r>
      <w:r w:rsidRPr="005347D2">
        <w:rPr>
          <w:i/>
          <w:noProof/>
          <w:sz w:val="24"/>
        </w:rPr>
        <w:t>D.2.32 (Reserved SEI message semantics) as D.2.3</w:t>
      </w:r>
      <w:r w:rsidR="00520D90" w:rsidRPr="005347D2">
        <w:rPr>
          <w:i/>
          <w:noProof/>
          <w:sz w:val="24"/>
        </w:rPr>
        <w:t>2 and D.2.3</w:t>
      </w:r>
      <w:ins w:id="489" w:author="Ye-Kui Wang" w:date="2018-08-09T15:22:00Z">
        <w:r w:rsidR="00B76BEA">
          <w:rPr>
            <w:i/>
            <w:noProof/>
            <w:sz w:val="24"/>
          </w:rPr>
          <w:t>8</w:t>
        </w:r>
      </w:ins>
      <w:del w:id="490" w:author="Ye-Kui Wang" w:date="2018-08-09T15:22:00Z">
        <w:r w:rsidR="006F1986" w:rsidDel="00B76BEA">
          <w:rPr>
            <w:i/>
            <w:noProof/>
            <w:sz w:val="24"/>
          </w:rPr>
          <w:delText>7</w:delText>
        </w:r>
      </w:del>
      <w:r w:rsidR="00520D90" w:rsidRPr="005347D2">
        <w:rPr>
          <w:i/>
          <w:noProof/>
          <w:sz w:val="24"/>
        </w:rPr>
        <w:t>, respectively</w:t>
      </w:r>
      <w:r w:rsidRPr="005347D2">
        <w:rPr>
          <w:i/>
          <w:noProof/>
          <w:sz w:val="24"/>
        </w:rPr>
        <w:t>.</w:t>
      </w:r>
    </w:p>
    <w:p w14:paraId="10255783" w14:textId="3B7715FB" w:rsidR="00D26D16" w:rsidRPr="005347D2" w:rsidRDefault="00D26D16" w:rsidP="00D26D16">
      <w:pPr>
        <w:keepNext/>
        <w:keepLines/>
        <w:spacing w:before="360"/>
        <w:outlineLvl w:val="0"/>
        <w:rPr>
          <w:i/>
          <w:noProof/>
          <w:sz w:val="24"/>
        </w:rPr>
      </w:pPr>
      <w:r w:rsidRPr="005347D2">
        <w:rPr>
          <w:i/>
          <w:noProof/>
          <w:sz w:val="24"/>
        </w:rPr>
        <w:t>Add clause</w:t>
      </w:r>
      <w:r w:rsidR="00E9669F" w:rsidRPr="005347D2">
        <w:rPr>
          <w:i/>
          <w:noProof/>
          <w:sz w:val="24"/>
        </w:rPr>
        <w:t>s</w:t>
      </w:r>
      <w:r w:rsidRPr="005347D2">
        <w:rPr>
          <w:i/>
          <w:noProof/>
          <w:sz w:val="24"/>
        </w:rPr>
        <w:t xml:space="preserve"> D.2.3</w:t>
      </w:r>
      <w:r w:rsidR="00E9669F" w:rsidRPr="005347D2">
        <w:rPr>
          <w:i/>
          <w:noProof/>
          <w:sz w:val="24"/>
        </w:rPr>
        <w:t>1</w:t>
      </w:r>
      <w:r w:rsidR="00B43257">
        <w:rPr>
          <w:i/>
          <w:noProof/>
          <w:sz w:val="24"/>
        </w:rPr>
        <w:t>, D.2.3</w:t>
      </w:r>
      <w:r w:rsidR="006F1986">
        <w:rPr>
          <w:i/>
          <w:noProof/>
          <w:sz w:val="24"/>
        </w:rPr>
        <w:t>3</w:t>
      </w:r>
      <w:r w:rsidR="00B43257">
        <w:rPr>
          <w:i/>
          <w:noProof/>
          <w:sz w:val="24"/>
        </w:rPr>
        <w:t>,</w:t>
      </w:r>
      <w:r w:rsidRPr="005347D2">
        <w:rPr>
          <w:i/>
          <w:noProof/>
          <w:sz w:val="24"/>
        </w:rPr>
        <w:t xml:space="preserve"> </w:t>
      </w:r>
      <w:r w:rsidR="006F1986">
        <w:rPr>
          <w:i/>
          <w:noProof/>
          <w:sz w:val="24"/>
        </w:rPr>
        <w:t>D.2.3</w:t>
      </w:r>
      <w:ins w:id="491" w:author="Ye-Kui Wang" w:date="2018-08-09T15:22:00Z">
        <w:r w:rsidR="00B76BEA">
          <w:rPr>
            <w:i/>
            <w:noProof/>
            <w:sz w:val="24"/>
          </w:rPr>
          <w:t>4</w:t>
        </w:r>
      </w:ins>
      <w:del w:id="492" w:author="Ye-Kui Wang" w:date="2018-08-09T15:22:00Z">
        <w:r w:rsidR="006F1986" w:rsidDel="00B76BEA">
          <w:rPr>
            <w:i/>
            <w:noProof/>
            <w:sz w:val="24"/>
          </w:rPr>
          <w:delText>3</w:delText>
        </w:r>
      </w:del>
      <w:r w:rsidR="006F1986">
        <w:rPr>
          <w:i/>
          <w:noProof/>
          <w:sz w:val="24"/>
        </w:rPr>
        <w:t>, D.2.3</w:t>
      </w:r>
      <w:ins w:id="493" w:author="Ye-Kui Wang" w:date="2018-08-09T15:23:00Z">
        <w:r w:rsidR="00B76BEA">
          <w:rPr>
            <w:i/>
            <w:noProof/>
            <w:sz w:val="24"/>
          </w:rPr>
          <w:t>5</w:t>
        </w:r>
      </w:ins>
      <w:del w:id="494" w:author="Ye-Kui Wang" w:date="2018-08-09T15:23:00Z">
        <w:r w:rsidR="006F1986" w:rsidDel="00B76BEA">
          <w:rPr>
            <w:i/>
            <w:noProof/>
            <w:sz w:val="24"/>
          </w:rPr>
          <w:delText>4</w:delText>
        </w:r>
      </w:del>
      <w:r w:rsidR="006F1986">
        <w:rPr>
          <w:i/>
          <w:noProof/>
          <w:sz w:val="24"/>
        </w:rPr>
        <w:t xml:space="preserve"> (and subordinate subclauses), D.2.3</w:t>
      </w:r>
      <w:ins w:id="495" w:author="Ye-Kui Wang" w:date="2018-08-09T15:23:00Z">
        <w:r w:rsidR="00B76BEA">
          <w:rPr>
            <w:i/>
            <w:noProof/>
            <w:sz w:val="24"/>
          </w:rPr>
          <w:t>6</w:t>
        </w:r>
      </w:ins>
      <w:del w:id="496" w:author="Ye-Kui Wang" w:date="2018-08-09T15:23:00Z">
        <w:r w:rsidR="006F1986" w:rsidDel="00B76BEA">
          <w:rPr>
            <w:i/>
            <w:noProof/>
            <w:sz w:val="24"/>
          </w:rPr>
          <w:delText>5</w:delText>
        </w:r>
      </w:del>
      <w:r w:rsidR="006F1986">
        <w:rPr>
          <w:i/>
          <w:noProof/>
          <w:sz w:val="24"/>
        </w:rPr>
        <w:t xml:space="preserve">, </w:t>
      </w:r>
      <w:r w:rsidR="00E9669F" w:rsidRPr="005347D2">
        <w:rPr>
          <w:i/>
          <w:noProof/>
          <w:sz w:val="24"/>
        </w:rPr>
        <w:t>and D.2.3</w:t>
      </w:r>
      <w:ins w:id="497" w:author="Ye-Kui Wang" w:date="2018-08-09T15:23:00Z">
        <w:r w:rsidR="00B76BEA">
          <w:rPr>
            <w:i/>
            <w:noProof/>
            <w:sz w:val="24"/>
          </w:rPr>
          <w:t>7</w:t>
        </w:r>
      </w:ins>
      <w:del w:id="498" w:author="Ye-Kui Wang" w:date="2018-08-09T15:23:00Z">
        <w:r w:rsidR="00E9669F" w:rsidRPr="005347D2" w:rsidDel="00B76BEA">
          <w:rPr>
            <w:i/>
            <w:noProof/>
            <w:sz w:val="24"/>
          </w:rPr>
          <w:delText>3</w:delText>
        </w:r>
      </w:del>
      <w:r w:rsidR="00E9669F" w:rsidRPr="005347D2">
        <w:rPr>
          <w:i/>
          <w:noProof/>
          <w:sz w:val="24"/>
        </w:rPr>
        <w:t xml:space="preserve"> </w:t>
      </w:r>
      <w:r w:rsidRPr="005347D2">
        <w:rPr>
          <w:i/>
          <w:noProof/>
          <w:sz w:val="24"/>
        </w:rPr>
        <w:t>as follows:</w:t>
      </w:r>
    </w:p>
    <w:p w14:paraId="526FF294" w14:textId="77777777" w:rsidR="005E55C1" w:rsidRPr="00F85C31" w:rsidRDefault="005E55C1" w:rsidP="005E55C1">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sz w:val="20"/>
          <w:szCs w:val="24"/>
        </w:rPr>
      </w:pPr>
      <w:r w:rsidRPr="00F85C31">
        <w:rPr>
          <w:b/>
          <w:bCs/>
          <w:sz w:val="20"/>
          <w:szCs w:val="24"/>
        </w:rPr>
        <w:t xml:space="preserve">D.2.31 </w:t>
      </w:r>
      <w:r w:rsidRPr="00F85C31">
        <w:rPr>
          <w:b/>
          <w:bCs/>
          <w:sz w:val="20"/>
          <w:szCs w:val="24"/>
          <w:lang w:eastAsia="ja-JP"/>
        </w:rPr>
        <w:t>Content light level information SEI message</w:t>
      </w:r>
      <w:r w:rsidRPr="00F85C31">
        <w:rPr>
          <w:b/>
          <w:bCs/>
          <w:sz w:val="20"/>
          <w:szCs w:val="24"/>
        </w:rPr>
        <w:t xml:space="preserve"> semantics</w:t>
      </w:r>
    </w:p>
    <w:p w14:paraId="2BBA0AB5" w14:textId="77777777" w:rsidR="005E55C1" w:rsidRPr="00F85C31" w:rsidRDefault="005E55C1" w:rsidP="00074DB3">
      <w:pPr>
        <w:jc w:val="both"/>
        <w:rPr>
          <w:sz w:val="20"/>
        </w:rPr>
      </w:pPr>
      <w:r w:rsidRPr="00F85C31">
        <w:rPr>
          <w:sz w:val="20"/>
        </w:rPr>
        <w:t>This SEI message identifies upper bounds for the nominal target brightness light level of the pictures of the coded video sequence.</w:t>
      </w:r>
    </w:p>
    <w:p w14:paraId="1B398DA9" w14:textId="6581BFA6" w:rsidR="005E55C1" w:rsidRPr="00F85C31" w:rsidRDefault="005E55C1" w:rsidP="00074DB3">
      <w:pPr>
        <w:jc w:val="both"/>
        <w:rPr>
          <w:sz w:val="20"/>
        </w:rPr>
      </w:pPr>
      <w:r w:rsidRPr="00F85C31">
        <w:rPr>
          <w:sz w:val="20"/>
        </w:rPr>
        <w:t xml:space="preserve">The information conveyed in this SEI message is intended to be adequate for purposes corresponding to the use of the Consumer </w:t>
      </w:r>
      <w:r w:rsidR="00F1707F">
        <w:rPr>
          <w:sz w:val="20"/>
        </w:rPr>
        <w:t>Technology</w:t>
      </w:r>
      <w:r w:rsidR="00F1707F" w:rsidRPr="00F85C31">
        <w:rPr>
          <w:sz w:val="20"/>
        </w:rPr>
        <w:t xml:space="preserve"> </w:t>
      </w:r>
      <w:r w:rsidRPr="00F85C31">
        <w:rPr>
          <w:sz w:val="20"/>
        </w:rPr>
        <w:t>Association 861.3 specification.</w:t>
      </w:r>
    </w:p>
    <w:p w14:paraId="09FC3FF3" w14:textId="77777777" w:rsidR="005E55C1" w:rsidRPr="00B43257" w:rsidRDefault="005E55C1" w:rsidP="00074DB3">
      <w:pPr>
        <w:jc w:val="both"/>
        <w:rPr>
          <w:sz w:val="20"/>
        </w:rPr>
      </w:pPr>
      <w:r w:rsidRPr="00F85C31">
        <w:rPr>
          <w:sz w:val="20"/>
        </w:rPr>
        <w:t>The semantics of the content light level information SEI message are defined in relation to the values of samples in a 4:4:4 representation of red, green, and blue colour primary intensities in the linear light domain for the pictures of the coded video sequence, in units of candelas per square metre. However, this SEI message does not, by itself, identify a conversion process for converting the sample values of a decoded picture to the samples in a 4:4:4 representation of red, green, and blue colour primary intensities in the linear light domain for the picture.</w:t>
      </w:r>
    </w:p>
    <w:p w14:paraId="2D2DFF8E" w14:textId="502EA93E" w:rsidR="005E55C1" w:rsidRPr="00F85C31" w:rsidRDefault="005E55C1" w:rsidP="00E9669F">
      <w:pPr>
        <w:tabs>
          <w:tab w:val="clear" w:pos="360"/>
          <w:tab w:val="clear" w:pos="720"/>
          <w:tab w:val="clear" w:pos="1080"/>
          <w:tab w:val="clear" w:pos="1440"/>
        </w:tabs>
        <w:spacing w:before="60"/>
        <w:ind w:left="360"/>
        <w:jc w:val="both"/>
        <w:rPr>
          <w:rFonts w:eastAsia="Malgun Gothic"/>
          <w:sz w:val="18"/>
          <w:szCs w:val="18"/>
        </w:rPr>
      </w:pPr>
      <w:r w:rsidRPr="00F85C31">
        <w:rPr>
          <w:rFonts w:eastAsia="Malgun Gothic"/>
          <w:sz w:val="18"/>
          <w:szCs w:val="18"/>
        </w:rPr>
        <w:t>NOTE </w:t>
      </w:r>
      <w:r w:rsidRPr="00F85C31">
        <w:rPr>
          <w:rFonts w:eastAsia="Malgun Gothic"/>
          <w:sz w:val="18"/>
          <w:szCs w:val="18"/>
        </w:rPr>
        <w:fldChar w:fldCharType="begin"/>
      </w:r>
      <w:r w:rsidRPr="00F85C31">
        <w:rPr>
          <w:rFonts w:eastAsia="Malgun Gothic"/>
          <w:sz w:val="18"/>
          <w:szCs w:val="18"/>
        </w:rPr>
        <w:instrText xml:space="preserve"> SEQ NoteCounter \* MERGEFORMAT \r 1 </w:instrText>
      </w:r>
      <w:r w:rsidRPr="00F85C31">
        <w:rPr>
          <w:rFonts w:eastAsia="Malgun Gothic"/>
          <w:sz w:val="18"/>
          <w:szCs w:val="18"/>
        </w:rPr>
        <w:fldChar w:fldCharType="separate"/>
      </w:r>
      <w:r w:rsidRPr="00F85C31">
        <w:rPr>
          <w:rFonts w:eastAsia="Malgun Gothic"/>
          <w:noProof/>
          <w:sz w:val="18"/>
          <w:szCs w:val="18"/>
        </w:rPr>
        <w:t>1</w:t>
      </w:r>
      <w:r w:rsidRPr="00F85C31">
        <w:rPr>
          <w:rFonts w:eastAsia="Malgun Gothic"/>
          <w:noProof/>
          <w:sz w:val="18"/>
          <w:szCs w:val="18"/>
        </w:rPr>
        <w:fldChar w:fldCharType="end"/>
      </w:r>
      <w:r w:rsidRPr="00F85C31">
        <w:rPr>
          <w:rFonts w:eastAsia="Malgun Gothic"/>
          <w:sz w:val="18"/>
          <w:szCs w:val="18"/>
        </w:rPr>
        <w:t> – </w:t>
      </w:r>
      <w:r w:rsidRPr="00F85C31">
        <w:rPr>
          <w:sz w:val="18"/>
          <w:szCs w:val="18"/>
        </w:rPr>
        <w:t xml:space="preserve">Other syntax elements, such as colour_primaries, transfer_characteristics, </w:t>
      </w:r>
      <w:proofErr w:type="spellStart"/>
      <w:ins w:id="499" w:author="Ye-Kui Wang d06" w:date="2018-08-29T13:39:00Z">
        <w:r w:rsidR="002B14CA" w:rsidRPr="002B14CA">
          <w:rPr>
            <w:sz w:val="18"/>
            <w:szCs w:val="18"/>
          </w:rPr>
          <w:t>matrix_coefficients</w:t>
        </w:r>
      </w:ins>
      <w:proofErr w:type="spellEnd"/>
      <w:del w:id="500" w:author="Ye-Kui Wang d06" w:date="2018-08-29T13:39:00Z">
        <w:r w:rsidRPr="00F85C31" w:rsidDel="002B14CA">
          <w:rPr>
            <w:sz w:val="18"/>
            <w:szCs w:val="18"/>
          </w:rPr>
          <w:delText>matrix_coeffs</w:delText>
        </w:r>
      </w:del>
      <w:r w:rsidRPr="00F85C31">
        <w:rPr>
          <w:sz w:val="18"/>
          <w:szCs w:val="18"/>
        </w:rPr>
        <w:t>, and the chroma resampling filter hint SEI message, when present, may assist in the identification of such a conversion process.</w:t>
      </w:r>
    </w:p>
    <w:p w14:paraId="58B1BFDA" w14:textId="77777777" w:rsidR="005E55C1" w:rsidRPr="00F85C31" w:rsidRDefault="005E55C1" w:rsidP="00E447A2">
      <w:pPr>
        <w:jc w:val="both"/>
        <w:rPr>
          <w:sz w:val="20"/>
        </w:rPr>
      </w:pPr>
      <w:r w:rsidRPr="00F85C31">
        <w:rPr>
          <w:sz w:val="20"/>
        </w:rPr>
        <w:t>Given the red, green, and blue colour primary intensities in the linear light domain for the location of a luma sample in a corresponding 4:4:4 representation, denoted as E</w:t>
      </w:r>
      <w:r w:rsidRPr="00F85C31">
        <w:rPr>
          <w:sz w:val="20"/>
          <w:vertAlign w:val="subscript"/>
        </w:rPr>
        <w:t>R</w:t>
      </w:r>
      <w:r w:rsidRPr="00F85C31">
        <w:rPr>
          <w:sz w:val="20"/>
        </w:rPr>
        <w:t>, E</w:t>
      </w:r>
      <w:r w:rsidRPr="00F85C31">
        <w:rPr>
          <w:sz w:val="20"/>
          <w:vertAlign w:val="subscript"/>
        </w:rPr>
        <w:t>G</w:t>
      </w:r>
      <w:r w:rsidRPr="00F85C31">
        <w:rPr>
          <w:sz w:val="20"/>
        </w:rPr>
        <w:t>, and E</w:t>
      </w:r>
      <w:r w:rsidRPr="00F85C31">
        <w:rPr>
          <w:sz w:val="20"/>
          <w:vertAlign w:val="subscript"/>
        </w:rPr>
        <w:t>B</w:t>
      </w:r>
      <w:r w:rsidRPr="00F85C31">
        <w:rPr>
          <w:sz w:val="20"/>
        </w:rPr>
        <w:t xml:space="preserve">, the maximum component intensity is defined as </w:t>
      </w:r>
      <w:proofErr w:type="spellStart"/>
      <w:r w:rsidRPr="00F85C31">
        <w:rPr>
          <w:sz w:val="20"/>
        </w:rPr>
        <w:t>E</w:t>
      </w:r>
      <w:r w:rsidRPr="00F85C31">
        <w:rPr>
          <w:sz w:val="20"/>
          <w:vertAlign w:val="subscript"/>
        </w:rPr>
        <w:t>Max</w:t>
      </w:r>
      <w:proofErr w:type="spellEnd"/>
      <w:r w:rsidRPr="00F85C31">
        <w:rPr>
          <w:sz w:val="20"/>
        </w:rPr>
        <w:t xml:space="preserve"> = Max( E</w:t>
      </w:r>
      <w:r w:rsidRPr="00F85C31">
        <w:rPr>
          <w:sz w:val="20"/>
          <w:vertAlign w:val="subscript"/>
        </w:rPr>
        <w:t>R</w:t>
      </w:r>
      <w:r w:rsidRPr="00F85C31">
        <w:rPr>
          <w:sz w:val="20"/>
        </w:rPr>
        <w:t>, Max( E</w:t>
      </w:r>
      <w:r w:rsidRPr="00F85C31">
        <w:rPr>
          <w:sz w:val="20"/>
          <w:vertAlign w:val="subscript"/>
        </w:rPr>
        <w:t>G</w:t>
      </w:r>
      <w:r w:rsidRPr="00F85C31">
        <w:rPr>
          <w:sz w:val="20"/>
        </w:rPr>
        <w:t>, E</w:t>
      </w:r>
      <w:r w:rsidRPr="00F85C31">
        <w:rPr>
          <w:sz w:val="20"/>
          <w:vertAlign w:val="subscript"/>
        </w:rPr>
        <w:t>B</w:t>
      </w:r>
      <w:r w:rsidRPr="00F85C31">
        <w:rPr>
          <w:sz w:val="20"/>
        </w:rPr>
        <w:t xml:space="preserve"> ) ). The light level corresponding to the stimulus is then defined as the CIE 1931 luminance corresponding to equal amplitudes of </w:t>
      </w:r>
      <w:proofErr w:type="spellStart"/>
      <w:r w:rsidRPr="00F85C31">
        <w:rPr>
          <w:sz w:val="20"/>
        </w:rPr>
        <w:t>E</w:t>
      </w:r>
      <w:r w:rsidRPr="00F85C31">
        <w:rPr>
          <w:sz w:val="20"/>
          <w:vertAlign w:val="subscript"/>
        </w:rPr>
        <w:t>Max</w:t>
      </w:r>
      <w:proofErr w:type="spellEnd"/>
      <w:r w:rsidRPr="00F85C31">
        <w:rPr>
          <w:sz w:val="20"/>
        </w:rPr>
        <w:t xml:space="preserve"> for all three colour primary intensities for red, green, and blue (with appropriate scaling to reflect the nominal luminance level associated with peak white – e.g., ordinarily scaling to associate peak white with 10 000 candelas per square metre when transfer_characteristics is equal to 16).</w:t>
      </w:r>
    </w:p>
    <w:p w14:paraId="361A0329" w14:textId="2679105A" w:rsidR="005E55C1" w:rsidRPr="00F85C31" w:rsidRDefault="005E55C1" w:rsidP="00E9669F">
      <w:pPr>
        <w:pStyle w:val="Note1"/>
        <w:rPr>
          <w:lang w:val="en-CA"/>
        </w:rPr>
      </w:pPr>
      <w:r w:rsidRPr="00F85C31">
        <w:rPr>
          <w:lang w:val="en-CA"/>
        </w:rPr>
        <w:t>NOTE </w:t>
      </w:r>
      <w:r w:rsidRPr="00F85C31">
        <w:rPr>
          <w:lang w:val="en-CA"/>
        </w:rPr>
        <w:fldChar w:fldCharType="begin"/>
      </w:r>
      <w:r w:rsidRPr="00F85C31">
        <w:rPr>
          <w:lang w:val="en-CA"/>
        </w:rPr>
        <w:instrText xml:space="preserve"> SEQ NoteCounter \* MERGEFORMAT </w:instrText>
      </w:r>
      <w:r w:rsidRPr="00F85C31">
        <w:rPr>
          <w:lang w:val="en-CA"/>
        </w:rPr>
        <w:fldChar w:fldCharType="separate"/>
      </w:r>
      <w:r w:rsidRPr="00F85C31">
        <w:rPr>
          <w:noProof/>
          <w:lang w:val="en-CA"/>
        </w:rPr>
        <w:t>2</w:t>
      </w:r>
      <w:r w:rsidRPr="00F85C31">
        <w:rPr>
          <w:noProof/>
          <w:lang w:val="en-CA"/>
        </w:rPr>
        <w:fldChar w:fldCharType="end"/>
      </w:r>
      <w:r w:rsidR="00E447A2" w:rsidRPr="00F85C31">
        <w:rPr>
          <w:noProof/>
          <w:lang w:val="en-CA"/>
        </w:rPr>
        <w:t> </w:t>
      </w:r>
      <w:r w:rsidRPr="00F85C31">
        <w:rPr>
          <w:lang w:val="en-CA"/>
        </w:rPr>
        <w:t xml:space="preserve">– Since the maximum value </w:t>
      </w:r>
      <w:proofErr w:type="spellStart"/>
      <w:r w:rsidRPr="00F85C31">
        <w:rPr>
          <w:lang w:val="en-CA"/>
        </w:rPr>
        <w:t>E</w:t>
      </w:r>
      <w:r w:rsidRPr="00F85C31">
        <w:rPr>
          <w:vertAlign w:val="subscript"/>
          <w:lang w:val="en-CA"/>
        </w:rPr>
        <w:t>Max</w:t>
      </w:r>
      <w:proofErr w:type="spellEnd"/>
      <w:r w:rsidRPr="00F85C31">
        <w:rPr>
          <w:lang w:val="en-CA"/>
        </w:rPr>
        <w:t xml:space="preserve"> is used in this definition at each sample location, rather than a direct conversion from E</w:t>
      </w:r>
      <w:r w:rsidRPr="00F85C31">
        <w:rPr>
          <w:vertAlign w:val="subscript"/>
          <w:lang w:val="en-CA"/>
        </w:rPr>
        <w:t>R</w:t>
      </w:r>
      <w:r w:rsidRPr="00F85C31">
        <w:rPr>
          <w:lang w:val="en-CA"/>
        </w:rPr>
        <w:t>, E</w:t>
      </w:r>
      <w:r w:rsidRPr="00F85C31">
        <w:rPr>
          <w:vertAlign w:val="subscript"/>
          <w:lang w:val="en-CA"/>
        </w:rPr>
        <w:t>G</w:t>
      </w:r>
      <w:r w:rsidRPr="00F85C31">
        <w:rPr>
          <w:lang w:val="en-CA"/>
        </w:rPr>
        <w:t>, and E</w:t>
      </w:r>
      <w:r w:rsidRPr="00F85C31">
        <w:rPr>
          <w:vertAlign w:val="subscript"/>
          <w:lang w:val="en-CA"/>
        </w:rPr>
        <w:t>B</w:t>
      </w:r>
      <w:r w:rsidRPr="00F85C31">
        <w:rPr>
          <w:lang w:val="en-CA"/>
        </w:rPr>
        <w:t xml:space="preserve"> to the corresponding CIE 1931 luminance, the CIE 1931 luminance at a location may in some cases be less than the indicated light level. This situation would occur, for example, when E</w:t>
      </w:r>
      <w:r w:rsidRPr="00F85C31">
        <w:rPr>
          <w:vertAlign w:val="subscript"/>
          <w:lang w:val="en-CA"/>
        </w:rPr>
        <w:t>R</w:t>
      </w:r>
      <w:r w:rsidRPr="00F85C31">
        <w:rPr>
          <w:lang w:val="en-CA"/>
        </w:rPr>
        <w:t xml:space="preserve"> and E</w:t>
      </w:r>
      <w:r w:rsidRPr="00F85C31">
        <w:rPr>
          <w:vertAlign w:val="subscript"/>
          <w:lang w:val="en-CA"/>
        </w:rPr>
        <w:t>G</w:t>
      </w:r>
      <w:r w:rsidRPr="00F85C31">
        <w:rPr>
          <w:lang w:val="en-CA"/>
        </w:rPr>
        <w:t xml:space="preserve"> are very small and E</w:t>
      </w:r>
      <w:r w:rsidRPr="00F85C31">
        <w:rPr>
          <w:vertAlign w:val="subscript"/>
          <w:lang w:val="en-CA"/>
        </w:rPr>
        <w:t>B</w:t>
      </w:r>
      <w:r w:rsidRPr="00F85C31">
        <w:rPr>
          <w:lang w:val="en-CA"/>
        </w:rPr>
        <w:t xml:space="preserve"> is large, in which case the indicated light level would be much larger than the true CIE 1931 luminance associated with the ( E</w:t>
      </w:r>
      <w:r w:rsidRPr="00F85C31">
        <w:rPr>
          <w:vertAlign w:val="subscript"/>
          <w:lang w:val="en-CA"/>
        </w:rPr>
        <w:t>R</w:t>
      </w:r>
      <w:r w:rsidRPr="00F85C31">
        <w:rPr>
          <w:lang w:val="en-CA"/>
        </w:rPr>
        <w:t>, E</w:t>
      </w:r>
      <w:r w:rsidRPr="00F85C31">
        <w:rPr>
          <w:vertAlign w:val="subscript"/>
          <w:lang w:val="en-CA"/>
        </w:rPr>
        <w:t>G</w:t>
      </w:r>
      <w:r w:rsidRPr="00F85C31">
        <w:rPr>
          <w:lang w:val="en-CA"/>
        </w:rPr>
        <w:t>, E</w:t>
      </w:r>
      <w:r w:rsidRPr="00F85C31">
        <w:rPr>
          <w:vertAlign w:val="subscript"/>
          <w:lang w:val="en-CA"/>
        </w:rPr>
        <w:t>B</w:t>
      </w:r>
      <w:r w:rsidRPr="00F85C31">
        <w:rPr>
          <w:lang w:val="en-CA"/>
        </w:rPr>
        <w:t xml:space="preserve"> ) triplet.</w:t>
      </w:r>
    </w:p>
    <w:p w14:paraId="32BA68AE" w14:textId="07FD48C0" w:rsidR="00E447A2" w:rsidRPr="00B43257" w:rsidRDefault="00E447A2" w:rsidP="00E447A2">
      <w:pPr>
        <w:jc w:val="both"/>
        <w:rPr>
          <w:noProof/>
          <w:sz w:val="20"/>
        </w:rPr>
      </w:pPr>
      <w:r w:rsidRPr="00F85C31">
        <w:rPr>
          <w:sz w:val="20"/>
        </w:rPr>
        <w:t xml:space="preserve">When a content light level information SEI message is present in any access unit of a coded video sequence, a content light level information SEI message shall be present in the IDR access unit that is the first access unit of the coded video sequence. </w:t>
      </w:r>
      <w:r w:rsidRPr="00B43257">
        <w:rPr>
          <w:rFonts w:eastAsia="Malgun Gothic"/>
          <w:sz w:val="20"/>
        </w:rPr>
        <w:t xml:space="preserve">All </w:t>
      </w:r>
      <w:r w:rsidRPr="00F85C31">
        <w:rPr>
          <w:sz w:val="20"/>
        </w:rPr>
        <w:t>content light level information</w:t>
      </w:r>
      <w:r w:rsidRPr="00B43257">
        <w:rPr>
          <w:rFonts w:eastAsia="Malgun Gothic"/>
          <w:sz w:val="20"/>
        </w:rPr>
        <w:t xml:space="preserve"> SEI messages that apply to the same coded video sequence shall have the same content.</w:t>
      </w:r>
    </w:p>
    <w:p w14:paraId="344EB281" w14:textId="7ECA2B96" w:rsidR="00E447A2" w:rsidRPr="00B43257" w:rsidRDefault="00E447A2" w:rsidP="00E447A2">
      <w:pPr>
        <w:jc w:val="both"/>
        <w:rPr>
          <w:rFonts w:eastAsia="Malgun Gothic"/>
          <w:sz w:val="20"/>
        </w:rPr>
      </w:pPr>
      <w:r w:rsidRPr="00B43257">
        <w:rPr>
          <w:rFonts w:eastAsia="Malgun Gothic"/>
          <w:sz w:val="20"/>
        </w:rPr>
        <w:t xml:space="preserve">The </w:t>
      </w:r>
      <w:r w:rsidRPr="00F85C31">
        <w:rPr>
          <w:sz w:val="20"/>
        </w:rPr>
        <w:t>content light level information</w:t>
      </w:r>
      <w:r w:rsidRPr="00B43257">
        <w:rPr>
          <w:rFonts w:eastAsia="Malgun Gothic"/>
          <w:sz w:val="20"/>
        </w:rPr>
        <w:t xml:space="preserve"> SEI message persists in decoding order from the current access unit until the end of the coded video sequence.</w:t>
      </w:r>
    </w:p>
    <w:p w14:paraId="2AB83CCF" w14:textId="77777777" w:rsidR="00E447A2" w:rsidRPr="00F85C31" w:rsidRDefault="00E447A2" w:rsidP="00E447A2">
      <w:pPr>
        <w:jc w:val="both"/>
        <w:rPr>
          <w:sz w:val="20"/>
        </w:rPr>
      </w:pPr>
      <w:proofErr w:type="spellStart"/>
      <w:r w:rsidRPr="00F85C31">
        <w:rPr>
          <w:b/>
          <w:sz w:val="20"/>
        </w:rPr>
        <w:t>max_content_light_level</w:t>
      </w:r>
      <w:proofErr w:type="spellEnd"/>
      <w:r w:rsidRPr="00F85C31">
        <w:rPr>
          <w:sz w:val="20"/>
        </w:rPr>
        <w:t xml:space="preserve">, when not equal to 0, indicates an upper bound on the maximum light level among all individual samples in a 4:4:4 representation of red, green, and blue colour primary intensities (in the linear light domain) for the pictures of the coded video sequence, in units of candelas per square metre. When equal to 0, no such upper bound is indicated by </w:t>
      </w:r>
      <w:proofErr w:type="spellStart"/>
      <w:r w:rsidRPr="00F85C31">
        <w:rPr>
          <w:sz w:val="20"/>
        </w:rPr>
        <w:t>max_content_light_level</w:t>
      </w:r>
      <w:proofErr w:type="spellEnd"/>
      <w:r w:rsidRPr="00F85C31">
        <w:rPr>
          <w:sz w:val="20"/>
        </w:rPr>
        <w:t>.</w:t>
      </w:r>
    </w:p>
    <w:p w14:paraId="79019B86" w14:textId="77777777" w:rsidR="00E447A2" w:rsidRPr="00F85C31" w:rsidRDefault="00E447A2" w:rsidP="00E447A2">
      <w:pPr>
        <w:jc w:val="both"/>
      </w:pPr>
      <w:proofErr w:type="spellStart"/>
      <w:r w:rsidRPr="00F85C31">
        <w:rPr>
          <w:b/>
          <w:sz w:val="20"/>
        </w:rPr>
        <w:t>max_pic_average_light_level</w:t>
      </w:r>
      <w:proofErr w:type="spellEnd"/>
      <w:r w:rsidRPr="00F85C31">
        <w:rPr>
          <w:sz w:val="20"/>
        </w:rPr>
        <w:t xml:space="preserve">, when not equal to 0, indicates an upper bound on the maximum average light level among the samples in a 4:4:4 representation of red, green, and blue colour primary intensities (in the linear light domain) for any individual picture of the coded video sequence, in units of candelas per square metre. When equal to 0, no such upper bound is indicated by </w:t>
      </w:r>
      <w:proofErr w:type="spellStart"/>
      <w:r w:rsidRPr="00F85C31">
        <w:rPr>
          <w:sz w:val="20"/>
        </w:rPr>
        <w:t>max_pic_average_light_level</w:t>
      </w:r>
      <w:proofErr w:type="spellEnd"/>
      <w:r w:rsidRPr="00F85C31">
        <w:rPr>
          <w:sz w:val="20"/>
        </w:rPr>
        <w:t>.</w:t>
      </w:r>
    </w:p>
    <w:p w14:paraId="4DB86B13" w14:textId="108B502B" w:rsidR="00E447A2" w:rsidRPr="00F85C31" w:rsidRDefault="00E447A2" w:rsidP="00E447A2">
      <w:pPr>
        <w:tabs>
          <w:tab w:val="clear" w:pos="360"/>
          <w:tab w:val="clear" w:pos="720"/>
          <w:tab w:val="clear" w:pos="1080"/>
          <w:tab w:val="clear" w:pos="1440"/>
        </w:tabs>
        <w:overflowPunct/>
        <w:autoSpaceDE/>
        <w:autoSpaceDN/>
        <w:adjustRightInd/>
        <w:spacing w:before="120" w:after="120"/>
        <w:ind w:left="403"/>
        <w:jc w:val="both"/>
        <w:textAlignment w:val="auto"/>
        <w:rPr>
          <w:sz w:val="18"/>
          <w:szCs w:val="18"/>
          <w:lang w:eastAsia="ja-JP"/>
        </w:rPr>
      </w:pPr>
      <w:r w:rsidRPr="00F85C31">
        <w:rPr>
          <w:sz w:val="18"/>
          <w:szCs w:val="18"/>
        </w:rPr>
        <w:t>NOTE </w:t>
      </w:r>
      <w:r w:rsidRPr="00F85C31">
        <w:rPr>
          <w:sz w:val="18"/>
          <w:szCs w:val="18"/>
        </w:rPr>
        <w:fldChar w:fldCharType="begin"/>
      </w:r>
      <w:r w:rsidRPr="00F85C31">
        <w:rPr>
          <w:sz w:val="18"/>
          <w:szCs w:val="18"/>
        </w:rPr>
        <w:instrText xml:space="preserve"> SEQ NoteCounter \* MERGEFORMAT </w:instrText>
      </w:r>
      <w:r w:rsidRPr="00F85C31">
        <w:rPr>
          <w:sz w:val="18"/>
          <w:szCs w:val="18"/>
        </w:rPr>
        <w:fldChar w:fldCharType="separate"/>
      </w:r>
      <w:r w:rsidRPr="00F85C31">
        <w:rPr>
          <w:noProof/>
          <w:sz w:val="18"/>
          <w:szCs w:val="18"/>
        </w:rPr>
        <w:t>3</w:t>
      </w:r>
      <w:r w:rsidRPr="00F85C31">
        <w:rPr>
          <w:noProof/>
          <w:sz w:val="18"/>
          <w:szCs w:val="18"/>
        </w:rPr>
        <w:fldChar w:fldCharType="end"/>
      </w:r>
      <w:r w:rsidRPr="00F85C31">
        <w:rPr>
          <w:noProof/>
          <w:sz w:val="18"/>
          <w:szCs w:val="18"/>
        </w:rPr>
        <w:t> </w:t>
      </w:r>
      <w:r w:rsidRPr="00F85C31">
        <w:rPr>
          <w:sz w:val="18"/>
          <w:szCs w:val="18"/>
        </w:rPr>
        <w:t>– When the visually relevant region does not correspond to the entire cropped decoded picture, such as for "letterbox" encoding of video content with a wide picture aspect ratio within a taller cropped decoded picture, the indicated average should be performed only within the visually relevant region.</w:t>
      </w:r>
    </w:p>
    <w:p w14:paraId="2FAC0D49" w14:textId="3DA24289" w:rsidR="00B43257" w:rsidRPr="00F63998" w:rsidRDefault="00B43257" w:rsidP="00B43257">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sz w:val="20"/>
          <w:szCs w:val="24"/>
        </w:rPr>
      </w:pPr>
      <w:r w:rsidRPr="00F63998">
        <w:rPr>
          <w:b/>
          <w:bCs/>
          <w:sz w:val="20"/>
          <w:szCs w:val="24"/>
        </w:rPr>
        <w:t>D.2.3</w:t>
      </w:r>
      <w:r w:rsidR="006F1986">
        <w:rPr>
          <w:b/>
          <w:bCs/>
          <w:sz w:val="20"/>
          <w:szCs w:val="24"/>
        </w:rPr>
        <w:t>3</w:t>
      </w:r>
      <w:r w:rsidRPr="00F63998">
        <w:rPr>
          <w:b/>
          <w:bCs/>
          <w:sz w:val="20"/>
          <w:szCs w:val="24"/>
        </w:rPr>
        <w:t xml:space="preserve"> </w:t>
      </w:r>
      <w:r w:rsidRPr="00F63998">
        <w:rPr>
          <w:b/>
          <w:bCs/>
          <w:sz w:val="20"/>
          <w:szCs w:val="24"/>
          <w:lang w:eastAsia="ja-JP"/>
        </w:rPr>
        <w:t xml:space="preserve">Content </w:t>
      </w:r>
      <w:r w:rsidR="00761B32" w:rsidRPr="00761B32">
        <w:rPr>
          <w:b/>
          <w:bCs/>
          <w:sz w:val="20"/>
          <w:szCs w:val="24"/>
          <w:lang w:eastAsia="ja-JP"/>
        </w:rPr>
        <w:t xml:space="preserve">colour volume SEI message </w:t>
      </w:r>
      <w:r w:rsidRPr="00F63998">
        <w:rPr>
          <w:b/>
          <w:bCs/>
          <w:sz w:val="20"/>
          <w:szCs w:val="24"/>
        </w:rPr>
        <w:t>semantics</w:t>
      </w:r>
    </w:p>
    <w:p w14:paraId="4B91BBD5"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content </w:t>
      </w:r>
      <w:proofErr w:type="spellStart"/>
      <w:r w:rsidRPr="00B43257">
        <w:rPr>
          <w:sz w:val="20"/>
          <w:lang w:val="en-US"/>
        </w:rPr>
        <w:t>colour</w:t>
      </w:r>
      <w:proofErr w:type="spellEnd"/>
      <w:r w:rsidRPr="00B43257">
        <w:rPr>
          <w:sz w:val="20"/>
          <w:lang w:val="en-US"/>
        </w:rPr>
        <w:t xml:space="preserve"> volume SEI message describes the </w:t>
      </w:r>
      <w:proofErr w:type="spellStart"/>
      <w:r w:rsidRPr="00B43257">
        <w:rPr>
          <w:sz w:val="20"/>
          <w:lang w:val="en-US"/>
        </w:rPr>
        <w:t>colour</w:t>
      </w:r>
      <w:proofErr w:type="spellEnd"/>
      <w:r w:rsidRPr="00B43257">
        <w:rPr>
          <w:sz w:val="20"/>
          <w:lang w:val="en-US"/>
        </w:rPr>
        <w:t xml:space="preserve"> volume characteristics of the associated pictures. </w:t>
      </w:r>
      <w:r w:rsidRPr="00B43257">
        <w:rPr>
          <w:rFonts w:eastAsia="Times New Roman"/>
          <w:sz w:val="20"/>
          <w:lang w:val="en-US"/>
        </w:rPr>
        <w:t xml:space="preserve">These </w:t>
      </w:r>
      <w:proofErr w:type="spellStart"/>
      <w:r w:rsidRPr="00B43257">
        <w:rPr>
          <w:rFonts w:eastAsia="Times New Roman"/>
          <w:sz w:val="20"/>
          <w:lang w:val="en-US"/>
        </w:rPr>
        <w:t>colour</w:t>
      </w:r>
      <w:proofErr w:type="spellEnd"/>
      <w:r w:rsidRPr="00B43257">
        <w:rPr>
          <w:rFonts w:eastAsia="Times New Roman"/>
          <w:sz w:val="20"/>
          <w:lang w:val="en-US"/>
        </w:rPr>
        <w:t xml:space="preserve"> volume characteristics are expressed</w:t>
      </w:r>
      <w:r w:rsidRPr="00B43257">
        <w:rPr>
          <w:sz w:val="20"/>
          <w:lang w:val="en-US"/>
        </w:rPr>
        <w:t xml:space="preserve"> in terms of a nominal range, </w:t>
      </w:r>
      <w:r w:rsidRPr="00B43257">
        <w:rPr>
          <w:rFonts w:eastAsia="Times New Roman"/>
          <w:sz w:val="20"/>
          <w:lang w:val="en-US"/>
        </w:rPr>
        <w:t xml:space="preserve">although </w:t>
      </w:r>
      <w:r w:rsidRPr="00B43257">
        <w:rPr>
          <w:sz w:val="20"/>
          <w:lang w:val="en-US"/>
        </w:rPr>
        <w:t>deviations from this range may occur.</w:t>
      </w:r>
    </w:p>
    <w:p w14:paraId="30DFB89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variable </w:t>
      </w:r>
      <w:proofErr w:type="spellStart"/>
      <w:r w:rsidRPr="00B43257">
        <w:rPr>
          <w:sz w:val="20"/>
          <w:lang w:val="en-US"/>
        </w:rPr>
        <w:t>transferCharacteristics</w:t>
      </w:r>
      <w:proofErr w:type="spellEnd"/>
      <w:r w:rsidRPr="00B43257">
        <w:rPr>
          <w:sz w:val="20"/>
          <w:lang w:val="en-US"/>
        </w:rPr>
        <w:t xml:space="preserve"> is specified as follows:</w:t>
      </w:r>
    </w:p>
    <w:p w14:paraId="11B85285" w14:textId="77777777" w:rsidR="00B43257" w:rsidRPr="00761B32"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lastRenderedPageBreak/>
        <w:t>–</w:t>
      </w:r>
      <w:r w:rsidRPr="00B43257">
        <w:rPr>
          <w:sz w:val="20"/>
          <w:lang w:val="en-US"/>
        </w:rPr>
        <w:tab/>
        <w:t xml:space="preserve">If an alternative transfer characteristics SEI message is </w:t>
      </w:r>
      <w:r w:rsidRPr="00761B32">
        <w:rPr>
          <w:sz w:val="20"/>
          <w:lang w:val="en-US"/>
        </w:rPr>
        <w:t xml:space="preserve">present for the coded video sequence, </w:t>
      </w:r>
      <w:proofErr w:type="spellStart"/>
      <w:r w:rsidRPr="00761B32">
        <w:rPr>
          <w:sz w:val="20"/>
          <w:lang w:val="en-US"/>
        </w:rPr>
        <w:t>transferCharacteristics</w:t>
      </w:r>
      <w:proofErr w:type="spellEnd"/>
      <w:r w:rsidRPr="00761B32">
        <w:rPr>
          <w:sz w:val="20"/>
          <w:lang w:val="en-US"/>
        </w:rPr>
        <w:t xml:space="preserve"> is set equal to </w:t>
      </w:r>
      <w:proofErr w:type="spellStart"/>
      <w:r w:rsidRPr="00761B32">
        <w:rPr>
          <w:sz w:val="20"/>
          <w:lang w:val="en-US"/>
        </w:rPr>
        <w:t>preferred_transfer_characteristics</w:t>
      </w:r>
      <w:proofErr w:type="spellEnd"/>
      <w:r w:rsidRPr="00761B32">
        <w:rPr>
          <w:sz w:val="20"/>
          <w:lang w:val="en-US"/>
        </w:rPr>
        <w:t>;</w:t>
      </w:r>
    </w:p>
    <w:p w14:paraId="67426280"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761B32">
        <w:rPr>
          <w:sz w:val="20"/>
          <w:lang w:val="en-US"/>
        </w:rPr>
        <w:t>–</w:t>
      </w:r>
      <w:r w:rsidRPr="00761B32">
        <w:rPr>
          <w:sz w:val="20"/>
          <w:lang w:val="en-US"/>
        </w:rPr>
        <w:tab/>
        <w:t xml:space="preserve">Otherwise, (an alternative transfer characteristics SEI message is not present for the coded video sequence), </w:t>
      </w:r>
      <w:proofErr w:type="spellStart"/>
      <w:r w:rsidRPr="00761B32">
        <w:rPr>
          <w:sz w:val="20"/>
          <w:lang w:val="en-US"/>
        </w:rPr>
        <w:t>transferCharacteristics</w:t>
      </w:r>
      <w:proofErr w:type="spellEnd"/>
      <w:r w:rsidRPr="00761B32">
        <w:rPr>
          <w:sz w:val="20"/>
          <w:lang w:val="en-US"/>
        </w:rPr>
        <w:t xml:space="preserve"> is set equal to transfer_characteristics.</w:t>
      </w:r>
    </w:p>
    <w:p w14:paraId="78C9AC74"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content </w:t>
      </w:r>
      <w:proofErr w:type="spellStart"/>
      <w:r w:rsidRPr="00B43257">
        <w:rPr>
          <w:sz w:val="20"/>
          <w:lang w:val="en-US"/>
        </w:rPr>
        <w:t>colour</w:t>
      </w:r>
      <w:proofErr w:type="spellEnd"/>
      <w:r w:rsidRPr="00B43257">
        <w:rPr>
          <w:sz w:val="20"/>
          <w:lang w:val="en-US"/>
        </w:rPr>
        <w:t xml:space="preserve"> volume SEI message shall not be present, and decoders shall ignore it, when any of the following conditions is true:</w:t>
      </w:r>
    </w:p>
    <w:p w14:paraId="6BE9C3D1" w14:textId="6E34736C"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 xml:space="preserve">Any of the values of </w:t>
      </w:r>
      <w:proofErr w:type="spellStart"/>
      <w:r w:rsidRPr="00B43257">
        <w:rPr>
          <w:sz w:val="20"/>
          <w:lang w:val="en-US"/>
        </w:rPr>
        <w:t>transferCharacteristics</w:t>
      </w:r>
      <w:proofErr w:type="spellEnd"/>
      <w:r w:rsidRPr="00B43257">
        <w:rPr>
          <w:sz w:val="20"/>
          <w:lang w:val="en-US"/>
        </w:rPr>
        <w:t xml:space="preserve">, colour_primaries, and </w:t>
      </w:r>
      <w:proofErr w:type="spellStart"/>
      <w:ins w:id="501" w:author="Ye-Kui Wang d06" w:date="2018-08-29T13:40:00Z">
        <w:r w:rsidR="002B14CA" w:rsidRPr="002B14CA">
          <w:rPr>
            <w:sz w:val="20"/>
            <w:lang w:val="en-US"/>
          </w:rPr>
          <w:t>matrix_coefficients</w:t>
        </w:r>
      </w:ins>
      <w:proofErr w:type="spellEnd"/>
      <w:del w:id="502" w:author="Ye-Kui Wang d06" w:date="2018-08-29T13:40:00Z">
        <w:r w:rsidRPr="00B43257" w:rsidDel="002B14CA">
          <w:rPr>
            <w:sz w:val="20"/>
            <w:lang w:val="en-US"/>
          </w:rPr>
          <w:delText>matrix_coeffs</w:delText>
        </w:r>
      </w:del>
      <w:r w:rsidRPr="00B43257">
        <w:rPr>
          <w:sz w:val="20"/>
          <w:lang w:val="en-US"/>
        </w:rPr>
        <w:t xml:space="preserve"> has a value defined as unspecified.</w:t>
      </w:r>
    </w:p>
    <w:p w14:paraId="020A1580"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The value of transfer_characteristics is equal to 2, 4, or 5.</w:t>
      </w:r>
    </w:p>
    <w:p w14:paraId="57E78A9E"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60" w:hanging="360"/>
        <w:jc w:val="both"/>
        <w:rPr>
          <w:sz w:val="20"/>
          <w:lang w:val="en-US"/>
        </w:rPr>
      </w:pPr>
      <w:r w:rsidRPr="00B43257">
        <w:rPr>
          <w:sz w:val="20"/>
          <w:lang w:val="en-US"/>
        </w:rPr>
        <w:t>–</w:t>
      </w:r>
      <w:r w:rsidRPr="00B43257">
        <w:rPr>
          <w:sz w:val="20"/>
          <w:lang w:val="en-US"/>
        </w:rPr>
        <w:tab/>
        <w:t xml:space="preserve">The value of colour_primaries </w:t>
      </w:r>
      <w:proofErr w:type="gramStart"/>
      <w:r w:rsidRPr="00B43257">
        <w:rPr>
          <w:sz w:val="20"/>
          <w:lang w:val="en-US"/>
        </w:rPr>
        <w:t>is</w:t>
      </w:r>
      <w:proofErr w:type="gramEnd"/>
      <w:r w:rsidRPr="00B43257">
        <w:rPr>
          <w:sz w:val="20"/>
          <w:lang w:val="en-US"/>
        </w:rPr>
        <w:t xml:space="preserve"> equal to 2.</w:t>
      </w:r>
    </w:p>
    <w:p w14:paraId="68BDB54D"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The following applies when converting the signal from a non-linear to a linear representation:</w:t>
      </w:r>
    </w:p>
    <w:p w14:paraId="50E13D03"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sz w:val="20"/>
          <w:lang w:val="en-US"/>
        </w:rPr>
      </w:pPr>
      <w:r w:rsidRPr="00B43257">
        <w:rPr>
          <w:sz w:val="20"/>
          <w:lang w:val="en-US"/>
        </w:rPr>
        <w:t>–</w:t>
      </w:r>
      <w:r w:rsidRPr="00B43257">
        <w:rPr>
          <w:sz w:val="20"/>
          <w:lang w:val="en-US"/>
        </w:rPr>
        <w:tab/>
        <w:t xml:space="preserve">If the value of </w:t>
      </w:r>
      <w:proofErr w:type="spellStart"/>
      <w:r w:rsidRPr="00B43257">
        <w:rPr>
          <w:sz w:val="20"/>
          <w:lang w:val="en-US"/>
        </w:rPr>
        <w:t>transferCharacteristics</w:t>
      </w:r>
      <w:proofErr w:type="spellEnd"/>
      <w:r w:rsidRPr="00B43257">
        <w:rPr>
          <w:sz w:val="20"/>
          <w:lang w:val="en-US"/>
        </w:rPr>
        <w:t xml:space="preserve"> is equal to 1, 6, 7, 14, or 15, the Rec. ITU</w:t>
      </w:r>
      <w:r w:rsidRPr="00B43257">
        <w:rPr>
          <w:sz w:val="20"/>
          <w:lang w:val="en-US"/>
        </w:rPr>
        <w:noBreakHyphen/>
        <w:t>R BT.1886-0 reference electro-optical transfer function should be used to convert the signal to its linear representation, where the value of screen luminance for white is set equal to 100 cd/m</w:t>
      </w:r>
      <w:r w:rsidRPr="00B43257">
        <w:rPr>
          <w:sz w:val="20"/>
          <w:vertAlign w:val="superscript"/>
          <w:lang w:val="en-US"/>
        </w:rPr>
        <w:t>2</w:t>
      </w:r>
      <w:r w:rsidRPr="00B43257">
        <w:rPr>
          <w:sz w:val="20"/>
          <w:lang w:val="en-US"/>
        </w:rPr>
        <w:t>, the value of screen luminance for black is set equal to 0 cd/m</w:t>
      </w:r>
      <w:r w:rsidRPr="00B43257">
        <w:rPr>
          <w:sz w:val="20"/>
          <w:vertAlign w:val="superscript"/>
          <w:lang w:val="en-US"/>
        </w:rPr>
        <w:t>2</w:t>
      </w:r>
      <w:r w:rsidRPr="00B43257">
        <w:rPr>
          <w:sz w:val="20"/>
          <w:lang w:val="en-US"/>
        </w:rPr>
        <w:t>, and the value of the exponent of the power function is set equal to 2.4.</w:t>
      </w:r>
    </w:p>
    <w:p w14:paraId="6BEE8776"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sz w:val="20"/>
          <w:lang w:val="en-US"/>
        </w:rPr>
      </w:pPr>
      <w:r w:rsidRPr="00B43257">
        <w:rPr>
          <w:sz w:val="20"/>
          <w:lang w:val="en-US"/>
        </w:rPr>
        <w:t>–</w:t>
      </w:r>
      <w:r w:rsidRPr="00B43257">
        <w:rPr>
          <w:sz w:val="20"/>
          <w:lang w:val="en-US"/>
        </w:rPr>
        <w:tab/>
        <w:t xml:space="preserve">Otherwise, if the value of </w:t>
      </w:r>
      <w:proofErr w:type="spellStart"/>
      <w:r w:rsidRPr="00B43257">
        <w:rPr>
          <w:sz w:val="20"/>
          <w:lang w:val="en-US"/>
        </w:rPr>
        <w:t>transferCharacteristics</w:t>
      </w:r>
      <w:proofErr w:type="spellEnd"/>
      <w:r w:rsidRPr="00B43257">
        <w:rPr>
          <w:sz w:val="20"/>
          <w:lang w:val="en-US"/>
        </w:rPr>
        <w:t xml:space="preserve"> is equal to 18, the hybrid log-gamma reference electro-optical transfer function specified in Rec. ITU-R BT.2100-1 should be used</w:t>
      </w:r>
      <w:r w:rsidRPr="00B43257">
        <w:rPr>
          <w:rFonts w:eastAsia="Times New Roman"/>
          <w:sz w:val="20"/>
          <w:lang w:val="en-US"/>
        </w:rPr>
        <w:t xml:space="preserve"> to convert the signal to its linear representation</w:t>
      </w:r>
      <w:r w:rsidRPr="00B43257">
        <w:rPr>
          <w:sz w:val="20"/>
          <w:lang w:val="en-US"/>
        </w:rPr>
        <w:t>, where the value of nominal peak luminance of the display is set equal to 1000 cd/m</w:t>
      </w:r>
      <w:r w:rsidRPr="00B43257">
        <w:rPr>
          <w:sz w:val="20"/>
          <w:vertAlign w:val="superscript"/>
          <w:lang w:val="en-US"/>
        </w:rPr>
        <w:t>2</w:t>
      </w:r>
      <w:r w:rsidRPr="00B43257">
        <w:rPr>
          <w:sz w:val="20"/>
          <w:lang w:val="en-US"/>
        </w:rPr>
        <w:t>, the value of the display luminance for black is set equal to 0 cd/m</w:t>
      </w:r>
      <w:r w:rsidRPr="00B43257">
        <w:rPr>
          <w:sz w:val="20"/>
          <w:vertAlign w:val="superscript"/>
          <w:lang w:val="en-US"/>
        </w:rPr>
        <w:t>2</w:t>
      </w:r>
      <w:r w:rsidRPr="00B43257">
        <w:rPr>
          <w:sz w:val="20"/>
          <w:lang w:val="en-US"/>
        </w:rPr>
        <w:t>, and the value of system gamma is set equal to 1.2.</w:t>
      </w:r>
    </w:p>
    <w:p w14:paraId="38CF9EDF"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hanging="397"/>
        <w:jc w:val="both"/>
        <w:rPr>
          <w:sz w:val="20"/>
          <w:lang w:val="en-US"/>
        </w:rPr>
      </w:pPr>
      <w:r w:rsidRPr="00B43257">
        <w:rPr>
          <w:sz w:val="20"/>
          <w:lang w:val="en-US"/>
        </w:rPr>
        <w:t>–</w:t>
      </w:r>
      <w:r w:rsidRPr="00B43257">
        <w:rPr>
          <w:sz w:val="20"/>
          <w:lang w:val="en-US"/>
        </w:rPr>
        <w:tab/>
        <w:t xml:space="preserve">Otherwise (the value of </w:t>
      </w:r>
      <w:proofErr w:type="spellStart"/>
      <w:r w:rsidRPr="00B43257">
        <w:rPr>
          <w:sz w:val="20"/>
          <w:lang w:val="en-US"/>
        </w:rPr>
        <w:t>transferCharacteristics</w:t>
      </w:r>
      <w:proofErr w:type="spellEnd"/>
      <w:r w:rsidRPr="00B43257">
        <w:rPr>
          <w:sz w:val="20"/>
          <w:lang w:val="en-US"/>
        </w:rPr>
        <w:t xml:space="preserve"> is not equal to 1, 6, 7, 14, 15, or 18) when the content </w:t>
      </w:r>
      <w:proofErr w:type="spellStart"/>
      <w:r w:rsidRPr="00B43257">
        <w:rPr>
          <w:sz w:val="20"/>
          <w:lang w:val="en-US"/>
        </w:rPr>
        <w:t>colour</w:t>
      </w:r>
      <w:proofErr w:type="spellEnd"/>
      <w:r w:rsidRPr="00B43257">
        <w:rPr>
          <w:sz w:val="20"/>
          <w:lang w:val="en-US"/>
        </w:rPr>
        <w:t xml:space="preserve"> volume SEI message is present, the exact inverse of the transfer function specified in Table E-4 should be used to convert the non-linear signal to a linear representation.</w:t>
      </w:r>
    </w:p>
    <w:p w14:paraId="100EA529"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ccv_cancel_flag</w:t>
      </w:r>
      <w:proofErr w:type="spellEnd"/>
      <w:r w:rsidRPr="00B43257">
        <w:rPr>
          <w:sz w:val="20"/>
          <w:lang w:val="en-US"/>
        </w:rPr>
        <w:t xml:space="preserve"> equal to 1 indicates that the content </w:t>
      </w:r>
      <w:proofErr w:type="spellStart"/>
      <w:r w:rsidRPr="00B43257">
        <w:rPr>
          <w:sz w:val="20"/>
          <w:lang w:val="en-US"/>
        </w:rPr>
        <w:t>colour</w:t>
      </w:r>
      <w:proofErr w:type="spellEnd"/>
      <w:r w:rsidRPr="00B43257">
        <w:rPr>
          <w:sz w:val="20"/>
          <w:lang w:val="en-US"/>
        </w:rPr>
        <w:t xml:space="preserve"> volume SEI message cancels the persistence of any previous content </w:t>
      </w:r>
      <w:proofErr w:type="spellStart"/>
      <w:r w:rsidRPr="00B43257">
        <w:rPr>
          <w:sz w:val="20"/>
          <w:lang w:val="en-US"/>
        </w:rPr>
        <w:t>colour</w:t>
      </w:r>
      <w:proofErr w:type="spellEnd"/>
      <w:r w:rsidRPr="00B43257">
        <w:rPr>
          <w:sz w:val="20"/>
          <w:lang w:val="en-US"/>
        </w:rPr>
        <w:t xml:space="preserve"> volume SEI message in output order. </w:t>
      </w:r>
      <w:proofErr w:type="spellStart"/>
      <w:r w:rsidRPr="00B43257">
        <w:rPr>
          <w:sz w:val="20"/>
          <w:lang w:val="en-US"/>
        </w:rPr>
        <w:t>ccv_cancel_flag</w:t>
      </w:r>
      <w:proofErr w:type="spellEnd"/>
      <w:r w:rsidRPr="00B43257">
        <w:rPr>
          <w:b/>
          <w:sz w:val="20"/>
          <w:lang w:val="en-US"/>
        </w:rPr>
        <w:t xml:space="preserve"> </w:t>
      </w:r>
      <w:r w:rsidRPr="00B43257">
        <w:rPr>
          <w:sz w:val="20"/>
          <w:lang w:val="en-US"/>
        </w:rPr>
        <w:t xml:space="preserve">equal to 0 indicates that content </w:t>
      </w:r>
      <w:proofErr w:type="spellStart"/>
      <w:r w:rsidRPr="00B43257">
        <w:rPr>
          <w:sz w:val="20"/>
          <w:lang w:val="en-US"/>
        </w:rPr>
        <w:t>colour</w:t>
      </w:r>
      <w:proofErr w:type="spellEnd"/>
      <w:r w:rsidRPr="00B43257">
        <w:rPr>
          <w:sz w:val="20"/>
          <w:lang w:val="en-US"/>
        </w:rPr>
        <w:t xml:space="preserve"> volume information follows.</w:t>
      </w:r>
    </w:p>
    <w:p w14:paraId="6C09FDF6" w14:textId="3E84A49A" w:rsidR="001F5A08" w:rsidRPr="005347D2" w:rsidRDefault="001F5A08" w:rsidP="001F5A08">
      <w:pPr>
        <w:jc w:val="both"/>
        <w:rPr>
          <w:ins w:id="503" w:author="Ye-Kui Wang" w:date="2018-08-09T14:51:00Z"/>
          <w:noProof/>
          <w:sz w:val="20"/>
        </w:rPr>
      </w:pPr>
      <w:ins w:id="504" w:author="Ye-Kui Wang" w:date="2018-08-09T14:53:00Z">
        <w:r>
          <w:rPr>
            <w:b/>
            <w:noProof/>
            <w:sz w:val="20"/>
          </w:rPr>
          <w:t>ccv</w:t>
        </w:r>
      </w:ins>
      <w:ins w:id="505" w:author="Ye-Kui Wang" w:date="2018-08-09T14:51:00Z">
        <w:r w:rsidRPr="005347D2">
          <w:rPr>
            <w:b/>
            <w:noProof/>
            <w:sz w:val="20"/>
          </w:rPr>
          <w:t>_persistence_flag</w:t>
        </w:r>
        <w:r w:rsidRPr="005347D2">
          <w:rPr>
            <w:noProof/>
            <w:sz w:val="20"/>
          </w:rPr>
          <w:t xml:space="preserve"> specifies the persistence of the </w:t>
        </w:r>
      </w:ins>
      <w:ins w:id="506" w:author="Ye-Kui Wang" w:date="2018-08-09T14:53:00Z">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 </w:t>
        </w:r>
      </w:ins>
      <w:ins w:id="507" w:author="Ye-Kui Wang" w:date="2018-08-09T14:51:00Z">
        <w:r w:rsidRPr="005347D2">
          <w:rPr>
            <w:noProof/>
            <w:sz w:val="20"/>
          </w:rPr>
          <w:t>SEI message.</w:t>
        </w:r>
      </w:ins>
    </w:p>
    <w:p w14:paraId="5660AAC5" w14:textId="383D55F6" w:rsidR="001F5A08" w:rsidRPr="005347D2" w:rsidRDefault="001F5A08" w:rsidP="001F5A08">
      <w:pPr>
        <w:jc w:val="both"/>
        <w:rPr>
          <w:ins w:id="508" w:author="Ye-Kui Wang" w:date="2018-08-09T14:51:00Z"/>
          <w:noProof/>
          <w:sz w:val="20"/>
        </w:rPr>
      </w:pPr>
      <w:ins w:id="509" w:author="Ye-Kui Wang" w:date="2018-08-09T14:53:00Z">
        <w:r>
          <w:rPr>
            <w:noProof/>
            <w:sz w:val="20"/>
          </w:rPr>
          <w:t>ccv</w:t>
        </w:r>
      </w:ins>
      <w:ins w:id="510" w:author="Ye-Kui Wang" w:date="2018-08-09T14:51:00Z">
        <w:r w:rsidRPr="005347D2">
          <w:rPr>
            <w:noProof/>
            <w:sz w:val="20"/>
          </w:rPr>
          <w:t xml:space="preserve">_persistence_flag equal to 0 specifies that the </w:t>
        </w:r>
      </w:ins>
      <w:ins w:id="511" w:author="Ye-Kui Wang" w:date="2018-08-09T14:54:00Z">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 </w:t>
        </w:r>
      </w:ins>
      <w:ins w:id="512" w:author="Ye-Kui Wang" w:date="2018-08-09T14:51:00Z">
        <w:r w:rsidRPr="005347D2">
          <w:rPr>
            <w:noProof/>
            <w:sz w:val="20"/>
          </w:rPr>
          <w:t>SEI message applies to the current decoded picture only.</w:t>
        </w:r>
      </w:ins>
    </w:p>
    <w:p w14:paraId="558430B1" w14:textId="3D5DD538" w:rsidR="001F5A08" w:rsidRPr="005347D2" w:rsidRDefault="001F5A08" w:rsidP="001F5A08">
      <w:pPr>
        <w:jc w:val="both"/>
        <w:rPr>
          <w:ins w:id="513" w:author="Ye-Kui Wang" w:date="2018-08-09T14:51:00Z"/>
          <w:noProof/>
          <w:sz w:val="20"/>
        </w:rPr>
      </w:pPr>
      <w:ins w:id="514" w:author="Ye-Kui Wang" w:date="2018-08-09T14:51:00Z">
        <w:r w:rsidRPr="005347D2">
          <w:rPr>
            <w:noProof/>
            <w:sz w:val="20"/>
          </w:rPr>
          <w:t xml:space="preserve">Let picA be the current picture. </w:t>
        </w:r>
      </w:ins>
      <w:ins w:id="515" w:author="Ye-Kui Wang" w:date="2018-08-09T14:54:00Z">
        <w:r>
          <w:rPr>
            <w:noProof/>
            <w:sz w:val="20"/>
          </w:rPr>
          <w:t>ccv</w:t>
        </w:r>
      </w:ins>
      <w:ins w:id="516" w:author="Ye-Kui Wang" w:date="2018-08-09T14:51:00Z">
        <w:r w:rsidRPr="005347D2">
          <w:rPr>
            <w:noProof/>
            <w:sz w:val="20"/>
          </w:rPr>
          <w:t xml:space="preserve">_persistence_flag equal to 1 specifies that the </w:t>
        </w:r>
      </w:ins>
      <w:ins w:id="517" w:author="Ye-Kui Wang" w:date="2018-08-09T14:54:00Z">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 </w:t>
        </w:r>
      </w:ins>
      <w:ins w:id="518" w:author="Ye-Kui Wang" w:date="2018-08-09T14:51:00Z">
        <w:r w:rsidRPr="005347D2">
          <w:rPr>
            <w:noProof/>
            <w:sz w:val="20"/>
          </w:rPr>
          <w:t>SEI message persists in output order until one or more of the following conditions are true:</w:t>
        </w:r>
      </w:ins>
    </w:p>
    <w:p w14:paraId="4B4CCA12"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ins w:id="519" w:author="Ye-Kui Wang" w:date="2018-08-09T14:51:00Z"/>
          <w:rFonts w:eastAsia="Malgun Gothic"/>
          <w:noProof/>
          <w:sz w:val="20"/>
        </w:rPr>
      </w:pPr>
      <w:ins w:id="520" w:author="Ye-Kui Wang" w:date="2018-08-09T14:51:00Z">
        <w:r w:rsidRPr="005347D2">
          <w:rPr>
            <w:rFonts w:eastAsia="Malgun Gothic"/>
            <w:noProof/>
            <w:sz w:val="20"/>
          </w:rPr>
          <w:t>–</w:t>
        </w:r>
        <w:r w:rsidRPr="005347D2">
          <w:rPr>
            <w:rFonts w:eastAsia="Malgun Gothic"/>
            <w:noProof/>
            <w:sz w:val="20"/>
          </w:rPr>
          <w:tab/>
          <w:t>A new CVS begins.</w:t>
        </w:r>
      </w:ins>
    </w:p>
    <w:p w14:paraId="5BF0F139"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ins w:id="521" w:author="Ye-Kui Wang" w:date="2018-08-09T14:51:00Z"/>
          <w:rFonts w:eastAsia="Malgun Gothic"/>
          <w:noProof/>
          <w:sz w:val="20"/>
        </w:rPr>
      </w:pPr>
      <w:ins w:id="522" w:author="Ye-Kui Wang" w:date="2018-08-09T14:51:00Z">
        <w:r w:rsidRPr="005347D2">
          <w:rPr>
            <w:rFonts w:eastAsia="Malgun Gothic"/>
            <w:noProof/>
            <w:sz w:val="20"/>
          </w:rPr>
          <w:t>–</w:t>
        </w:r>
        <w:r w:rsidRPr="005347D2">
          <w:rPr>
            <w:rFonts w:eastAsia="Malgun Gothic"/>
            <w:noProof/>
            <w:sz w:val="20"/>
          </w:rPr>
          <w:tab/>
          <w:t>The bitstream ends.</w:t>
        </w:r>
      </w:ins>
    </w:p>
    <w:p w14:paraId="45630BFF" w14:textId="43491E50"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ins w:id="523" w:author="Ye-Kui Wang" w:date="2018-08-09T14:51:00Z"/>
          <w:rFonts w:eastAsia="Malgun Gothic"/>
          <w:noProof/>
          <w:sz w:val="20"/>
        </w:rPr>
      </w:pPr>
      <w:ins w:id="524" w:author="Ye-Kui Wang" w:date="2018-08-09T14:51:00Z">
        <w:r w:rsidRPr="005347D2">
          <w:rPr>
            <w:rFonts w:eastAsia="Malgun Gothic"/>
            <w:noProof/>
            <w:sz w:val="20"/>
          </w:rPr>
          <w:t>–</w:t>
        </w:r>
        <w:r w:rsidRPr="005347D2">
          <w:rPr>
            <w:rFonts w:eastAsia="Malgun Gothic"/>
            <w:noProof/>
            <w:sz w:val="20"/>
          </w:rPr>
          <w:tab/>
          <w:t xml:space="preserve">A picture picB in an access unit containing </w:t>
        </w:r>
      </w:ins>
      <w:ins w:id="525" w:author="Ye-Kui Wang" w:date="2018-08-09T14:54:00Z">
        <w:r>
          <w:rPr>
            <w:rFonts w:eastAsia="Malgun Gothic"/>
            <w:noProof/>
            <w:sz w:val="20"/>
          </w:rPr>
          <w:t xml:space="preserve">a </w:t>
        </w:r>
        <w:r w:rsidRPr="00B43257">
          <w:rPr>
            <w:sz w:val="20"/>
            <w:lang w:val="en-US"/>
          </w:rPr>
          <w:t xml:space="preserve">content </w:t>
        </w:r>
        <w:proofErr w:type="spellStart"/>
        <w:r w:rsidRPr="00B43257">
          <w:rPr>
            <w:sz w:val="20"/>
            <w:lang w:val="en-US"/>
          </w:rPr>
          <w:t>colour</w:t>
        </w:r>
        <w:proofErr w:type="spellEnd"/>
        <w:r w:rsidRPr="00B43257">
          <w:rPr>
            <w:sz w:val="20"/>
            <w:lang w:val="en-US"/>
          </w:rPr>
          <w:t xml:space="preserve"> volume</w:t>
        </w:r>
      </w:ins>
      <w:ins w:id="526" w:author="Ye-Kui Wang" w:date="2018-08-09T14:51:00Z">
        <w:r w:rsidRPr="005347D2">
          <w:rPr>
            <w:rFonts w:eastAsia="Malgun Gothic"/>
            <w:noProof/>
            <w:sz w:val="20"/>
            <w:lang w:eastAsia="ko-KR"/>
          </w:rPr>
          <w:t xml:space="preserve">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ins>
    </w:p>
    <w:p w14:paraId="1CE2C8B3" w14:textId="6F2B13D3" w:rsidR="00B43257" w:rsidRPr="00761B32" w:rsidDel="007838E6" w:rsidRDefault="00B43257" w:rsidP="00B43257">
      <w:pPr>
        <w:tabs>
          <w:tab w:val="left" w:pos="1800"/>
          <w:tab w:val="left" w:pos="2160"/>
          <w:tab w:val="left" w:pos="2520"/>
          <w:tab w:val="left" w:pos="2880"/>
          <w:tab w:val="left" w:pos="3240"/>
          <w:tab w:val="left" w:pos="3600"/>
          <w:tab w:val="left" w:pos="3960"/>
          <w:tab w:val="left" w:pos="4320"/>
        </w:tabs>
        <w:jc w:val="both"/>
        <w:rPr>
          <w:del w:id="527" w:author="Ye-Kui Wang" w:date="2018-08-09T14:55:00Z"/>
          <w:noProof/>
          <w:sz w:val="20"/>
          <w:lang w:val="en-US"/>
        </w:rPr>
      </w:pPr>
      <w:del w:id="528" w:author="Ye-Kui Wang" w:date="2018-08-09T14:55:00Z">
        <w:r w:rsidRPr="00761B32" w:rsidDel="007838E6">
          <w:rPr>
            <w:b/>
            <w:noProof/>
            <w:sz w:val="20"/>
            <w:lang w:val="en-US"/>
          </w:rPr>
          <w:delText>ccv_repetition_period</w:delText>
        </w:r>
        <w:r w:rsidRPr="00761B32" w:rsidDel="007838E6">
          <w:rPr>
            <w:noProof/>
            <w:sz w:val="20"/>
            <w:lang w:val="en-US"/>
          </w:rPr>
          <w:delText xml:space="preserve"> specifies the persistence of the content colour volume SEI message and may specify a picture order count interval within which another content colour volume SEI message or the end of the coded video sequence shall be present in the bitstream. The value of ccv_repetition_period shall be in the range 0 to 16</w:delText>
        </w:r>
        <w:r w:rsidR="00761B32" w:rsidDel="007838E6">
          <w:rPr>
            <w:noProof/>
            <w:sz w:val="20"/>
            <w:lang w:val="en-US"/>
          </w:rPr>
          <w:delText> </w:delText>
        </w:r>
        <w:r w:rsidRPr="00761B32" w:rsidDel="007838E6">
          <w:rPr>
            <w:noProof/>
            <w:sz w:val="20"/>
            <w:lang w:val="en-US"/>
          </w:rPr>
          <w:delText>384, inclusive.</w:delText>
        </w:r>
      </w:del>
    </w:p>
    <w:p w14:paraId="433A3459" w14:textId="5D22EF22" w:rsidR="00B43257" w:rsidRPr="00761B32" w:rsidDel="007838E6" w:rsidRDefault="00B43257" w:rsidP="00B43257">
      <w:pPr>
        <w:tabs>
          <w:tab w:val="left" w:pos="1800"/>
          <w:tab w:val="left" w:pos="2160"/>
          <w:tab w:val="left" w:pos="2520"/>
          <w:tab w:val="left" w:pos="2880"/>
          <w:tab w:val="left" w:pos="3240"/>
          <w:tab w:val="left" w:pos="3600"/>
          <w:tab w:val="left" w:pos="3960"/>
          <w:tab w:val="left" w:pos="4320"/>
        </w:tabs>
        <w:jc w:val="both"/>
        <w:rPr>
          <w:del w:id="529" w:author="Ye-Kui Wang" w:date="2018-08-09T14:55:00Z"/>
          <w:noProof/>
          <w:sz w:val="20"/>
          <w:lang w:val="en-US"/>
        </w:rPr>
      </w:pPr>
      <w:del w:id="530" w:author="Ye-Kui Wang" w:date="2018-08-09T14:55:00Z">
        <w:r w:rsidRPr="00761B32" w:rsidDel="007838E6">
          <w:rPr>
            <w:noProof/>
            <w:sz w:val="20"/>
            <w:lang w:val="en-US"/>
          </w:rPr>
          <w:delText>ccv_repetition_period equal to 0 specifies that the content colour volume SEI message applies to the current decoded picture only.</w:delText>
        </w:r>
      </w:del>
    </w:p>
    <w:p w14:paraId="2AF71273" w14:textId="203CC053" w:rsidR="00B43257" w:rsidRPr="00761B32" w:rsidDel="007838E6" w:rsidRDefault="00B43257" w:rsidP="00761B32">
      <w:pPr>
        <w:tabs>
          <w:tab w:val="left" w:pos="1800"/>
          <w:tab w:val="left" w:pos="2160"/>
          <w:tab w:val="left" w:pos="2520"/>
          <w:tab w:val="left" w:pos="2880"/>
          <w:tab w:val="left" w:pos="3240"/>
          <w:tab w:val="left" w:pos="3600"/>
          <w:tab w:val="left" w:pos="3960"/>
          <w:tab w:val="left" w:pos="4320"/>
        </w:tabs>
        <w:jc w:val="both"/>
        <w:rPr>
          <w:del w:id="531" w:author="Ye-Kui Wang" w:date="2018-08-09T14:55:00Z"/>
          <w:noProof/>
          <w:sz w:val="20"/>
          <w:lang w:val="en-US"/>
        </w:rPr>
      </w:pPr>
      <w:del w:id="532" w:author="Ye-Kui Wang" w:date="2018-08-09T14:55:00Z">
        <w:r w:rsidRPr="00761B32" w:rsidDel="007838E6">
          <w:rPr>
            <w:noProof/>
            <w:sz w:val="20"/>
            <w:lang w:val="en-US"/>
          </w:rPr>
          <w:delText>ccv_repetition_period equal to 1 specifies that the content colour volume SEI message persists in output order until any of the following conditions are true:</w:delText>
        </w:r>
      </w:del>
    </w:p>
    <w:p w14:paraId="638B90A1" w14:textId="17CEAA75" w:rsidR="00B43257" w:rsidRPr="00761B32" w:rsidDel="007838E6"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533" w:author="Ye-Kui Wang" w:date="2018-08-09T14:55:00Z"/>
          <w:noProof/>
          <w:sz w:val="20"/>
          <w:lang w:val="en-US"/>
        </w:rPr>
      </w:pPr>
      <w:del w:id="534" w:author="Ye-Kui Wang" w:date="2018-08-09T14:55:00Z">
        <w:r w:rsidRPr="00761B32" w:rsidDel="007838E6">
          <w:rPr>
            <w:noProof/>
            <w:sz w:val="20"/>
            <w:lang w:val="en-US"/>
          </w:rPr>
          <w:delText>A new coded video sequence begins.</w:delText>
        </w:r>
      </w:del>
    </w:p>
    <w:p w14:paraId="7C385BEF" w14:textId="16BD2D2B" w:rsidR="00B43257" w:rsidRPr="00761B32" w:rsidDel="007838E6"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535" w:author="Ye-Kui Wang" w:date="2018-08-09T14:55:00Z"/>
          <w:noProof/>
          <w:sz w:val="20"/>
          <w:lang w:val="en-US"/>
        </w:rPr>
      </w:pPr>
      <w:del w:id="536" w:author="Ye-Kui Wang" w:date="2018-08-09T14:55:00Z">
        <w:r w:rsidRPr="00761B32" w:rsidDel="007838E6">
          <w:rPr>
            <w:noProof/>
            <w:sz w:val="20"/>
            <w:lang w:val="en-US"/>
          </w:rPr>
          <w:delText>A picture in an access unit containing a content colour volume SEI message is output having PicOrderCnt(</w:delText>
        </w:r>
        <w:r w:rsidR="00761B32" w:rsidDel="007838E6">
          <w:rPr>
            <w:noProof/>
            <w:sz w:val="20"/>
            <w:lang w:val="en-US"/>
          </w:rPr>
          <w:delText> </w:delText>
        </w:r>
        <w:r w:rsidRPr="00761B32" w:rsidDel="007838E6">
          <w:rPr>
            <w:noProof/>
            <w:sz w:val="20"/>
            <w:lang w:val="en-US"/>
          </w:rPr>
          <w:delText>) greater than PicOrderCnt(</w:delText>
        </w:r>
        <w:r w:rsidR="00761B32" w:rsidDel="007838E6">
          <w:rPr>
            <w:noProof/>
            <w:sz w:val="20"/>
            <w:lang w:val="en-US"/>
          </w:rPr>
          <w:delText> </w:delText>
        </w:r>
        <w:r w:rsidRPr="00761B32" w:rsidDel="007838E6">
          <w:rPr>
            <w:noProof/>
            <w:sz w:val="20"/>
            <w:lang w:val="en-US"/>
          </w:rPr>
          <w:delText>CurrPic</w:delText>
        </w:r>
        <w:r w:rsidR="00761B32" w:rsidDel="007838E6">
          <w:rPr>
            <w:noProof/>
            <w:sz w:val="20"/>
            <w:lang w:val="en-US"/>
          </w:rPr>
          <w:delText> </w:delText>
        </w:r>
        <w:r w:rsidRPr="00761B32" w:rsidDel="007838E6">
          <w:rPr>
            <w:noProof/>
            <w:sz w:val="20"/>
            <w:lang w:val="en-US"/>
          </w:rPr>
          <w:delText>).</w:delText>
        </w:r>
      </w:del>
    </w:p>
    <w:p w14:paraId="192BCBCC" w14:textId="6160E9F3" w:rsidR="00B43257" w:rsidRPr="00761B32" w:rsidDel="007838E6" w:rsidRDefault="00B43257" w:rsidP="00761B32">
      <w:pPr>
        <w:tabs>
          <w:tab w:val="left" w:pos="1800"/>
          <w:tab w:val="left" w:pos="2160"/>
          <w:tab w:val="left" w:pos="2520"/>
          <w:tab w:val="left" w:pos="2880"/>
          <w:tab w:val="left" w:pos="3240"/>
          <w:tab w:val="left" w:pos="3600"/>
          <w:tab w:val="left" w:pos="3960"/>
          <w:tab w:val="left" w:pos="4320"/>
        </w:tabs>
        <w:jc w:val="both"/>
        <w:rPr>
          <w:del w:id="537" w:author="Ye-Kui Wang" w:date="2018-08-09T14:55:00Z"/>
          <w:noProof/>
          <w:sz w:val="20"/>
          <w:lang w:val="en-US"/>
        </w:rPr>
      </w:pPr>
      <w:del w:id="538" w:author="Ye-Kui Wang" w:date="2018-08-09T14:55:00Z">
        <w:r w:rsidRPr="00761B32" w:rsidDel="007838E6">
          <w:rPr>
            <w:noProof/>
            <w:sz w:val="20"/>
            <w:lang w:val="en-US"/>
          </w:rPr>
          <w:delText>ccv_repetition_period greater than 1 specifies that the content colour volume SEI message persists until any of the following conditions are true:</w:delText>
        </w:r>
      </w:del>
    </w:p>
    <w:p w14:paraId="40362135" w14:textId="5DFBF6C0" w:rsidR="00B43257" w:rsidRPr="00761B32" w:rsidDel="007838E6"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539" w:author="Ye-Kui Wang" w:date="2018-08-09T14:55:00Z"/>
          <w:noProof/>
          <w:sz w:val="20"/>
          <w:lang w:val="en-US"/>
        </w:rPr>
      </w:pPr>
      <w:del w:id="540" w:author="Ye-Kui Wang" w:date="2018-08-09T14:55:00Z">
        <w:r w:rsidRPr="00761B32" w:rsidDel="007838E6">
          <w:rPr>
            <w:noProof/>
            <w:sz w:val="20"/>
            <w:lang w:val="en-US"/>
          </w:rPr>
          <w:delText>A new coded video sequence begins.</w:delText>
        </w:r>
      </w:del>
    </w:p>
    <w:p w14:paraId="77A4CEC2" w14:textId="2D062F24" w:rsidR="00B43257" w:rsidRPr="00761B32" w:rsidDel="007838E6" w:rsidRDefault="00B43257" w:rsidP="00761B32">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541" w:author="Ye-Kui Wang" w:date="2018-08-09T14:55:00Z"/>
          <w:noProof/>
          <w:sz w:val="20"/>
          <w:lang w:val="en-US"/>
        </w:rPr>
      </w:pPr>
      <w:del w:id="542" w:author="Ye-Kui Wang" w:date="2018-08-09T14:55:00Z">
        <w:r w:rsidRPr="00761B32" w:rsidDel="007838E6">
          <w:rPr>
            <w:noProof/>
            <w:sz w:val="20"/>
            <w:lang w:val="en-US"/>
          </w:rPr>
          <w:delText>A picture in an access unit containing a content colour volume SEI message is output having PicOrderCnt(</w:delText>
        </w:r>
        <w:r w:rsidR="00761B32" w:rsidDel="007838E6">
          <w:rPr>
            <w:noProof/>
            <w:sz w:val="20"/>
            <w:lang w:val="en-US"/>
          </w:rPr>
          <w:delText> </w:delText>
        </w:r>
        <w:r w:rsidRPr="00761B32" w:rsidDel="007838E6">
          <w:rPr>
            <w:noProof/>
            <w:sz w:val="20"/>
            <w:lang w:val="en-US"/>
          </w:rPr>
          <w:delText>) greater than PicOrderCnt(</w:delText>
        </w:r>
        <w:r w:rsidR="00761B32" w:rsidDel="007838E6">
          <w:rPr>
            <w:noProof/>
            <w:sz w:val="20"/>
            <w:lang w:val="en-US"/>
          </w:rPr>
          <w:delText> </w:delText>
        </w:r>
        <w:r w:rsidRPr="00761B32" w:rsidDel="007838E6">
          <w:rPr>
            <w:noProof/>
            <w:sz w:val="20"/>
            <w:lang w:val="en-US"/>
          </w:rPr>
          <w:delText>CurrPic</w:delText>
        </w:r>
        <w:r w:rsidR="00761B32" w:rsidDel="007838E6">
          <w:rPr>
            <w:noProof/>
            <w:sz w:val="20"/>
            <w:lang w:val="en-US"/>
          </w:rPr>
          <w:delText> </w:delText>
        </w:r>
        <w:r w:rsidRPr="00761B32" w:rsidDel="007838E6">
          <w:rPr>
            <w:noProof/>
            <w:sz w:val="20"/>
            <w:lang w:val="en-US"/>
          </w:rPr>
          <w:delText>) and less than or equal to PicOrderCnt(</w:delText>
        </w:r>
        <w:r w:rsidR="00761B32" w:rsidDel="007838E6">
          <w:rPr>
            <w:noProof/>
            <w:sz w:val="20"/>
            <w:lang w:val="en-US"/>
          </w:rPr>
          <w:delText> </w:delText>
        </w:r>
        <w:r w:rsidRPr="00761B32" w:rsidDel="007838E6">
          <w:rPr>
            <w:noProof/>
            <w:sz w:val="20"/>
            <w:lang w:val="en-US"/>
          </w:rPr>
          <w:delText>CurrPic</w:delText>
        </w:r>
        <w:r w:rsidR="00761B32" w:rsidDel="007838E6">
          <w:rPr>
            <w:noProof/>
            <w:sz w:val="20"/>
            <w:lang w:val="en-US"/>
          </w:rPr>
          <w:delText> </w:delText>
        </w:r>
        <w:r w:rsidRPr="00761B32" w:rsidDel="007838E6">
          <w:rPr>
            <w:noProof/>
            <w:sz w:val="20"/>
            <w:lang w:val="en-US"/>
          </w:rPr>
          <w:delText>)</w:delText>
        </w:r>
        <w:r w:rsidR="00761B32" w:rsidDel="007838E6">
          <w:rPr>
            <w:noProof/>
            <w:sz w:val="20"/>
            <w:lang w:val="en-US"/>
          </w:rPr>
          <w:delText> </w:delText>
        </w:r>
        <w:r w:rsidRPr="00761B32" w:rsidDel="007838E6">
          <w:rPr>
            <w:noProof/>
            <w:sz w:val="20"/>
            <w:lang w:val="en-US"/>
          </w:rPr>
          <w:delText>+</w:delText>
        </w:r>
        <w:r w:rsidR="00761B32" w:rsidDel="007838E6">
          <w:rPr>
            <w:noProof/>
            <w:sz w:val="20"/>
            <w:lang w:val="en-US"/>
          </w:rPr>
          <w:delText> </w:delText>
        </w:r>
        <w:r w:rsidRPr="00761B32" w:rsidDel="007838E6">
          <w:rPr>
            <w:noProof/>
            <w:sz w:val="20"/>
            <w:lang w:val="en-US"/>
          </w:rPr>
          <w:delText>ccv_repetition_period.</w:delText>
        </w:r>
      </w:del>
    </w:p>
    <w:p w14:paraId="089CE6E2" w14:textId="5CF0C07F" w:rsidR="00B43257" w:rsidRPr="00B43257" w:rsidDel="007838E6" w:rsidRDefault="00B43257" w:rsidP="00761B32">
      <w:pPr>
        <w:tabs>
          <w:tab w:val="left" w:pos="1800"/>
          <w:tab w:val="left" w:pos="2160"/>
          <w:tab w:val="left" w:pos="2520"/>
          <w:tab w:val="left" w:pos="2880"/>
          <w:tab w:val="left" w:pos="3240"/>
          <w:tab w:val="left" w:pos="3600"/>
          <w:tab w:val="left" w:pos="3960"/>
          <w:tab w:val="left" w:pos="4320"/>
        </w:tabs>
        <w:jc w:val="both"/>
        <w:rPr>
          <w:del w:id="543" w:author="Ye-Kui Wang" w:date="2018-08-09T14:55:00Z"/>
          <w:noProof/>
          <w:sz w:val="20"/>
          <w:lang w:val="en-US"/>
        </w:rPr>
      </w:pPr>
      <w:del w:id="544" w:author="Ye-Kui Wang" w:date="2018-08-09T14:55:00Z">
        <w:r w:rsidRPr="00761B32" w:rsidDel="007838E6">
          <w:rPr>
            <w:noProof/>
            <w:sz w:val="20"/>
            <w:lang w:val="en-US"/>
          </w:rPr>
          <w:delText>ccv_repetition_period greater than 1 indicates that another content colour volume SEI message shall be present for a picture in an access unit that is output having PicOrderCnt(</w:delText>
        </w:r>
        <w:r w:rsidR="00761B32" w:rsidDel="007838E6">
          <w:rPr>
            <w:noProof/>
            <w:sz w:val="20"/>
            <w:lang w:val="en-US"/>
          </w:rPr>
          <w:delText> </w:delText>
        </w:r>
        <w:r w:rsidRPr="00761B32" w:rsidDel="007838E6">
          <w:rPr>
            <w:noProof/>
            <w:sz w:val="20"/>
            <w:lang w:val="en-US"/>
          </w:rPr>
          <w:delText>) greater than PicOrderCnt(</w:delText>
        </w:r>
        <w:r w:rsidR="00761B32" w:rsidDel="007838E6">
          <w:rPr>
            <w:noProof/>
            <w:sz w:val="20"/>
            <w:lang w:val="en-US"/>
          </w:rPr>
          <w:delText> </w:delText>
        </w:r>
        <w:r w:rsidRPr="00761B32" w:rsidDel="007838E6">
          <w:rPr>
            <w:noProof/>
            <w:sz w:val="20"/>
            <w:lang w:val="en-US"/>
          </w:rPr>
          <w:delText>CurrPic</w:delText>
        </w:r>
        <w:r w:rsidR="00761B32" w:rsidDel="007838E6">
          <w:rPr>
            <w:noProof/>
            <w:sz w:val="20"/>
            <w:lang w:val="en-US"/>
          </w:rPr>
          <w:delText> </w:delText>
        </w:r>
        <w:r w:rsidRPr="00761B32" w:rsidDel="007838E6">
          <w:rPr>
            <w:noProof/>
            <w:sz w:val="20"/>
            <w:lang w:val="en-US"/>
          </w:rPr>
          <w:delText>) and less than or equal to PicOrderCnt(</w:delText>
        </w:r>
        <w:r w:rsidR="00761B32" w:rsidDel="007838E6">
          <w:rPr>
            <w:noProof/>
            <w:sz w:val="20"/>
            <w:lang w:val="en-US"/>
          </w:rPr>
          <w:delText> </w:delText>
        </w:r>
        <w:r w:rsidRPr="00761B32" w:rsidDel="007838E6">
          <w:rPr>
            <w:noProof/>
            <w:sz w:val="20"/>
            <w:lang w:val="en-US"/>
          </w:rPr>
          <w:delText>CurrPic</w:delText>
        </w:r>
        <w:r w:rsidR="00761B32" w:rsidDel="007838E6">
          <w:rPr>
            <w:noProof/>
            <w:sz w:val="20"/>
            <w:lang w:val="en-US"/>
          </w:rPr>
          <w:delText> </w:delText>
        </w:r>
        <w:r w:rsidRPr="00761B32" w:rsidDel="007838E6">
          <w:rPr>
            <w:noProof/>
            <w:sz w:val="20"/>
            <w:lang w:val="en-US"/>
          </w:rPr>
          <w:delText>)</w:delText>
        </w:r>
        <w:r w:rsidR="00761B32" w:rsidDel="007838E6">
          <w:rPr>
            <w:noProof/>
            <w:sz w:val="20"/>
            <w:lang w:val="en-US"/>
          </w:rPr>
          <w:delText> </w:delText>
        </w:r>
        <w:r w:rsidRPr="00761B32" w:rsidDel="007838E6">
          <w:rPr>
            <w:noProof/>
            <w:sz w:val="20"/>
            <w:lang w:val="en-US"/>
          </w:rPr>
          <w:delText>+</w:delText>
        </w:r>
        <w:r w:rsidR="00761B32" w:rsidDel="007838E6">
          <w:rPr>
            <w:noProof/>
            <w:sz w:val="20"/>
            <w:lang w:val="en-US"/>
          </w:rPr>
          <w:delText> </w:delText>
        </w:r>
        <w:r w:rsidRPr="00761B32" w:rsidDel="007838E6">
          <w:rPr>
            <w:noProof/>
            <w:sz w:val="20"/>
            <w:lang w:val="en-US"/>
          </w:rPr>
          <w:delText>ccv_repetition_period; unless the bitstream ends or a new coded video sequence begins without output of such a picture.</w:delText>
        </w:r>
      </w:del>
    </w:p>
    <w:p w14:paraId="06523011"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noProof/>
          <w:sz w:val="20"/>
          <w:lang w:val="en-US"/>
        </w:rPr>
      </w:pPr>
      <w:r w:rsidRPr="00B43257">
        <w:rPr>
          <w:b/>
          <w:noProof/>
          <w:sz w:val="20"/>
          <w:lang w:val="en-US"/>
        </w:rPr>
        <w:t>ccv_primaries_present_flag</w:t>
      </w:r>
      <w:r w:rsidRPr="00B43257">
        <w:rPr>
          <w:noProof/>
          <w:sz w:val="20"/>
          <w:lang w:val="en-US"/>
        </w:rPr>
        <w:t xml:space="preserve"> equal to 1 specifies that the syntax elements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w:t>
      </w:r>
      <w:r w:rsidRPr="00B43257">
        <w:rPr>
          <w:noProof/>
          <w:sz w:val="20"/>
          <w:lang w:val="en-US"/>
        </w:rPr>
        <w:t xml:space="preserve"> are present. ccv_primaries_present_flag equal to 0 specifies that the syntax elements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w:t>
      </w:r>
      <w:r w:rsidRPr="00B43257">
        <w:rPr>
          <w:noProof/>
          <w:sz w:val="20"/>
          <w:lang w:val="en-US"/>
        </w:rPr>
        <w:t xml:space="preserve"> are not present.</w:t>
      </w:r>
    </w:p>
    <w:p w14:paraId="1A0AA5FD"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noProof/>
          <w:sz w:val="20"/>
          <w:lang w:val="en-US"/>
        </w:rPr>
      </w:pPr>
      <w:proofErr w:type="spellStart"/>
      <w:r w:rsidRPr="00B43257">
        <w:rPr>
          <w:b/>
          <w:sz w:val="20"/>
          <w:lang w:val="en-US"/>
        </w:rPr>
        <w:t>ccv_min_luminance_value_present_flag</w:t>
      </w:r>
      <w:proofErr w:type="spellEnd"/>
      <w:r w:rsidRPr="00B43257">
        <w:rPr>
          <w:noProof/>
          <w:sz w:val="20"/>
          <w:lang w:val="en-US"/>
        </w:rPr>
        <w:t xml:space="preserve"> equal to 1 specifies that the syntax element </w:t>
      </w:r>
      <w:proofErr w:type="spellStart"/>
      <w:r w:rsidRPr="00B43257">
        <w:rPr>
          <w:sz w:val="20"/>
          <w:lang w:val="en-US"/>
        </w:rPr>
        <w:t>ccv_min_luminance_value</w:t>
      </w:r>
      <w:proofErr w:type="spellEnd"/>
      <w:r w:rsidRPr="00B43257">
        <w:rPr>
          <w:noProof/>
          <w:sz w:val="20"/>
          <w:lang w:val="en-US"/>
        </w:rPr>
        <w:t xml:space="preserve"> is present. ccv_min_luminance_value_present_flag equal to 0 specifies that the syntax element </w:t>
      </w:r>
      <w:proofErr w:type="spellStart"/>
      <w:r w:rsidRPr="00B43257">
        <w:rPr>
          <w:sz w:val="20"/>
          <w:lang w:val="en-US"/>
        </w:rPr>
        <w:t>ccv_min_luminance_value</w:t>
      </w:r>
      <w:proofErr w:type="spellEnd"/>
      <w:r w:rsidRPr="00B43257">
        <w:rPr>
          <w:noProof/>
          <w:sz w:val="20"/>
          <w:lang w:val="en-US"/>
        </w:rPr>
        <w:t xml:space="preserve"> is not present.</w:t>
      </w:r>
    </w:p>
    <w:p w14:paraId="258E9C06"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b/>
          <w:noProof/>
          <w:sz w:val="20"/>
          <w:lang w:val="en-US"/>
        </w:rPr>
      </w:pPr>
      <w:proofErr w:type="spellStart"/>
      <w:r w:rsidRPr="00B43257">
        <w:rPr>
          <w:b/>
          <w:sz w:val="20"/>
          <w:lang w:val="en-US"/>
        </w:rPr>
        <w:t>ccv_max_luminance_value_present_flag</w:t>
      </w:r>
      <w:proofErr w:type="spellEnd"/>
      <w:r w:rsidRPr="00B43257">
        <w:rPr>
          <w:noProof/>
          <w:sz w:val="20"/>
          <w:lang w:val="en-US"/>
        </w:rPr>
        <w:t xml:space="preserve"> equal to 1 specifies that the syntax element </w:t>
      </w:r>
      <w:proofErr w:type="spellStart"/>
      <w:r w:rsidRPr="00B43257">
        <w:rPr>
          <w:sz w:val="20"/>
          <w:lang w:val="en-US"/>
        </w:rPr>
        <w:t>ccv_max_luminance_value</w:t>
      </w:r>
      <w:proofErr w:type="spellEnd"/>
      <w:r w:rsidRPr="00B43257">
        <w:rPr>
          <w:noProof/>
          <w:sz w:val="20"/>
          <w:lang w:val="en-US"/>
        </w:rPr>
        <w:t xml:space="preserve"> is present. ccv_max_luminance_value_present_flag equal to 0 specifies that the syntax element </w:t>
      </w:r>
      <w:proofErr w:type="spellStart"/>
      <w:r w:rsidRPr="00B43257">
        <w:rPr>
          <w:sz w:val="20"/>
          <w:lang w:val="en-US"/>
        </w:rPr>
        <w:t>ccv_max_luminance_value</w:t>
      </w:r>
      <w:proofErr w:type="spellEnd"/>
      <w:r w:rsidRPr="00B43257">
        <w:rPr>
          <w:noProof/>
          <w:sz w:val="20"/>
          <w:lang w:val="en-US"/>
        </w:rPr>
        <w:t xml:space="preserve"> is not present.</w:t>
      </w:r>
    </w:p>
    <w:p w14:paraId="6B046619"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noProof/>
          <w:sz w:val="20"/>
          <w:lang w:val="en-US"/>
        </w:rPr>
      </w:pPr>
      <w:proofErr w:type="spellStart"/>
      <w:r w:rsidRPr="00B43257">
        <w:rPr>
          <w:b/>
          <w:sz w:val="20"/>
          <w:lang w:val="en-US"/>
        </w:rPr>
        <w:t>ccv_avg_luminance_value_present_flag</w:t>
      </w:r>
      <w:proofErr w:type="spellEnd"/>
      <w:r w:rsidRPr="00B43257">
        <w:rPr>
          <w:noProof/>
          <w:sz w:val="20"/>
          <w:lang w:val="en-US"/>
        </w:rPr>
        <w:t xml:space="preserve"> equal to 1 specifies that the syntax element </w:t>
      </w:r>
      <w:proofErr w:type="spellStart"/>
      <w:r w:rsidRPr="00B43257">
        <w:rPr>
          <w:sz w:val="20"/>
          <w:lang w:val="en-US"/>
        </w:rPr>
        <w:t>ccv_avg_luminance_value</w:t>
      </w:r>
      <w:proofErr w:type="spellEnd"/>
      <w:r w:rsidRPr="00B43257">
        <w:rPr>
          <w:noProof/>
          <w:sz w:val="20"/>
          <w:lang w:val="en-US"/>
        </w:rPr>
        <w:t xml:space="preserve"> is present. ccv_avg_luminance_value_present_flag equal to 0 specifies that the syntax element </w:t>
      </w:r>
      <w:proofErr w:type="spellStart"/>
      <w:r w:rsidRPr="00B43257">
        <w:rPr>
          <w:sz w:val="20"/>
          <w:lang w:val="en-US"/>
        </w:rPr>
        <w:t>ccv_avg_luminance_value</w:t>
      </w:r>
      <w:proofErr w:type="spellEnd"/>
      <w:r w:rsidRPr="00B43257">
        <w:rPr>
          <w:noProof/>
          <w:sz w:val="20"/>
          <w:lang w:val="en-US"/>
        </w:rPr>
        <w:t xml:space="preserve"> is not present.</w:t>
      </w:r>
    </w:p>
    <w:p w14:paraId="22CDB7B5" w14:textId="77777777" w:rsidR="00B43257" w:rsidRPr="00B43257" w:rsidRDefault="00B43257" w:rsidP="00B43257">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after="120"/>
        <w:jc w:val="both"/>
        <w:rPr>
          <w:sz w:val="20"/>
          <w:lang w:val="en-US"/>
        </w:rPr>
      </w:pPr>
      <w:r w:rsidRPr="00B43257">
        <w:rPr>
          <w:sz w:val="20"/>
          <w:lang w:val="en-US"/>
        </w:rPr>
        <w:t xml:space="preserve">It is a requirement of bitstream conformance that the values of </w:t>
      </w:r>
      <w:proofErr w:type="spellStart"/>
      <w:r w:rsidRPr="00B43257">
        <w:rPr>
          <w:sz w:val="20"/>
          <w:lang w:val="en-US"/>
        </w:rPr>
        <w:t>ccv_primaries_present_flag</w:t>
      </w:r>
      <w:proofErr w:type="spellEnd"/>
      <w:r w:rsidRPr="00B43257">
        <w:rPr>
          <w:sz w:val="20"/>
          <w:lang w:val="en-US"/>
        </w:rPr>
        <w:t xml:space="preserve">, </w:t>
      </w:r>
      <w:proofErr w:type="spellStart"/>
      <w:r w:rsidRPr="00B43257">
        <w:rPr>
          <w:sz w:val="20"/>
          <w:lang w:val="en-US"/>
        </w:rPr>
        <w:t>ccv_min_luminance_value_present_flag</w:t>
      </w:r>
      <w:proofErr w:type="spellEnd"/>
      <w:r w:rsidRPr="00B43257">
        <w:rPr>
          <w:sz w:val="20"/>
          <w:lang w:val="en-US"/>
        </w:rPr>
        <w:t xml:space="preserve">, </w:t>
      </w:r>
      <w:proofErr w:type="spellStart"/>
      <w:r w:rsidRPr="00B43257">
        <w:rPr>
          <w:sz w:val="20"/>
          <w:lang w:val="en-US"/>
        </w:rPr>
        <w:t>ccv_max_luminance_value_present_flag</w:t>
      </w:r>
      <w:proofErr w:type="spellEnd"/>
      <w:r w:rsidRPr="00B43257">
        <w:rPr>
          <w:sz w:val="20"/>
          <w:lang w:val="en-US"/>
        </w:rPr>
        <w:t xml:space="preserve">, and </w:t>
      </w:r>
      <w:proofErr w:type="spellStart"/>
      <w:r w:rsidRPr="00B43257">
        <w:rPr>
          <w:sz w:val="20"/>
          <w:lang w:val="en-US"/>
        </w:rPr>
        <w:t>ccv_avg_luminance_value_present_flag</w:t>
      </w:r>
      <w:proofErr w:type="spellEnd"/>
      <w:r w:rsidRPr="00B43257">
        <w:rPr>
          <w:sz w:val="20"/>
          <w:lang w:val="en-US"/>
        </w:rPr>
        <w:t xml:space="preserve"> shall not all be equal to 0.</w:t>
      </w:r>
    </w:p>
    <w:p w14:paraId="6FB1C61F" w14:textId="1A5AFB32"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jc w:val="both"/>
        <w:rPr>
          <w:ins w:id="545" w:author="Ye-Kui Wang" w:date="2018-08-09T14:51:00Z"/>
          <w:rFonts w:eastAsia="Malgun Gothic"/>
          <w:noProof/>
          <w:sz w:val="20"/>
        </w:rPr>
      </w:pPr>
      <w:ins w:id="546" w:author="Ye-Kui Wang" w:date="2018-08-09T14:54:00Z">
        <w:r>
          <w:rPr>
            <w:b/>
            <w:sz w:val="20"/>
          </w:rPr>
          <w:lastRenderedPageBreak/>
          <w:t>ccv</w:t>
        </w:r>
      </w:ins>
      <w:ins w:id="547" w:author="Ye-Kui Wang" w:date="2018-08-09T14:51:00Z">
        <w:r w:rsidRPr="005347D2">
          <w:rPr>
            <w:sz w:val="20"/>
          </w:rPr>
          <w:t>_</w:t>
        </w:r>
        <w:r w:rsidRPr="005347D2">
          <w:rPr>
            <w:b/>
            <w:bCs/>
            <w:sz w:val="20"/>
          </w:rPr>
          <w:t>reserved_zero_2bits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ins>
      <w:ins w:id="548" w:author="Ye-Kui Wang" w:date="2018-08-09T14:54:00Z">
        <w:r>
          <w:rPr>
            <w:bCs/>
            <w:noProof/>
            <w:sz w:val="20"/>
          </w:rPr>
          <w:t>ccv</w:t>
        </w:r>
      </w:ins>
      <w:ins w:id="549" w:author="Ye-Kui Wang" w:date="2018-08-09T14:51:00Z">
        <w:r w:rsidRPr="005347D2">
          <w:rPr>
            <w:noProof/>
            <w:sz w:val="20"/>
          </w:rPr>
          <w:t>_reserved_zero_2bits</w:t>
        </w:r>
        <w:r w:rsidRPr="005347D2">
          <w:rPr>
            <w:bCs/>
            <w:noProof/>
            <w:sz w:val="20"/>
          </w:rPr>
          <w:t xml:space="preserve"> are reserved for future use by ITU-T | ISO/IEC. Decoders shall ignore the value of </w:t>
        </w:r>
      </w:ins>
      <w:ins w:id="550" w:author="Ye-Kui Wang" w:date="2018-08-09T14:55:00Z">
        <w:r>
          <w:rPr>
            <w:bCs/>
            <w:noProof/>
            <w:sz w:val="20"/>
          </w:rPr>
          <w:t>ccv</w:t>
        </w:r>
      </w:ins>
      <w:ins w:id="551" w:author="Ye-Kui Wang" w:date="2018-08-09T14:51:00Z">
        <w:r w:rsidRPr="005347D2">
          <w:rPr>
            <w:noProof/>
            <w:sz w:val="20"/>
          </w:rPr>
          <w:t>_reserved_zero_2bits</w:t>
        </w:r>
        <w:r w:rsidRPr="005347D2">
          <w:rPr>
            <w:rFonts w:eastAsia="Malgun Gothic"/>
            <w:noProof/>
            <w:sz w:val="20"/>
            <w:lang w:eastAsia="zh-CN"/>
          </w:rPr>
          <w:t>.</w:t>
        </w:r>
      </w:ins>
    </w:p>
    <w:p w14:paraId="213C5F8D"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ccv_primaries_x</w:t>
      </w:r>
      <w:proofErr w:type="spellEnd"/>
      <w:r w:rsidRPr="00B43257">
        <w:rPr>
          <w:sz w:val="20"/>
          <w:lang w:val="en-US"/>
        </w:rPr>
        <w:t xml:space="preserve">[ c ] and </w:t>
      </w:r>
      <w:proofErr w:type="spellStart"/>
      <w:r w:rsidRPr="00B43257">
        <w:rPr>
          <w:b/>
          <w:sz w:val="20"/>
          <w:lang w:val="en-US"/>
        </w:rPr>
        <w:t>ccv_primaries_y</w:t>
      </w:r>
      <w:proofErr w:type="spellEnd"/>
      <w:r w:rsidRPr="00B43257">
        <w:rPr>
          <w:sz w:val="20"/>
          <w:lang w:val="en-US"/>
        </w:rPr>
        <w:t xml:space="preserve">[ c ] specify the normalized x and y chromaticity coordinates, respectively, of the </w:t>
      </w:r>
      <w:proofErr w:type="spellStart"/>
      <w:r w:rsidRPr="00B43257">
        <w:rPr>
          <w:sz w:val="20"/>
          <w:lang w:val="en-US"/>
        </w:rPr>
        <w:t>colour</w:t>
      </w:r>
      <w:proofErr w:type="spellEnd"/>
      <w:r w:rsidRPr="00B43257">
        <w:rPr>
          <w:sz w:val="20"/>
          <w:lang w:val="en-US"/>
        </w:rPr>
        <w:t xml:space="preserve"> primary component c of the nominal content </w:t>
      </w:r>
      <w:proofErr w:type="spellStart"/>
      <w:r w:rsidRPr="00B43257">
        <w:rPr>
          <w:sz w:val="20"/>
          <w:lang w:val="en-US"/>
        </w:rPr>
        <w:t>colour</w:t>
      </w:r>
      <w:proofErr w:type="spellEnd"/>
      <w:r w:rsidRPr="00B43257">
        <w:rPr>
          <w:sz w:val="20"/>
          <w:lang w:val="en-US"/>
        </w:rPr>
        <w:t xml:space="preserve"> volume in normalized increments of 0.00002, according to the CIE 1931 definition of x and y as specified in ISO 11664-1 (see also ISO 11664-3 and CIE 15)</w:t>
      </w:r>
      <w:r w:rsidRPr="00B43257">
        <w:rPr>
          <w:rFonts w:eastAsia="Times New Roman"/>
          <w:sz w:val="20"/>
          <w:lang w:val="en-US"/>
        </w:rPr>
        <w:t>, in normalized increments of 0.00002</w:t>
      </w:r>
      <w:r w:rsidRPr="00B43257">
        <w:rPr>
          <w:sz w:val="20"/>
          <w:lang w:val="en-US"/>
        </w:rPr>
        <w:t xml:space="preserve">. For describing </w:t>
      </w:r>
      <w:proofErr w:type="spellStart"/>
      <w:r w:rsidRPr="00B43257">
        <w:rPr>
          <w:sz w:val="20"/>
          <w:lang w:val="en-US"/>
        </w:rPr>
        <w:t>colour</w:t>
      </w:r>
      <w:proofErr w:type="spellEnd"/>
      <w:r w:rsidRPr="00B43257">
        <w:rPr>
          <w:sz w:val="20"/>
          <w:lang w:val="en-US"/>
        </w:rPr>
        <w:t xml:space="preserve"> volumes that use red, green, and blue </w:t>
      </w:r>
      <w:proofErr w:type="spellStart"/>
      <w:r w:rsidRPr="00B43257">
        <w:rPr>
          <w:sz w:val="20"/>
          <w:lang w:val="en-US"/>
        </w:rPr>
        <w:t>colour</w:t>
      </w:r>
      <w:proofErr w:type="spellEnd"/>
      <w:r w:rsidRPr="00B43257">
        <w:rPr>
          <w:sz w:val="20"/>
          <w:lang w:val="en-US"/>
        </w:rPr>
        <w:t xml:space="preserve"> primaries, it is suggested that index value c equal to 0 should correspond to the green primary, c equal to 1 should correspond to the blue primary, and c equal to 2 should correspond to the red </w:t>
      </w:r>
      <w:proofErr w:type="spellStart"/>
      <w:r w:rsidRPr="00B43257">
        <w:rPr>
          <w:sz w:val="20"/>
          <w:lang w:val="en-US"/>
        </w:rPr>
        <w:t>colour</w:t>
      </w:r>
      <w:proofErr w:type="spellEnd"/>
      <w:r w:rsidRPr="00B43257">
        <w:rPr>
          <w:sz w:val="20"/>
          <w:lang w:val="en-US"/>
        </w:rPr>
        <w:t xml:space="preserve"> primary (see also Annex E and Table E.3).</w:t>
      </w:r>
    </w:p>
    <w:p w14:paraId="242A7586"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The values of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 shall be in the range of −5 000 000 to 5 000 000, inclusive.</w:t>
      </w:r>
    </w:p>
    <w:p w14:paraId="0BEB4C3B"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r w:rsidRPr="00B43257">
        <w:rPr>
          <w:sz w:val="20"/>
          <w:lang w:val="en-US"/>
        </w:rPr>
        <w:t xml:space="preserve">When </w:t>
      </w:r>
      <w:proofErr w:type="spellStart"/>
      <w:r w:rsidRPr="00B43257">
        <w:rPr>
          <w:sz w:val="20"/>
          <w:lang w:val="en-US"/>
        </w:rPr>
        <w:t>ccv_primaries_</w:t>
      </w:r>
      <w:proofErr w:type="gramStart"/>
      <w:r w:rsidRPr="00B43257">
        <w:rPr>
          <w:sz w:val="20"/>
          <w:lang w:val="en-US"/>
        </w:rPr>
        <w:t>x</w:t>
      </w:r>
      <w:proofErr w:type="spellEnd"/>
      <w:r w:rsidRPr="00B43257">
        <w:rPr>
          <w:sz w:val="20"/>
          <w:lang w:val="en-US"/>
        </w:rPr>
        <w:t>[</w:t>
      </w:r>
      <w:proofErr w:type="gramEnd"/>
      <w:r w:rsidRPr="00B43257">
        <w:rPr>
          <w:sz w:val="20"/>
          <w:lang w:val="en-US"/>
        </w:rPr>
        <w:t xml:space="preserve"> c ] and </w:t>
      </w:r>
      <w:proofErr w:type="spellStart"/>
      <w:r w:rsidRPr="00B43257">
        <w:rPr>
          <w:sz w:val="20"/>
          <w:lang w:val="en-US"/>
        </w:rPr>
        <w:t>ccv_primaries_y</w:t>
      </w:r>
      <w:proofErr w:type="spellEnd"/>
      <w:r w:rsidRPr="00B43257">
        <w:rPr>
          <w:sz w:val="20"/>
          <w:lang w:val="en-US"/>
        </w:rPr>
        <w:t>[ c ]</w:t>
      </w:r>
      <w:r w:rsidRPr="00B43257">
        <w:rPr>
          <w:noProof/>
          <w:sz w:val="20"/>
          <w:lang w:val="en-US"/>
        </w:rPr>
        <w:t xml:space="preserve"> are not present, they are inferred to be equal to the normalized x and y chromaticity coordinates, respectively, specified by colour_primaries.</w:t>
      </w:r>
    </w:p>
    <w:p w14:paraId="5CD82FE6"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eastAsia="ko-KR"/>
        </w:rPr>
      </w:pPr>
      <w:proofErr w:type="spellStart"/>
      <w:r w:rsidRPr="00B43257">
        <w:rPr>
          <w:b/>
          <w:sz w:val="20"/>
          <w:lang w:val="en-US"/>
        </w:rPr>
        <w:t>ccv_min_luminance_value</w:t>
      </w:r>
      <w:proofErr w:type="spellEnd"/>
      <w:r w:rsidRPr="00B43257">
        <w:rPr>
          <w:sz w:val="20"/>
          <w:lang w:val="en-US"/>
        </w:rPr>
        <w:t xml:space="preserve"> specifies the normalized minimum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w:t>
      </w:r>
      <w:proofErr w:type="spellStart"/>
      <w:r w:rsidRPr="00B43257">
        <w:rPr>
          <w:sz w:val="20"/>
          <w:lang w:val="en-US"/>
        </w:rPr>
        <w:t>L</w:t>
      </w:r>
      <w:r w:rsidRPr="00B43257">
        <w:rPr>
          <w:sz w:val="20"/>
          <w:vertAlign w:val="subscript"/>
          <w:lang w:val="en-US"/>
        </w:rPr>
        <w:t>c</w:t>
      </w:r>
      <w:proofErr w:type="spellEnd"/>
      <w:r w:rsidRPr="00B43257">
        <w:rPr>
          <w:sz w:val="20"/>
          <w:lang w:val="en-US"/>
        </w:rPr>
        <w:t xml:space="preserve"> as specified in Table E.4 according to the indicated transfer characteristics of the signal.</w:t>
      </w:r>
      <w:r w:rsidRPr="00B43257">
        <w:rPr>
          <w:sz w:val="20"/>
          <w:lang w:val="en-US" w:eastAsia="ko-KR"/>
        </w:rPr>
        <w:t xml:space="preserve"> The</w:t>
      </w:r>
      <w:r w:rsidRPr="00B43257">
        <w:rPr>
          <w:sz w:val="20"/>
          <w:lang w:val="en-US"/>
        </w:rPr>
        <w:t xml:space="preserve"> values of </w:t>
      </w:r>
      <w:proofErr w:type="spellStart"/>
      <w:r w:rsidRPr="00B43257">
        <w:rPr>
          <w:sz w:val="20"/>
          <w:lang w:val="en-US"/>
        </w:rPr>
        <w:t>ccv_min_luminance_value</w:t>
      </w:r>
      <w:proofErr w:type="spellEnd"/>
      <w:r w:rsidRPr="00B43257">
        <w:rPr>
          <w:sz w:val="20"/>
          <w:lang w:val="en-US"/>
        </w:rPr>
        <w:t xml:space="preserve"> </w:t>
      </w:r>
      <w:proofErr w:type="gramStart"/>
      <w:r w:rsidRPr="00B43257">
        <w:rPr>
          <w:sz w:val="20"/>
          <w:lang w:val="en-US"/>
        </w:rPr>
        <w:t>are</w:t>
      </w:r>
      <w:proofErr w:type="gramEnd"/>
      <w:r w:rsidRPr="00B43257">
        <w:rPr>
          <w:sz w:val="20"/>
          <w:lang w:val="en-US"/>
        </w:rPr>
        <w:t xml:space="preserve"> in normalized increments of 0.0000001</w:t>
      </w:r>
      <w:r w:rsidRPr="00B43257">
        <w:rPr>
          <w:sz w:val="20"/>
          <w:lang w:val="en-US" w:eastAsia="ko-KR"/>
        </w:rPr>
        <w:t>.</w:t>
      </w:r>
    </w:p>
    <w:p w14:paraId="6CB27ACB"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ccv_max_luminance_value</w:t>
      </w:r>
      <w:proofErr w:type="spellEnd"/>
      <w:r w:rsidRPr="00B43257">
        <w:rPr>
          <w:sz w:val="20"/>
          <w:lang w:val="en-US"/>
        </w:rPr>
        <w:t xml:space="preserve"> specifies the maximum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w:t>
      </w:r>
      <w:proofErr w:type="spellStart"/>
      <w:r w:rsidRPr="00B43257">
        <w:rPr>
          <w:sz w:val="20"/>
          <w:lang w:val="en-US"/>
        </w:rPr>
        <w:t>L</w:t>
      </w:r>
      <w:r w:rsidRPr="00B43257">
        <w:rPr>
          <w:sz w:val="20"/>
          <w:vertAlign w:val="subscript"/>
          <w:lang w:val="en-US"/>
        </w:rPr>
        <w:t>c</w:t>
      </w:r>
      <w:proofErr w:type="spellEnd"/>
      <w:r w:rsidRPr="00B43257">
        <w:rPr>
          <w:sz w:val="20"/>
          <w:lang w:val="en-US"/>
        </w:rPr>
        <w:t xml:space="preserve"> as specified in Table E.4 according to the transfer characteristics of the signal.</w:t>
      </w:r>
      <w:r w:rsidRPr="00B43257">
        <w:rPr>
          <w:sz w:val="20"/>
          <w:lang w:val="en-US" w:eastAsia="ko-KR"/>
        </w:rPr>
        <w:t xml:space="preserve"> The</w:t>
      </w:r>
      <w:r w:rsidRPr="00B43257">
        <w:rPr>
          <w:sz w:val="20"/>
          <w:lang w:val="en-US"/>
        </w:rPr>
        <w:t xml:space="preserve"> values of </w:t>
      </w:r>
      <w:proofErr w:type="spellStart"/>
      <w:r w:rsidRPr="00B43257">
        <w:rPr>
          <w:sz w:val="20"/>
          <w:lang w:val="en-US"/>
        </w:rPr>
        <w:t>ccv_m</w:t>
      </w:r>
      <w:r w:rsidRPr="00B43257">
        <w:rPr>
          <w:sz w:val="20"/>
          <w:lang w:val="en-US" w:eastAsia="ko-KR"/>
        </w:rPr>
        <w:t>ax</w:t>
      </w:r>
      <w:r w:rsidRPr="00B43257">
        <w:rPr>
          <w:sz w:val="20"/>
          <w:lang w:val="en-US"/>
        </w:rPr>
        <w:t>_luminance_value</w:t>
      </w:r>
      <w:proofErr w:type="spellEnd"/>
      <w:r w:rsidRPr="00B43257">
        <w:rPr>
          <w:sz w:val="20"/>
          <w:lang w:val="en-US"/>
        </w:rPr>
        <w:t xml:space="preserve"> </w:t>
      </w:r>
      <w:proofErr w:type="gramStart"/>
      <w:r w:rsidRPr="00B43257">
        <w:rPr>
          <w:sz w:val="20"/>
          <w:lang w:val="en-US"/>
        </w:rPr>
        <w:t>are</w:t>
      </w:r>
      <w:proofErr w:type="gramEnd"/>
      <w:r w:rsidRPr="00B43257">
        <w:rPr>
          <w:sz w:val="20"/>
          <w:lang w:val="en-US"/>
        </w:rPr>
        <w:t xml:space="preserve"> in normalized increments of 0.0000001</w:t>
      </w:r>
      <w:r w:rsidRPr="00B43257">
        <w:rPr>
          <w:sz w:val="20"/>
          <w:lang w:val="en-US" w:eastAsia="ko-KR"/>
        </w:rPr>
        <w:t>.</w:t>
      </w:r>
    </w:p>
    <w:p w14:paraId="161DC1B3"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lang w:val="en-US"/>
        </w:rPr>
      </w:pPr>
      <w:proofErr w:type="spellStart"/>
      <w:r w:rsidRPr="00B43257">
        <w:rPr>
          <w:b/>
          <w:sz w:val="20"/>
          <w:lang w:val="en-US"/>
        </w:rPr>
        <w:t>ccv_avg_luminance_value</w:t>
      </w:r>
      <w:proofErr w:type="spellEnd"/>
      <w:r w:rsidRPr="00B43257">
        <w:rPr>
          <w:sz w:val="20"/>
          <w:lang w:val="en-US"/>
        </w:rPr>
        <w:t xml:space="preserve"> specifies the average luminance value, according to CIE 1931, that is expected to be present in the content, where values are normalized to L</w:t>
      </w:r>
      <w:r w:rsidRPr="00B43257">
        <w:rPr>
          <w:sz w:val="20"/>
          <w:vertAlign w:val="subscript"/>
          <w:lang w:val="en-US"/>
        </w:rPr>
        <w:t>o</w:t>
      </w:r>
      <w:r w:rsidRPr="00B43257">
        <w:rPr>
          <w:sz w:val="20"/>
          <w:lang w:val="en-US"/>
        </w:rPr>
        <w:t xml:space="preserve"> or </w:t>
      </w:r>
      <w:proofErr w:type="spellStart"/>
      <w:r w:rsidRPr="00B43257">
        <w:rPr>
          <w:sz w:val="20"/>
          <w:lang w:val="en-US"/>
        </w:rPr>
        <w:t>L</w:t>
      </w:r>
      <w:r w:rsidRPr="00B43257">
        <w:rPr>
          <w:sz w:val="20"/>
          <w:vertAlign w:val="subscript"/>
          <w:lang w:val="en-US"/>
        </w:rPr>
        <w:t>c</w:t>
      </w:r>
      <w:proofErr w:type="spellEnd"/>
      <w:r w:rsidRPr="00B43257">
        <w:rPr>
          <w:sz w:val="20"/>
          <w:lang w:val="en-US"/>
        </w:rPr>
        <w:t xml:space="preserve"> as specified in Table E.4 according to the transfer characteristics of the signal.</w:t>
      </w:r>
      <w:r w:rsidRPr="00B43257">
        <w:rPr>
          <w:sz w:val="20"/>
          <w:lang w:val="en-US" w:eastAsia="ko-KR"/>
        </w:rPr>
        <w:t xml:space="preserve"> The</w:t>
      </w:r>
      <w:r w:rsidRPr="00B43257">
        <w:rPr>
          <w:sz w:val="20"/>
          <w:lang w:val="en-US"/>
        </w:rPr>
        <w:t xml:space="preserve"> values of </w:t>
      </w:r>
      <w:proofErr w:type="spellStart"/>
      <w:r w:rsidRPr="00B43257">
        <w:rPr>
          <w:sz w:val="20"/>
          <w:lang w:val="en-US"/>
        </w:rPr>
        <w:t>ccv_avg_luminance_value</w:t>
      </w:r>
      <w:proofErr w:type="spellEnd"/>
      <w:r w:rsidRPr="00B43257">
        <w:rPr>
          <w:sz w:val="20"/>
          <w:lang w:val="en-US"/>
        </w:rPr>
        <w:t xml:space="preserve"> </w:t>
      </w:r>
      <w:proofErr w:type="gramStart"/>
      <w:r w:rsidRPr="00B43257">
        <w:rPr>
          <w:sz w:val="20"/>
          <w:lang w:val="en-US"/>
        </w:rPr>
        <w:t>are</w:t>
      </w:r>
      <w:proofErr w:type="gramEnd"/>
      <w:r w:rsidRPr="00B43257">
        <w:rPr>
          <w:sz w:val="20"/>
          <w:lang w:val="en-US"/>
        </w:rPr>
        <w:t xml:space="preserve"> in normalized increments of 0.0000001</w:t>
      </w:r>
      <w:r w:rsidRPr="00B43257">
        <w:rPr>
          <w:sz w:val="20"/>
          <w:lang w:val="en-US" w:eastAsia="ko-KR"/>
        </w:rPr>
        <w:t>.</w:t>
      </w:r>
    </w:p>
    <w:p w14:paraId="0E9C9E90" w14:textId="079A435D" w:rsidR="00B43257" w:rsidRPr="00761B32" w:rsidRDefault="00B43257" w:rsidP="00B43257">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60"/>
        <w:ind w:left="288"/>
        <w:jc w:val="both"/>
        <w:rPr>
          <w:rFonts w:eastAsia="Malgun Gothic"/>
          <w:sz w:val="18"/>
          <w:szCs w:val="18"/>
          <w:lang w:val="en-GB"/>
        </w:rPr>
      </w:pPr>
      <w:r w:rsidRPr="00761B32">
        <w:rPr>
          <w:rFonts w:eastAsia="Malgun Gothic"/>
          <w:sz w:val="18"/>
          <w:szCs w:val="18"/>
          <w:lang w:val="en-GB"/>
        </w:rPr>
        <w:t>NOTE</w:t>
      </w:r>
      <w:r w:rsidR="00761B32" w:rsidRPr="00761B32">
        <w:rPr>
          <w:noProof/>
          <w:sz w:val="18"/>
          <w:szCs w:val="18"/>
        </w:rPr>
        <w:t> </w:t>
      </w:r>
      <w:r w:rsidR="00761B32" w:rsidRPr="00761B32">
        <w:rPr>
          <w:sz w:val="18"/>
          <w:szCs w:val="18"/>
        </w:rPr>
        <w:t>– </w:t>
      </w:r>
      <w:r w:rsidRPr="00761B32">
        <w:rPr>
          <w:rFonts w:eastAsia="Malgun Gothic"/>
          <w:sz w:val="18"/>
          <w:szCs w:val="18"/>
          <w:lang w:val="en-GB"/>
        </w:rPr>
        <w:t xml:space="preserve">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w:t>
      </w:r>
      <w:proofErr w:type="spellStart"/>
      <w:r w:rsidRPr="00761B32">
        <w:rPr>
          <w:rFonts w:eastAsia="Malgun Gothic"/>
          <w:sz w:val="18"/>
          <w:szCs w:val="18"/>
          <w:lang w:val="en-GB"/>
        </w:rPr>
        <w:t>ccv_min_luminance_value</w:t>
      </w:r>
      <w:proofErr w:type="spellEnd"/>
      <w:r w:rsidRPr="00761B32">
        <w:rPr>
          <w:rFonts w:eastAsia="Malgun Gothic"/>
          <w:sz w:val="18"/>
          <w:szCs w:val="18"/>
          <w:lang w:val="en-GB"/>
        </w:rPr>
        <w:t xml:space="preserve">, </w:t>
      </w:r>
      <w:proofErr w:type="spellStart"/>
      <w:r w:rsidRPr="00761B32">
        <w:rPr>
          <w:rFonts w:eastAsia="Malgun Gothic"/>
          <w:sz w:val="18"/>
          <w:szCs w:val="18"/>
          <w:lang w:val="en-GB"/>
        </w:rPr>
        <w:t>ccv_max_luminance_value</w:t>
      </w:r>
      <w:proofErr w:type="spellEnd"/>
      <w:r w:rsidRPr="00761B32">
        <w:rPr>
          <w:rFonts w:eastAsia="Malgun Gothic"/>
          <w:sz w:val="18"/>
          <w:szCs w:val="18"/>
          <w:lang w:val="en-GB"/>
        </w:rPr>
        <w:t xml:space="preserve">, and </w:t>
      </w:r>
      <w:proofErr w:type="spellStart"/>
      <w:r w:rsidRPr="00761B32">
        <w:rPr>
          <w:rFonts w:eastAsia="Malgun Gothic"/>
          <w:sz w:val="18"/>
          <w:szCs w:val="18"/>
          <w:lang w:val="en-GB"/>
        </w:rPr>
        <w:t>ccv_avg_luminance_value</w:t>
      </w:r>
      <w:proofErr w:type="spellEnd"/>
      <w:r w:rsidRPr="00761B32">
        <w:rPr>
          <w:rFonts w:eastAsia="Malgun Gothic"/>
          <w:sz w:val="18"/>
          <w:szCs w:val="18"/>
          <w:lang w:val="en-GB"/>
        </w:rPr>
        <w:t xml:space="preserve"> might not necessarily correspond to a true luminance value.</w:t>
      </w:r>
    </w:p>
    <w:p w14:paraId="297BA613" w14:textId="77777777" w:rsidR="00B43257" w:rsidRPr="00B43257" w:rsidRDefault="00B43257" w:rsidP="00B43257">
      <w:pPr>
        <w:tabs>
          <w:tab w:val="left" w:pos="1800"/>
          <w:tab w:val="left" w:pos="2160"/>
          <w:tab w:val="left" w:pos="2520"/>
          <w:tab w:val="left" w:pos="2880"/>
          <w:tab w:val="left" w:pos="3240"/>
          <w:tab w:val="left" w:pos="3600"/>
          <w:tab w:val="left" w:pos="3960"/>
          <w:tab w:val="left" w:pos="4320"/>
        </w:tabs>
        <w:jc w:val="both"/>
        <w:rPr>
          <w:sz w:val="20"/>
          <w:highlight w:val="yellow"/>
          <w:lang w:val="en-US"/>
        </w:rPr>
      </w:pPr>
      <w:r w:rsidRPr="00B43257">
        <w:rPr>
          <w:sz w:val="20"/>
          <w:lang w:val="en-US"/>
        </w:rPr>
        <w:t xml:space="preserve">The value of </w:t>
      </w:r>
      <w:proofErr w:type="spellStart"/>
      <w:r w:rsidRPr="00B43257">
        <w:rPr>
          <w:sz w:val="20"/>
          <w:lang w:val="en-US"/>
        </w:rPr>
        <w:t>ccv_min_luminance_value</w:t>
      </w:r>
      <w:proofErr w:type="spellEnd"/>
      <w:r w:rsidRPr="00B43257">
        <w:rPr>
          <w:sz w:val="20"/>
          <w:lang w:val="en-US"/>
        </w:rPr>
        <w:t xml:space="preserve">, when present, shall be less than or equal to </w:t>
      </w:r>
      <w:proofErr w:type="spellStart"/>
      <w:r w:rsidRPr="00B43257">
        <w:rPr>
          <w:sz w:val="20"/>
          <w:lang w:val="en-US"/>
        </w:rPr>
        <w:t>ccv_avg_luminance_value</w:t>
      </w:r>
      <w:proofErr w:type="spellEnd"/>
      <w:r w:rsidRPr="00B43257">
        <w:rPr>
          <w:sz w:val="20"/>
          <w:lang w:val="en-US"/>
        </w:rPr>
        <w:t xml:space="preserve">, when present. The value of </w:t>
      </w:r>
      <w:proofErr w:type="spellStart"/>
      <w:r w:rsidRPr="00B43257">
        <w:rPr>
          <w:sz w:val="20"/>
          <w:lang w:val="en-US"/>
        </w:rPr>
        <w:t>ccv_avg_luminance_value</w:t>
      </w:r>
      <w:proofErr w:type="spellEnd"/>
      <w:r w:rsidRPr="00B43257">
        <w:rPr>
          <w:sz w:val="20"/>
          <w:lang w:val="en-US"/>
        </w:rPr>
        <w:t xml:space="preserve">, when present, shall be less than or equal to </w:t>
      </w:r>
      <w:proofErr w:type="spellStart"/>
      <w:r w:rsidRPr="00B43257">
        <w:rPr>
          <w:sz w:val="20"/>
          <w:lang w:val="en-US"/>
        </w:rPr>
        <w:t>ccv_max_luminance_value</w:t>
      </w:r>
      <w:proofErr w:type="spellEnd"/>
      <w:r w:rsidRPr="00B43257">
        <w:rPr>
          <w:sz w:val="20"/>
          <w:lang w:val="en-US"/>
        </w:rPr>
        <w:t xml:space="preserve">, when present. The value of </w:t>
      </w:r>
      <w:proofErr w:type="spellStart"/>
      <w:r w:rsidRPr="00B43257">
        <w:rPr>
          <w:sz w:val="20"/>
          <w:lang w:val="en-US"/>
        </w:rPr>
        <w:t>ccv_min_luminance_value</w:t>
      </w:r>
      <w:proofErr w:type="spellEnd"/>
      <w:r w:rsidRPr="00B43257">
        <w:rPr>
          <w:sz w:val="20"/>
          <w:lang w:val="en-US"/>
        </w:rPr>
        <w:t xml:space="preserve">, when present, shall be less than or equal to </w:t>
      </w:r>
      <w:proofErr w:type="spellStart"/>
      <w:r w:rsidRPr="00B43257">
        <w:rPr>
          <w:sz w:val="20"/>
          <w:lang w:val="en-US"/>
        </w:rPr>
        <w:t>ccv_max_luminance_value</w:t>
      </w:r>
      <w:proofErr w:type="spellEnd"/>
      <w:r w:rsidRPr="00B43257">
        <w:rPr>
          <w:sz w:val="20"/>
          <w:lang w:val="en-US"/>
        </w:rPr>
        <w:t>, when present.</w:t>
      </w:r>
    </w:p>
    <w:p w14:paraId="079EDD61" w14:textId="44C049EA" w:rsidR="00B43257" w:rsidRDefault="00B43257" w:rsidP="00B43257">
      <w:pPr>
        <w:tabs>
          <w:tab w:val="left" w:pos="1800"/>
          <w:tab w:val="left" w:pos="2160"/>
          <w:tab w:val="left" w:pos="2520"/>
          <w:tab w:val="left" w:pos="2880"/>
          <w:tab w:val="left" w:pos="3240"/>
          <w:tab w:val="left" w:pos="3600"/>
          <w:tab w:val="left" w:pos="3960"/>
          <w:tab w:val="left" w:pos="4320"/>
        </w:tabs>
        <w:jc w:val="both"/>
        <w:rPr>
          <w:ins w:id="552" w:author="Ye-Kui Wang" w:date="2018-08-09T15:06:00Z"/>
          <w:sz w:val="20"/>
          <w:lang w:val="en-US"/>
        </w:rPr>
      </w:pPr>
      <w:r w:rsidRPr="00B43257">
        <w:rPr>
          <w:sz w:val="20"/>
          <w:lang w:val="en-US"/>
        </w:rPr>
        <w:t xml:space="preserve">When the visually relevant region does not correspond to the entire cropped decoded picture, such as for "letterbox" encoding of video content with a wide picture aspect ratio within a taller cropped decoded picture, the indicated </w:t>
      </w:r>
      <w:proofErr w:type="spellStart"/>
      <w:r w:rsidRPr="00B43257">
        <w:rPr>
          <w:sz w:val="20"/>
          <w:lang w:val="en-US"/>
        </w:rPr>
        <w:t>ccv_min_luminance_value</w:t>
      </w:r>
      <w:proofErr w:type="spellEnd"/>
      <w:r w:rsidRPr="00B43257">
        <w:rPr>
          <w:sz w:val="20"/>
          <w:lang w:val="en-US"/>
        </w:rPr>
        <w:t xml:space="preserve">, </w:t>
      </w:r>
      <w:proofErr w:type="spellStart"/>
      <w:r w:rsidRPr="00B43257">
        <w:rPr>
          <w:sz w:val="20"/>
          <w:lang w:val="en-US"/>
        </w:rPr>
        <w:t>ccv_max_luminance_value</w:t>
      </w:r>
      <w:proofErr w:type="spellEnd"/>
      <w:r w:rsidRPr="00B43257">
        <w:rPr>
          <w:sz w:val="20"/>
          <w:lang w:val="en-US"/>
        </w:rPr>
        <w:t xml:space="preserve">, and </w:t>
      </w:r>
      <w:proofErr w:type="spellStart"/>
      <w:r w:rsidRPr="00B43257">
        <w:rPr>
          <w:sz w:val="20"/>
          <w:lang w:val="en-US"/>
        </w:rPr>
        <w:t>ccv_avg_luminance_value</w:t>
      </w:r>
      <w:proofErr w:type="spellEnd"/>
      <w:r w:rsidRPr="00B43257">
        <w:rPr>
          <w:sz w:val="20"/>
          <w:lang w:val="en-US"/>
        </w:rPr>
        <w:t xml:space="preserve"> should correspond only to values within the visually relevant region.</w:t>
      </w:r>
    </w:p>
    <w:p w14:paraId="3F41EC6D" w14:textId="4A70775A" w:rsidR="00C27E17" w:rsidRPr="00F63998" w:rsidRDefault="00C27E17" w:rsidP="00C27E17">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ins w:id="553" w:author="Ye-Kui Wang" w:date="2018-08-09T15:06:00Z"/>
          <w:b/>
          <w:bCs/>
          <w:sz w:val="20"/>
          <w:szCs w:val="24"/>
        </w:rPr>
      </w:pPr>
      <w:ins w:id="554" w:author="Ye-Kui Wang" w:date="2018-08-09T15:06:00Z">
        <w:r w:rsidRPr="00F63998">
          <w:rPr>
            <w:b/>
            <w:bCs/>
            <w:sz w:val="20"/>
            <w:szCs w:val="24"/>
          </w:rPr>
          <w:t>D.2.3</w:t>
        </w:r>
        <w:r>
          <w:rPr>
            <w:b/>
            <w:bCs/>
            <w:sz w:val="20"/>
            <w:szCs w:val="24"/>
          </w:rPr>
          <w:t>4</w:t>
        </w:r>
        <w:r w:rsidRPr="00F63998">
          <w:rPr>
            <w:b/>
            <w:bCs/>
            <w:sz w:val="20"/>
            <w:szCs w:val="24"/>
          </w:rPr>
          <w:t xml:space="preserve"> </w:t>
        </w:r>
      </w:ins>
      <w:ins w:id="555" w:author="Ye-Kui Wang" w:date="2018-08-21T10:17:00Z">
        <w:r w:rsidR="003444CD">
          <w:rPr>
            <w:b/>
            <w:bCs/>
            <w:sz w:val="20"/>
            <w:szCs w:val="24"/>
          </w:rPr>
          <w:t>A</w:t>
        </w:r>
        <w:r w:rsidR="003444CD" w:rsidRPr="003444CD">
          <w:rPr>
            <w:b/>
            <w:bCs/>
            <w:sz w:val="20"/>
            <w:szCs w:val="24"/>
            <w:lang w:eastAsia="ja-JP"/>
          </w:rPr>
          <w:t>mbient viewing environment SEI message</w:t>
        </w:r>
      </w:ins>
      <w:ins w:id="556" w:author="Ye-Kui Wang" w:date="2018-08-09T15:06:00Z">
        <w:r w:rsidRPr="003444CD">
          <w:rPr>
            <w:b/>
            <w:bCs/>
            <w:sz w:val="20"/>
            <w:szCs w:val="24"/>
            <w:lang w:eastAsia="ja-JP"/>
          </w:rPr>
          <w:t xml:space="preserve"> </w:t>
        </w:r>
        <w:r w:rsidRPr="00F63998">
          <w:rPr>
            <w:b/>
            <w:bCs/>
            <w:sz w:val="20"/>
            <w:szCs w:val="24"/>
          </w:rPr>
          <w:t>semantics</w:t>
        </w:r>
      </w:ins>
    </w:p>
    <w:p w14:paraId="537A4F30" w14:textId="6A827935" w:rsidR="00C27E17" w:rsidRPr="00D875F6" w:rsidRDefault="00C27E17" w:rsidP="00C27E17">
      <w:pPr>
        <w:pStyle w:val="Default"/>
        <w:spacing w:before="136"/>
        <w:jc w:val="both"/>
        <w:rPr>
          <w:ins w:id="557" w:author="Ye-Kui Wang" w:date="2018-08-09T15:07:00Z"/>
          <w:sz w:val="20"/>
          <w:szCs w:val="20"/>
        </w:rPr>
      </w:pPr>
      <w:bookmarkStart w:id="558" w:name="_Hlk519237222"/>
      <w:ins w:id="559" w:author="Ye-Kui Wang" w:date="2018-08-09T15:07:00Z">
        <w:r w:rsidRPr="00C27E17">
          <w:rPr>
            <w:sz w:val="20"/>
            <w:szCs w:val="20"/>
          </w:rPr>
          <w:t xml:space="preserve">The ambient viewing environment SEI message </w:t>
        </w:r>
        <w:bookmarkStart w:id="560" w:name="_Hlk510538419"/>
        <w:r w:rsidRPr="00C27E17">
          <w:rPr>
            <w:sz w:val="20"/>
            <w:szCs w:val="20"/>
          </w:rPr>
          <w:t>identifies the characteristics of the nominal ambient viewing environment for the display of the associated video content</w:t>
        </w:r>
        <w:bookmarkEnd w:id="560"/>
        <w:r w:rsidRPr="00C27E17">
          <w:rPr>
            <w:sz w:val="20"/>
            <w:szCs w:val="20"/>
          </w:rPr>
          <w:t>. The syntax elements of the ambient viewing environment SEI message may assist the receivi</w:t>
        </w:r>
        <w:r w:rsidRPr="00D875F6">
          <w:rPr>
            <w:sz w:val="20"/>
            <w:szCs w:val="20"/>
          </w:rPr>
          <w:t>ng system in adapting the received video content for local display in viewing environments that may be similar or may substantially differ from those assumed or intended when mastering the video content.</w:t>
        </w:r>
      </w:ins>
    </w:p>
    <w:p w14:paraId="35E33E5E" w14:textId="099BE528" w:rsidR="00C27E17" w:rsidRPr="00C27E17" w:rsidRDefault="00C27E17" w:rsidP="00C27E17">
      <w:pPr>
        <w:pStyle w:val="Default"/>
        <w:spacing w:before="136"/>
        <w:jc w:val="both"/>
        <w:rPr>
          <w:ins w:id="561" w:author="Ye-Kui Wang" w:date="2018-08-09T15:07:00Z"/>
          <w:sz w:val="20"/>
          <w:szCs w:val="20"/>
        </w:rPr>
      </w:pPr>
      <w:ins w:id="562" w:author="Ye-Kui Wang" w:date="2018-08-09T15:07:00Z">
        <w:r w:rsidRPr="00C27E17">
          <w:rPr>
            <w:sz w:val="20"/>
            <w:szCs w:val="20"/>
          </w:rPr>
          <w:t xml:space="preserve">This SEI message does not provide information on </w:t>
        </w:r>
        <w:proofErr w:type="spellStart"/>
        <w:r w:rsidRPr="00C27E17">
          <w:rPr>
            <w:sz w:val="20"/>
            <w:szCs w:val="20"/>
          </w:rPr>
          <w:t>colour</w:t>
        </w:r>
        <w:proofErr w:type="spellEnd"/>
        <w:r w:rsidRPr="00C27E17">
          <w:rPr>
            <w:sz w:val="20"/>
            <w:szCs w:val="20"/>
          </w:rPr>
          <w:t xml:space="preserve"> transformations that would be appropriate to preserve creative intent on displays with </w:t>
        </w:r>
        <w:proofErr w:type="spellStart"/>
        <w:r w:rsidRPr="00C27E17">
          <w:rPr>
            <w:sz w:val="20"/>
            <w:szCs w:val="20"/>
          </w:rPr>
          <w:t>colour</w:t>
        </w:r>
        <w:proofErr w:type="spellEnd"/>
        <w:r w:rsidRPr="00C27E17">
          <w:rPr>
            <w:sz w:val="20"/>
            <w:szCs w:val="20"/>
          </w:rPr>
          <w:t xml:space="preserve"> volumes different from that of the described mastering display.</w:t>
        </w:r>
      </w:ins>
    </w:p>
    <w:p w14:paraId="489BE89C" w14:textId="1053A6C7" w:rsidR="00C27E17" w:rsidRPr="00C27E17" w:rsidRDefault="00C27E17" w:rsidP="00C27E17">
      <w:pPr>
        <w:pStyle w:val="Default"/>
        <w:spacing w:before="136"/>
        <w:jc w:val="both"/>
        <w:rPr>
          <w:ins w:id="563" w:author="Ye-Kui Wang" w:date="2018-08-09T15:07:00Z"/>
          <w:sz w:val="20"/>
          <w:szCs w:val="20"/>
        </w:rPr>
      </w:pPr>
      <w:ins w:id="564" w:author="Ye-Kui Wang" w:date="2018-08-09T15:07:00Z">
        <w:r w:rsidRPr="00C27E17">
          <w:rPr>
            <w:sz w:val="20"/>
            <w:szCs w:val="20"/>
          </w:rPr>
          <w:t>When an ambient viewing environment SEI message is present for any picture of a coded video sequence, an ambient viewing environment SEI message shall be present in the IDR access unit that is the first access unit of the coded video sequence. All ambient viewing environment SEI messages that apply to the same coded video sequence shall have the same content.</w:t>
        </w:r>
      </w:ins>
    </w:p>
    <w:p w14:paraId="0C770EB0" w14:textId="7927BC4F" w:rsidR="00C27E17" w:rsidRPr="00C27E17" w:rsidRDefault="00C27E17" w:rsidP="00C27E17">
      <w:pPr>
        <w:pStyle w:val="Default"/>
        <w:spacing w:before="136"/>
        <w:jc w:val="both"/>
        <w:rPr>
          <w:ins w:id="565" w:author="Ye-Kui Wang" w:date="2018-08-09T15:07:00Z"/>
          <w:sz w:val="20"/>
          <w:szCs w:val="20"/>
        </w:rPr>
      </w:pPr>
      <w:proofErr w:type="spellStart"/>
      <w:ins w:id="566" w:author="Ye-Kui Wang" w:date="2018-08-09T15:07:00Z">
        <w:r w:rsidRPr="00C27E17">
          <w:rPr>
            <w:b/>
            <w:bCs/>
            <w:sz w:val="20"/>
            <w:szCs w:val="20"/>
          </w:rPr>
          <w:t>ambient_illuminance</w:t>
        </w:r>
        <w:proofErr w:type="spellEnd"/>
        <w:r w:rsidRPr="00C27E17">
          <w:rPr>
            <w:b/>
            <w:bCs/>
            <w:sz w:val="20"/>
            <w:szCs w:val="20"/>
          </w:rPr>
          <w:t xml:space="preserve"> </w:t>
        </w:r>
        <w:r w:rsidRPr="00C27E17">
          <w:rPr>
            <w:sz w:val="20"/>
            <w:szCs w:val="20"/>
          </w:rPr>
          <w:t xml:space="preserve">specifies the environmental </w:t>
        </w:r>
        <w:proofErr w:type="spellStart"/>
        <w:r w:rsidRPr="00C27E17">
          <w:rPr>
            <w:sz w:val="20"/>
            <w:szCs w:val="20"/>
          </w:rPr>
          <w:t>illluminance</w:t>
        </w:r>
        <w:proofErr w:type="spellEnd"/>
        <w:r w:rsidRPr="00C27E17">
          <w:rPr>
            <w:sz w:val="20"/>
            <w:szCs w:val="20"/>
          </w:rPr>
          <w:t xml:space="preserve"> of the ambient viewing environment in units of 0.0001 lux. </w:t>
        </w:r>
        <w:proofErr w:type="spellStart"/>
        <w:r w:rsidRPr="00C27E17">
          <w:rPr>
            <w:sz w:val="20"/>
            <w:szCs w:val="20"/>
          </w:rPr>
          <w:t>ambient_illuminance</w:t>
        </w:r>
        <w:proofErr w:type="spellEnd"/>
        <w:r w:rsidRPr="00C27E17">
          <w:rPr>
            <w:sz w:val="20"/>
            <w:szCs w:val="20"/>
          </w:rPr>
          <w:t xml:space="preserve"> shall not be equal to 0.</w:t>
        </w:r>
      </w:ins>
    </w:p>
    <w:p w14:paraId="66EAADED" w14:textId="26C5F64D" w:rsidR="00C27E17" w:rsidRPr="00C27E17" w:rsidRDefault="00C27E17" w:rsidP="00C27E17">
      <w:pPr>
        <w:pStyle w:val="Default"/>
        <w:spacing w:before="136"/>
        <w:jc w:val="both"/>
        <w:rPr>
          <w:ins w:id="567" w:author="Ye-Kui Wang" w:date="2018-08-09T15:07:00Z"/>
          <w:sz w:val="20"/>
          <w:szCs w:val="20"/>
        </w:rPr>
      </w:pPr>
      <w:proofErr w:type="spellStart"/>
      <w:ins w:id="568" w:author="Ye-Kui Wang" w:date="2018-08-09T15:07:00Z">
        <w:r w:rsidRPr="00C27E17">
          <w:rPr>
            <w:b/>
            <w:bCs/>
            <w:sz w:val="20"/>
            <w:szCs w:val="20"/>
          </w:rPr>
          <w:t>ambient_light_x</w:t>
        </w:r>
        <w:proofErr w:type="spellEnd"/>
        <w:r w:rsidRPr="00C27E17">
          <w:rPr>
            <w:b/>
            <w:bCs/>
            <w:sz w:val="20"/>
            <w:szCs w:val="20"/>
          </w:rPr>
          <w:t xml:space="preserve"> </w:t>
        </w:r>
        <w:r w:rsidRPr="00C27E17">
          <w:rPr>
            <w:sz w:val="20"/>
            <w:szCs w:val="20"/>
          </w:rPr>
          <w:t xml:space="preserve">and </w:t>
        </w:r>
        <w:proofErr w:type="spellStart"/>
        <w:r w:rsidRPr="00C27E17">
          <w:rPr>
            <w:b/>
            <w:bCs/>
            <w:sz w:val="20"/>
            <w:szCs w:val="20"/>
          </w:rPr>
          <w:t>ambient_light_y</w:t>
        </w:r>
        <w:proofErr w:type="spellEnd"/>
        <w:r w:rsidRPr="00C27E17">
          <w:rPr>
            <w:b/>
            <w:bCs/>
            <w:sz w:val="20"/>
            <w:szCs w:val="20"/>
          </w:rPr>
          <w:t xml:space="preserve"> </w:t>
        </w:r>
        <w:r w:rsidRPr="00C27E17">
          <w:rPr>
            <w:sz w:val="20"/>
            <w:szCs w:val="20"/>
          </w:rPr>
          <w:t xml:space="preserve">specify the normalized x and y chromaticity coordinates, respectively, of the environmental ambient light in the nominal viewing environment, according to the CIE 1931 definition of x and y as </w:t>
        </w:r>
        <w:r w:rsidRPr="00C27E17">
          <w:rPr>
            <w:sz w:val="20"/>
            <w:szCs w:val="20"/>
          </w:rPr>
          <w:lastRenderedPageBreak/>
          <w:t xml:space="preserve">specified in ISO 11664-1 (see also ISO 11664-3 and CIE 15), in normalized increments of 0.00002. The values of </w:t>
        </w:r>
        <w:proofErr w:type="spellStart"/>
        <w:r w:rsidRPr="00C27E17">
          <w:rPr>
            <w:sz w:val="20"/>
            <w:szCs w:val="20"/>
          </w:rPr>
          <w:t>ambient_light_x</w:t>
        </w:r>
        <w:proofErr w:type="spellEnd"/>
        <w:r w:rsidRPr="00C27E17">
          <w:rPr>
            <w:sz w:val="20"/>
            <w:szCs w:val="20"/>
          </w:rPr>
          <w:t xml:space="preserve"> and </w:t>
        </w:r>
        <w:proofErr w:type="spellStart"/>
        <w:r w:rsidRPr="00C27E17">
          <w:rPr>
            <w:sz w:val="20"/>
            <w:szCs w:val="20"/>
          </w:rPr>
          <w:t>ambient_light_y</w:t>
        </w:r>
        <w:proofErr w:type="spellEnd"/>
        <w:r w:rsidRPr="00C27E17">
          <w:rPr>
            <w:sz w:val="20"/>
            <w:szCs w:val="20"/>
          </w:rPr>
          <w:t xml:space="preserve"> shall be in the range of 0 to 50</w:t>
        </w:r>
      </w:ins>
      <w:ins w:id="569" w:author="Ye-Kui Wang" w:date="2018-08-09T15:13:00Z">
        <w:r w:rsidR="00D875F6">
          <w:rPr>
            <w:sz w:val="20"/>
            <w:szCs w:val="20"/>
          </w:rPr>
          <w:t> </w:t>
        </w:r>
      </w:ins>
      <w:ins w:id="570" w:author="Ye-Kui Wang" w:date="2018-08-09T15:07:00Z">
        <w:r w:rsidRPr="00C27E17">
          <w:rPr>
            <w:sz w:val="20"/>
            <w:szCs w:val="20"/>
          </w:rPr>
          <w:t>000</w:t>
        </w:r>
      </w:ins>
      <w:ins w:id="571" w:author="Ye-Kui Wang" w:date="2018-08-09T15:15:00Z">
        <w:r w:rsidR="00D875F6">
          <w:rPr>
            <w:sz w:val="20"/>
            <w:szCs w:val="20"/>
          </w:rPr>
          <w:t>, inclusive</w:t>
        </w:r>
      </w:ins>
      <w:ins w:id="572" w:author="Ye-Kui Wang" w:date="2018-08-09T15:07:00Z">
        <w:r w:rsidRPr="00C27E17">
          <w:rPr>
            <w:sz w:val="20"/>
            <w:szCs w:val="20"/>
          </w:rPr>
          <w:t>.</w:t>
        </w:r>
      </w:ins>
    </w:p>
    <w:p w14:paraId="1FE06D74" w14:textId="0F76C2CB" w:rsidR="00C27E17" w:rsidRPr="00B43257" w:rsidRDefault="00C27E17">
      <w:pPr>
        <w:spacing w:before="60"/>
        <w:ind w:left="720"/>
        <w:jc w:val="both"/>
        <w:rPr>
          <w:sz w:val="20"/>
          <w:lang w:val="en-US"/>
        </w:rPr>
        <w:pPrChange w:id="573" w:author="Ye-Kui Wang" w:date="2018-08-09T15:16:00Z">
          <w:pPr>
            <w:tabs>
              <w:tab w:val="left" w:pos="1800"/>
              <w:tab w:val="left" w:pos="2160"/>
              <w:tab w:val="left" w:pos="2520"/>
              <w:tab w:val="left" w:pos="2880"/>
              <w:tab w:val="left" w:pos="3240"/>
              <w:tab w:val="left" w:pos="3600"/>
              <w:tab w:val="left" w:pos="3960"/>
              <w:tab w:val="left" w:pos="4320"/>
            </w:tabs>
            <w:jc w:val="both"/>
          </w:pPr>
        </w:pPrChange>
      </w:pPr>
      <w:ins w:id="574" w:author="Ye-Kui Wang" w:date="2018-08-09T15:07:00Z">
        <w:r w:rsidRPr="00C27E17">
          <w:rPr>
            <w:sz w:val="18"/>
            <w:szCs w:val="18"/>
          </w:rPr>
          <w:t xml:space="preserve">NOTE – For example, the conditions identified in Rec. ITU-R BT.2035 can be expressed using </w:t>
        </w:r>
        <w:proofErr w:type="spellStart"/>
        <w:r w:rsidRPr="00C27E17">
          <w:rPr>
            <w:sz w:val="18"/>
            <w:szCs w:val="18"/>
          </w:rPr>
          <w:t>ambient_illuminance</w:t>
        </w:r>
        <w:proofErr w:type="spellEnd"/>
        <w:r w:rsidRPr="00C27E17">
          <w:rPr>
            <w:sz w:val="18"/>
            <w:szCs w:val="18"/>
          </w:rPr>
          <w:t xml:space="preserve"> equal to 100</w:t>
        </w:r>
      </w:ins>
      <w:ins w:id="575" w:author="Ye-Kui Wang" w:date="2018-08-09T15:13:00Z">
        <w:r w:rsidR="00D875F6">
          <w:rPr>
            <w:sz w:val="18"/>
            <w:szCs w:val="18"/>
          </w:rPr>
          <w:t> </w:t>
        </w:r>
      </w:ins>
      <w:ins w:id="576" w:author="Ye-Kui Wang" w:date="2018-08-09T15:07:00Z">
        <w:r w:rsidRPr="00C27E17">
          <w:rPr>
            <w:sz w:val="18"/>
            <w:szCs w:val="18"/>
          </w:rPr>
          <w:t>000 with background chromaticity indicating D</w:t>
        </w:r>
        <w:r w:rsidRPr="00D875F6">
          <w:rPr>
            <w:sz w:val="18"/>
            <w:szCs w:val="18"/>
          </w:rPr>
          <w:t xml:space="preserve">65 </w:t>
        </w:r>
        <w:r w:rsidRPr="00C27E17">
          <w:rPr>
            <w:sz w:val="18"/>
            <w:szCs w:val="18"/>
          </w:rPr>
          <w:t>(</w:t>
        </w:r>
        <w:proofErr w:type="spellStart"/>
        <w:r w:rsidRPr="00C27E17">
          <w:rPr>
            <w:sz w:val="18"/>
            <w:szCs w:val="18"/>
          </w:rPr>
          <w:t>ambient_light_x</w:t>
        </w:r>
        <w:proofErr w:type="spellEnd"/>
        <w:r w:rsidRPr="00C27E17">
          <w:rPr>
            <w:sz w:val="18"/>
            <w:szCs w:val="18"/>
          </w:rPr>
          <w:t xml:space="preserve"> equal to 15</w:t>
        </w:r>
      </w:ins>
      <w:ins w:id="577" w:author="Ye-Kui Wang" w:date="2018-08-09T15:13:00Z">
        <w:r w:rsidR="00D875F6">
          <w:rPr>
            <w:sz w:val="18"/>
            <w:szCs w:val="18"/>
          </w:rPr>
          <w:t> </w:t>
        </w:r>
      </w:ins>
      <w:ins w:id="578" w:author="Ye-Kui Wang" w:date="2018-08-09T15:07:00Z">
        <w:r w:rsidRPr="00C27E17">
          <w:rPr>
            <w:sz w:val="18"/>
            <w:szCs w:val="18"/>
          </w:rPr>
          <w:t xml:space="preserve">635, </w:t>
        </w:r>
        <w:proofErr w:type="spellStart"/>
        <w:r w:rsidRPr="00C27E17">
          <w:rPr>
            <w:sz w:val="18"/>
            <w:szCs w:val="18"/>
          </w:rPr>
          <w:t>ambient_light_y</w:t>
        </w:r>
        <w:proofErr w:type="spellEnd"/>
        <w:r w:rsidRPr="00C27E17">
          <w:rPr>
            <w:sz w:val="18"/>
            <w:szCs w:val="18"/>
          </w:rPr>
          <w:t xml:space="preserve"> equal to 16</w:t>
        </w:r>
      </w:ins>
      <w:ins w:id="579" w:author="Ye-Kui Wang" w:date="2018-08-09T15:13:00Z">
        <w:r w:rsidR="00D875F6">
          <w:rPr>
            <w:sz w:val="18"/>
            <w:szCs w:val="18"/>
          </w:rPr>
          <w:t> </w:t>
        </w:r>
      </w:ins>
      <w:ins w:id="580" w:author="Ye-Kui Wang" w:date="2018-08-09T15:07:00Z">
        <w:r w:rsidRPr="00C27E17">
          <w:rPr>
            <w:sz w:val="18"/>
            <w:szCs w:val="18"/>
          </w:rPr>
          <w:t>450), or optionally in some regions, background chromaticity indicating D</w:t>
        </w:r>
        <w:r w:rsidRPr="00D875F6">
          <w:rPr>
            <w:sz w:val="18"/>
            <w:szCs w:val="18"/>
          </w:rPr>
          <w:t xml:space="preserve">93 </w:t>
        </w:r>
        <w:r w:rsidRPr="00C27E17">
          <w:rPr>
            <w:sz w:val="18"/>
            <w:szCs w:val="18"/>
          </w:rPr>
          <w:t>(</w:t>
        </w:r>
        <w:proofErr w:type="spellStart"/>
        <w:r w:rsidRPr="00C27E17">
          <w:rPr>
            <w:sz w:val="18"/>
            <w:szCs w:val="18"/>
          </w:rPr>
          <w:t>ambient_light_x</w:t>
        </w:r>
        <w:proofErr w:type="spellEnd"/>
        <w:r w:rsidRPr="00C27E17">
          <w:rPr>
            <w:sz w:val="18"/>
            <w:szCs w:val="18"/>
          </w:rPr>
          <w:t xml:space="preserve"> equal to 14</w:t>
        </w:r>
      </w:ins>
      <w:ins w:id="581" w:author="Ye-Kui Wang" w:date="2018-08-09T15:13:00Z">
        <w:r w:rsidR="00D875F6">
          <w:rPr>
            <w:sz w:val="18"/>
            <w:szCs w:val="18"/>
          </w:rPr>
          <w:t> </w:t>
        </w:r>
      </w:ins>
      <w:ins w:id="582" w:author="Ye-Kui Wang" w:date="2018-08-09T15:07:00Z">
        <w:r w:rsidRPr="00C27E17">
          <w:rPr>
            <w:sz w:val="18"/>
            <w:szCs w:val="18"/>
          </w:rPr>
          <w:t xml:space="preserve">155, </w:t>
        </w:r>
        <w:proofErr w:type="spellStart"/>
        <w:r w:rsidRPr="00C27E17">
          <w:rPr>
            <w:sz w:val="18"/>
            <w:szCs w:val="18"/>
          </w:rPr>
          <w:t>ambient_light_y</w:t>
        </w:r>
        <w:proofErr w:type="spellEnd"/>
        <w:r w:rsidRPr="00C27E17">
          <w:rPr>
            <w:sz w:val="18"/>
            <w:szCs w:val="18"/>
          </w:rPr>
          <w:t xml:space="preserve"> equal to 14</w:t>
        </w:r>
      </w:ins>
      <w:ins w:id="583" w:author="Ye-Kui Wang" w:date="2018-08-09T15:13:00Z">
        <w:r w:rsidR="00D875F6">
          <w:rPr>
            <w:sz w:val="18"/>
            <w:szCs w:val="18"/>
          </w:rPr>
          <w:t> </w:t>
        </w:r>
      </w:ins>
      <w:ins w:id="584" w:author="Ye-Kui Wang" w:date="2018-08-09T15:07:00Z">
        <w:r w:rsidRPr="00C27E17">
          <w:rPr>
            <w:sz w:val="18"/>
            <w:szCs w:val="18"/>
          </w:rPr>
          <w:t>855).</w:t>
        </w:r>
      </w:ins>
      <w:bookmarkEnd w:id="558"/>
    </w:p>
    <w:p w14:paraId="039B07F9" w14:textId="0B17E805"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D.2.3</w:t>
      </w:r>
      <w:ins w:id="585" w:author="Ye-Kui Wang" w:date="2018-08-09T15:23:00Z">
        <w:r w:rsidR="00B76BEA">
          <w:rPr>
            <w:b/>
            <w:szCs w:val="22"/>
          </w:rPr>
          <w:t>5</w:t>
        </w:r>
      </w:ins>
      <w:del w:id="586" w:author="Ye-Kui Wang" w:date="2018-08-09T15:23:00Z">
        <w:r w:rsidR="006F1986" w:rsidDel="00B76BEA">
          <w:rPr>
            <w:b/>
            <w:szCs w:val="22"/>
          </w:rPr>
          <w:delText>4</w:delText>
        </w:r>
      </w:del>
      <w:r w:rsidRPr="005347D2">
        <w:rPr>
          <w:b/>
          <w:szCs w:val="22"/>
        </w:rPr>
        <w:tab/>
        <w:t>Semantics of omnidirectional video specific SEI messages</w:t>
      </w:r>
    </w:p>
    <w:p w14:paraId="6D8D8497" w14:textId="3F965892" w:rsidR="00D26D16" w:rsidRPr="005347D2" w:rsidRDefault="00D26D16" w:rsidP="00D26D16">
      <w:pPr>
        <w:pStyle w:val="3N2"/>
        <w:keepNext/>
        <w:ind w:left="6"/>
        <w:rPr>
          <w:b/>
          <w:lang w:val="en-CA"/>
        </w:rPr>
      </w:pPr>
      <w:bookmarkStart w:id="587" w:name="ErpSeiSemantics"/>
      <w:r w:rsidRPr="005347D2">
        <w:rPr>
          <w:b/>
          <w:lang w:val="en-CA"/>
        </w:rPr>
        <w:t>D.2.3</w:t>
      </w:r>
      <w:ins w:id="588" w:author="Ye-Kui Wang" w:date="2018-08-09T15:23:00Z">
        <w:r w:rsidR="00B76BEA">
          <w:rPr>
            <w:b/>
            <w:lang w:val="en-CA"/>
          </w:rPr>
          <w:t>5</w:t>
        </w:r>
      </w:ins>
      <w:del w:id="589" w:author="Ye-Kui Wang" w:date="2018-08-09T15:23:00Z">
        <w:r w:rsidR="006F1986" w:rsidDel="00B76BEA">
          <w:rPr>
            <w:b/>
            <w:lang w:val="en-CA"/>
          </w:rPr>
          <w:delText>4</w:delText>
        </w:r>
      </w:del>
      <w:r w:rsidRPr="005347D2">
        <w:rPr>
          <w:b/>
          <w:lang w:val="en-CA"/>
        </w:rPr>
        <w:t>.1</w:t>
      </w:r>
      <w:bookmarkEnd w:id="587"/>
      <w:r w:rsidRPr="005347D2">
        <w:rPr>
          <w:b/>
          <w:lang w:val="en-CA"/>
        </w:rPr>
        <w:tab/>
        <w:t>Equirectangular projection SEI message semantics</w:t>
      </w:r>
    </w:p>
    <w:p w14:paraId="69248A57" w14:textId="77777777" w:rsidR="00D26D16" w:rsidRPr="005347D2" w:rsidRDefault="00D26D16" w:rsidP="00D26D16">
      <w:pPr>
        <w:jc w:val="both"/>
        <w:rPr>
          <w:noProof/>
          <w:sz w:val="20"/>
        </w:rPr>
      </w:pPr>
      <w:r w:rsidRPr="005347D2">
        <w:rPr>
          <w:sz w:val="20"/>
        </w:rPr>
        <w:t>The equirectangular projection SEI message provides information to enable remapping (through an equirectangular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bookmarkStart w:id="590" w:name="_Hlk482191371"/>
      <w:r w:rsidRPr="005347D2">
        <w:rPr>
          <w:sz w:val="20"/>
        </w:rPr>
        <w:t>ϕ</w:t>
      </w:r>
      <w:bookmarkEnd w:id="590"/>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39DC249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an equirectangular projection SEI message is present for any picture of a coded video sequence (CVS), an equirectangular projection SEI message shall be present for the first picture of the CVS and no SEI message indicating a different type of projection shall be present for any picture of the CVS.</w:t>
      </w:r>
    </w:p>
    <w:p w14:paraId="4D75824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 xml:space="preserve">When </w:t>
      </w:r>
      <w:proofErr w:type="spellStart"/>
      <w:r w:rsidRPr="005347D2">
        <w:rPr>
          <w:sz w:val="20"/>
        </w:rPr>
        <w:t>aspect_ratio_idc</w:t>
      </w:r>
      <w:proofErr w:type="spellEnd"/>
      <w:r w:rsidRPr="005347D2">
        <w:rPr>
          <w:sz w:val="20"/>
        </w:rPr>
        <w:t xml:space="preserve"> is present and greater than 1 in the active sequence parameter set, there should be no equirectangular projection SEI messages applicable for any picture of the CVS.</w:t>
      </w:r>
    </w:p>
    <w:p w14:paraId="30140FE6"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0CB2BB2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w:t>
      </w:r>
      <w:proofErr w:type="spellStart"/>
      <w:r w:rsidRPr="005347D2">
        <w:rPr>
          <w:color w:val="000000"/>
          <w:sz w:val="20"/>
        </w:rPr>
        <w:t>frame_packing_arrangement_cancel_flag</w:t>
      </w:r>
      <w:proofErr w:type="spellEnd"/>
      <w:r w:rsidRPr="005347D2">
        <w:rPr>
          <w:color w:val="000000"/>
          <w:sz w:val="20"/>
        </w:rPr>
        <w:t xml:space="preserve"> is </w:t>
      </w:r>
      <w:r w:rsidRPr="005347D2">
        <w:rPr>
          <w:rFonts w:eastAsia="Malgun Gothic"/>
          <w:color w:val="000000"/>
          <w:sz w:val="20"/>
        </w:rPr>
        <w:t>equal to 0.</w:t>
      </w:r>
    </w:p>
    <w:p w14:paraId="3FC3984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proofErr w:type="spellStart"/>
      <w:r w:rsidRPr="005347D2">
        <w:rPr>
          <w:rFonts w:eastAsia="Times New Roman"/>
          <w:color w:val="000000"/>
          <w:sz w:val="20"/>
        </w:rPr>
        <w:t>frame_packing_arrangement_type</w:t>
      </w:r>
      <w:proofErr w:type="spellEnd"/>
      <w:r w:rsidRPr="005347D2">
        <w:rPr>
          <w:sz w:val="20"/>
          <w:lang w:eastAsia="de-DE"/>
        </w:rPr>
        <w:t xml:space="preserve"> is equal to 3, 4, or 5.</w:t>
      </w:r>
    </w:p>
    <w:p w14:paraId="4DB5709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quincunx_sampling_flag</w:t>
      </w:r>
      <w:proofErr w:type="spellEnd"/>
      <w:r w:rsidRPr="005347D2">
        <w:rPr>
          <w:sz w:val="20"/>
          <w:lang w:eastAsia="de-DE"/>
        </w:rPr>
        <w:t xml:space="preserve"> is equal to 0.</w:t>
      </w:r>
    </w:p>
    <w:p w14:paraId="44AE70A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spatial_flipping_flag</w:t>
      </w:r>
      <w:proofErr w:type="spellEnd"/>
      <w:r w:rsidRPr="005347D2">
        <w:rPr>
          <w:sz w:val="20"/>
          <w:lang w:eastAsia="de-DE"/>
        </w:rPr>
        <w:t xml:space="preserve"> is equal to 0.</w:t>
      </w:r>
    </w:p>
    <w:p w14:paraId="7323CDC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field_views_flag</w:t>
      </w:r>
      <w:proofErr w:type="spellEnd"/>
      <w:r w:rsidRPr="005347D2">
        <w:rPr>
          <w:sz w:val="20"/>
          <w:lang w:eastAsia="de-DE"/>
        </w:rPr>
        <w:t xml:space="preserve"> is equal to 0.</w:t>
      </w:r>
    </w:p>
    <w:p w14:paraId="3F99CD0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0A5AF33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5E303F0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7BEE80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07CC43B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w:t>
      </w:r>
      <w:r w:rsidRPr="005347D2">
        <w:rPr>
          <w:rFonts w:eastAsia="Malgun Gothic"/>
          <w:bCs/>
          <w:noProof/>
          <w:sz w:val="20"/>
          <w:lang w:eastAsia="zh-CN"/>
        </w:rPr>
        <w:t xml:space="preserve">that applies to the picture is not present, </w:t>
      </w:r>
      <w:r w:rsidRPr="005347D2">
        <w:rPr>
          <w:color w:val="000000"/>
          <w:sz w:val="20"/>
        </w:rPr>
        <w:t xml:space="preserve">an </w:t>
      </w:r>
      <w:r w:rsidRPr="005347D2">
        <w:rPr>
          <w:sz w:val="20"/>
        </w:rPr>
        <w:t xml:space="preserve">equirectangular projection SEI message with </w:t>
      </w:r>
      <w:proofErr w:type="spellStart"/>
      <w:r w:rsidRPr="005347D2">
        <w:rPr>
          <w:sz w:val="20"/>
        </w:rPr>
        <w:t>erp</w:t>
      </w:r>
      <w:r w:rsidRPr="005347D2">
        <w:rPr>
          <w:rFonts w:eastAsia="Malgun Gothic"/>
          <w:noProof/>
          <w:sz w:val="20"/>
          <w:lang w:eastAsia="zh-CN"/>
        </w:rPr>
        <w:t>_</w:t>
      </w:r>
      <w:r w:rsidRPr="005347D2">
        <w:rPr>
          <w:rFonts w:eastAsia="Malgun Gothic"/>
          <w:bCs/>
          <w:noProof/>
          <w:sz w:val="20"/>
          <w:lang w:eastAsia="zh-CN"/>
        </w:rPr>
        <w:t>cancel_flag</w:t>
      </w:r>
      <w:proofErr w:type="spellEnd"/>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equirectangular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424ECAE0" w14:textId="77777777" w:rsidR="00D26D16" w:rsidRPr="005347D2" w:rsidRDefault="00D26D16" w:rsidP="00D26D16">
      <w:pPr>
        <w:jc w:val="both"/>
        <w:rPr>
          <w:noProof/>
          <w:sz w:val="20"/>
        </w:rPr>
      </w:pPr>
      <w:r w:rsidRPr="005347D2">
        <w:rPr>
          <w:b/>
          <w:noProof/>
          <w:sz w:val="20"/>
        </w:rPr>
        <w:t>erp_cancel_flag</w:t>
      </w:r>
      <w:r w:rsidRPr="005347D2">
        <w:rPr>
          <w:noProof/>
          <w:sz w:val="20"/>
        </w:rPr>
        <w:t xml:space="preserve"> equal to 1 indicates that the SEI message cancels the persistence of any previous </w:t>
      </w:r>
      <w:r w:rsidRPr="005347D2">
        <w:rPr>
          <w:sz w:val="20"/>
        </w:rPr>
        <w:t xml:space="preserve">equirectangular </w:t>
      </w:r>
      <w:r w:rsidRPr="005347D2">
        <w:rPr>
          <w:rFonts w:eastAsia="Malgun Gothic"/>
          <w:noProof/>
          <w:sz w:val="20"/>
          <w:lang w:eastAsia="ko-KR"/>
        </w:rPr>
        <w:t xml:space="preserve">projection </w:t>
      </w:r>
      <w:r w:rsidRPr="005347D2">
        <w:rPr>
          <w:noProof/>
          <w:sz w:val="20"/>
        </w:rPr>
        <w:t xml:space="preserve">SEI message in output order. erp_cancel_flag equal to 0 indicates that </w:t>
      </w:r>
      <w:r w:rsidRPr="005347D2">
        <w:rPr>
          <w:sz w:val="20"/>
        </w:rPr>
        <w:t xml:space="preserve">equirectangular </w:t>
      </w:r>
      <w:r w:rsidRPr="005347D2">
        <w:rPr>
          <w:rFonts w:eastAsia="Malgun Gothic"/>
          <w:noProof/>
          <w:sz w:val="20"/>
          <w:lang w:eastAsia="ko-KR"/>
        </w:rPr>
        <w:t xml:space="preserve">projection </w:t>
      </w:r>
      <w:r w:rsidRPr="005347D2">
        <w:rPr>
          <w:noProof/>
          <w:sz w:val="20"/>
        </w:rPr>
        <w:t>information follows.</w:t>
      </w:r>
    </w:p>
    <w:p w14:paraId="5842E849" w14:textId="77777777" w:rsidR="00B22364" w:rsidRPr="005347D2" w:rsidRDefault="00B22364" w:rsidP="00B22364">
      <w:pPr>
        <w:jc w:val="both"/>
        <w:rPr>
          <w:ins w:id="591" w:author="Ye-Kui Wang" w:date="2018-08-09T14:45:00Z"/>
          <w:noProof/>
          <w:sz w:val="20"/>
        </w:rPr>
      </w:pPr>
      <w:ins w:id="592" w:author="Ye-Kui Wang" w:date="2018-08-09T14:45:00Z">
        <w:r w:rsidRPr="005347D2">
          <w:rPr>
            <w:b/>
            <w:noProof/>
            <w:sz w:val="20"/>
          </w:rPr>
          <w:t>erp_persistence_flag</w:t>
        </w:r>
        <w:r w:rsidRPr="005347D2">
          <w:rPr>
            <w:noProof/>
            <w:sz w:val="20"/>
          </w:rPr>
          <w:t xml:space="preserve"> specifies the persistence of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ins>
    </w:p>
    <w:p w14:paraId="19D610DD" w14:textId="77777777" w:rsidR="00B22364" w:rsidRPr="005347D2" w:rsidRDefault="00B22364" w:rsidP="00B22364">
      <w:pPr>
        <w:jc w:val="both"/>
        <w:rPr>
          <w:ins w:id="593" w:author="Ye-Kui Wang" w:date="2018-08-09T14:45:00Z"/>
          <w:noProof/>
          <w:sz w:val="20"/>
        </w:rPr>
      </w:pPr>
      <w:ins w:id="594" w:author="Ye-Kui Wang" w:date="2018-08-09T14:45:00Z">
        <w:r w:rsidRPr="005347D2">
          <w:rPr>
            <w:noProof/>
            <w:sz w:val="20"/>
          </w:rPr>
          <w:t xml:space="preserve">erp_persistence_flag equal to 0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applies to the current decoded picture only.</w:t>
        </w:r>
      </w:ins>
    </w:p>
    <w:p w14:paraId="4451A7AE" w14:textId="77777777" w:rsidR="00B22364" w:rsidRPr="005347D2" w:rsidRDefault="00B22364" w:rsidP="00B22364">
      <w:pPr>
        <w:jc w:val="both"/>
        <w:rPr>
          <w:ins w:id="595" w:author="Ye-Kui Wang" w:date="2018-08-09T14:45:00Z"/>
          <w:noProof/>
          <w:sz w:val="20"/>
        </w:rPr>
      </w:pPr>
      <w:ins w:id="596" w:author="Ye-Kui Wang" w:date="2018-08-09T14:45:00Z">
        <w:r w:rsidRPr="005347D2">
          <w:rPr>
            <w:noProof/>
            <w:sz w:val="20"/>
          </w:rPr>
          <w:t xml:space="preserve">Let picA be the current picture. erp_persistence_flag equal to 1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persists in output order until one or more of the following conditions are true:</w:t>
        </w:r>
      </w:ins>
    </w:p>
    <w:p w14:paraId="0B9A9D4C"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ind w:left="397" w:hanging="397"/>
        <w:jc w:val="both"/>
        <w:rPr>
          <w:ins w:id="597" w:author="Ye-Kui Wang" w:date="2018-08-09T14:45:00Z"/>
          <w:rFonts w:eastAsia="Malgun Gothic"/>
          <w:noProof/>
          <w:sz w:val="20"/>
        </w:rPr>
      </w:pPr>
      <w:ins w:id="598" w:author="Ye-Kui Wang" w:date="2018-08-09T14:45:00Z">
        <w:r w:rsidRPr="005347D2">
          <w:rPr>
            <w:rFonts w:eastAsia="Malgun Gothic"/>
            <w:noProof/>
            <w:sz w:val="20"/>
          </w:rPr>
          <w:t>–</w:t>
        </w:r>
        <w:r w:rsidRPr="005347D2">
          <w:rPr>
            <w:rFonts w:eastAsia="Malgun Gothic"/>
            <w:noProof/>
            <w:sz w:val="20"/>
          </w:rPr>
          <w:tab/>
          <w:t>A new CVS begins.</w:t>
        </w:r>
      </w:ins>
    </w:p>
    <w:p w14:paraId="45913357"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ind w:left="397" w:hanging="397"/>
        <w:jc w:val="both"/>
        <w:rPr>
          <w:ins w:id="599" w:author="Ye-Kui Wang" w:date="2018-08-09T14:45:00Z"/>
          <w:rFonts w:eastAsia="Malgun Gothic"/>
          <w:noProof/>
          <w:sz w:val="20"/>
        </w:rPr>
      </w:pPr>
      <w:ins w:id="600" w:author="Ye-Kui Wang" w:date="2018-08-09T14:45:00Z">
        <w:r w:rsidRPr="005347D2">
          <w:rPr>
            <w:rFonts w:eastAsia="Malgun Gothic"/>
            <w:noProof/>
            <w:sz w:val="20"/>
          </w:rPr>
          <w:t>–</w:t>
        </w:r>
        <w:r w:rsidRPr="005347D2">
          <w:rPr>
            <w:rFonts w:eastAsia="Malgun Gothic"/>
            <w:noProof/>
            <w:sz w:val="20"/>
          </w:rPr>
          <w:tab/>
          <w:t>The bitstream ends.</w:t>
        </w:r>
      </w:ins>
    </w:p>
    <w:p w14:paraId="6E6B7C6D"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ind w:left="397" w:hanging="397"/>
        <w:jc w:val="both"/>
        <w:rPr>
          <w:ins w:id="601" w:author="Ye-Kui Wang" w:date="2018-08-09T14:45:00Z"/>
          <w:rFonts w:eastAsia="Malgun Gothic"/>
          <w:noProof/>
          <w:sz w:val="20"/>
        </w:rPr>
      </w:pPr>
      <w:ins w:id="602" w:author="Ye-Kui Wang" w:date="2018-08-09T14:45:00Z">
        <w:r w:rsidRPr="005347D2">
          <w:rPr>
            <w:rFonts w:eastAsia="Malgun Gothic"/>
            <w:noProof/>
            <w:sz w:val="20"/>
          </w:rPr>
          <w:t>–</w:t>
        </w:r>
        <w:r w:rsidRPr="005347D2">
          <w:rPr>
            <w:rFonts w:eastAsia="Malgun Gothic"/>
            <w:noProof/>
            <w:sz w:val="20"/>
          </w:rPr>
          <w:tab/>
          <w:t xml:space="preserve">A picture picB in an access unit containing an </w:t>
        </w:r>
        <w:r w:rsidRPr="005347D2">
          <w:rPr>
            <w:sz w:val="20"/>
          </w:rPr>
          <w:t xml:space="preserve">equirectangular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spellStart"/>
        <w:proofErr w:type="gram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proofErr w:type="gram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ins>
    </w:p>
    <w:p w14:paraId="63C9D5D4" w14:textId="3B99F8E8" w:rsidR="00D26D16" w:rsidRPr="005347D2" w:rsidDel="00B22364" w:rsidRDefault="00D26D16" w:rsidP="00D26D16">
      <w:pPr>
        <w:jc w:val="both"/>
        <w:rPr>
          <w:del w:id="603" w:author="Ye-Kui Wang" w:date="2018-08-09T14:45:00Z"/>
          <w:noProof/>
          <w:sz w:val="20"/>
        </w:rPr>
      </w:pPr>
      <w:del w:id="604" w:author="Ye-Kui Wang" w:date="2018-08-09T14:45:00Z">
        <w:r w:rsidRPr="005347D2" w:rsidDel="00B22364">
          <w:rPr>
            <w:b/>
            <w:noProof/>
            <w:sz w:val="20"/>
          </w:rPr>
          <w:delText>erp_</w:delText>
        </w:r>
        <w:r w:rsidR="00761B32" w:rsidRPr="00761B32" w:rsidDel="00B22364">
          <w:rPr>
            <w:b/>
            <w:noProof/>
            <w:sz w:val="20"/>
            <w:lang w:val="en-US"/>
          </w:rPr>
          <w:delText>repetition_period</w:delText>
        </w:r>
        <w:r w:rsidRPr="005347D2" w:rsidDel="00B22364">
          <w:rPr>
            <w:noProof/>
            <w:sz w:val="20"/>
          </w:rPr>
          <w:delText xml:space="preserve"> specifies the persistence of the </w:delText>
        </w:r>
        <w:r w:rsidRPr="005347D2" w:rsidDel="00B22364">
          <w:rPr>
            <w:sz w:val="20"/>
          </w:rPr>
          <w:delText xml:space="preserve">equirectangular </w:delText>
        </w:r>
        <w:r w:rsidRPr="005347D2" w:rsidDel="00B22364">
          <w:rPr>
            <w:rFonts w:eastAsia="Malgun Gothic"/>
            <w:noProof/>
            <w:sz w:val="20"/>
            <w:lang w:eastAsia="ko-KR"/>
          </w:rPr>
          <w:delText xml:space="preserve">projection </w:delText>
        </w:r>
        <w:r w:rsidRPr="005347D2" w:rsidDel="00B22364">
          <w:rPr>
            <w:noProof/>
            <w:sz w:val="20"/>
          </w:rPr>
          <w:delText>SEI message</w:delText>
        </w:r>
        <w:r w:rsidR="00761B32" w:rsidRPr="00761B32" w:rsidDel="00B22364">
          <w:rPr>
            <w:noProof/>
            <w:sz w:val="20"/>
            <w:lang w:val="en-US"/>
          </w:rPr>
          <w:delText xml:space="preserve"> and may specify a picture order count interval within which another </w:delText>
        </w:r>
        <w:r w:rsidR="00761B32" w:rsidRPr="005347D2" w:rsidDel="00B22364">
          <w:rPr>
            <w:sz w:val="20"/>
          </w:rPr>
          <w:delText xml:space="preserve">equirectangular </w:delText>
        </w:r>
        <w:r w:rsidR="00761B32" w:rsidRPr="005347D2" w:rsidDel="00B22364">
          <w:rPr>
            <w:rFonts w:eastAsia="Malgun Gothic"/>
            <w:noProof/>
            <w:sz w:val="20"/>
            <w:lang w:eastAsia="ko-KR"/>
          </w:rPr>
          <w:delText xml:space="preserve">projection </w:delText>
        </w:r>
        <w:r w:rsidR="00761B32" w:rsidRPr="005347D2" w:rsidDel="00B22364">
          <w:rPr>
            <w:noProof/>
            <w:sz w:val="20"/>
          </w:rPr>
          <w:delText>SEI message</w:delText>
        </w:r>
        <w:r w:rsidR="00761B32" w:rsidRPr="00761B32" w:rsidDel="00B22364">
          <w:rPr>
            <w:noProof/>
            <w:sz w:val="20"/>
            <w:lang w:val="en-US"/>
          </w:rPr>
          <w:delText xml:space="preserve"> or the end of the coded video sequence shall be present in the bitstream. The value of </w:delText>
        </w:r>
        <w:r w:rsidR="00761B32" w:rsidDel="00B22364">
          <w:rPr>
            <w:noProof/>
            <w:sz w:val="20"/>
            <w:lang w:val="en-US"/>
          </w:rPr>
          <w:delText>erp</w:delText>
        </w:r>
        <w:r w:rsidR="00761B32" w:rsidRPr="00761B32" w:rsidDel="00B22364">
          <w:rPr>
            <w:noProof/>
            <w:sz w:val="20"/>
            <w:lang w:val="en-US"/>
          </w:rPr>
          <w:delText>_repetition_period shall be in the range 0 to 16</w:delText>
        </w:r>
        <w:r w:rsidR="00761B32" w:rsidDel="00B22364">
          <w:rPr>
            <w:noProof/>
            <w:sz w:val="20"/>
            <w:lang w:val="en-US"/>
          </w:rPr>
          <w:delText> </w:delText>
        </w:r>
        <w:r w:rsidR="00761B32" w:rsidRPr="00761B32" w:rsidDel="00B22364">
          <w:rPr>
            <w:noProof/>
            <w:sz w:val="20"/>
            <w:lang w:val="en-US"/>
          </w:rPr>
          <w:delText>384, inclusive</w:delText>
        </w:r>
        <w:r w:rsidRPr="005347D2" w:rsidDel="00B22364">
          <w:rPr>
            <w:noProof/>
            <w:sz w:val="20"/>
          </w:rPr>
          <w:delText>.</w:delText>
        </w:r>
      </w:del>
    </w:p>
    <w:p w14:paraId="511D19C7" w14:textId="405682C8" w:rsidR="00D26D16" w:rsidRPr="005347D2" w:rsidDel="00B22364" w:rsidRDefault="00D26D16" w:rsidP="00D26D16">
      <w:pPr>
        <w:jc w:val="both"/>
        <w:rPr>
          <w:del w:id="605" w:author="Ye-Kui Wang" w:date="2018-08-09T14:45:00Z"/>
          <w:noProof/>
          <w:sz w:val="20"/>
        </w:rPr>
      </w:pPr>
      <w:del w:id="606" w:author="Ye-Kui Wang" w:date="2018-08-09T14:45:00Z">
        <w:r w:rsidRPr="005347D2" w:rsidDel="00B22364">
          <w:rPr>
            <w:noProof/>
            <w:sz w:val="20"/>
          </w:rPr>
          <w:delText>erp_</w:delText>
        </w:r>
        <w:r w:rsidR="00761B32" w:rsidRPr="00761B32" w:rsidDel="00B22364">
          <w:rPr>
            <w:noProof/>
            <w:sz w:val="20"/>
          </w:rPr>
          <w:delText>repetition_period</w:delText>
        </w:r>
        <w:r w:rsidRPr="005347D2" w:rsidDel="00B22364">
          <w:rPr>
            <w:noProof/>
            <w:sz w:val="20"/>
          </w:rPr>
          <w:delText xml:space="preserve"> equal to 0 specifies that the </w:delText>
        </w:r>
        <w:r w:rsidRPr="005347D2" w:rsidDel="00B22364">
          <w:rPr>
            <w:sz w:val="20"/>
          </w:rPr>
          <w:delText xml:space="preserve">equirectangular </w:delText>
        </w:r>
        <w:r w:rsidRPr="005347D2" w:rsidDel="00B22364">
          <w:rPr>
            <w:rFonts w:eastAsia="Malgun Gothic"/>
            <w:noProof/>
            <w:sz w:val="20"/>
            <w:lang w:eastAsia="ko-KR"/>
          </w:rPr>
          <w:delText xml:space="preserve">projection </w:delText>
        </w:r>
        <w:r w:rsidRPr="005347D2" w:rsidDel="00B22364">
          <w:rPr>
            <w:noProof/>
            <w:sz w:val="20"/>
          </w:rPr>
          <w:delText>SEI message applies to the current decoded picture only.</w:delText>
        </w:r>
      </w:del>
    </w:p>
    <w:p w14:paraId="6472D97B" w14:textId="1533390B" w:rsidR="00D26D16" w:rsidRPr="005347D2" w:rsidDel="00B22364" w:rsidRDefault="005323D0" w:rsidP="00D26D16">
      <w:pPr>
        <w:jc w:val="both"/>
        <w:rPr>
          <w:del w:id="607" w:author="Ye-Kui Wang" w:date="2018-08-09T14:45:00Z"/>
          <w:noProof/>
          <w:sz w:val="20"/>
        </w:rPr>
      </w:pPr>
      <w:del w:id="608" w:author="Ye-Kui Wang" w:date="2018-08-09T14:45:00Z">
        <w:r w:rsidDel="00B22364">
          <w:rPr>
            <w:noProof/>
            <w:sz w:val="20"/>
            <w:lang w:val="en-US"/>
          </w:rPr>
          <w:delText>erp_repetition_period</w:delText>
        </w:r>
        <w:r w:rsidR="00D26D16" w:rsidRPr="005347D2" w:rsidDel="00B22364">
          <w:rPr>
            <w:noProof/>
            <w:sz w:val="20"/>
          </w:rPr>
          <w:delText xml:space="preserve"> equal to 1 specifies that the </w:delText>
        </w:r>
        <w:r w:rsidR="00D26D16" w:rsidRPr="005347D2" w:rsidDel="00B22364">
          <w:rPr>
            <w:sz w:val="20"/>
          </w:rPr>
          <w:delText xml:space="preserve">equirectangular </w:delText>
        </w:r>
        <w:r w:rsidR="00D26D16" w:rsidRPr="005347D2" w:rsidDel="00B22364">
          <w:rPr>
            <w:rFonts w:eastAsia="Malgun Gothic"/>
            <w:noProof/>
            <w:sz w:val="20"/>
            <w:lang w:eastAsia="ko-KR"/>
          </w:rPr>
          <w:delText xml:space="preserve">projection </w:delText>
        </w:r>
        <w:r w:rsidR="00D26D16" w:rsidRPr="005347D2" w:rsidDel="00B22364">
          <w:rPr>
            <w:noProof/>
            <w:sz w:val="20"/>
          </w:rPr>
          <w:delText>SEI message persists in output order until one or more of the following conditions are true:</w:delText>
        </w:r>
      </w:del>
    </w:p>
    <w:p w14:paraId="250E3CFF" w14:textId="7E10D565" w:rsidR="00D26D16" w:rsidRPr="005347D2" w:rsidDel="00B22364"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del w:id="609" w:author="Ye-Kui Wang" w:date="2018-08-09T14:45:00Z"/>
          <w:rFonts w:eastAsia="Malgun Gothic"/>
          <w:noProof/>
          <w:sz w:val="20"/>
        </w:rPr>
      </w:pPr>
      <w:del w:id="610" w:author="Ye-Kui Wang" w:date="2018-08-09T14:45:00Z">
        <w:r w:rsidRPr="005347D2" w:rsidDel="00B22364">
          <w:rPr>
            <w:rFonts w:eastAsia="Malgun Gothic"/>
            <w:noProof/>
            <w:sz w:val="20"/>
          </w:rPr>
          <w:delText>–</w:delText>
        </w:r>
        <w:r w:rsidRPr="005347D2" w:rsidDel="00B22364">
          <w:rPr>
            <w:rFonts w:eastAsia="Malgun Gothic"/>
            <w:noProof/>
            <w:sz w:val="20"/>
          </w:rPr>
          <w:tab/>
          <w:delText xml:space="preserve">A new </w:delText>
        </w:r>
        <w:r w:rsidR="005323D0" w:rsidRPr="00761B32" w:rsidDel="00B22364">
          <w:rPr>
            <w:noProof/>
            <w:sz w:val="20"/>
            <w:lang w:val="en-US"/>
          </w:rPr>
          <w:delText xml:space="preserve">coded video sequence </w:delText>
        </w:r>
        <w:r w:rsidRPr="005347D2" w:rsidDel="00B22364">
          <w:rPr>
            <w:rFonts w:eastAsia="Malgun Gothic"/>
            <w:noProof/>
            <w:sz w:val="20"/>
          </w:rPr>
          <w:delText>begins.</w:delText>
        </w:r>
      </w:del>
    </w:p>
    <w:p w14:paraId="6A356329" w14:textId="0F192935" w:rsidR="00D26D16" w:rsidDel="00B22364"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del w:id="611" w:author="Ye-Kui Wang" w:date="2018-08-09T14:45:00Z"/>
          <w:rFonts w:eastAsia="Malgun Gothic"/>
          <w:noProof/>
          <w:sz w:val="20"/>
        </w:rPr>
      </w:pPr>
      <w:del w:id="612" w:author="Ye-Kui Wang" w:date="2018-08-09T14:45:00Z">
        <w:r w:rsidRPr="005347D2" w:rsidDel="00B22364">
          <w:rPr>
            <w:rFonts w:eastAsia="Malgun Gothic"/>
            <w:noProof/>
            <w:sz w:val="20"/>
          </w:rPr>
          <w:delText>–</w:delText>
        </w:r>
        <w:r w:rsidRPr="005347D2" w:rsidDel="00B22364">
          <w:rPr>
            <w:rFonts w:eastAsia="Malgun Gothic"/>
            <w:noProof/>
            <w:sz w:val="20"/>
          </w:rPr>
          <w:tab/>
          <w:delText xml:space="preserve">A picture in an access unit containing an </w:delText>
        </w:r>
        <w:r w:rsidRPr="005347D2" w:rsidDel="00B22364">
          <w:rPr>
            <w:sz w:val="20"/>
          </w:rPr>
          <w:delText xml:space="preserve">equirectangular </w:delText>
        </w:r>
        <w:r w:rsidRPr="005347D2" w:rsidDel="00B22364">
          <w:rPr>
            <w:rFonts w:eastAsia="Malgun Gothic"/>
            <w:noProof/>
            <w:sz w:val="20"/>
            <w:lang w:eastAsia="ko-KR"/>
          </w:rPr>
          <w:delText xml:space="preserve">projection </w:delText>
        </w:r>
        <w:r w:rsidRPr="005347D2" w:rsidDel="00B22364">
          <w:rPr>
            <w:rFonts w:eastAsia="Malgun Gothic"/>
            <w:noProof/>
            <w:sz w:val="20"/>
          </w:rPr>
          <w:delText xml:space="preserve">SEI message is output having </w:delText>
        </w:r>
        <w:r w:rsidRPr="005347D2" w:rsidDel="00B22364">
          <w:rPr>
            <w:rFonts w:eastAsia="Malgun Gothic"/>
            <w:sz w:val="20"/>
          </w:rPr>
          <w:delText xml:space="preserve">PicOrderCnt( ) </w:delText>
        </w:r>
        <w:r w:rsidRPr="005347D2" w:rsidDel="00B22364">
          <w:rPr>
            <w:rFonts w:eastAsia="Malgun Gothic"/>
            <w:noProof/>
            <w:sz w:val="20"/>
          </w:rPr>
          <w:delText xml:space="preserve">greater than </w:delText>
        </w:r>
        <w:r w:rsidRPr="005347D2" w:rsidDel="00B22364">
          <w:rPr>
            <w:rFonts w:eastAsia="Malgun Gothic"/>
            <w:sz w:val="20"/>
          </w:rPr>
          <w:delText>PicOrderCnt( </w:delText>
        </w:r>
        <w:r w:rsidR="005323D0" w:rsidDel="00B22364">
          <w:rPr>
            <w:rFonts w:eastAsia="Malgun Gothic"/>
            <w:sz w:val="20"/>
          </w:rPr>
          <w:delText>CurrPic</w:delText>
        </w:r>
        <w:r w:rsidRPr="005347D2" w:rsidDel="00B22364">
          <w:rPr>
            <w:rFonts w:eastAsia="Malgun Gothic"/>
            <w:sz w:val="20"/>
          </w:rPr>
          <w:delText> )</w:delText>
        </w:r>
        <w:r w:rsidRPr="005347D2" w:rsidDel="00B22364">
          <w:rPr>
            <w:rFonts w:eastAsia="Malgun Gothic"/>
            <w:noProof/>
            <w:sz w:val="20"/>
          </w:rPr>
          <w:delText>.</w:delText>
        </w:r>
      </w:del>
    </w:p>
    <w:p w14:paraId="2F43433D" w14:textId="368C1308" w:rsidR="005323D0" w:rsidRPr="00761B32" w:rsidDel="00B22364" w:rsidRDefault="005323D0" w:rsidP="005323D0">
      <w:pPr>
        <w:tabs>
          <w:tab w:val="left" w:pos="1800"/>
          <w:tab w:val="left" w:pos="2160"/>
          <w:tab w:val="left" w:pos="2520"/>
          <w:tab w:val="left" w:pos="2880"/>
          <w:tab w:val="left" w:pos="3240"/>
          <w:tab w:val="left" w:pos="3600"/>
          <w:tab w:val="left" w:pos="3960"/>
          <w:tab w:val="left" w:pos="4320"/>
        </w:tabs>
        <w:jc w:val="both"/>
        <w:rPr>
          <w:del w:id="613" w:author="Ye-Kui Wang" w:date="2018-08-09T14:45:00Z"/>
          <w:noProof/>
          <w:sz w:val="20"/>
          <w:lang w:val="en-US"/>
        </w:rPr>
      </w:pPr>
      <w:del w:id="614" w:author="Ye-Kui Wang" w:date="2018-08-09T14:45:00Z">
        <w:r w:rsidDel="00B22364">
          <w:rPr>
            <w:noProof/>
            <w:sz w:val="20"/>
            <w:lang w:val="en-US"/>
          </w:rPr>
          <w:delText>erp</w:delText>
        </w:r>
        <w:r w:rsidRPr="00761B32" w:rsidDel="00B22364">
          <w:rPr>
            <w:noProof/>
            <w:sz w:val="20"/>
            <w:lang w:val="en-US"/>
          </w:rPr>
          <w:delText xml:space="preserve">_repetition_period greater than 1 specifies that the </w:delText>
        </w:r>
        <w:r w:rsidRPr="005347D2" w:rsidDel="00B22364">
          <w:rPr>
            <w:sz w:val="20"/>
          </w:rPr>
          <w:delText xml:space="preserve">equirectangular </w:delText>
        </w:r>
        <w:r w:rsidRPr="005347D2" w:rsidDel="00B22364">
          <w:rPr>
            <w:rFonts w:eastAsia="Malgun Gothic"/>
            <w:noProof/>
            <w:sz w:val="20"/>
            <w:lang w:eastAsia="ko-KR"/>
          </w:rPr>
          <w:delText xml:space="preserve">projection </w:delText>
        </w:r>
        <w:r w:rsidRPr="005347D2" w:rsidDel="00B22364">
          <w:rPr>
            <w:noProof/>
            <w:sz w:val="20"/>
          </w:rPr>
          <w:delText xml:space="preserve">SEI message </w:delText>
        </w:r>
        <w:r w:rsidRPr="00761B32" w:rsidDel="00B22364">
          <w:rPr>
            <w:noProof/>
            <w:sz w:val="20"/>
            <w:lang w:val="en-US"/>
          </w:rPr>
          <w:delText>persists until any of the following conditions are true:</w:delText>
        </w:r>
      </w:del>
    </w:p>
    <w:p w14:paraId="51B497BF" w14:textId="36C2DB8B" w:rsidR="005323D0" w:rsidRPr="00761B32" w:rsidDel="00B22364" w:rsidRDefault="005323D0" w:rsidP="005323D0">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615" w:author="Ye-Kui Wang" w:date="2018-08-09T14:45:00Z"/>
          <w:noProof/>
          <w:sz w:val="20"/>
          <w:lang w:val="en-US"/>
        </w:rPr>
      </w:pPr>
      <w:del w:id="616" w:author="Ye-Kui Wang" w:date="2018-08-09T14:45:00Z">
        <w:r w:rsidRPr="00761B32" w:rsidDel="00B22364">
          <w:rPr>
            <w:noProof/>
            <w:sz w:val="20"/>
            <w:lang w:val="en-US"/>
          </w:rPr>
          <w:delText>A new coded video sequence begins.</w:delText>
        </w:r>
      </w:del>
    </w:p>
    <w:p w14:paraId="182E54FA" w14:textId="040D9F1A" w:rsidR="005323D0" w:rsidRPr="00761B32" w:rsidDel="00B22364" w:rsidRDefault="005323D0" w:rsidP="005323D0">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617" w:author="Ye-Kui Wang" w:date="2018-08-09T14:45:00Z"/>
          <w:noProof/>
          <w:sz w:val="20"/>
          <w:lang w:val="en-US"/>
        </w:rPr>
      </w:pPr>
      <w:del w:id="618" w:author="Ye-Kui Wang" w:date="2018-08-09T14:45:00Z">
        <w:r w:rsidRPr="00761B32" w:rsidDel="00B22364">
          <w:rPr>
            <w:noProof/>
            <w:sz w:val="20"/>
            <w:lang w:val="en-US"/>
          </w:rPr>
          <w:delText>A picture in an access unit containing a</w:delText>
        </w:r>
        <w:r w:rsidDel="00B22364">
          <w:rPr>
            <w:noProof/>
            <w:sz w:val="20"/>
            <w:lang w:val="en-US"/>
          </w:rPr>
          <w:delText xml:space="preserve">n </w:delText>
        </w:r>
        <w:r w:rsidRPr="005347D2" w:rsidDel="00B22364">
          <w:rPr>
            <w:sz w:val="20"/>
          </w:rPr>
          <w:delText xml:space="preserve">equirectangular </w:delText>
        </w:r>
        <w:r w:rsidRPr="005347D2" w:rsidDel="00B22364">
          <w:rPr>
            <w:rFonts w:eastAsia="Malgun Gothic"/>
            <w:noProof/>
            <w:sz w:val="20"/>
            <w:lang w:eastAsia="ko-KR"/>
          </w:rPr>
          <w:delText xml:space="preserve">projection </w:delText>
        </w:r>
        <w:r w:rsidRPr="005347D2" w:rsidDel="00B22364">
          <w:rPr>
            <w:noProof/>
            <w:sz w:val="20"/>
          </w:rPr>
          <w:delText>SEI message</w:delText>
        </w:r>
        <w:r w:rsidRPr="00761B32" w:rsidDel="00B22364">
          <w:rPr>
            <w:noProof/>
            <w:sz w:val="20"/>
            <w:lang w:val="en-US"/>
          </w:rPr>
          <w:delText xml:space="preserve"> is output having PicOrderCnt(</w:delText>
        </w:r>
        <w:r w:rsidDel="00B22364">
          <w:rPr>
            <w:noProof/>
            <w:sz w:val="20"/>
            <w:lang w:val="en-US"/>
          </w:rPr>
          <w:delText> </w:delText>
        </w:r>
        <w:r w:rsidRPr="00761B32" w:rsidDel="00B22364">
          <w:rPr>
            <w:noProof/>
            <w:sz w:val="20"/>
            <w:lang w:val="en-US"/>
          </w:rPr>
          <w:delText>) greater than PicOrderCnt(</w:delText>
        </w:r>
        <w:r w:rsidDel="00B22364">
          <w:rPr>
            <w:noProof/>
            <w:sz w:val="20"/>
            <w:lang w:val="en-US"/>
          </w:rPr>
          <w:delText> </w:delText>
        </w:r>
        <w:r w:rsidRPr="00761B32" w:rsidDel="00B22364">
          <w:rPr>
            <w:noProof/>
            <w:sz w:val="20"/>
            <w:lang w:val="en-US"/>
          </w:rPr>
          <w:delText>CurrPic</w:delText>
        </w:r>
        <w:r w:rsidDel="00B22364">
          <w:rPr>
            <w:noProof/>
            <w:sz w:val="20"/>
            <w:lang w:val="en-US"/>
          </w:rPr>
          <w:delText> </w:delText>
        </w:r>
        <w:r w:rsidRPr="00761B32" w:rsidDel="00B22364">
          <w:rPr>
            <w:noProof/>
            <w:sz w:val="20"/>
            <w:lang w:val="en-US"/>
          </w:rPr>
          <w:delText>) and less than or equal to PicOrderCnt(</w:delText>
        </w:r>
        <w:r w:rsidDel="00B22364">
          <w:rPr>
            <w:noProof/>
            <w:sz w:val="20"/>
            <w:lang w:val="en-US"/>
          </w:rPr>
          <w:delText> </w:delText>
        </w:r>
        <w:r w:rsidRPr="00761B32" w:rsidDel="00B22364">
          <w:rPr>
            <w:noProof/>
            <w:sz w:val="20"/>
            <w:lang w:val="en-US"/>
          </w:rPr>
          <w:delText>CurrPic</w:delText>
        </w:r>
        <w:r w:rsidDel="00B22364">
          <w:rPr>
            <w:noProof/>
            <w:sz w:val="20"/>
            <w:lang w:val="en-US"/>
          </w:rPr>
          <w:delText> </w:delText>
        </w:r>
        <w:r w:rsidRPr="00761B32" w:rsidDel="00B22364">
          <w:rPr>
            <w:noProof/>
            <w:sz w:val="20"/>
            <w:lang w:val="en-US"/>
          </w:rPr>
          <w:delText>)</w:delText>
        </w:r>
        <w:r w:rsidDel="00B22364">
          <w:rPr>
            <w:noProof/>
            <w:sz w:val="20"/>
            <w:lang w:val="en-US"/>
          </w:rPr>
          <w:delText> </w:delText>
        </w:r>
        <w:r w:rsidRPr="00761B32" w:rsidDel="00B22364">
          <w:rPr>
            <w:noProof/>
            <w:sz w:val="20"/>
            <w:lang w:val="en-US"/>
          </w:rPr>
          <w:delText>+</w:delText>
        </w:r>
        <w:r w:rsidDel="00B22364">
          <w:rPr>
            <w:noProof/>
            <w:sz w:val="20"/>
            <w:lang w:val="en-US"/>
          </w:rPr>
          <w:delText> erp</w:delText>
        </w:r>
        <w:r w:rsidRPr="00761B32" w:rsidDel="00B22364">
          <w:rPr>
            <w:noProof/>
            <w:sz w:val="20"/>
            <w:lang w:val="en-US"/>
          </w:rPr>
          <w:delText>_repetition_period.</w:delText>
        </w:r>
      </w:del>
    </w:p>
    <w:p w14:paraId="447EC573" w14:textId="149669C1" w:rsidR="005323D0" w:rsidRPr="00B43257" w:rsidDel="00B22364" w:rsidRDefault="005323D0" w:rsidP="005323D0">
      <w:pPr>
        <w:tabs>
          <w:tab w:val="left" w:pos="1800"/>
          <w:tab w:val="left" w:pos="2160"/>
          <w:tab w:val="left" w:pos="2520"/>
          <w:tab w:val="left" w:pos="2880"/>
          <w:tab w:val="left" w:pos="3240"/>
          <w:tab w:val="left" w:pos="3600"/>
          <w:tab w:val="left" w:pos="3960"/>
          <w:tab w:val="left" w:pos="4320"/>
        </w:tabs>
        <w:jc w:val="both"/>
        <w:rPr>
          <w:del w:id="619" w:author="Ye-Kui Wang" w:date="2018-08-09T14:45:00Z"/>
          <w:noProof/>
          <w:sz w:val="20"/>
          <w:lang w:val="en-US"/>
        </w:rPr>
      </w:pPr>
      <w:del w:id="620" w:author="Ye-Kui Wang" w:date="2018-08-09T14:45:00Z">
        <w:r w:rsidDel="00B22364">
          <w:rPr>
            <w:noProof/>
            <w:sz w:val="20"/>
            <w:lang w:val="en-US"/>
          </w:rPr>
          <w:delText>erp</w:delText>
        </w:r>
        <w:r w:rsidRPr="00761B32" w:rsidDel="00B22364">
          <w:rPr>
            <w:noProof/>
            <w:sz w:val="20"/>
            <w:lang w:val="en-US"/>
          </w:rPr>
          <w:delText xml:space="preserve">_repetition_period greater than 1 indicates that another </w:delText>
        </w:r>
        <w:r w:rsidRPr="005347D2" w:rsidDel="00B22364">
          <w:rPr>
            <w:sz w:val="20"/>
          </w:rPr>
          <w:delText xml:space="preserve">equirectangular </w:delText>
        </w:r>
        <w:r w:rsidRPr="005347D2" w:rsidDel="00B22364">
          <w:rPr>
            <w:rFonts w:eastAsia="Malgun Gothic"/>
            <w:noProof/>
            <w:sz w:val="20"/>
            <w:lang w:eastAsia="ko-KR"/>
          </w:rPr>
          <w:delText xml:space="preserve">projection </w:delText>
        </w:r>
        <w:r w:rsidRPr="005347D2" w:rsidDel="00B22364">
          <w:rPr>
            <w:noProof/>
            <w:sz w:val="20"/>
          </w:rPr>
          <w:delText>SEI message</w:delText>
        </w:r>
        <w:r w:rsidRPr="00761B32" w:rsidDel="00B22364">
          <w:rPr>
            <w:noProof/>
            <w:sz w:val="20"/>
            <w:lang w:val="en-US"/>
          </w:rPr>
          <w:delText xml:space="preserve"> shall be present for a picture in an access unit that is output having PicOrderCnt(</w:delText>
        </w:r>
        <w:r w:rsidDel="00B22364">
          <w:rPr>
            <w:noProof/>
            <w:sz w:val="20"/>
            <w:lang w:val="en-US"/>
          </w:rPr>
          <w:delText> </w:delText>
        </w:r>
        <w:r w:rsidRPr="00761B32" w:rsidDel="00B22364">
          <w:rPr>
            <w:noProof/>
            <w:sz w:val="20"/>
            <w:lang w:val="en-US"/>
          </w:rPr>
          <w:delText>) greater than PicOrderCnt(</w:delText>
        </w:r>
        <w:r w:rsidDel="00B22364">
          <w:rPr>
            <w:noProof/>
            <w:sz w:val="20"/>
            <w:lang w:val="en-US"/>
          </w:rPr>
          <w:delText> </w:delText>
        </w:r>
        <w:r w:rsidRPr="00761B32" w:rsidDel="00B22364">
          <w:rPr>
            <w:noProof/>
            <w:sz w:val="20"/>
            <w:lang w:val="en-US"/>
          </w:rPr>
          <w:delText>CurrPic</w:delText>
        </w:r>
        <w:r w:rsidDel="00B22364">
          <w:rPr>
            <w:noProof/>
            <w:sz w:val="20"/>
            <w:lang w:val="en-US"/>
          </w:rPr>
          <w:delText> </w:delText>
        </w:r>
        <w:r w:rsidRPr="00761B32" w:rsidDel="00B22364">
          <w:rPr>
            <w:noProof/>
            <w:sz w:val="20"/>
            <w:lang w:val="en-US"/>
          </w:rPr>
          <w:delText>) and less than or equal to PicOrderCnt(</w:delText>
        </w:r>
        <w:r w:rsidDel="00B22364">
          <w:rPr>
            <w:noProof/>
            <w:sz w:val="20"/>
            <w:lang w:val="en-US"/>
          </w:rPr>
          <w:delText> </w:delText>
        </w:r>
        <w:r w:rsidRPr="00761B32" w:rsidDel="00B22364">
          <w:rPr>
            <w:noProof/>
            <w:sz w:val="20"/>
            <w:lang w:val="en-US"/>
          </w:rPr>
          <w:delText>CurrPic</w:delText>
        </w:r>
        <w:r w:rsidDel="00B22364">
          <w:rPr>
            <w:noProof/>
            <w:sz w:val="20"/>
            <w:lang w:val="en-US"/>
          </w:rPr>
          <w:delText> </w:delText>
        </w:r>
        <w:r w:rsidRPr="00761B32" w:rsidDel="00B22364">
          <w:rPr>
            <w:noProof/>
            <w:sz w:val="20"/>
            <w:lang w:val="en-US"/>
          </w:rPr>
          <w:delText>)</w:delText>
        </w:r>
        <w:r w:rsidDel="00B22364">
          <w:rPr>
            <w:noProof/>
            <w:sz w:val="20"/>
            <w:lang w:val="en-US"/>
          </w:rPr>
          <w:delText> </w:delText>
        </w:r>
        <w:r w:rsidRPr="00761B32" w:rsidDel="00B22364">
          <w:rPr>
            <w:noProof/>
            <w:sz w:val="20"/>
            <w:lang w:val="en-US"/>
          </w:rPr>
          <w:delText>+</w:delText>
        </w:r>
        <w:r w:rsidDel="00B22364">
          <w:rPr>
            <w:noProof/>
            <w:sz w:val="20"/>
            <w:lang w:val="en-US"/>
          </w:rPr>
          <w:delText> erp</w:delText>
        </w:r>
        <w:r w:rsidRPr="00761B32" w:rsidDel="00B22364">
          <w:rPr>
            <w:noProof/>
            <w:sz w:val="20"/>
            <w:lang w:val="en-US"/>
          </w:rPr>
          <w:delText>_repetition_period; unless the bitstream ends or a new coded video sequence begins without output of such a picture.</w:delText>
        </w:r>
      </w:del>
    </w:p>
    <w:p w14:paraId="1D2A1462" w14:textId="77777777" w:rsidR="00D26D16" w:rsidRPr="005347D2" w:rsidRDefault="00D26D16" w:rsidP="00D26D16">
      <w:pPr>
        <w:jc w:val="both"/>
        <w:rPr>
          <w:sz w:val="20"/>
        </w:rPr>
      </w:pPr>
      <w:proofErr w:type="spellStart"/>
      <w:r w:rsidRPr="005347D2">
        <w:rPr>
          <w:b/>
          <w:sz w:val="20"/>
        </w:rPr>
        <w:t>erp_padding_flag</w:t>
      </w:r>
      <w:proofErr w:type="spellEnd"/>
      <w:r w:rsidRPr="005347D2">
        <w:rPr>
          <w:sz w:val="20"/>
        </w:rPr>
        <w:t xml:space="preserve"> equal to 1 indicates that the </w:t>
      </w:r>
      <w:r w:rsidRPr="005347D2">
        <w:rPr>
          <w:bCs/>
          <w:noProof/>
          <w:sz w:val="20"/>
        </w:rPr>
        <w:t xml:space="preserve">constituent picture </w:t>
      </w:r>
      <w:r w:rsidRPr="005347D2">
        <w:rPr>
          <w:sz w:val="20"/>
        </w:rPr>
        <w:t xml:space="preserve">contains padded areas for which the sizes are specified by the syntax elements </w:t>
      </w:r>
      <w:proofErr w:type="spellStart"/>
      <w:r w:rsidRPr="005347D2">
        <w:rPr>
          <w:sz w:val="20"/>
        </w:rPr>
        <w:t>left_gb_erp_width</w:t>
      </w:r>
      <w:proofErr w:type="spellEnd"/>
      <w:r w:rsidRPr="005347D2">
        <w:rPr>
          <w:sz w:val="20"/>
        </w:rPr>
        <w:t xml:space="preserve"> and </w:t>
      </w:r>
      <w:proofErr w:type="spellStart"/>
      <w:r w:rsidRPr="005347D2">
        <w:rPr>
          <w:sz w:val="20"/>
        </w:rPr>
        <w:t>right_gb_erp_width</w:t>
      </w:r>
      <w:proofErr w:type="spellEnd"/>
      <w:r w:rsidRPr="005347D2">
        <w:rPr>
          <w:sz w:val="20"/>
        </w:rPr>
        <w:t xml:space="preserve">. </w:t>
      </w:r>
      <w:proofErr w:type="spellStart"/>
      <w:r w:rsidRPr="005347D2">
        <w:rPr>
          <w:sz w:val="20"/>
        </w:rPr>
        <w:t>erp_padding_flag</w:t>
      </w:r>
      <w:proofErr w:type="spellEnd"/>
      <w:r w:rsidRPr="005347D2">
        <w:rPr>
          <w:sz w:val="20"/>
        </w:rPr>
        <w:t xml:space="preserve"> equal to 0 indicates that the </w:t>
      </w:r>
      <w:r w:rsidRPr="005347D2">
        <w:rPr>
          <w:bCs/>
          <w:noProof/>
          <w:sz w:val="20"/>
        </w:rPr>
        <w:t xml:space="preserve">constituent picture does not </w:t>
      </w:r>
      <w:r w:rsidRPr="005347D2">
        <w:rPr>
          <w:sz w:val="20"/>
        </w:rPr>
        <w:t xml:space="preserve">contains padded areas for which the sizes are specified by the syntax elements </w:t>
      </w:r>
      <w:proofErr w:type="spellStart"/>
      <w:r w:rsidRPr="005347D2">
        <w:rPr>
          <w:sz w:val="20"/>
        </w:rPr>
        <w:t>left_gb_erp_width</w:t>
      </w:r>
      <w:proofErr w:type="spellEnd"/>
      <w:r w:rsidRPr="005347D2">
        <w:rPr>
          <w:sz w:val="20"/>
        </w:rPr>
        <w:t xml:space="preserve"> and </w:t>
      </w:r>
      <w:proofErr w:type="spellStart"/>
      <w:r w:rsidRPr="005347D2">
        <w:rPr>
          <w:sz w:val="20"/>
        </w:rPr>
        <w:t>right_gb_erp_width</w:t>
      </w:r>
      <w:proofErr w:type="spellEnd"/>
      <w:r w:rsidRPr="005347D2">
        <w:rPr>
          <w:sz w:val="20"/>
        </w:rPr>
        <w:t>.</w:t>
      </w:r>
    </w:p>
    <w:p w14:paraId="02414A5C" w14:textId="77777777" w:rsidR="00B22364" w:rsidRPr="005347D2" w:rsidRDefault="00B22364" w:rsidP="00B22364">
      <w:pPr>
        <w:tabs>
          <w:tab w:val="clear" w:pos="360"/>
          <w:tab w:val="clear" w:pos="720"/>
          <w:tab w:val="clear" w:pos="1080"/>
          <w:tab w:val="clear" w:pos="1440"/>
          <w:tab w:val="left" w:pos="794"/>
          <w:tab w:val="left" w:pos="1191"/>
          <w:tab w:val="left" w:pos="1588"/>
          <w:tab w:val="left" w:pos="1985"/>
        </w:tabs>
        <w:spacing w:before="86"/>
        <w:jc w:val="both"/>
        <w:rPr>
          <w:ins w:id="621" w:author="Ye-Kui Wang" w:date="2018-08-09T14:45:00Z"/>
          <w:rFonts w:eastAsia="Malgun Gothic"/>
          <w:noProof/>
          <w:sz w:val="20"/>
        </w:rPr>
      </w:pPr>
      <w:ins w:id="622" w:author="Ye-Kui Wang" w:date="2018-08-09T14:45:00Z">
        <w:r w:rsidRPr="005347D2">
          <w:rPr>
            <w:b/>
            <w:sz w:val="20"/>
          </w:rPr>
          <w:lastRenderedPageBreak/>
          <w:t>erp</w:t>
        </w:r>
        <w:r w:rsidRPr="005347D2">
          <w:rPr>
            <w:sz w:val="20"/>
          </w:rPr>
          <w:t>_</w:t>
        </w:r>
        <w:r w:rsidRPr="005347D2">
          <w:rPr>
            <w:b/>
            <w:bCs/>
            <w:sz w:val="20"/>
          </w:rPr>
          <w:t>reserved_zero_2bits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erp_reserved_zero_2bits</w:t>
        </w:r>
        <w:r w:rsidRPr="005347D2">
          <w:rPr>
            <w:bCs/>
            <w:noProof/>
            <w:sz w:val="20"/>
          </w:rPr>
          <w:t xml:space="preserve"> are reserved for future use by ITU-T | ISO/IEC. Decoders shall ignore the value of </w:t>
        </w:r>
        <w:r w:rsidRPr="005347D2">
          <w:rPr>
            <w:noProof/>
            <w:sz w:val="20"/>
          </w:rPr>
          <w:t>erp_reserved_zero_2bits</w:t>
        </w:r>
        <w:r w:rsidRPr="005347D2">
          <w:rPr>
            <w:rFonts w:eastAsia="Malgun Gothic"/>
            <w:noProof/>
            <w:sz w:val="20"/>
            <w:lang w:eastAsia="zh-CN"/>
          </w:rPr>
          <w:t>.</w:t>
        </w:r>
      </w:ins>
    </w:p>
    <w:p w14:paraId="67F576C3" w14:textId="77777777" w:rsidR="00D26D16" w:rsidRPr="005347D2" w:rsidRDefault="00D26D16" w:rsidP="00D26D16">
      <w:pPr>
        <w:jc w:val="both"/>
        <w:rPr>
          <w:bCs/>
          <w:noProof/>
          <w:sz w:val="20"/>
        </w:rPr>
      </w:pPr>
      <w:r w:rsidRPr="005347D2">
        <w:rPr>
          <w:b/>
          <w:bCs/>
          <w:noProof/>
          <w:sz w:val="20"/>
        </w:rPr>
        <w:t>gb_erp_type</w:t>
      </w:r>
      <w:r w:rsidRPr="005347D2">
        <w:rPr>
          <w:bCs/>
          <w:noProof/>
          <w:sz w:val="20"/>
        </w:rPr>
        <w:t xml:space="preserve"> specifies the type of the guard bands as follows:</w:t>
      </w:r>
    </w:p>
    <w:p w14:paraId="4EDA0B5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lang w:val="en-CA"/>
        </w:rPr>
        <w:t xml:space="preserve"> equal to 0 specifies that the content of the guard band in relation to the content of the </w:t>
      </w:r>
      <w:r w:rsidRPr="005347D2">
        <w:rPr>
          <w:bCs/>
          <w:noProof/>
          <w:lang w:val="en-CA"/>
        </w:rPr>
        <w:t>constituent picture</w:t>
      </w:r>
      <w:r w:rsidRPr="005347D2">
        <w:rPr>
          <w:lang w:val="en-CA"/>
        </w:rPr>
        <w:t xml:space="preserve"> is unspecified.</w:t>
      </w:r>
    </w:p>
    <w:p w14:paraId="1DF266D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lang w:val="en-CA"/>
        </w:rPr>
        <w:t xml:space="preserve"> equal to 1 specifies that the content of the guard band suffices for interpolation of sample values at sub-</w:t>
      </w:r>
      <w:proofErr w:type="spellStart"/>
      <w:r w:rsidRPr="005347D2">
        <w:rPr>
          <w:lang w:val="en-CA"/>
        </w:rPr>
        <w:t>pel</w:t>
      </w:r>
      <w:proofErr w:type="spellEnd"/>
      <w:r w:rsidRPr="005347D2">
        <w:rPr>
          <w:lang w:val="en-CA"/>
        </w:rPr>
        <w:t xml:space="preserve"> </w:t>
      </w:r>
      <w:r w:rsidRPr="005347D2" w:rsidDel="003C51E6">
        <w:rPr>
          <w:noProof/>
          <w:lang w:val="en-CA" w:eastAsia="ko-KR"/>
        </w:rPr>
        <w:t>sample fractional locations</w:t>
      </w:r>
      <w:r w:rsidRPr="005347D2">
        <w:rPr>
          <w:lang w:val="en-CA"/>
        </w:rPr>
        <w:t xml:space="preserve"> within the </w:t>
      </w:r>
      <w:r w:rsidRPr="005347D2">
        <w:rPr>
          <w:bCs/>
          <w:noProof/>
          <w:lang w:val="en-CA"/>
        </w:rPr>
        <w:t>constituent picture</w:t>
      </w:r>
      <w:r w:rsidRPr="005347D2">
        <w:rPr>
          <w:lang w:val="en-CA"/>
        </w:rPr>
        <w:t>.</w:t>
      </w:r>
    </w:p>
    <w:p w14:paraId="77603C90" w14:textId="77777777" w:rsidR="00D26D16" w:rsidRPr="005347D2" w:rsidRDefault="00D26D16" w:rsidP="00D26D16">
      <w:pPr>
        <w:ind w:left="720"/>
        <w:jc w:val="both"/>
        <w:rPr>
          <w:sz w:val="18"/>
          <w:szCs w:val="18"/>
        </w:rPr>
      </w:pPr>
      <w:r w:rsidRPr="005347D2">
        <w:rPr>
          <w:sz w:val="18"/>
          <w:szCs w:val="18"/>
        </w:rPr>
        <w:t>NOTE – </w:t>
      </w:r>
      <w:proofErr w:type="spellStart"/>
      <w:r w:rsidRPr="005347D2">
        <w:rPr>
          <w:sz w:val="18"/>
          <w:szCs w:val="18"/>
        </w:rPr>
        <w:t>gb_erp_type</w:t>
      </w:r>
      <w:proofErr w:type="spellEnd"/>
      <w:r w:rsidRPr="005347D2">
        <w:rPr>
          <w:sz w:val="18"/>
          <w:szCs w:val="18"/>
        </w:rPr>
        <w:t xml:space="preserve"> equal to 1 could be used when the boundary samples of a </w:t>
      </w:r>
      <w:r w:rsidRPr="005347D2">
        <w:rPr>
          <w:bCs/>
          <w:noProof/>
          <w:sz w:val="20"/>
        </w:rPr>
        <w:t>constituent picture</w:t>
      </w:r>
      <w:r w:rsidRPr="005347D2">
        <w:rPr>
          <w:sz w:val="18"/>
          <w:szCs w:val="18"/>
        </w:rPr>
        <w:t xml:space="preserve"> have been copied horizontally to the guard band.</w:t>
      </w:r>
    </w:p>
    <w:p w14:paraId="4200672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equal to 2 specifies that the content of the guard band represents actual picture content at quality that gradually changes from the picture quality of the </w:t>
      </w:r>
      <w:r w:rsidRPr="005347D2">
        <w:rPr>
          <w:bCs/>
          <w:noProof/>
          <w:lang w:val="en-CA"/>
        </w:rPr>
        <w:t>constituent picture</w:t>
      </w:r>
      <w:r w:rsidRPr="005347D2">
        <w:rPr>
          <w:noProof/>
          <w:lang w:val="en-CA"/>
        </w:rPr>
        <w:t>.</w:t>
      </w:r>
    </w:p>
    <w:p w14:paraId="24834E1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equal to 3 specifies that the content of the guard bands represents actual picture content at a similar level of quality as the </w:t>
      </w:r>
      <w:r w:rsidRPr="005347D2">
        <w:rPr>
          <w:bCs/>
          <w:noProof/>
          <w:lang w:val="en-CA"/>
        </w:rPr>
        <w:t>constituent picture</w:t>
      </w:r>
      <w:r w:rsidRPr="005347D2">
        <w:rPr>
          <w:noProof/>
          <w:lang w:val="en-CA"/>
        </w:rPr>
        <w:t>.</w:t>
      </w:r>
    </w:p>
    <w:p w14:paraId="5C5898C8"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r>
      <w:proofErr w:type="spellStart"/>
      <w:r w:rsidRPr="005347D2">
        <w:rPr>
          <w:lang w:val="en-CA"/>
        </w:rPr>
        <w:t>gb_erp_type</w:t>
      </w:r>
      <w:proofErr w:type="spellEnd"/>
      <w:r w:rsidRPr="005347D2">
        <w:rPr>
          <w:noProof/>
          <w:lang w:val="en-CA"/>
        </w:rPr>
        <w:t xml:space="preserve"> values greater than 3 are reserved. Decoders shall </w:t>
      </w:r>
      <w:r w:rsidRPr="005347D2">
        <w:rPr>
          <w:bCs/>
          <w:noProof/>
          <w:lang w:val="en-CA"/>
        </w:rPr>
        <w:t xml:space="preserve">ignore the value of </w:t>
      </w:r>
      <w:proofErr w:type="spellStart"/>
      <w:r w:rsidRPr="005347D2">
        <w:rPr>
          <w:lang w:val="en-CA"/>
        </w:rPr>
        <w:t>gb_erp_type</w:t>
      </w:r>
      <w:proofErr w:type="spellEnd"/>
      <w:r w:rsidRPr="005347D2">
        <w:rPr>
          <w:bCs/>
          <w:noProof/>
          <w:lang w:val="en-CA"/>
        </w:rPr>
        <w:t xml:space="preserve"> when the value is greater than 3.</w:t>
      </w:r>
    </w:p>
    <w:p w14:paraId="4DEA2039" w14:textId="77777777" w:rsidR="00D26D16" w:rsidRPr="005347D2" w:rsidRDefault="00D26D16" w:rsidP="00D26D16">
      <w:pPr>
        <w:jc w:val="both"/>
        <w:rPr>
          <w:bCs/>
          <w:noProof/>
          <w:sz w:val="20"/>
        </w:rPr>
      </w:pPr>
      <w:r w:rsidRPr="005347D2">
        <w:rPr>
          <w:b/>
          <w:bCs/>
          <w:noProof/>
          <w:sz w:val="20"/>
        </w:rPr>
        <w:t>left_gb_erp_width</w:t>
      </w:r>
      <w:r w:rsidRPr="005347D2">
        <w:rPr>
          <w:bCs/>
          <w:noProof/>
          <w:sz w:val="20"/>
        </w:rPr>
        <w:t xml:space="preserve"> specifies the width of the guard band on the left side of the constituent picture in units of luma samples. When </w:t>
      </w:r>
      <w:proofErr w:type="spellStart"/>
      <w:r w:rsidRPr="005347D2">
        <w:rPr>
          <w:sz w:val="20"/>
        </w:rPr>
        <w:t>erp_padding_flag</w:t>
      </w:r>
      <w:proofErr w:type="spellEnd"/>
      <w:r w:rsidRPr="005347D2">
        <w:rPr>
          <w:sz w:val="20"/>
        </w:rPr>
        <w:t xml:space="preserve"> is equal to 0, the value of </w:t>
      </w:r>
      <w:r w:rsidRPr="005347D2">
        <w:rPr>
          <w:bCs/>
          <w:noProof/>
          <w:sz w:val="20"/>
        </w:rPr>
        <w:t>left_gb_erp_width</w:t>
      </w:r>
      <w:r w:rsidRPr="005347D2">
        <w:rPr>
          <w:sz w:val="20"/>
        </w:rPr>
        <w:t xml:space="preserve"> is inferred to be equal to 0. </w:t>
      </w:r>
      <w:r w:rsidRPr="005347D2">
        <w:rPr>
          <w:bCs/>
          <w:noProof/>
          <w:sz w:val="20"/>
        </w:rPr>
        <w:t>When the decoded picture has 4:2:0 or 4:2:2 chroma format, left_gb_erp_width shall be an even number.</w:t>
      </w:r>
    </w:p>
    <w:p w14:paraId="29E3164E" w14:textId="77777777" w:rsidR="00D26D16" w:rsidRPr="005347D2" w:rsidRDefault="00D26D16" w:rsidP="00D26D16">
      <w:pPr>
        <w:jc w:val="both"/>
        <w:rPr>
          <w:bCs/>
          <w:noProof/>
          <w:sz w:val="20"/>
        </w:rPr>
      </w:pPr>
      <w:r w:rsidRPr="005347D2">
        <w:rPr>
          <w:b/>
          <w:bCs/>
          <w:noProof/>
          <w:sz w:val="20"/>
        </w:rPr>
        <w:t>right_gb_erp_width</w:t>
      </w:r>
      <w:r w:rsidRPr="005347D2">
        <w:rPr>
          <w:bCs/>
          <w:noProof/>
          <w:sz w:val="20"/>
        </w:rPr>
        <w:t xml:space="preserve"> specifies the width of the guard band on the right side of the constituent picture in units of luma samples. When </w:t>
      </w:r>
      <w:proofErr w:type="spellStart"/>
      <w:r w:rsidRPr="005347D2">
        <w:rPr>
          <w:sz w:val="20"/>
        </w:rPr>
        <w:t>erp_padding_flag</w:t>
      </w:r>
      <w:proofErr w:type="spellEnd"/>
      <w:r w:rsidRPr="005347D2">
        <w:rPr>
          <w:sz w:val="20"/>
        </w:rPr>
        <w:t xml:space="preserve"> is equal to 0, the value of </w:t>
      </w:r>
      <w:proofErr w:type="spellStart"/>
      <w:r w:rsidRPr="005347D2">
        <w:rPr>
          <w:sz w:val="20"/>
        </w:rPr>
        <w:t>right</w:t>
      </w:r>
      <w:r w:rsidRPr="005347D2">
        <w:rPr>
          <w:bCs/>
          <w:noProof/>
          <w:sz w:val="20"/>
        </w:rPr>
        <w:t>_gb_erp_width</w:t>
      </w:r>
      <w:proofErr w:type="spellEnd"/>
      <w:r w:rsidRPr="005347D2">
        <w:rPr>
          <w:sz w:val="20"/>
        </w:rPr>
        <w:t xml:space="preserve"> is inferred to be equal to 0. </w:t>
      </w:r>
      <w:r w:rsidRPr="005347D2">
        <w:rPr>
          <w:bCs/>
          <w:noProof/>
          <w:sz w:val="20"/>
        </w:rPr>
        <w:t>When the decoded picture has 4:2:0 or 4:2:2 chroma format, right_gb_erp_width shall be an even number.</w:t>
      </w:r>
    </w:p>
    <w:p w14:paraId="07DB81E2" w14:textId="2E0B06CD" w:rsidR="00D26D16" w:rsidRPr="005347D2" w:rsidRDefault="00D26D16" w:rsidP="00D26D16">
      <w:pPr>
        <w:pStyle w:val="3N2"/>
        <w:keepNext/>
        <w:ind w:left="6"/>
        <w:rPr>
          <w:b/>
          <w:lang w:val="en-CA"/>
        </w:rPr>
      </w:pPr>
      <w:bookmarkStart w:id="623" w:name="CmpSeiSemantics"/>
      <w:r w:rsidRPr="005347D2">
        <w:rPr>
          <w:b/>
          <w:lang w:val="en-CA"/>
        </w:rPr>
        <w:t>D.2.3</w:t>
      </w:r>
      <w:ins w:id="624" w:author="Ye-Kui Wang" w:date="2018-08-09T15:23:00Z">
        <w:r w:rsidR="00B76BEA">
          <w:rPr>
            <w:b/>
            <w:lang w:val="en-CA"/>
          </w:rPr>
          <w:t>5</w:t>
        </w:r>
      </w:ins>
      <w:del w:id="625" w:author="Ye-Kui Wang" w:date="2018-08-09T15:23:00Z">
        <w:r w:rsidR="006F1986" w:rsidDel="00B76BEA">
          <w:rPr>
            <w:b/>
            <w:lang w:val="en-CA"/>
          </w:rPr>
          <w:delText>4</w:delText>
        </w:r>
      </w:del>
      <w:r w:rsidRPr="005347D2">
        <w:rPr>
          <w:b/>
          <w:lang w:val="en-CA"/>
        </w:rPr>
        <w:t>.2</w:t>
      </w:r>
      <w:bookmarkEnd w:id="623"/>
      <w:r w:rsidRPr="005347D2">
        <w:rPr>
          <w:b/>
          <w:lang w:val="en-CA"/>
        </w:rPr>
        <w:tab/>
      </w:r>
      <w:proofErr w:type="spellStart"/>
      <w:r w:rsidRPr="005347D2">
        <w:rPr>
          <w:b/>
          <w:lang w:val="en-CA"/>
        </w:rPr>
        <w:t>Cubemap</w:t>
      </w:r>
      <w:proofErr w:type="spellEnd"/>
      <w:r w:rsidRPr="005347D2">
        <w:rPr>
          <w:b/>
          <w:lang w:val="en-CA"/>
        </w:rPr>
        <w:t xml:space="preserve"> projection SEI message semantics</w:t>
      </w:r>
    </w:p>
    <w:p w14:paraId="0B1282E3" w14:textId="77777777" w:rsidR="00D26D16" w:rsidRPr="005347D2" w:rsidRDefault="00D26D16" w:rsidP="00D26D16">
      <w:pPr>
        <w:jc w:val="both"/>
        <w:rPr>
          <w:rFonts w:eastAsia="Malgun Gothic"/>
          <w:sz w:val="20"/>
          <w:lang w:eastAsia="ko-KR"/>
        </w:rPr>
      </w:pPr>
      <w:r w:rsidRPr="005347D2">
        <w:rPr>
          <w:sz w:val="20"/>
        </w:rPr>
        <w:t xml:space="preserve">The </w:t>
      </w:r>
      <w:proofErr w:type="spellStart"/>
      <w:r w:rsidRPr="005347D2">
        <w:rPr>
          <w:sz w:val="20"/>
        </w:rPr>
        <w:t>cubemap</w:t>
      </w:r>
      <w:proofErr w:type="spellEnd"/>
      <w:r w:rsidRPr="005347D2">
        <w:rPr>
          <w:sz w:val="20"/>
        </w:rPr>
        <w:t xml:space="preserve"> projection SEI message provides information to enable remapping (through a </w:t>
      </w:r>
      <w:proofErr w:type="spellStart"/>
      <w:r w:rsidRPr="005347D2">
        <w:rPr>
          <w:sz w:val="20"/>
        </w:rPr>
        <w:t>cubemap</w:t>
      </w:r>
      <w:proofErr w:type="spellEnd"/>
      <w:r w:rsidRPr="005347D2">
        <w:rPr>
          <w:sz w:val="20"/>
        </w:rPr>
        <w:t xml:space="preserve">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r w:rsidRPr="005347D2">
        <w:rPr>
          <w:sz w:val="20"/>
        </w:rPr>
        <w:t>ϕ</w:t>
      </w:r>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6033F26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 xml:space="preserve">When a </w:t>
      </w:r>
      <w:proofErr w:type="spellStart"/>
      <w:r w:rsidRPr="005347D2">
        <w:rPr>
          <w:sz w:val="20"/>
        </w:rPr>
        <w:t>cubemap</w:t>
      </w:r>
      <w:proofErr w:type="spellEnd"/>
      <w:r w:rsidRPr="005347D2">
        <w:rPr>
          <w:sz w:val="20"/>
        </w:rPr>
        <w:t xml:space="preserve"> projection SEI message is present for any picture of a coded video sequence (CVS), a </w:t>
      </w:r>
      <w:proofErr w:type="spellStart"/>
      <w:r w:rsidRPr="005347D2">
        <w:rPr>
          <w:sz w:val="20"/>
        </w:rPr>
        <w:t>cubemap</w:t>
      </w:r>
      <w:proofErr w:type="spellEnd"/>
      <w:r w:rsidRPr="005347D2">
        <w:rPr>
          <w:sz w:val="20"/>
        </w:rPr>
        <w:t xml:space="preserve"> projection SEI message shall be present for the first picture of the CVS and no SEI message indicating a different type of projection shall be present for any picture.</w:t>
      </w:r>
    </w:p>
    <w:p w14:paraId="43E6B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 xml:space="preserve">When </w:t>
      </w:r>
      <w:proofErr w:type="spellStart"/>
      <w:r w:rsidRPr="005347D2">
        <w:rPr>
          <w:sz w:val="20"/>
        </w:rPr>
        <w:t>aspect_ratio_idc</w:t>
      </w:r>
      <w:proofErr w:type="spellEnd"/>
      <w:r w:rsidRPr="005347D2">
        <w:rPr>
          <w:sz w:val="20"/>
        </w:rPr>
        <w:t xml:space="preserve"> is present and greater than 1 in the active sequence parameter set, there should be no </w:t>
      </w:r>
      <w:proofErr w:type="spellStart"/>
      <w:r w:rsidRPr="005347D2">
        <w:rPr>
          <w:sz w:val="20"/>
        </w:rPr>
        <w:t>cubemap</w:t>
      </w:r>
      <w:proofErr w:type="spellEnd"/>
      <w:r w:rsidRPr="005347D2">
        <w:rPr>
          <w:sz w:val="20"/>
        </w:rPr>
        <w:t xml:space="preserve"> projection SEI messages applicable for any picture of the CVS.</w:t>
      </w:r>
    </w:p>
    <w:p w14:paraId="05B1E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15A21E8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w:t>
      </w:r>
      <w:proofErr w:type="spellStart"/>
      <w:r w:rsidRPr="005347D2">
        <w:rPr>
          <w:color w:val="000000"/>
          <w:sz w:val="20"/>
        </w:rPr>
        <w:t>frame_packing_arrangement_cancel_flag</w:t>
      </w:r>
      <w:proofErr w:type="spellEnd"/>
      <w:r w:rsidRPr="005347D2">
        <w:rPr>
          <w:color w:val="000000"/>
          <w:sz w:val="20"/>
        </w:rPr>
        <w:t xml:space="preserve"> is </w:t>
      </w:r>
      <w:r w:rsidRPr="005347D2">
        <w:rPr>
          <w:rFonts w:eastAsia="Malgun Gothic"/>
          <w:color w:val="000000"/>
          <w:sz w:val="20"/>
        </w:rPr>
        <w:t>equal to 0.</w:t>
      </w:r>
    </w:p>
    <w:p w14:paraId="0779D7A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proofErr w:type="spellStart"/>
      <w:r w:rsidRPr="005347D2">
        <w:rPr>
          <w:rFonts w:eastAsia="Times New Roman"/>
          <w:color w:val="000000"/>
          <w:sz w:val="20"/>
        </w:rPr>
        <w:t>frame_packing_arrangement_type</w:t>
      </w:r>
      <w:proofErr w:type="spellEnd"/>
      <w:r w:rsidRPr="005347D2">
        <w:rPr>
          <w:sz w:val="20"/>
          <w:lang w:eastAsia="de-DE"/>
        </w:rPr>
        <w:t xml:space="preserve"> is equal to 3, 4, or 5.</w:t>
      </w:r>
    </w:p>
    <w:p w14:paraId="68537E8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quincunx_sampling_flag</w:t>
      </w:r>
      <w:proofErr w:type="spellEnd"/>
      <w:r w:rsidRPr="005347D2">
        <w:rPr>
          <w:sz w:val="20"/>
          <w:lang w:eastAsia="de-DE"/>
        </w:rPr>
        <w:t xml:space="preserve"> is equal to 0.</w:t>
      </w:r>
    </w:p>
    <w:p w14:paraId="662AF9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spatial_flipping_flag</w:t>
      </w:r>
      <w:proofErr w:type="spellEnd"/>
      <w:r w:rsidRPr="005347D2">
        <w:rPr>
          <w:sz w:val="20"/>
          <w:lang w:eastAsia="de-DE"/>
        </w:rPr>
        <w:t xml:space="preserve"> is equal to 0.</w:t>
      </w:r>
    </w:p>
    <w:p w14:paraId="19BA72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 xml:space="preserve">he value of </w:t>
      </w:r>
      <w:proofErr w:type="spellStart"/>
      <w:r w:rsidRPr="005347D2">
        <w:rPr>
          <w:sz w:val="20"/>
          <w:lang w:eastAsia="de-DE"/>
        </w:rPr>
        <w:t>field_views_flag</w:t>
      </w:r>
      <w:proofErr w:type="spellEnd"/>
      <w:r w:rsidRPr="005347D2">
        <w:rPr>
          <w:sz w:val="20"/>
          <w:lang w:eastAsia="de-DE"/>
        </w:rPr>
        <w:t xml:space="preserve"> is equal to 0.</w:t>
      </w:r>
    </w:p>
    <w:p w14:paraId="20CFA7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59645A3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79E55FB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6F96061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697457BA"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packing arrangement SEI message</w:t>
      </w:r>
      <w:r w:rsidRPr="005347D2">
        <w:rPr>
          <w:rFonts w:eastAsia="Malgun Gothic"/>
          <w:bCs/>
          <w:noProof/>
          <w:sz w:val="20"/>
          <w:lang w:eastAsia="zh-CN"/>
        </w:rPr>
        <w:t xml:space="preserve"> that applies to the picture is not present, </w:t>
      </w:r>
      <w:r w:rsidRPr="005347D2">
        <w:rPr>
          <w:color w:val="000000"/>
          <w:sz w:val="20"/>
        </w:rPr>
        <w:t xml:space="preserve">a </w:t>
      </w:r>
      <w:proofErr w:type="spellStart"/>
      <w:r w:rsidRPr="005347D2">
        <w:rPr>
          <w:color w:val="000000"/>
          <w:sz w:val="20"/>
        </w:rPr>
        <w:t>cubemap</w:t>
      </w:r>
      <w:proofErr w:type="spellEnd"/>
      <w:r w:rsidRPr="005347D2">
        <w:rPr>
          <w:color w:val="000000"/>
          <w:sz w:val="20"/>
        </w:rPr>
        <w:t xml:space="preserve"> projection </w:t>
      </w:r>
      <w:r w:rsidRPr="005347D2">
        <w:rPr>
          <w:sz w:val="20"/>
        </w:rPr>
        <w:t xml:space="preserve">SEI message with </w:t>
      </w:r>
      <w:r w:rsidRPr="005347D2">
        <w:rPr>
          <w:rFonts w:eastAsia="Malgun Gothic"/>
          <w:noProof/>
          <w:sz w:val="20"/>
          <w:lang w:eastAsia="zh-CN"/>
        </w:rPr>
        <w:t>cmp_cancel_flag</w:t>
      </w:r>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proofErr w:type="spellStart"/>
      <w:r w:rsidRPr="005347D2">
        <w:rPr>
          <w:sz w:val="20"/>
        </w:rPr>
        <w:t>cubemap</w:t>
      </w:r>
      <w:proofErr w:type="spellEnd"/>
      <w:r w:rsidRPr="005347D2">
        <w:rPr>
          <w:sz w:val="20"/>
        </w:rPr>
        <w:t xml:space="preserve">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2F565D67" w14:textId="6C747F29" w:rsidR="00D26D16" w:rsidRPr="005347D2" w:rsidRDefault="00D26D16" w:rsidP="00D26D16">
      <w:pPr>
        <w:jc w:val="both"/>
        <w:rPr>
          <w:noProof/>
          <w:sz w:val="20"/>
        </w:rPr>
      </w:pPr>
      <w:r w:rsidRPr="005347D2">
        <w:rPr>
          <w:b/>
          <w:noProof/>
          <w:sz w:val="20"/>
        </w:rPr>
        <w:lastRenderedPageBreak/>
        <w:t>cmp_cancel_flag</w:t>
      </w:r>
      <w:r w:rsidRPr="005347D2">
        <w:rPr>
          <w:noProof/>
          <w:sz w:val="20"/>
        </w:rPr>
        <w:t xml:space="preserve"> equal to 1 indicates that the SEI message cancels the persistence of any previous </w:t>
      </w:r>
      <w:r w:rsidRPr="005347D2">
        <w:rPr>
          <w:rFonts w:eastAsia="Malgun Gothic"/>
          <w:noProof/>
          <w:sz w:val="20"/>
          <w:lang w:eastAsia="ko-KR"/>
        </w:rPr>
        <w:t xml:space="preserve">cubemap projection </w:t>
      </w:r>
      <w:r w:rsidRPr="005347D2">
        <w:rPr>
          <w:noProof/>
          <w:sz w:val="20"/>
        </w:rPr>
        <w:t xml:space="preserve">SEI message in output order. cmp_cancel_flag equal to 0 indicates that </w:t>
      </w:r>
      <w:r w:rsidRPr="005347D2">
        <w:rPr>
          <w:rFonts w:eastAsia="Malgun Gothic"/>
          <w:noProof/>
          <w:sz w:val="20"/>
          <w:lang w:eastAsia="ko-KR"/>
        </w:rPr>
        <w:t xml:space="preserve">cubemap projection information </w:t>
      </w:r>
      <w:r w:rsidRPr="005347D2">
        <w:rPr>
          <w:noProof/>
          <w:sz w:val="20"/>
        </w:rPr>
        <w:t>follows.</w:t>
      </w:r>
    </w:p>
    <w:p w14:paraId="4644FCAD" w14:textId="77777777" w:rsidR="001F5A08" w:rsidRPr="005347D2" w:rsidRDefault="001F5A08" w:rsidP="001F5A08">
      <w:pPr>
        <w:jc w:val="both"/>
        <w:rPr>
          <w:ins w:id="626" w:author="Ye-Kui Wang" w:date="2018-08-09T14:46:00Z"/>
          <w:noProof/>
          <w:sz w:val="20"/>
        </w:rPr>
      </w:pPr>
      <w:ins w:id="627" w:author="Ye-Kui Wang" w:date="2018-08-09T14:46:00Z">
        <w:r w:rsidRPr="005347D2">
          <w:rPr>
            <w:b/>
            <w:noProof/>
            <w:sz w:val="20"/>
          </w:rPr>
          <w:t>cmp_persistence_flag</w:t>
        </w:r>
        <w:r w:rsidRPr="005347D2">
          <w:rPr>
            <w:noProof/>
            <w:sz w:val="20"/>
          </w:rPr>
          <w:t xml:space="preserve"> specifies the persistence of the </w:t>
        </w:r>
        <w:r w:rsidRPr="005347D2">
          <w:rPr>
            <w:rFonts w:eastAsia="Malgun Gothic"/>
            <w:noProof/>
            <w:sz w:val="20"/>
            <w:lang w:eastAsia="ko-KR"/>
          </w:rPr>
          <w:t xml:space="preserve">cubemap projection </w:t>
        </w:r>
        <w:r w:rsidRPr="005347D2">
          <w:rPr>
            <w:noProof/>
            <w:sz w:val="20"/>
          </w:rPr>
          <w:t>SEI message.</w:t>
        </w:r>
      </w:ins>
    </w:p>
    <w:p w14:paraId="5F9E5814" w14:textId="77777777" w:rsidR="001F5A08" w:rsidRPr="005347D2" w:rsidRDefault="001F5A08" w:rsidP="001F5A08">
      <w:pPr>
        <w:jc w:val="both"/>
        <w:rPr>
          <w:ins w:id="628" w:author="Ye-Kui Wang" w:date="2018-08-09T14:46:00Z"/>
          <w:noProof/>
          <w:sz w:val="20"/>
        </w:rPr>
      </w:pPr>
      <w:ins w:id="629" w:author="Ye-Kui Wang" w:date="2018-08-09T14:46:00Z">
        <w:r w:rsidRPr="005347D2">
          <w:rPr>
            <w:noProof/>
            <w:sz w:val="20"/>
          </w:rPr>
          <w:t xml:space="preserve">cmp_persistence_flag equal to 0 specifies that the </w:t>
        </w:r>
        <w:r w:rsidRPr="005347D2">
          <w:rPr>
            <w:rFonts w:eastAsia="Malgun Gothic"/>
            <w:noProof/>
            <w:sz w:val="20"/>
            <w:lang w:eastAsia="ko-KR"/>
          </w:rPr>
          <w:t xml:space="preserve">cubemap projection </w:t>
        </w:r>
        <w:r w:rsidRPr="005347D2">
          <w:rPr>
            <w:noProof/>
            <w:sz w:val="20"/>
          </w:rPr>
          <w:t>SEI message applies to the current decoded picture only.</w:t>
        </w:r>
      </w:ins>
    </w:p>
    <w:p w14:paraId="58A5F24C" w14:textId="77777777" w:rsidR="001F5A08" w:rsidRPr="005347D2" w:rsidRDefault="001F5A08" w:rsidP="001F5A08">
      <w:pPr>
        <w:jc w:val="both"/>
        <w:rPr>
          <w:ins w:id="630" w:author="Ye-Kui Wang" w:date="2018-08-09T14:46:00Z"/>
          <w:noProof/>
          <w:sz w:val="20"/>
        </w:rPr>
      </w:pPr>
      <w:ins w:id="631" w:author="Ye-Kui Wang" w:date="2018-08-09T14:46:00Z">
        <w:r w:rsidRPr="005347D2">
          <w:rPr>
            <w:noProof/>
            <w:sz w:val="20"/>
          </w:rPr>
          <w:t xml:space="preserve">Let picA be the current picture. cmp_persistence_flag equal to 1 specifies that the </w:t>
        </w:r>
        <w:r w:rsidRPr="005347D2">
          <w:rPr>
            <w:rFonts w:eastAsia="Malgun Gothic"/>
            <w:noProof/>
            <w:sz w:val="20"/>
            <w:lang w:eastAsia="ko-KR"/>
          </w:rPr>
          <w:t xml:space="preserve">cubemap projection </w:t>
        </w:r>
        <w:r w:rsidRPr="005347D2">
          <w:rPr>
            <w:noProof/>
            <w:sz w:val="20"/>
          </w:rPr>
          <w:t>SEI message persists in output order until one or more of the following conditions are true:</w:t>
        </w:r>
      </w:ins>
    </w:p>
    <w:p w14:paraId="714D3130"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ins w:id="632" w:author="Ye-Kui Wang" w:date="2018-08-09T14:46:00Z"/>
          <w:rFonts w:eastAsia="Malgun Gothic"/>
          <w:noProof/>
          <w:sz w:val="20"/>
        </w:rPr>
      </w:pPr>
      <w:ins w:id="633" w:author="Ye-Kui Wang" w:date="2018-08-09T14:46:00Z">
        <w:r w:rsidRPr="005347D2">
          <w:rPr>
            <w:rFonts w:eastAsia="Malgun Gothic"/>
            <w:noProof/>
            <w:sz w:val="20"/>
          </w:rPr>
          <w:t>–</w:t>
        </w:r>
        <w:r w:rsidRPr="005347D2">
          <w:rPr>
            <w:rFonts w:eastAsia="Malgun Gothic"/>
            <w:noProof/>
            <w:sz w:val="20"/>
          </w:rPr>
          <w:tab/>
          <w:t>A new CVS begins.</w:t>
        </w:r>
      </w:ins>
    </w:p>
    <w:p w14:paraId="3964E7A3" w14:textId="77777777" w:rsidR="001F5A08" w:rsidRPr="005347D2" w:rsidRDefault="001F5A08" w:rsidP="001F5A08">
      <w:pPr>
        <w:tabs>
          <w:tab w:val="clear" w:pos="360"/>
          <w:tab w:val="clear" w:pos="720"/>
          <w:tab w:val="clear" w:pos="1080"/>
          <w:tab w:val="clear" w:pos="1440"/>
          <w:tab w:val="left" w:pos="794"/>
          <w:tab w:val="left" w:pos="1191"/>
          <w:tab w:val="left" w:pos="1588"/>
          <w:tab w:val="left" w:pos="1985"/>
        </w:tabs>
        <w:spacing w:before="86"/>
        <w:ind w:left="397" w:hanging="397"/>
        <w:jc w:val="both"/>
        <w:rPr>
          <w:ins w:id="634" w:author="Ye-Kui Wang" w:date="2018-08-09T14:46:00Z"/>
          <w:rFonts w:eastAsia="Malgun Gothic"/>
          <w:noProof/>
          <w:sz w:val="20"/>
        </w:rPr>
      </w:pPr>
      <w:ins w:id="635" w:author="Ye-Kui Wang" w:date="2018-08-09T14:46:00Z">
        <w:r w:rsidRPr="005347D2">
          <w:rPr>
            <w:rFonts w:eastAsia="Malgun Gothic"/>
            <w:noProof/>
            <w:sz w:val="20"/>
          </w:rPr>
          <w:t>–</w:t>
        </w:r>
        <w:r w:rsidRPr="005347D2">
          <w:rPr>
            <w:rFonts w:eastAsia="Malgun Gothic"/>
            <w:noProof/>
            <w:sz w:val="20"/>
          </w:rPr>
          <w:tab/>
          <w:t>The bitstream ends.</w:t>
        </w:r>
      </w:ins>
    </w:p>
    <w:p w14:paraId="65CFB471" w14:textId="54BC6155" w:rsidR="00B87DBD" w:rsidRPr="005347D2" w:rsidDel="001F5A08" w:rsidRDefault="001F5A08">
      <w:pPr>
        <w:tabs>
          <w:tab w:val="clear" w:pos="360"/>
          <w:tab w:val="clear" w:pos="720"/>
          <w:tab w:val="clear" w:pos="1080"/>
          <w:tab w:val="clear" w:pos="1440"/>
          <w:tab w:val="left" w:pos="794"/>
          <w:tab w:val="left" w:pos="1191"/>
          <w:tab w:val="left" w:pos="1588"/>
          <w:tab w:val="left" w:pos="1985"/>
        </w:tabs>
        <w:spacing w:before="86"/>
        <w:ind w:left="397" w:hanging="397"/>
        <w:jc w:val="both"/>
        <w:rPr>
          <w:del w:id="636" w:author="Ye-Kui Wang" w:date="2018-08-09T14:46:00Z"/>
          <w:noProof/>
          <w:sz w:val="20"/>
        </w:rPr>
        <w:pPrChange w:id="637" w:author="Ye-Kui Wang" w:date="2018-08-09T14:46:00Z">
          <w:pPr>
            <w:jc w:val="both"/>
          </w:pPr>
        </w:pPrChange>
      </w:pPr>
      <w:ins w:id="638" w:author="Ye-Kui Wang" w:date="2018-08-09T14:46:00Z">
        <w:r w:rsidRPr="005347D2">
          <w:rPr>
            <w:rFonts w:eastAsia="Malgun Gothic"/>
            <w:noProof/>
            <w:sz w:val="20"/>
          </w:rPr>
          <w:t>–</w:t>
        </w:r>
        <w:r w:rsidRPr="005347D2">
          <w:rPr>
            <w:rFonts w:eastAsia="Malgun Gothic"/>
            <w:noProof/>
            <w:sz w:val="20"/>
          </w:rPr>
          <w:tab/>
          <w:t xml:space="preserve">A picture picB in an access unit containing a </w:t>
        </w:r>
        <w:proofErr w:type="spellStart"/>
        <w:r w:rsidRPr="005347D2">
          <w:rPr>
            <w:sz w:val="20"/>
          </w:rPr>
          <w:t>cubemap</w:t>
        </w:r>
        <w:proofErr w:type="spellEnd"/>
        <w:r w:rsidRPr="005347D2">
          <w:rPr>
            <w:sz w:val="20"/>
          </w:rPr>
          <w:t xml:space="preserve">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picB</w:t>
        </w:r>
        <w:proofErr w:type="spellEnd"/>
        <w:r w:rsidRPr="005347D2">
          <w:rPr>
            <w:rFonts w:eastAsia="Malgun Gothic"/>
            <w:sz w:val="20"/>
          </w:rPr>
          <w:t xml:space="preserve"> ) </w:t>
        </w:r>
        <w:r w:rsidRPr="005347D2">
          <w:rPr>
            <w:rFonts w:eastAsia="Malgun Gothic"/>
            <w:noProof/>
            <w:sz w:val="20"/>
          </w:rPr>
          <w:t xml:space="preserve">greater than </w:t>
        </w:r>
        <w:proofErr w:type="spellStart"/>
        <w:r w:rsidRPr="005347D2">
          <w:rPr>
            <w:rFonts w:eastAsia="Malgun Gothic"/>
            <w:sz w:val="20"/>
          </w:rPr>
          <w:t>PicOrderCnt</w:t>
        </w:r>
        <w:proofErr w:type="spellEnd"/>
        <w:r w:rsidRPr="005347D2">
          <w:rPr>
            <w:rFonts w:eastAsia="Malgun Gothic"/>
            <w:sz w:val="20"/>
          </w:rPr>
          <w:t>( </w:t>
        </w:r>
        <w:proofErr w:type="spellStart"/>
        <w:r w:rsidRPr="005347D2">
          <w:rPr>
            <w:rFonts w:eastAsia="Malgun Gothic"/>
            <w:sz w:val="20"/>
          </w:rPr>
          <w:t>picA</w:t>
        </w:r>
        <w:proofErr w:type="spellEnd"/>
        <w:r w:rsidRPr="005347D2">
          <w:rPr>
            <w:rFonts w:eastAsia="Malgun Gothic"/>
            <w:sz w:val="20"/>
          </w:rPr>
          <w:t> )</w:t>
        </w:r>
        <w:r w:rsidRPr="005347D2">
          <w:rPr>
            <w:rFonts w:eastAsia="Malgun Gothic"/>
            <w:noProof/>
            <w:sz w:val="20"/>
          </w:rPr>
          <w:t>.</w:t>
        </w:r>
      </w:ins>
      <w:del w:id="639" w:author="Ye-Kui Wang" w:date="2018-08-09T14:46:00Z">
        <w:r w:rsidR="00B87DBD" w:rsidDel="001F5A08">
          <w:rPr>
            <w:b/>
            <w:noProof/>
            <w:sz w:val="20"/>
          </w:rPr>
          <w:delText>cmp</w:delText>
        </w:r>
        <w:r w:rsidR="00B87DBD" w:rsidRPr="005347D2" w:rsidDel="001F5A08">
          <w:rPr>
            <w:b/>
            <w:noProof/>
            <w:sz w:val="20"/>
          </w:rPr>
          <w:delText>_</w:delText>
        </w:r>
        <w:r w:rsidR="00B87DBD" w:rsidRPr="00761B32" w:rsidDel="001F5A08">
          <w:rPr>
            <w:b/>
            <w:noProof/>
            <w:sz w:val="20"/>
            <w:lang w:val="en-US"/>
          </w:rPr>
          <w:delText>repetition_period</w:delText>
        </w:r>
        <w:r w:rsidR="00B87DBD" w:rsidRPr="005347D2" w:rsidDel="001F5A08">
          <w:rPr>
            <w:noProof/>
            <w:sz w:val="20"/>
          </w:rPr>
          <w:delText xml:space="preserve"> specifies the persistence of the </w:delText>
        </w:r>
        <w:r w:rsidR="00B87DBD" w:rsidRPr="005347D2" w:rsidDel="001F5A08">
          <w:rPr>
            <w:sz w:val="20"/>
          </w:rPr>
          <w:delText xml:space="preserve">cubemap </w:delText>
        </w:r>
        <w:r w:rsidR="00B87DBD" w:rsidRPr="005347D2" w:rsidDel="001F5A08">
          <w:rPr>
            <w:rFonts w:eastAsia="Malgun Gothic"/>
            <w:noProof/>
            <w:sz w:val="20"/>
            <w:lang w:eastAsia="ko-KR"/>
          </w:rPr>
          <w:delText xml:space="preserve">projection </w:delText>
        </w:r>
        <w:r w:rsidR="00B87DBD" w:rsidRPr="005347D2" w:rsidDel="001F5A08">
          <w:rPr>
            <w:noProof/>
            <w:sz w:val="20"/>
          </w:rPr>
          <w:delText>SEI message</w:delText>
        </w:r>
        <w:r w:rsidR="00B87DBD" w:rsidRPr="00761B32" w:rsidDel="001F5A08">
          <w:rPr>
            <w:noProof/>
            <w:sz w:val="20"/>
            <w:lang w:val="en-US"/>
          </w:rPr>
          <w:delText xml:space="preserve"> and may specify a picture order count interval within which another </w:delText>
        </w:r>
        <w:r w:rsidR="00B87DBD" w:rsidRPr="005347D2" w:rsidDel="001F5A08">
          <w:rPr>
            <w:sz w:val="20"/>
          </w:rPr>
          <w:delText xml:space="preserve">cubemap </w:delText>
        </w:r>
        <w:r w:rsidR="00B87DBD" w:rsidRPr="005347D2" w:rsidDel="001F5A08">
          <w:rPr>
            <w:rFonts w:eastAsia="Malgun Gothic"/>
            <w:noProof/>
            <w:sz w:val="20"/>
            <w:lang w:eastAsia="ko-KR"/>
          </w:rPr>
          <w:delText xml:space="preserve">projection </w:delText>
        </w:r>
        <w:r w:rsidR="00B87DBD" w:rsidRPr="005347D2" w:rsidDel="001F5A08">
          <w:rPr>
            <w:noProof/>
            <w:sz w:val="20"/>
          </w:rPr>
          <w:delText>SEI message</w:delText>
        </w:r>
        <w:r w:rsidR="00B87DBD" w:rsidRPr="00761B32" w:rsidDel="001F5A08">
          <w:rPr>
            <w:noProof/>
            <w:sz w:val="20"/>
            <w:lang w:val="en-US"/>
          </w:rPr>
          <w:delText xml:space="preserve"> or the end of the coded video sequence shall be present in the bitstream. The value of </w:delText>
        </w:r>
        <w:r w:rsidR="00B87DBD" w:rsidDel="001F5A08">
          <w:rPr>
            <w:noProof/>
            <w:sz w:val="20"/>
            <w:lang w:val="en-US"/>
          </w:rPr>
          <w:delText>cmp</w:delText>
        </w:r>
        <w:r w:rsidR="00B87DBD" w:rsidRPr="00761B32" w:rsidDel="001F5A08">
          <w:rPr>
            <w:noProof/>
            <w:sz w:val="20"/>
            <w:lang w:val="en-US"/>
          </w:rPr>
          <w:delText>_repetition_period shall be in the range 0 to 16</w:delText>
        </w:r>
        <w:r w:rsidR="00B87DBD" w:rsidDel="001F5A08">
          <w:rPr>
            <w:noProof/>
            <w:sz w:val="20"/>
            <w:lang w:val="en-US"/>
          </w:rPr>
          <w:delText> </w:delText>
        </w:r>
        <w:r w:rsidR="00B87DBD" w:rsidRPr="00761B32" w:rsidDel="001F5A08">
          <w:rPr>
            <w:noProof/>
            <w:sz w:val="20"/>
            <w:lang w:val="en-US"/>
          </w:rPr>
          <w:delText>384, inclusive</w:delText>
        </w:r>
        <w:r w:rsidR="00B87DBD" w:rsidRPr="005347D2" w:rsidDel="001F5A08">
          <w:rPr>
            <w:noProof/>
            <w:sz w:val="20"/>
          </w:rPr>
          <w:delText>.</w:delText>
        </w:r>
      </w:del>
    </w:p>
    <w:p w14:paraId="6C4A38A7" w14:textId="6DF2E246" w:rsidR="00B87DBD" w:rsidRPr="005347D2"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40" w:author="Ye-Kui Wang" w:date="2018-08-09T14:46:00Z"/>
          <w:noProof/>
          <w:sz w:val="20"/>
        </w:rPr>
        <w:pPrChange w:id="641" w:author="Ye-Kui Wang" w:date="2018-08-09T14:46:00Z">
          <w:pPr>
            <w:jc w:val="both"/>
          </w:pPr>
        </w:pPrChange>
      </w:pPr>
      <w:del w:id="642" w:author="Ye-Kui Wang" w:date="2018-08-09T14:46:00Z">
        <w:r w:rsidDel="001F5A08">
          <w:rPr>
            <w:noProof/>
            <w:sz w:val="20"/>
          </w:rPr>
          <w:delText>cmp</w:delText>
        </w:r>
        <w:r w:rsidRPr="005347D2" w:rsidDel="001F5A08">
          <w:rPr>
            <w:noProof/>
            <w:sz w:val="20"/>
          </w:rPr>
          <w:delText>_</w:delText>
        </w:r>
        <w:r w:rsidRPr="00761B32" w:rsidDel="001F5A08">
          <w:rPr>
            <w:noProof/>
            <w:sz w:val="20"/>
          </w:rPr>
          <w:delText>repetition_period</w:delText>
        </w:r>
        <w:r w:rsidRPr="005347D2" w:rsidDel="001F5A08">
          <w:rPr>
            <w:noProof/>
            <w:sz w:val="20"/>
          </w:rPr>
          <w:delText xml:space="preserve"> equal to 0 specifies that the </w:delText>
        </w:r>
        <w:r w:rsidRPr="005347D2" w:rsidDel="001F5A08">
          <w:rPr>
            <w:sz w:val="20"/>
          </w:rPr>
          <w:delText xml:space="preserve">cubemap </w:delText>
        </w:r>
        <w:r w:rsidRPr="005347D2" w:rsidDel="001F5A08">
          <w:rPr>
            <w:rFonts w:eastAsia="Malgun Gothic"/>
            <w:noProof/>
            <w:sz w:val="20"/>
            <w:lang w:eastAsia="ko-KR"/>
          </w:rPr>
          <w:delText xml:space="preserve">projection </w:delText>
        </w:r>
        <w:r w:rsidRPr="005347D2" w:rsidDel="001F5A08">
          <w:rPr>
            <w:noProof/>
            <w:sz w:val="20"/>
          </w:rPr>
          <w:delText>SEI message applies to the current decoded picture only.</w:delText>
        </w:r>
      </w:del>
    </w:p>
    <w:p w14:paraId="766C4431" w14:textId="187B0E11" w:rsidR="00B87DBD" w:rsidRPr="005347D2"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43" w:author="Ye-Kui Wang" w:date="2018-08-09T14:46:00Z"/>
          <w:noProof/>
          <w:sz w:val="20"/>
        </w:rPr>
        <w:pPrChange w:id="644" w:author="Ye-Kui Wang" w:date="2018-08-09T14:46:00Z">
          <w:pPr>
            <w:jc w:val="both"/>
          </w:pPr>
        </w:pPrChange>
      </w:pPr>
      <w:del w:id="645" w:author="Ye-Kui Wang" w:date="2018-08-09T14:46:00Z">
        <w:r w:rsidDel="001F5A08">
          <w:rPr>
            <w:noProof/>
            <w:sz w:val="20"/>
            <w:lang w:val="en-US"/>
          </w:rPr>
          <w:delText>cmp_repetition_period</w:delText>
        </w:r>
        <w:r w:rsidRPr="005347D2" w:rsidDel="001F5A08">
          <w:rPr>
            <w:noProof/>
            <w:sz w:val="20"/>
          </w:rPr>
          <w:delText xml:space="preserve"> equal to 1 specifies that the </w:delText>
        </w:r>
        <w:r w:rsidRPr="005347D2" w:rsidDel="001F5A08">
          <w:rPr>
            <w:sz w:val="20"/>
          </w:rPr>
          <w:delText xml:space="preserve">cubemap </w:delText>
        </w:r>
        <w:r w:rsidRPr="005347D2" w:rsidDel="001F5A08">
          <w:rPr>
            <w:rFonts w:eastAsia="Malgun Gothic"/>
            <w:noProof/>
            <w:sz w:val="20"/>
            <w:lang w:eastAsia="ko-KR"/>
          </w:rPr>
          <w:delText xml:space="preserve">projection </w:delText>
        </w:r>
        <w:r w:rsidRPr="005347D2" w:rsidDel="001F5A08">
          <w:rPr>
            <w:noProof/>
            <w:sz w:val="20"/>
          </w:rPr>
          <w:delText>SEI message persists in output order until one or more of the following conditions are true:</w:delText>
        </w:r>
      </w:del>
    </w:p>
    <w:p w14:paraId="328110CD" w14:textId="68222A9E" w:rsidR="00B87DBD" w:rsidRPr="005347D2"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46" w:author="Ye-Kui Wang" w:date="2018-08-09T14:46:00Z"/>
          <w:rFonts w:eastAsia="Malgun Gothic"/>
          <w:noProof/>
          <w:sz w:val="20"/>
        </w:rPr>
      </w:pPr>
      <w:del w:id="647" w:author="Ye-Kui Wang" w:date="2018-08-09T14:46:00Z">
        <w:r w:rsidRPr="005347D2" w:rsidDel="001F5A08">
          <w:rPr>
            <w:rFonts w:eastAsia="Malgun Gothic"/>
            <w:noProof/>
            <w:sz w:val="20"/>
          </w:rPr>
          <w:delText>–</w:delText>
        </w:r>
        <w:r w:rsidRPr="005347D2" w:rsidDel="001F5A08">
          <w:rPr>
            <w:rFonts w:eastAsia="Malgun Gothic"/>
            <w:noProof/>
            <w:sz w:val="20"/>
          </w:rPr>
          <w:tab/>
          <w:delText xml:space="preserve">A new </w:delText>
        </w:r>
        <w:r w:rsidRPr="00761B32" w:rsidDel="001F5A08">
          <w:rPr>
            <w:noProof/>
            <w:sz w:val="20"/>
            <w:lang w:val="en-US"/>
          </w:rPr>
          <w:delText xml:space="preserve">coded video sequence </w:delText>
        </w:r>
        <w:r w:rsidRPr="005347D2" w:rsidDel="001F5A08">
          <w:rPr>
            <w:rFonts w:eastAsia="Malgun Gothic"/>
            <w:noProof/>
            <w:sz w:val="20"/>
          </w:rPr>
          <w:delText>begins.</w:delText>
        </w:r>
      </w:del>
    </w:p>
    <w:p w14:paraId="1C6E4BD6" w14:textId="19D16449" w:rsidR="00B87DBD"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48" w:author="Ye-Kui Wang" w:date="2018-08-09T14:46:00Z"/>
          <w:rFonts w:eastAsia="Malgun Gothic"/>
          <w:noProof/>
          <w:sz w:val="20"/>
        </w:rPr>
      </w:pPr>
      <w:del w:id="649" w:author="Ye-Kui Wang" w:date="2018-08-09T14:46:00Z">
        <w:r w:rsidRPr="005347D2" w:rsidDel="001F5A08">
          <w:rPr>
            <w:rFonts w:eastAsia="Malgun Gothic"/>
            <w:noProof/>
            <w:sz w:val="20"/>
          </w:rPr>
          <w:delText>–</w:delText>
        </w:r>
        <w:r w:rsidRPr="005347D2" w:rsidDel="001F5A08">
          <w:rPr>
            <w:rFonts w:eastAsia="Malgun Gothic"/>
            <w:noProof/>
            <w:sz w:val="20"/>
          </w:rPr>
          <w:tab/>
          <w:delText>A picture in an access unit containing a</w:delText>
        </w:r>
        <w:r w:rsidDel="001F5A08">
          <w:rPr>
            <w:rFonts w:eastAsia="Malgun Gothic"/>
            <w:noProof/>
            <w:sz w:val="20"/>
          </w:rPr>
          <w:delText xml:space="preserve"> </w:delText>
        </w:r>
        <w:r w:rsidRPr="005347D2" w:rsidDel="001F5A08">
          <w:rPr>
            <w:sz w:val="20"/>
          </w:rPr>
          <w:delText xml:space="preserve">cubemap </w:delText>
        </w:r>
        <w:r w:rsidRPr="005347D2" w:rsidDel="001F5A08">
          <w:rPr>
            <w:rFonts w:eastAsia="Malgun Gothic"/>
            <w:noProof/>
            <w:sz w:val="20"/>
            <w:lang w:eastAsia="ko-KR"/>
          </w:rPr>
          <w:delText xml:space="preserve">projection </w:delText>
        </w:r>
        <w:r w:rsidRPr="005347D2" w:rsidDel="001F5A08">
          <w:rPr>
            <w:rFonts w:eastAsia="Malgun Gothic"/>
            <w:noProof/>
            <w:sz w:val="20"/>
          </w:rPr>
          <w:delText xml:space="preserve">SEI message is output having </w:delText>
        </w:r>
        <w:r w:rsidRPr="005347D2" w:rsidDel="001F5A08">
          <w:rPr>
            <w:rFonts w:eastAsia="Malgun Gothic"/>
            <w:sz w:val="20"/>
          </w:rPr>
          <w:delText xml:space="preserve">PicOrderCnt( ) </w:delText>
        </w:r>
        <w:r w:rsidRPr="005347D2" w:rsidDel="001F5A08">
          <w:rPr>
            <w:rFonts w:eastAsia="Malgun Gothic"/>
            <w:noProof/>
            <w:sz w:val="20"/>
          </w:rPr>
          <w:delText xml:space="preserve">greater than </w:delText>
        </w:r>
        <w:r w:rsidRPr="005347D2" w:rsidDel="001F5A08">
          <w:rPr>
            <w:rFonts w:eastAsia="Malgun Gothic"/>
            <w:sz w:val="20"/>
          </w:rPr>
          <w:delText>PicOrderCnt( </w:delText>
        </w:r>
        <w:r w:rsidDel="001F5A08">
          <w:rPr>
            <w:rFonts w:eastAsia="Malgun Gothic"/>
            <w:sz w:val="20"/>
          </w:rPr>
          <w:delText>CurrPic</w:delText>
        </w:r>
        <w:r w:rsidRPr="005347D2" w:rsidDel="001F5A08">
          <w:rPr>
            <w:rFonts w:eastAsia="Malgun Gothic"/>
            <w:sz w:val="20"/>
          </w:rPr>
          <w:delText> )</w:delText>
        </w:r>
        <w:r w:rsidRPr="005347D2" w:rsidDel="001F5A08">
          <w:rPr>
            <w:rFonts w:eastAsia="Malgun Gothic"/>
            <w:noProof/>
            <w:sz w:val="20"/>
          </w:rPr>
          <w:delText>.</w:delText>
        </w:r>
      </w:del>
    </w:p>
    <w:p w14:paraId="4E600F88" w14:textId="57ABE70E" w:rsidR="00B87DBD" w:rsidRPr="00761B32"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50" w:author="Ye-Kui Wang" w:date="2018-08-09T14:46:00Z"/>
          <w:noProof/>
          <w:sz w:val="20"/>
          <w:lang w:val="en-US"/>
        </w:rPr>
        <w:pPrChange w:id="651" w:author="Ye-Kui Wang" w:date="2018-08-09T14:46:00Z">
          <w:pPr>
            <w:tabs>
              <w:tab w:val="left" w:pos="1800"/>
              <w:tab w:val="left" w:pos="2160"/>
              <w:tab w:val="left" w:pos="2520"/>
              <w:tab w:val="left" w:pos="2880"/>
              <w:tab w:val="left" w:pos="3240"/>
              <w:tab w:val="left" w:pos="3600"/>
              <w:tab w:val="left" w:pos="3960"/>
              <w:tab w:val="left" w:pos="4320"/>
            </w:tabs>
            <w:jc w:val="both"/>
          </w:pPr>
        </w:pPrChange>
      </w:pPr>
      <w:del w:id="652" w:author="Ye-Kui Wang" w:date="2018-08-09T14:46:00Z">
        <w:r w:rsidDel="001F5A08">
          <w:rPr>
            <w:noProof/>
            <w:sz w:val="20"/>
            <w:lang w:val="en-US"/>
          </w:rPr>
          <w:delText>cmp</w:delText>
        </w:r>
        <w:r w:rsidRPr="00761B32" w:rsidDel="001F5A08">
          <w:rPr>
            <w:noProof/>
            <w:sz w:val="20"/>
            <w:lang w:val="en-US"/>
          </w:rPr>
          <w:delText xml:space="preserve">_repetition_period greater than 1 specifies that the </w:delText>
        </w:r>
        <w:r w:rsidRPr="005347D2" w:rsidDel="001F5A08">
          <w:rPr>
            <w:sz w:val="20"/>
          </w:rPr>
          <w:delText xml:space="preserve">cubemap </w:delText>
        </w:r>
        <w:r w:rsidRPr="005347D2" w:rsidDel="001F5A08">
          <w:rPr>
            <w:rFonts w:eastAsia="Malgun Gothic"/>
            <w:noProof/>
            <w:sz w:val="20"/>
            <w:lang w:eastAsia="ko-KR"/>
          </w:rPr>
          <w:delText xml:space="preserve">projection </w:delText>
        </w:r>
        <w:r w:rsidRPr="005347D2" w:rsidDel="001F5A08">
          <w:rPr>
            <w:noProof/>
            <w:sz w:val="20"/>
          </w:rPr>
          <w:delText xml:space="preserve">SEI message </w:delText>
        </w:r>
        <w:r w:rsidRPr="00761B32" w:rsidDel="001F5A08">
          <w:rPr>
            <w:noProof/>
            <w:sz w:val="20"/>
            <w:lang w:val="en-US"/>
          </w:rPr>
          <w:delText>persists until any of the following conditions are true:</w:delText>
        </w:r>
      </w:del>
    </w:p>
    <w:p w14:paraId="5640B67D" w14:textId="78CBE1E5" w:rsidR="00B87DBD" w:rsidRPr="00761B32"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53" w:author="Ye-Kui Wang" w:date="2018-08-09T14:46:00Z"/>
          <w:noProof/>
          <w:sz w:val="20"/>
          <w:lang w:val="en-US"/>
        </w:rPr>
        <w:pPrChange w:id="654" w:author="Ye-Kui Wang" w:date="2018-08-09T14:46:00Z">
          <w:pPr>
            <w:numPr>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hanging="360"/>
            <w:jc w:val="both"/>
            <w:textAlignment w:val="auto"/>
          </w:pPr>
        </w:pPrChange>
      </w:pPr>
      <w:del w:id="655" w:author="Ye-Kui Wang" w:date="2018-08-09T14:46:00Z">
        <w:r w:rsidRPr="00761B32" w:rsidDel="001F5A08">
          <w:rPr>
            <w:noProof/>
            <w:sz w:val="20"/>
            <w:lang w:val="en-US"/>
          </w:rPr>
          <w:delText>A new coded video sequence begins.</w:delText>
        </w:r>
      </w:del>
    </w:p>
    <w:p w14:paraId="0BA5AA56" w14:textId="23454932" w:rsidR="00B87DBD" w:rsidRPr="00761B32" w:rsidDel="001F5A08"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del w:id="656" w:author="Ye-Kui Wang" w:date="2018-08-09T14:46:00Z"/>
          <w:noProof/>
          <w:sz w:val="20"/>
          <w:lang w:val="en-US"/>
        </w:rPr>
        <w:pPrChange w:id="657" w:author="Ye-Kui Wang" w:date="2018-08-09T14:46:00Z">
          <w:pPr>
            <w:numPr>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hanging="360"/>
            <w:jc w:val="both"/>
            <w:textAlignment w:val="auto"/>
          </w:pPr>
        </w:pPrChange>
      </w:pPr>
      <w:del w:id="658" w:author="Ye-Kui Wang" w:date="2018-08-09T14:46:00Z">
        <w:r w:rsidRPr="00761B32" w:rsidDel="001F5A08">
          <w:rPr>
            <w:noProof/>
            <w:sz w:val="20"/>
            <w:lang w:val="en-US"/>
          </w:rPr>
          <w:delText>A picture in an access unit containing a</w:delText>
        </w:r>
        <w:r w:rsidDel="001F5A08">
          <w:rPr>
            <w:noProof/>
            <w:sz w:val="20"/>
            <w:lang w:val="en-US"/>
          </w:rPr>
          <w:delText xml:space="preserve"> </w:delText>
        </w:r>
        <w:r w:rsidRPr="005347D2" w:rsidDel="001F5A08">
          <w:rPr>
            <w:sz w:val="20"/>
          </w:rPr>
          <w:delText xml:space="preserve">cubemap </w:delText>
        </w:r>
        <w:r w:rsidRPr="005347D2" w:rsidDel="001F5A08">
          <w:rPr>
            <w:rFonts w:eastAsia="Malgun Gothic"/>
            <w:noProof/>
            <w:sz w:val="20"/>
            <w:lang w:eastAsia="ko-KR"/>
          </w:rPr>
          <w:delText xml:space="preserve">projection </w:delText>
        </w:r>
        <w:r w:rsidRPr="005347D2" w:rsidDel="001F5A08">
          <w:rPr>
            <w:noProof/>
            <w:sz w:val="20"/>
          </w:rPr>
          <w:delText>SEI message</w:delText>
        </w:r>
        <w:r w:rsidRPr="00761B32" w:rsidDel="001F5A08">
          <w:rPr>
            <w:noProof/>
            <w:sz w:val="20"/>
            <w:lang w:val="en-US"/>
          </w:rPr>
          <w:delText xml:space="preserve">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cmp</w:delText>
        </w:r>
        <w:r w:rsidRPr="00761B32" w:rsidDel="001F5A08">
          <w:rPr>
            <w:noProof/>
            <w:sz w:val="20"/>
            <w:lang w:val="en-US"/>
          </w:rPr>
          <w:delText>_repetition_period.</w:delText>
        </w:r>
      </w:del>
    </w:p>
    <w:p w14:paraId="2BC77CF7" w14:textId="318A5835" w:rsidR="00B87DBD" w:rsidRPr="005347D2" w:rsidRDefault="00B87DB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Change w:id="659" w:author="Ye-Kui Wang" w:date="2018-08-09T14:46:00Z">
          <w:pPr>
            <w:tabs>
              <w:tab w:val="left" w:pos="1800"/>
              <w:tab w:val="left" w:pos="2160"/>
              <w:tab w:val="left" w:pos="2520"/>
              <w:tab w:val="left" w:pos="2880"/>
              <w:tab w:val="left" w:pos="3240"/>
              <w:tab w:val="left" w:pos="3600"/>
              <w:tab w:val="left" w:pos="3960"/>
              <w:tab w:val="left" w:pos="4320"/>
            </w:tabs>
            <w:jc w:val="both"/>
          </w:pPr>
        </w:pPrChange>
      </w:pPr>
      <w:del w:id="660" w:author="Ye-Kui Wang" w:date="2018-08-09T14:46:00Z">
        <w:r w:rsidDel="001F5A08">
          <w:rPr>
            <w:noProof/>
            <w:sz w:val="20"/>
            <w:lang w:val="en-US"/>
          </w:rPr>
          <w:delText>cmp</w:delText>
        </w:r>
        <w:r w:rsidRPr="00761B32" w:rsidDel="001F5A08">
          <w:rPr>
            <w:noProof/>
            <w:sz w:val="20"/>
            <w:lang w:val="en-US"/>
          </w:rPr>
          <w:delText xml:space="preserve">_repetition_period greater than 1 indicates that another </w:delText>
        </w:r>
        <w:r w:rsidRPr="005347D2" w:rsidDel="001F5A08">
          <w:rPr>
            <w:sz w:val="20"/>
          </w:rPr>
          <w:delText xml:space="preserve">cubemap </w:delText>
        </w:r>
        <w:r w:rsidRPr="005347D2" w:rsidDel="001F5A08">
          <w:rPr>
            <w:rFonts w:eastAsia="Malgun Gothic"/>
            <w:noProof/>
            <w:sz w:val="20"/>
            <w:lang w:eastAsia="ko-KR"/>
          </w:rPr>
          <w:delText xml:space="preserve">projection </w:delText>
        </w:r>
        <w:r w:rsidRPr="005347D2" w:rsidDel="001F5A08">
          <w:rPr>
            <w:noProof/>
            <w:sz w:val="20"/>
          </w:rPr>
          <w:delText>SEI message</w:delText>
        </w:r>
        <w:r w:rsidRPr="00761B32" w:rsidDel="001F5A08">
          <w:rPr>
            <w:noProof/>
            <w:sz w:val="20"/>
            <w:lang w:val="en-US"/>
          </w:rPr>
          <w:delText xml:space="preserve"> shall be present for a picture in an access unit that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cmp</w:delText>
        </w:r>
        <w:r w:rsidRPr="00761B32" w:rsidDel="001F5A08">
          <w:rPr>
            <w:noProof/>
            <w:sz w:val="20"/>
            <w:lang w:val="en-US"/>
          </w:rPr>
          <w:delText>_repetition_period; unless the bitstream ends or a new coded video sequence begins without output of such a picture.</w:delText>
        </w:r>
      </w:del>
    </w:p>
    <w:p w14:paraId="14EA8FCB" w14:textId="13B2D64F" w:rsidR="00D26D16" w:rsidRPr="005347D2" w:rsidRDefault="00D26D16" w:rsidP="00D26D16">
      <w:pPr>
        <w:pStyle w:val="3N2"/>
        <w:keepNext/>
        <w:ind w:left="6"/>
        <w:rPr>
          <w:b/>
          <w:lang w:val="en-CA"/>
        </w:rPr>
      </w:pPr>
      <w:r w:rsidRPr="005347D2">
        <w:rPr>
          <w:b/>
          <w:lang w:val="en-CA"/>
        </w:rPr>
        <w:t>D.2.3</w:t>
      </w:r>
      <w:ins w:id="661" w:author="Ye-Kui Wang" w:date="2018-08-09T15:23:00Z">
        <w:r w:rsidR="00B76BEA">
          <w:rPr>
            <w:b/>
            <w:lang w:val="en-CA"/>
          </w:rPr>
          <w:t>5</w:t>
        </w:r>
      </w:ins>
      <w:del w:id="662" w:author="Ye-Kui Wang" w:date="2018-08-09T15:23:00Z">
        <w:r w:rsidR="006F1986" w:rsidDel="00B76BEA">
          <w:rPr>
            <w:b/>
            <w:lang w:val="en-CA"/>
          </w:rPr>
          <w:delText>4</w:delText>
        </w:r>
      </w:del>
      <w:r w:rsidRPr="005347D2">
        <w:rPr>
          <w:b/>
          <w:lang w:val="en-CA"/>
        </w:rPr>
        <w:t>.3</w:t>
      </w:r>
      <w:r w:rsidRPr="005347D2">
        <w:rPr>
          <w:b/>
          <w:lang w:val="en-CA"/>
        </w:rPr>
        <w:tab/>
        <w:t>Sphere rotation SEI message semantics</w:t>
      </w:r>
    </w:p>
    <w:p w14:paraId="059B2A34" w14:textId="77777777" w:rsidR="00D26D16" w:rsidRPr="005347D2" w:rsidRDefault="00D26D16" w:rsidP="00D26D16">
      <w:pPr>
        <w:jc w:val="both"/>
        <w:rPr>
          <w:rFonts w:eastAsia="Malgun Gothic"/>
          <w:sz w:val="20"/>
          <w:lang w:eastAsia="ko-KR"/>
        </w:rPr>
      </w:pPr>
      <w:r w:rsidRPr="005347D2">
        <w:rPr>
          <w:bCs/>
          <w:noProof/>
          <w:sz w:val="20"/>
        </w:rPr>
        <w:t xml:space="preserve">The sphere rotation SEI message provides information on rotation angles </w:t>
      </w:r>
      <w:r w:rsidRPr="005347D2">
        <w:rPr>
          <w:rFonts w:eastAsia="Malgun Gothic"/>
          <w:sz w:val="20"/>
          <w:lang w:eastAsia="ko-KR"/>
        </w:rPr>
        <w:t>yaw (α), pitch (β), and roll (γ) that are used for conversion between the global coordinate axes and the local coordinate axes.</w:t>
      </w:r>
    </w:p>
    <w:p w14:paraId="2CAEBCFF" w14:textId="77777777" w:rsidR="00D26D16" w:rsidRPr="005347D2" w:rsidRDefault="00D26D16" w:rsidP="00D26D16">
      <w:pPr>
        <w:jc w:val="both"/>
        <w:rPr>
          <w:rFonts w:eastAsia="Malgun Gothic"/>
          <w:sz w:val="20"/>
          <w:lang w:eastAsia="ko-KR"/>
        </w:rPr>
      </w:pPr>
      <w:r w:rsidRPr="005347D2">
        <w:rPr>
          <w:rFonts w:eastAsia="Malgun Gothic"/>
          <w:sz w:val="20"/>
          <w:lang w:eastAsia="ko-KR"/>
        </w:rPr>
        <w:t>Relative to an (x, y, z) Cartesian coordinate system, yaw expresses a rotation around the z (vertical, up) axis, pitch rotates around the y (lateral, side-to-side) axis, and roll rotates around the x (back-to-front) axis. Rotations are extrinsic, i.e., around x, y, and z fixed reference axes. The angles increase clockwise when looking from the origin towards the positive end of an axis.</w:t>
      </w:r>
    </w:p>
    <w:p w14:paraId="46954DA4" w14:textId="77777777" w:rsidR="00D26D16" w:rsidRPr="005347D2" w:rsidRDefault="00D26D16" w:rsidP="00D26D16">
      <w:pPr>
        <w:jc w:val="both"/>
        <w:rPr>
          <w:noProof/>
          <w:sz w:val="20"/>
        </w:rPr>
      </w:pPr>
      <w:r w:rsidRPr="005347D2">
        <w:rPr>
          <w:b/>
          <w:noProof/>
          <w:sz w:val="20"/>
        </w:rPr>
        <w:t>sphere_rotation_cancel_flag</w:t>
      </w:r>
      <w:r w:rsidRPr="005347D2">
        <w:rPr>
          <w:noProof/>
          <w:sz w:val="20"/>
        </w:rPr>
        <w:t xml:space="preserve"> equal to 1 indicates that the SEI message cancels the persistence of any previous sphere rotation SEI message in output order. sphere_rotation_cancel_flag equal to 0 indicates that sphere rotation information follows.</w:t>
      </w:r>
    </w:p>
    <w:p w14:paraId="62FFFBE9" w14:textId="77777777" w:rsidR="001F5A08" w:rsidRPr="005347D2" w:rsidRDefault="001F5A08" w:rsidP="001F5A08">
      <w:pPr>
        <w:jc w:val="both"/>
        <w:rPr>
          <w:ins w:id="663" w:author="Ye-Kui Wang" w:date="2018-08-09T14:47:00Z"/>
          <w:noProof/>
          <w:sz w:val="20"/>
        </w:rPr>
      </w:pPr>
      <w:bookmarkStart w:id="664" w:name="_Hlk494120860"/>
      <w:ins w:id="665" w:author="Ye-Kui Wang" w:date="2018-08-09T14:47:00Z">
        <w:r w:rsidRPr="005347D2">
          <w:rPr>
            <w:b/>
            <w:noProof/>
            <w:sz w:val="20"/>
          </w:rPr>
          <w:t>sphere_rotation</w:t>
        </w:r>
        <w:bookmarkEnd w:id="664"/>
        <w:r w:rsidRPr="005347D2">
          <w:rPr>
            <w:b/>
            <w:noProof/>
            <w:sz w:val="20"/>
          </w:rPr>
          <w:t>_persistence_flag</w:t>
        </w:r>
        <w:r w:rsidRPr="005347D2">
          <w:rPr>
            <w:noProof/>
            <w:sz w:val="20"/>
          </w:rPr>
          <w:t xml:space="preserve"> specifies the persistence of the sphere rotation SEI message.</w:t>
        </w:r>
      </w:ins>
    </w:p>
    <w:p w14:paraId="11700FBC" w14:textId="77777777" w:rsidR="001F5A08" w:rsidRPr="005347D2" w:rsidRDefault="001F5A08" w:rsidP="001F5A08">
      <w:pPr>
        <w:jc w:val="both"/>
        <w:rPr>
          <w:ins w:id="666" w:author="Ye-Kui Wang" w:date="2018-08-09T14:47:00Z"/>
          <w:noProof/>
          <w:sz w:val="20"/>
        </w:rPr>
      </w:pPr>
      <w:ins w:id="667" w:author="Ye-Kui Wang" w:date="2018-08-09T14:47:00Z">
        <w:r w:rsidRPr="005347D2">
          <w:rPr>
            <w:noProof/>
            <w:sz w:val="20"/>
          </w:rPr>
          <w:t>sphere_rotation_persistence_flag equal to 0 specifies that the sphere rotation SEI message applies to the current decoded picture only.</w:t>
        </w:r>
      </w:ins>
    </w:p>
    <w:p w14:paraId="13185CF7" w14:textId="77777777" w:rsidR="001F5A08" w:rsidRPr="005347D2" w:rsidRDefault="001F5A08" w:rsidP="001F5A08">
      <w:pPr>
        <w:keepNext/>
        <w:jc w:val="both"/>
        <w:rPr>
          <w:ins w:id="668" w:author="Ye-Kui Wang" w:date="2018-08-09T14:47:00Z"/>
          <w:noProof/>
          <w:sz w:val="20"/>
        </w:rPr>
      </w:pPr>
      <w:ins w:id="669" w:author="Ye-Kui Wang" w:date="2018-08-09T14:47:00Z">
        <w:r w:rsidRPr="005347D2">
          <w:rPr>
            <w:noProof/>
            <w:sz w:val="20"/>
          </w:rPr>
          <w:t>Let picA be the current picture. sphere_rotation_persistence_flag equal to 1 specifies that the sphere rotation SEI message persists in output order until one or more of the following conditions are true:</w:t>
        </w:r>
      </w:ins>
    </w:p>
    <w:p w14:paraId="28B33604" w14:textId="77777777" w:rsidR="001F5A08" w:rsidRPr="005347D2" w:rsidRDefault="001F5A08" w:rsidP="001F5A08">
      <w:pPr>
        <w:pStyle w:val="enumlev1"/>
        <w:spacing w:before="136"/>
        <w:ind w:left="397"/>
        <w:rPr>
          <w:ins w:id="670" w:author="Ye-Kui Wang" w:date="2018-08-09T14:47:00Z"/>
          <w:noProof/>
          <w:lang w:val="en-CA"/>
        </w:rPr>
      </w:pPr>
      <w:ins w:id="671" w:author="Ye-Kui Wang" w:date="2018-08-09T14:47:00Z">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ins>
    </w:p>
    <w:p w14:paraId="7E2BF976" w14:textId="77777777" w:rsidR="001F5A08" w:rsidRPr="005347D2" w:rsidRDefault="001F5A08" w:rsidP="001F5A08">
      <w:pPr>
        <w:pStyle w:val="enumlev1"/>
        <w:spacing w:before="136"/>
        <w:ind w:left="397"/>
        <w:rPr>
          <w:ins w:id="672" w:author="Ye-Kui Wang" w:date="2018-08-09T14:47:00Z"/>
          <w:noProof/>
          <w:lang w:val="en-CA"/>
        </w:rPr>
      </w:pPr>
      <w:ins w:id="673" w:author="Ye-Kui Wang" w:date="2018-08-09T14:47:00Z">
        <w:r w:rsidRPr="005347D2">
          <w:rPr>
            <w:noProof/>
            <w:lang w:val="en-CA"/>
          </w:rPr>
          <w:t>–</w:t>
        </w:r>
        <w:r w:rsidRPr="005347D2">
          <w:rPr>
            <w:noProof/>
            <w:lang w:val="en-CA"/>
          </w:rPr>
          <w:tab/>
          <w:t>The bitstream ends.</w:t>
        </w:r>
      </w:ins>
    </w:p>
    <w:p w14:paraId="780E250A" w14:textId="77777777" w:rsidR="001F5A08" w:rsidRPr="005347D2" w:rsidRDefault="001F5A08" w:rsidP="001F5A08">
      <w:pPr>
        <w:pStyle w:val="enumlev1"/>
        <w:spacing w:before="136"/>
        <w:ind w:left="397"/>
        <w:rPr>
          <w:ins w:id="674" w:author="Ye-Kui Wang" w:date="2018-08-09T14:47:00Z"/>
          <w:noProof/>
          <w:lang w:val="en-CA"/>
        </w:rPr>
      </w:pPr>
      <w:ins w:id="675" w:author="Ye-Kui Wang" w:date="2018-08-09T14:47:00Z">
        <w:r w:rsidRPr="005347D2">
          <w:rPr>
            <w:noProof/>
            <w:lang w:val="en-CA"/>
          </w:rPr>
          <w:t>–</w:t>
        </w:r>
        <w:r w:rsidRPr="005347D2">
          <w:rPr>
            <w:noProof/>
            <w:lang w:val="en-CA"/>
          </w:rPr>
          <w:tab/>
          <w:t>A picture picB in an access unit containing a sphere rotation</w:t>
        </w:r>
        <w:r w:rsidRPr="005347D2">
          <w:rPr>
            <w:noProof/>
            <w:lang w:val="en-CA" w:eastAsia="ko-KR"/>
          </w:rPr>
          <w:t xml:space="preserve">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ins>
    </w:p>
    <w:p w14:paraId="033ADCF7" w14:textId="0502EF0F" w:rsidR="00D86D9F" w:rsidRPr="005347D2" w:rsidDel="001F5A08" w:rsidRDefault="00D86D9F" w:rsidP="00D86D9F">
      <w:pPr>
        <w:jc w:val="both"/>
        <w:rPr>
          <w:del w:id="676" w:author="Ye-Kui Wang" w:date="2018-08-09T14:47:00Z"/>
          <w:noProof/>
          <w:sz w:val="20"/>
        </w:rPr>
      </w:pPr>
      <w:del w:id="677" w:author="Ye-Kui Wang" w:date="2018-08-09T14:47:00Z">
        <w:r w:rsidRPr="005347D2" w:rsidDel="001F5A08">
          <w:rPr>
            <w:b/>
            <w:noProof/>
            <w:sz w:val="20"/>
          </w:rPr>
          <w:delText>sphere_rotation_</w:delText>
        </w:r>
        <w:r w:rsidRPr="00761B32" w:rsidDel="001F5A08">
          <w:rPr>
            <w:b/>
            <w:noProof/>
            <w:sz w:val="20"/>
            <w:lang w:val="en-US"/>
          </w:rPr>
          <w:delText>repetition_period</w:delText>
        </w:r>
        <w:r w:rsidRPr="005347D2" w:rsidDel="001F5A08">
          <w:rPr>
            <w:noProof/>
            <w:sz w:val="20"/>
          </w:rPr>
          <w:delText xml:space="preserve"> specifies the persistence of the sphere rotation</w:delText>
        </w:r>
        <w:r w:rsidRPr="005347D2" w:rsidDel="001F5A08">
          <w:rPr>
            <w:rFonts w:eastAsia="Malgun Gothic"/>
            <w:noProof/>
            <w:sz w:val="20"/>
            <w:lang w:eastAsia="ko-KR"/>
          </w:rPr>
          <w:delText xml:space="preserve"> </w:delText>
        </w:r>
        <w:r w:rsidRPr="005347D2" w:rsidDel="001F5A08">
          <w:rPr>
            <w:noProof/>
            <w:sz w:val="20"/>
          </w:rPr>
          <w:delText>SEI message</w:delText>
        </w:r>
        <w:r w:rsidRPr="00761B32" w:rsidDel="001F5A08">
          <w:rPr>
            <w:noProof/>
            <w:sz w:val="20"/>
            <w:lang w:val="en-US"/>
          </w:rPr>
          <w:delText xml:space="preserve"> and may specify a picture order count interval within which another </w:delText>
        </w:r>
        <w:r w:rsidRPr="005347D2" w:rsidDel="001F5A08">
          <w:rPr>
            <w:noProof/>
            <w:sz w:val="20"/>
          </w:rPr>
          <w:delText>sphere rotation</w:delText>
        </w:r>
        <w:r w:rsidRPr="005347D2" w:rsidDel="001F5A08">
          <w:rPr>
            <w:rFonts w:eastAsia="Malgun Gothic"/>
            <w:noProof/>
            <w:sz w:val="20"/>
            <w:lang w:eastAsia="ko-KR"/>
          </w:rPr>
          <w:delText xml:space="preserve"> </w:delText>
        </w:r>
        <w:r w:rsidRPr="005347D2" w:rsidDel="001F5A08">
          <w:rPr>
            <w:noProof/>
            <w:sz w:val="20"/>
          </w:rPr>
          <w:delText>SEI message</w:delText>
        </w:r>
        <w:r w:rsidRPr="00761B32" w:rsidDel="001F5A08">
          <w:rPr>
            <w:noProof/>
            <w:sz w:val="20"/>
            <w:lang w:val="en-US"/>
          </w:rPr>
          <w:delText xml:space="preserve"> or the end of the coded video sequence shall be present in the bitstream. The value of </w:delText>
        </w:r>
        <w:r w:rsidRPr="005347D2" w:rsidDel="001F5A08">
          <w:rPr>
            <w:noProof/>
            <w:sz w:val="20"/>
          </w:rPr>
          <w:delText>sphere</w:delText>
        </w:r>
        <w:r w:rsidDel="001F5A08">
          <w:rPr>
            <w:noProof/>
            <w:sz w:val="20"/>
          </w:rPr>
          <w:delText>_</w:delText>
        </w:r>
        <w:r w:rsidRPr="005347D2" w:rsidDel="001F5A08">
          <w:rPr>
            <w:noProof/>
            <w:sz w:val="20"/>
          </w:rPr>
          <w:delText>rotation</w:delText>
        </w:r>
        <w:r w:rsidRPr="00761B32" w:rsidDel="001F5A08">
          <w:rPr>
            <w:noProof/>
            <w:sz w:val="20"/>
            <w:lang w:val="en-US"/>
          </w:rPr>
          <w:delText xml:space="preserve"> _repetition_period shall be in the range 0 to 16</w:delText>
        </w:r>
        <w:r w:rsidDel="001F5A08">
          <w:rPr>
            <w:noProof/>
            <w:sz w:val="20"/>
            <w:lang w:val="en-US"/>
          </w:rPr>
          <w:delText> </w:delText>
        </w:r>
        <w:r w:rsidRPr="00761B32" w:rsidDel="001F5A08">
          <w:rPr>
            <w:noProof/>
            <w:sz w:val="20"/>
            <w:lang w:val="en-US"/>
          </w:rPr>
          <w:delText>384, inclusive</w:delText>
        </w:r>
        <w:r w:rsidRPr="005347D2" w:rsidDel="001F5A08">
          <w:rPr>
            <w:noProof/>
            <w:sz w:val="20"/>
          </w:rPr>
          <w:delText>.</w:delText>
        </w:r>
      </w:del>
    </w:p>
    <w:p w14:paraId="043BB352" w14:textId="7A532F53" w:rsidR="00D86D9F" w:rsidRPr="005347D2" w:rsidDel="001F5A08" w:rsidRDefault="00D86D9F" w:rsidP="00D86D9F">
      <w:pPr>
        <w:jc w:val="both"/>
        <w:rPr>
          <w:del w:id="678" w:author="Ye-Kui Wang" w:date="2018-08-09T14:47:00Z"/>
          <w:noProof/>
          <w:sz w:val="20"/>
        </w:rPr>
      </w:pPr>
      <w:del w:id="679" w:author="Ye-Kui Wang" w:date="2018-08-09T14:47:00Z">
        <w:r w:rsidRPr="005347D2" w:rsidDel="001F5A08">
          <w:rPr>
            <w:noProof/>
            <w:sz w:val="20"/>
          </w:rPr>
          <w:delText>sphere</w:delText>
        </w:r>
        <w:r w:rsidDel="001F5A08">
          <w:rPr>
            <w:noProof/>
            <w:sz w:val="20"/>
          </w:rPr>
          <w:delText>_</w:delText>
        </w:r>
        <w:r w:rsidRPr="005347D2" w:rsidDel="001F5A08">
          <w:rPr>
            <w:noProof/>
            <w:sz w:val="20"/>
          </w:rPr>
          <w:delText>rotation_</w:delText>
        </w:r>
        <w:r w:rsidRPr="00761B32" w:rsidDel="001F5A08">
          <w:rPr>
            <w:noProof/>
            <w:sz w:val="20"/>
          </w:rPr>
          <w:delText>repetition_period</w:delText>
        </w:r>
        <w:r w:rsidRPr="005347D2" w:rsidDel="001F5A08">
          <w:rPr>
            <w:noProof/>
            <w:sz w:val="20"/>
          </w:rPr>
          <w:delText xml:space="preserve"> equal to 0 specifies that the sphere rotation</w:delText>
        </w:r>
        <w:r w:rsidRPr="005347D2" w:rsidDel="001F5A08">
          <w:rPr>
            <w:rFonts w:eastAsia="Malgun Gothic"/>
            <w:noProof/>
            <w:sz w:val="20"/>
            <w:lang w:eastAsia="ko-KR"/>
          </w:rPr>
          <w:delText xml:space="preserve"> </w:delText>
        </w:r>
        <w:r w:rsidRPr="005347D2" w:rsidDel="001F5A08">
          <w:rPr>
            <w:noProof/>
            <w:sz w:val="20"/>
          </w:rPr>
          <w:delText>SEI message applies to the current decoded picture only.</w:delText>
        </w:r>
      </w:del>
    </w:p>
    <w:p w14:paraId="015AFE21" w14:textId="192FB28F" w:rsidR="00D86D9F" w:rsidRPr="005347D2" w:rsidDel="001F5A08" w:rsidRDefault="00D86D9F" w:rsidP="00D86D9F">
      <w:pPr>
        <w:jc w:val="both"/>
        <w:rPr>
          <w:del w:id="680" w:author="Ye-Kui Wang" w:date="2018-08-09T14:47:00Z"/>
          <w:noProof/>
          <w:sz w:val="20"/>
        </w:rPr>
      </w:pPr>
      <w:del w:id="681" w:author="Ye-Kui Wang" w:date="2018-08-09T14:47:00Z">
        <w:r w:rsidRPr="005347D2" w:rsidDel="001F5A08">
          <w:rPr>
            <w:noProof/>
            <w:sz w:val="20"/>
          </w:rPr>
          <w:delText>sphere</w:delText>
        </w:r>
        <w:r w:rsidDel="001F5A08">
          <w:rPr>
            <w:noProof/>
            <w:sz w:val="20"/>
          </w:rPr>
          <w:delText>_</w:delText>
        </w:r>
        <w:r w:rsidRPr="005347D2" w:rsidDel="001F5A08">
          <w:rPr>
            <w:noProof/>
            <w:sz w:val="20"/>
          </w:rPr>
          <w:delText>rotation</w:delText>
        </w:r>
        <w:r w:rsidDel="001F5A08">
          <w:rPr>
            <w:noProof/>
            <w:sz w:val="20"/>
            <w:lang w:val="en-US"/>
          </w:rPr>
          <w:delText>_repetition_period</w:delText>
        </w:r>
        <w:r w:rsidRPr="005347D2" w:rsidDel="001F5A08">
          <w:rPr>
            <w:noProof/>
            <w:sz w:val="20"/>
          </w:rPr>
          <w:delText xml:space="preserve"> equal to 1 specifies that the sphere rotation</w:delText>
        </w:r>
        <w:r w:rsidRPr="005347D2" w:rsidDel="001F5A08">
          <w:rPr>
            <w:rFonts w:eastAsia="Malgun Gothic"/>
            <w:noProof/>
            <w:sz w:val="20"/>
            <w:lang w:eastAsia="ko-KR"/>
          </w:rPr>
          <w:delText xml:space="preserve"> </w:delText>
        </w:r>
        <w:r w:rsidRPr="005347D2" w:rsidDel="001F5A08">
          <w:rPr>
            <w:noProof/>
            <w:sz w:val="20"/>
          </w:rPr>
          <w:delText>SEI message persists in output order until one or more of the following conditions are true:</w:delText>
        </w:r>
      </w:del>
    </w:p>
    <w:p w14:paraId="1AD3D7FA" w14:textId="28F687B4" w:rsidR="00D86D9F" w:rsidRPr="005347D2" w:rsidDel="001F5A08"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del w:id="682" w:author="Ye-Kui Wang" w:date="2018-08-09T14:47:00Z"/>
          <w:rFonts w:eastAsia="Malgun Gothic"/>
          <w:noProof/>
          <w:sz w:val="20"/>
        </w:rPr>
      </w:pPr>
      <w:del w:id="683" w:author="Ye-Kui Wang" w:date="2018-08-09T14:47:00Z">
        <w:r w:rsidRPr="005347D2" w:rsidDel="001F5A08">
          <w:rPr>
            <w:rFonts w:eastAsia="Malgun Gothic"/>
            <w:noProof/>
            <w:sz w:val="20"/>
          </w:rPr>
          <w:delText>–</w:delText>
        </w:r>
        <w:r w:rsidRPr="005347D2" w:rsidDel="001F5A08">
          <w:rPr>
            <w:rFonts w:eastAsia="Malgun Gothic"/>
            <w:noProof/>
            <w:sz w:val="20"/>
          </w:rPr>
          <w:tab/>
          <w:delText xml:space="preserve">A new </w:delText>
        </w:r>
        <w:r w:rsidRPr="00761B32" w:rsidDel="001F5A08">
          <w:rPr>
            <w:noProof/>
            <w:sz w:val="20"/>
            <w:lang w:val="en-US"/>
          </w:rPr>
          <w:delText xml:space="preserve">coded video sequence </w:delText>
        </w:r>
        <w:r w:rsidRPr="005347D2" w:rsidDel="001F5A08">
          <w:rPr>
            <w:rFonts w:eastAsia="Malgun Gothic"/>
            <w:noProof/>
            <w:sz w:val="20"/>
          </w:rPr>
          <w:delText>begins.</w:delText>
        </w:r>
      </w:del>
    </w:p>
    <w:p w14:paraId="4C114B8B" w14:textId="316553DF" w:rsidR="00D86D9F" w:rsidDel="001F5A08"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del w:id="684" w:author="Ye-Kui Wang" w:date="2018-08-09T14:47:00Z"/>
          <w:rFonts w:eastAsia="Malgun Gothic"/>
          <w:noProof/>
          <w:sz w:val="20"/>
        </w:rPr>
      </w:pPr>
      <w:del w:id="685" w:author="Ye-Kui Wang" w:date="2018-08-09T14:47:00Z">
        <w:r w:rsidRPr="005347D2" w:rsidDel="001F5A08">
          <w:rPr>
            <w:rFonts w:eastAsia="Malgun Gothic"/>
            <w:noProof/>
            <w:sz w:val="20"/>
          </w:rPr>
          <w:delText>–</w:delText>
        </w:r>
        <w:r w:rsidRPr="005347D2" w:rsidDel="001F5A08">
          <w:rPr>
            <w:rFonts w:eastAsia="Malgun Gothic"/>
            <w:noProof/>
            <w:sz w:val="20"/>
          </w:rPr>
          <w:tab/>
          <w:delText>A picture in an access unit containing a</w:delText>
        </w:r>
        <w:r w:rsidDel="001F5A08">
          <w:rPr>
            <w:rFonts w:eastAsia="Malgun Gothic"/>
            <w:noProof/>
            <w:sz w:val="20"/>
          </w:rPr>
          <w:delText xml:space="preserve"> </w:delText>
        </w:r>
        <w:r w:rsidRPr="005347D2" w:rsidDel="001F5A08">
          <w:rPr>
            <w:noProof/>
            <w:sz w:val="20"/>
          </w:rPr>
          <w:delText>sphere rotation</w:delText>
        </w:r>
        <w:r w:rsidRPr="005347D2" w:rsidDel="001F5A08">
          <w:rPr>
            <w:rFonts w:eastAsia="Malgun Gothic"/>
            <w:noProof/>
            <w:sz w:val="20"/>
            <w:lang w:eastAsia="ko-KR"/>
          </w:rPr>
          <w:delText xml:space="preserve"> </w:delText>
        </w:r>
        <w:r w:rsidRPr="005347D2" w:rsidDel="001F5A08">
          <w:rPr>
            <w:rFonts w:eastAsia="Malgun Gothic"/>
            <w:noProof/>
            <w:sz w:val="20"/>
          </w:rPr>
          <w:delText xml:space="preserve">SEI message is output having </w:delText>
        </w:r>
        <w:r w:rsidRPr="005347D2" w:rsidDel="001F5A08">
          <w:rPr>
            <w:rFonts w:eastAsia="Malgun Gothic"/>
            <w:sz w:val="20"/>
          </w:rPr>
          <w:delText xml:space="preserve">PicOrderCnt( ) </w:delText>
        </w:r>
        <w:r w:rsidRPr="005347D2" w:rsidDel="001F5A08">
          <w:rPr>
            <w:rFonts w:eastAsia="Malgun Gothic"/>
            <w:noProof/>
            <w:sz w:val="20"/>
          </w:rPr>
          <w:delText xml:space="preserve">greater than </w:delText>
        </w:r>
        <w:r w:rsidRPr="005347D2" w:rsidDel="001F5A08">
          <w:rPr>
            <w:rFonts w:eastAsia="Malgun Gothic"/>
            <w:sz w:val="20"/>
          </w:rPr>
          <w:delText>PicOrderCnt( </w:delText>
        </w:r>
        <w:r w:rsidDel="001F5A08">
          <w:rPr>
            <w:rFonts w:eastAsia="Malgun Gothic"/>
            <w:sz w:val="20"/>
          </w:rPr>
          <w:delText>CurrPic</w:delText>
        </w:r>
        <w:r w:rsidRPr="005347D2" w:rsidDel="001F5A08">
          <w:rPr>
            <w:rFonts w:eastAsia="Malgun Gothic"/>
            <w:sz w:val="20"/>
          </w:rPr>
          <w:delText> )</w:delText>
        </w:r>
        <w:r w:rsidRPr="005347D2" w:rsidDel="001F5A08">
          <w:rPr>
            <w:rFonts w:eastAsia="Malgun Gothic"/>
            <w:noProof/>
            <w:sz w:val="20"/>
          </w:rPr>
          <w:delText>.</w:delText>
        </w:r>
      </w:del>
    </w:p>
    <w:p w14:paraId="4E8BFB02" w14:textId="5B82D94A" w:rsidR="00D86D9F" w:rsidRPr="00761B32" w:rsidDel="001F5A08" w:rsidRDefault="00D86D9F" w:rsidP="00D86D9F">
      <w:pPr>
        <w:tabs>
          <w:tab w:val="left" w:pos="1800"/>
          <w:tab w:val="left" w:pos="2160"/>
          <w:tab w:val="left" w:pos="2520"/>
          <w:tab w:val="left" w:pos="2880"/>
          <w:tab w:val="left" w:pos="3240"/>
          <w:tab w:val="left" w:pos="3600"/>
          <w:tab w:val="left" w:pos="3960"/>
          <w:tab w:val="left" w:pos="4320"/>
        </w:tabs>
        <w:jc w:val="both"/>
        <w:rPr>
          <w:del w:id="686" w:author="Ye-Kui Wang" w:date="2018-08-09T14:47:00Z"/>
          <w:noProof/>
          <w:sz w:val="20"/>
          <w:lang w:val="en-US"/>
        </w:rPr>
      </w:pPr>
      <w:del w:id="687" w:author="Ye-Kui Wang" w:date="2018-08-09T14:47:00Z">
        <w:r w:rsidRPr="005347D2" w:rsidDel="001F5A08">
          <w:rPr>
            <w:noProof/>
            <w:sz w:val="20"/>
          </w:rPr>
          <w:delText>sphere</w:delText>
        </w:r>
        <w:r w:rsidDel="001F5A08">
          <w:rPr>
            <w:noProof/>
            <w:sz w:val="20"/>
          </w:rPr>
          <w:delText>_</w:delText>
        </w:r>
        <w:r w:rsidRPr="005347D2" w:rsidDel="001F5A08">
          <w:rPr>
            <w:noProof/>
            <w:sz w:val="20"/>
          </w:rPr>
          <w:delText>rotation</w:delText>
        </w:r>
        <w:r w:rsidRPr="00761B32" w:rsidDel="001F5A08">
          <w:rPr>
            <w:noProof/>
            <w:sz w:val="20"/>
            <w:lang w:val="en-US"/>
          </w:rPr>
          <w:delText xml:space="preserve">_repetition_period greater than 1 specifies that the </w:delText>
        </w:r>
        <w:r w:rsidRPr="005347D2" w:rsidDel="001F5A08">
          <w:rPr>
            <w:noProof/>
            <w:sz w:val="20"/>
          </w:rPr>
          <w:delText>sphere rotation</w:delText>
        </w:r>
        <w:r w:rsidRPr="005347D2" w:rsidDel="001F5A08">
          <w:rPr>
            <w:rFonts w:eastAsia="Malgun Gothic"/>
            <w:noProof/>
            <w:sz w:val="20"/>
            <w:lang w:eastAsia="ko-KR"/>
          </w:rPr>
          <w:delText xml:space="preserve"> </w:delText>
        </w:r>
        <w:r w:rsidRPr="005347D2" w:rsidDel="001F5A08">
          <w:rPr>
            <w:noProof/>
            <w:sz w:val="20"/>
          </w:rPr>
          <w:delText xml:space="preserve">SEI message </w:delText>
        </w:r>
        <w:r w:rsidRPr="00761B32" w:rsidDel="001F5A08">
          <w:rPr>
            <w:noProof/>
            <w:sz w:val="20"/>
            <w:lang w:val="en-US"/>
          </w:rPr>
          <w:delText>persists until any of the following conditions are true:</w:delText>
        </w:r>
      </w:del>
    </w:p>
    <w:p w14:paraId="6B296646" w14:textId="5AF3614F" w:rsidR="00D86D9F" w:rsidRPr="00761B32" w:rsidDel="001F5A08"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688" w:author="Ye-Kui Wang" w:date="2018-08-09T14:47:00Z"/>
          <w:noProof/>
          <w:sz w:val="20"/>
          <w:lang w:val="en-US"/>
        </w:rPr>
      </w:pPr>
      <w:del w:id="689" w:author="Ye-Kui Wang" w:date="2018-08-09T14:47:00Z">
        <w:r w:rsidRPr="00761B32" w:rsidDel="001F5A08">
          <w:rPr>
            <w:noProof/>
            <w:sz w:val="20"/>
            <w:lang w:val="en-US"/>
          </w:rPr>
          <w:delText>A new coded video sequence begins.</w:delText>
        </w:r>
      </w:del>
    </w:p>
    <w:p w14:paraId="2E457082" w14:textId="6009EE67" w:rsidR="00D86D9F" w:rsidRPr="00761B32" w:rsidDel="001F5A08"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690" w:author="Ye-Kui Wang" w:date="2018-08-09T14:47:00Z"/>
          <w:noProof/>
          <w:sz w:val="20"/>
          <w:lang w:val="en-US"/>
        </w:rPr>
      </w:pPr>
      <w:del w:id="691" w:author="Ye-Kui Wang" w:date="2018-08-09T14:47:00Z">
        <w:r w:rsidRPr="00761B32" w:rsidDel="001F5A08">
          <w:rPr>
            <w:noProof/>
            <w:sz w:val="20"/>
            <w:lang w:val="en-US"/>
          </w:rPr>
          <w:delText>A picture in an access unit containing a</w:delText>
        </w:r>
        <w:r w:rsidDel="001F5A08">
          <w:rPr>
            <w:noProof/>
            <w:sz w:val="20"/>
            <w:lang w:val="en-US"/>
          </w:rPr>
          <w:delText xml:space="preserve"> </w:delText>
        </w:r>
        <w:r w:rsidRPr="005347D2" w:rsidDel="001F5A08">
          <w:rPr>
            <w:noProof/>
            <w:sz w:val="20"/>
          </w:rPr>
          <w:delText>sphere rotation</w:delText>
        </w:r>
        <w:r w:rsidRPr="005347D2" w:rsidDel="001F5A08">
          <w:rPr>
            <w:rFonts w:eastAsia="Malgun Gothic"/>
            <w:noProof/>
            <w:sz w:val="20"/>
            <w:lang w:eastAsia="ko-KR"/>
          </w:rPr>
          <w:delText xml:space="preserve"> </w:delText>
        </w:r>
        <w:r w:rsidRPr="005347D2" w:rsidDel="001F5A08">
          <w:rPr>
            <w:noProof/>
            <w:sz w:val="20"/>
          </w:rPr>
          <w:delText>SEI message</w:delText>
        </w:r>
        <w:r w:rsidRPr="00761B32" w:rsidDel="001F5A08">
          <w:rPr>
            <w:noProof/>
            <w:sz w:val="20"/>
            <w:lang w:val="en-US"/>
          </w:rPr>
          <w:delText xml:space="preserve">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5347D2" w:rsidDel="001F5A08">
          <w:rPr>
            <w:noProof/>
            <w:sz w:val="20"/>
          </w:rPr>
          <w:delText>sphere</w:delText>
        </w:r>
        <w:r w:rsidDel="001F5A08">
          <w:rPr>
            <w:noProof/>
            <w:sz w:val="20"/>
          </w:rPr>
          <w:delText>_</w:delText>
        </w:r>
        <w:r w:rsidRPr="005347D2" w:rsidDel="001F5A08">
          <w:rPr>
            <w:noProof/>
            <w:sz w:val="20"/>
          </w:rPr>
          <w:delText>rotation</w:delText>
        </w:r>
        <w:r w:rsidRPr="00761B32" w:rsidDel="001F5A08">
          <w:rPr>
            <w:noProof/>
            <w:sz w:val="20"/>
            <w:lang w:val="en-US"/>
          </w:rPr>
          <w:delText>_repetition_period.</w:delText>
        </w:r>
      </w:del>
    </w:p>
    <w:p w14:paraId="38FA066A" w14:textId="498A8AE9" w:rsidR="00D86D9F" w:rsidRPr="00B43257" w:rsidDel="001F5A08" w:rsidRDefault="00D86D9F" w:rsidP="00D86D9F">
      <w:pPr>
        <w:tabs>
          <w:tab w:val="left" w:pos="1800"/>
          <w:tab w:val="left" w:pos="2160"/>
          <w:tab w:val="left" w:pos="2520"/>
          <w:tab w:val="left" w:pos="2880"/>
          <w:tab w:val="left" w:pos="3240"/>
          <w:tab w:val="left" w:pos="3600"/>
          <w:tab w:val="left" w:pos="3960"/>
          <w:tab w:val="left" w:pos="4320"/>
        </w:tabs>
        <w:jc w:val="both"/>
        <w:rPr>
          <w:del w:id="692" w:author="Ye-Kui Wang" w:date="2018-08-09T14:47:00Z"/>
          <w:noProof/>
          <w:sz w:val="20"/>
          <w:lang w:val="en-US"/>
        </w:rPr>
      </w:pPr>
      <w:del w:id="693" w:author="Ye-Kui Wang" w:date="2018-08-09T14:47:00Z">
        <w:r w:rsidRPr="005347D2" w:rsidDel="001F5A08">
          <w:rPr>
            <w:noProof/>
            <w:sz w:val="20"/>
          </w:rPr>
          <w:delText>sphere</w:delText>
        </w:r>
        <w:r w:rsidDel="001F5A08">
          <w:rPr>
            <w:noProof/>
            <w:sz w:val="20"/>
          </w:rPr>
          <w:delText>_</w:delText>
        </w:r>
        <w:r w:rsidRPr="005347D2" w:rsidDel="001F5A08">
          <w:rPr>
            <w:noProof/>
            <w:sz w:val="20"/>
          </w:rPr>
          <w:delText>rotation</w:delText>
        </w:r>
        <w:r w:rsidRPr="00761B32" w:rsidDel="001F5A08">
          <w:rPr>
            <w:noProof/>
            <w:sz w:val="20"/>
            <w:lang w:val="en-US"/>
          </w:rPr>
          <w:delText xml:space="preserve">_repetition_period greater than 1 indicates that another </w:delText>
        </w:r>
        <w:r w:rsidRPr="005347D2" w:rsidDel="001F5A08">
          <w:rPr>
            <w:noProof/>
            <w:sz w:val="20"/>
          </w:rPr>
          <w:delText>sphere rotation</w:delText>
        </w:r>
        <w:r w:rsidRPr="005347D2" w:rsidDel="001F5A08">
          <w:rPr>
            <w:rFonts w:eastAsia="Malgun Gothic"/>
            <w:noProof/>
            <w:sz w:val="20"/>
            <w:lang w:eastAsia="ko-KR"/>
          </w:rPr>
          <w:delText xml:space="preserve"> </w:delText>
        </w:r>
        <w:r w:rsidRPr="005347D2" w:rsidDel="001F5A08">
          <w:rPr>
            <w:noProof/>
            <w:sz w:val="20"/>
          </w:rPr>
          <w:delText>SEI message</w:delText>
        </w:r>
        <w:r w:rsidRPr="00761B32" w:rsidDel="001F5A08">
          <w:rPr>
            <w:noProof/>
            <w:sz w:val="20"/>
            <w:lang w:val="en-US"/>
          </w:rPr>
          <w:delText xml:space="preserve"> shall be present for a picture in an access unit that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5347D2" w:rsidDel="001F5A08">
          <w:rPr>
            <w:noProof/>
            <w:sz w:val="20"/>
          </w:rPr>
          <w:delText>sphere</w:delText>
        </w:r>
        <w:r w:rsidDel="001F5A08">
          <w:rPr>
            <w:noProof/>
            <w:sz w:val="20"/>
          </w:rPr>
          <w:delText>_</w:delText>
        </w:r>
        <w:r w:rsidRPr="005347D2" w:rsidDel="001F5A08">
          <w:rPr>
            <w:noProof/>
            <w:sz w:val="20"/>
          </w:rPr>
          <w:delText>rotation</w:delText>
        </w:r>
        <w:r w:rsidRPr="00761B32" w:rsidDel="001F5A08">
          <w:rPr>
            <w:noProof/>
            <w:sz w:val="20"/>
            <w:lang w:val="en-US"/>
          </w:rPr>
          <w:delText>_repetition_period; unless the bitstream ends or a new coded video sequence begins without output of such a picture.</w:delText>
        </w:r>
      </w:del>
    </w:p>
    <w:p w14:paraId="749AAAA3" w14:textId="77777777" w:rsidR="00D26D16" w:rsidRPr="005347D2" w:rsidRDefault="00D26D16" w:rsidP="00D26D16">
      <w:pPr>
        <w:jc w:val="both"/>
        <w:rPr>
          <w:noProof/>
          <w:sz w:val="20"/>
        </w:rPr>
      </w:pPr>
      <w:r w:rsidRPr="005347D2">
        <w:rPr>
          <w:noProof/>
          <w:sz w:val="20"/>
        </w:rPr>
        <w:t>When an equirectangular projection SEI message with erp_cancel_flag equal to 0 or a cubemap projection SEI message with cmp_cancel_flag equal to 0 is not present in the CVS that applies to the current picture and precedes the sphere rotation SEI message in decoding order, a sphere rotation SEI message with sphere_rotation_cancel_flag equal to 0 shall not be present in the CVS that applies to the current picture. Decoders shall ignore sphere rotation SEI messages with sphere_rotation_cancel_flag equal to 0 that do not follow, in decoding order, an equirectangular projection SEI message with erp_cancel_flag equal to 0 or a cubemap projection SEI message with cmp_cancel_flag equal to 0 in the CVS that applies to the current picture.</w:t>
      </w:r>
    </w:p>
    <w:p w14:paraId="56D32146" w14:textId="77777777" w:rsidR="001F5A08" w:rsidRPr="005347D2" w:rsidRDefault="001F5A08" w:rsidP="001F5A08">
      <w:pPr>
        <w:jc w:val="both"/>
        <w:rPr>
          <w:ins w:id="694" w:author="Ye-Kui Wang" w:date="2018-08-09T14:47:00Z"/>
          <w:rFonts w:eastAsia="Malgun Gothic"/>
          <w:noProof/>
          <w:sz w:val="20"/>
          <w:lang w:eastAsia="zh-CN"/>
        </w:rPr>
      </w:pPr>
      <w:ins w:id="695" w:author="Ye-Kui Wang" w:date="2018-08-09T14:47:00Z">
        <w:r w:rsidRPr="005347D2">
          <w:rPr>
            <w:rFonts w:eastAsia="Malgun Gothic"/>
            <w:b/>
            <w:noProof/>
            <w:sz w:val="20"/>
            <w:lang w:eastAsia="zh-CN"/>
          </w:rPr>
          <w:t>sphere_rotation_reserved_zero_6bits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sphere_rotation</w:t>
        </w:r>
        <w:r w:rsidRPr="005347D2">
          <w:rPr>
            <w:bCs/>
            <w:noProof/>
            <w:sz w:val="20"/>
          </w:rPr>
          <w:t xml:space="preserve">_reserved_zero_6bits are reserved for future use by ITU-T | ISO/IEC. Decoders shall ignore the value of </w:t>
        </w:r>
        <w:r w:rsidRPr="005347D2">
          <w:rPr>
            <w:noProof/>
            <w:sz w:val="20"/>
          </w:rPr>
          <w:t>sphere_rotation</w:t>
        </w:r>
        <w:r w:rsidRPr="005347D2">
          <w:rPr>
            <w:bCs/>
            <w:noProof/>
            <w:sz w:val="20"/>
          </w:rPr>
          <w:t>_reserved_zero_6bits</w:t>
        </w:r>
        <w:r w:rsidRPr="005347D2">
          <w:rPr>
            <w:rFonts w:eastAsia="Malgun Gothic"/>
            <w:noProof/>
            <w:sz w:val="20"/>
            <w:lang w:eastAsia="zh-CN"/>
          </w:rPr>
          <w:t>.</w:t>
        </w:r>
      </w:ins>
    </w:p>
    <w:p w14:paraId="16B885EF" w14:textId="77777777" w:rsidR="00D26D16" w:rsidRPr="005347D2" w:rsidRDefault="00D26D16" w:rsidP="00D26D16">
      <w:pPr>
        <w:jc w:val="both"/>
        <w:rPr>
          <w:rFonts w:eastAsia="Malgun Gothic"/>
          <w:sz w:val="20"/>
          <w:lang w:eastAsia="ko-KR"/>
        </w:rPr>
      </w:pPr>
      <w:proofErr w:type="spellStart"/>
      <w:r w:rsidRPr="005347D2">
        <w:rPr>
          <w:b/>
          <w:bCs/>
          <w:color w:val="000000"/>
          <w:sz w:val="20"/>
        </w:rPr>
        <w:t>yaw_rotation</w:t>
      </w:r>
      <w:proofErr w:type="spellEnd"/>
      <w:r w:rsidRPr="005347D2">
        <w:rPr>
          <w:sz w:val="20"/>
        </w:rPr>
        <w:t xml:space="preserve"> specifies the value of the yaw rotation angle,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w:t>
      </w:r>
      <w:proofErr w:type="spellStart"/>
      <w:r w:rsidRPr="005347D2">
        <w:rPr>
          <w:sz w:val="20"/>
        </w:rPr>
        <w:t>yaw_rotation</w:t>
      </w:r>
      <w:proofErr w:type="spellEnd"/>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w:t>
      </w:r>
      <w:r w:rsidRPr="005347D2">
        <w:rPr>
          <w:rFonts w:eastAsia="Malgun Gothic"/>
          <w:sz w:val="20"/>
          <w:lang w:eastAsia="ko-KR"/>
        </w:rPr>
        <w:t>−</w:t>
      </w:r>
      <w:r w:rsidRPr="005347D2">
        <w:rPr>
          <w:sz w:val="20"/>
        </w:rPr>
        <w:t> 1 (i.e., </w:t>
      </w:r>
      <w:r w:rsidRPr="005347D2">
        <w:rPr>
          <w:rFonts w:eastAsia="Malgun Gothic"/>
          <w:sz w:val="20"/>
          <w:lang w:eastAsia="ko-KR"/>
        </w:rPr>
        <w:t>11 796 479), inclusive</w:t>
      </w:r>
      <w:r w:rsidRPr="005347D2">
        <w:rPr>
          <w:sz w:val="20"/>
        </w:rPr>
        <w:t xml:space="preserve">. When not present, the value of </w:t>
      </w:r>
      <w:proofErr w:type="spellStart"/>
      <w:r w:rsidRPr="005347D2">
        <w:rPr>
          <w:sz w:val="20"/>
        </w:rPr>
        <w:t>yaw_rotation</w:t>
      </w:r>
      <w:proofErr w:type="spellEnd"/>
      <w:r w:rsidRPr="005347D2">
        <w:rPr>
          <w:rFonts w:eastAsia="Malgun Gothic"/>
          <w:sz w:val="20"/>
          <w:lang w:eastAsia="ko-KR"/>
        </w:rPr>
        <w:t xml:space="preserve"> </w:t>
      </w:r>
      <w:r w:rsidRPr="005347D2">
        <w:rPr>
          <w:sz w:val="20"/>
        </w:rPr>
        <w:t>is inferred to be equal to 0.</w:t>
      </w:r>
    </w:p>
    <w:p w14:paraId="3FF6E363" w14:textId="77777777" w:rsidR="00D26D16" w:rsidRPr="005347D2" w:rsidRDefault="00D26D16" w:rsidP="00D26D16">
      <w:pPr>
        <w:jc w:val="both"/>
        <w:rPr>
          <w:rFonts w:eastAsia="Malgun Gothic"/>
          <w:sz w:val="20"/>
          <w:lang w:eastAsia="ko-KR"/>
        </w:rPr>
      </w:pPr>
      <w:proofErr w:type="spellStart"/>
      <w:r w:rsidRPr="005347D2">
        <w:rPr>
          <w:b/>
          <w:bCs/>
          <w:color w:val="000000"/>
          <w:sz w:val="20"/>
        </w:rPr>
        <w:t>pitch_rotation</w:t>
      </w:r>
      <w:proofErr w:type="spellEnd"/>
      <w:r w:rsidRPr="005347D2">
        <w:rPr>
          <w:sz w:val="20"/>
        </w:rPr>
        <w:t xml:space="preserve"> specifies the value of the pitch rotation angle, in units of 2</w:t>
      </w:r>
      <w:r w:rsidRPr="005347D2">
        <w:rPr>
          <w:sz w:val="20"/>
          <w:vertAlign w:val="superscript"/>
        </w:rPr>
        <w:t>−16</w:t>
      </w:r>
      <w:r w:rsidRPr="005347D2">
        <w:rPr>
          <w:sz w:val="20"/>
        </w:rPr>
        <w:t xml:space="preserve"> degrees. The value of </w:t>
      </w:r>
      <w:proofErr w:type="spellStart"/>
      <w:r w:rsidRPr="005347D2">
        <w:rPr>
          <w:sz w:val="20"/>
        </w:rPr>
        <w:t>pitch_rotation</w:t>
      </w:r>
      <w:proofErr w:type="spellEnd"/>
      <w:r w:rsidRPr="005347D2">
        <w:rPr>
          <w:sz w:val="20"/>
        </w:rPr>
        <w:t xml:space="preserve"> shall be in the 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r w:rsidRPr="005347D2">
        <w:rPr>
          <w:sz w:val="20"/>
        </w:rPr>
        <w:t xml:space="preserve">. When not present, the value of </w:t>
      </w:r>
      <w:proofErr w:type="spellStart"/>
      <w:r w:rsidRPr="005347D2">
        <w:rPr>
          <w:sz w:val="20"/>
        </w:rPr>
        <w:t>pitch_rotation</w:t>
      </w:r>
      <w:proofErr w:type="spellEnd"/>
      <w:r w:rsidRPr="005347D2">
        <w:rPr>
          <w:sz w:val="20"/>
        </w:rPr>
        <w:t xml:space="preserve"> is inferred to be equal to 0.</w:t>
      </w:r>
    </w:p>
    <w:p w14:paraId="7D7E2454" w14:textId="77777777" w:rsidR="00D26D16" w:rsidRPr="005347D2" w:rsidRDefault="00D26D16" w:rsidP="00D26D16">
      <w:pPr>
        <w:jc w:val="both"/>
        <w:rPr>
          <w:sz w:val="20"/>
        </w:rPr>
      </w:pPr>
      <w:proofErr w:type="spellStart"/>
      <w:r w:rsidRPr="005347D2">
        <w:rPr>
          <w:b/>
          <w:bCs/>
          <w:color w:val="000000"/>
          <w:sz w:val="20"/>
        </w:rPr>
        <w:t>roll_rotation</w:t>
      </w:r>
      <w:proofErr w:type="spellEnd"/>
      <w:r w:rsidRPr="005347D2">
        <w:rPr>
          <w:sz w:val="20"/>
        </w:rPr>
        <w:t xml:space="preserve"> specifies the value of the roll rotation angle, in units of 2</w:t>
      </w:r>
      <w:r w:rsidRPr="005347D2">
        <w:rPr>
          <w:sz w:val="20"/>
          <w:vertAlign w:val="superscript"/>
        </w:rPr>
        <w:t>−16</w:t>
      </w:r>
      <w:r w:rsidRPr="005347D2">
        <w:rPr>
          <w:sz w:val="20"/>
        </w:rPr>
        <w:t xml:space="preserve"> degrees. The value of </w:t>
      </w:r>
      <w:proofErr w:type="spellStart"/>
      <w:r w:rsidRPr="005347D2">
        <w:rPr>
          <w:sz w:val="20"/>
        </w:rPr>
        <w:t>roll_rotation</w:t>
      </w:r>
      <w:proofErr w:type="spellEnd"/>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When not present, the value of </w:t>
      </w:r>
      <w:proofErr w:type="spellStart"/>
      <w:r w:rsidRPr="005347D2">
        <w:rPr>
          <w:sz w:val="20"/>
        </w:rPr>
        <w:t>roll_rotation</w:t>
      </w:r>
      <w:proofErr w:type="spellEnd"/>
      <w:r w:rsidRPr="005347D2">
        <w:rPr>
          <w:sz w:val="20"/>
        </w:rPr>
        <w:t xml:space="preserve"> is inferred to be equal to 0.</w:t>
      </w:r>
    </w:p>
    <w:p w14:paraId="6B44A2C6" w14:textId="0D81C648" w:rsidR="00D26D16" w:rsidRPr="005347D2" w:rsidRDefault="00D26D16" w:rsidP="00D26D16">
      <w:pPr>
        <w:pStyle w:val="3N2"/>
        <w:keepNext/>
        <w:ind w:left="6"/>
        <w:rPr>
          <w:b/>
          <w:lang w:val="en-CA"/>
        </w:rPr>
      </w:pPr>
      <w:r w:rsidRPr="005347D2">
        <w:rPr>
          <w:b/>
          <w:lang w:val="en-CA"/>
        </w:rPr>
        <w:lastRenderedPageBreak/>
        <w:t>D.2.3</w:t>
      </w:r>
      <w:ins w:id="696" w:author="Ye-Kui Wang" w:date="2018-08-09T15:23:00Z">
        <w:r w:rsidR="00B76BEA">
          <w:rPr>
            <w:b/>
            <w:lang w:val="en-CA"/>
          </w:rPr>
          <w:t>5</w:t>
        </w:r>
      </w:ins>
      <w:del w:id="697" w:author="Ye-Kui Wang" w:date="2018-08-09T15:23:00Z">
        <w:r w:rsidR="006F1986" w:rsidDel="00B76BEA">
          <w:rPr>
            <w:b/>
            <w:lang w:val="en-CA"/>
          </w:rPr>
          <w:delText>4</w:delText>
        </w:r>
      </w:del>
      <w:r w:rsidRPr="005347D2">
        <w:rPr>
          <w:b/>
          <w:lang w:val="en-CA"/>
        </w:rPr>
        <w:t>.4</w:t>
      </w:r>
      <w:r w:rsidRPr="005347D2">
        <w:rPr>
          <w:b/>
          <w:lang w:val="en-CA"/>
        </w:rPr>
        <w:tab/>
        <w:t>Region-wise packing SEI message semantics</w:t>
      </w:r>
    </w:p>
    <w:p w14:paraId="4325744D" w14:textId="77777777" w:rsidR="00D26D16" w:rsidRPr="005347D2" w:rsidRDefault="00D26D16" w:rsidP="00D26D16">
      <w:pPr>
        <w:jc w:val="both"/>
        <w:rPr>
          <w:bCs/>
          <w:noProof/>
          <w:sz w:val="20"/>
        </w:rPr>
      </w:pPr>
      <w:r w:rsidRPr="005347D2">
        <w:rPr>
          <w:bCs/>
          <w:noProof/>
          <w:sz w:val="20"/>
        </w:rPr>
        <w:t xml:space="preserve">The region-wise packing SEI message provides information to enable remapping of the colour samples of the </w:t>
      </w:r>
      <w:r w:rsidRPr="005347D2">
        <w:rPr>
          <w:sz w:val="20"/>
        </w:rPr>
        <w:t>cropped decoded</w:t>
      </w:r>
      <w:r w:rsidRPr="005347D2">
        <w:rPr>
          <w:bCs/>
          <w:noProof/>
          <w:sz w:val="20"/>
        </w:rPr>
        <w:t xml:space="preserve"> pictures onto projected pictures as well as information on the location and size of the guard bands, if any.</w:t>
      </w:r>
    </w:p>
    <w:p w14:paraId="0EEB76E2" w14:textId="77777777" w:rsidR="00D26D16" w:rsidRPr="005347D2" w:rsidRDefault="00D26D16" w:rsidP="00D26D16">
      <w:pPr>
        <w:jc w:val="both"/>
        <w:rPr>
          <w:noProof/>
          <w:sz w:val="20"/>
        </w:rPr>
      </w:pPr>
      <w:r w:rsidRPr="005347D2">
        <w:rPr>
          <w:b/>
          <w:noProof/>
          <w:sz w:val="20"/>
        </w:rPr>
        <w:t>rwp_cancel_flag</w:t>
      </w:r>
      <w:r w:rsidRPr="005347D2">
        <w:rPr>
          <w:noProof/>
          <w:sz w:val="20"/>
        </w:rPr>
        <w:t xml:space="preserve"> equal to 1 indicates that the SEI message cancels the persistence of any previous </w:t>
      </w:r>
      <w:r w:rsidRPr="005347D2">
        <w:rPr>
          <w:bCs/>
          <w:noProof/>
          <w:sz w:val="20"/>
        </w:rPr>
        <w:t xml:space="preserve">region-wise packing </w:t>
      </w:r>
      <w:r w:rsidRPr="005347D2">
        <w:rPr>
          <w:noProof/>
          <w:sz w:val="20"/>
        </w:rPr>
        <w:t xml:space="preserve">SEI message in output order. rwp_cancel_flag equal to 0 indicates that </w:t>
      </w:r>
      <w:r w:rsidRPr="005347D2">
        <w:rPr>
          <w:bCs/>
          <w:noProof/>
          <w:sz w:val="20"/>
        </w:rPr>
        <w:t xml:space="preserve">region-wise packing </w:t>
      </w:r>
      <w:r w:rsidRPr="005347D2">
        <w:rPr>
          <w:noProof/>
          <w:sz w:val="20"/>
        </w:rPr>
        <w:t>information follows.</w:t>
      </w:r>
    </w:p>
    <w:p w14:paraId="6B887221" w14:textId="77777777" w:rsidR="001F5A08" w:rsidRPr="005347D2" w:rsidRDefault="001F5A08" w:rsidP="001F5A08">
      <w:pPr>
        <w:jc w:val="both"/>
        <w:rPr>
          <w:ins w:id="698" w:author="Ye-Kui Wang" w:date="2018-08-09T14:47:00Z"/>
          <w:noProof/>
          <w:sz w:val="20"/>
        </w:rPr>
      </w:pPr>
      <w:ins w:id="699" w:author="Ye-Kui Wang" w:date="2018-08-09T14:47:00Z">
        <w:r w:rsidRPr="005347D2">
          <w:rPr>
            <w:b/>
            <w:noProof/>
            <w:sz w:val="20"/>
          </w:rPr>
          <w:t>rwp_persistence_flag</w:t>
        </w:r>
        <w:r w:rsidRPr="005347D2">
          <w:rPr>
            <w:noProof/>
            <w:sz w:val="20"/>
          </w:rPr>
          <w:t xml:space="preserve"> specifies the persistence of the </w:t>
        </w:r>
        <w:r w:rsidRPr="005347D2">
          <w:rPr>
            <w:bCs/>
            <w:noProof/>
            <w:sz w:val="20"/>
          </w:rPr>
          <w:t xml:space="preserve">region-wise packing </w:t>
        </w:r>
        <w:r w:rsidRPr="005347D2">
          <w:rPr>
            <w:noProof/>
            <w:sz w:val="20"/>
          </w:rPr>
          <w:t>SEI message.</w:t>
        </w:r>
      </w:ins>
    </w:p>
    <w:p w14:paraId="6C8F3A19" w14:textId="77777777" w:rsidR="001F5A08" w:rsidRPr="005347D2" w:rsidRDefault="001F5A08" w:rsidP="001F5A08">
      <w:pPr>
        <w:jc w:val="both"/>
        <w:rPr>
          <w:ins w:id="700" w:author="Ye-Kui Wang" w:date="2018-08-09T14:47:00Z"/>
          <w:noProof/>
          <w:sz w:val="20"/>
        </w:rPr>
      </w:pPr>
      <w:ins w:id="701" w:author="Ye-Kui Wang" w:date="2018-08-09T14:47:00Z">
        <w:r w:rsidRPr="005347D2">
          <w:rPr>
            <w:noProof/>
            <w:sz w:val="20"/>
          </w:rPr>
          <w:t xml:space="preserve">rwp_persistence_flag equal to 0 specifies that the </w:t>
        </w:r>
        <w:r w:rsidRPr="005347D2">
          <w:rPr>
            <w:bCs/>
            <w:noProof/>
            <w:sz w:val="20"/>
          </w:rPr>
          <w:t xml:space="preserve">region-wise packing </w:t>
        </w:r>
        <w:r w:rsidRPr="005347D2">
          <w:rPr>
            <w:noProof/>
            <w:sz w:val="20"/>
          </w:rPr>
          <w:t>SEI message applies to the current decoded picture only.</w:t>
        </w:r>
      </w:ins>
    </w:p>
    <w:p w14:paraId="4DB4B051" w14:textId="77777777" w:rsidR="001F5A08" w:rsidRPr="005347D2" w:rsidRDefault="001F5A08" w:rsidP="001F5A08">
      <w:pPr>
        <w:keepNext/>
        <w:jc w:val="both"/>
        <w:rPr>
          <w:ins w:id="702" w:author="Ye-Kui Wang" w:date="2018-08-09T14:47:00Z"/>
          <w:noProof/>
          <w:sz w:val="20"/>
        </w:rPr>
      </w:pPr>
      <w:ins w:id="703" w:author="Ye-Kui Wang" w:date="2018-08-09T14:47:00Z">
        <w:r w:rsidRPr="005347D2">
          <w:rPr>
            <w:noProof/>
            <w:sz w:val="20"/>
          </w:rPr>
          <w:t xml:space="preserve">Let picA be the current picture. rwp_persistence_flag equal to 1 specifies that the </w:t>
        </w:r>
        <w:r w:rsidRPr="005347D2">
          <w:rPr>
            <w:bCs/>
            <w:noProof/>
            <w:sz w:val="20"/>
          </w:rPr>
          <w:t xml:space="preserve">region-wise packing </w:t>
        </w:r>
        <w:r w:rsidRPr="005347D2">
          <w:rPr>
            <w:noProof/>
            <w:sz w:val="20"/>
          </w:rPr>
          <w:t>SEI message persists in output order until one or more of the following conditions are true:</w:t>
        </w:r>
      </w:ins>
    </w:p>
    <w:p w14:paraId="27DCE82C" w14:textId="77777777" w:rsidR="001F5A08" w:rsidRPr="005347D2" w:rsidRDefault="001F5A08" w:rsidP="001F5A08">
      <w:pPr>
        <w:pStyle w:val="enumlev1"/>
        <w:ind w:left="397"/>
        <w:rPr>
          <w:ins w:id="704" w:author="Ye-Kui Wang" w:date="2018-08-09T14:47:00Z"/>
          <w:noProof/>
          <w:lang w:val="en-CA"/>
        </w:rPr>
      </w:pPr>
      <w:ins w:id="705" w:author="Ye-Kui Wang" w:date="2018-08-09T14:47:00Z">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ins>
    </w:p>
    <w:p w14:paraId="60C3A42B" w14:textId="77777777" w:rsidR="001F5A08" w:rsidRPr="005347D2" w:rsidRDefault="001F5A08" w:rsidP="001F5A08">
      <w:pPr>
        <w:pStyle w:val="enumlev1"/>
        <w:ind w:left="397"/>
        <w:rPr>
          <w:ins w:id="706" w:author="Ye-Kui Wang" w:date="2018-08-09T14:47:00Z"/>
          <w:noProof/>
          <w:lang w:val="en-CA"/>
        </w:rPr>
      </w:pPr>
      <w:ins w:id="707" w:author="Ye-Kui Wang" w:date="2018-08-09T14:47:00Z">
        <w:r w:rsidRPr="005347D2">
          <w:rPr>
            <w:noProof/>
            <w:lang w:val="en-CA"/>
          </w:rPr>
          <w:t>–</w:t>
        </w:r>
        <w:r w:rsidRPr="005347D2">
          <w:rPr>
            <w:noProof/>
            <w:lang w:val="en-CA"/>
          </w:rPr>
          <w:tab/>
          <w:t>The bitstream ends.</w:t>
        </w:r>
      </w:ins>
    </w:p>
    <w:p w14:paraId="4C7DEAB3" w14:textId="77777777" w:rsidR="001F5A08" w:rsidRPr="005347D2" w:rsidRDefault="001F5A08" w:rsidP="001F5A08">
      <w:pPr>
        <w:pStyle w:val="enumlev1"/>
        <w:ind w:left="397"/>
        <w:rPr>
          <w:ins w:id="708" w:author="Ye-Kui Wang" w:date="2018-08-09T14:47:00Z"/>
          <w:noProof/>
          <w:lang w:val="en-CA"/>
        </w:rPr>
      </w:pPr>
      <w:ins w:id="709" w:author="Ye-Kui Wang" w:date="2018-08-09T14:47:00Z">
        <w:r w:rsidRPr="005347D2">
          <w:rPr>
            <w:noProof/>
            <w:lang w:val="en-CA"/>
          </w:rPr>
          <w:t>–</w:t>
        </w:r>
        <w:r w:rsidRPr="005347D2">
          <w:rPr>
            <w:noProof/>
            <w:lang w:val="en-CA"/>
          </w:rPr>
          <w:tab/>
          <w:t xml:space="preserve">A picture picB in an access unit containing a </w:t>
        </w:r>
        <w:r w:rsidRPr="005347D2">
          <w:rPr>
            <w:bCs/>
            <w:noProof/>
            <w:lang w:val="en-CA"/>
          </w:rPr>
          <w:t xml:space="preserve">region-wise packing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ins>
    </w:p>
    <w:p w14:paraId="4E7B41D5" w14:textId="36A17ADD" w:rsidR="00D86D9F" w:rsidRPr="005347D2" w:rsidDel="001F5A08" w:rsidRDefault="00D86D9F" w:rsidP="00D86D9F">
      <w:pPr>
        <w:jc w:val="both"/>
        <w:rPr>
          <w:del w:id="710" w:author="Ye-Kui Wang" w:date="2018-08-09T14:47:00Z"/>
          <w:noProof/>
          <w:sz w:val="20"/>
        </w:rPr>
      </w:pPr>
      <w:del w:id="711" w:author="Ye-Kui Wang" w:date="2018-08-09T14:47:00Z">
        <w:r w:rsidDel="001F5A08">
          <w:rPr>
            <w:b/>
            <w:noProof/>
            <w:sz w:val="20"/>
          </w:rPr>
          <w:delText>rwp</w:delText>
        </w:r>
        <w:r w:rsidRPr="005347D2" w:rsidDel="001F5A08">
          <w:rPr>
            <w:b/>
            <w:noProof/>
            <w:sz w:val="20"/>
          </w:rPr>
          <w:delText>_</w:delText>
        </w:r>
        <w:r w:rsidRPr="00761B32" w:rsidDel="001F5A08">
          <w:rPr>
            <w:b/>
            <w:noProof/>
            <w:sz w:val="20"/>
            <w:lang w:val="en-US"/>
          </w:rPr>
          <w:delText>repetition_period</w:delText>
        </w:r>
        <w:r w:rsidRPr="005347D2" w:rsidDel="001F5A08">
          <w:rPr>
            <w:noProof/>
            <w:sz w:val="20"/>
          </w:rPr>
          <w:delText xml:space="preserve"> specifies the persistence of the </w:delText>
        </w:r>
        <w:r w:rsidRPr="005347D2" w:rsidDel="001F5A08">
          <w:rPr>
            <w:bCs/>
            <w:noProof/>
            <w:sz w:val="20"/>
          </w:rPr>
          <w:delText>region-wise packing</w:delText>
        </w:r>
        <w:r w:rsidRPr="005347D2" w:rsidDel="001F5A08">
          <w:rPr>
            <w:rFonts w:eastAsia="Malgun Gothic"/>
            <w:noProof/>
            <w:sz w:val="20"/>
            <w:lang w:eastAsia="ko-KR"/>
          </w:rPr>
          <w:delText xml:space="preserve"> </w:delText>
        </w:r>
        <w:r w:rsidRPr="005347D2" w:rsidDel="001F5A08">
          <w:rPr>
            <w:noProof/>
            <w:sz w:val="20"/>
          </w:rPr>
          <w:delText>SEI message</w:delText>
        </w:r>
        <w:r w:rsidRPr="00761B32" w:rsidDel="001F5A08">
          <w:rPr>
            <w:noProof/>
            <w:sz w:val="20"/>
            <w:lang w:val="en-US"/>
          </w:rPr>
          <w:delText xml:space="preserve"> and may specify a picture order count interval within which another </w:delText>
        </w:r>
        <w:r w:rsidRPr="005347D2" w:rsidDel="001F5A08">
          <w:rPr>
            <w:bCs/>
            <w:noProof/>
            <w:sz w:val="20"/>
          </w:rPr>
          <w:delText xml:space="preserve">region-wise packing </w:delText>
        </w:r>
        <w:r w:rsidRPr="005347D2" w:rsidDel="001F5A08">
          <w:rPr>
            <w:noProof/>
            <w:sz w:val="20"/>
          </w:rPr>
          <w:delText>SEI message</w:delText>
        </w:r>
        <w:r w:rsidRPr="00761B32" w:rsidDel="001F5A08">
          <w:rPr>
            <w:noProof/>
            <w:sz w:val="20"/>
            <w:lang w:val="en-US"/>
          </w:rPr>
          <w:delText xml:space="preserve"> or the end of the coded video sequence shall be present in the bitstream. The value of</w:delText>
        </w:r>
        <w:r w:rsidDel="001F5A08">
          <w:rPr>
            <w:noProof/>
            <w:sz w:val="20"/>
            <w:lang w:val="en-US"/>
          </w:rPr>
          <w:delText xml:space="preserve"> rwp</w:delText>
        </w:r>
        <w:r w:rsidRPr="00761B32" w:rsidDel="001F5A08">
          <w:rPr>
            <w:noProof/>
            <w:sz w:val="20"/>
            <w:lang w:val="en-US"/>
          </w:rPr>
          <w:delText>_repetition_period shall be in the range 0 to 16</w:delText>
        </w:r>
        <w:r w:rsidDel="001F5A08">
          <w:rPr>
            <w:noProof/>
            <w:sz w:val="20"/>
            <w:lang w:val="en-US"/>
          </w:rPr>
          <w:delText> </w:delText>
        </w:r>
        <w:r w:rsidRPr="00761B32" w:rsidDel="001F5A08">
          <w:rPr>
            <w:noProof/>
            <w:sz w:val="20"/>
            <w:lang w:val="en-US"/>
          </w:rPr>
          <w:delText>384, inclusive</w:delText>
        </w:r>
        <w:r w:rsidRPr="005347D2" w:rsidDel="001F5A08">
          <w:rPr>
            <w:noProof/>
            <w:sz w:val="20"/>
          </w:rPr>
          <w:delText>.</w:delText>
        </w:r>
      </w:del>
    </w:p>
    <w:p w14:paraId="69996909" w14:textId="3204941E" w:rsidR="00D86D9F" w:rsidRPr="005347D2" w:rsidDel="001F5A08" w:rsidRDefault="00D86D9F" w:rsidP="00D86D9F">
      <w:pPr>
        <w:jc w:val="both"/>
        <w:rPr>
          <w:del w:id="712" w:author="Ye-Kui Wang" w:date="2018-08-09T14:47:00Z"/>
          <w:noProof/>
          <w:sz w:val="20"/>
        </w:rPr>
      </w:pPr>
      <w:del w:id="713" w:author="Ye-Kui Wang" w:date="2018-08-09T14:47:00Z">
        <w:r w:rsidDel="001F5A08">
          <w:rPr>
            <w:noProof/>
            <w:sz w:val="20"/>
          </w:rPr>
          <w:delText>rwp</w:delText>
        </w:r>
        <w:r w:rsidRPr="005347D2" w:rsidDel="001F5A08">
          <w:rPr>
            <w:noProof/>
            <w:sz w:val="20"/>
          </w:rPr>
          <w:delText>_</w:delText>
        </w:r>
        <w:r w:rsidRPr="00761B32" w:rsidDel="001F5A08">
          <w:rPr>
            <w:noProof/>
            <w:sz w:val="20"/>
          </w:rPr>
          <w:delText>repetition_period</w:delText>
        </w:r>
        <w:r w:rsidRPr="005347D2" w:rsidDel="001F5A08">
          <w:rPr>
            <w:noProof/>
            <w:sz w:val="20"/>
          </w:rPr>
          <w:delText xml:space="preserve"> equal to 0 specifies that the </w:delText>
        </w:r>
        <w:r w:rsidRPr="005347D2" w:rsidDel="001F5A08">
          <w:rPr>
            <w:bCs/>
            <w:noProof/>
            <w:sz w:val="20"/>
          </w:rPr>
          <w:delText xml:space="preserve">region-wise packing </w:delText>
        </w:r>
        <w:r w:rsidRPr="005347D2" w:rsidDel="001F5A08">
          <w:rPr>
            <w:noProof/>
            <w:sz w:val="20"/>
          </w:rPr>
          <w:delText>SEI message applies to the current decoded picture only.</w:delText>
        </w:r>
      </w:del>
    </w:p>
    <w:p w14:paraId="3D5F643F" w14:textId="19447A75" w:rsidR="00D86D9F" w:rsidRPr="005347D2" w:rsidDel="001F5A08" w:rsidRDefault="00D86D9F" w:rsidP="00D86D9F">
      <w:pPr>
        <w:jc w:val="both"/>
        <w:rPr>
          <w:del w:id="714" w:author="Ye-Kui Wang" w:date="2018-08-09T14:47:00Z"/>
          <w:noProof/>
          <w:sz w:val="20"/>
        </w:rPr>
      </w:pPr>
      <w:del w:id="715" w:author="Ye-Kui Wang" w:date="2018-08-09T14:47:00Z">
        <w:r w:rsidDel="001F5A08">
          <w:rPr>
            <w:noProof/>
            <w:sz w:val="20"/>
            <w:lang w:val="en-US"/>
          </w:rPr>
          <w:delText>rwp_repetition_period</w:delText>
        </w:r>
        <w:r w:rsidRPr="005347D2" w:rsidDel="001F5A08">
          <w:rPr>
            <w:noProof/>
            <w:sz w:val="20"/>
          </w:rPr>
          <w:delText xml:space="preserve"> equal to 1 specifies that the </w:delText>
        </w:r>
        <w:r w:rsidRPr="005347D2" w:rsidDel="001F5A08">
          <w:rPr>
            <w:bCs/>
            <w:noProof/>
            <w:sz w:val="20"/>
          </w:rPr>
          <w:delText xml:space="preserve">region-wise packing </w:delText>
        </w:r>
        <w:r w:rsidRPr="005347D2" w:rsidDel="001F5A08">
          <w:rPr>
            <w:noProof/>
            <w:sz w:val="20"/>
          </w:rPr>
          <w:delText>SEI message persists in output order until one or more of the following conditions are true:</w:delText>
        </w:r>
      </w:del>
    </w:p>
    <w:p w14:paraId="0F95A6E5" w14:textId="665B70BB" w:rsidR="00D86D9F" w:rsidRPr="005347D2" w:rsidDel="001F5A08"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del w:id="716" w:author="Ye-Kui Wang" w:date="2018-08-09T14:47:00Z"/>
          <w:rFonts w:eastAsia="Malgun Gothic"/>
          <w:noProof/>
          <w:sz w:val="20"/>
        </w:rPr>
      </w:pPr>
      <w:del w:id="717" w:author="Ye-Kui Wang" w:date="2018-08-09T14:47:00Z">
        <w:r w:rsidRPr="005347D2" w:rsidDel="001F5A08">
          <w:rPr>
            <w:rFonts w:eastAsia="Malgun Gothic"/>
            <w:noProof/>
            <w:sz w:val="20"/>
          </w:rPr>
          <w:delText>–</w:delText>
        </w:r>
        <w:r w:rsidRPr="005347D2" w:rsidDel="001F5A08">
          <w:rPr>
            <w:rFonts w:eastAsia="Malgun Gothic"/>
            <w:noProof/>
            <w:sz w:val="20"/>
          </w:rPr>
          <w:tab/>
          <w:delText xml:space="preserve">A new </w:delText>
        </w:r>
        <w:r w:rsidRPr="00761B32" w:rsidDel="001F5A08">
          <w:rPr>
            <w:noProof/>
            <w:sz w:val="20"/>
            <w:lang w:val="en-US"/>
          </w:rPr>
          <w:delText xml:space="preserve">coded video sequence </w:delText>
        </w:r>
        <w:r w:rsidRPr="005347D2" w:rsidDel="001F5A08">
          <w:rPr>
            <w:rFonts w:eastAsia="Malgun Gothic"/>
            <w:noProof/>
            <w:sz w:val="20"/>
          </w:rPr>
          <w:delText>begins.</w:delText>
        </w:r>
      </w:del>
    </w:p>
    <w:p w14:paraId="7B306924" w14:textId="6AE0A3BF" w:rsidR="00D86D9F" w:rsidDel="001F5A08"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del w:id="718" w:author="Ye-Kui Wang" w:date="2018-08-09T14:47:00Z"/>
          <w:rFonts w:eastAsia="Malgun Gothic"/>
          <w:noProof/>
          <w:sz w:val="20"/>
        </w:rPr>
      </w:pPr>
      <w:del w:id="719" w:author="Ye-Kui Wang" w:date="2018-08-09T14:47:00Z">
        <w:r w:rsidRPr="005347D2" w:rsidDel="001F5A08">
          <w:rPr>
            <w:rFonts w:eastAsia="Malgun Gothic"/>
            <w:noProof/>
            <w:sz w:val="20"/>
          </w:rPr>
          <w:delText>–</w:delText>
        </w:r>
        <w:r w:rsidRPr="005347D2" w:rsidDel="001F5A08">
          <w:rPr>
            <w:rFonts w:eastAsia="Malgun Gothic"/>
            <w:noProof/>
            <w:sz w:val="20"/>
          </w:rPr>
          <w:tab/>
          <w:delText>A picture in an access unit containing a</w:delText>
        </w:r>
        <w:r w:rsidDel="001F5A08">
          <w:rPr>
            <w:rFonts w:eastAsia="Malgun Gothic"/>
            <w:noProof/>
            <w:sz w:val="20"/>
          </w:rPr>
          <w:delText xml:space="preserve"> </w:delText>
        </w:r>
        <w:r w:rsidRPr="005347D2" w:rsidDel="001F5A08">
          <w:rPr>
            <w:bCs/>
            <w:noProof/>
            <w:sz w:val="20"/>
          </w:rPr>
          <w:delText xml:space="preserve">region-wise packing </w:delText>
        </w:r>
        <w:r w:rsidRPr="005347D2" w:rsidDel="001F5A08">
          <w:rPr>
            <w:rFonts w:eastAsia="Malgun Gothic"/>
            <w:noProof/>
            <w:sz w:val="20"/>
          </w:rPr>
          <w:delText xml:space="preserve">SEI message is output having </w:delText>
        </w:r>
        <w:r w:rsidRPr="005347D2" w:rsidDel="001F5A08">
          <w:rPr>
            <w:rFonts w:eastAsia="Malgun Gothic"/>
            <w:sz w:val="20"/>
          </w:rPr>
          <w:delText xml:space="preserve">PicOrderCnt( ) </w:delText>
        </w:r>
        <w:r w:rsidRPr="005347D2" w:rsidDel="001F5A08">
          <w:rPr>
            <w:rFonts w:eastAsia="Malgun Gothic"/>
            <w:noProof/>
            <w:sz w:val="20"/>
          </w:rPr>
          <w:delText xml:space="preserve">greater than </w:delText>
        </w:r>
        <w:r w:rsidRPr="005347D2" w:rsidDel="001F5A08">
          <w:rPr>
            <w:rFonts w:eastAsia="Malgun Gothic"/>
            <w:sz w:val="20"/>
          </w:rPr>
          <w:delText>PicOrderCnt( </w:delText>
        </w:r>
        <w:r w:rsidDel="001F5A08">
          <w:rPr>
            <w:rFonts w:eastAsia="Malgun Gothic"/>
            <w:sz w:val="20"/>
          </w:rPr>
          <w:delText>CurrPic</w:delText>
        </w:r>
        <w:r w:rsidRPr="005347D2" w:rsidDel="001F5A08">
          <w:rPr>
            <w:rFonts w:eastAsia="Malgun Gothic"/>
            <w:sz w:val="20"/>
          </w:rPr>
          <w:delText> )</w:delText>
        </w:r>
        <w:r w:rsidRPr="005347D2" w:rsidDel="001F5A08">
          <w:rPr>
            <w:rFonts w:eastAsia="Malgun Gothic"/>
            <w:noProof/>
            <w:sz w:val="20"/>
          </w:rPr>
          <w:delText>.</w:delText>
        </w:r>
      </w:del>
    </w:p>
    <w:p w14:paraId="0B3E9500" w14:textId="4215EB1E" w:rsidR="00D86D9F" w:rsidRPr="00761B32" w:rsidDel="001F5A08" w:rsidRDefault="00D86D9F" w:rsidP="00D86D9F">
      <w:pPr>
        <w:tabs>
          <w:tab w:val="left" w:pos="1800"/>
          <w:tab w:val="left" w:pos="2160"/>
          <w:tab w:val="left" w:pos="2520"/>
          <w:tab w:val="left" w:pos="2880"/>
          <w:tab w:val="left" w:pos="3240"/>
          <w:tab w:val="left" w:pos="3600"/>
          <w:tab w:val="left" w:pos="3960"/>
          <w:tab w:val="left" w:pos="4320"/>
        </w:tabs>
        <w:jc w:val="both"/>
        <w:rPr>
          <w:del w:id="720" w:author="Ye-Kui Wang" w:date="2018-08-09T14:47:00Z"/>
          <w:noProof/>
          <w:sz w:val="20"/>
          <w:lang w:val="en-US"/>
        </w:rPr>
      </w:pPr>
      <w:del w:id="721" w:author="Ye-Kui Wang" w:date="2018-08-09T14:47:00Z">
        <w:r w:rsidDel="001F5A08">
          <w:rPr>
            <w:noProof/>
            <w:sz w:val="20"/>
            <w:lang w:val="en-US"/>
          </w:rPr>
          <w:delText>rwp</w:delText>
        </w:r>
        <w:r w:rsidRPr="00761B32" w:rsidDel="001F5A08">
          <w:rPr>
            <w:noProof/>
            <w:sz w:val="20"/>
            <w:lang w:val="en-US"/>
          </w:rPr>
          <w:delText xml:space="preserve">_repetition_period greater than 1 specifies that the </w:delText>
        </w:r>
        <w:r w:rsidRPr="005347D2" w:rsidDel="001F5A08">
          <w:rPr>
            <w:bCs/>
            <w:noProof/>
            <w:sz w:val="20"/>
          </w:rPr>
          <w:delText xml:space="preserve">region-wise packing </w:delText>
        </w:r>
        <w:r w:rsidRPr="005347D2" w:rsidDel="001F5A08">
          <w:rPr>
            <w:noProof/>
            <w:sz w:val="20"/>
          </w:rPr>
          <w:delText xml:space="preserve">SEI message </w:delText>
        </w:r>
        <w:r w:rsidRPr="00761B32" w:rsidDel="001F5A08">
          <w:rPr>
            <w:noProof/>
            <w:sz w:val="20"/>
            <w:lang w:val="en-US"/>
          </w:rPr>
          <w:delText>persists until any of the following conditions are true:</w:delText>
        </w:r>
      </w:del>
    </w:p>
    <w:p w14:paraId="7AE6CB7B" w14:textId="6ADE77F5" w:rsidR="00D86D9F" w:rsidRPr="00761B32" w:rsidDel="001F5A08"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722" w:author="Ye-Kui Wang" w:date="2018-08-09T14:47:00Z"/>
          <w:noProof/>
          <w:sz w:val="20"/>
          <w:lang w:val="en-US"/>
        </w:rPr>
      </w:pPr>
      <w:del w:id="723" w:author="Ye-Kui Wang" w:date="2018-08-09T14:47:00Z">
        <w:r w:rsidRPr="00761B32" w:rsidDel="001F5A08">
          <w:rPr>
            <w:noProof/>
            <w:sz w:val="20"/>
            <w:lang w:val="en-US"/>
          </w:rPr>
          <w:delText>A new coded video sequence begins.</w:delText>
        </w:r>
      </w:del>
    </w:p>
    <w:p w14:paraId="03192D84" w14:textId="0279842C" w:rsidR="00D86D9F" w:rsidRPr="00761B32" w:rsidDel="001F5A08"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724" w:author="Ye-Kui Wang" w:date="2018-08-09T14:47:00Z"/>
          <w:noProof/>
          <w:sz w:val="20"/>
          <w:lang w:val="en-US"/>
        </w:rPr>
      </w:pPr>
      <w:del w:id="725" w:author="Ye-Kui Wang" w:date="2018-08-09T14:47:00Z">
        <w:r w:rsidRPr="00761B32" w:rsidDel="001F5A08">
          <w:rPr>
            <w:noProof/>
            <w:sz w:val="20"/>
            <w:lang w:val="en-US"/>
          </w:rPr>
          <w:delText>A picture in an access unit containing a</w:delText>
        </w:r>
        <w:r w:rsidDel="001F5A08">
          <w:rPr>
            <w:noProof/>
            <w:sz w:val="20"/>
            <w:lang w:val="en-US"/>
          </w:rPr>
          <w:delText xml:space="preserve"> </w:delText>
        </w:r>
        <w:r w:rsidRPr="005347D2" w:rsidDel="001F5A08">
          <w:rPr>
            <w:bCs/>
            <w:noProof/>
            <w:sz w:val="20"/>
          </w:rPr>
          <w:delText xml:space="preserve">region-wise packing </w:delText>
        </w:r>
        <w:r w:rsidRPr="005347D2" w:rsidDel="001F5A08">
          <w:rPr>
            <w:noProof/>
            <w:sz w:val="20"/>
          </w:rPr>
          <w:delText>SEI message</w:delText>
        </w:r>
        <w:r w:rsidRPr="00761B32" w:rsidDel="001F5A08">
          <w:rPr>
            <w:noProof/>
            <w:sz w:val="20"/>
            <w:lang w:val="en-US"/>
          </w:rPr>
          <w:delText xml:space="preserve">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rwp</w:delText>
        </w:r>
        <w:r w:rsidRPr="00761B32" w:rsidDel="001F5A08">
          <w:rPr>
            <w:noProof/>
            <w:sz w:val="20"/>
            <w:lang w:val="en-US"/>
          </w:rPr>
          <w:delText>_repetition_period.</w:delText>
        </w:r>
      </w:del>
    </w:p>
    <w:p w14:paraId="77F3CFEE" w14:textId="5CFCDBC8" w:rsidR="00D86D9F" w:rsidRPr="00B43257" w:rsidDel="001F5A08" w:rsidRDefault="00D86D9F" w:rsidP="00D86D9F">
      <w:pPr>
        <w:tabs>
          <w:tab w:val="left" w:pos="1800"/>
          <w:tab w:val="left" w:pos="2160"/>
          <w:tab w:val="left" w:pos="2520"/>
          <w:tab w:val="left" w:pos="2880"/>
          <w:tab w:val="left" w:pos="3240"/>
          <w:tab w:val="left" w:pos="3600"/>
          <w:tab w:val="left" w:pos="3960"/>
          <w:tab w:val="left" w:pos="4320"/>
        </w:tabs>
        <w:jc w:val="both"/>
        <w:rPr>
          <w:del w:id="726" w:author="Ye-Kui Wang" w:date="2018-08-09T14:47:00Z"/>
          <w:noProof/>
          <w:sz w:val="20"/>
          <w:lang w:val="en-US"/>
        </w:rPr>
      </w:pPr>
      <w:del w:id="727" w:author="Ye-Kui Wang" w:date="2018-08-09T14:47:00Z">
        <w:r w:rsidDel="001F5A08">
          <w:rPr>
            <w:noProof/>
            <w:sz w:val="20"/>
            <w:lang w:val="en-US"/>
          </w:rPr>
          <w:delText>rwp</w:delText>
        </w:r>
        <w:r w:rsidRPr="00761B32" w:rsidDel="001F5A08">
          <w:rPr>
            <w:noProof/>
            <w:sz w:val="20"/>
            <w:lang w:val="en-US"/>
          </w:rPr>
          <w:delText xml:space="preserve">_repetition_period greater than 1 indicates that another </w:delText>
        </w:r>
        <w:r w:rsidRPr="005347D2" w:rsidDel="001F5A08">
          <w:rPr>
            <w:bCs/>
            <w:noProof/>
            <w:sz w:val="20"/>
          </w:rPr>
          <w:delText xml:space="preserve">region-wise packing </w:delText>
        </w:r>
        <w:r w:rsidRPr="005347D2" w:rsidDel="001F5A08">
          <w:rPr>
            <w:noProof/>
            <w:sz w:val="20"/>
          </w:rPr>
          <w:delText>SEI message</w:delText>
        </w:r>
        <w:r w:rsidRPr="00761B32" w:rsidDel="001F5A08">
          <w:rPr>
            <w:noProof/>
            <w:sz w:val="20"/>
            <w:lang w:val="en-US"/>
          </w:rPr>
          <w:delText xml:space="preserve"> shall be present for a picture in an access unit that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rwp</w:delText>
        </w:r>
        <w:r w:rsidRPr="00761B32" w:rsidDel="001F5A08">
          <w:rPr>
            <w:noProof/>
            <w:sz w:val="20"/>
            <w:lang w:val="en-US"/>
          </w:rPr>
          <w:delText>_repetition_period; unless the bitstream ends or a new coded video sequence begins without output of such a picture.</w:delText>
        </w:r>
      </w:del>
    </w:p>
    <w:p w14:paraId="4042006B"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 xml:space="preserve">projection SEI message with erp_cancel_flag equal to 0 and </w:t>
      </w:r>
      <w:proofErr w:type="spellStart"/>
      <w:r w:rsidRPr="005347D2">
        <w:rPr>
          <w:sz w:val="20"/>
        </w:rPr>
        <w:t>erp_padding_flag</w:t>
      </w:r>
      <w:proofErr w:type="spellEnd"/>
      <w:r w:rsidRPr="005347D2">
        <w:rPr>
          <w:sz w:val="20"/>
        </w:rPr>
        <w:t xml:space="preserve"> equal to 0 </w:t>
      </w:r>
      <w:r w:rsidRPr="005347D2">
        <w:rPr>
          <w:noProof/>
          <w:sz w:val="20"/>
        </w:rPr>
        <w:t xml:space="preserve">or a cubemap projection SEI message with cmp_cancel_flag equal to 0 is not present in the CVS that applies to the current picture and precedes the </w:t>
      </w:r>
      <w:r w:rsidRPr="005347D2">
        <w:rPr>
          <w:bCs/>
          <w:noProof/>
          <w:sz w:val="20"/>
        </w:rPr>
        <w:t xml:space="preserve">region-wise packing </w:t>
      </w:r>
      <w:r w:rsidRPr="005347D2">
        <w:rPr>
          <w:noProof/>
          <w:sz w:val="20"/>
        </w:rPr>
        <w:t xml:space="preserve">SEI message in decoding order, a </w:t>
      </w:r>
      <w:r w:rsidRPr="005347D2">
        <w:rPr>
          <w:bCs/>
          <w:noProof/>
          <w:sz w:val="20"/>
        </w:rPr>
        <w:t xml:space="preserve">region-wise packing </w:t>
      </w:r>
      <w:r w:rsidRPr="005347D2">
        <w:rPr>
          <w:noProof/>
          <w:sz w:val="20"/>
        </w:rPr>
        <w:t xml:space="preserve">SEI message with rwp_cancel_flag equal to 0 shall not be present in the CVS that applies to the current picture. </w:t>
      </w:r>
      <w:r w:rsidRPr="005347D2">
        <w:rPr>
          <w:sz w:val="20"/>
        </w:rPr>
        <w:t xml:space="preserve">Decoders shall ignore </w:t>
      </w:r>
      <w:r w:rsidRPr="005347D2">
        <w:rPr>
          <w:bCs/>
          <w:noProof/>
          <w:sz w:val="20"/>
        </w:rPr>
        <w:t xml:space="preserve">region-wise packing </w:t>
      </w:r>
      <w:r w:rsidRPr="005347D2">
        <w:rPr>
          <w:sz w:val="20"/>
        </w:rPr>
        <w:t xml:space="preserve">SEI messages </w:t>
      </w:r>
      <w:r w:rsidRPr="005347D2">
        <w:rPr>
          <w:noProof/>
          <w:sz w:val="20"/>
        </w:rPr>
        <w:t xml:space="preserve">with rwp_cancel_flag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 projection SEI message with cmp_cancel_flag equal to 0 in the CVS that applies to the current picture.</w:t>
      </w:r>
    </w:p>
    <w:p w14:paraId="3F16EA34" w14:textId="1B35EC31" w:rsidR="00D26D16" w:rsidRPr="005347D2" w:rsidRDefault="00D26D16" w:rsidP="00D26D16">
      <w:pPr>
        <w:jc w:val="both"/>
        <w:rPr>
          <w:rFonts w:eastAsia="Malgun Gothic"/>
          <w:noProof/>
          <w:sz w:val="20"/>
          <w:lang w:eastAsia="zh-CN"/>
        </w:rPr>
      </w:pPr>
      <w:r w:rsidRPr="005347D2">
        <w:rPr>
          <w:rFonts w:eastAsia="Malgun Gothic"/>
          <w:noProof/>
          <w:sz w:val="20"/>
          <w:lang w:eastAsia="zh-CN"/>
        </w:rPr>
        <w:t xml:space="preserve">For </w:t>
      </w:r>
      <w:r w:rsidRPr="005347D2">
        <w:rPr>
          <w:noProof/>
          <w:sz w:val="20"/>
        </w:rPr>
        <w:t>the frame packing arrang</w:t>
      </w:r>
      <w:r w:rsidR="00AE5B8F" w:rsidRPr="005347D2">
        <w:rPr>
          <w:noProof/>
          <w:sz w:val="20"/>
        </w:rPr>
        <w:t>e</w:t>
      </w:r>
      <w:r w:rsidRPr="005347D2">
        <w:rPr>
          <w:noProof/>
          <w:sz w:val="20"/>
        </w:rPr>
        <w:t xml:space="preserve">ment scheme indicated by </w:t>
      </w:r>
      <w:r w:rsidRPr="005347D2">
        <w:rPr>
          <w:rFonts w:eastAsia="Malgun Gothic"/>
          <w:noProof/>
          <w:sz w:val="20"/>
          <w:lang w:eastAsia="zh-CN"/>
        </w:rPr>
        <w:t xml:space="preserve">a frame packing arrangement SEI message that applies to the current picture, if </w:t>
      </w:r>
      <w:r w:rsidRPr="005347D2">
        <w:rPr>
          <w:noProof/>
          <w:sz w:val="20"/>
        </w:rPr>
        <w:t xml:space="preserve">a </w:t>
      </w:r>
      <w:r w:rsidRPr="005347D2">
        <w:rPr>
          <w:bCs/>
          <w:noProof/>
          <w:sz w:val="20"/>
        </w:rPr>
        <w:t xml:space="preserve">region-wise packing </w:t>
      </w:r>
      <w:r w:rsidRPr="005347D2">
        <w:rPr>
          <w:noProof/>
          <w:sz w:val="20"/>
        </w:rPr>
        <w:t>SEI message with rwp_cancel_flag equal to 0 is present that applies to the current picture,</w:t>
      </w:r>
      <w:r w:rsidRPr="005347D2">
        <w:rPr>
          <w:rFonts w:eastAsia="Malgun Gothic"/>
          <w:noProof/>
          <w:sz w:val="20"/>
          <w:lang w:eastAsia="zh-CN"/>
        </w:rPr>
        <w:t xml:space="preserve"> the frame packing arrangement scheme applies to the projected picture, otherwise, the frame packing arrangement scheme applies to the cropped decoded picture.</w:t>
      </w:r>
    </w:p>
    <w:p w14:paraId="6D23A4DB" w14:textId="77777777" w:rsidR="00D26D16" w:rsidRPr="005347D2" w:rsidRDefault="00D26D16" w:rsidP="00D26D16">
      <w:pPr>
        <w:jc w:val="both"/>
        <w:rPr>
          <w:rFonts w:eastAsia="Malgun Gothic"/>
          <w:bCs/>
          <w:noProof/>
          <w:sz w:val="20"/>
          <w:lang w:eastAsia="zh-CN"/>
        </w:rPr>
      </w:pPr>
      <w:r w:rsidRPr="005347D2">
        <w:rPr>
          <w:rFonts w:eastAsia="Malgun Gothic"/>
          <w:noProof/>
          <w:sz w:val="20"/>
          <w:lang w:eastAsia="zh-CN"/>
        </w:rPr>
        <w:t xml:space="preserve">If a frame packing arrangement SEI message with </w:t>
      </w:r>
      <w:proofErr w:type="spellStart"/>
      <w:r w:rsidRPr="005347D2">
        <w:rPr>
          <w:color w:val="000000"/>
          <w:sz w:val="20"/>
        </w:rPr>
        <w:t>frame_packing_arrangement_cancel_flag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w:t>
      </w:r>
      <w:proofErr w:type="spellStart"/>
      <w:r w:rsidRPr="005347D2">
        <w:rPr>
          <w:color w:val="000000"/>
          <w:sz w:val="20"/>
        </w:rPr>
        <w:t>frame_packing_arrangement_type</w:t>
      </w:r>
      <w:proofErr w:type="spellEnd"/>
      <w:r w:rsidRPr="005347D2">
        <w:rPr>
          <w:sz w:val="20"/>
          <w:lang w:eastAsia="de-DE"/>
        </w:rPr>
        <w:t xml:space="preserve"> equal to 3, 4, or 5, and </w:t>
      </w:r>
      <w:proofErr w:type="spellStart"/>
      <w:r w:rsidRPr="005347D2">
        <w:rPr>
          <w:sz w:val="20"/>
          <w:lang w:eastAsia="de-DE"/>
        </w:rPr>
        <w:t>quincunx_sampling_flag</w:t>
      </w:r>
      <w:proofErr w:type="spellEnd"/>
      <w:r w:rsidRPr="005347D2">
        <w:rPr>
          <w:sz w:val="20"/>
          <w:lang w:eastAsia="de-DE"/>
        </w:rPr>
        <w:t xml:space="preserve"> equal to 0 is not </w:t>
      </w:r>
      <w:r w:rsidRPr="005347D2">
        <w:rPr>
          <w:rFonts w:eastAsia="Malgun Gothic"/>
          <w:bCs/>
          <w:noProof/>
          <w:sz w:val="20"/>
          <w:lang w:eastAsia="zh-CN"/>
        </w:rPr>
        <w:t xml:space="preserve">present that applies to the current picture, the variables StereoFlag, TopBottomFlag, SideBySideFlag, and TempInterleavingFlag are all set equal to 0, the variables </w:t>
      </w:r>
      <w:r w:rsidRPr="005347D2">
        <w:rPr>
          <w:rFonts w:eastAsia="Calibri"/>
          <w:sz w:val="20"/>
        </w:rPr>
        <w:t>HorDiv1 and VerDiv1 are both set equal to 1</w:t>
      </w:r>
      <w:r w:rsidRPr="005347D2">
        <w:rPr>
          <w:rFonts w:eastAsia="Malgun Gothic"/>
          <w:bCs/>
          <w:noProof/>
          <w:sz w:val="20"/>
          <w:lang w:eastAsia="zh-CN"/>
        </w:rPr>
        <w:t>. Otherwise the following applies:</w:t>
      </w:r>
    </w:p>
    <w:p w14:paraId="0B7848D8"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StereoFlag is equal to 1.</w:t>
      </w:r>
    </w:p>
    <w:p w14:paraId="208F2D8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3, </w:t>
      </w:r>
      <w:bookmarkStart w:id="728" w:name="_Hlk494701674"/>
      <w:r w:rsidRPr="005347D2">
        <w:rPr>
          <w:bCs/>
          <w:noProof/>
          <w:lang w:val="en-CA" w:eastAsia="zh-CN"/>
        </w:rPr>
        <w:t>SideBySideFlag</w:t>
      </w:r>
      <w:bookmarkEnd w:id="728"/>
      <w:r w:rsidRPr="005347D2">
        <w:rPr>
          <w:bCs/>
          <w:noProof/>
          <w:lang w:val="en-CA" w:eastAsia="zh-CN"/>
        </w:rPr>
        <w:t xml:space="preserve"> is set equal to 1, TopBottomFlag</w:t>
      </w:r>
      <w:r w:rsidRPr="005347D2">
        <w:rPr>
          <w:noProof/>
          <w:lang w:val="en-CA"/>
        </w:rPr>
        <w:t xml:space="preserve"> </w:t>
      </w:r>
      <w:r w:rsidRPr="005347D2">
        <w:rPr>
          <w:bCs/>
          <w:noProof/>
          <w:lang w:val="en-CA" w:eastAsia="zh-CN"/>
        </w:rPr>
        <w:t xml:space="preserve">and TempInterleavingFlag are both set equal to 0, </w:t>
      </w:r>
      <w:bookmarkStart w:id="729" w:name="_Hlk490740040"/>
      <w:r w:rsidRPr="005347D2">
        <w:rPr>
          <w:rFonts w:eastAsia="Calibri"/>
          <w:lang w:val="en-CA"/>
        </w:rPr>
        <w:t>HorDiv1 is set equal to 2 and VerDiv1 is set equal to 1</w:t>
      </w:r>
      <w:bookmarkEnd w:id="729"/>
      <w:r w:rsidRPr="005347D2">
        <w:rPr>
          <w:noProof/>
          <w:lang w:val="en-CA"/>
        </w:rPr>
        <w:t>.</w:t>
      </w:r>
    </w:p>
    <w:p w14:paraId="2FD1A00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4, </w:t>
      </w:r>
      <w:r w:rsidRPr="005347D2">
        <w:rPr>
          <w:bCs/>
          <w:noProof/>
          <w:lang w:val="en-CA" w:eastAsia="zh-CN"/>
        </w:rPr>
        <w:t>TopBottomFlag</w:t>
      </w:r>
      <w:r w:rsidRPr="005347D2">
        <w:rPr>
          <w:noProof/>
          <w:lang w:val="en-CA"/>
        </w:rPr>
        <w:t xml:space="preserve"> is set equal to 1, </w:t>
      </w:r>
      <w:r w:rsidRPr="005347D2">
        <w:rPr>
          <w:bCs/>
          <w:noProof/>
          <w:lang w:val="en-CA" w:eastAsia="zh-CN"/>
        </w:rPr>
        <w:t xml:space="preserve">SideBySideFlag and TempInterleavingFlag are both set equal to 0, </w:t>
      </w:r>
      <w:bookmarkStart w:id="730" w:name="_Hlk490740069"/>
      <w:r w:rsidRPr="005347D2">
        <w:rPr>
          <w:rFonts w:eastAsia="Calibri"/>
          <w:lang w:val="en-CA"/>
        </w:rPr>
        <w:t>HorDiv1 is set equal to 1 and VerDiv1 is set equal to 2</w:t>
      </w:r>
      <w:bookmarkEnd w:id="730"/>
      <w:r w:rsidRPr="005347D2">
        <w:rPr>
          <w:noProof/>
          <w:lang w:val="en-CA"/>
        </w:rPr>
        <w:t>.</w:t>
      </w:r>
    </w:p>
    <w:p w14:paraId="17F60C09"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t xml:space="preserve">When the </w:t>
      </w:r>
      <w:proofErr w:type="spellStart"/>
      <w:r w:rsidRPr="005347D2">
        <w:rPr>
          <w:color w:val="000000"/>
          <w:lang w:val="en-CA"/>
        </w:rPr>
        <w:t>frame_packing_arrangement_type</w:t>
      </w:r>
      <w:proofErr w:type="spellEnd"/>
      <w:r w:rsidRPr="005347D2">
        <w:rPr>
          <w:noProof/>
          <w:lang w:val="en-CA"/>
        </w:rPr>
        <w:t xml:space="preserve"> is equal to 5, </w:t>
      </w:r>
      <w:r w:rsidRPr="005347D2">
        <w:rPr>
          <w:bCs/>
          <w:noProof/>
          <w:lang w:val="en-CA" w:eastAsia="zh-CN"/>
        </w:rPr>
        <w:t xml:space="preserve">TempInterleavingFlag </w:t>
      </w:r>
      <w:r w:rsidRPr="005347D2">
        <w:rPr>
          <w:noProof/>
          <w:lang w:val="en-CA"/>
        </w:rPr>
        <w:t xml:space="preserve">is set equal to 1, </w:t>
      </w:r>
      <w:r w:rsidRPr="005347D2">
        <w:rPr>
          <w:bCs/>
          <w:noProof/>
          <w:lang w:val="en-CA" w:eastAsia="zh-CN"/>
        </w:rPr>
        <w:t xml:space="preserve">TopBottomFlag and SideBySideFlag are both set equal to 0, </w:t>
      </w:r>
      <w:r w:rsidRPr="005347D2">
        <w:rPr>
          <w:rFonts w:eastAsia="Calibri"/>
          <w:lang w:val="en-CA"/>
        </w:rPr>
        <w:t>HorDiv1 and VerDiv1 are both set equal to 1</w:t>
      </w:r>
      <w:r w:rsidRPr="005347D2">
        <w:rPr>
          <w:noProof/>
          <w:lang w:val="en-CA"/>
        </w:rPr>
        <w:t>.</w:t>
      </w:r>
    </w:p>
    <w:p w14:paraId="55386BAB"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constituent_picture_matching_flag</w:t>
      </w:r>
      <w:r w:rsidRPr="005347D2">
        <w:rPr>
          <w:rFonts w:eastAsia="Malgun Gothic"/>
          <w:noProof/>
          <w:sz w:val="20"/>
          <w:lang w:eastAsia="zh-CN"/>
        </w:rPr>
        <w:t xml:space="preserve"> equal to 1 specifies that the projected region information, packed region information, and guard band region information in this SEI message apply individually to each constituent picture and that the packed picture and the projected picture have the same stereoscopic frame packing format indicated by the frame packing arrangement SEI message. constituent_picture_matching_flag equal to 0 specifies that the projected region information, packed region information, and guard band region information in this SEI message apply to the projected picture.</w:t>
      </w:r>
    </w:p>
    <w:p w14:paraId="0113670F" w14:textId="3923F9A6" w:rsidR="00AE5B8F" w:rsidRPr="005347D2" w:rsidRDefault="00D26D16" w:rsidP="00D26D16">
      <w:pPr>
        <w:jc w:val="both"/>
        <w:rPr>
          <w:rFonts w:eastAsia="Malgun Gothic"/>
          <w:noProof/>
          <w:sz w:val="20"/>
          <w:lang w:eastAsia="zh-CN"/>
        </w:rPr>
      </w:pPr>
      <w:r w:rsidRPr="005347D2">
        <w:rPr>
          <w:rFonts w:eastAsia="Malgun Gothic"/>
          <w:noProof/>
          <w:sz w:val="20"/>
          <w:lang w:eastAsia="zh-CN"/>
        </w:rPr>
        <w:t xml:space="preserve">When </w:t>
      </w:r>
      <w:r w:rsidR="00AE5B8F" w:rsidRPr="005347D2">
        <w:rPr>
          <w:rFonts w:eastAsia="Malgun Gothic"/>
          <w:noProof/>
          <w:sz w:val="20"/>
          <w:lang w:eastAsia="zh-CN"/>
        </w:rPr>
        <w:t xml:space="preserve">either of the following two conditions is true, </w:t>
      </w:r>
      <w:r w:rsidRPr="005347D2">
        <w:rPr>
          <w:rFonts w:eastAsia="Malgun Gothic"/>
          <w:bCs/>
          <w:noProof/>
          <w:sz w:val="20"/>
          <w:lang w:eastAsia="zh-CN"/>
        </w:rPr>
        <w:t xml:space="preserve">the value of </w:t>
      </w:r>
      <w:r w:rsidRPr="005347D2">
        <w:rPr>
          <w:rFonts w:eastAsia="Malgun Gothic"/>
          <w:noProof/>
          <w:sz w:val="20"/>
          <w:lang w:eastAsia="zh-CN"/>
        </w:rPr>
        <w:t>constituent_picture_matching_flag shall be equal to</w:t>
      </w:r>
      <w:r w:rsidR="00AE5B8F" w:rsidRPr="005347D2">
        <w:rPr>
          <w:rFonts w:eastAsia="Malgun Gothic"/>
          <w:noProof/>
          <w:sz w:val="20"/>
          <w:lang w:eastAsia="zh-CN"/>
        </w:rPr>
        <w:t> </w:t>
      </w:r>
      <w:r w:rsidRPr="005347D2">
        <w:rPr>
          <w:rFonts w:eastAsia="Malgun Gothic"/>
          <w:noProof/>
          <w:sz w:val="20"/>
          <w:lang w:eastAsia="zh-CN"/>
        </w:rPr>
        <w:t>0</w:t>
      </w:r>
      <w:r w:rsidR="00AE5B8F" w:rsidRPr="005347D2">
        <w:rPr>
          <w:rFonts w:eastAsia="Malgun Gothic"/>
          <w:noProof/>
          <w:sz w:val="20"/>
          <w:lang w:eastAsia="zh-CN"/>
        </w:rPr>
        <w:t>:</w:t>
      </w:r>
    </w:p>
    <w:p w14:paraId="0E3AB3B8" w14:textId="342D23E8" w:rsidR="00AE5B8F" w:rsidRPr="005347D2" w:rsidRDefault="00AE5B8F" w:rsidP="00AE5B8F">
      <w:pPr>
        <w:pStyle w:val="enumlev1"/>
        <w:ind w:left="397"/>
        <w:rPr>
          <w:noProof/>
          <w:lang w:val="en-CA"/>
        </w:rPr>
      </w:pPr>
      <w:r w:rsidRPr="005347D2">
        <w:rPr>
          <w:noProof/>
          <w:lang w:val="en-CA"/>
        </w:rPr>
        <w:t>–</w:t>
      </w:r>
      <w:r w:rsidRPr="005347D2">
        <w:rPr>
          <w:noProof/>
          <w:lang w:val="en-CA"/>
        </w:rPr>
        <w:tab/>
        <w:t>StereoFlag is equal to 0.</w:t>
      </w:r>
    </w:p>
    <w:p w14:paraId="70875403" w14:textId="7D0D55A2" w:rsidR="00D26D16" w:rsidRPr="0021032F" w:rsidRDefault="00AE5B8F" w:rsidP="0021032F">
      <w:pPr>
        <w:pStyle w:val="enumlev1"/>
        <w:ind w:left="397"/>
        <w:rPr>
          <w:noProof/>
          <w:lang w:val="en-CA"/>
        </w:rPr>
      </w:pPr>
      <w:r w:rsidRPr="005347D2">
        <w:rPr>
          <w:noProof/>
          <w:lang w:val="en-CA"/>
        </w:rPr>
        <w:t>–</w:t>
      </w:r>
      <w:r w:rsidRPr="005347D2">
        <w:rPr>
          <w:noProof/>
          <w:lang w:val="en-CA"/>
        </w:rPr>
        <w:tab/>
        <w:t>StereoFlag is equal to 1 and frame_packing_arrangement_type is equal to 5.</w:t>
      </w:r>
    </w:p>
    <w:p w14:paraId="01D4EA11" w14:textId="77777777" w:rsidR="001F5A08" w:rsidRPr="005347D2" w:rsidRDefault="001F5A08" w:rsidP="001F5A08">
      <w:pPr>
        <w:jc w:val="both"/>
        <w:rPr>
          <w:ins w:id="731" w:author="Ye-Kui Wang" w:date="2018-08-09T14:49:00Z"/>
          <w:sz w:val="20"/>
        </w:rPr>
      </w:pPr>
      <w:ins w:id="732" w:author="Ye-Kui Wang" w:date="2018-08-09T14:49:00Z">
        <w:r w:rsidRPr="005347D2">
          <w:rPr>
            <w:rFonts w:eastAsia="Malgun Gothic"/>
            <w:b/>
            <w:noProof/>
            <w:sz w:val="20"/>
            <w:lang w:eastAsia="zh-CN"/>
          </w:rPr>
          <w:t>rwp_reserved_zero_5bits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rwp_reserved_zero_56bits[ i ] are reserved for future use by ITU-T | ISO/IEC. Decoders shall ignore the value of rwp_reserved_zero_5bits[ i ]</w:t>
        </w:r>
        <w:r w:rsidRPr="005347D2">
          <w:rPr>
            <w:rFonts w:eastAsia="Malgun Gothic"/>
            <w:noProof/>
            <w:sz w:val="20"/>
            <w:lang w:eastAsia="zh-CN"/>
          </w:rPr>
          <w:t>.</w:t>
        </w:r>
      </w:ins>
    </w:p>
    <w:p w14:paraId="5C29B73D" w14:textId="77777777" w:rsidR="00D26D16" w:rsidRPr="005347D2" w:rsidRDefault="00D26D16" w:rsidP="00D26D16">
      <w:pPr>
        <w:jc w:val="both"/>
        <w:rPr>
          <w:sz w:val="20"/>
        </w:rPr>
      </w:pPr>
      <w:proofErr w:type="spellStart"/>
      <w:r w:rsidRPr="005347D2">
        <w:rPr>
          <w:b/>
          <w:sz w:val="20"/>
        </w:rPr>
        <w:lastRenderedPageBreak/>
        <w:t>num_packed_regions</w:t>
      </w:r>
      <w:proofErr w:type="spellEnd"/>
      <w:r w:rsidRPr="005347D2">
        <w:rPr>
          <w:sz w:val="20"/>
        </w:rPr>
        <w:t xml:space="preserve"> </w:t>
      </w:r>
      <w:proofErr w:type="gramStart"/>
      <w:r w:rsidRPr="005347D2">
        <w:rPr>
          <w:sz w:val="20"/>
        </w:rPr>
        <w:t>specifies</w:t>
      </w:r>
      <w:proofErr w:type="gramEnd"/>
      <w:r w:rsidRPr="005347D2">
        <w:rPr>
          <w:sz w:val="20"/>
        </w:rPr>
        <w:t xml:space="preserve"> the number of packed regions </w:t>
      </w:r>
      <w:bookmarkStart w:id="733" w:name="_Hlk494469384"/>
      <w:r w:rsidRPr="005347D2">
        <w:rPr>
          <w:sz w:val="20"/>
        </w:rPr>
        <w:t xml:space="preserve">when </w:t>
      </w:r>
      <w:proofErr w:type="spellStart"/>
      <w:r w:rsidRPr="005347D2">
        <w:rPr>
          <w:sz w:val="20"/>
        </w:rPr>
        <w:t>constituent_picture_matching_flag</w:t>
      </w:r>
      <w:proofErr w:type="spellEnd"/>
      <w:r w:rsidRPr="005347D2">
        <w:rPr>
          <w:sz w:val="20"/>
        </w:rPr>
        <w:t xml:space="preserve"> is equal to 0</w:t>
      </w:r>
      <w:bookmarkEnd w:id="733"/>
      <w:r w:rsidRPr="005347D2">
        <w:rPr>
          <w:sz w:val="20"/>
        </w:rPr>
        <w:t xml:space="preserve">. The value of </w:t>
      </w:r>
      <w:proofErr w:type="spellStart"/>
      <w:r w:rsidRPr="005347D2">
        <w:rPr>
          <w:sz w:val="20"/>
        </w:rPr>
        <w:t>num_packed_regions</w:t>
      </w:r>
      <w:proofErr w:type="spellEnd"/>
      <w:r w:rsidRPr="005347D2">
        <w:rPr>
          <w:sz w:val="20"/>
        </w:rPr>
        <w:t xml:space="preserve"> shall be greater than 0. When </w:t>
      </w:r>
      <w:proofErr w:type="spellStart"/>
      <w:r w:rsidRPr="005347D2">
        <w:rPr>
          <w:sz w:val="20"/>
        </w:rPr>
        <w:t>constituent_picture_matching_flag</w:t>
      </w:r>
      <w:proofErr w:type="spellEnd"/>
      <w:r w:rsidRPr="005347D2">
        <w:rPr>
          <w:sz w:val="20"/>
        </w:rPr>
        <w:t xml:space="preserve"> is equal to 1, the total number of packed regions is equal to </w:t>
      </w:r>
      <w:proofErr w:type="spellStart"/>
      <w:r w:rsidRPr="005347D2">
        <w:rPr>
          <w:sz w:val="20"/>
        </w:rPr>
        <w:t>num_packed_regions</w:t>
      </w:r>
      <w:proofErr w:type="spellEnd"/>
      <w:r w:rsidRPr="005347D2">
        <w:rPr>
          <w:sz w:val="20"/>
        </w:rPr>
        <w:t xml:space="preserve"> * 2, and the information in each entry of the loop of </w:t>
      </w:r>
      <w:r w:rsidRPr="005347D2">
        <w:rPr>
          <w:bCs/>
          <w:noProof/>
          <w:sz w:val="20"/>
        </w:rPr>
        <w:t>num_packed_regions entries</w:t>
      </w:r>
      <w:r w:rsidRPr="005347D2">
        <w:rPr>
          <w:noProof/>
          <w:sz w:val="20"/>
        </w:rPr>
        <w:t xml:space="preserve"> </w:t>
      </w:r>
      <w:r w:rsidRPr="005347D2">
        <w:rPr>
          <w:sz w:val="20"/>
        </w:rPr>
        <w:t>applies to each constituent picture of the projected picture and the packed picture.</w:t>
      </w:r>
    </w:p>
    <w:p w14:paraId="47677B06" w14:textId="77777777" w:rsidR="00D26D16" w:rsidRPr="005347D2" w:rsidRDefault="00D26D16" w:rsidP="00D26D16">
      <w:pPr>
        <w:jc w:val="both"/>
        <w:rPr>
          <w:sz w:val="20"/>
        </w:rPr>
      </w:pPr>
      <w:proofErr w:type="spellStart"/>
      <w:r w:rsidRPr="005347D2">
        <w:rPr>
          <w:b/>
          <w:sz w:val="20"/>
        </w:rPr>
        <w:t>proj_picture_width</w:t>
      </w:r>
      <w:proofErr w:type="spellEnd"/>
      <w:r w:rsidRPr="005347D2">
        <w:rPr>
          <w:sz w:val="20"/>
        </w:rPr>
        <w:t xml:space="preserve"> and </w:t>
      </w:r>
      <w:proofErr w:type="spellStart"/>
      <w:r w:rsidRPr="005347D2">
        <w:rPr>
          <w:b/>
          <w:sz w:val="20"/>
        </w:rPr>
        <w:t>proj_picture_height</w:t>
      </w:r>
      <w:proofErr w:type="spellEnd"/>
      <w:r w:rsidRPr="005347D2">
        <w:rPr>
          <w:sz w:val="20"/>
        </w:rPr>
        <w:t xml:space="preserve"> specify the width and height, respectively, of the projected picture, in relative projected picture sample units.</w:t>
      </w:r>
    </w:p>
    <w:p w14:paraId="67E7632E" w14:textId="77777777" w:rsidR="00D26D16" w:rsidRPr="005347D2" w:rsidRDefault="00D26D16" w:rsidP="00D26D16">
      <w:pPr>
        <w:jc w:val="both"/>
        <w:rPr>
          <w:sz w:val="20"/>
        </w:rPr>
      </w:pPr>
      <w:r w:rsidRPr="005347D2">
        <w:rPr>
          <w:sz w:val="20"/>
        </w:rPr>
        <w:t xml:space="preserve">The values of </w:t>
      </w:r>
      <w:proofErr w:type="spellStart"/>
      <w:r w:rsidRPr="005347D2">
        <w:rPr>
          <w:sz w:val="20"/>
        </w:rPr>
        <w:t>proj_picture_width</w:t>
      </w:r>
      <w:proofErr w:type="spellEnd"/>
      <w:r w:rsidRPr="005347D2">
        <w:rPr>
          <w:sz w:val="20"/>
        </w:rPr>
        <w:t xml:space="preserve"> and </w:t>
      </w:r>
      <w:proofErr w:type="spellStart"/>
      <w:r w:rsidRPr="005347D2">
        <w:rPr>
          <w:sz w:val="20"/>
        </w:rPr>
        <w:t>proj_picture_height</w:t>
      </w:r>
      <w:proofErr w:type="spellEnd"/>
      <w:r w:rsidRPr="005347D2">
        <w:rPr>
          <w:sz w:val="20"/>
        </w:rPr>
        <w:t xml:space="preserve"> shall both be greater than 0.</w:t>
      </w:r>
    </w:p>
    <w:p w14:paraId="32D4B8EC" w14:textId="77777777" w:rsidR="00D26D16" w:rsidRPr="005347D2" w:rsidRDefault="00D26D16" w:rsidP="00D26D16">
      <w:pPr>
        <w:jc w:val="both"/>
        <w:rPr>
          <w:sz w:val="20"/>
        </w:rPr>
      </w:pPr>
      <w:proofErr w:type="spellStart"/>
      <w:r w:rsidRPr="005347D2">
        <w:rPr>
          <w:b/>
          <w:sz w:val="20"/>
        </w:rPr>
        <w:t>packed_picture_width</w:t>
      </w:r>
      <w:proofErr w:type="spellEnd"/>
      <w:r w:rsidRPr="005347D2">
        <w:rPr>
          <w:sz w:val="20"/>
        </w:rPr>
        <w:t xml:space="preserve"> and </w:t>
      </w:r>
      <w:proofErr w:type="spellStart"/>
      <w:r w:rsidRPr="005347D2">
        <w:rPr>
          <w:b/>
          <w:sz w:val="20"/>
        </w:rPr>
        <w:t>packed_picture_height</w:t>
      </w:r>
      <w:proofErr w:type="spellEnd"/>
      <w:r w:rsidRPr="005347D2">
        <w:rPr>
          <w:sz w:val="20"/>
        </w:rPr>
        <w:t xml:space="preserve"> specify the width and height, respectively, of the packed picture, in relative packed picture sample units.</w:t>
      </w:r>
    </w:p>
    <w:p w14:paraId="25C70E14" w14:textId="77777777" w:rsidR="00D26D16" w:rsidRPr="005347D2" w:rsidRDefault="00D26D16" w:rsidP="00D26D16">
      <w:pPr>
        <w:jc w:val="both"/>
        <w:rPr>
          <w:sz w:val="20"/>
        </w:rPr>
      </w:pPr>
      <w:r w:rsidRPr="005347D2">
        <w:rPr>
          <w:sz w:val="20"/>
        </w:rPr>
        <w:t xml:space="preserve">The values of </w:t>
      </w:r>
      <w:proofErr w:type="spellStart"/>
      <w:r w:rsidRPr="005347D2">
        <w:rPr>
          <w:sz w:val="20"/>
        </w:rPr>
        <w:t>packed_picture_width</w:t>
      </w:r>
      <w:proofErr w:type="spellEnd"/>
      <w:r w:rsidRPr="005347D2">
        <w:rPr>
          <w:sz w:val="20"/>
        </w:rPr>
        <w:t xml:space="preserve"> and </w:t>
      </w:r>
      <w:proofErr w:type="spellStart"/>
      <w:r w:rsidRPr="005347D2">
        <w:rPr>
          <w:sz w:val="20"/>
        </w:rPr>
        <w:t>packed_picture_height</w:t>
      </w:r>
      <w:proofErr w:type="spellEnd"/>
      <w:r w:rsidRPr="005347D2">
        <w:rPr>
          <w:sz w:val="20"/>
        </w:rPr>
        <w:t xml:space="preserve"> shall both be greater than 0.</w:t>
      </w:r>
    </w:p>
    <w:p w14:paraId="6073CEA9" w14:textId="77777777" w:rsidR="00D26D16" w:rsidRPr="005347D2" w:rsidRDefault="00D26D16" w:rsidP="00D26D16">
      <w:pPr>
        <w:jc w:val="both"/>
        <w:rPr>
          <w:sz w:val="20"/>
        </w:rPr>
      </w:pPr>
      <w:r w:rsidRPr="005347D2">
        <w:rPr>
          <w:sz w:val="20"/>
        </w:rPr>
        <w:t xml:space="preserve">It is a requirement of bitstream conformance that </w:t>
      </w:r>
      <w:proofErr w:type="spellStart"/>
      <w:r w:rsidRPr="005347D2">
        <w:rPr>
          <w:sz w:val="20"/>
        </w:rPr>
        <w:t>packed_picture_width</w:t>
      </w:r>
      <w:proofErr w:type="spellEnd"/>
      <w:r w:rsidRPr="005347D2">
        <w:rPr>
          <w:sz w:val="20"/>
        </w:rPr>
        <w:t xml:space="preserve"> and </w:t>
      </w:r>
      <w:proofErr w:type="spellStart"/>
      <w:r w:rsidRPr="005347D2">
        <w:rPr>
          <w:sz w:val="20"/>
        </w:rPr>
        <w:t>packed_picture_height</w:t>
      </w:r>
      <w:proofErr w:type="spellEnd"/>
      <w:r w:rsidRPr="005347D2">
        <w:rPr>
          <w:sz w:val="20"/>
        </w:rPr>
        <w:t xml:space="preserve"> shall have such values that </w:t>
      </w:r>
      <w:proofErr w:type="spellStart"/>
      <w:r w:rsidRPr="005347D2">
        <w:rPr>
          <w:sz w:val="20"/>
        </w:rPr>
        <w:t>packed_picture_width</w:t>
      </w:r>
      <w:proofErr w:type="spellEnd"/>
      <w:r w:rsidRPr="005347D2">
        <w:rPr>
          <w:sz w:val="20"/>
        </w:rPr>
        <w:t xml:space="preserve"> is an integer multiple of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w:t>
      </w:r>
      <w:r w:rsidRPr="005347D2">
        <w:rPr>
          <w:sz w:val="20"/>
        </w:rPr>
        <w:t xml:space="preserve">and </w:t>
      </w:r>
      <w:proofErr w:type="spellStart"/>
      <w:r w:rsidRPr="005347D2">
        <w:rPr>
          <w:sz w:val="20"/>
        </w:rPr>
        <w:t>packed_picture_height</w:t>
      </w:r>
      <w:proofErr w:type="spellEnd"/>
      <w:r w:rsidRPr="005347D2">
        <w:rPr>
          <w:sz w:val="20"/>
        </w:rPr>
        <w:t xml:space="preserve"> is an integer multiple of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where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are the width and height, respectively, of the cropped decoded picture</w:t>
      </w:r>
      <w:r w:rsidRPr="005347D2">
        <w:rPr>
          <w:sz w:val="20"/>
        </w:rPr>
        <w:t>.</w:t>
      </w:r>
    </w:p>
    <w:p w14:paraId="55CC087A" w14:textId="77777777" w:rsidR="00D26D16" w:rsidRPr="005347D2" w:rsidRDefault="00D26D16" w:rsidP="00D26D16">
      <w:pPr>
        <w:jc w:val="both"/>
        <w:rPr>
          <w:sz w:val="20"/>
        </w:rPr>
      </w:pPr>
      <w:r w:rsidRPr="005347D2">
        <w:rPr>
          <w:rFonts w:eastAsia="Malgun Gothic"/>
          <w:b/>
          <w:noProof/>
          <w:sz w:val="20"/>
          <w:lang w:eastAsia="zh-CN"/>
        </w:rPr>
        <w:t>rwp_reserved_zero_4bits</w:t>
      </w:r>
      <w:r w:rsidRPr="005347D2">
        <w:rPr>
          <w:bCs/>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rwp_reserved_zero_4bits[ i ] are reserved for future use by ITU-T | ISO/IEC. Decoders shall ignore the value of rwp_reserved_zero_4bits[ i ]</w:t>
      </w:r>
      <w:r w:rsidRPr="005347D2">
        <w:rPr>
          <w:rFonts w:eastAsia="Malgun Gothic"/>
          <w:noProof/>
          <w:sz w:val="20"/>
          <w:lang w:eastAsia="zh-CN"/>
        </w:rPr>
        <w:t>.</w:t>
      </w:r>
    </w:p>
    <w:p w14:paraId="0F6E1D6B" w14:textId="77777777" w:rsidR="00D26D16" w:rsidRPr="005347D2" w:rsidRDefault="00D26D16" w:rsidP="00D26D16">
      <w:pPr>
        <w:jc w:val="both"/>
        <w:rPr>
          <w:sz w:val="20"/>
        </w:rPr>
      </w:pPr>
      <w:proofErr w:type="spellStart"/>
      <w:r w:rsidRPr="005347D2">
        <w:rPr>
          <w:b/>
          <w:sz w:val="20"/>
        </w:rPr>
        <w:t>transform_</w:t>
      </w:r>
      <w:proofErr w:type="gramStart"/>
      <w:r w:rsidRPr="005347D2">
        <w:rPr>
          <w:b/>
          <w:sz w:val="20"/>
        </w:rPr>
        <w:t>type</w:t>
      </w:r>
      <w:proofErr w:type="spellEnd"/>
      <w:r w:rsidRPr="005347D2">
        <w:rPr>
          <w:bCs/>
          <w:noProof/>
          <w:sz w:val="20"/>
        </w:rPr>
        <w:t>[</w:t>
      </w:r>
      <w:proofErr w:type="gramEnd"/>
      <w:r w:rsidRPr="005347D2">
        <w:rPr>
          <w:bCs/>
          <w:noProof/>
          <w:sz w:val="20"/>
        </w:rPr>
        <w:t> i ]</w:t>
      </w:r>
      <w:r w:rsidRPr="005347D2">
        <w:rPr>
          <w:sz w:val="20"/>
        </w:rPr>
        <w:t xml:space="preserve"> specifies the rotation and mirroring to be applied to the i-</w:t>
      </w:r>
      <w:proofErr w:type="spellStart"/>
      <w:r w:rsidRPr="005347D2">
        <w:rPr>
          <w:sz w:val="20"/>
        </w:rPr>
        <w:t>th</w:t>
      </w:r>
      <w:proofErr w:type="spellEnd"/>
      <w:r w:rsidRPr="005347D2">
        <w:rPr>
          <w:sz w:val="20"/>
        </w:rPr>
        <w:t xml:space="preserve"> packed region to remap to the i-</w:t>
      </w:r>
      <w:proofErr w:type="spellStart"/>
      <w:r w:rsidRPr="005347D2">
        <w:rPr>
          <w:sz w:val="20"/>
        </w:rPr>
        <w:t>th</w:t>
      </w:r>
      <w:proofErr w:type="spellEnd"/>
      <w:r w:rsidRPr="005347D2">
        <w:rPr>
          <w:sz w:val="20"/>
        </w:rPr>
        <w:t xml:space="preserve"> projected region. When </w:t>
      </w:r>
      <w:proofErr w:type="spellStart"/>
      <w:r w:rsidRPr="005347D2">
        <w:rPr>
          <w:sz w:val="20"/>
        </w:rPr>
        <w:t>transform_</w:t>
      </w:r>
      <w:proofErr w:type="gramStart"/>
      <w:r w:rsidRPr="005347D2">
        <w:rPr>
          <w:sz w:val="20"/>
        </w:rPr>
        <w:t>type</w:t>
      </w:r>
      <w:proofErr w:type="spellEnd"/>
      <w:r w:rsidRPr="005347D2">
        <w:rPr>
          <w:bCs/>
          <w:noProof/>
          <w:sz w:val="20"/>
        </w:rPr>
        <w:t>[</w:t>
      </w:r>
      <w:proofErr w:type="gramEnd"/>
      <w:r w:rsidRPr="005347D2">
        <w:rPr>
          <w:bCs/>
          <w:noProof/>
          <w:sz w:val="20"/>
        </w:rPr>
        <w:t> i ]</w:t>
      </w:r>
      <w:r w:rsidRPr="005347D2">
        <w:rPr>
          <w:sz w:val="20"/>
        </w:rPr>
        <w:t xml:space="preserve"> specifies both rotation and mirroring, rotation applies before mirroring. The values of </w:t>
      </w:r>
      <w:proofErr w:type="spellStart"/>
      <w:r w:rsidRPr="005347D2">
        <w:rPr>
          <w:sz w:val="20"/>
        </w:rPr>
        <w:t>transform_</w:t>
      </w:r>
      <w:proofErr w:type="gramStart"/>
      <w:r w:rsidRPr="005347D2">
        <w:rPr>
          <w:sz w:val="20"/>
        </w:rPr>
        <w:t>type</w:t>
      </w:r>
      <w:proofErr w:type="spellEnd"/>
      <w:r w:rsidRPr="005347D2">
        <w:rPr>
          <w:bCs/>
          <w:noProof/>
          <w:sz w:val="20"/>
        </w:rPr>
        <w:t>[</w:t>
      </w:r>
      <w:proofErr w:type="gramEnd"/>
      <w:r w:rsidRPr="005347D2">
        <w:rPr>
          <w:bCs/>
          <w:noProof/>
          <w:sz w:val="20"/>
        </w:rPr>
        <w:t> i ]</w:t>
      </w:r>
      <w:r w:rsidRPr="005347D2">
        <w:rPr>
          <w:sz w:val="20"/>
        </w:rPr>
        <w:t xml:space="preserve"> are specified in Table D.</w:t>
      </w:r>
      <w:r w:rsidRPr="005347D2">
        <w:rPr>
          <w:sz w:val="20"/>
          <w:highlight w:val="yellow"/>
        </w:rPr>
        <w:t>X</w:t>
      </w:r>
      <w:r w:rsidRPr="005347D2">
        <w:rPr>
          <w:sz w:val="20"/>
        </w:rPr>
        <w:t>:</w:t>
      </w:r>
    </w:p>
    <w:p w14:paraId="0E6B5755" w14:textId="77777777" w:rsidR="00D26D16" w:rsidRPr="005347D2" w:rsidRDefault="00D26D16" w:rsidP="00D26D16">
      <w:pPr>
        <w:pStyle w:val="TableTitle"/>
        <w:rPr>
          <w:lang w:val="en-CA"/>
        </w:rPr>
      </w:pPr>
      <w:r w:rsidRPr="005347D2">
        <w:rPr>
          <w:lang w:val="en-CA"/>
        </w:rPr>
        <w:t>Table D.</w:t>
      </w:r>
      <w:r w:rsidRPr="005347D2">
        <w:rPr>
          <w:highlight w:val="yellow"/>
          <w:lang w:val="en-CA"/>
        </w:rPr>
        <w:t>X</w:t>
      </w:r>
      <w:r w:rsidRPr="005347D2">
        <w:rPr>
          <w:lang w:val="en-CA"/>
        </w:rPr>
        <w:t xml:space="preserve"> – </w:t>
      </w:r>
      <w:proofErr w:type="spellStart"/>
      <w:r w:rsidRPr="005347D2">
        <w:rPr>
          <w:rFonts w:eastAsia="Times New Roman"/>
          <w:lang w:val="en-CA"/>
        </w:rPr>
        <w:t>transform_</w:t>
      </w:r>
      <w:proofErr w:type="gramStart"/>
      <w:r w:rsidRPr="005347D2">
        <w:rPr>
          <w:rFonts w:eastAsia="Times New Roman"/>
          <w:lang w:val="en-CA"/>
        </w:rPr>
        <w:t>type</w:t>
      </w:r>
      <w:proofErr w:type="spellEnd"/>
      <w:r w:rsidRPr="005347D2">
        <w:rPr>
          <w:rFonts w:eastAsia="DengXian"/>
          <w:bCs w:val="0"/>
          <w:noProof/>
          <w:lang w:val="en-CA"/>
        </w:rPr>
        <w:t>[</w:t>
      </w:r>
      <w:proofErr w:type="gramEnd"/>
      <w:r w:rsidRPr="005347D2">
        <w:rPr>
          <w:bCs w:val="0"/>
          <w:noProof/>
          <w:lang w:val="en-CA"/>
        </w:rPr>
        <w:t> </w:t>
      </w:r>
      <w:r w:rsidRPr="005347D2">
        <w:rPr>
          <w:rFonts w:eastAsia="DengXian"/>
          <w:bCs w:val="0"/>
          <w:noProof/>
          <w:lang w:val="en-CA"/>
        </w:rPr>
        <w:t>i</w:t>
      </w:r>
      <w:r w:rsidRPr="005347D2">
        <w:rPr>
          <w:bCs w:val="0"/>
          <w:noProof/>
          <w:lang w:val="en-CA"/>
        </w:rPr>
        <w:t> </w:t>
      </w:r>
      <w:r w:rsidRPr="005347D2">
        <w:rPr>
          <w:rFonts w:eastAsia="DengXian"/>
          <w:bCs w:val="0"/>
          <w:noProof/>
          <w:lang w:val="en-CA"/>
        </w:rPr>
        <w:t>]</w:t>
      </w:r>
      <w:r w:rsidRPr="005347D2">
        <w:rPr>
          <w:lang w:val="en-CA"/>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26D16" w:rsidRPr="005347D2" w14:paraId="58594F00" w14:textId="77777777" w:rsidTr="00400101">
        <w:trPr>
          <w:cantSplit/>
          <w:jc w:val="center"/>
        </w:trPr>
        <w:tc>
          <w:tcPr>
            <w:tcW w:w="1384" w:type="dxa"/>
            <w:vAlign w:val="center"/>
          </w:tcPr>
          <w:p w14:paraId="470219F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5347D2">
              <w:rPr>
                <w:b/>
                <w:sz w:val="20"/>
              </w:rPr>
              <w:t>Value</w:t>
            </w:r>
          </w:p>
        </w:tc>
        <w:tc>
          <w:tcPr>
            <w:tcW w:w="5991" w:type="dxa"/>
            <w:vAlign w:val="center"/>
          </w:tcPr>
          <w:p w14:paraId="36AAFA83" w14:textId="77777777" w:rsidR="00D26D16" w:rsidRPr="005347D2" w:rsidRDefault="00D26D16" w:rsidP="00400101">
            <w:pPr>
              <w:keepNext/>
              <w:keepLines/>
              <w:spacing w:after="60"/>
              <w:jc w:val="center"/>
              <w:rPr>
                <w:b/>
                <w:sz w:val="20"/>
              </w:rPr>
            </w:pPr>
            <w:r w:rsidRPr="005347D2">
              <w:rPr>
                <w:b/>
                <w:sz w:val="20"/>
              </w:rPr>
              <w:t>Description</w:t>
            </w:r>
          </w:p>
        </w:tc>
      </w:tr>
      <w:tr w:rsidR="00D26D16" w:rsidRPr="005347D2" w14:paraId="13564329" w14:textId="77777777" w:rsidTr="00400101">
        <w:trPr>
          <w:cantSplit/>
          <w:jc w:val="center"/>
        </w:trPr>
        <w:tc>
          <w:tcPr>
            <w:tcW w:w="1384" w:type="dxa"/>
            <w:vAlign w:val="center"/>
          </w:tcPr>
          <w:p w14:paraId="7538A3EA"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0</w:t>
            </w:r>
          </w:p>
        </w:tc>
        <w:tc>
          <w:tcPr>
            <w:tcW w:w="5991" w:type="dxa"/>
            <w:vAlign w:val="center"/>
          </w:tcPr>
          <w:p w14:paraId="18F53DF3" w14:textId="77777777" w:rsidR="00D26D16" w:rsidRPr="005347D2" w:rsidRDefault="00D26D16" w:rsidP="00400101">
            <w:pPr>
              <w:keepNext/>
              <w:keepLines/>
              <w:spacing w:after="60"/>
              <w:rPr>
                <w:sz w:val="20"/>
              </w:rPr>
            </w:pPr>
            <w:r w:rsidRPr="005347D2">
              <w:rPr>
                <w:sz w:val="20"/>
              </w:rPr>
              <w:t>no transform</w:t>
            </w:r>
          </w:p>
        </w:tc>
      </w:tr>
      <w:tr w:rsidR="00D26D16" w:rsidRPr="005347D2" w14:paraId="5CE75BB6" w14:textId="77777777" w:rsidTr="00400101">
        <w:trPr>
          <w:cantSplit/>
          <w:jc w:val="center"/>
        </w:trPr>
        <w:tc>
          <w:tcPr>
            <w:tcW w:w="1384" w:type="dxa"/>
            <w:vAlign w:val="center"/>
          </w:tcPr>
          <w:p w14:paraId="6F5B31F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1</w:t>
            </w:r>
          </w:p>
        </w:tc>
        <w:tc>
          <w:tcPr>
            <w:tcW w:w="5991" w:type="dxa"/>
            <w:vAlign w:val="center"/>
          </w:tcPr>
          <w:p w14:paraId="1899BCA9" w14:textId="77777777" w:rsidR="00D26D16" w:rsidRPr="005347D2" w:rsidRDefault="00D26D16" w:rsidP="00400101">
            <w:pPr>
              <w:keepNext/>
              <w:keepLines/>
              <w:spacing w:after="60"/>
              <w:rPr>
                <w:sz w:val="20"/>
              </w:rPr>
            </w:pPr>
            <w:r w:rsidRPr="005347D2">
              <w:rPr>
                <w:sz w:val="20"/>
              </w:rPr>
              <w:t>mirroring horizontally</w:t>
            </w:r>
          </w:p>
        </w:tc>
      </w:tr>
      <w:tr w:rsidR="00D26D16" w:rsidRPr="005347D2" w14:paraId="266A09E2" w14:textId="77777777" w:rsidTr="00400101">
        <w:trPr>
          <w:cantSplit/>
          <w:jc w:val="center"/>
        </w:trPr>
        <w:tc>
          <w:tcPr>
            <w:tcW w:w="1384" w:type="dxa"/>
            <w:vAlign w:val="center"/>
          </w:tcPr>
          <w:p w14:paraId="32B6376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2</w:t>
            </w:r>
          </w:p>
        </w:tc>
        <w:tc>
          <w:tcPr>
            <w:tcW w:w="5991" w:type="dxa"/>
            <w:vAlign w:val="center"/>
          </w:tcPr>
          <w:p w14:paraId="13791011" w14:textId="42C74383" w:rsidR="00D26D16" w:rsidRPr="005347D2" w:rsidRDefault="00D26D16" w:rsidP="00400101">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w:t>
            </w:r>
          </w:p>
        </w:tc>
      </w:tr>
      <w:tr w:rsidR="00D26D16" w:rsidRPr="005347D2" w14:paraId="2F2AE240" w14:textId="77777777" w:rsidTr="00400101">
        <w:trPr>
          <w:cantSplit/>
          <w:jc w:val="center"/>
        </w:trPr>
        <w:tc>
          <w:tcPr>
            <w:tcW w:w="1384" w:type="dxa"/>
            <w:vAlign w:val="center"/>
          </w:tcPr>
          <w:p w14:paraId="4D09F54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3</w:t>
            </w:r>
          </w:p>
        </w:tc>
        <w:tc>
          <w:tcPr>
            <w:tcW w:w="5991" w:type="dxa"/>
            <w:vAlign w:val="center"/>
          </w:tcPr>
          <w:p w14:paraId="1214486B" w14:textId="74117DB4" w:rsidR="00D26D16" w:rsidRPr="005347D2" w:rsidRDefault="00D26D16" w:rsidP="00C040F5">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 xml:space="preserve">) </w:t>
            </w:r>
            <w:r w:rsidR="00C040F5" w:rsidRPr="005347D2">
              <w:rPr>
                <w:sz w:val="20"/>
                <w:lang w:eastAsia="ko-KR"/>
              </w:rPr>
              <w:t>before</w:t>
            </w:r>
            <w:r w:rsidR="00C040F5" w:rsidRPr="005347D2">
              <w:rPr>
                <w:sz w:val="20"/>
              </w:rPr>
              <w:t xml:space="preserve"> </w:t>
            </w:r>
            <w:r w:rsidRPr="005347D2">
              <w:rPr>
                <w:sz w:val="20"/>
              </w:rPr>
              <w:t>mirroring horizontally</w:t>
            </w:r>
          </w:p>
        </w:tc>
      </w:tr>
      <w:tr w:rsidR="00D26D16" w:rsidRPr="005347D2" w14:paraId="496B73A9" w14:textId="77777777" w:rsidTr="00400101">
        <w:trPr>
          <w:cantSplit/>
          <w:jc w:val="center"/>
        </w:trPr>
        <w:tc>
          <w:tcPr>
            <w:tcW w:w="1384" w:type="dxa"/>
            <w:vAlign w:val="center"/>
          </w:tcPr>
          <w:p w14:paraId="1B367FA1"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4</w:t>
            </w:r>
          </w:p>
        </w:tc>
        <w:tc>
          <w:tcPr>
            <w:tcW w:w="5991" w:type="dxa"/>
            <w:vAlign w:val="center"/>
          </w:tcPr>
          <w:p w14:paraId="14CAF6D1" w14:textId="5E105208" w:rsidR="00D26D16" w:rsidRPr="005347D2" w:rsidRDefault="00D26D16" w:rsidP="00400101">
            <w:pPr>
              <w:keepNext/>
              <w:keepLines/>
              <w:spacing w:after="60"/>
              <w:rPr>
                <w:sz w:val="20"/>
              </w:rPr>
            </w:pPr>
            <w:r w:rsidRPr="005347D2">
              <w:rPr>
                <w:sz w:val="20"/>
              </w:rPr>
              <w:t xml:space="preserve">rotation by 90 degrees </w:t>
            </w:r>
            <w:r w:rsidRPr="005347D2">
              <w:rPr>
                <w:sz w:val="20"/>
                <w:lang w:eastAsia="ko-KR"/>
              </w:rPr>
              <w:t>(</w:t>
            </w:r>
            <w:r w:rsidR="00C040F5" w:rsidRPr="005347D2">
              <w:rPr>
                <w:sz w:val="20"/>
                <w:lang w:eastAsia="ko-KR"/>
              </w:rPr>
              <w:t>anticlockwise</w:t>
            </w:r>
            <w:r w:rsidRPr="005347D2">
              <w:rPr>
                <w:sz w:val="20"/>
                <w:lang w:eastAsia="ko-KR"/>
              </w:rPr>
              <w:t>) before</w:t>
            </w:r>
            <w:r w:rsidRPr="005347D2">
              <w:rPr>
                <w:sz w:val="20"/>
              </w:rPr>
              <w:t xml:space="preserve"> mirroring horizontally</w:t>
            </w:r>
          </w:p>
        </w:tc>
      </w:tr>
      <w:tr w:rsidR="00D26D16" w:rsidRPr="005347D2" w14:paraId="3883A09D" w14:textId="77777777" w:rsidTr="00400101">
        <w:trPr>
          <w:cantSplit/>
          <w:jc w:val="center"/>
        </w:trPr>
        <w:tc>
          <w:tcPr>
            <w:tcW w:w="1384" w:type="dxa"/>
            <w:vAlign w:val="center"/>
          </w:tcPr>
          <w:p w14:paraId="3A40FC0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5</w:t>
            </w:r>
          </w:p>
        </w:tc>
        <w:tc>
          <w:tcPr>
            <w:tcW w:w="5991" w:type="dxa"/>
            <w:vAlign w:val="center"/>
          </w:tcPr>
          <w:p w14:paraId="6A116604" w14:textId="3327EF9F" w:rsidR="00D26D16" w:rsidRPr="005347D2" w:rsidRDefault="00D26D16" w:rsidP="00400101">
            <w:pPr>
              <w:keepNext/>
              <w:keepLines/>
              <w:spacing w:after="60"/>
              <w:rPr>
                <w:sz w:val="20"/>
              </w:rPr>
            </w:pPr>
            <w:r w:rsidRPr="005347D2">
              <w:rPr>
                <w:sz w:val="20"/>
              </w:rPr>
              <w:t>rotation by 90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r w:rsidR="00D26D16" w:rsidRPr="005347D2" w14:paraId="252D4ED3" w14:textId="77777777" w:rsidTr="00400101">
        <w:trPr>
          <w:cantSplit/>
          <w:jc w:val="center"/>
        </w:trPr>
        <w:tc>
          <w:tcPr>
            <w:tcW w:w="1384" w:type="dxa"/>
            <w:vAlign w:val="center"/>
          </w:tcPr>
          <w:p w14:paraId="2CB575D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6</w:t>
            </w:r>
          </w:p>
        </w:tc>
        <w:tc>
          <w:tcPr>
            <w:tcW w:w="5991" w:type="dxa"/>
            <w:vAlign w:val="center"/>
          </w:tcPr>
          <w:p w14:paraId="4877560F" w14:textId="1E208420"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r w:rsidRPr="005347D2">
              <w:rPr>
                <w:sz w:val="20"/>
              </w:rPr>
              <w:t xml:space="preserve"> before mirroring horizontally</w:t>
            </w:r>
          </w:p>
        </w:tc>
      </w:tr>
      <w:tr w:rsidR="00D26D16" w:rsidRPr="005347D2" w14:paraId="71905921" w14:textId="77777777" w:rsidTr="00400101">
        <w:trPr>
          <w:cantSplit/>
          <w:jc w:val="center"/>
        </w:trPr>
        <w:tc>
          <w:tcPr>
            <w:tcW w:w="1384" w:type="dxa"/>
            <w:vAlign w:val="center"/>
          </w:tcPr>
          <w:p w14:paraId="5635B22B"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7</w:t>
            </w:r>
          </w:p>
        </w:tc>
        <w:tc>
          <w:tcPr>
            <w:tcW w:w="5991" w:type="dxa"/>
            <w:vAlign w:val="center"/>
          </w:tcPr>
          <w:p w14:paraId="6500FA54" w14:textId="60797F8A"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bl>
    <w:p w14:paraId="49B8476A" w14:textId="77777777" w:rsidR="00D26D16" w:rsidRPr="005347D2" w:rsidRDefault="00D26D16" w:rsidP="00D26D16">
      <w:pPr>
        <w:jc w:val="both"/>
        <w:rPr>
          <w:sz w:val="20"/>
          <w:szCs w:val="22"/>
        </w:rPr>
      </w:pPr>
    </w:p>
    <w:p w14:paraId="3D98943C" w14:textId="77777777" w:rsidR="00D26D16" w:rsidRPr="005347D2" w:rsidRDefault="00D26D16" w:rsidP="00D26D16">
      <w:pPr>
        <w:jc w:val="both"/>
        <w:rPr>
          <w:bCs/>
          <w:noProof/>
          <w:sz w:val="20"/>
        </w:rPr>
      </w:pPr>
      <w:r w:rsidRPr="005347D2">
        <w:rPr>
          <w:b/>
          <w:bCs/>
          <w:noProof/>
          <w:sz w:val="20"/>
        </w:rPr>
        <w:t>guard_band_flag</w:t>
      </w:r>
      <w:r w:rsidRPr="005347D2">
        <w:rPr>
          <w:bCs/>
          <w:noProof/>
          <w:sz w:val="20"/>
        </w:rPr>
        <w:t>[ i ] equal to 0 specifies that the i-th packed region does not have a guard band. guard_band_flag[ i ] equal to 1 specifies that the i-th packed region has a guard band.</w:t>
      </w:r>
    </w:p>
    <w:p w14:paraId="217B9CC3" w14:textId="77777777" w:rsidR="00D26D16" w:rsidRPr="005347D2" w:rsidRDefault="00D26D16" w:rsidP="00D26D16">
      <w:pPr>
        <w:jc w:val="both"/>
        <w:rPr>
          <w:sz w:val="20"/>
        </w:rPr>
      </w:pPr>
      <w:r w:rsidRPr="005347D2">
        <w:rPr>
          <w:b/>
          <w:bCs/>
          <w:noProof/>
          <w:sz w:val="20"/>
        </w:rPr>
        <w:t>proj</w:t>
      </w:r>
      <w:r w:rsidRPr="005347D2">
        <w:rPr>
          <w:b/>
          <w:sz w:val="20"/>
        </w:rPr>
        <w:t>_</w:t>
      </w:r>
      <w:proofErr w:type="spellStart"/>
      <w:r w:rsidRPr="005347D2">
        <w:rPr>
          <w:b/>
          <w:sz w:val="20"/>
        </w:rPr>
        <w:t>region_width</w:t>
      </w:r>
      <w:proofErr w:type="spellEnd"/>
      <w:r w:rsidRPr="005347D2">
        <w:rPr>
          <w:bCs/>
          <w:noProof/>
          <w:sz w:val="20"/>
        </w:rPr>
        <w:t>[ i ]</w:t>
      </w:r>
      <w:r w:rsidRPr="005347D2">
        <w:rPr>
          <w:sz w:val="20"/>
        </w:rPr>
        <w:t xml:space="preserve">, </w:t>
      </w:r>
      <w:proofErr w:type="spellStart"/>
      <w:r w:rsidRPr="005347D2">
        <w:rPr>
          <w:b/>
          <w:sz w:val="20"/>
        </w:rPr>
        <w:t>proj_region_height</w:t>
      </w:r>
      <w:proofErr w:type="spellEnd"/>
      <w:r w:rsidRPr="005347D2">
        <w:rPr>
          <w:bCs/>
          <w:noProof/>
          <w:sz w:val="20"/>
        </w:rPr>
        <w:t xml:space="preserve">[ i ], </w:t>
      </w:r>
      <w:proofErr w:type="spellStart"/>
      <w:r w:rsidRPr="005347D2">
        <w:rPr>
          <w:b/>
          <w:sz w:val="20"/>
        </w:rPr>
        <w:t>proj_region_top</w:t>
      </w:r>
      <w:proofErr w:type="spellEnd"/>
      <w:r w:rsidRPr="005347D2">
        <w:rPr>
          <w:bCs/>
          <w:noProof/>
          <w:sz w:val="20"/>
        </w:rPr>
        <w:t>[ i ]</w:t>
      </w:r>
      <w:r w:rsidRPr="005347D2">
        <w:rPr>
          <w:sz w:val="20"/>
        </w:rPr>
        <w:t xml:space="preserve"> and </w:t>
      </w:r>
      <w:proofErr w:type="spellStart"/>
      <w:r w:rsidRPr="005347D2">
        <w:rPr>
          <w:b/>
          <w:sz w:val="20"/>
        </w:rPr>
        <w:t>proj_region_left</w:t>
      </w:r>
      <w:proofErr w:type="spellEnd"/>
      <w:r w:rsidRPr="005347D2">
        <w:rPr>
          <w:bCs/>
          <w:noProof/>
          <w:sz w:val="20"/>
        </w:rPr>
        <w:t>[ i ]</w:t>
      </w:r>
      <w:r w:rsidRPr="005347D2">
        <w:rPr>
          <w:sz w:val="20"/>
        </w:rPr>
        <w:t xml:space="preserve"> specify the width, height, top sample row, and the left-most sample column, respectively, of the i-</w:t>
      </w:r>
      <w:proofErr w:type="spellStart"/>
      <w:r w:rsidRPr="005347D2">
        <w:rPr>
          <w:sz w:val="20"/>
        </w:rPr>
        <w:t>th</w:t>
      </w:r>
      <w:proofErr w:type="spellEnd"/>
      <w:r w:rsidRPr="005347D2">
        <w:rPr>
          <w:sz w:val="20"/>
        </w:rPr>
        <w:t xml:space="preserve"> projected region, either within the projected picture (when </w:t>
      </w:r>
      <w:proofErr w:type="spellStart"/>
      <w:r w:rsidRPr="005347D2">
        <w:rPr>
          <w:sz w:val="20"/>
        </w:rPr>
        <w:t>constituent_picture_matching_flag</w:t>
      </w:r>
      <w:proofErr w:type="spellEnd"/>
      <w:r w:rsidRPr="005347D2">
        <w:rPr>
          <w:sz w:val="20"/>
        </w:rPr>
        <w:t xml:space="preserve"> is equal to 0)</w:t>
      </w:r>
      <w:r w:rsidRPr="005347D2">
        <w:t xml:space="preserve"> </w:t>
      </w:r>
      <w:r w:rsidRPr="005347D2">
        <w:rPr>
          <w:sz w:val="20"/>
        </w:rPr>
        <w:t xml:space="preserve">or within the constituent picture of the projected picture (when </w:t>
      </w:r>
      <w:proofErr w:type="spellStart"/>
      <w:r w:rsidRPr="005347D2">
        <w:rPr>
          <w:sz w:val="20"/>
        </w:rPr>
        <w:t>constituent_picture_matching_flag</w:t>
      </w:r>
      <w:proofErr w:type="spellEnd"/>
      <w:r w:rsidRPr="005347D2">
        <w:rPr>
          <w:sz w:val="20"/>
        </w:rPr>
        <w:t xml:space="preserve"> is equal to 1).</w:t>
      </w:r>
    </w:p>
    <w:p w14:paraId="1E39ABF3" w14:textId="77777777" w:rsidR="00D26D16" w:rsidRPr="005347D2" w:rsidRDefault="00D26D16" w:rsidP="00D26D16">
      <w:pPr>
        <w:jc w:val="both"/>
        <w:rPr>
          <w:bCs/>
          <w:noProof/>
          <w:sz w:val="20"/>
        </w:rPr>
      </w:pPr>
      <w:r w:rsidRPr="005347D2">
        <w:rPr>
          <w:bCs/>
          <w:noProof/>
          <w:sz w:val="20"/>
        </w:rPr>
        <w:t>proj_region_width[ i ], proj_region_height[ i ], proj_region_top[ i ], and proj_region_left[ i ] are indicated in relative projected picture sample units.</w:t>
      </w:r>
    </w:p>
    <w:p w14:paraId="25864B37" w14:textId="77777777" w:rsidR="00D26D16" w:rsidRPr="005347D2" w:rsidRDefault="00D26D16" w:rsidP="00D26D16">
      <w:pPr>
        <w:ind w:left="360"/>
        <w:jc w:val="both"/>
        <w:rPr>
          <w:sz w:val="18"/>
          <w:szCs w:val="18"/>
        </w:rPr>
      </w:pPr>
      <w:r w:rsidRPr="005347D2">
        <w:rPr>
          <w:sz w:val="18"/>
          <w:szCs w:val="18"/>
        </w:rPr>
        <w:t>NOTE 1</w:t>
      </w:r>
      <w:r w:rsidRPr="005347D2">
        <w:rPr>
          <w:noProof/>
          <w:sz w:val="18"/>
          <w:szCs w:val="18"/>
        </w:rPr>
        <w:t> </w:t>
      </w:r>
      <w:r w:rsidRPr="005347D2">
        <w:rPr>
          <w:sz w:val="18"/>
          <w:szCs w:val="18"/>
        </w:rPr>
        <w:t xml:space="preserve">– Two </w:t>
      </w:r>
      <w:bookmarkStart w:id="734" w:name="_Hlk492652940"/>
      <w:r w:rsidRPr="005347D2">
        <w:rPr>
          <w:sz w:val="18"/>
          <w:szCs w:val="18"/>
        </w:rPr>
        <w:t>projected regions may partially or entirely overlap with each other</w:t>
      </w:r>
      <w:bookmarkEnd w:id="734"/>
      <w:r w:rsidRPr="005347D2">
        <w:rPr>
          <w:sz w:val="18"/>
          <w:szCs w:val="18"/>
        </w:rPr>
        <w:t>.</w:t>
      </w:r>
    </w:p>
    <w:p w14:paraId="2C0050D4" w14:textId="77777777" w:rsidR="00D26D16" w:rsidRPr="005347D2" w:rsidRDefault="00D26D16" w:rsidP="00D26D16">
      <w:pPr>
        <w:jc w:val="both"/>
        <w:rPr>
          <w:bCs/>
          <w:noProof/>
          <w:sz w:val="20"/>
        </w:rPr>
      </w:pPr>
      <w:r w:rsidRPr="005347D2">
        <w:rPr>
          <w:b/>
          <w:bCs/>
          <w:noProof/>
          <w:sz w:val="20"/>
        </w:rPr>
        <w:t>packed_region_width</w:t>
      </w:r>
      <w:r w:rsidRPr="005347D2">
        <w:rPr>
          <w:bCs/>
          <w:noProof/>
          <w:sz w:val="20"/>
        </w:rPr>
        <w:t xml:space="preserve">[ i ], </w:t>
      </w:r>
      <w:r w:rsidRPr="005347D2">
        <w:rPr>
          <w:b/>
          <w:bCs/>
          <w:noProof/>
          <w:sz w:val="20"/>
        </w:rPr>
        <w:t>packed_region_height</w:t>
      </w:r>
      <w:r w:rsidRPr="005347D2">
        <w:rPr>
          <w:bCs/>
          <w:noProof/>
          <w:sz w:val="20"/>
        </w:rPr>
        <w:t xml:space="preserve">[ i ], </w:t>
      </w:r>
      <w:r w:rsidRPr="005347D2">
        <w:rPr>
          <w:b/>
          <w:bCs/>
          <w:noProof/>
          <w:sz w:val="20"/>
        </w:rPr>
        <w:t>packed_region_top</w:t>
      </w:r>
      <w:r w:rsidRPr="005347D2">
        <w:rPr>
          <w:bCs/>
          <w:noProof/>
          <w:sz w:val="20"/>
        </w:rPr>
        <w:t xml:space="preserve">[ i ], and </w:t>
      </w:r>
      <w:r w:rsidRPr="005347D2">
        <w:rPr>
          <w:b/>
          <w:bCs/>
          <w:noProof/>
          <w:sz w:val="20"/>
        </w:rPr>
        <w:t>packed_region_left</w:t>
      </w:r>
      <w:r w:rsidRPr="005347D2">
        <w:rPr>
          <w:bCs/>
          <w:noProof/>
          <w:sz w:val="20"/>
        </w:rPr>
        <w:t>[ i ] specify the width, height, the top luma sample row, and the left-most luma sample column, respectively, of the packed region, either within the region-wise packed picture (when constituent_picture_matching_flag is equal to 0) or within each constituent picture of the region-wise packed picture (when constituent_picture_matching_flag is equal to 1).</w:t>
      </w:r>
    </w:p>
    <w:p w14:paraId="2329924F" w14:textId="77777777" w:rsidR="00D26D16" w:rsidRPr="005347D2" w:rsidRDefault="00D26D16" w:rsidP="00D26D16">
      <w:pPr>
        <w:jc w:val="both"/>
        <w:rPr>
          <w:bCs/>
          <w:noProof/>
          <w:sz w:val="20"/>
        </w:rPr>
      </w:pPr>
      <w:r w:rsidRPr="005347D2">
        <w:rPr>
          <w:bCs/>
          <w:noProof/>
          <w:sz w:val="20"/>
        </w:rPr>
        <w:lastRenderedPageBreak/>
        <w:t xml:space="preserve">packed_region_width[ i ], packed_region_height[ i ], packed_region_top[ i ], and packed_region_left[ i ] are indicated in relative region-wise packed picture sample units. </w:t>
      </w:r>
      <w:proofErr w:type="spellStart"/>
      <w:r w:rsidRPr="005347D2">
        <w:rPr>
          <w:sz w:val="20"/>
        </w:rPr>
        <w:t>packed_region_width</w:t>
      </w:r>
      <w:proofErr w:type="spellEnd"/>
      <w:r w:rsidRPr="005347D2">
        <w:rPr>
          <w:sz w:val="20"/>
        </w:rPr>
        <w:t xml:space="preserve">[ i ], </w:t>
      </w:r>
      <w:proofErr w:type="spellStart"/>
      <w:r w:rsidRPr="005347D2">
        <w:rPr>
          <w:sz w:val="20"/>
        </w:rPr>
        <w:t>packed_region_height</w:t>
      </w:r>
      <w:proofErr w:type="spellEnd"/>
      <w:r w:rsidRPr="005347D2">
        <w:rPr>
          <w:sz w:val="20"/>
        </w:rPr>
        <w:t xml:space="preserve">[ i ], </w:t>
      </w:r>
      <w:proofErr w:type="spellStart"/>
      <w:r w:rsidRPr="005347D2">
        <w:rPr>
          <w:sz w:val="20"/>
        </w:rPr>
        <w:t>packed_region_top</w:t>
      </w:r>
      <w:proofErr w:type="spellEnd"/>
      <w:r w:rsidRPr="005347D2">
        <w:rPr>
          <w:sz w:val="20"/>
        </w:rPr>
        <w:t xml:space="preserve">[ i ], and </w:t>
      </w:r>
      <w:proofErr w:type="spellStart"/>
      <w:r w:rsidRPr="005347D2">
        <w:rPr>
          <w:sz w:val="20"/>
        </w:rPr>
        <w:t>packed_region_left</w:t>
      </w:r>
      <w:proofErr w:type="spellEnd"/>
      <w:r w:rsidRPr="005347D2">
        <w:rPr>
          <w:sz w:val="20"/>
        </w:rPr>
        <w:t>[ i ] shall represent integer horizontal and vertical coordinates of luma sample units within the cropped decoded pictures.</w:t>
      </w:r>
    </w:p>
    <w:p w14:paraId="0CDEAA82" w14:textId="77777777" w:rsidR="00D26D16" w:rsidRPr="005347D2" w:rsidRDefault="00D26D16" w:rsidP="00D26D16">
      <w:pPr>
        <w:ind w:left="360"/>
        <w:jc w:val="both"/>
        <w:rPr>
          <w:sz w:val="18"/>
          <w:szCs w:val="18"/>
        </w:rPr>
      </w:pPr>
      <w:r w:rsidRPr="005347D2">
        <w:rPr>
          <w:sz w:val="18"/>
          <w:szCs w:val="18"/>
        </w:rPr>
        <w:t>NOTE 2</w:t>
      </w:r>
      <w:r w:rsidRPr="005347D2">
        <w:rPr>
          <w:noProof/>
          <w:sz w:val="18"/>
          <w:szCs w:val="18"/>
        </w:rPr>
        <w:t> </w:t>
      </w:r>
      <w:r w:rsidRPr="005347D2">
        <w:rPr>
          <w:sz w:val="18"/>
          <w:szCs w:val="18"/>
        </w:rPr>
        <w:t>– Two packed regions may partially or entirely overlap with each other.</w:t>
      </w:r>
    </w:p>
    <w:p w14:paraId="553FED7B" w14:textId="77777777" w:rsidR="00D26D16" w:rsidRPr="005347D2" w:rsidRDefault="00D26D16" w:rsidP="00D26D16">
      <w:pPr>
        <w:jc w:val="both"/>
        <w:rPr>
          <w:bCs/>
          <w:noProof/>
          <w:sz w:val="20"/>
        </w:rPr>
      </w:pPr>
      <w:r w:rsidRPr="005347D2">
        <w:rPr>
          <w:b/>
          <w:bCs/>
          <w:noProof/>
          <w:sz w:val="20"/>
        </w:rPr>
        <w:t>left_gb_width</w:t>
      </w:r>
      <w:r w:rsidRPr="005347D2">
        <w:rPr>
          <w:bCs/>
          <w:noProof/>
          <w:sz w:val="20"/>
        </w:rPr>
        <w:t>[ i ] specifies the width of the guard band on the left side of the i-th packed region in relative region-wise packed picture sample units. When the decoded picture has 4:2:0 or 4:2:2 chroma format, left_gb_width[ i ] shall correspond to an even number of luma samples within the cropped decoded picture.</w:t>
      </w:r>
    </w:p>
    <w:p w14:paraId="108660A0" w14:textId="77777777" w:rsidR="00D26D16" w:rsidRPr="005347D2" w:rsidRDefault="00D26D16" w:rsidP="00D26D16">
      <w:pPr>
        <w:jc w:val="both"/>
        <w:rPr>
          <w:bCs/>
          <w:noProof/>
          <w:sz w:val="20"/>
        </w:rPr>
      </w:pPr>
      <w:r w:rsidRPr="005347D2">
        <w:rPr>
          <w:b/>
          <w:bCs/>
          <w:noProof/>
          <w:sz w:val="20"/>
        </w:rPr>
        <w:t>right_gb_width</w:t>
      </w:r>
      <w:r w:rsidRPr="005347D2">
        <w:rPr>
          <w:bCs/>
          <w:noProof/>
          <w:sz w:val="20"/>
        </w:rPr>
        <w:t>[ i ] specifies the width of the guard band on the right side of the i-th packed region in relative region-wise packed picture sample units. When the decoded picture has 4:2:0 or 4:2:2 chroma format, right_gb_width[ i ] shall correspond to an even number of luma samples within the cropped decoded picture.</w:t>
      </w:r>
    </w:p>
    <w:p w14:paraId="0E35A4E8" w14:textId="77777777" w:rsidR="00D26D16" w:rsidRPr="005347D2" w:rsidRDefault="00D26D16" w:rsidP="00D26D16">
      <w:pPr>
        <w:jc w:val="both"/>
        <w:rPr>
          <w:bCs/>
          <w:noProof/>
          <w:sz w:val="20"/>
        </w:rPr>
      </w:pPr>
      <w:r w:rsidRPr="005347D2">
        <w:rPr>
          <w:b/>
          <w:bCs/>
          <w:noProof/>
          <w:sz w:val="20"/>
        </w:rPr>
        <w:t>top_gb_height</w:t>
      </w:r>
      <w:r w:rsidRPr="005347D2">
        <w:rPr>
          <w:bCs/>
          <w:noProof/>
          <w:sz w:val="20"/>
        </w:rPr>
        <w:t>[ i ] specifies the height of the guard band above the i-th packed region in relative region-wise packed picture sample units. When the decoded picture has 4:2:0 chroma format, top_gb_height[ i ] shall correspond to an even number of luma samples within the cropped decoded picture.</w:t>
      </w:r>
    </w:p>
    <w:p w14:paraId="3B041666" w14:textId="77777777" w:rsidR="00D26D16" w:rsidRPr="005347D2" w:rsidRDefault="00D26D16" w:rsidP="00D26D16">
      <w:pPr>
        <w:jc w:val="both"/>
        <w:rPr>
          <w:bCs/>
          <w:noProof/>
          <w:sz w:val="20"/>
        </w:rPr>
      </w:pPr>
      <w:r w:rsidRPr="005347D2">
        <w:rPr>
          <w:b/>
          <w:bCs/>
          <w:noProof/>
          <w:sz w:val="20"/>
        </w:rPr>
        <w:t>bottom_gb_height</w:t>
      </w:r>
      <w:r w:rsidRPr="005347D2">
        <w:rPr>
          <w:bCs/>
          <w:noProof/>
          <w:sz w:val="20"/>
        </w:rPr>
        <w:t>[ i ] specifies the height of the guard band below the i-th packed region in relative region-wise packed picture sample units. When the decoded picture has 4:2:0 chroma format, bottom_gb_height[ i ] shall correspond to an even number of luma samples within the cropped decoded picture.</w:t>
      </w:r>
    </w:p>
    <w:p w14:paraId="26DC10C9" w14:textId="77777777" w:rsidR="00D26D16" w:rsidRPr="005347D2" w:rsidRDefault="00D26D16" w:rsidP="00D26D16">
      <w:pPr>
        <w:jc w:val="both"/>
        <w:rPr>
          <w:bCs/>
          <w:noProof/>
          <w:sz w:val="20"/>
        </w:rPr>
      </w:pPr>
      <w:r w:rsidRPr="005347D2">
        <w:rPr>
          <w:bCs/>
          <w:noProof/>
          <w:sz w:val="20"/>
        </w:rPr>
        <w:t>When guard_band_flag[ i ] is equal to 1, left_gb_width[ i ], right_gb_width[ i ], top_gb_height[ i ], or bottom_gb_height[ i ] shall be greater than 0.</w:t>
      </w:r>
    </w:p>
    <w:p w14:paraId="637CBEAB" w14:textId="77777777" w:rsidR="00D26D16" w:rsidRPr="005347D2" w:rsidRDefault="00D26D16" w:rsidP="00D26D16">
      <w:pPr>
        <w:jc w:val="both"/>
        <w:rPr>
          <w:bCs/>
          <w:noProof/>
          <w:sz w:val="20"/>
        </w:rPr>
      </w:pPr>
      <w:r w:rsidRPr="005347D2">
        <w:rPr>
          <w:bCs/>
          <w:noProof/>
          <w:sz w:val="20"/>
        </w:rPr>
        <w:t>The i-th packed region as specified by this SEI message shall not overlap with any other packed region specified by the same SEI message or any guard band specified by the same SEI message.</w:t>
      </w:r>
    </w:p>
    <w:p w14:paraId="43AB832F" w14:textId="77777777" w:rsidR="00D26D16" w:rsidRPr="005347D2" w:rsidRDefault="00D26D16" w:rsidP="00D26D16">
      <w:pPr>
        <w:jc w:val="both"/>
        <w:rPr>
          <w:bCs/>
          <w:noProof/>
          <w:sz w:val="20"/>
        </w:rPr>
      </w:pPr>
      <w:r w:rsidRPr="005347D2">
        <w:rPr>
          <w:bCs/>
          <w:noProof/>
          <w:sz w:val="20"/>
        </w:rPr>
        <w:t>The guard bands associated with the i-th packed region, if any, as specified by this SEI message shall not overlap with any packed region specified by the same SEI message or any other guard bands specified by the same SEI message.</w:t>
      </w:r>
    </w:p>
    <w:p w14:paraId="25D46C7B" w14:textId="77777777" w:rsidR="00D26D16" w:rsidRPr="005347D2" w:rsidRDefault="00D26D16" w:rsidP="00D26D16">
      <w:pPr>
        <w:jc w:val="both"/>
        <w:rPr>
          <w:bCs/>
          <w:noProof/>
          <w:sz w:val="20"/>
        </w:rPr>
      </w:pPr>
      <w:r w:rsidRPr="005347D2">
        <w:rPr>
          <w:b/>
          <w:bCs/>
          <w:noProof/>
          <w:sz w:val="20"/>
        </w:rPr>
        <w:t>gb_not_used_for_pred_flag</w:t>
      </w:r>
      <w:r w:rsidRPr="005347D2">
        <w:rPr>
          <w:bCs/>
          <w:noProof/>
          <w:sz w:val="20"/>
        </w:rPr>
        <w:t>[ i ] equal to 0 specifies that the guard bands may or may not be used in the inter prediction process. gb_not_used_for_pred_flag[ i ] equal to 1 specifies that the sample values of the guard bands are not used in the inter prediction process.</w:t>
      </w:r>
    </w:p>
    <w:p w14:paraId="61526C52" w14:textId="77777777" w:rsidR="00D26D16" w:rsidRPr="005347D2" w:rsidRDefault="00D26D16" w:rsidP="00D26D16">
      <w:pPr>
        <w:ind w:left="360"/>
        <w:jc w:val="both"/>
        <w:rPr>
          <w:sz w:val="18"/>
          <w:szCs w:val="18"/>
        </w:rPr>
      </w:pPr>
      <w:r w:rsidRPr="005347D2">
        <w:rPr>
          <w:sz w:val="18"/>
          <w:szCs w:val="18"/>
        </w:rPr>
        <w:t>NOTE 3</w:t>
      </w:r>
      <w:r w:rsidRPr="005347D2">
        <w:rPr>
          <w:noProof/>
          <w:sz w:val="18"/>
          <w:szCs w:val="18"/>
        </w:rPr>
        <w:t> </w:t>
      </w:r>
      <w:r w:rsidRPr="005347D2">
        <w:rPr>
          <w:sz w:val="18"/>
          <w:szCs w:val="18"/>
        </w:rPr>
        <w:t xml:space="preserve">– When </w:t>
      </w:r>
      <w:proofErr w:type="spellStart"/>
      <w:r w:rsidRPr="005347D2">
        <w:rPr>
          <w:sz w:val="18"/>
          <w:szCs w:val="18"/>
        </w:rPr>
        <w:t>gb_not_used_for_pred_flag</w:t>
      </w:r>
      <w:proofErr w:type="spellEnd"/>
      <w:r w:rsidRPr="005347D2">
        <w:rPr>
          <w:sz w:val="18"/>
          <w:szCs w:val="18"/>
        </w:rPr>
        <w:t>[ i ] is equal to 1, the sample values within guard bands in cropped decoded pictures can be rewritten even if the cropped decoded pictures were used as references for inter prediction of subsequent pictures to be decoded. For example, the content of a packed region can be seamlessly expanded to its guard band with decoded and re-projected samples of another packed region.</w:t>
      </w:r>
    </w:p>
    <w:p w14:paraId="32126420" w14:textId="77777777" w:rsidR="00D26D16" w:rsidRPr="005347D2" w:rsidRDefault="00D26D16" w:rsidP="00D26D16">
      <w:pPr>
        <w:jc w:val="both"/>
        <w:rPr>
          <w:bCs/>
          <w:noProof/>
          <w:sz w:val="20"/>
        </w:rPr>
      </w:pPr>
      <w:r w:rsidRPr="005347D2">
        <w:rPr>
          <w:b/>
          <w:bCs/>
          <w:noProof/>
          <w:sz w:val="20"/>
        </w:rPr>
        <w:t>gb_type</w:t>
      </w:r>
      <w:r w:rsidRPr="005347D2">
        <w:rPr>
          <w:bCs/>
          <w:noProof/>
          <w:sz w:val="20"/>
        </w:rPr>
        <w:t>[ i ][ j ] specifies the type of the guard bands for the i-th packed region as follows, with j equal to 0, 1, 2, or 3 indicating that the semantics below apply to the left, right, top, or bottom edge, respectively, of the packed region:</w:t>
      </w:r>
    </w:p>
    <w:p w14:paraId="0697ED6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lang w:val="en-CA"/>
        </w:rPr>
        <w:t xml:space="preserve"> equal to 0 specifies that the content of the guard bands in relation to the content of the packed regions is unspecified. When </w:t>
      </w:r>
      <w:proofErr w:type="spellStart"/>
      <w:r w:rsidRPr="005347D2">
        <w:rPr>
          <w:lang w:val="en-CA"/>
        </w:rPr>
        <w:t>gb_not_used_for_pred_</w:t>
      </w:r>
      <w:proofErr w:type="gramStart"/>
      <w:r w:rsidRPr="005347D2">
        <w:rPr>
          <w:lang w:val="en-CA"/>
        </w:rPr>
        <w:t>flag</w:t>
      </w:r>
      <w:proofErr w:type="spellEnd"/>
      <w:r w:rsidRPr="005347D2">
        <w:rPr>
          <w:lang w:val="en-CA"/>
        </w:rPr>
        <w:t>[</w:t>
      </w:r>
      <w:proofErr w:type="gramEnd"/>
      <w:r w:rsidRPr="005347D2">
        <w:rPr>
          <w:lang w:val="en-CA"/>
        </w:rPr>
        <w:t xml:space="preserve"> i ] is equal to 0, </w:t>
      </w:r>
      <w:proofErr w:type="spellStart"/>
      <w:r w:rsidRPr="005347D2">
        <w:rPr>
          <w:lang w:val="en-CA"/>
        </w:rPr>
        <w:t>gb_type</w:t>
      </w:r>
      <w:proofErr w:type="spellEnd"/>
      <w:r w:rsidRPr="005347D2">
        <w:rPr>
          <w:bCs/>
          <w:noProof/>
          <w:lang w:val="en-CA"/>
        </w:rPr>
        <w:t>[ i ][ j ]</w:t>
      </w:r>
      <w:r w:rsidRPr="005347D2">
        <w:rPr>
          <w:lang w:val="en-CA"/>
        </w:rPr>
        <w:t xml:space="preserve"> shall not be equal to 0.</w:t>
      </w:r>
    </w:p>
    <w:p w14:paraId="0D7B50B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lang w:val="en-CA"/>
        </w:rPr>
        <w:t xml:space="preserve"> equal to 1 specifies that the content of the guard bands suffices for interpolation of sample values at sub-</w:t>
      </w:r>
      <w:proofErr w:type="spellStart"/>
      <w:r w:rsidRPr="005347D2">
        <w:rPr>
          <w:lang w:val="en-CA"/>
        </w:rPr>
        <w:t>pel</w:t>
      </w:r>
      <w:proofErr w:type="spellEnd"/>
      <w:r w:rsidRPr="005347D2">
        <w:rPr>
          <w:lang w:val="en-CA"/>
        </w:rPr>
        <w:t xml:space="preserve"> </w:t>
      </w:r>
      <w:r w:rsidRPr="005347D2" w:rsidDel="003C51E6">
        <w:rPr>
          <w:noProof/>
          <w:lang w:val="en-CA" w:eastAsia="ko-KR"/>
        </w:rPr>
        <w:t>sample fractional locations</w:t>
      </w:r>
      <w:r w:rsidRPr="005347D2">
        <w:rPr>
          <w:lang w:val="en-CA"/>
        </w:rPr>
        <w:t xml:space="preserve"> within the packed region and less than sample outside of the boundary of the packed region.</w:t>
      </w:r>
    </w:p>
    <w:p w14:paraId="4ED4ADE9" w14:textId="77777777" w:rsidR="00D26D16" w:rsidRPr="005347D2" w:rsidRDefault="00D26D16" w:rsidP="00D26D16">
      <w:pPr>
        <w:ind w:left="720"/>
        <w:jc w:val="both"/>
        <w:rPr>
          <w:sz w:val="18"/>
          <w:szCs w:val="18"/>
        </w:rPr>
      </w:pPr>
      <w:r w:rsidRPr="005347D2">
        <w:rPr>
          <w:sz w:val="18"/>
          <w:szCs w:val="18"/>
        </w:rPr>
        <w:t>NOTE 4</w:t>
      </w:r>
      <w:r w:rsidRPr="005347D2">
        <w:rPr>
          <w:noProof/>
          <w:sz w:val="18"/>
          <w:szCs w:val="18"/>
        </w:rPr>
        <w:t> </w:t>
      </w:r>
      <w:r w:rsidRPr="005347D2">
        <w:rPr>
          <w:sz w:val="18"/>
          <w:szCs w:val="18"/>
        </w:rPr>
        <w:t>– </w:t>
      </w:r>
      <w:proofErr w:type="spellStart"/>
      <w:r w:rsidRPr="005347D2">
        <w:rPr>
          <w:sz w:val="18"/>
          <w:szCs w:val="18"/>
        </w:rPr>
        <w:t>gb_</w:t>
      </w:r>
      <w:proofErr w:type="gramStart"/>
      <w:r w:rsidRPr="005347D2">
        <w:rPr>
          <w:sz w:val="18"/>
          <w:szCs w:val="18"/>
        </w:rPr>
        <w:t>type</w:t>
      </w:r>
      <w:proofErr w:type="spellEnd"/>
      <w:r w:rsidRPr="005347D2">
        <w:rPr>
          <w:sz w:val="18"/>
          <w:szCs w:val="18"/>
        </w:rPr>
        <w:t>[</w:t>
      </w:r>
      <w:proofErr w:type="gramEnd"/>
      <w:r w:rsidRPr="005347D2">
        <w:rPr>
          <w:sz w:val="18"/>
          <w:szCs w:val="18"/>
        </w:rPr>
        <w:t> i ][ j ] equal to 1 can be used when the boundary samples of a packed region have been copied horizontally or vertically to the guard band.</w:t>
      </w:r>
    </w:p>
    <w:p w14:paraId="5020A247"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noProof/>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0EFE677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gb_type</w:t>
      </w:r>
      <w:proofErr w:type="spellEnd"/>
      <w:r w:rsidRPr="005347D2">
        <w:rPr>
          <w:bCs/>
          <w:noProof/>
          <w:lang w:val="en-CA"/>
        </w:rPr>
        <w:t>[ i ][ j ]</w:t>
      </w:r>
      <w:r w:rsidRPr="005347D2">
        <w:rPr>
          <w:noProof/>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50D3383C"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w:t>
      </w:r>
      <w:r w:rsidRPr="005347D2">
        <w:rPr>
          <w:noProof/>
          <w:lang w:val="en-CA"/>
        </w:rPr>
        <w:t xml:space="preserve"> values greater than 3 are reserved. Decoders shall </w:t>
      </w:r>
      <w:r w:rsidRPr="005347D2">
        <w:rPr>
          <w:bCs/>
          <w:noProof/>
          <w:lang w:val="en-CA"/>
        </w:rPr>
        <w:t xml:space="preserve">ignore the value of </w:t>
      </w:r>
      <w:proofErr w:type="spellStart"/>
      <w:r w:rsidRPr="005347D2">
        <w:rPr>
          <w:lang w:val="en-CA"/>
        </w:rPr>
        <w:t>gb_</w:t>
      </w:r>
      <w:proofErr w:type="gramStart"/>
      <w:r w:rsidRPr="005347D2">
        <w:rPr>
          <w:lang w:val="en-CA"/>
        </w:rPr>
        <w:t>type</w:t>
      </w:r>
      <w:proofErr w:type="spellEnd"/>
      <w:r w:rsidRPr="005347D2">
        <w:rPr>
          <w:bCs/>
          <w:noProof/>
          <w:lang w:val="en-CA"/>
        </w:rPr>
        <w:t>[</w:t>
      </w:r>
      <w:proofErr w:type="gramEnd"/>
      <w:r w:rsidRPr="005347D2">
        <w:rPr>
          <w:bCs/>
          <w:noProof/>
          <w:lang w:val="en-CA"/>
        </w:rPr>
        <w:t> i ][ j ] when the value is greater than 3.</w:t>
      </w:r>
    </w:p>
    <w:p w14:paraId="52213C00"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rwp_gb_reserved_zero_3bits</w:t>
      </w:r>
      <w:r w:rsidRPr="005347D2">
        <w:rPr>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rwp_gb_reserved_zero_3bits[ i ] are reserved for future use by ITU-T | ISO/IEC. Decoders shall ignore the value of rwp_gb_reserved_zero_3bits[ i ]</w:t>
      </w:r>
      <w:r w:rsidRPr="005347D2">
        <w:rPr>
          <w:rFonts w:eastAsia="Malgun Gothic"/>
          <w:noProof/>
          <w:sz w:val="20"/>
          <w:lang w:eastAsia="zh-CN"/>
        </w:rPr>
        <w:t>.</w:t>
      </w:r>
    </w:p>
    <w:p w14:paraId="60079C8C" w14:textId="77777777" w:rsidR="00D26D16" w:rsidRPr="005347D2" w:rsidRDefault="00D26D16" w:rsidP="00D26D16">
      <w:pPr>
        <w:spacing w:after="160" w:line="256" w:lineRule="auto"/>
        <w:jc w:val="both"/>
        <w:rPr>
          <w:rFonts w:eastAsia="Malgun Gothic"/>
          <w:sz w:val="20"/>
          <w:lang w:eastAsia="ko-KR"/>
        </w:rPr>
      </w:pPr>
      <w:r w:rsidRPr="005347D2">
        <w:rPr>
          <w:rFonts w:eastAsia="Malgun Gothic"/>
          <w:sz w:val="20"/>
          <w:lang w:eastAsia="ko-KR"/>
        </w:rPr>
        <w:lastRenderedPageBreak/>
        <w:t xml:space="preserve">The variables </w:t>
      </w:r>
      <w:proofErr w:type="spellStart"/>
      <w:r w:rsidRPr="005347D2">
        <w:rPr>
          <w:rFonts w:eastAsia="Malgun Gothic"/>
          <w:sz w:val="20"/>
          <w:lang w:eastAsia="ko-KR"/>
        </w:rPr>
        <w:t>NumPackedRegions</w:t>
      </w:r>
      <w:proofErr w:type="spellEnd"/>
      <w:r w:rsidRPr="005347D2">
        <w:rPr>
          <w:rFonts w:eastAsia="Malgun Gothic"/>
          <w:sz w:val="20"/>
          <w:lang w:eastAsia="ko-KR"/>
        </w:rPr>
        <w:t xml:space="preserve">, </w:t>
      </w:r>
      <w:proofErr w:type="spellStart"/>
      <w:r w:rsidRPr="005347D2">
        <w:rPr>
          <w:rFonts w:eastAsia="Malgun Gothic"/>
          <w:sz w:val="20"/>
          <w:lang w:eastAsia="ko-KR"/>
        </w:rPr>
        <w:t>PackedRegionLeft</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PackedRegionTop</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ProjRegionLeft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ProjRegionTop</w:t>
      </w:r>
      <w:proofErr w:type="spellEnd"/>
      <w:r w:rsidRPr="005347D2">
        <w:rPr>
          <w:rFonts w:eastAsia="Malgun Gothic"/>
          <w:sz w:val="20"/>
          <w:lang w:eastAsia="ko-KR"/>
        </w:rPr>
        <w:t xml:space="preserve">[ n ], </w:t>
      </w:r>
      <w:bookmarkStart w:id="735" w:name="_Hlk499621034"/>
      <w:proofErr w:type="spellStart"/>
      <w:r w:rsidRPr="005347D2">
        <w:rPr>
          <w:rFonts w:eastAsia="Malgun Gothic"/>
          <w:sz w:val="20"/>
          <w:lang w:eastAsia="ko-KR"/>
        </w:rPr>
        <w:t>ProjRegionWidth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ProjRegionHeight</w:t>
      </w:r>
      <w:proofErr w:type="spellEnd"/>
      <w:r w:rsidRPr="005347D2">
        <w:rPr>
          <w:rFonts w:eastAsia="Malgun Gothic"/>
          <w:sz w:val="20"/>
          <w:lang w:eastAsia="ko-KR"/>
        </w:rPr>
        <w:t>[ n ]</w:t>
      </w:r>
      <w:bookmarkEnd w:id="735"/>
      <w:r w:rsidRPr="005347D2">
        <w:rPr>
          <w:rFonts w:eastAsia="Malgun Gothic"/>
          <w:sz w:val="20"/>
          <w:lang w:eastAsia="ko-KR"/>
        </w:rPr>
        <w:t xml:space="preserve">, and </w:t>
      </w:r>
      <w:proofErr w:type="spellStart"/>
      <w:r w:rsidRPr="005347D2">
        <w:rPr>
          <w:rFonts w:eastAsia="Malgun Gothic"/>
          <w:sz w:val="20"/>
          <w:lang w:eastAsia="ko-KR"/>
        </w:rPr>
        <w:t>TrasnformType</w:t>
      </w:r>
      <w:proofErr w:type="spellEnd"/>
      <w:r w:rsidRPr="005347D2">
        <w:rPr>
          <w:rFonts w:eastAsia="Malgun Gothic"/>
          <w:sz w:val="20"/>
          <w:lang w:eastAsia="ko-KR"/>
        </w:rPr>
        <w:t>[ n ] are derived as follows:</w:t>
      </w:r>
    </w:p>
    <w:p w14:paraId="1F0D8AD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 xml:space="preserve">For n in the range of 0 to </w:t>
      </w:r>
      <w:proofErr w:type="spellStart"/>
      <w:r w:rsidRPr="005347D2">
        <w:rPr>
          <w:rFonts w:eastAsia="Calibri"/>
          <w:sz w:val="20"/>
        </w:rPr>
        <w:t>num_packed_regions</w:t>
      </w:r>
      <w:proofErr w:type="spellEnd"/>
      <w:r w:rsidRPr="005347D2">
        <w:rPr>
          <w:rFonts w:eastAsia="Calibri"/>
          <w:sz w:val="20"/>
        </w:rPr>
        <w:t> − 1, inclusive, the following applies:</w:t>
      </w:r>
    </w:p>
    <w:p w14:paraId="6593333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PackedRegionLeft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packed_region_left</w:t>
      </w:r>
      <w:proofErr w:type="spellEnd"/>
      <w:r w:rsidRPr="005347D2">
        <w:rPr>
          <w:rFonts w:eastAsia="Calibri"/>
          <w:sz w:val="20"/>
        </w:rPr>
        <w:t>[ n ]</w:t>
      </w:r>
      <w:r w:rsidRPr="005347D2">
        <w:rPr>
          <w:rFonts w:eastAsia="Malgun Gothic"/>
          <w:sz w:val="20"/>
          <w:lang w:eastAsia="ko-KR"/>
        </w:rPr>
        <w:t>.</w:t>
      </w:r>
    </w:p>
    <w:p w14:paraId="5B2197A8"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packed_region_top</w:t>
      </w:r>
      <w:proofErr w:type="spellEnd"/>
      <w:r w:rsidRPr="005347D2">
        <w:rPr>
          <w:rFonts w:eastAsia="Calibri"/>
          <w:sz w:val="20"/>
        </w:rPr>
        <w:t>[ n ]</w:t>
      </w:r>
      <w:r w:rsidRPr="005347D2">
        <w:rPr>
          <w:rFonts w:eastAsia="Malgun Gothic"/>
          <w:sz w:val="20"/>
          <w:lang w:eastAsia="ko-KR"/>
        </w:rPr>
        <w:t>.</w:t>
      </w:r>
    </w:p>
    <w:p w14:paraId="32C3E279"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packed_region_width</w:t>
      </w:r>
      <w:proofErr w:type="spellEnd"/>
      <w:r w:rsidRPr="005347D2">
        <w:rPr>
          <w:rFonts w:eastAsia="Calibri"/>
          <w:sz w:val="20"/>
        </w:rPr>
        <w:t>[ n ]</w:t>
      </w:r>
      <w:r w:rsidRPr="005347D2">
        <w:rPr>
          <w:rFonts w:eastAsia="Malgun Gothic"/>
          <w:sz w:val="20"/>
          <w:lang w:eastAsia="ko-KR"/>
        </w:rPr>
        <w:t>.</w:t>
      </w:r>
    </w:p>
    <w:p w14:paraId="1FD3F8A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PackedRegionHeight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packed_region_height</w:t>
      </w:r>
      <w:proofErr w:type="spellEnd"/>
      <w:r w:rsidRPr="005347D2">
        <w:rPr>
          <w:rFonts w:eastAsia="Calibri"/>
          <w:sz w:val="20"/>
        </w:rPr>
        <w:t>[ n ]</w:t>
      </w:r>
      <w:r w:rsidRPr="005347D2">
        <w:rPr>
          <w:rFonts w:eastAsia="Malgun Gothic"/>
          <w:sz w:val="20"/>
          <w:lang w:eastAsia="ko-KR"/>
        </w:rPr>
        <w:t>.</w:t>
      </w:r>
    </w:p>
    <w:p w14:paraId="21F6D71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ProjRegionLeft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proj_region_left</w:t>
      </w:r>
      <w:proofErr w:type="spellEnd"/>
      <w:r w:rsidRPr="005347D2">
        <w:rPr>
          <w:rFonts w:eastAsia="Calibri"/>
          <w:sz w:val="20"/>
        </w:rPr>
        <w:t>[ n ]</w:t>
      </w:r>
      <w:r w:rsidRPr="005347D2">
        <w:rPr>
          <w:rFonts w:eastAsia="Malgun Gothic"/>
          <w:sz w:val="20"/>
          <w:lang w:eastAsia="ko-KR"/>
        </w:rPr>
        <w:t>.</w:t>
      </w:r>
    </w:p>
    <w:p w14:paraId="15A65E9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proj_region_top</w:t>
      </w:r>
      <w:proofErr w:type="spellEnd"/>
      <w:r w:rsidRPr="005347D2">
        <w:rPr>
          <w:rFonts w:eastAsia="Calibri"/>
          <w:sz w:val="20"/>
        </w:rPr>
        <w:t>[ n ]</w:t>
      </w:r>
      <w:r w:rsidRPr="005347D2">
        <w:rPr>
          <w:rFonts w:eastAsia="Malgun Gothic"/>
          <w:sz w:val="20"/>
          <w:lang w:eastAsia="ko-KR"/>
        </w:rPr>
        <w:t>.</w:t>
      </w:r>
    </w:p>
    <w:p w14:paraId="2A8729B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proj_region_width</w:t>
      </w:r>
      <w:proofErr w:type="spellEnd"/>
      <w:r w:rsidRPr="005347D2">
        <w:rPr>
          <w:rFonts w:eastAsia="Calibri"/>
          <w:sz w:val="20"/>
        </w:rPr>
        <w:t>[ n ]</w:t>
      </w:r>
      <w:r w:rsidRPr="005347D2">
        <w:rPr>
          <w:rFonts w:eastAsia="Malgun Gothic"/>
          <w:sz w:val="20"/>
          <w:lang w:eastAsia="ko-KR"/>
        </w:rPr>
        <w:t>.</w:t>
      </w:r>
    </w:p>
    <w:p w14:paraId="1E57EBB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ProjRegionHeight</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proj_region_height</w:t>
      </w:r>
      <w:proofErr w:type="spellEnd"/>
      <w:r w:rsidRPr="005347D2">
        <w:rPr>
          <w:rFonts w:eastAsia="Calibri"/>
          <w:sz w:val="20"/>
        </w:rPr>
        <w:t>[ n ]</w:t>
      </w:r>
      <w:r w:rsidRPr="005347D2">
        <w:rPr>
          <w:rFonts w:eastAsia="Malgun Gothic"/>
          <w:sz w:val="20"/>
          <w:lang w:eastAsia="ko-KR"/>
        </w:rPr>
        <w:t>.</w:t>
      </w:r>
    </w:p>
    <w:p w14:paraId="2DFA484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Malgun Gothic"/>
          <w:sz w:val="20"/>
          <w:lang w:eastAsia="ko-KR"/>
        </w:rPr>
        <w:t>TransformType</w:t>
      </w:r>
      <w:proofErr w:type="spellEnd"/>
      <w:r w:rsidRPr="005347D2">
        <w:rPr>
          <w:rFonts w:eastAsia="Calibri"/>
          <w:sz w:val="20"/>
        </w:rPr>
        <w:t>[</w:t>
      </w:r>
      <w:proofErr w:type="gramEnd"/>
      <w:r w:rsidRPr="005347D2">
        <w:rPr>
          <w:rFonts w:eastAsia="Calibri"/>
          <w:sz w:val="20"/>
        </w:rPr>
        <w:t> n ]</w:t>
      </w:r>
      <w:r w:rsidRPr="005347D2">
        <w:rPr>
          <w:rFonts w:eastAsia="Malgun Gothic"/>
          <w:sz w:val="20"/>
          <w:lang w:eastAsia="ko-KR"/>
        </w:rPr>
        <w:t xml:space="preserve"> is set equal to </w:t>
      </w:r>
      <w:proofErr w:type="spellStart"/>
      <w:r w:rsidRPr="005347D2">
        <w:rPr>
          <w:rFonts w:eastAsia="Calibri"/>
          <w:sz w:val="20"/>
        </w:rPr>
        <w:t>transform_type</w:t>
      </w:r>
      <w:proofErr w:type="spellEnd"/>
      <w:r w:rsidRPr="005347D2">
        <w:rPr>
          <w:rFonts w:eastAsia="Calibri"/>
          <w:sz w:val="20"/>
        </w:rPr>
        <w:t>[ n ]</w:t>
      </w:r>
      <w:r w:rsidRPr="005347D2">
        <w:rPr>
          <w:rFonts w:eastAsia="Malgun Gothic"/>
          <w:sz w:val="20"/>
          <w:lang w:eastAsia="ko-KR"/>
        </w:rPr>
        <w:t>.</w:t>
      </w:r>
    </w:p>
    <w:p w14:paraId="75B2ED15"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Malgun Gothic"/>
          <w:sz w:val="20"/>
          <w:lang w:eastAsia="ko-KR"/>
        </w:rPr>
        <w:t>If</w:t>
      </w:r>
      <w:r w:rsidRPr="005347D2">
        <w:rPr>
          <w:rFonts w:eastAsia="Calibri"/>
          <w:sz w:val="20"/>
        </w:rPr>
        <w:t xml:space="preserve"> </w:t>
      </w:r>
      <w:proofErr w:type="spellStart"/>
      <w:r w:rsidRPr="005347D2">
        <w:rPr>
          <w:rFonts w:eastAsia="Calibri"/>
          <w:sz w:val="20"/>
        </w:rPr>
        <w:t>constituent_picture_matching_flag</w:t>
      </w:r>
      <w:proofErr w:type="spellEnd"/>
      <w:r w:rsidRPr="005347D2">
        <w:rPr>
          <w:rFonts w:eastAsia="Calibri"/>
          <w:sz w:val="20"/>
        </w:rPr>
        <w:t xml:space="preserve"> is equal to 0, the following applies:</w:t>
      </w:r>
    </w:p>
    <w:p w14:paraId="6C3E280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is set equal to </w:t>
      </w:r>
      <w:proofErr w:type="spellStart"/>
      <w:r w:rsidRPr="005347D2">
        <w:rPr>
          <w:rFonts w:eastAsia="Calibri"/>
          <w:sz w:val="20"/>
        </w:rPr>
        <w:t>num_packed_regions</w:t>
      </w:r>
      <w:proofErr w:type="spellEnd"/>
      <w:r w:rsidRPr="005347D2">
        <w:rPr>
          <w:rFonts w:eastAsia="Calibri"/>
          <w:sz w:val="20"/>
        </w:rPr>
        <w:t>.</w:t>
      </w:r>
    </w:p>
    <w:p w14:paraId="27936A7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Otherwise (</w:t>
      </w:r>
      <w:proofErr w:type="spellStart"/>
      <w:r w:rsidRPr="005347D2">
        <w:rPr>
          <w:rFonts w:eastAsia="Calibri"/>
          <w:sz w:val="20"/>
        </w:rPr>
        <w:t>constituent_picture_matching_flag</w:t>
      </w:r>
      <w:proofErr w:type="spellEnd"/>
      <w:r w:rsidRPr="005347D2">
        <w:rPr>
          <w:rFonts w:eastAsia="Calibri"/>
          <w:sz w:val="20"/>
        </w:rPr>
        <w:t xml:space="preserve"> is equal to 1), the following applies:</w:t>
      </w:r>
    </w:p>
    <w:p w14:paraId="5D67444B"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is set equal to 2 * </w:t>
      </w:r>
      <w:proofErr w:type="spellStart"/>
      <w:r w:rsidRPr="005347D2">
        <w:rPr>
          <w:rFonts w:eastAsia="Calibri"/>
          <w:sz w:val="20"/>
        </w:rPr>
        <w:t>num_packed_regions</w:t>
      </w:r>
      <w:proofErr w:type="spellEnd"/>
      <w:r w:rsidRPr="005347D2">
        <w:rPr>
          <w:rFonts w:eastAsia="Calibri"/>
          <w:sz w:val="20"/>
        </w:rPr>
        <w:t>.</w:t>
      </w:r>
    </w:p>
    <w:p w14:paraId="5DB3E9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proofErr w:type="spellStart"/>
      <w:r w:rsidRPr="005347D2">
        <w:rPr>
          <w:rFonts w:eastAsia="Calibri"/>
          <w:sz w:val="20"/>
        </w:rPr>
        <w:t>TopBottomFlag</w:t>
      </w:r>
      <w:proofErr w:type="spellEnd"/>
      <w:r w:rsidRPr="005347D2">
        <w:rPr>
          <w:rFonts w:eastAsia="Calibri"/>
          <w:sz w:val="20"/>
        </w:rPr>
        <w:t xml:space="preserve"> is equal to 1, the following applies:</w:t>
      </w:r>
    </w:p>
    <w:p w14:paraId="5A20478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projLeftOffset</w:t>
      </w:r>
      <w:proofErr w:type="spellEnd"/>
      <w:r w:rsidRPr="005347D2">
        <w:rPr>
          <w:rFonts w:eastAsia="Calibri"/>
          <w:sz w:val="20"/>
        </w:rPr>
        <w:t xml:space="preserve"> and </w:t>
      </w:r>
      <w:proofErr w:type="spellStart"/>
      <w:r w:rsidRPr="005347D2">
        <w:rPr>
          <w:rFonts w:eastAsia="Calibri"/>
          <w:sz w:val="20"/>
        </w:rPr>
        <w:t>packedLeftOffset</w:t>
      </w:r>
      <w:proofErr w:type="spellEnd"/>
      <w:r w:rsidRPr="005347D2">
        <w:rPr>
          <w:rFonts w:eastAsia="Calibri"/>
          <w:sz w:val="20"/>
        </w:rPr>
        <w:t xml:space="preserve"> are both set equal to 0.</w:t>
      </w:r>
    </w:p>
    <w:p w14:paraId="2364403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projTopOffset</w:t>
      </w:r>
      <w:proofErr w:type="spellEnd"/>
      <w:r w:rsidRPr="005347D2">
        <w:rPr>
          <w:rFonts w:eastAsia="Calibri"/>
          <w:sz w:val="20"/>
        </w:rPr>
        <w:t xml:space="preserve"> is set equal to </w:t>
      </w:r>
      <w:proofErr w:type="spellStart"/>
      <w:r w:rsidRPr="005347D2">
        <w:rPr>
          <w:rFonts w:eastAsia="Malgun Gothic"/>
          <w:sz w:val="20"/>
          <w:lang w:eastAsia="ko-KR"/>
        </w:rPr>
        <w:t>proj_picture_height</w:t>
      </w:r>
      <w:proofErr w:type="spellEnd"/>
      <w:r w:rsidRPr="005347D2">
        <w:rPr>
          <w:rFonts w:eastAsia="Malgun Gothic"/>
          <w:sz w:val="20"/>
          <w:lang w:eastAsia="ko-KR"/>
        </w:rPr>
        <w:t xml:space="preserve"> / 2 and </w:t>
      </w:r>
      <w:proofErr w:type="spellStart"/>
      <w:r w:rsidRPr="005347D2">
        <w:rPr>
          <w:rFonts w:eastAsia="Malgun Gothic"/>
          <w:sz w:val="20"/>
          <w:lang w:eastAsia="ko-KR"/>
        </w:rPr>
        <w:t>packedTopOffset</w:t>
      </w:r>
      <w:proofErr w:type="spellEnd"/>
      <w:r w:rsidRPr="005347D2">
        <w:rPr>
          <w:rFonts w:eastAsia="Malgun Gothic"/>
          <w:sz w:val="20"/>
          <w:lang w:eastAsia="ko-KR"/>
        </w:rPr>
        <w:t xml:space="preserve"> is set equal to </w:t>
      </w:r>
      <w:proofErr w:type="spellStart"/>
      <w:r w:rsidRPr="005347D2">
        <w:rPr>
          <w:rFonts w:eastAsia="Malgun Gothic"/>
          <w:sz w:val="20"/>
          <w:lang w:eastAsia="ko-KR"/>
        </w:rPr>
        <w:t>packed_picture_height</w:t>
      </w:r>
      <w:proofErr w:type="spellEnd"/>
      <w:r w:rsidRPr="005347D2">
        <w:rPr>
          <w:rFonts w:eastAsia="Malgun Gothic"/>
          <w:sz w:val="20"/>
          <w:lang w:eastAsia="ko-KR"/>
        </w:rPr>
        <w:t> / 2.</w:t>
      </w:r>
    </w:p>
    <w:p w14:paraId="5800265E"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proofErr w:type="spellStart"/>
      <w:r w:rsidRPr="005347D2">
        <w:rPr>
          <w:rFonts w:eastAsia="Calibri"/>
          <w:sz w:val="20"/>
        </w:rPr>
        <w:t>SideBySideFlag</w:t>
      </w:r>
      <w:proofErr w:type="spellEnd"/>
      <w:r w:rsidRPr="005347D2">
        <w:rPr>
          <w:rFonts w:eastAsia="Calibri"/>
          <w:sz w:val="20"/>
        </w:rPr>
        <w:t xml:space="preserve"> is equal to 1, the following applies:</w:t>
      </w:r>
    </w:p>
    <w:p w14:paraId="18CCBA52"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projLeftOffset</w:t>
      </w:r>
      <w:proofErr w:type="spellEnd"/>
      <w:r w:rsidRPr="005347D2">
        <w:rPr>
          <w:rFonts w:eastAsia="Calibri"/>
          <w:sz w:val="20"/>
        </w:rPr>
        <w:t xml:space="preserve"> is set equal to </w:t>
      </w:r>
      <w:proofErr w:type="spellStart"/>
      <w:r w:rsidRPr="005347D2">
        <w:rPr>
          <w:rFonts w:eastAsia="Malgun Gothic"/>
          <w:sz w:val="20"/>
          <w:lang w:eastAsia="ko-KR"/>
        </w:rPr>
        <w:t>proj_picture_width</w:t>
      </w:r>
      <w:proofErr w:type="spellEnd"/>
      <w:r w:rsidRPr="005347D2">
        <w:rPr>
          <w:rFonts w:eastAsia="Malgun Gothic"/>
          <w:sz w:val="20"/>
          <w:lang w:eastAsia="ko-KR"/>
        </w:rPr>
        <w:t xml:space="preserve"> / 2 and </w:t>
      </w:r>
      <w:proofErr w:type="spellStart"/>
      <w:r w:rsidRPr="005347D2">
        <w:rPr>
          <w:rFonts w:eastAsia="Malgun Gothic"/>
          <w:sz w:val="20"/>
          <w:lang w:eastAsia="ko-KR"/>
        </w:rPr>
        <w:t>packedLeftOffset</w:t>
      </w:r>
      <w:proofErr w:type="spellEnd"/>
      <w:r w:rsidRPr="005347D2">
        <w:rPr>
          <w:rFonts w:eastAsia="Malgun Gothic"/>
          <w:sz w:val="20"/>
          <w:lang w:eastAsia="ko-KR"/>
        </w:rPr>
        <w:t xml:space="preserve"> is set equal to </w:t>
      </w:r>
      <w:proofErr w:type="spellStart"/>
      <w:r w:rsidRPr="005347D2">
        <w:rPr>
          <w:rFonts w:eastAsia="Malgun Gothic"/>
          <w:sz w:val="20"/>
          <w:lang w:eastAsia="ko-KR"/>
        </w:rPr>
        <w:t>packed_picture_width</w:t>
      </w:r>
      <w:proofErr w:type="spellEnd"/>
      <w:r w:rsidRPr="005347D2">
        <w:rPr>
          <w:rFonts w:eastAsia="Malgun Gothic"/>
          <w:sz w:val="20"/>
          <w:lang w:eastAsia="ko-KR"/>
        </w:rPr>
        <w:t> / 2.</w:t>
      </w:r>
    </w:p>
    <w:p w14:paraId="01148AEC"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proofErr w:type="spellStart"/>
      <w:r w:rsidRPr="005347D2">
        <w:rPr>
          <w:rFonts w:eastAsia="Calibri"/>
          <w:sz w:val="20"/>
        </w:rPr>
        <w:t>projTopOffset</w:t>
      </w:r>
      <w:proofErr w:type="spellEnd"/>
      <w:r w:rsidRPr="005347D2">
        <w:rPr>
          <w:rFonts w:eastAsia="Calibri"/>
          <w:sz w:val="20"/>
        </w:rPr>
        <w:t xml:space="preserve"> and </w:t>
      </w:r>
      <w:proofErr w:type="spellStart"/>
      <w:r w:rsidRPr="005347D2">
        <w:rPr>
          <w:rFonts w:eastAsia="Calibri"/>
          <w:sz w:val="20"/>
        </w:rPr>
        <w:t>packedTopOffset</w:t>
      </w:r>
      <w:proofErr w:type="spellEnd"/>
      <w:r w:rsidRPr="005347D2">
        <w:rPr>
          <w:rFonts w:eastAsia="Calibri"/>
          <w:sz w:val="20"/>
        </w:rPr>
        <w:t xml:space="preserve"> are both set equal to </w:t>
      </w:r>
      <w:r w:rsidRPr="005347D2">
        <w:rPr>
          <w:rFonts w:eastAsia="Malgun Gothic"/>
          <w:sz w:val="20"/>
          <w:lang w:eastAsia="ko-KR"/>
        </w:rPr>
        <w:t>0.</w:t>
      </w:r>
    </w:p>
    <w:p w14:paraId="0C223C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 xml:space="preserve">For n in the range of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 2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− 1, inclusive, the following applies:</w:t>
      </w:r>
    </w:p>
    <w:p w14:paraId="18863F9C" w14:textId="65968264"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r w:rsidRPr="005347D2">
        <w:rPr>
          <w:rFonts w:eastAsia="Calibri"/>
          <w:sz w:val="20"/>
        </w:rPr>
        <w:t>nIdx</w:t>
      </w:r>
      <w:proofErr w:type="spellEnd"/>
      <w:r w:rsidRPr="005347D2">
        <w:rPr>
          <w:rFonts w:eastAsia="Calibri"/>
          <w:sz w:val="20"/>
        </w:rPr>
        <w:t xml:space="preserve"> is set equal to n </w:t>
      </w:r>
      <w:r w:rsidR="001E0E3E">
        <w:rPr>
          <w:rFonts w:eastAsia="Calibri"/>
          <w:sz w:val="20"/>
        </w:rPr>
        <w:t>−</w:t>
      </w:r>
      <w:r w:rsidRPr="005347D2">
        <w:rPr>
          <w:rFonts w:eastAsia="Calibri"/>
          <w:sz w:val="20"/>
        </w:rPr>
        <w:t>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2.</w:t>
      </w:r>
    </w:p>
    <w:p w14:paraId="714307A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packed_region_left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packedLeftOffset</w:t>
      </w:r>
      <w:proofErr w:type="spellEnd"/>
      <w:r w:rsidRPr="005347D2">
        <w:rPr>
          <w:rFonts w:eastAsia="Calibri"/>
          <w:sz w:val="20"/>
        </w:rPr>
        <w:t>.</w:t>
      </w:r>
    </w:p>
    <w:p w14:paraId="338A11F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PackedRegionTop</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packed_region_top</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packedTopOffset</w:t>
      </w:r>
      <w:proofErr w:type="spellEnd"/>
      <w:r w:rsidRPr="005347D2">
        <w:rPr>
          <w:rFonts w:eastAsia="Calibri"/>
          <w:sz w:val="20"/>
        </w:rPr>
        <w:t>.</w:t>
      </w:r>
    </w:p>
    <w:p w14:paraId="52DFDCB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PackedRegionWidth</w:t>
      </w:r>
      <w:proofErr w:type="spellEnd"/>
      <w:r w:rsidRPr="005347D2">
        <w:rPr>
          <w:rFonts w:eastAsia="Calibri"/>
          <w:sz w:val="20"/>
        </w:rPr>
        <w:t>[</w:t>
      </w:r>
      <w:proofErr w:type="gramEnd"/>
      <w:r w:rsidRPr="005347D2">
        <w:rPr>
          <w:rFonts w:eastAsia="Calibri"/>
          <w:sz w:val="20"/>
        </w:rPr>
        <w:t xml:space="preserve"> n ] is set equal to </w:t>
      </w:r>
      <w:proofErr w:type="spellStart"/>
      <w:r w:rsidRPr="005347D2">
        <w:rPr>
          <w:rFonts w:eastAsia="Calibri"/>
          <w:sz w:val="20"/>
        </w:rPr>
        <w:t>packed_region_width</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712323D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PackedRegionHeight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packed_region_height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6C237E6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proj_region_left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projLeftOffset</w:t>
      </w:r>
      <w:proofErr w:type="spellEnd"/>
      <w:r w:rsidRPr="005347D2">
        <w:rPr>
          <w:rFonts w:eastAsia="Calibri"/>
          <w:sz w:val="20"/>
        </w:rPr>
        <w:t>.</w:t>
      </w:r>
    </w:p>
    <w:p w14:paraId="28B5C46F"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proj_region_top</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 + </w:t>
      </w:r>
      <w:proofErr w:type="spellStart"/>
      <w:r w:rsidRPr="005347D2">
        <w:rPr>
          <w:rFonts w:eastAsia="Calibri"/>
          <w:sz w:val="20"/>
        </w:rPr>
        <w:t>projTopOffset</w:t>
      </w:r>
      <w:proofErr w:type="spellEnd"/>
      <w:r w:rsidRPr="005347D2">
        <w:rPr>
          <w:rFonts w:eastAsia="Calibri"/>
          <w:sz w:val="20"/>
        </w:rPr>
        <w:t>.</w:t>
      </w:r>
    </w:p>
    <w:p w14:paraId="603DB003"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proj_region_width</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39964D30"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w:t>
      </w:r>
      <w:proofErr w:type="spellStart"/>
      <w:r w:rsidRPr="005347D2">
        <w:rPr>
          <w:rFonts w:eastAsia="Calibri"/>
          <w:sz w:val="20"/>
        </w:rPr>
        <w:t>proj_region_height</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561C0C11"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spellStart"/>
      <w:proofErr w:type="gramStart"/>
      <w:r w:rsidRPr="005347D2">
        <w:rPr>
          <w:rFonts w:eastAsia="Malgun Gothic"/>
          <w:sz w:val="20"/>
          <w:lang w:eastAsia="ko-KR"/>
        </w:rPr>
        <w:t>TransformType</w:t>
      </w:r>
      <w:proofErr w:type="spellEnd"/>
      <w:r w:rsidRPr="005347D2">
        <w:rPr>
          <w:rFonts w:eastAsia="Malgun Gothic"/>
          <w:sz w:val="20"/>
          <w:lang w:eastAsia="ko-KR"/>
        </w:rPr>
        <w:t>[</w:t>
      </w:r>
      <w:proofErr w:type="gramEnd"/>
      <w:r w:rsidRPr="005347D2">
        <w:rPr>
          <w:rFonts w:eastAsia="Malgun Gothic"/>
          <w:sz w:val="20"/>
          <w:lang w:eastAsia="ko-KR"/>
        </w:rPr>
        <w:t xml:space="preserve"> n ] is set equal to </w:t>
      </w:r>
      <w:proofErr w:type="spellStart"/>
      <w:r w:rsidRPr="005347D2">
        <w:rPr>
          <w:rFonts w:eastAsia="Calibri"/>
          <w:sz w:val="20"/>
        </w:rPr>
        <w:t>transform_type</w:t>
      </w:r>
      <w:proofErr w:type="spellEnd"/>
      <w:r w:rsidRPr="005347D2">
        <w:rPr>
          <w:rFonts w:eastAsia="Calibri"/>
          <w:sz w:val="20"/>
        </w:rPr>
        <w:t>[ </w:t>
      </w:r>
      <w:proofErr w:type="spellStart"/>
      <w:r w:rsidRPr="005347D2">
        <w:rPr>
          <w:rFonts w:eastAsia="Calibri"/>
          <w:sz w:val="20"/>
        </w:rPr>
        <w:t>nIdx</w:t>
      </w:r>
      <w:proofErr w:type="spellEnd"/>
      <w:r w:rsidRPr="005347D2">
        <w:rPr>
          <w:rFonts w:eastAsia="Calibri"/>
          <w:sz w:val="20"/>
        </w:rPr>
        <w:t> ].</w:t>
      </w:r>
    </w:p>
    <w:p w14:paraId="0D07DC05" w14:textId="77777777" w:rsidR="00D26D16" w:rsidRPr="005347D2" w:rsidRDefault="00D26D16" w:rsidP="00D26D16">
      <w:pPr>
        <w:spacing w:after="160" w:line="256" w:lineRule="auto"/>
        <w:jc w:val="both"/>
        <w:rPr>
          <w:rFonts w:eastAsia="Times New Roman"/>
          <w:sz w:val="20"/>
        </w:rPr>
      </w:pPr>
      <w:r w:rsidRPr="005347D2">
        <w:rPr>
          <w:rFonts w:eastAsia="Calibri"/>
          <w:sz w:val="20"/>
        </w:rPr>
        <w:t xml:space="preserve">For each value of n in the range of 0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− 1, inclusive, t</w:t>
      </w:r>
      <w:r w:rsidRPr="005347D2">
        <w:rPr>
          <w:rFonts w:eastAsia="Malgun Gothic"/>
          <w:sz w:val="20"/>
          <w:lang w:eastAsia="ko-KR"/>
        </w:rPr>
        <w:t>he</w:t>
      </w:r>
      <w:r w:rsidRPr="005347D2">
        <w:rPr>
          <w:rFonts w:eastAsia="Times New Roman"/>
          <w:sz w:val="20"/>
        </w:rPr>
        <w:t xml:space="preserve"> values of </w:t>
      </w: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ProjRegionTop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ProjRegionLeft</w:t>
      </w:r>
      <w:proofErr w:type="spellEnd"/>
      <w:r w:rsidRPr="005347D2">
        <w:rPr>
          <w:rFonts w:eastAsia="Malgun Gothic"/>
          <w:sz w:val="20"/>
          <w:lang w:eastAsia="ko-KR"/>
        </w:rPr>
        <w:t>[ n ]</w:t>
      </w:r>
      <w:r w:rsidRPr="005347D2">
        <w:rPr>
          <w:rFonts w:eastAsia="Times New Roman"/>
          <w:sz w:val="20"/>
        </w:rPr>
        <w:t xml:space="preserve"> are constrained as follows:</w:t>
      </w:r>
    </w:p>
    <w:p w14:paraId="0190584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proj_picture_width, inclusive.</w:t>
      </w:r>
    </w:p>
    <w:p w14:paraId="19965E14"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proofErr w:type="spellStart"/>
      <w:r w:rsidRPr="005347D2">
        <w:rPr>
          <w:sz w:val="20"/>
        </w:rPr>
        <w:t>proj_picture_height</w:t>
      </w:r>
      <w:proofErr w:type="spellEnd"/>
      <w:r w:rsidRPr="005347D2">
        <w:rPr>
          <w:rFonts w:eastAsia="Malgun Gothic"/>
          <w:sz w:val="20"/>
          <w:lang w:eastAsia="ko-KR"/>
        </w:rPr>
        <w:t>, inclusive</w:t>
      </w:r>
      <w:r w:rsidRPr="005347D2">
        <w:rPr>
          <w:rFonts w:eastAsia="Times New Roman"/>
          <w:sz w:val="20"/>
        </w:rPr>
        <w:t>.</w:t>
      </w:r>
    </w:p>
    <w:p w14:paraId="38A3DC0A"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proj_picture_width</w:t>
      </w:r>
      <w:proofErr w:type="spellEnd"/>
      <w:r w:rsidRPr="005347D2">
        <w:rPr>
          <w:rFonts w:eastAsia="Times New Roman"/>
          <w:sz w:val="20"/>
        </w:rPr>
        <w:t> − 1, inclusive.</w:t>
      </w:r>
    </w:p>
    <w:p w14:paraId="013D4883"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lastRenderedPageBreak/>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proj_picture_height</w:t>
      </w:r>
      <w:proofErr w:type="spellEnd"/>
      <w:r w:rsidRPr="005347D2">
        <w:rPr>
          <w:rFonts w:eastAsia="Times New Roman"/>
          <w:sz w:val="20"/>
        </w:rPr>
        <w:t> − 1, inclusive.</w:t>
      </w:r>
    </w:p>
    <w:p w14:paraId="27136F5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sz w:val="20"/>
        </w:rPr>
        <w:t xml:space="preserve">If </w:t>
      </w: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proj_picture_height</w:t>
      </w:r>
      <w:proofErr w:type="spellEnd"/>
      <w:r w:rsidRPr="005347D2">
        <w:rPr>
          <w:rFonts w:eastAsia="Malgun Gothic"/>
          <w:sz w:val="20"/>
          <w:lang w:eastAsia="ko-KR"/>
        </w:rPr>
        <w:t xml:space="preserve"> / VerDiv1, </w:t>
      </w:r>
      <w:r w:rsidRPr="005347D2">
        <w:rPr>
          <w:rFonts w:eastAsia="Times New Roman"/>
          <w:sz w:val="20"/>
        </w:rPr>
        <w:t xml:space="preserve">the sum of </w:t>
      </w:r>
      <w:proofErr w:type="spellStart"/>
      <w:r w:rsidRPr="005347D2">
        <w:rPr>
          <w:rFonts w:eastAsia="Calibri"/>
          <w:sz w:val="20"/>
        </w:rPr>
        <w:t>ProjRegionTop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w:t>
      </w:r>
      <w:proofErr w:type="spellStart"/>
      <w:r w:rsidRPr="005347D2">
        <w:rPr>
          <w:sz w:val="20"/>
        </w:rPr>
        <w:t>proj_picture_height</w:t>
      </w:r>
      <w:proofErr w:type="spellEnd"/>
      <w:r w:rsidRPr="005347D2">
        <w:rPr>
          <w:rFonts w:eastAsia="Malgun Gothic"/>
          <w:sz w:val="20"/>
          <w:lang w:eastAsia="ko-KR"/>
        </w:rPr>
        <w:t> / VerDiv1</w:t>
      </w:r>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w:t>
      </w:r>
      <w:proofErr w:type="spellStart"/>
      <w:r w:rsidRPr="005347D2">
        <w:rPr>
          <w:sz w:val="20"/>
        </w:rPr>
        <w:t>proj_picture_height</w:t>
      </w:r>
      <w:proofErr w:type="spellEnd"/>
      <w:r w:rsidRPr="005347D2">
        <w:rPr>
          <w:rFonts w:eastAsia="Malgun Gothic"/>
          <w:sz w:val="20"/>
          <w:lang w:eastAsia="ko-KR"/>
        </w:rPr>
        <w:t> / VerDiv1 * 2.</w:t>
      </w:r>
    </w:p>
    <w:p w14:paraId="2FA3BE84" w14:textId="77777777" w:rsidR="00D26D16" w:rsidRPr="005347D2" w:rsidRDefault="00D26D16" w:rsidP="00D26D16">
      <w:pPr>
        <w:tabs>
          <w:tab w:val="clear" w:pos="1440"/>
        </w:tabs>
        <w:spacing w:after="160" w:line="256" w:lineRule="auto"/>
        <w:jc w:val="both"/>
        <w:rPr>
          <w:rFonts w:eastAsia="Times New Roman"/>
          <w:sz w:val="20"/>
        </w:rPr>
      </w:pPr>
      <w:r w:rsidRPr="005347D2">
        <w:rPr>
          <w:rFonts w:eastAsia="Calibri"/>
          <w:sz w:val="20"/>
        </w:rPr>
        <w:t xml:space="preserve">For each value of n in the range of 0 to </w:t>
      </w:r>
      <w:proofErr w:type="spellStart"/>
      <w:r w:rsidRPr="005347D2">
        <w:rPr>
          <w:rFonts w:eastAsia="Calibri"/>
          <w:sz w:val="20"/>
        </w:rPr>
        <w:t>Num</w:t>
      </w:r>
      <w:r w:rsidRPr="005347D2">
        <w:rPr>
          <w:rFonts w:eastAsia="Malgun Gothic"/>
          <w:sz w:val="20"/>
          <w:lang w:eastAsia="ko-KR"/>
        </w:rPr>
        <w:t>Packed</w:t>
      </w:r>
      <w:r w:rsidRPr="005347D2">
        <w:rPr>
          <w:rFonts w:eastAsia="Calibri"/>
          <w:sz w:val="20"/>
        </w:rPr>
        <w:t>Regions</w:t>
      </w:r>
      <w:proofErr w:type="spellEnd"/>
      <w:r w:rsidRPr="005347D2">
        <w:rPr>
          <w:rFonts w:eastAsia="Calibri"/>
          <w:sz w:val="20"/>
        </w:rPr>
        <w:t xml:space="preserve"> − 1, inclusive, </w:t>
      </w:r>
      <w:r w:rsidRPr="005347D2">
        <w:rPr>
          <w:rFonts w:eastAsia="Times New Roman"/>
          <w:sz w:val="20"/>
        </w:rPr>
        <w:t xml:space="preserve">the values of </w:t>
      </w:r>
      <w:proofErr w:type="spellStart"/>
      <w:proofErr w:type="gramStart"/>
      <w:r w:rsidRPr="005347D2">
        <w:rPr>
          <w:rFonts w:eastAsia="Calibri"/>
          <w:sz w:val="20"/>
        </w:rPr>
        <w:t>PackedRegionWidth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Times New Roman"/>
          <w:sz w:val="20"/>
        </w:rPr>
        <w:t xml:space="preserve"> are constrained as follows:</w:t>
      </w:r>
    </w:p>
    <w:p w14:paraId="37D0A5BC"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PackedRegionWidth</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packed_picture_width, inclusive.</w:t>
      </w:r>
    </w:p>
    <w:p w14:paraId="5A72DBF9"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ProjRegionHeight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proofErr w:type="spellStart"/>
      <w:r w:rsidRPr="005347D2">
        <w:rPr>
          <w:sz w:val="20"/>
        </w:rPr>
        <w:t>packed_picture_height</w:t>
      </w:r>
      <w:proofErr w:type="spellEnd"/>
      <w:r w:rsidRPr="005347D2">
        <w:rPr>
          <w:rFonts w:eastAsia="Malgun Gothic"/>
          <w:sz w:val="20"/>
          <w:lang w:eastAsia="ko-KR"/>
        </w:rPr>
        <w:t>, inclusive</w:t>
      </w:r>
      <w:r w:rsidRPr="005347D2">
        <w:rPr>
          <w:rFonts w:eastAsia="Times New Roman"/>
          <w:sz w:val="20"/>
        </w:rPr>
        <w:t>.</w:t>
      </w:r>
    </w:p>
    <w:p w14:paraId="036DCA4F"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packed_picture_width</w:t>
      </w:r>
      <w:proofErr w:type="spellEnd"/>
      <w:r w:rsidRPr="005347D2">
        <w:rPr>
          <w:rFonts w:eastAsia="Times New Roman"/>
          <w:sz w:val="20"/>
        </w:rPr>
        <w:t> − 1, inclusive.</w:t>
      </w:r>
    </w:p>
    <w:p w14:paraId="25F6ECE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in the range of 0 to </w:t>
      </w:r>
      <w:proofErr w:type="spellStart"/>
      <w:r w:rsidRPr="005347D2">
        <w:rPr>
          <w:rFonts w:eastAsia="Times New Roman"/>
          <w:sz w:val="20"/>
        </w:rPr>
        <w:t>packed_picture_height</w:t>
      </w:r>
      <w:proofErr w:type="spellEnd"/>
      <w:r w:rsidRPr="005347D2">
        <w:rPr>
          <w:rFonts w:eastAsia="Times New Roman"/>
          <w:sz w:val="20"/>
        </w:rPr>
        <w:t> − 1, inclusive.</w:t>
      </w:r>
    </w:p>
    <w:p w14:paraId="0CEC0AB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bookmarkStart w:id="736" w:name="_Hlk494708030"/>
      <w:r w:rsidRPr="005347D2">
        <w:rPr>
          <w:sz w:val="20"/>
        </w:rPr>
        <w:t xml:space="preserve">If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packed_picture_width</w:t>
      </w:r>
      <w:proofErr w:type="spellEnd"/>
      <w:r w:rsidRPr="005347D2">
        <w:rPr>
          <w:rFonts w:eastAsia="Malgun Gothic"/>
          <w:sz w:val="20"/>
          <w:lang w:eastAsia="ko-KR"/>
        </w:rPr>
        <w:t> / HorDiv1, t</w:t>
      </w:r>
      <w:bookmarkStart w:id="737" w:name="_Hlk494708241"/>
      <w:bookmarkEnd w:id="736"/>
      <w:r w:rsidRPr="005347D2">
        <w:rPr>
          <w:sz w:val="20"/>
        </w:rPr>
        <w:t xml:space="preserve">he sum of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packed_picture_width</w:t>
      </w:r>
      <w:proofErr w:type="spellEnd"/>
      <w:r w:rsidRPr="005347D2">
        <w:rPr>
          <w:sz w:val="20"/>
        </w:rPr>
        <w:t> /</w:t>
      </w:r>
      <w:bookmarkStart w:id="738" w:name="OLE_LINK12"/>
      <w:bookmarkStart w:id="739" w:name="OLE_LINK13"/>
      <w:r w:rsidRPr="005347D2">
        <w:rPr>
          <w:sz w:val="20"/>
        </w:rPr>
        <w:t> </w:t>
      </w:r>
      <w:r w:rsidRPr="005347D2">
        <w:rPr>
          <w:rFonts w:eastAsia="Malgun Gothic"/>
          <w:sz w:val="20"/>
          <w:lang w:eastAsia="ko-KR"/>
        </w:rPr>
        <w:t>HorDiv1</w:t>
      </w:r>
      <w:bookmarkEnd w:id="738"/>
      <w:bookmarkEnd w:id="739"/>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packed_picture_width</w:t>
      </w:r>
      <w:proofErr w:type="spellEnd"/>
      <w:r w:rsidRPr="005347D2">
        <w:rPr>
          <w:rFonts w:eastAsia="Malgun Gothic"/>
          <w:sz w:val="20"/>
          <w:lang w:eastAsia="ko-KR"/>
        </w:rPr>
        <w:t> / HorDiv1 * 2.</w:t>
      </w:r>
    </w:p>
    <w:p w14:paraId="5664581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heme="minorEastAsia"/>
          <w:sz w:val="20"/>
        </w:rPr>
      </w:pPr>
      <w:r w:rsidRPr="005347D2">
        <w:rPr>
          <w:sz w:val="20"/>
        </w:rPr>
        <w:t xml:space="preserve">If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proofErr w:type="spellStart"/>
      <w:r w:rsidRPr="005347D2">
        <w:rPr>
          <w:sz w:val="20"/>
        </w:rPr>
        <w:t>packed_picture_height</w:t>
      </w:r>
      <w:proofErr w:type="spellEnd"/>
      <w:r w:rsidRPr="005347D2">
        <w:rPr>
          <w:rFonts w:eastAsia="Malgun Gothic"/>
          <w:sz w:val="20"/>
          <w:lang w:eastAsia="ko-KR"/>
        </w:rPr>
        <w:t xml:space="preserve"> / VerDiv1, </w:t>
      </w:r>
      <w:r w:rsidRPr="005347D2">
        <w:rPr>
          <w:sz w:val="20"/>
        </w:rPr>
        <w:t xml:space="preserve">the sum of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packed_picture_height</w:t>
      </w:r>
      <w:proofErr w:type="spellEnd"/>
      <w:r w:rsidRPr="005347D2">
        <w:rPr>
          <w:sz w:val="20"/>
        </w:rPr>
        <w:t> / </w:t>
      </w:r>
      <w:r w:rsidRPr="005347D2">
        <w:rPr>
          <w:rFonts w:eastAsia="Malgun Gothic"/>
          <w:sz w:val="20"/>
          <w:lang w:eastAsia="ko-KR"/>
        </w:rPr>
        <w:t>VerDiv1</w:t>
      </w:r>
      <w:r w:rsidRPr="005347D2">
        <w:rPr>
          <w:sz w:val="20"/>
        </w:rPr>
        <w:t>.</w:t>
      </w:r>
      <w:r w:rsidRPr="005347D2">
        <w:rPr>
          <w:rFonts w:eastAsia="Times New Roman"/>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spellStart"/>
      <w:proofErr w:type="gramStart"/>
      <w:r w:rsidRPr="005347D2">
        <w:rPr>
          <w:rFonts w:eastAsia="Calibri"/>
          <w:sz w:val="20"/>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w:t>
      </w:r>
      <w:proofErr w:type="spellStart"/>
      <w:r w:rsidRPr="005347D2">
        <w:rPr>
          <w:rFonts w:eastAsia="Calibri"/>
          <w:sz w:val="20"/>
        </w:rPr>
        <w:t>PackedRegionHeight</w:t>
      </w:r>
      <w:proofErr w:type="spellEnd"/>
      <w:r w:rsidRPr="005347D2">
        <w:rPr>
          <w:rFonts w:eastAsia="Malgun Gothic"/>
          <w:sz w:val="20"/>
          <w:lang w:eastAsia="ko-KR"/>
        </w:rPr>
        <w:t>[ n ]</w:t>
      </w:r>
      <w:r w:rsidRPr="005347D2">
        <w:rPr>
          <w:rFonts w:eastAsia="Calibri"/>
          <w:sz w:val="20"/>
        </w:rPr>
        <w:t xml:space="preserve"> </w:t>
      </w:r>
      <w:r w:rsidRPr="005347D2">
        <w:rPr>
          <w:sz w:val="20"/>
        </w:rPr>
        <w:t xml:space="preserve">shall be less than or equal to </w:t>
      </w:r>
      <w:proofErr w:type="spellStart"/>
      <w:r w:rsidRPr="005347D2">
        <w:rPr>
          <w:sz w:val="20"/>
        </w:rPr>
        <w:t>packed_picture_height</w:t>
      </w:r>
      <w:proofErr w:type="spellEnd"/>
      <w:r w:rsidRPr="005347D2">
        <w:rPr>
          <w:sz w:val="20"/>
        </w:rPr>
        <w:t> / </w:t>
      </w:r>
      <w:r w:rsidRPr="005347D2">
        <w:rPr>
          <w:rFonts w:eastAsia="Malgun Gothic"/>
          <w:sz w:val="20"/>
          <w:lang w:eastAsia="ko-KR"/>
        </w:rPr>
        <w:t>VerDiv1 * 2</w:t>
      </w:r>
      <w:r w:rsidRPr="005347D2">
        <w:rPr>
          <w:rFonts w:eastAsia="Calibri"/>
          <w:sz w:val="20"/>
        </w:rPr>
        <w:t>.</w:t>
      </w:r>
    </w:p>
    <w:bookmarkEnd w:id="737"/>
    <w:p w14:paraId="62952281" w14:textId="05126274"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Times New Roman"/>
          <w:sz w:val="20"/>
        </w:rPr>
        <w:t xml:space="preserve">When </w:t>
      </w:r>
      <w:ins w:id="740" w:author="Ye-Kui Wang d06" w:date="2018-08-29T14:13:00Z">
        <w:r w:rsidR="00BA6EB4" w:rsidRPr="00B03877">
          <w:rPr>
            <w:sz w:val="20"/>
            <w:lang w:val="en-GB"/>
          </w:rPr>
          <w:t xml:space="preserve">chroma_format_idc </w:t>
        </w:r>
      </w:ins>
      <w:ins w:id="741" w:author="Ye-Kui Wang d06" w:date="2018-08-29T13:46:00Z">
        <w:r w:rsidR="00B03877" w:rsidRPr="00B03877">
          <w:rPr>
            <w:sz w:val="20"/>
            <w:lang w:val="en-GB"/>
          </w:rPr>
          <w:t>is equal to 1 (4:2:0 chroma format) or 2 (4:2:2 chroma format)</w:t>
        </w:r>
      </w:ins>
      <w:del w:id="742" w:author="Ye-Kui Wang d06" w:date="2018-08-29T13:46:00Z">
        <w:r w:rsidRPr="005347D2" w:rsidDel="00B03877">
          <w:rPr>
            <w:rFonts w:eastAsia="Times New Roman"/>
            <w:sz w:val="20"/>
          </w:rPr>
          <w:delText>the decoded picture has 4:2:0 or 4:2:2 chroma format</w:delText>
        </w:r>
      </w:del>
      <w:r w:rsidRPr="005347D2">
        <w:rPr>
          <w:rFonts w:eastAsia="Times New Roman"/>
          <w:sz w:val="20"/>
        </w:rPr>
        <w:t xml:space="preserve">, </w:t>
      </w:r>
      <w:proofErr w:type="spellStart"/>
      <w:r w:rsidRPr="005347D2">
        <w:rPr>
          <w:rFonts w:eastAsia="Calibri"/>
          <w:sz w:val="20"/>
        </w:rPr>
        <w:t>PackedRegionLeft</w:t>
      </w:r>
      <w:proofErr w:type="spellEnd"/>
      <w:r w:rsidRPr="005347D2">
        <w:rPr>
          <w:rFonts w:eastAsia="Malgun Gothic"/>
          <w:sz w:val="20"/>
          <w:lang w:eastAsia="ko-KR"/>
        </w:rPr>
        <w:t>[ n ]</w:t>
      </w:r>
      <w:r w:rsidRPr="005347D2">
        <w:rPr>
          <w:rFonts w:eastAsia="Times New Roman"/>
          <w:sz w:val="20"/>
        </w:rPr>
        <w:t xml:space="preserve"> shall correspond to an even horizontal coordinate value </w:t>
      </w:r>
      <w:r w:rsidRPr="005347D2">
        <w:rPr>
          <w:sz w:val="20"/>
        </w:rPr>
        <w:t xml:space="preserve">of luma sample units, and </w:t>
      </w:r>
      <w:proofErr w:type="spellStart"/>
      <w:r w:rsidRPr="005347D2">
        <w:rPr>
          <w:rFonts w:eastAsia="Calibri"/>
          <w:sz w:val="20"/>
        </w:rPr>
        <w:t>PackedRegionWidth</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0E59A421" w14:textId="3EE90644"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rFonts w:eastAsia="Times New Roman"/>
          <w:sz w:val="20"/>
        </w:rPr>
        <w:t xml:space="preserve">When </w:t>
      </w:r>
      <w:ins w:id="743" w:author="Ye-Kui Wang d06" w:date="2018-08-29T13:47:00Z">
        <w:r w:rsidR="00B03877" w:rsidRPr="00B03877">
          <w:rPr>
            <w:sz w:val="20"/>
            <w:lang w:val="en-GB"/>
          </w:rPr>
          <w:t>chroma_format_idc is equal to 1 (4:2:0 chroma format)</w:t>
        </w:r>
      </w:ins>
      <w:del w:id="744" w:author="Ye-Kui Wang d06" w:date="2018-08-29T13:47:00Z">
        <w:r w:rsidRPr="005347D2" w:rsidDel="00B03877">
          <w:rPr>
            <w:rFonts w:eastAsia="Times New Roman"/>
            <w:sz w:val="20"/>
          </w:rPr>
          <w:delText>the decoded picture has 4:2:0 chroma format</w:delText>
        </w:r>
      </w:del>
      <w:r w:rsidRPr="005347D2">
        <w:rPr>
          <w:rFonts w:eastAsia="Times New Roman"/>
          <w:sz w:val="20"/>
        </w:rPr>
        <w:t xml:space="preserve">, </w:t>
      </w:r>
      <w:proofErr w:type="spellStart"/>
      <w:r w:rsidRPr="005347D2">
        <w:rPr>
          <w:rFonts w:eastAsia="Calibri"/>
          <w:sz w:val="20"/>
        </w:rPr>
        <w:t>PackedRegionTop</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vertical coordinate value </w:t>
      </w:r>
      <w:r w:rsidRPr="005347D2">
        <w:rPr>
          <w:sz w:val="20"/>
        </w:rPr>
        <w:t xml:space="preserve">of luma sample units, and </w:t>
      </w:r>
      <w:proofErr w:type="spellStart"/>
      <w:r w:rsidRPr="005347D2">
        <w:rPr>
          <w:rFonts w:eastAsia="Calibri"/>
          <w:sz w:val="20"/>
        </w:rPr>
        <w:t>ProjRegionHeight</w:t>
      </w:r>
      <w:proofErr w:type="spell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1FFA43BB" w14:textId="75C5F0F8" w:rsidR="00D26D16" w:rsidRPr="005347D2" w:rsidRDefault="00D26D16" w:rsidP="00D26D16">
      <w:pPr>
        <w:pStyle w:val="3N2"/>
        <w:keepNext/>
        <w:ind w:left="6"/>
        <w:rPr>
          <w:b/>
          <w:lang w:val="en-CA"/>
        </w:rPr>
      </w:pPr>
      <w:r w:rsidRPr="005347D2">
        <w:rPr>
          <w:b/>
          <w:lang w:val="en-CA"/>
        </w:rPr>
        <w:t>D.2.3</w:t>
      </w:r>
      <w:ins w:id="745" w:author="Ye-Kui Wang" w:date="2018-08-09T15:23:00Z">
        <w:r w:rsidR="00B76BEA">
          <w:rPr>
            <w:b/>
            <w:lang w:val="en-CA"/>
          </w:rPr>
          <w:t>5</w:t>
        </w:r>
      </w:ins>
      <w:del w:id="746" w:author="Ye-Kui Wang" w:date="2018-08-09T15:23:00Z">
        <w:r w:rsidR="006F1986" w:rsidDel="00B76BEA">
          <w:rPr>
            <w:b/>
            <w:lang w:val="en-CA"/>
          </w:rPr>
          <w:delText>4</w:delText>
        </w:r>
      </w:del>
      <w:r w:rsidRPr="005347D2">
        <w:rPr>
          <w:b/>
          <w:lang w:val="en-CA"/>
        </w:rPr>
        <w:t>.5</w:t>
      </w:r>
      <w:bookmarkStart w:id="747" w:name="_Hlk502654174"/>
      <w:r w:rsidRPr="005347D2">
        <w:rPr>
          <w:b/>
          <w:lang w:val="en-CA"/>
        </w:rPr>
        <w:tab/>
        <w:t>Omnidirectional viewport SEI message semantics</w:t>
      </w:r>
      <w:bookmarkEnd w:id="747"/>
    </w:p>
    <w:p w14:paraId="5F052A2F" w14:textId="77777777" w:rsidR="00D26D16" w:rsidRPr="005347D2" w:rsidRDefault="00D26D16" w:rsidP="00D26D16">
      <w:pPr>
        <w:jc w:val="both"/>
        <w:rPr>
          <w:noProof/>
          <w:sz w:val="20"/>
        </w:rPr>
      </w:pPr>
      <w:r w:rsidRPr="005347D2">
        <w:rPr>
          <w:sz w:val="20"/>
        </w:rPr>
        <w:t xml:space="preserve">The omnidirectional viewport SEI message specifies the coordinates of one or more regions of spherical-coordinate geometry, bounded by four great circles, corresponding to </w:t>
      </w:r>
      <w:r w:rsidRPr="005347D2">
        <w:rPr>
          <w:noProof/>
          <w:sz w:val="20"/>
        </w:rPr>
        <w:t>viewports recommended for display when the user does not have control of the viewing orientation or has released control of the viewing orientation.</w:t>
      </w:r>
    </w:p>
    <w:p w14:paraId="64303154" w14:textId="3A39F49E" w:rsidR="00D26D16" w:rsidRPr="005347D2" w:rsidRDefault="00D26D16" w:rsidP="00D26D16">
      <w:pPr>
        <w:jc w:val="both"/>
        <w:rPr>
          <w:noProof/>
          <w:sz w:val="20"/>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as specified in clause </w:t>
      </w:r>
      <w:r w:rsidRPr="005347D2">
        <w:rPr>
          <w:color w:val="000000"/>
          <w:sz w:val="20"/>
        </w:rPr>
        <w:fldChar w:fldCharType="begin"/>
      </w:r>
      <w:r w:rsidRPr="005347D2">
        <w:rPr>
          <w:color w:val="000000"/>
          <w:sz w:val="20"/>
        </w:rPr>
        <w:instrText xml:space="preserve"> REF ErpSeiSemantics \h  \* MERGEFORMAT </w:instrText>
      </w:r>
      <w:r w:rsidRPr="005347D2">
        <w:rPr>
          <w:color w:val="000000"/>
          <w:sz w:val="20"/>
        </w:rPr>
      </w:r>
      <w:r w:rsidRPr="005347D2">
        <w:rPr>
          <w:color w:val="000000"/>
          <w:sz w:val="20"/>
        </w:rPr>
        <w:fldChar w:fldCharType="separate"/>
      </w:r>
      <w:ins w:id="748" w:author="Ye-Kui Wang" w:date="2018-08-09T15:25:00Z">
        <w:r w:rsidR="00B76BEA" w:rsidRPr="00B76BEA">
          <w:rPr>
            <w:sz w:val="20"/>
            <w:rPrChange w:id="749" w:author="Ye-Kui Wang" w:date="2018-08-09T15:25:00Z">
              <w:rPr>
                <w:b/>
              </w:rPr>
            </w:rPrChange>
          </w:rPr>
          <w:t>D.2.35.1</w:t>
        </w:r>
      </w:ins>
      <w:del w:id="750" w:author="Ye-Kui Wang" w:date="2018-08-09T15:25:00Z">
        <w:r w:rsidR="00202C2F" w:rsidRPr="005347D2" w:rsidDel="00B76BEA">
          <w:rPr>
            <w:sz w:val="20"/>
          </w:rPr>
          <w:delText>D.2.33.1</w:delText>
        </w:r>
      </w:del>
      <w:r w:rsidRPr="005347D2">
        <w:rPr>
          <w:color w:val="000000"/>
          <w:sz w:val="20"/>
        </w:rPr>
        <w:fldChar w:fldCharType="end"/>
      </w:r>
      <w:r w:rsidRPr="005347D2">
        <w:rPr>
          <w:color w:val="000000"/>
          <w:sz w:val="20"/>
        </w:rPr>
        <w:t xml:space="preserve"> or </w:t>
      </w:r>
      <w:r w:rsidRPr="005347D2">
        <w:rPr>
          <w:color w:val="000000"/>
          <w:sz w:val="20"/>
        </w:rPr>
        <w:fldChar w:fldCharType="begin"/>
      </w:r>
      <w:r w:rsidRPr="005347D2">
        <w:rPr>
          <w:color w:val="000000"/>
          <w:sz w:val="20"/>
        </w:rPr>
        <w:instrText xml:space="preserve"> REF CmpSeiSemantics \h  \* MERGEFORMAT </w:instrText>
      </w:r>
      <w:r w:rsidRPr="005347D2">
        <w:rPr>
          <w:color w:val="000000"/>
          <w:sz w:val="20"/>
        </w:rPr>
      </w:r>
      <w:r w:rsidRPr="005347D2">
        <w:rPr>
          <w:color w:val="000000"/>
          <w:sz w:val="20"/>
        </w:rPr>
        <w:fldChar w:fldCharType="separate"/>
      </w:r>
      <w:ins w:id="751" w:author="Ye-Kui Wang" w:date="2018-08-09T15:25:00Z">
        <w:r w:rsidR="00B76BEA" w:rsidRPr="00B76BEA">
          <w:rPr>
            <w:sz w:val="20"/>
            <w:rPrChange w:id="752" w:author="Ye-Kui Wang" w:date="2018-08-09T15:25:00Z">
              <w:rPr>
                <w:b/>
              </w:rPr>
            </w:rPrChange>
          </w:rPr>
          <w:t>D.2.35.2</w:t>
        </w:r>
      </w:ins>
      <w:del w:id="753" w:author="Ye-Kui Wang" w:date="2018-08-09T15:25:00Z">
        <w:r w:rsidR="00202C2F" w:rsidRPr="005347D2" w:rsidDel="00B76BEA">
          <w:rPr>
            <w:sz w:val="20"/>
          </w:rPr>
          <w:delText>D.2.33.2</w:delText>
        </w:r>
      </w:del>
      <w:r w:rsidRPr="005347D2">
        <w:rPr>
          <w:color w:val="000000"/>
          <w:sz w:val="20"/>
        </w:rPr>
        <w:fldChar w:fldCharType="end"/>
      </w:r>
      <w:r w:rsidRPr="005347D2">
        <w:rPr>
          <w:color w:val="000000"/>
          <w:sz w:val="20"/>
        </w:rPr>
        <w:t xml:space="preserve">, </w:t>
      </w:r>
      <w:r w:rsidRPr="005347D2">
        <w:rPr>
          <w:rFonts w:eastAsia="Malgun Gothic"/>
          <w:bCs/>
          <w:noProof/>
          <w:sz w:val="20"/>
          <w:lang w:eastAsia="zh-CN"/>
        </w:rPr>
        <w:t xml:space="preserve">that applies to the picture is present, the information indicated by the </w:t>
      </w:r>
      <w:r w:rsidRPr="005347D2">
        <w:rPr>
          <w:sz w:val="20"/>
        </w:rPr>
        <w:t>omnidirectional viewport SEI message applies to both views.</w:t>
      </w:r>
    </w:p>
    <w:p w14:paraId="27E13EB5" w14:textId="77777777" w:rsidR="00D26D16" w:rsidRPr="005347D2" w:rsidRDefault="00D26D16" w:rsidP="00D26D16">
      <w:pPr>
        <w:jc w:val="both"/>
        <w:rPr>
          <w:sz w:val="20"/>
        </w:rPr>
      </w:pPr>
      <w:bookmarkStart w:id="754" w:name="_Hlk481685958"/>
      <w:r w:rsidRPr="005347D2">
        <w:rPr>
          <w:b/>
          <w:noProof/>
          <w:sz w:val="20"/>
        </w:rPr>
        <w:t>omni_viewport</w:t>
      </w:r>
      <w:r w:rsidRPr="005347D2">
        <w:rPr>
          <w:b/>
          <w:bCs/>
          <w:sz w:val="20"/>
        </w:rPr>
        <w:t>_id</w:t>
      </w:r>
      <w:r w:rsidRPr="005347D2">
        <w:rPr>
          <w:noProof/>
          <w:sz w:val="20"/>
        </w:rPr>
        <w:t xml:space="preserve"> </w:t>
      </w:r>
      <w:bookmarkEnd w:id="754"/>
      <w:r w:rsidRPr="005347D2">
        <w:rPr>
          <w:sz w:val="20"/>
        </w:rPr>
        <w:t>contains an identifying number that may be used to identify the purpose of the one or more recommended viewport regions.</w:t>
      </w:r>
    </w:p>
    <w:p w14:paraId="072F5B68" w14:textId="77777777" w:rsidR="00D26D16" w:rsidRPr="005347D2" w:rsidRDefault="00D26D16" w:rsidP="00D26D16">
      <w:pPr>
        <w:jc w:val="both"/>
        <w:rPr>
          <w:sz w:val="20"/>
          <w:lang w:eastAsia="zh-CN"/>
        </w:rPr>
      </w:pPr>
      <w:bookmarkStart w:id="755" w:name="_Hlk481685756"/>
      <w:proofErr w:type="spellStart"/>
      <w:r w:rsidRPr="005347D2">
        <w:rPr>
          <w:sz w:val="20"/>
        </w:rPr>
        <w:t>omni_viewport_id</w:t>
      </w:r>
      <w:proofErr w:type="spellEnd"/>
      <w:r w:rsidRPr="005347D2">
        <w:rPr>
          <w:sz w:val="20"/>
        </w:rPr>
        <w:t xml:space="preserve"> equal to 0 indicates that the recommended viewports are per "director’s cut", i.e., a viewport suggested according to the creative intent of the content author or content provider. </w:t>
      </w:r>
      <w:proofErr w:type="spellStart"/>
      <w:r w:rsidRPr="005347D2">
        <w:rPr>
          <w:sz w:val="20"/>
        </w:rPr>
        <w:t>omni_viewport_id</w:t>
      </w:r>
      <w:proofErr w:type="spellEnd"/>
      <w:r w:rsidRPr="005347D2">
        <w:rPr>
          <w:sz w:val="20"/>
        </w:rPr>
        <w:t xml:space="preserve"> equal to 1 indicates that the recommended viewports are selected based on measurements of viewing statistics.</w:t>
      </w:r>
    </w:p>
    <w:p w14:paraId="3ED25A5B" w14:textId="77777777" w:rsidR="00D26D16" w:rsidRPr="005347D2" w:rsidRDefault="00D26D16" w:rsidP="00D26D16">
      <w:pPr>
        <w:jc w:val="both"/>
        <w:rPr>
          <w:noProof/>
          <w:sz w:val="20"/>
        </w:rPr>
      </w:pPr>
      <w:r w:rsidRPr="005347D2">
        <w:rPr>
          <w:sz w:val="20"/>
        </w:rPr>
        <w:t xml:space="preserve">Values of </w:t>
      </w:r>
      <w:proofErr w:type="spellStart"/>
      <w:r w:rsidRPr="005347D2">
        <w:rPr>
          <w:sz w:val="20"/>
        </w:rPr>
        <w:t>omni_viewport_id</w:t>
      </w:r>
      <w:proofErr w:type="spellEnd"/>
      <w:r w:rsidRPr="005347D2">
        <w:rPr>
          <w:sz w:val="20"/>
        </w:rPr>
        <w:t xml:space="preserve"> from 2 to 511, inclusive, may be used as determined by the application. Values of </w:t>
      </w:r>
      <w:proofErr w:type="spellStart"/>
      <w:r w:rsidRPr="005347D2">
        <w:rPr>
          <w:sz w:val="20"/>
        </w:rPr>
        <w:t>omni_viewport_id</w:t>
      </w:r>
      <w:proofErr w:type="spellEnd"/>
      <w:r w:rsidRPr="005347D2">
        <w:rPr>
          <w:sz w:val="20"/>
        </w:rPr>
        <w:t xml:space="preserve"> from 512 to 1023 are reserved for future use by ITU-T | ISO/IEC. Decoders encountering a value of </w:t>
      </w:r>
      <w:proofErr w:type="spellStart"/>
      <w:r w:rsidRPr="005347D2">
        <w:rPr>
          <w:sz w:val="20"/>
        </w:rPr>
        <w:t>omni_viewport_id</w:t>
      </w:r>
      <w:proofErr w:type="spellEnd"/>
      <w:r w:rsidRPr="005347D2">
        <w:rPr>
          <w:sz w:val="20"/>
        </w:rPr>
        <w:t xml:space="preserve"> in the range of 512 to 1023, inclusive, shall ignore it.</w:t>
      </w:r>
    </w:p>
    <w:p w14:paraId="26E12A07" w14:textId="77777777" w:rsidR="00D26D16" w:rsidRPr="005347D2" w:rsidRDefault="00D26D16" w:rsidP="00D26D16">
      <w:pPr>
        <w:jc w:val="both"/>
        <w:rPr>
          <w:noProof/>
          <w:sz w:val="20"/>
        </w:rPr>
      </w:pPr>
      <w:r w:rsidRPr="005347D2">
        <w:rPr>
          <w:b/>
          <w:noProof/>
          <w:sz w:val="20"/>
        </w:rPr>
        <w:t>omni_viewport_cancel_flag</w:t>
      </w:r>
      <w:r w:rsidRPr="005347D2">
        <w:rPr>
          <w:noProof/>
          <w:sz w:val="20"/>
        </w:rPr>
        <w:t xml:space="preserve"> equal to 1 </w:t>
      </w:r>
      <w:bookmarkEnd w:id="755"/>
      <w:r w:rsidRPr="005347D2">
        <w:rPr>
          <w:noProof/>
          <w:sz w:val="20"/>
        </w:rPr>
        <w:t>indicates that the SEI message cancels the persistence of any previous omnidirectional viewport SEI message in output order. omni_viewport_cancel_flag equal to 0 indicates that omnidirectional viewport information follows.</w:t>
      </w:r>
    </w:p>
    <w:p w14:paraId="3C44CDB9" w14:textId="77777777" w:rsidR="001F5A08" w:rsidRPr="005347D2" w:rsidRDefault="001F5A08" w:rsidP="001F5A08">
      <w:pPr>
        <w:jc w:val="both"/>
        <w:rPr>
          <w:ins w:id="756" w:author="Ye-Kui Wang" w:date="2018-08-09T14:49:00Z"/>
          <w:noProof/>
          <w:sz w:val="20"/>
        </w:rPr>
      </w:pPr>
      <w:bookmarkStart w:id="757" w:name="_Hlk481163187"/>
      <w:ins w:id="758" w:author="Ye-Kui Wang" w:date="2018-08-09T14:49:00Z">
        <w:r w:rsidRPr="005347D2">
          <w:rPr>
            <w:b/>
            <w:noProof/>
            <w:sz w:val="20"/>
          </w:rPr>
          <w:t>omni_viewport_persistence_flag</w:t>
        </w:r>
        <w:r w:rsidRPr="005347D2">
          <w:rPr>
            <w:noProof/>
            <w:sz w:val="20"/>
          </w:rPr>
          <w:t xml:space="preserve"> specifies the persistence of the omnidirectional viewport SEI message.</w:t>
        </w:r>
      </w:ins>
    </w:p>
    <w:p w14:paraId="36951770" w14:textId="77777777" w:rsidR="001F5A08" w:rsidRPr="005347D2" w:rsidRDefault="001F5A08" w:rsidP="001F5A08">
      <w:pPr>
        <w:jc w:val="both"/>
        <w:rPr>
          <w:ins w:id="759" w:author="Ye-Kui Wang" w:date="2018-08-09T14:49:00Z"/>
          <w:noProof/>
          <w:sz w:val="20"/>
        </w:rPr>
      </w:pPr>
      <w:ins w:id="760" w:author="Ye-Kui Wang" w:date="2018-08-09T14:49:00Z">
        <w:r w:rsidRPr="005347D2">
          <w:rPr>
            <w:noProof/>
            <w:sz w:val="20"/>
          </w:rPr>
          <w:t>omni_viewport_persistence_flag equal to 0 specifies that the omnidirectional viewport SEI message applies to the current decoded picture only.</w:t>
        </w:r>
      </w:ins>
    </w:p>
    <w:p w14:paraId="10B0E660" w14:textId="77777777" w:rsidR="001F5A08" w:rsidRPr="005347D2" w:rsidRDefault="001F5A08" w:rsidP="001F5A08">
      <w:pPr>
        <w:keepNext/>
        <w:jc w:val="both"/>
        <w:rPr>
          <w:ins w:id="761" w:author="Ye-Kui Wang" w:date="2018-08-09T14:49:00Z"/>
          <w:noProof/>
          <w:sz w:val="20"/>
        </w:rPr>
      </w:pPr>
      <w:ins w:id="762" w:author="Ye-Kui Wang" w:date="2018-08-09T14:49:00Z">
        <w:r w:rsidRPr="005347D2">
          <w:rPr>
            <w:noProof/>
            <w:sz w:val="20"/>
          </w:rPr>
          <w:lastRenderedPageBreak/>
          <w:t>Let picA be the current picture. omni_viewport_persistence_flag equal to 1 specifies that the omnidirectional viewport SEI message persists in output order until one or more of the following conditions are true:</w:t>
        </w:r>
      </w:ins>
    </w:p>
    <w:p w14:paraId="6D82BDAD" w14:textId="77777777" w:rsidR="001F5A08" w:rsidRPr="005347D2" w:rsidRDefault="001F5A08" w:rsidP="001F5A08">
      <w:pPr>
        <w:pStyle w:val="enumlev1"/>
        <w:spacing w:before="136"/>
        <w:ind w:left="397"/>
        <w:rPr>
          <w:ins w:id="763" w:author="Ye-Kui Wang" w:date="2018-08-09T14:49:00Z"/>
          <w:noProof/>
          <w:lang w:val="en-CA"/>
        </w:rPr>
      </w:pPr>
      <w:ins w:id="764" w:author="Ye-Kui Wang" w:date="2018-08-09T14:49:00Z">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ins>
    </w:p>
    <w:p w14:paraId="4BB376A8" w14:textId="77777777" w:rsidR="001F5A08" w:rsidRPr="005347D2" w:rsidRDefault="001F5A08" w:rsidP="001F5A08">
      <w:pPr>
        <w:pStyle w:val="enumlev1"/>
        <w:spacing w:before="136"/>
        <w:ind w:left="397"/>
        <w:rPr>
          <w:ins w:id="765" w:author="Ye-Kui Wang" w:date="2018-08-09T14:49:00Z"/>
          <w:noProof/>
          <w:lang w:val="en-CA"/>
        </w:rPr>
      </w:pPr>
      <w:ins w:id="766" w:author="Ye-Kui Wang" w:date="2018-08-09T14:49:00Z">
        <w:r w:rsidRPr="005347D2">
          <w:rPr>
            <w:noProof/>
            <w:lang w:val="en-CA"/>
          </w:rPr>
          <w:t>–</w:t>
        </w:r>
        <w:r w:rsidRPr="005347D2">
          <w:rPr>
            <w:noProof/>
            <w:lang w:val="en-CA"/>
          </w:rPr>
          <w:tab/>
          <w:t>The bitstream ends.</w:t>
        </w:r>
      </w:ins>
    </w:p>
    <w:p w14:paraId="3EDBD895" w14:textId="77777777" w:rsidR="001F5A08" w:rsidRPr="005347D2" w:rsidRDefault="001F5A08" w:rsidP="001F5A08">
      <w:pPr>
        <w:pStyle w:val="enumlev1"/>
        <w:spacing w:before="136"/>
        <w:ind w:left="397"/>
        <w:rPr>
          <w:ins w:id="767" w:author="Ye-Kui Wang" w:date="2018-08-09T14:49:00Z"/>
          <w:noProof/>
          <w:lang w:val="en-CA"/>
        </w:rPr>
      </w:pPr>
      <w:ins w:id="768" w:author="Ye-Kui Wang" w:date="2018-08-09T14:49:00Z">
        <w:r w:rsidRPr="005347D2">
          <w:rPr>
            <w:noProof/>
            <w:lang w:val="en-CA"/>
          </w:rPr>
          <w:t>–</w:t>
        </w:r>
        <w:r w:rsidRPr="005347D2">
          <w:rPr>
            <w:noProof/>
            <w:lang w:val="en-CA"/>
          </w:rPr>
          <w:tab/>
          <w:t>A picture picB in an access unit containing an omnidirectional viewport</w:t>
        </w:r>
        <w:r w:rsidRPr="005347D2">
          <w:rPr>
            <w:noProof/>
            <w:lang w:val="en-CA" w:eastAsia="ko-KR"/>
          </w:rPr>
          <w:t xml:space="preserve"> </w:t>
        </w:r>
        <w:r w:rsidRPr="005347D2">
          <w:rPr>
            <w:noProof/>
            <w:lang w:val="en-CA"/>
          </w:rPr>
          <w:t xml:space="preserve">SEI message is output having </w:t>
        </w:r>
        <w:proofErr w:type="spellStart"/>
        <w:proofErr w:type="gramStart"/>
        <w:r w:rsidRPr="005347D2">
          <w:rPr>
            <w:lang w:val="en-CA"/>
          </w:rPr>
          <w:t>PicOrderCnt</w:t>
        </w:r>
        <w:proofErr w:type="spellEnd"/>
        <w:r w:rsidRPr="005347D2">
          <w:rPr>
            <w:lang w:val="en-CA"/>
          </w:rPr>
          <w:t>( </w:t>
        </w:r>
        <w:proofErr w:type="spellStart"/>
        <w:r w:rsidRPr="005347D2">
          <w:rPr>
            <w:lang w:val="en-CA"/>
          </w:rPr>
          <w:t>picB</w:t>
        </w:r>
        <w:proofErr w:type="spellEnd"/>
        <w:proofErr w:type="gramEnd"/>
        <w:r w:rsidRPr="005347D2">
          <w:rPr>
            <w:lang w:val="en-CA"/>
          </w:rPr>
          <w:t xml:space="preserve"> ) </w:t>
        </w:r>
        <w:r w:rsidRPr="005347D2">
          <w:rPr>
            <w:noProof/>
            <w:lang w:val="en-CA"/>
          </w:rPr>
          <w:t xml:space="preserve">greater than </w:t>
        </w:r>
        <w:proofErr w:type="spellStart"/>
        <w:r w:rsidRPr="005347D2">
          <w:rPr>
            <w:lang w:val="en-CA"/>
          </w:rPr>
          <w:t>PicOrderCnt</w:t>
        </w:r>
        <w:proofErr w:type="spellEnd"/>
        <w:r w:rsidRPr="005347D2">
          <w:rPr>
            <w:lang w:val="en-CA"/>
          </w:rPr>
          <w:t>( </w:t>
        </w:r>
        <w:proofErr w:type="spellStart"/>
        <w:r w:rsidRPr="005347D2">
          <w:rPr>
            <w:lang w:val="en-CA"/>
          </w:rPr>
          <w:t>picA</w:t>
        </w:r>
        <w:proofErr w:type="spellEnd"/>
        <w:r w:rsidRPr="005347D2">
          <w:rPr>
            <w:lang w:val="en-CA"/>
          </w:rPr>
          <w:t> )</w:t>
        </w:r>
        <w:r w:rsidRPr="005347D2">
          <w:rPr>
            <w:noProof/>
            <w:lang w:val="en-CA"/>
          </w:rPr>
          <w:t>.</w:t>
        </w:r>
      </w:ins>
    </w:p>
    <w:p w14:paraId="4203FB10" w14:textId="58D308BB" w:rsidR="00D86D9F" w:rsidRPr="005347D2" w:rsidDel="001F5A08" w:rsidRDefault="00D86D9F" w:rsidP="00D86D9F">
      <w:pPr>
        <w:jc w:val="both"/>
        <w:rPr>
          <w:del w:id="769" w:author="Ye-Kui Wang" w:date="2018-08-09T14:49:00Z"/>
          <w:noProof/>
          <w:sz w:val="20"/>
        </w:rPr>
      </w:pPr>
      <w:del w:id="770" w:author="Ye-Kui Wang" w:date="2018-08-09T14:49:00Z">
        <w:r w:rsidRPr="005347D2" w:rsidDel="001F5A08">
          <w:rPr>
            <w:b/>
            <w:noProof/>
            <w:sz w:val="20"/>
          </w:rPr>
          <w:delText>omni_viewport_</w:delText>
        </w:r>
        <w:r w:rsidRPr="00761B32" w:rsidDel="001F5A08">
          <w:rPr>
            <w:b/>
            <w:noProof/>
            <w:sz w:val="20"/>
            <w:lang w:val="en-US"/>
          </w:rPr>
          <w:delText>repetition_period</w:delText>
        </w:r>
        <w:r w:rsidRPr="005347D2" w:rsidDel="001F5A08">
          <w:rPr>
            <w:noProof/>
            <w:sz w:val="20"/>
          </w:rPr>
          <w:delText xml:space="preserve"> specifies the persistence of the </w:delText>
        </w:r>
        <w:r w:rsidRPr="00D86D9F" w:rsidDel="001F5A08">
          <w:rPr>
            <w:bCs/>
            <w:noProof/>
            <w:sz w:val="20"/>
          </w:rPr>
          <w:delText xml:space="preserve">omnidirectional viewport </w:delText>
        </w:r>
        <w:r w:rsidRPr="005347D2" w:rsidDel="001F5A08">
          <w:rPr>
            <w:noProof/>
            <w:sz w:val="20"/>
          </w:rPr>
          <w:delText>SEI message</w:delText>
        </w:r>
        <w:r w:rsidRPr="00761B32" w:rsidDel="001F5A08">
          <w:rPr>
            <w:noProof/>
            <w:sz w:val="20"/>
            <w:lang w:val="en-US"/>
          </w:rPr>
          <w:delText xml:space="preserve"> and may specify a picture order count interval within which another </w:delText>
        </w:r>
        <w:r w:rsidRPr="00D86D9F" w:rsidDel="001F5A08">
          <w:rPr>
            <w:bCs/>
            <w:noProof/>
            <w:sz w:val="20"/>
          </w:rPr>
          <w:delText xml:space="preserve">omnidirectional viewport </w:delText>
        </w:r>
        <w:r w:rsidRPr="005347D2" w:rsidDel="001F5A08">
          <w:rPr>
            <w:noProof/>
            <w:sz w:val="20"/>
          </w:rPr>
          <w:delText>SEI message</w:delText>
        </w:r>
        <w:r w:rsidRPr="00761B32" w:rsidDel="001F5A08">
          <w:rPr>
            <w:noProof/>
            <w:sz w:val="20"/>
            <w:lang w:val="en-US"/>
          </w:rPr>
          <w:delText xml:space="preserve"> or the end of the coded video sequence shall be present in the bitstream. The value of</w:delText>
        </w:r>
        <w:r w:rsidDel="001F5A08">
          <w:rPr>
            <w:noProof/>
            <w:sz w:val="20"/>
            <w:lang w:val="en-US"/>
          </w:rPr>
          <w:delText xml:space="preserve"> </w:delText>
        </w:r>
        <w:r w:rsidRPr="005347D2" w:rsidDel="001F5A08">
          <w:rPr>
            <w:noProof/>
            <w:sz w:val="20"/>
          </w:rPr>
          <w:delText>omni_viewport</w:delText>
        </w:r>
        <w:r w:rsidRPr="00761B32" w:rsidDel="001F5A08">
          <w:rPr>
            <w:noProof/>
            <w:sz w:val="20"/>
            <w:lang w:val="en-US"/>
          </w:rPr>
          <w:delText>_repetition_period shall be in the range 0 to 16</w:delText>
        </w:r>
        <w:r w:rsidDel="001F5A08">
          <w:rPr>
            <w:noProof/>
            <w:sz w:val="20"/>
            <w:lang w:val="en-US"/>
          </w:rPr>
          <w:delText> </w:delText>
        </w:r>
        <w:r w:rsidRPr="00761B32" w:rsidDel="001F5A08">
          <w:rPr>
            <w:noProof/>
            <w:sz w:val="20"/>
            <w:lang w:val="en-US"/>
          </w:rPr>
          <w:delText>384, inclusive</w:delText>
        </w:r>
        <w:r w:rsidRPr="005347D2" w:rsidDel="001F5A08">
          <w:rPr>
            <w:noProof/>
            <w:sz w:val="20"/>
          </w:rPr>
          <w:delText>.</w:delText>
        </w:r>
      </w:del>
    </w:p>
    <w:p w14:paraId="2DC35DF2" w14:textId="401B883D" w:rsidR="00D86D9F" w:rsidRPr="005347D2" w:rsidDel="001F5A08" w:rsidRDefault="00D86D9F" w:rsidP="00D86D9F">
      <w:pPr>
        <w:jc w:val="both"/>
        <w:rPr>
          <w:del w:id="771" w:author="Ye-Kui Wang" w:date="2018-08-09T14:49:00Z"/>
          <w:noProof/>
          <w:sz w:val="20"/>
        </w:rPr>
      </w:pPr>
      <w:del w:id="772" w:author="Ye-Kui Wang" w:date="2018-08-09T14:49:00Z">
        <w:r w:rsidRPr="005347D2" w:rsidDel="001F5A08">
          <w:rPr>
            <w:noProof/>
            <w:sz w:val="20"/>
          </w:rPr>
          <w:delText>omni_viewport_</w:delText>
        </w:r>
        <w:r w:rsidRPr="00761B32" w:rsidDel="001F5A08">
          <w:rPr>
            <w:noProof/>
            <w:sz w:val="20"/>
          </w:rPr>
          <w:delText>repetition_period</w:delText>
        </w:r>
        <w:r w:rsidRPr="005347D2" w:rsidDel="001F5A08">
          <w:rPr>
            <w:noProof/>
            <w:sz w:val="20"/>
          </w:rPr>
          <w:delText xml:space="preserve"> equal to 0 specifies that the </w:delText>
        </w:r>
        <w:r w:rsidRPr="00D86D9F" w:rsidDel="001F5A08">
          <w:rPr>
            <w:bCs/>
            <w:noProof/>
            <w:sz w:val="20"/>
          </w:rPr>
          <w:delText xml:space="preserve">omnidirectional viewport </w:delText>
        </w:r>
        <w:r w:rsidRPr="005347D2" w:rsidDel="001F5A08">
          <w:rPr>
            <w:noProof/>
            <w:sz w:val="20"/>
          </w:rPr>
          <w:delText>SEI message applies to the current decoded picture only.</w:delText>
        </w:r>
      </w:del>
    </w:p>
    <w:p w14:paraId="3AF7CB2E" w14:textId="2105AAE6" w:rsidR="00D86D9F" w:rsidRPr="005347D2" w:rsidDel="001F5A08" w:rsidRDefault="00D86D9F" w:rsidP="00D86D9F">
      <w:pPr>
        <w:jc w:val="both"/>
        <w:rPr>
          <w:del w:id="773" w:author="Ye-Kui Wang" w:date="2018-08-09T14:49:00Z"/>
          <w:noProof/>
          <w:sz w:val="20"/>
        </w:rPr>
      </w:pPr>
      <w:del w:id="774" w:author="Ye-Kui Wang" w:date="2018-08-09T14:49:00Z">
        <w:r w:rsidRPr="005347D2" w:rsidDel="001F5A08">
          <w:rPr>
            <w:noProof/>
            <w:sz w:val="20"/>
          </w:rPr>
          <w:delText>omni_viewport</w:delText>
        </w:r>
        <w:r w:rsidDel="001F5A08">
          <w:rPr>
            <w:noProof/>
            <w:sz w:val="20"/>
            <w:lang w:val="en-US"/>
          </w:rPr>
          <w:delText>_repetition_period</w:delText>
        </w:r>
        <w:r w:rsidRPr="005347D2" w:rsidDel="001F5A08">
          <w:rPr>
            <w:noProof/>
            <w:sz w:val="20"/>
          </w:rPr>
          <w:delText xml:space="preserve"> equal to 1 specifies that the </w:delText>
        </w:r>
        <w:r w:rsidRPr="00D86D9F" w:rsidDel="001F5A08">
          <w:rPr>
            <w:bCs/>
            <w:noProof/>
            <w:sz w:val="20"/>
          </w:rPr>
          <w:delText xml:space="preserve">omnidirectional viewport </w:delText>
        </w:r>
        <w:r w:rsidRPr="005347D2" w:rsidDel="001F5A08">
          <w:rPr>
            <w:noProof/>
            <w:sz w:val="20"/>
          </w:rPr>
          <w:delText>SEI message persists in output order until one or more of the following conditions are true:</w:delText>
        </w:r>
      </w:del>
    </w:p>
    <w:p w14:paraId="4F3A7B60" w14:textId="5B7CBC51" w:rsidR="00D86D9F" w:rsidRPr="005347D2" w:rsidDel="001F5A08"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del w:id="775" w:author="Ye-Kui Wang" w:date="2018-08-09T14:49:00Z"/>
          <w:rFonts w:eastAsia="Malgun Gothic"/>
          <w:noProof/>
          <w:sz w:val="20"/>
        </w:rPr>
      </w:pPr>
      <w:del w:id="776" w:author="Ye-Kui Wang" w:date="2018-08-09T14:49:00Z">
        <w:r w:rsidRPr="005347D2" w:rsidDel="001F5A08">
          <w:rPr>
            <w:rFonts w:eastAsia="Malgun Gothic"/>
            <w:noProof/>
            <w:sz w:val="20"/>
          </w:rPr>
          <w:delText>–</w:delText>
        </w:r>
        <w:r w:rsidRPr="005347D2" w:rsidDel="001F5A08">
          <w:rPr>
            <w:rFonts w:eastAsia="Malgun Gothic"/>
            <w:noProof/>
            <w:sz w:val="20"/>
          </w:rPr>
          <w:tab/>
          <w:delText xml:space="preserve">A new </w:delText>
        </w:r>
        <w:r w:rsidRPr="00761B32" w:rsidDel="001F5A08">
          <w:rPr>
            <w:noProof/>
            <w:sz w:val="20"/>
            <w:lang w:val="en-US"/>
          </w:rPr>
          <w:delText xml:space="preserve">coded video sequence </w:delText>
        </w:r>
        <w:r w:rsidRPr="005347D2" w:rsidDel="001F5A08">
          <w:rPr>
            <w:rFonts w:eastAsia="Malgun Gothic"/>
            <w:noProof/>
            <w:sz w:val="20"/>
          </w:rPr>
          <w:delText>begins.</w:delText>
        </w:r>
      </w:del>
    </w:p>
    <w:p w14:paraId="119BFFA6" w14:textId="7E56F033" w:rsidR="00D86D9F" w:rsidDel="001F5A08" w:rsidRDefault="00D86D9F" w:rsidP="00D86D9F">
      <w:pPr>
        <w:tabs>
          <w:tab w:val="clear" w:pos="360"/>
          <w:tab w:val="clear" w:pos="720"/>
          <w:tab w:val="clear" w:pos="1080"/>
          <w:tab w:val="clear" w:pos="1440"/>
          <w:tab w:val="left" w:pos="794"/>
          <w:tab w:val="left" w:pos="1191"/>
          <w:tab w:val="left" w:pos="1588"/>
          <w:tab w:val="left" w:pos="1985"/>
        </w:tabs>
        <w:spacing w:before="86"/>
        <w:ind w:left="397" w:hanging="397"/>
        <w:jc w:val="both"/>
        <w:rPr>
          <w:del w:id="777" w:author="Ye-Kui Wang" w:date="2018-08-09T14:49:00Z"/>
          <w:rFonts w:eastAsia="Malgun Gothic"/>
          <w:noProof/>
          <w:sz w:val="20"/>
        </w:rPr>
      </w:pPr>
      <w:del w:id="778" w:author="Ye-Kui Wang" w:date="2018-08-09T14:49:00Z">
        <w:r w:rsidRPr="005347D2" w:rsidDel="001F5A08">
          <w:rPr>
            <w:rFonts w:eastAsia="Malgun Gothic"/>
            <w:noProof/>
            <w:sz w:val="20"/>
          </w:rPr>
          <w:delText>–</w:delText>
        </w:r>
        <w:r w:rsidRPr="005347D2" w:rsidDel="001F5A08">
          <w:rPr>
            <w:rFonts w:eastAsia="Malgun Gothic"/>
            <w:noProof/>
            <w:sz w:val="20"/>
          </w:rPr>
          <w:tab/>
          <w:delText>A picture in an access unit containing a</w:delText>
        </w:r>
        <w:r w:rsidDel="001F5A08">
          <w:rPr>
            <w:rFonts w:eastAsia="Malgun Gothic"/>
            <w:noProof/>
            <w:sz w:val="20"/>
          </w:rPr>
          <w:delText xml:space="preserve">n </w:delText>
        </w:r>
        <w:r w:rsidRPr="00D86D9F" w:rsidDel="001F5A08">
          <w:rPr>
            <w:bCs/>
            <w:noProof/>
            <w:sz w:val="20"/>
          </w:rPr>
          <w:delText xml:space="preserve">omnidirectional viewport </w:delText>
        </w:r>
        <w:r w:rsidRPr="005347D2" w:rsidDel="001F5A08">
          <w:rPr>
            <w:rFonts w:eastAsia="Malgun Gothic"/>
            <w:noProof/>
            <w:sz w:val="20"/>
          </w:rPr>
          <w:delText xml:space="preserve">SEI message is output having </w:delText>
        </w:r>
        <w:r w:rsidRPr="005347D2" w:rsidDel="001F5A08">
          <w:rPr>
            <w:rFonts w:eastAsia="Malgun Gothic"/>
            <w:sz w:val="20"/>
          </w:rPr>
          <w:delText xml:space="preserve">PicOrderCnt( ) </w:delText>
        </w:r>
        <w:r w:rsidRPr="005347D2" w:rsidDel="001F5A08">
          <w:rPr>
            <w:rFonts w:eastAsia="Malgun Gothic"/>
            <w:noProof/>
            <w:sz w:val="20"/>
          </w:rPr>
          <w:delText xml:space="preserve">greater than </w:delText>
        </w:r>
        <w:r w:rsidRPr="005347D2" w:rsidDel="001F5A08">
          <w:rPr>
            <w:rFonts w:eastAsia="Malgun Gothic"/>
            <w:sz w:val="20"/>
          </w:rPr>
          <w:delText>PicOrderCnt( </w:delText>
        </w:r>
        <w:r w:rsidDel="001F5A08">
          <w:rPr>
            <w:rFonts w:eastAsia="Malgun Gothic"/>
            <w:sz w:val="20"/>
          </w:rPr>
          <w:delText>CurrPic</w:delText>
        </w:r>
        <w:r w:rsidRPr="005347D2" w:rsidDel="001F5A08">
          <w:rPr>
            <w:rFonts w:eastAsia="Malgun Gothic"/>
            <w:sz w:val="20"/>
          </w:rPr>
          <w:delText> )</w:delText>
        </w:r>
        <w:r w:rsidRPr="005347D2" w:rsidDel="001F5A08">
          <w:rPr>
            <w:rFonts w:eastAsia="Malgun Gothic"/>
            <w:noProof/>
            <w:sz w:val="20"/>
          </w:rPr>
          <w:delText>.</w:delText>
        </w:r>
      </w:del>
    </w:p>
    <w:p w14:paraId="28AB3AC1" w14:textId="237F7898" w:rsidR="00D86D9F" w:rsidRPr="00761B32" w:rsidDel="001F5A08" w:rsidRDefault="00D86D9F" w:rsidP="00D86D9F">
      <w:pPr>
        <w:tabs>
          <w:tab w:val="left" w:pos="1800"/>
          <w:tab w:val="left" w:pos="2160"/>
          <w:tab w:val="left" w:pos="2520"/>
          <w:tab w:val="left" w:pos="2880"/>
          <w:tab w:val="left" w:pos="3240"/>
          <w:tab w:val="left" w:pos="3600"/>
          <w:tab w:val="left" w:pos="3960"/>
          <w:tab w:val="left" w:pos="4320"/>
        </w:tabs>
        <w:jc w:val="both"/>
        <w:rPr>
          <w:del w:id="779" w:author="Ye-Kui Wang" w:date="2018-08-09T14:49:00Z"/>
          <w:noProof/>
          <w:sz w:val="20"/>
          <w:lang w:val="en-US"/>
        </w:rPr>
      </w:pPr>
      <w:del w:id="780" w:author="Ye-Kui Wang" w:date="2018-08-09T14:49:00Z">
        <w:r w:rsidRPr="005347D2" w:rsidDel="001F5A08">
          <w:rPr>
            <w:noProof/>
            <w:sz w:val="20"/>
          </w:rPr>
          <w:delText>omni_viewport</w:delText>
        </w:r>
        <w:r w:rsidRPr="00761B32" w:rsidDel="001F5A08">
          <w:rPr>
            <w:noProof/>
            <w:sz w:val="20"/>
            <w:lang w:val="en-US"/>
          </w:rPr>
          <w:delText xml:space="preserve">_repetition_period greater than 1 specifies that the </w:delText>
        </w:r>
        <w:r w:rsidRPr="00D86D9F" w:rsidDel="001F5A08">
          <w:rPr>
            <w:bCs/>
            <w:noProof/>
            <w:sz w:val="20"/>
          </w:rPr>
          <w:delText xml:space="preserve">omnidirectional viewport </w:delText>
        </w:r>
        <w:r w:rsidRPr="005347D2" w:rsidDel="001F5A08">
          <w:rPr>
            <w:noProof/>
            <w:sz w:val="20"/>
          </w:rPr>
          <w:delText xml:space="preserve">SEI message </w:delText>
        </w:r>
        <w:r w:rsidRPr="00761B32" w:rsidDel="001F5A08">
          <w:rPr>
            <w:noProof/>
            <w:sz w:val="20"/>
            <w:lang w:val="en-US"/>
          </w:rPr>
          <w:delText>persists until any of the following conditions are true:</w:delText>
        </w:r>
      </w:del>
    </w:p>
    <w:p w14:paraId="4BF9C179" w14:textId="3DE5478F" w:rsidR="00D86D9F" w:rsidRPr="00761B32" w:rsidDel="001F5A08"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781" w:author="Ye-Kui Wang" w:date="2018-08-09T14:49:00Z"/>
          <w:noProof/>
          <w:sz w:val="20"/>
          <w:lang w:val="en-US"/>
        </w:rPr>
      </w:pPr>
      <w:del w:id="782" w:author="Ye-Kui Wang" w:date="2018-08-09T14:49:00Z">
        <w:r w:rsidRPr="00761B32" w:rsidDel="001F5A08">
          <w:rPr>
            <w:noProof/>
            <w:sz w:val="20"/>
            <w:lang w:val="en-US"/>
          </w:rPr>
          <w:delText>A new coded video sequence begins.</w:delText>
        </w:r>
      </w:del>
    </w:p>
    <w:p w14:paraId="4780241C" w14:textId="6E9CF535" w:rsidR="00D86D9F" w:rsidRPr="00761B32" w:rsidDel="001F5A08" w:rsidRDefault="00D86D9F" w:rsidP="00D86D9F">
      <w:pPr>
        <w:numPr>
          <w:ilvl w:val="0"/>
          <w:numId w:val="60"/>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ind w:left="360"/>
        <w:jc w:val="both"/>
        <w:textAlignment w:val="auto"/>
        <w:rPr>
          <w:del w:id="783" w:author="Ye-Kui Wang" w:date="2018-08-09T14:49:00Z"/>
          <w:noProof/>
          <w:sz w:val="20"/>
          <w:lang w:val="en-US"/>
        </w:rPr>
      </w:pPr>
      <w:del w:id="784" w:author="Ye-Kui Wang" w:date="2018-08-09T14:49:00Z">
        <w:r w:rsidRPr="00761B32" w:rsidDel="001F5A08">
          <w:rPr>
            <w:noProof/>
            <w:sz w:val="20"/>
            <w:lang w:val="en-US"/>
          </w:rPr>
          <w:delText>A picture in an access unit containing a</w:delText>
        </w:r>
        <w:r w:rsidR="00B87DBD" w:rsidDel="001F5A08">
          <w:rPr>
            <w:noProof/>
            <w:sz w:val="20"/>
            <w:lang w:val="en-US"/>
          </w:rPr>
          <w:delText>n</w:delText>
        </w:r>
        <w:r w:rsidDel="001F5A08">
          <w:rPr>
            <w:noProof/>
            <w:sz w:val="20"/>
            <w:lang w:val="en-US"/>
          </w:rPr>
          <w:delText xml:space="preserve"> </w:delText>
        </w:r>
        <w:r w:rsidR="00B87DBD" w:rsidRPr="00D86D9F" w:rsidDel="001F5A08">
          <w:rPr>
            <w:bCs/>
            <w:noProof/>
            <w:sz w:val="20"/>
          </w:rPr>
          <w:delText xml:space="preserve">omnidirectional viewport </w:delText>
        </w:r>
        <w:r w:rsidRPr="005347D2" w:rsidDel="001F5A08">
          <w:rPr>
            <w:noProof/>
            <w:sz w:val="20"/>
          </w:rPr>
          <w:delText>SEI message</w:delText>
        </w:r>
        <w:r w:rsidRPr="00761B32" w:rsidDel="001F5A08">
          <w:rPr>
            <w:noProof/>
            <w:sz w:val="20"/>
            <w:lang w:val="en-US"/>
          </w:rPr>
          <w:delText xml:space="preserve">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5347D2" w:rsidDel="001F5A08">
          <w:rPr>
            <w:noProof/>
            <w:sz w:val="20"/>
          </w:rPr>
          <w:delText>omni_viewport</w:delText>
        </w:r>
        <w:r w:rsidRPr="00761B32" w:rsidDel="001F5A08">
          <w:rPr>
            <w:noProof/>
            <w:sz w:val="20"/>
            <w:lang w:val="en-US"/>
          </w:rPr>
          <w:delText>_repetition_period.</w:delText>
        </w:r>
      </w:del>
    </w:p>
    <w:p w14:paraId="19F62841" w14:textId="6E513400" w:rsidR="00D86D9F" w:rsidRPr="00B43257" w:rsidDel="001F5A08" w:rsidRDefault="00D86D9F" w:rsidP="00D86D9F">
      <w:pPr>
        <w:tabs>
          <w:tab w:val="left" w:pos="1800"/>
          <w:tab w:val="left" w:pos="2160"/>
          <w:tab w:val="left" w:pos="2520"/>
          <w:tab w:val="left" w:pos="2880"/>
          <w:tab w:val="left" w:pos="3240"/>
          <w:tab w:val="left" w:pos="3600"/>
          <w:tab w:val="left" w:pos="3960"/>
          <w:tab w:val="left" w:pos="4320"/>
        </w:tabs>
        <w:jc w:val="both"/>
        <w:rPr>
          <w:del w:id="785" w:author="Ye-Kui Wang" w:date="2018-08-09T14:49:00Z"/>
          <w:noProof/>
          <w:sz w:val="20"/>
          <w:lang w:val="en-US"/>
        </w:rPr>
      </w:pPr>
      <w:del w:id="786" w:author="Ye-Kui Wang" w:date="2018-08-09T14:49:00Z">
        <w:r w:rsidDel="001F5A08">
          <w:rPr>
            <w:noProof/>
            <w:sz w:val="20"/>
            <w:lang w:val="en-US"/>
          </w:rPr>
          <w:delText>rwp</w:delText>
        </w:r>
        <w:r w:rsidRPr="00761B32" w:rsidDel="001F5A08">
          <w:rPr>
            <w:noProof/>
            <w:sz w:val="20"/>
            <w:lang w:val="en-US"/>
          </w:rPr>
          <w:delText xml:space="preserve">_repetition_period greater than 1 indicates that another </w:delText>
        </w:r>
        <w:r w:rsidR="00B87DBD" w:rsidRPr="00D86D9F" w:rsidDel="001F5A08">
          <w:rPr>
            <w:bCs/>
            <w:noProof/>
            <w:sz w:val="20"/>
          </w:rPr>
          <w:delText xml:space="preserve">omnidirectional viewport </w:delText>
        </w:r>
        <w:r w:rsidRPr="005347D2" w:rsidDel="001F5A08">
          <w:rPr>
            <w:noProof/>
            <w:sz w:val="20"/>
          </w:rPr>
          <w:delText>SEI message</w:delText>
        </w:r>
        <w:r w:rsidRPr="00761B32" w:rsidDel="001F5A08">
          <w:rPr>
            <w:noProof/>
            <w:sz w:val="20"/>
            <w:lang w:val="en-US"/>
          </w:rPr>
          <w:delText xml:space="preserve"> shall be present for a picture in an access unit that is output having PicOrderCnt(</w:delText>
        </w:r>
        <w:r w:rsidDel="001F5A08">
          <w:rPr>
            <w:noProof/>
            <w:sz w:val="20"/>
            <w:lang w:val="en-US"/>
          </w:rPr>
          <w:delText> </w:delText>
        </w:r>
        <w:r w:rsidRPr="00761B32" w:rsidDel="001F5A08">
          <w:rPr>
            <w:noProof/>
            <w:sz w:val="20"/>
            <w:lang w:val="en-US"/>
          </w:rPr>
          <w:delText>) greater than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 and less than or equal to PicOrderCnt(</w:delText>
        </w:r>
        <w:r w:rsidDel="001F5A08">
          <w:rPr>
            <w:noProof/>
            <w:sz w:val="20"/>
            <w:lang w:val="en-US"/>
          </w:rPr>
          <w:delText> </w:delText>
        </w:r>
        <w:r w:rsidRPr="00761B32" w:rsidDel="001F5A08">
          <w:rPr>
            <w:noProof/>
            <w:sz w:val="20"/>
            <w:lang w:val="en-US"/>
          </w:rPr>
          <w:delText>CurrPic</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761B32" w:rsidDel="001F5A08">
          <w:rPr>
            <w:noProof/>
            <w:sz w:val="20"/>
            <w:lang w:val="en-US"/>
          </w:rPr>
          <w:delText>+</w:delText>
        </w:r>
        <w:r w:rsidDel="001F5A08">
          <w:rPr>
            <w:noProof/>
            <w:sz w:val="20"/>
            <w:lang w:val="en-US"/>
          </w:rPr>
          <w:delText> </w:delText>
        </w:r>
        <w:r w:rsidRPr="005347D2" w:rsidDel="001F5A08">
          <w:rPr>
            <w:noProof/>
            <w:sz w:val="20"/>
          </w:rPr>
          <w:delText>omni_viewport</w:delText>
        </w:r>
        <w:r w:rsidRPr="00761B32" w:rsidDel="001F5A08">
          <w:rPr>
            <w:noProof/>
            <w:sz w:val="20"/>
            <w:lang w:val="en-US"/>
          </w:rPr>
          <w:delText>_repetition_period; unless the bitstream ends or a new coded video sequence begins without output of such a picture.</w:delText>
        </w:r>
      </w:del>
    </w:p>
    <w:p w14:paraId="41E71846"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projection SEI message with erp_cancel_flag equal to 0 or a cubemap</w:t>
      </w:r>
      <w:r w:rsidRPr="005347D2">
        <w:rPr>
          <w:sz w:val="20"/>
        </w:rPr>
        <w:t xml:space="preserve"> </w:t>
      </w:r>
      <w:r w:rsidRPr="005347D2">
        <w:rPr>
          <w:noProof/>
          <w:sz w:val="20"/>
        </w:rPr>
        <w:t xml:space="preserve">projection SEI message with cmp_cancel_flag equal to 0 is not present in the CVS that applies to the current picture and precedes the </w:t>
      </w:r>
      <w:r w:rsidRPr="005347D2">
        <w:rPr>
          <w:sz w:val="20"/>
        </w:rPr>
        <w:t xml:space="preserve">omnidirectional viewport </w:t>
      </w:r>
      <w:r w:rsidRPr="005347D2">
        <w:rPr>
          <w:noProof/>
          <w:sz w:val="20"/>
        </w:rPr>
        <w:t xml:space="preserve">SEI message in decoding order, an </w:t>
      </w:r>
      <w:r w:rsidRPr="005347D2">
        <w:rPr>
          <w:sz w:val="20"/>
        </w:rPr>
        <w:t xml:space="preserve">omnidirectional viewport </w:t>
      </w:r>
      <w:r w:rsidRPr="005347D2">
        <w:rPr>
          <w:noProof/>
          <w:sz w:val="20"/>
        </w:rPr>
        <w:t xml:space="preserve">SEI message with omni_viewport_cancel_flag equal to 0 shall not be present in the CVS that applies to the current picture. </w:t>
      </w:r>
      <w:r w:rsidRPr="005347D2">
        <w:rPr>
          <w:sz w:val="20"/>
        </w:rPr>
        <w:t xml:space="preserve">Decoders shall ignore omnidirectional viewport SEI messages </w:t>
      </w:r>
      <w:r w:rsidRPr="005347D2">
        <w:rPr>
          <w:noProof/>
          <w:sz w:val="20"/>
        </w:rPr>
        <w:t xml:space="preserve">with omni_viewport_cancel_flag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w:t>
      </w:r>
      <w:r w:rsidRPr="005347D2">
        <w:rPr>
          <w:sz w:val="20"/>
        </w:rPr>
        <w:t xml:space="preserve"> </w:t>
      </w:r>
      <w:r w:rsidRPr="005347D2">
        <w:rPr>
          <w:noProof/>
          <w:sz w:val="20"/>
        </w:rPr>
        <w:t>projection SEI message with cmp_cancel_flag equal to 0 in the CVS that applies to the current picture.</w:t>
      </w:r>
    </w:p>
    <w:p w14:paraId="599AFA36" w14:textId="77777777" w:rsidR="00D26D16" w:rsidRPr="005347D2" w:rsidRDefault="00D26D16" w:rsidP="00D26D16">
      <w:pPr>
        <w:jc w:val="both"/>
        <w:rPr>
          <w:sz w:val="20"/>
        </w:rPr>
      </w:pPr>
      <w:r w:rsidRPr="005347D2">
        <w:rPr>
          <w:b/>
          <w:noProof/>
          <w:sz w:val="20"/>
        </w:rPr>
        <w:t>omni_viewport_cnt_minus1</w:t>
      </w:r>
      <w:r w:rsidRPr="005347D2">
        <w:rPr>
          <w:sz w:val="20"/>
        </w:rPr>
        <w:t xml:space="preserve"> </w:t>
      </w:r>
      <w:bookmarkEnd w:id="757"/>
      <w:r w:rsidRPr="005347D2">
        <w:rPr>
          <w:sz w:val="20"/>
        </w:rPr>
        <w:t>plus 1 specifies the number of recommended viewport regions that are indicated by the SEI message.</w:t>
      </w:r>
    </w:p>
    <w:p w14:paraId="297DE015" w14:textId="77777777" w:rsidR="00D26D16" w:rsidRPr="005347D2" w:rsidRDefault="00D26D16" w:rsidP="00D26D16">
      <w:pPr>
        <w:jc w:val="both"/>
        <w:rPr>
          <w:sz w:val="20"/>
        </w:rPr>
      </w:pPr>
      <w:r w:rsidRPr="005347D2">
        <w:rPr>
          <w:sz w:val="20"/>
        </w:rPr>
        <w:t>When omni_viewport_cnt_minus1 is greater than 0 and there is no information provided by external means not specified in this Specification on which recommended viewport is suggested to be displayed, the following applies:</w:t>
      </w:r>
    </w:p>
    <w:p w14:paraId="5D0A3FC6" w14:textId="77777777" w:rsidR="00D26D16" w:rsidRPr="005347D2" w:rsidRDefault="00D26D16" w:rsidP="00D26D16">
      <w:pPr>
        <w:pStyle w:val="ListParagraph"/>
        <w:numPr>
          <w:ilvl w:val="0"/>
          <w:numId w:val="36"/>
        </w:numPr>
        <w:contextualSpacing w:val="0"/>
        <w:jc w:val="both"/>
        <w:rPr>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0 or 1, the 0-th recommended viewport is suggested to be displayed when the user does not have control of the viewing orientation or has released control of the viewing orientation.</w:t>
      </w:r>
    </w:p>
    <w:p w14:paraId="6D3D66F8"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0, between any two recommended viewports per director's cut, the i-</w:t>
      </w:r>
      <w:proofErr w:type="spellStart"/>
      <w:r w:rsidRPr="005347D2">
        <w:rPr>
          <w:sz w:val="20"/>
          <w:lang w:val="en-CA"/>
        </w:rPr>
        <w:t>th</w:t>
      </w:r>
      <w:proofErr w:type="spellEnd"/>
      <w:r w:rsidRPr="005347D2">
        <w:rPr>
          <w:sz w:val="20"/>
          <w:lang w:val="en-CA"/>
        </w:rPr>
        <w:t xml:space="preserve"> recommended viewport has higher priority than the j-</w:t>
      </w:r>
      <w:proofErr w:type="spellStart"/>
      <w:r w:rsidRPr="005347D2">
        <w:rPr>
          <w:sz w:val="20"/>
          <w:lang w:val="en-CA"/>
        </w:rPr>
        <w:t>th</w:t>
      </w:r>
      <w:proofErr w:type="spellEnd"/>
      <w:r w:rsidRPr="005347D2">
        <w:rPr>
          <w:sz w:val="20"/>
          <w:lang w:val="en-CA"/>
        </w:rPr>
        <w:t xml:space="preserve"> recommended viewport for any values of i and j when i is less than j. The 0-th recommended viewport per director's cut has the highest priority.</w:t>
      </w:r>
    </w:p>
    <w:p w14:paraId="67A42257"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 xml:space="preserve">When </w:t>
      </w:r>
      <w:proofErr w:type="spellStart"/>
      <w:r w:rsidRPr="005347D2">
        <w:rPr>
          <w:sz w:val="20"/>
          <w:lang w:val="en-CA"/>
        </w:rPr>
        <w:t>omni_viewport_id</w:t>
      </w:r>
      <w:proofErr w:type="spellEnd"/>
      <w:r w:rsidRPr="005347D2">
        <w:rPr>
          <w:sz w:val="20"/>
          <w:lang w:val="en-CA"/>
        </w:rPr>
        <w:t xml:space="preserve"> is equal to 1, between any two recommended viewports, the i-</w:t>
      </w:r>
      <w:proofErr w:type="spellStart"/>
      <w:r w:rsidRPr="005347D2">
        <w:rPr>
          <w:sz w:val="20"/>
          <w:lang w:val="en-CA"/>
        </w:rPr>
        <w:t>th</w:t>
      </w:r>
      <w:proofErr w:type="spellEnd"/>
      <w:r w:rsidRPr="005347D2">
        <w:rPr>
          <w:sz w:val="20"/>
          <w:lang w:val="en-CA"/>
        </w:rPr>
        <w:t xml:space="preserve"> recommended viewport has higher popularity, among some selection of candidate viewports, than the j-</w:t>
      </w:r>
      <w:proofErr w:type="spellStart"/>
      <w:r w:rsidRPr="005347D2">
        <w:rPr>
          <w:sz w:val="20"/>
          <w:lang w:val="en-CA"/>
        </w:rPr>
        <w:t>th</w:t>
      </w:r>
      <w:proofErr w:type="spellEnd"/>
      <w:r w:rsidRPr="005347D2">
        <w:rPr>
          <w:sz w:val="20"/>
          <w:lang w:val="en-CA"/>
        </w:rPr>
        <w:t xml:space="preserve"> recommended viewport for any values of i and j when i is less than j. The 0-th most-viewed recommended viewport has the highest popularity. The selection of the candidate viewports is outside the scope of this Specification.</w:t>
      </w:r>
    </w:p>
    <w:p w14:paraId="1EC65353" w14:textId="77777777" w:rsidR="00D26D16" w:rsidRPr="005347D2" w:rsidRDefault="00D26D16" w:rsidP="00D26D16">
      <w:pPr>
        <w:jc w:val="both"/>
        <w:rPr>
          <w:sz w:val="20"/>
        </w:rPr>
      </w:pPr>
      <w:r w:rsidRPr="005347D2">
        <w:rPr>
          <w:b/>
          <w:noProof/>
          <w:sz w:val="20"/>
        </w:rPr>
        <w:t>omni_viewport_azimuth_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and </w:t>
      </w:r>
      <w:r w:rsidRPr="005347D2">
        <w:rPr>
          <w:b/>
          <w:noProof/>
          <w:sz w:val="20"/>
        </w:rPr>
        <w:t>omni_viewport_elevation_centre</w:t>
      </w:r>
      <w:r w:rsidRPr="005347D2">
        <w:rPr>
          <w:bCs/>
          <w:sz w:val="20"/>
        </w:rPr>
        <w:t>[ i ]</w:t>
      </w:r>
      <w:r w:rsidRPr="005347D2">
        <w:rPr>
          <w:noProof/>
          <w:sz w:val="20"/>
        </w:rPr>
        <w:t xml:space="preserve"> </w:t>
      </w:r>
      <w:r w:rsidRPr="005347D2">
        <w:rPr>
          <w:sz w:val="20"/>
        </w:rPr>
        <w:t>indicate the centre of the i-</w:t>
      </w:r>
      <w:proofErr w:type="spellStart"/>
      <w:r w:rsidRPr="005347D2">
        <w:rPr>
          <w:sz w:val="20"/>
        </w:rPr>
        <w:t>th</w:t>
      </w:r>
      <w:proofErr w:type="spellEnd"/>
      <w:r w:rsidRPr="005347D2">
        <w:rPr>
          <w:sz w:val="20"/>
        </w:rPr>
        <w:t xml:space="preserve">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relative to the global coordinate axes. The value of </w:t>
      </w:r>
      <w:proofErr w:type="spellStart"/>
      <w:r w:rsidRPr="005347D2">
        <w:rPr>
          <w:sz w:val="20"/>
        </w:rPr>
        <w:t>omni_viewport_azimuth_</w:t>
      </w:r>
      <w:proofErr w:type="gramStart"/>
      <w:r w:rsidRPr="005347D2">
        <w:rPr>
          <w:sz w:val="20"/>
        </w:rPr>
        <w:t>centre</w:t>
      </w:r>
      <w:proofErr w:type="spellEnd"/>
      <w:r w:rsidRPr="005347D2">
        <w:rPr>
          <w:bCs/>
          <w:sz w:val="20"/>
        </w:rPr>
        <w:t>[</w:t>
      </w:r>
      <w:proofErr w:type="gramEnd"/>
      <w:r w:rsidRPr="005347D2">
        <w:rPr>
          <w:bCs/>
          <w:sz w:val="20"/>
        </w:rPr>
        <w:t> i ]</w:t>
      </w:r>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to</w:t>
      </w:r>
      <w:r w:rsidRPr="005347D2">
        <w:rPr>
          <w:sz w:val="20"/>
        </w:rPr>
        <w:t xml:space="preserve">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The value of </w:t>
      </w:r>
      <w:r w:rsidRPr="005347D2">
        <w:rPr>
          <w:noProof/>
          <w:sz w:val="20"/>
        </w:rPr>
        <w:t>omni_viewport_elevation_</w:t>
      </w:r>
      <w:proofErr w:type="gramStart"/>
      <w:r w:rsidRPr="005347D2">
        <w:rPr>
          <w:noProof/>
          <w:sz w:val="20"/>
        </w:rPr>
        <w:t>centre</w:t>
      </w:r>
      <w:r w:rsidRPr="005347D2">
        <w:rPr>
          <w:bCs/>
          <w:sz w:val="20"/>
        </w:rPr>
        <w:t>[</w:t>
      </w:r>
      <w:proofErr w:type="gramEnd"/>
      <w:r w:rsidRPr="005347D2">
        <w:rPr>
          <w:bCs/>
          <w:sz w:val="20"/>
        </w:rPr>
        <w:t> i ]</w:t>
      </w:r>
      <w:r w:rsidRPr="005347D2">
        <w:rPr>
          <w:noProof/>
          <w:sz w:val="20"/>
        </w:rPr>
        <w:t xml:space="preserve"> shall be in the </w:t>
      </w:r>
      <w:r w:rsidRPr="005347D2">
        <w:rPr>
          <w:sz w:val="20"/>
        </w:rPr>
        <w:t xml:space="preserve">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p>
    <w:p w14:paraId="39776A53" w14:textId="7B1992EB" w:rsidR="00D26D16" w:rsidRPr="005347D2" w:rsidRDefault="00D26D16" w:rsidP="00D26D16">
      <w:pPr>
        <w:jc w:val="both"/>
        <w:rPr>
          <w:sz w:val="20"/>
        </w:rPr>
      </w:pPr>
      <w:r w:rsidRPr="005347D2">
        <w:rPr>
          <w:b/>
          <w:noProof/>
          <w:sz w:val="20"/>
        </w:rPr>
        <w:t>omni_viewport_tilt_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the tilt angle </w:t>
      </w:r>
      <w:r w:rsidRPr="005347D2">
        <w:rPr>
          <w:noProof/>
          <w:sz w:val="20"/>
        </w:rPr>
        <w:t xml:space="preserve">of </w:t>
      </w:r>
      <w:r w:rsidRPr="005347D2">
        <w:rPr>
          <w:sz w:val="20"/>
        </w:rPr>
        <w:t>the i-</w:t>
      </w:r>
      <w:proofErr w:type="spellStart"/>
      <w:r w:rsidRPr="005347D2">
        <w:rPr>
          <w:sz w:val="20"/>
        </w:rPr>
        <w:t>th</w:t>
      </w:r>
      <w:proofErr w:type="spellEnd"/>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w:t>
      </w:r>
      <w:proofErr w:type="spellStart"/>
      <w:r w:rsidRPr="005347D2">
        <w:rPr>
          <w:sz w:val="20"/>
        </w:rPr>
        <w:t>omni_viewport_tilt_</w:t>
      </w:r>
      <w:proofErr w:type="gramStart"/>
      <w:r w:rsidRPr="005347D2">
        <w:rPr>
          <w:sz w:val="20"/>
        </w:rPr>
        <w:t>centre</w:t>
      </w:r>
      <w:proofErr w:type="spellEnd"/>
      <w:r w:rsidRPr="005347D2">
        <w:rPr>
          <w:sz w:val="20"/>
        </w:rPr>
        <w:t>[</w:t>
      </w:r>
      <w:proofErr w:type="gramEnd"/>
      <w:r w:rsidRPr="005347D2">
        <w:rPr>
          <w:sz w:val="20"/>
        </w:rPr>
        <w:t xml:space="preserve"> i ]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w:t>
      </w:r>
      <w:r w:rsidR="00402EDA" w:rsidRPr="005347D2">
        <w:rPr>
          <w:rFonts w:eastAsia="Malgun Gothic"/>
          <w:sz w:val="20"/>
          <w:lang w:eastAsia="ko-KR"/>
        </w:rPr>
        <w:t> </w:t>
      </w:r>
      <w:r w:rsidRPr="005347D2">
        <w:rPr>
          <w:rFonts w:eastAsia="Malgun Gothic"/>
          <w:sz w:val="20"/>
          <w:lang w:eastAsia="ko-KR"/>
        </w:rPr>
        <w:t>796</w:t>
      </w:r>
      <w:r w:rsidR="00402EDA" w:rsidRPr="005347D2">
        <w:rPr>
          <w:rFonts w:eastAsia="Malgun Gothic"/>
          <w:sz w:val="20"/>
          <w:lang w:eastAsia="ko-KR"/>
        </w:rPr>
        <w:t> </w:t>
      </w:r>
      <w:r w:rsidRPr="005347D2">
        <w:rPr>
          <w:rFonts w:eastAsia="Malgun Gothic"/>
          <w:sz w:val="20"/>
          <w:lang w:eastAsia="ko-KR"/>
        </w:rPr>
        <w:t>480) to</w:t>
      </w:r>
      <w:r w:rsidRPr="005347D2">
        <w:rPr>
          <w:sz w:val="20"/>
        </w:rPr>
        <w:t xml:space="preserve">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w:t>
      </w:r>
    </w:p>
    <w:p w14:paraId="3536BD75" w14:textId="77777777" w:rsidR="00D26D16" w:rsidRPr="005347D2" w:rsidRDefault="00D26D16" w:rsidP="00D26D16">
      <w:pPr>
        <w:jc w:val="both"/>
        <w:rPr>
          <w:noProof/>
          <w:sz w:val="20"/>
        </w:rPr>
      </w:pP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indicates the azimuth range of the i-</w:t>
      </w:r>
      <w:proofErr w:type="spellStart"/>
      <w:r w:rsidRPr="005347D2">
        <w:rPr>
          <w:sz w:val="20"/>
        </w:rPr>
        <w:t>th</w:t>
      </w:r>
      <w:proofErr w:type="spellEnd"/>
      <w:r w:rsidRPr="005347D2">
        <w:rPr>
          <w:sz w:val="20"/>
        </w:rPr>
        <w:t xml:space="preserve">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sz w:val="20"/>
        </w:rPr>
        <w:t xml:space="preserve"> degrees. The value of </w:t>
      </w:r>
      <w:proofErr w:type="spellStart"/>
      <w:r w:rsidRPr="005347D2">
        <w:rPr>
          <w:sz w:val="20"/>
        </w:rPr>
        <w:t>omni_viewport_hor_</w:t>
      </w:r>
      <w:proofErr w:type="gramStart"/>
      <w:r w:rsidRPr="005347D2">
        <w:rPr>
          <w:sz w:val="20"/>
        </w:rPr>
        <w:t>range</w:t>
      </w:r>
      <w:proofErr w:type="spellEnd"/>
      <w:r w:rsidRPr="005347D2">
        <w:rPr>
          <w:bCs/>
          <w:sz w:val="20"/>
        </w:rPr>
        <w:t>[</w:t>
      </w:r>
      <w:proofErr w:type="gramEnd"/>
      <w:r w:rsidRPr="005347D2">
        <w:rPr>
          <w:bCs/>
          <w:sz w:val="20"/>
        </w:rPr>
        <w:t> i ]</w:t>
      </w:r>
      <w:r w:rsidRPr="005347D2">
        <w:rPr>
          <w:sz w:val="20"/>
        </w:rPr>
        <w:t xml:space="preserve"> shall be in the range of 1 to 360 * 2</w:t>
      </w:r>
      <w:r w:rsidRPr="005347D2">
        <w:rPr>
          <w:sz w:val="20"/>
          <w:vertAlign w:val="superscript"/>
        </w:rPr>
        <w:t>16</w:t>
      </w:r>
      <w:r w:rsidRPr="005347D2">
        <w:rPr>
          <w:sz w:val="20"/>
        </w:rPr>
        <w:t xml:space="preserve"> (i.e., 23 592 960), inclusive.</w:t>
      </w:r>
    </w:p>
    <w:p w14:paraId="100EFA0A" w14:textId="77777777" w:rsidR="00D26D16" w:rsidRPr="005347D2" w:rsidRDefault="00D26D16" w:rsidP="00D26D16">
      <w:pPr>
        <w:jc w:val="both"/>
        <w:rPr>
          <w:rFonts w:eastAsia="Malgun Gothic"/>
          <w:sz w:val="20"/>
          <w:lang w:eastAsia="ko-KR"/>
        </w:rPr>
      </w:pP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w:t>
      </w:r>
      <w:r w:rsidRPr="005347D2">
        <w:rPr>
          <w:noProof/>
          <w:sz w:val="20"/>
        </w:rPr>
        <w:t xml:space="preserve">the elevation range of </w:t>
      </w:r>
      <w:r w:rsidRPr="005347D2">
        <w:rPr>
          <w:sz w:val="20"/>
        </w:rPr>
        <w:t>the i-</w:t>
      </w:r>
      <w:proofErr w:type="spellStart"/>
      <w:r w:rsidRPr="005347D2">
        <w:rPr>
          <w:sz w:val="20"/>
        </w:rPr>
        <w:t>th</w:t>
      </w:r>
      <w:proofErr w:type="spellEnd"/>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w:t>
      </w:r>
      <w:r w:rsidRPr="005347D2">
        <w:rPr>
          <w:noProof/>
          <w:sz w:val="20"/>
        </w:rPr>
        <w:t xml:space="preserve">in </w:t>
      </w:r>
      <w:r w:rsidRPr="005347D2">
        <w:rPr>
          <w:sz w:val="20"/>
        </w:rPr>
        <w:t xml:space="preserve">units </w:t>
      </w:r>
      <w:r w:rsidRPr="005347D2">
        <w:rPr>
          <w:noProof/>
          <w:sz w:val="20"/>
        </w:rPr>
        <w:t xml:space="preserve">of </w:t>
      </w:r>
      <w:r w:rsidRPr="005347D2">
        <w:rPr>
          <w:rFonts w:eastAsia="Malgun Gothic"/>
          <w:sz w:val="20"/>
          <w:lang w:eastAsia="ko-KR"/>
        </w:rPr>
        <w:t>2</w:t>
      </w:r>
      <w:r w:rsidRPr="005347D2">
        <w:rPr>
          <w:rFonts w:eastAsia="Malgun Gothic"/>
          <w:sz w:val="20"/>
          <w:vertAlign w:val="superscript"/>
          <w:lang w:eastAsia="ko-KR"/>
        </w:rPr>
        <w:t xml:space="preserve">−16 </w:t>
      </w:r>
      <w:r w:rsidRPr="005347D2">
        <w:rPr>
          <w:noProof/>
          <w:sz w:val="20"/>
        </w:rPr>
        <w:t xml:space="preserve">degrees. The value of </w:t>
      </w:r>
      <w:proofErr w:type="spellStart"/>
      <w:r w:rsidRPr="005347D2">
        <w:rPr>
          <w:sz w:val="20"/>
        </w:rPr>
        <w:t>omni_viewport_ver</w:t>
      </w:r>
      <w:r w:rsidRPr="005347D2">
        <w:rPr>
          <w:noProof/>
          <w:sz w:val="20"/>
        </w:rPr>
        <w:t>_</w:t>
      </w:r>
      <w:proofErr w:type="gramStart"/>
      <w:r w:rsidRPr="005347D2">
        <w:rPr>
          <w:noProof/>
          <w:sz w:val="20"/>
        </w:rPr>
        <w:t>range</w:t>
      </w:r>
      <w:proofErr w:type="spellEnd"/>
      <w:r w:rsidRPr="005347D2">
        <w:rPr>
          <w:bCs/>
          <w:sz w:val="20"/>
        </w:rPr>
        <w:t>[</w:t>
      </w:r>
      <w:proofErr w:type="gramEnd"/>
      <w:r w:rsidRPr="005347D2">
        <w:rPr>
          <w:bCs/>
          <w:sz w:val="20"/>
        </w:rPr>
        <w:t> i ]</w:t>
      </w:r>
      <w:r w:rsidRPr="005347D2">
        <w:rPr>
          <w:sz w:val="20"/>
        </w:rPr>
        <w:t xml:space="preserve"> </w:t>
      </w:r>
      <w:r w:rsidRPr="005347D2">
        <w:rPr>
          <w:noProof/>
          <w:sz w:val="20"/>
        </w:rPr>
        <w:t xml:space="preserve">shall be in the range of 1 to </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inclusive.</w:t>
      </w:r>
    </w:p>
    <w:p w14:paraId="299AFE84" w14:textId="2BBA1785" w:rsidR="00D26D16" w:rsidRPr="005347D2" w:rsidRDefault="00D26D16" w:rsidP="00D26D16">
      <w:pPr>
        <w:pStyle w:val="3N2"/>
        <w:keepNext/>
        <w:ind w:left="6"/>
        <w:rPr>
          <w:b/>
          <w:lang w:val="en-CA"/>
        </w:rPr>
      </w:pPr>
      <w:r w:rsidRPr="005347D2">
        <w:rPr>
          <w:b/>
          <w:lang w:val="en-CA"/>
        </w:rPr>
        <w:t>D.2.3</w:t>
      </w:r>
      <w:ins w:id="787" w:author="Ye-Kui Wang" w:date="2018-08-09T15:24:00Z">
        <w:r w:rsidR="00B76BEA">
          <w:rPr>
            <w:b/>
            <w:lang w:val="en-CA"/>
          </w:rPr>
          <w:t>5</w:t>
        </w:r>
      </w:ins>
      <w:del w:id="788" w:author="Ye-Kui Wang" w:date="2018-08-09T15:24:00Z">
        <w:r w:rsidR="006F1986" w:rsidDel="00B76BEA">
          <w:rPr>
            <w:b/>
            <w:lang w:val="en-CA"/>
          </w:rPr>
          <w:delText>4</w:delText>
        </w:r>
      </w:del>
      <w:r w:rsidRPr="005347D2">
        <w:rPr>
          <w:b/>
          <w:lang w:val="en-CA"/>
        </w:rPr>
        <w:t>.6</w:t>
      </w:r>
      <w:r w:rsidRPr="005347D2">
        <w:rPr>
          <w:b/>
          <w:lang w:val="en-CA"/>
        </w:rPr>
        <w:tab/>
        <w:t>Sample location remapping process</w:t>
      </w:r>
    </w:p>
    <w:p w14:paraId="3A22E03A" w14:textId="444ED602"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789" w:name="SampleRemappingGeneral"/>
      <w:bookmarkStart w:id="790" w:name="_Ref490741123"/>
      <w:r w:rsidRPr="005347D2">
        <w:rPr>
          <w:b/>
          <w:i/>
          <w:lang w:val="en-CA"/>
        </w:rPr>
        <w:t>D.2.3</w:t>
      </w:r>
      <w:ins w:id="791" w:author="Ye-Kui Wang" w:date="2018-08-09T15:24:00Z">
        <w:r w:rsidR="00B76BEA">
          <w:rPr>
            <w:b/>
            <w:i/>
            <w:lang w:val="en-CA"/>
          </w:rPr>
          <w:t>5</w:t>
        </w:r>
      </w:ins>
      <w:del w:id="792" w:author="Ye-Kui Wang" w:date="2018-08-09T15:24:00Z">
        <w:r w:rsidR="006F1986" w:rsidDel="00B76BEA">
          <w:rPr>
            <w:b/>
            <w:i/>
            <w:lang w:val="en-CA"/>
          </w:rPr>
          <w:delText>4</w:delText>
        </w:r>
      </w:del>
      <w:r w:rsidRPr="005347D2">
        <w:rPr>
          <w:b/>
          <w:i/>
          <w:lang w:val="en-CA"/>
        </w:rPr>
        <w:t>.6.1</w:t>
      </w:r>
      <w:bookmarkEnd w:id="789"/>
      <w:r w:rsidRPr="005347D2">
        <w:rPr>
          <w:b/>
          <w:i/>
          <w:lang w:val="en-CA"/>
        </w:rPr>
        <w:tab/>
        <w:t>General</w:t>
      </w:r>
      <w:bookmarkEnd w:id="790"/>
    </w:p>
    <w:p w14:paraId="6700D57A" w14:textId="77777777" w:rsidR="00D26D16" w:rsidRPr="005347D2" w:rsidRDefault="00D26D16" w:rsidP="00D26D16">
      <w:pPr>
        <w:jc w:val="both"/>
        <w:rPr>
          <w:rFonts w:eastAsia="Calibri"/>
          <w:sz w:val="20"/>
        </w:rPr>
      </w:pPr>
      <w:r w:rsidRPr="005347D2">
        <w:rPr>
          <w:rFonts w:eastAsia="Calibri"/>
          <w:sz w:val="20"/>
        </w:rPr>
        <w:t>To remap colour sample locations of a region-wise packed picture to a unit sphere, the following ordered steps are applied:</w:t>
      </w:r>
    </w:p>
    <w:p w14:paraId="260AA34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A region-wise </w:t>
      </w:r>
      <w:r w:rsidRPr="005347D2">
        <w:rPr>
          <w:rFonts w:eastAsia="Malgun Gothic"/>
          <w:sz w:val="20"/>
        </w:rPr>
        <w:t>packed</w:t>
      </w:r>
      <w:r w:rsidRPr="005347D2">
        <w:rPr>
          <w:rFonts w:eastAsia="Calibri"/>
          <w:sz w:val="20"/>
        </w:rPr>
        <w:t xml:space="preserve"> picture is obtained as the </w:t>
      </w:r>
      <w:r w:rsidRPr="005347D2">
        <w:rPr>
          <w:sz w:val="20"/>
        </w:rPr>
        <w:t>cropped decoded picture</w:t>
      </w:r>
      <w:r w:rsidRPr="005347D2">
        <w:rPr>
          <w:rFonts w:eastAsia="Calibri"/>
          <w:sz w:val="20"/>
        </w:rPr>
        <w:t xml:space="preserve"> by decoding a coded picture. </w:t>
      </w:r>
      <w:r w:rsidRPr="005347D2">
        <w:rPr>
          <w:sz w:val="20"/>
        </w:rPr>
        <w:t xml:space="preserve">For purposes of interpretation of chroma samples, the input to the indicated remapping process is the set of decoded sample values after applying an (unspecified) </w:t>
      </w:r>
      <w:proofErr w:type="spellStart"/>
      <w:r w:rsidRPr="005347D2">
        <w:rPr>
          <w:sz w:val="20"/>
        </w:rPr>
        <w:t>upsampling</w:t>
      </w:r>
      <w:proofErr w:type="spellEnd"/>
      <w:r w:rsidRPr="005347D2">
        <w:rPr>
          <w:sz w:val="20"/>
        </w:rPr>
        <w:t xml:space="preserve"> conversion process to the 4:4:4 colour sampling format as necessary when chroma_format_idc is equal to 1 (4:2:0 chroma format) or 2 (4:2:2 chroma format). This (unspecified) </w:t>
      </w:r>
      <w:proofErr w:type="spellStart"/>
      <w:r w:rsidRPr="005347D2">
        <w:rPr>
          <w:sz w:val="20"/>
        </w:rPr>
        <w:t>upsampling</w:t>
      </w:r>
      <w:proofErr w:type="spellEnd"/>
      <w:r w:rsidRPr="005347D2">
        <w:rPr>
          <w:sz w:val="20"/>
        </w:rPr>
        <w:t xml:space="preserve"> process should account for the relative positioning relationship between the luma and chroma samples as indicated by </w:t>
      </w:r>
      <w:proofErr w:type="spellStart"/>
      <w:r w:rsidRPr="005347D2">
        <w:rPr>
          <w:sz w:val="20"/>
        </w:rPr>
        <w:t>chroma_sample_loc_type_top_field</w:t>
      </w:r>
      <w:proofErr w:type="spellEnd"/>
      <w:r w:rsidRPr="005347D2">
        <w:rPr>
          <w:sz w:val="20"/>
        </w:rPr>
        <w:t xml:space="preserve"> and </w:t>
      </w:r>
      <w:proofErr w:type="spellStart"/>
      <w:r w:rsidRPr="005347D2">
        <w:rPr>
          <w:sz w:val="20"/>
        </w:rPr>
        <w:t>chroma_sample_loc_type_bottom_field</w:t>
      </w:r>
      <w:proofErr w:type="spellEnd"/>
      <w:r w:rsidRPr="005347D2">
        <w:rPr>
          <w:sz w:val="20"/>
        </w:rPr>
        <w:t>, when present.</w:t>
      </w:r>
    </w:p>
    <w:p w14:paraId="0127B617" w14:textId="575D5CE3"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lastRenderedPageBreak/>
        <w:t>–</w:t>
      </w:r>
      <w:r w:rsidRPr="005347D2">
        <w:rPr>
          <w:rFonts w:eastAsia="Malgun Gothic"/>
          <w:sz w:val="20"/>
        </w:rPr>
        <w:tab/>
      </w:r>
      <w:r w:rsidRPr="005347D2">
        <w:rPr>
          <w:rFonts w:eastAsia="Calibri"/>
          <w:sz w:val="20"/>
        </w:rPr>
        <w:t>If region-</w:t>
      </w:r>
      <w:r w:rsidRPr="005347D2">
        <w:rPr>
          <w:rFonts w:eastAsia="Malgun Gothic"/>
          <w:sz w:val="20"/>
        </w:rPr>
        <w:t>wise</w:t>
      </w:r>
      <w:r w:rsidRPr="005347D2">
        <w:rPr>
          <w:rFonts w:eastAsia="Calibri"/>
          <w:sz w:val="20"/>
        </w:rPr>
        <w:t xml:space="preserve"> packing is indicated, the sample locations of the region-wise packed picture are converted to sample locations of the respective projected picture as specified in 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ins w:id="793" w:author="Ye-Kui Wang" w:date="2018-08-09T15:25:00Z">
        <w:r w:rsidR="00B76BEA" w:rsidRPr="00B76BEA">
          <w:rPr>
            <w:sz w:val="20"/>
            <w:rPrChange w:id="794" w:author="Ye-Kui Wang" w:date="2018-08-09T15:25:00Z">
              <w:rPr>
                <w:b/>
                <w:i/>
              </w:rPr>
            </w:rPrChange>
          </w:rPr>
          <w:t>D.2.35.6.4</w:t>
        </w:r>
      </w:ins>
      <w:del w:id="795" w:author="Ye-Kui Wang" w:date="2018-08-09T15:25:00Z">
        <w:r w:rsidR="00202C2F" w:rsidRPr="005347D2" w:rsidDel="00B76BEA">
          <w:rPr>
            <w:sz w:val="20"/>
          </w:rPr>
          <w:delText>D.2.33.6.4</w:delText>
        </w:r>
      </w:del>
      <w:r w:rsidRPr="005347D2">
        <w:rPr>
          <w:rFonts w:eastAsia="Calibri"/>
          <w:sz w:val="20"/>
        </w:rPr>
        <w:fldChar w:fldCharType="end"/>
      </w:r>
      <w:r w:rsidRPr="005347D2">
        <w:rPr>
          <w:rFonts w:eastAsia="Calibri"/>
          <w:sz w:val="20"/>
        </w:rPr>
        <w:t>. Otherwise, the projected picture is identical to the region-wise packed picture.</w:t>
      </w:r>
    </w:p>
    <w:p w14:paraId="6B814028" w14:textId="77F04A1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frame packing is indicated, the sample locations of the projected picture are converted to sample locations of the respective constituent picture of the projected picture, as specified in 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ins w:id="796" w:author="Ye-Kui Wang" w:date="2018-08-09T15:25:00Z">
        <w:r w:rsidR="00B76BEA" w:rsidRPr="00B76BEA">
          <w:rPr>
            <w:sz w:val="20"/>
            <w:rPrChange w:id="797" w:author="Ye-Kui Wang" w:date="2018-08-09T15:25:00Z">
              <w:rPr>
                <w:b/>
                <w:i/>
              </w:rPr>
            </w:rPrChange>
          </w:rPr>
          <w:t>D.2.35.6.6</w:t>
        </w:r>
      </w:ins>
      <w:del w:id="798" w:author="Ye-Kui Wang" w:date="2018-08-09T15:25:00Z">
        <w:r w:rsidR="00202C2F" w:rsidRPr="005347D2" w:rsidDel="00B76BEA">
          <w:rPr>
            <w:sz w:val="20"/>
          </w:rPr>
          <w:delText>D.2.33.6.6</w:delText>
        </w:r>
      </w:del>
      <w:r w:rsidRPr="005347D2">
        <w:rPr>
          <w:rFonts w:eastAsia="Calibri"/>
          <w:sz w:val="20"/>
        </w:rPr>
        <w:fldChar w:fldCharType="end"/>
      </w:r>
      <w:r w:rsidRPr="005347D2">
        <w:rPr>
          <w:rFonts w:eastAsia="Calibri"/>
          <w:sz w:val="20"/>
        </w:rPr>
        <w:t>. Otherwise, the constituent picture of the projected picture is identical to the projected picture.</w:t>
      </w:r>
    </w:p>
    <w:p w14:paraId="58873A63" w14:textId="5470E8AB"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The sample locations of a constituent picture </w:t>
      </w:r>
      <w:r w:rsidR="00264A76" w:rsidRPr="005347D2">
        <w:rPr>
          <w:rFonts w:eastAsia="Calibri"/>
          <w:sz w:val="20"/>
        </w:rPr>
        <w:t xml:space="preserve">of </w:t>
      </w:r>
      <w:r w:rsidRPr="005347D2">
        <w:rPr>
          <w:rFonts w:eastAsia="Calibri"/>
          <w:sz w:val="20"/>
        </w:rPr>
        <w:t xml:space="preserve">the projected picture are converted to sphere coordinates relative to the local coordinate axes, as specified in 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ins w:id="799" w:author="Ye-Kui Wang" w:date="2018-08-09T15:25:00Z">
        <w:r w:rsidR="00B76BEA" w:rsidRPr="00B76BEA">
          <w:rPr>
            <w:sz w:val="20"/>
            <w:rPrChange w:id="800" w:author="Ye-Kui Wang" w:date="2018-08-09T15:25:00Z">
              <w:rPr>
                <w:b/>
                <w:i/>
              </w:rPr>
            </w:rPrChange>
          </w:rPr>
          <w:t>D.2.35.6.2</w:t>
        </w:r>
      </w:ins>
      <w:del w:id="801" w:author="Ye-Kui Wang" w:date="2018-08-09T15:25:00Z">
        <w:r w:rsidR="00202C2F" w:rsidRPr="005347D2" w:rsidDel="00B76BEA">
          <w:rPr>
            <w:sz w:val="20"/>
          </w:rPr>
          <w:delText>D.2.33.6.2</w:delText>
        </w:r>
      </w:del>
      <w:r w:rsidRPr="005347D2">
        <w:rPr>
          <w:rFonts w:eastAsia="Calibri"/>
          <w:sz w:val="20"/>
        </w:rPr>
        <w:fldChar w:fldCharType="end"/>
      </w:r>
      <w:r w:rsidRPr="005347D2">
        <w:rPr>
          <w:rFonts w:eastAsia="Calibri"/>
          <w:sz w:val="20"/>
        </w:rPr>
        <w:t>.</w:t>
      </w:r>
    </w:p>
    <w:p w14:paraId="56D7D715" w14:textId="01C666E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rotation is indicated, the sphere coordinates relative to the local coordinate axes are converted to sphere coordinates relative to the global coordinate axes, as specified in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ins w:id="802" w:author="Ye-Kui Wang" w:date="2018-08-09T15:25:00Z">
        <w:r w:rsidR="00B76BEA" w:rsidRPr="00B76BEA">
          <w:rPr>
            <w:sz w:val="20"/>
            <w:rPrChange w:id="803" w:author="Ye-Kui Wang" w:date="2018-08-09T15:25:00Z">
              <w:rPr>
                <w:b/>
                <w:i/>
              </w:rPr>
            </w:rPrChange>
          </w:rPr>
          <w:t>D.2.35.6.3</w:t>
        </w:r>
      </w:ins>
      <w:del w:id="804" w:author="Ye-Kui Wang" w:date="2018-08-09T15:25:00Z">
        <w:r w:rsidR="00202C2F" w:rsidRPr="005347D2" w:rsidDel="00B76BEA">
          <w:rPr>
            <w:sz w:val="20"/>
          </w:rPr>
          <w:delText>D.2.33.6.3</w:delText>
        </w:r>
      </w:del>
      <w:r w:rsidRPr="005347D2">
        <w:rPr>
          <w:rFonts w:eastAsia="Calibri"/>
          <w:sz w:val="20"/>
        </w:rPr>
        <w:fldChar w:fldCharType="end"/>
      </w:r>
      <w:r w:rsidRPr="005347D2">
        <w:rPr>
          <w:rFonts w:eastAsia="Calibri"/>
          <w:sz w:val="20"/>
        </w:rPr>
        <w:t>. Otherwise, the global coordinate axes are identical to the local coordinate axes.</w:t>
      </w:r>
    </w:p>
    <w:p w14:paraId="316328C8" w14:textId="13B6A71F" w:rsidR="00D26D16" w:rsidRPr="005347D2" w:rsidRDefault="00D26D16" w:rsidP="00D26D16">
      <w:pPr>
        <w:jc w:val="both"/>
        <w:rPr>
          <w:rFonts w:eastAsia="Calibri"/>
          <w:sz w:val="20"/>
        </w:rPr>
      </w:pPr>
      <w:r w:rsidRPr="005347D2">
        <w:rPr>
          <w:rFonts w:eastAsia="Calibri"/>
          <w:sz w:val="20"/>
        </w:rPr>
        <w:t xml:space="preserve">The </w:t>
      </w:r>
      <w:bookmarkStart w:id="805" w:name="_Hlk490732872"/>
      <w:r w:rsidRPr="005347D2">
        <w:rPr>
          <w:rFonts w:eastAsia="Calibri"/>
          <w:sz w:val="20"/>
        </w:rPr>
        <w:t xml:space="preserve">overall process for mapping of luma sample locations within a region-wise packed picture to sphere coordinates </w:t>
      </w:r>
      <w:bookmarkEnd w:id="805"/>
      <w:r w:rsidRPr="005347D2">
        <w:rPr>
          <w:rFonts w:eastAsia="Calibri"/>
          <w:sz w:val="20"/>
        </w:rPr>
        <w:t xml:space="preserve">relative to the global coordinate axes is normatively specified in clause </w:t>
      </w:r>
      <w:r w:rsidRPr="005347D2">
        <w:rPr>
          <w:rFonts w:eastAsia="Calibri"/>
          <w:sz w:val="20"/>
        </w:rPr>
        <w:fldChar w:fldCharType="begin"/>
      </w:r>
      <w:r w:rsidRPr="005347D2">
        <w:rPr>
          <w:rFonts w:eastAsia="Calibri"/>
          <w:sz w:val="20"/>
        </w:rPr>
        <w:instrText xml:space="preserve"> REF SampleRemappingPacked \h  \* MERGEFORMAT </w:instrText>
      </w:r>
      <w:r w:rsidRPr="005347D2">
        <w:rPr>
          <w:rFonts w:eastAsia="Calibri"/>
          <w:sz w:val="20"/>
        </w:rPr>
      </w:r>
      <w:r w:rsidRPr="005347D2">
        <w:rPr>
          <w:rFonts w:eastAsia="Calibri"/>
          <w:sz w:val="20"/>
        </w:rPr>
        <w:fldChar w:fldCharType="separate"/>
      </w:r>
      <w:ins w:id="806" w:author="Ye-Kui Wang" w:date="2018-08-09T15:25:00Z">
        <w:r w:rsidR="00B76BEA" w:rsidRPr="00B76BEA">
          <w:rPr>
            <w:sz w:val="20"/>
            <w:rPrChange w:id="807" w:author="Ye-Kui Wang" w:date="2018-08-09T15:25:00Z">
              <w:rPr>
                <w:b/>
                <w:i/>
              </w:rPr>
            </w:rPrChange>
          </w:rPr>
          <w:t>D.2.35.6.5</w:t>
        </w:r>
      </w:ins>
      <w:del w:id="808" w:author="Ye-Kui Wang" w:date="2018-08-09T15:25:00Z">
        <w:r w:rsidR="00202C2F" w:rsidRPr="005347D2" w:rsidDel="00B76BEA">
          <w:rPr>
            <w:sz w:val="20"/>
          </w:rPr>
          <w:delText>D.2.33.6.5</w:delText>
        </w:r>
      </w:del>
      <w:r w:rsidRPr="005347D2">
        <w:rPr>
          <w:rFonts w:eastAsia="Calibri"/>
          <w:sz w:val="20"/>
        </w:rPr>
        <w:fldChar w:fldCharType="end"/>
      </w:r>
      <w:r w:rsidRPr="005347D2">
        <w:rPr>
          <w:rFonts w:eastAsia="Calibri"/>
          <w:sz w:val="20"/>
        </w:rPr>
        <w:t>.</w:t>
      </w:r>
    </w:p>
    <w:p w14:paraId="44204690" w14:textId="77777777" w:rsidR="00D26D16" w:rsidRPr="005347D2" w:rsidRDefault="00D26D16" w:rsidP="00D26D16">
      <w:pPr>
        <w:jc w:val="both"/>
        <w:rPr>
          <w:rFonts w:eastAsia="Calibri"/>
          <w:sz w:val="20"/>
        </w:rPr>
      </w:pPr>
      <w:r w:rsidRPr="005347D2">
        <w:rPr>
          <w:rFonts w:eastAsia="Calibri"/>
          <w:sz w:val="20"/>
        </w:rPr>
        <w:t>For each region-wise packed picture corresponding to a decoded picture, the following applies:</w:t>
      </w:r>
    </w:p>
    <w:p w14:paraId="253FEE3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an equirectangular projection </w:t>
      </w:r>
      <w:r w:rsidRPr="005347D2">
        <w:rPr>
          <w:color w:val="000000"/>
          <w:sz w:val="20"/>
        </w:rPr>
        <w:t xml:space="preserve">SEI message with </w:t>
      </w:r>
      <w:proofErr w:type="spellStart"/>
      <w:r w:rsidRPr="005347D2">
        <w:rPr>
          <w:color w:val="000000"/>
          <w:sz w:val="20"/>
        </w:rPr>
        <w:t>erp_cancel_flag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ErpFlag</w:t>
      </w:r>
      <w:proofErr w:type="spellEnd"/>
      <w:r w:rsidRPr="005347D2">
        <w:rPr>
          <w:rFonts w:eastAsia="Malgun Gothic"/>
          <w:sz w:val="20"/>
        </w:rPr>
        <w:t xml:space="preserve"> is set equal to 1, and </w:t>
      </w:r>
      <w:proofErr w:type="spellStart"/>
      <w:r w:rsidRPr="005347D2">
        <w:rPr>
          <w:rFonts w:eastAsia="Malgun Gothic"/>
          <w:sz w:val="20"/>
        </w:rPr>
        <w:t>CmpFlag</w:t>
      </w:r>
      <w:proofErr w:type="spellEnd"/>
      <w:r w:rsidRPr="005347D2">
        <w:rPr>
          <w:rFonts w:eastAsia="Malgun Gothic"/>
          <w:sz w:val="20"/>
        </w:rPr>
        <w:t xml:space="preserve"> is set equal to 0.</w:t>
      </w:r>
    </w:p>
    <w:p w14:paraId="20A256A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 </w:t>
      </w:r>
      <w:proofErr w:type="spellStart"/>
      <w:r w:rsidRPr="005347D2">
        <w:rPr>
          <w:rFonts w:eastAsia="Malgun Gothic"/>
          <w:sz w:val="20"/>
        </w:rPr>
        <w:t>cubemap</w:t>
      </w:r>
      <w:proofErr w:type="spellEnd"/>
      <w:r w:rsidRPr="005347D2">
        <w:rPr>
          <w:rFonts w:eastAsia="Malgun Gothic"/>
          <w:sz w:val="20"/>
        </w:rPr>
        <w:t xml:space="preserve"> projection </w:t>
      </w:r>
      <w:r w:rsidRPr="005347D2">
        <w:rPr>
          <w:color w:val="000000"/>
          <w:sz w:val="20"/>
        </w:rPr>
        <w:t xml:space="preserve">SEI message with </w:t>
      </w:r>
      <w:proofErr w:type="spellStart"/>
      <w:r w:rsidRPr="005347D2">
        <w:rPr>
          <w:color w:val="000000"/>
          <w:sz w:val="20"/>
        </w:rPr>
        <w:t>cmp_cancel_flag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CmpFlag</w:t>
      </w:r>
      <w:proofErr w:type="spellEnd"/>
      <w:r w:rsidRPr="005347D2">
        <w:rPr>
          <w:rFonts w:eastAsia="Malgun Gothic"/>
          <w:sz w:val="20"/>
        </w:rPr>
        <w:t xml:space="preserve"> is set equal to 1, and </w:t>
      </w:r>
      <w:proofErr w:type="spellStart"/>
      <w:r w:rsidRPr="005347D2">
        <w:rPr>
          <w:rFonts w:eastAsia="Malgun Gothic"/>
          <w:sz w:val="20"/>
        </w:rPr>
        <w:t>ErpFlag</w:t>
      </w:r>
      <w:proofErr w:type="spellEnd"/>
      <w:r w:rsidRPr="005347D2">
        <w:rPr>
          <w:rFonts w:eastAsia="Malgun Gothic"/>
          <w:sz w:val="20"/>
        </w:rPr>
        <w:t xml:space="preserve"> is set equal to 0.</w:t>
      </w:r>
    </w:p>
    <w:p w14:paraId="0EE3E22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color w:val="000000"/>
          <w:sz w:val="20"/>
        </w:rPr>
        <w:t xml:space="preserve">sphere rotation SEI message with </w:t>
      </w:r>
      <w:proofErr w:type="spellStart"/>
      <w:r w:rsidRPr="005347D2">
        <w:rPr>
          <w:color w:val="000000"/>
          <w:sz w:val="20"/>
        </w:rPr>
        <w:t>sphere_rotation_cancel_flag</w:t>
      </w:r>
      <w:proofErr w:type="spellEnd"/>
      <w:r w:rsidRPr="005347D2">
        <w:rPr>
          <w:color w:val="000000"/>
          <w:sz w:val="20"/>
        </w:rPr>
        <w:t xml:space="preserve"> equal to 0</w:t>
      </w:r>
      <w:r w:rsidRPr="005347D2">
        <w:rPr>
          <w:sz w:val="20"/>
        </w:rPr>
        <w:t xml:space="preserve"> that applies to the picture is present</w:t>
      </w:r>
      <w:r w:rsidRPr="005347D2">
        <w:rPr>
          <w:rFonts w:eastAsia="Malgun Gothic"/>
          <w:sz w:val="20"/>
        </w:rPr>
        <w:t xml:space="preserve">, </w:t>
      </w:r>
      <w:proofErr w:type="spellStart"/>
      <w:r w:rsidRPr="005347D2">
        <w:rPr>
          <w:rFonts w:eastAsia="Malgun Gothic"/>
          <w:sz w:val="20"/>
        </w:rPr>
        <w:t>RotationFlag</w:t>
      </w:r>
      <w:proofErr w:type="spellEnd"/>
      <w:r w:rsidRPr="005347D2">
        <w:rPr>
          <w:rFonts w:eastAsia="Malgun Gothic"/>
          <w:sz w:val="20"/>
        </w:rPr>
        <w:t xml:space="preserve"> is set equal to 1, and </w:t>
      </w:r>
      <w:proofErr w:type="spellStart"/>
      <w:r w:rsidRPr="005347D2">
        <w:rPr>
          <w:rFonts w:eastAsia="Malgun Gothic"/>
          <w:sz w:val="20"/>
        </w:rPr>
        <w:t>RotationYaw</w:t>
      </w:r>
      <w:proofErr w:type="spellEnd"/>
      <w:r w:rsidRPr="005347D2">
        <w:rPr>
          <w:rFonts w:eastAsia="Malgun Gothic"/>
          <w:sz w:val="20"/>
        </w:rPr>
        <w:t xml:space="preserve">, </w:t>
      </w:r>
      <w:proofErr w:type="spellStart"/>
      <w:r w:rsidRPr="005347D2">
        <w:rPr>
          <w:rFonts w:eastAsia="Malgun Gothic"/>
          <w:sz w:val="20"/>
        </w:rPr>
        <w:t>RotationPitch</w:t>
      </w:r>
      <w:proofErr w:type="spellEnd"/>
      <w:r w:rsidRPr="005347D2">
        <w:rPr>
          <w:rFonts w:eastAsia="Malgun Gothic"/>
          <w:sz w:val="20"/>
        </w:rPr>
        <w:t xml:space="preserve">, and </w:t>
      </w:r>
      <w:proofErr w:type="spellStart"/>
      <w:r w:rsidRPr="005347D2">
        <w:rPr>
          <w:rFonts w:eastAsia="Malgun Gothic"/>
          <w:sz w:val="20"/>
        </w:rPr>
        <w:t>RotationRoll</w:t>
      </w:r>
      <w:proofErr w:type="spellEnd"/>
      <w:r w:rsidRPr="005347D2">
        <w:rPr>
          <w:rFonts w:eastAsia="Malgun Gothic"/>
          <w:sz w:val="20"/>
        </w:rPr>
        <w:t xml:space="preserve"> are set equal to </w:t>
      </w:r>
      <w:proofErr w:type="spellStart"/>
      <w:r w:rsidRPr="005347D2">
        <w:rPr>
          <w:rFonts w:eastAsia="Malgun Gothic"/>
          <w:sz w:val="20"/>
        </w:rPr>
        <w:t>yaw_rotation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xml:space="preserve">, </w:t>
      </w:r>
      <w:proofErr w:type="spellStart"/>
      <w:r w:rsidRPr="005347D2">
        <w:rPr>
          <w:rFonts w:eastAsia="Malgun Gothic"/>
          <w:sz w:val="20"/>
        </w:rPr>
        <w:t>pitch_rotation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xml:space="preserve">, and </w:t>
      </w:r>
      <w:proofErr w:type="spellStart"/>
      <w:r w:rsidRPr="005347D2">
        <w:rPr>
          <w:rFonts w:eastAsia="Malgun Gothic"/>
          <w:sz w:val="20"/>
        </w:rPr>
        <w:t>roll_rotation</w:t>
      </w:r>
      <w:proofErr w:type="spellEnd"/>
      <w:r w:rsidRPr="005347D2">
        <w:rPr>
          <w:rFonts w:eastAsia="Malgun Gothic"/>
          <w:sz w:val="20"/>
        </w:rPr>
        <w:t> ÷ 2</w:t>
      </w:r>
      <w:r w:rsidRPr="005347D2">
        <w:rPr>
          <w:rFonts w:eastAsia="Malgun Gothic"/>
          <w:sz w:val="20"/>
          <w:vertAlign w:val="superscript"/>
        </w:rPr>
        <w:t>16</w:t>
      </w:r>
      <w:r w:rsidRPr="005347D2">
        <w:rPr>
          <w:rFonts w:eastAsia="Malgun Gothic"/>
          <w:sz w:val="20"/>
        </w:rPr>
        <w:t>, respectively.</w:t>
      </w:r>
    </w:p>
    <w:p w14:paraId="5767813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RotationFlag</w:t>
      </w:r>
      <w:proofErr w:type="spellEnd"/>
      <w:r w:rsidRPr="005347D2">
        <w:rPr>
          <w:rFonts w:eastAsia="Malgun Gothic"/>
          <w:sz w:val="20"/>
        </w:rPr>
        <w:t xml:space="preserve"> is set equal to 0.</w:t>
      </w:r>
    </w:p>
    <w:p w14:paraId="38D57B7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rFonts w:eastAsia="Malgun Gothic"/>
          <w:bCs/>
          <w:noProof/>
          <w:sz w:val="20"/>
          <w:lang w:eastAsia="zh-CN"/>
        </w:rPr>
        <w:t xml:space="preserve">frame </w:t>
      </w:r>
      <w:r w:rsidRPr="005347D2">
        <w:rPr>
          <w:color w:val="000000"/>
          <w:sz w:val="20"/>
        </w:rPr>
        <w:t xml:space="preserve">packing arrangement SEI message with </w:t>
      </w:r>
      <w:proofErr w:type="spellStart"/>
      <w:r w:rsidRPr="005347D2">
        <w:rPr>
          <w:color w:val="000000"/>
          <w:sz w:val="20"/>
        </w:rPr>
        <w:t>frame_packing_arrangement_cancel_flag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w:t>
      </w:r>
      <w:proofErr w:type="spellStart"/>
      <w:r w:rsidRPr="005347D2">
        <w:rPr>
          <w:rFonts w:eastAsia="Malgun Gothic"/>
          <w:sz w:val="20"/>
        </w:rPr>
        <w:t>StereoFlag</w:t>
      </w:r>
      <w:proofErr w:type="spellEnd"/>
      <w:r w:rsidRPr="005347D2">
        <w:rPr>
          <w:rFonts w:eastAsia="Malgun Gothic"/>
          <w:sz w:val="20"/>
        </w:rPr>
        <w:t xml:space="preserve">, </w:t>
      </w:r>
      <w:proofErr w:type="spellStart"/>
      <w:r w:rsidRPr="005347D2">
        <w:rPr>
          <w:rFonts w:eastAsia="Malgun Gothic"/>
          <w:sz w:val="20"/>
        </w:rPr>
        <w:t>TopBottomFlag</w:t>
      </w:r>
      <w:proofErr w:type="spellEnd"/>
      <w:r w:rsidRPr="005347D2">
        <w:rPr>
          <w:rFonts w:eastAsia="Malgun Gothic"/>
          <w:sz w:val="20"/>
        </w:rPr>
        <w:t xml:space="preserve">, and </w:t>
      </w:r>
      <w:proofErr w:type="spellStart"/>
      <w:r w:rsidRPr="005347D2">
        <w:rPr>
          <w:rFonts w:eastAsia="Malgun Gothic"/>
          <w:sz w:val="20"/>
        </w:rPr>
        <w:t>SideBySideFlag</w:t>
      </w:r>
      <w:proofErr w:type="spellEnd"/>
      <w:r w:rsidRPr="005347D2">
        <w:rPr>
          <w:rFonts w:eastAsia="Malgun Gothic"/>
          <w:sz w:val="20"/>
        </w:rPr>
        <w:t xml:space="preserve"> are all set equal to 0, HorDiv1 is set equal to 1, and VerDiv1 is set equal to 1.</w:t>
      </w:r>
    </w:p>
    <w:p w14:paraId="70EE658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5347D2">
        <w:rPr>
          <w:rFonts w:eastAsia="Malgun Gothic"/>
          <w:sz w:val="20"/>
        </w:rPr>
        <w:t>–</w:t>
      </w:r>
      <w:r w:rsidRPr="005347D2">
        <w:rPr>
          <w:rFonts w:eastAsia="Malgun Gothic"/>
          <w:sz w:val="20"/>
        </w:rPr>
        <w:tab/>
      </w:r>
      <w:r w:rsidRPr="005347D2">
        <w:rPr>
          <w:rFonts w:eastAsia="Malgun Gothic"/>
          <w:bCs/>
          <w:noProof/>
          <w:sz w:val="20"/>
          <w:lang w:eastAsia="zh-CN"/>
        </w:rPr>
        <w:t>Otherwise, the following applies:</w:t>
      </w:r>
    </w:p>
    <w:p w14:paraId="04BB1D4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StereoFlag</w:t>
      </w:r>
      <w:proofErr w:type="spellEnd"/>
      <w:r w:rsidRPr="005347D2">
        <w:rPr>
          <w:rFonts w:eastAsia="Malgun Gothic"/>
          <w:sz w:val="20"/>
        </w:rPr>
        <w:t xml:space="preserve"> is set equal to 1.</w:t>
      </w:r>
    </w:p>
    <w:p w14:paraId="195F103A"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the </w:t>
      </w:r>
      <w:r w:rsidRPr="005347D2">
        <w:rPr>
          <w:color w:val="000000"/>
          <w:sz w:val="20"/>
        </w:rPr>
        <w:t xml:space="preserve">value of </w:t>
      </w:r>
      <w:proofErr w:type="spellStart"/>
      <w:r w:rsidRPr="005347D2">
        <w:rPr>
          <w:rFonts w:eastAsia="Times New Roman"/>
          <w:color w:val="000000"/>
          <w:sz w:val="20"/>
        </w:rPr>
        <w:t>frame_packing_arrangement_type</w:t>
      </w:r>
      <w:proofErr w:type="spellEnd"/>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3, </w:t>
      </w:r>
      <w:proofErr w:type="spellStart"/>
      <w:r w:rsidRPr="005347D2">
        <w:rPr>
          <w:rFonts w:eastAsia="Calibri"/>
          <w:sz w:val="20"/>
        </w:rPr>
        <w:t>TopBottomFlag</w:t>
      </w:r>
      <w:proofErr w:type="spellEnd"/>
      <w:r w:rsidRPr="005347D2">
        <w:rPr>
          <w:rFonts w:eastAsia="Calibri"/>
          <w:sz w:val="20"/>
        </w:rPr>
        <w:t xml:space="preserve"> is set equal to 0, </w:t>
      </w:r>
      <w:proofErr w:type="spellStart"/>
      <w:r w:rsidRPr="005347D2">
        <w:rPr>
          <w:rFonts w:eastAsia="Calibri"/>
          <w:sz w:val="20"/>
        </w:rPr>
        <w:t>SideBySideFlag</w:t>
      </w:r>
      <w:proofErr w:type="spellEnd"/>
      <w:r w:rsidRPr="005347D2">
        <w:rPr>
          <w:rFonts w:eastAsia="Calibri"/>
          <w:sz w:val="20"/>
        </w:rPr>
        <w:t xml:space="preserve"> is set equal to 1, HorDiv1 is set equal to 2 and VerDiv1 is set equal to 1</w:t>
      </w:r>
      <w:r w:rsidRPr="005347D2">
        <w:rPr>
          <w:rFonts w:eastAsia="Malgun Gothic"/>
          <w:sz w:val="20"/>
        </w:rPr>
        <w:t>.</w:t>
      </w:r>
    </w:p>
    <w:p w14:paraId="6EFE35F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if the </w:t>
      </w:r>
      <w:r w:rsidRPr="005347D2">
        <w:rPr>
          <w:color w:val="000000"/>
          <w:sz w:val="20"/>
        </w:rPr>
        <w:t xml:space="preserve">value of </w:t>
      </w:r>
      <w:proofErr w:type="spellStart"/>
      <w:r w:rsidRPr="005347D2">
        <w:rPr>
          <w:rFonts w:eastAsia="Times New Roman"/>
          <w:color w:val="000000"/>
          <w:sz w:val="20"/>
        </w:rPr>
        <w:t>frame_packing_arrangement_type</w:t>
      </w:r>
      <w:proofErr w:type="spellEnd"/>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4, </w:t>
      </w:r>
      <w:proofErr w:type="spellStart"/>
      <w:r w:rsidRPr="005347D2">
        <w:rPr>
          <w:rFonts w:eastAsia="Calibri"/>
          <w:sz w:val="20"/>
        </w:rPr>
        <w:t>TopBottomFlag</w:t>
      </w:r>
      <w:proofErr w:type="spellEnd"/>
      <w:r w:rsidRPr="005347D2">
        <w:rPr>
          <w:rFonts w:eastAsia="Calibri"/>
          <w:sz w:val="20"/>
        </w:rPr>
        <w:t xml:space="preserve"> is set equal to 1, </w:t>
      </w:r>
      <w:proofErr w:type="spellStart"/>
      <w:r w:rsidRPr="005347D2">
        <w:rPr>
          <w:rFonts w:eastAsia="Calibri"/>
          <w:sz w:val="20"/>
        </w:rPr>
        <w:t>SideBySideFlag</w:t>
      </w:r>
      <w:proofErr w:type="spellEnd"/>
      <w:r w:rsidRPr="005347D2">
        <w:rPr>
          <w:rFonts w:eastAsia="Calibri"/>
          <w:sz w:val="20"/>
        </w:rPr>
        <w:t xml:space="preserve"> is set equal to 0, HorDiv1 is set equal to 1, and VerDiv1 is set equal to 2</w:t>
      </w:r>
      <w:r w:rsidRPr="005347D2">
        <w:rPr>
          <w:rFonts w:eastAsia="Malgun Gothic"/>
          <w:sz w:val="20"/>
        </w:rPr>
        <w:t>.</w:t>
      </w:r>
    </w:p>
    <w:p w14:paraId="29694E1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Calibri"/>
          <w:sz w:val="20"/>
        </w:rPr>
        <w:t>TopBottomFlag</w:t>
      </w:r>
      <w:proofErr w:type="spellEnd"/>
      <w:r w:rsidRPr="005347D2">
        <w:rPr>
          <w:rFonts w:eastAsia="Calibri"/>
          <w:sz w:val="20"/>
        </w:rPr>
        <w:t xml:space="preserve"> is set equal to 0, </w:t>
      </w:r>
      <w:proofErr w:type="spellStart"/>
      <w:r w:rsidRPr="005347D2">
        <w:rPr>
          <w:rFonts w:eastAsia="Calibri"/>
          <w:sz w:val="20"/>
        </w:rPr>
        <w:t>SideBySideFlag</w:t>
      </w:r>
      <w:proofErr w:type="spellEnd"/>
      <w:r w:rsidRPr="005347D2">
        <w:rPr>
          <w:rFonts w:eastAsia="Calibri"/>
          <w:sz w:val="20"/>
        </w:rPr>
        <w:t xml:space="preserve"> is set equal to 0, HorDiv1 is set equal to 1, and VerDiv1 is set equal to 1</w:t>
      </w:r>
      <w:r w:rsidRPr="005347D2">
        <w:rPr>
          <w:rFonts w:eastAsia="Malgun Gothic"/>
          <w:sz w:val="20"/>
        </w:rPr>
        <w:t>.</w:t>
      </w:r>
    </w:p>
    <w:p w14:paraId="47E506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 xml:space="preserve">If a region-wise packing SEI message </w:t>
      </w:r>
      <w:r w:rsidRPr="005347D2">
        <w:rPr>
          <w:color w:val="000000"/>
          <w:sz w:val="20"/>
        </w:rPr>
        <w:t xml:space="preserve">with </w:t>
      </w:r>
      <w:proofErr w:type="spellStart"/>
      <w:r w:rsidRPr="005347D2">
        <w:rPr>
          <w:color w:val="000000"/>
          <w:sz w:val="20"/>
        </w:rPr>
        <w:t>rwp_cancel_flag</w:t>
      </w:r>
      <w:proofErr w:type="spellEnd"/>
      <w:r w:rsidRPr="005347D2">
        <w:rPr>
          <w:color w:val="000000"/>
          <w:sz w:val="20"/>
        </w:rPr>
        <w:t xml:space="preserve">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RegionWisePackingFlag is set equal to 0, and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ConstituentPicHeight</w:t>
      </w:r>
      <w:proofErr w:type="spellEnd"/>
      <w:r w:rsidRPr="005347D2">
        <w:rPr>
          <w:rFonts w:eastAsia="Malgun Gothic"/>
          <w:sz w:val="20"/>
          <w:lang w:eastAsia="ko-KR"/>
        </w:rPr>
        <w:t xml:space="preserve"> are set to be equal to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 HorDiv1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 VerDiv1, respectively, where </w:t>
      </w:r>
      <w:proofErr w:type="spellStart"/>
      <w:r w:rsidRPr="005347D2">
        <w:rPr>
          <w:rFonts w:eastAsia="Malgun Gothic"/>
          <w:sz w:val="20"/>
          <w:lang w:eastAsia="ko-KR"/>
        </w:rPr>
        <w:t>cropPicWidth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cropPicHeight</w:t>
      </w:r>
      <w:proofErr w:type="spellEnd"/>
      <w:r w:rsidRPr="005347D2">
        <w:rPr>
          <w:rFonts w:eastAsia="Malgun Gothic"/>
          <w:sz w:val="20"/>
          <w:lang w:eastAsia="ko-KR"/>
        </w:rPr>
        <w:t xml:space="preserve"> are the width and height, respectively, of the cropped decoded picture.</w:t>
      </w:r>
    </w:p>
    <w:p w14:paraId="3842760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r w:rsidRPr="005347D2">
        <w:rPr>
          <w:rFonts w:eastAsia="Malgun Gothic"/>
          <w:bCs/>
          <w:noProof/>
          <w:sz w:val="20"/>
          <w:lang w:eastAsia="zh-CN"/>
        </w:rPr>
        <w:t xml:space="preserve">Otherwise, RegionWisePackingFlag is set equal to 1, and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and </w:t>
      </w:r>
      <w:proofErr w:type="spellStart"/>
      <w:r w:rsidRPr="005347D2">
        <w:rPr>
          <w:rFonts w:eastAsia="Malgun Gothic"/>
          <w:sz w:val="20"/>
          <w:lang w:eastAsia="ko-KR"/>
        </w:rPr>
        <w:t>ConstituentPicHeight</w:t>
      </w:r>
      <w:proofErr w:type="spellEnd"/>
      <w:r w:rsidRPr="005347D2">
        <w:rPr>
          <w:rFonts w:eastAsia="Malgun Gothic"/>
          <w:sz w:val="20"/>
          <w:lang w:eastAsia="ko-KR"/>
        </w:rPr>
        <w:t xml:space="preserve"> are set equal to </w:t>
      </w:r>
      <w:proofErr w:type="spellStart"/>
      <w:r w:rsidRPr="005347D2">
        <w:rPr>
          <w:rFonts w:eastAsia="Malgun Gothic"/>
          <w:sz w:val="20"/>
          <w:lang w:eastAsia="ko-KR"/>
        </w:rPr>
        <w:t>proj_picture_width</w:t>
      </w:r>
      <w:proofErr w:type="spellEnd"/>
      <w:r w:rsidRPr="005347D2">
        <w:rPr>
          <w:rFonts w:eastAsia="Malgun Gothic"/>
          <w:sz w:val="20"/>
          <w:lang w:eastAsia="ko-KR"/>
        </w:rPr>
        <w:t xml:space="preserve"> / HorDiv1 and </w:t>
      </w:r>
      <w:proofErr w:type="spellStart"/>
      <w:r w:rsidRPr="005347D2">
        <w:rPr>
          <w:rFonts w:eastAsia="Malgun Gothic"/>
          <w:sz w:val="20"/>
          <w:lang w:eastAsia="ko-KR"/>
        </w:rPr>
        <w:t>proj_picture_height</w:t>
      </w:r>
      <w:proofErr w:type="spellEnd"/>
      <w:r w:rsidRPr="005347D2">
        <w:rPr>
          <w:rFonts w:eastAsia="Malgun Gothic"/>
          <w:sz w:val="20"/>
          <w:lang w:eastAsia="ko-KR"/>
        </w:rPr>
        <w:t> / VerDiv1, respectively</w:t>
      </w:r>
      <w:r w:rsidRPr="005347D2">
        <w:rPr>
          <w:rFonts w:eastAsia="Malgun Gothic"/>
          <w:bCs/>
          <w:noProof/>
          <w:sz w:val="20"/>
          <w:lang w:eastAsia="zh-CN"/>
        </w:rPr>
        <w:t>.</w:t>
      </w:r>
    </w:p>
    <w:p w14:paraId="68B7EEE5" w14:textId="770ACC59"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809" w:name="_Hlk490823632"/>
      <w:bookmarkStart w:id="810" w:name="ChromaUpsamplingSei_Eqn1"/>
      <w:bookmarkStart w:id="811" w:name="SampleRemappingProjection"/>
      <w:bookmarkStart w:id="812" w:name="_Ref480997283"/>
      <w:bookmarkStart w:id="813" w:name="_Ref490136699"/>
      <w:r w:rsidRPr="005347D2">
        <w:rPr>
          <w:b/>
          <w:i/>
          <w:lang w:val="en-CA"/>
        </w:rPr>
        <w:t>D.2.3</w:t>
      </w:r>
      <w:ins w:id="814" w:author="Ye-Kui Wang" w:date="2018-08-09T15:24:00Z">
        <w:r w:rsidR="00B76BEA">
          <w:rPr>
            <w:b/>
            <w:i/>
            <w:lang w:val="en-CA"/>
          </w:rPr>
          <w:t>5</w:t>
        </w:r>
      </w:ins>
      <w:del w:id="815" w:author="Ye-Kui Wang" w:date="2018-08-09T15:24:00Z">
        <w:r w:rsidR="006F1986" w:rsidDel="00B76BEA">
          <w:rPr>
            <w:b/>
            <w:i/>
            <w:lang w:val="en-CA"/>
          </w:rPr>
          <w:delText>4</w:delText>
        </w:r>
      </w:del>
      <w:r w:rsidRPr="005347D2">
        <w:rPr>
          <w:b/>
          <w:i/>
          <w:lang w:val="en-CA"/>
        </w:rPr>
        <w:t>.6.2</w:t>
      </w:r>
      <w:bookmarkEnd w:id="809"/>
      <w:bookmarkEnd w:id="810"/>
      <w:bookmarkEnd w:id="811"/>
      <w:r w:rsidRPr="005347D2">
        <w:rPr>
          <w:b/>
          <w:i/>
          <w:lang w:val="en-CA"/>
        </w:rPr>
        <w:tab/>
        <w:t>Projection for a sample</w:t>
      </w:r>
      <w:bookmarkEnd w:id="812"/>
      <w:r w:rsidRPr="005347D2">
        <w:rPr>
          <w:b/>
          <w:i/>
          <w:lang w:val="en-CA"/>
        </w:rPr>
        <w:t xml:space="preserve"> location</w:t>
      </w:r>
      <w:bookmarkEnd w:id="813"/>
    </w:p>
    <w:p w14:paraId="7354B209"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33F043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pictureWidth</w:t>
      </w:r>
      <w:proofErr w:type="spellEnd"/>
      <w:r w:rsidRPr="005347D2">
        <w:rPr>
          <w:rFonts w:eastAsia="Malgun Gothic"/>
          <w:sz w:val="20"/>
        </w:rPr>
        <w:t xml:space="preserve"> and </w:t>
      </w:r>
      <w:proofErr w:type="spellStart"/>
      <w:r w:rsidRPr="005347D2">
        <w:rPr>
          <w:rFonts w:eastAsia="Malgun Gothic"/>
          <w:sz w:val="20"/>
        </w:rPr>
        <w:t>pictureHeight</w:t>
      </w:r>
      <w:proofErr w:type="spellEnd"/>
      <w:r w:rsidRPr="005347D2">
        <w:rPr>
          <w:rFonts w:eastAsia="Malgun Gothic"/>
          <w:sz w:val="20"/>
        </w:rPr>
        <w:t xml:space="preserve">, which are the width and height, respectively, of a </w:t>
      </w:r>
      <w:proofErr w:type="spellStart"/>
      <w:r w:rsidRPr="005347D2">
        <w:rPr>
          <w:rFonts w:eastAsia="Malgun Gothic"/>
          <w:sz w:val="20"/>
        </w:rPr>
        <w:t>monoscopic</w:t>
      </w:r>
      <w:proofErr w:type="spellEnd"/>
      <w:r w:rsidRPr="005347D2">
        <w:rPr>
          <w:rFonts w:eastAsia="Malgun Gothic"/>
          <w:sz w:val="20"/>
        </w:rPr>
        <w:t xml:space="preserve"> projected luma picture, in relative projected picture sample units, and</w:t>
      </w:r>
    </w:p>
    <w:p w14:paraId="7391C96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 xml:space="preserve">) along the horizontal and vertical axes, respectively, in relative projected picture sample units, where </w:t>
      </w:r>
      <w:proofErr w:type="spellStart"/>
      <w:r w:rsidRPr="005347D2">
        <w:rPr>
          <w:rFonts w:eastAsia="Malgun Gothic"/>
          <w:sz w:val="20"/>
        </w:rPr>
        <w:t>hPos</w:t>
      </w:r>
      <w:proofErr w:type="spellEnd"/>
      <w:r w:rsidRPr="005347D2">
        <w:rPr>
          <w:rFonts w:eastAsia="Malgun Gothic"/>
          <w:sz w:val="20"/>
        </w:rPr>
        <w:t xml:space="preserve"> and </w:t>
      </w:r>
      <w:proofErr w:type="spellStart"/>
      <w:r w:rsidRPr="005347D2">
        <w:rPr>
          <w:rFonts w:eastAsia="Malgun Gothic"/>
          <w:sz w:val="20"/>
        </w:rPr>
        <w:t>vPos</w:t>
      </w:r>
      <w:proofErr w:type="spellEnd"/>
      <w:r w:rsidRPr="005347D2">
        <w:rPr>
          <w:rFonts w:eastAsia="Malgun Gothic"/>
          <w:sz w:val="20"/>
        </w:rPr>
        <w:t xml:space="preserve"> may have non-integer real values.</w:t>
      </w:r>
    </w:p>
    <w:p w14:paraId="3AE89EA8"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91B60E3" w14:textId="4E75B68F"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lastRenderedPageBreak/>
        <w:t>–</w:t>
      </w:r>
      <w:r w:rsidRPr="005347D2">
        <w:rPr>
          <w:rFonts w:eastAsia="Malgun Gothic"/>
          <w:sz w:val="20"/>
        </w:rPr>
        <w:tab/>
        <w:t>sphere coordinates (</w:t>
      </w:r>
      <w:r w:rsidRPr="005347D2">
        <w:rPr>
          <w:sz w:val="20"/>
        </w:rPr>
        <w:t xml:space="preserve">ϕ, </w:t>
      </w:r>
      <w:r w:rsidRPr="005347D2">
        <w:rPr>
          <w:rFonts w:eastAsia="Times New Roman"/>
          <w:sz w:val="20"/>
        </w:rPr>
        <w:t>θ</w:t>
      </w:r>
      <w:r w:rsidRPr="005347D2">
        <w:rPr>
          <w:rFonts w:eastAsia="Malgun Gothic"/>
          <w:sz w:val="20"/>
        </w:rPr>
        <w:t xml:space="preserve">) for the sample location in degrees relative to the coordinate axes specified in clause </w:t>
      </w:r>
      <w:r w:rsidRPr="005347D2">
        <w:rPr>
          <w:rFonts w:eastAsia="Malgun Gothic"/>
          <w:sz w:val="20"/>
        </w:rPr>
        <w:fldChar w:fldCharType="begin"/>
      </w:r>
      <w:r w:rsidRPr="005347D2">
        <w:rPr>
          <w:rFonts w:eastAsia="Malgun Gothic"/>
          <w:sz w:val="20"/>
        </w:rPr>
        <w:instrText xml:space="preserve"> REF SampleRemappingGeneral \h  \* MERGEFORMAT </w:instrText>
      </w:r>
      <w:r w:rsidRPr="005347D2">
        <w:rPr>
          <w:rFonts w:eastAsia="Malgun Gothic"/>
          <w:sz w:val="20"/>
        </w:rPr>
      </w:r>
      <w:r w:rsidRPr="005347D2">
        <w:rPr>
          <w:rFonts w:eastAsia="Malgun Gothic"/>
          <w:sz w:val="20"/>
        </w:rPr>
        <w:fldChar w:fldCharType="separate"/>
      </w:r>
      <w:ins w:id="816" w:author="Ye-Kui Wang" w:date="2018-08-09T15:25:00Z">
        <w:r w:rsidR="00B76BEA" w:rsidRPr="00B76BEA">
          <w:rPr>
            <w:sz w:val="20"/>
            <w:rPrChange w:id="817" w:author="Ye-Kui Wang" w:date="2018-08-09T15:25:00Z">
              <w:rPr>
                <w:b/>
                <w:i/>
              </w:rPr>
            </w:rPrChange>
          </w:rPr>
          <w:t>D.2.35.6.1</w:t>
        </w:r>
      </w:ins>
      <w:del w:id="818" w:author="Ye-Kui Wang" w:date="2018-08-09T15:25:00Z">
        <w:r w:rsidR="00202C2F" w:rsidRPr="005347D2" w:rsidDel="00B76BEA">
          <w:rPr>
            <w:sz w:val="20"/>
          </w:rPr>
          <w:delText>D.2.33.6.1</w:delText>
        </w:r>
      </w:del>
      <w:r w:rsidRPr="005347D2">
        <w:rPr>
          <w:rFonts w:eastAsia="Malgun Gothic"/>
          <w:sz w:val="20"/>
        </w:rPr>
        <w:fldChar w:fldCharType="end"/>
      </w:r>
      <w:r w:rsidRPr="005347D2">
        <w:rPr>
          <w:rFonts w:eastAsia="Malgun Gothic"/>
          <w:sz w:val="20"/>
        </w:rPr>
        <w:t>.</w:t>
      </w:r>
    </w:p>
    <w:p w14:paraId="7A608D5F"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projection for a sample location is derived as follows:</w:t>
      </w:r>
    </w:p>
    <w:p w14:paraId="651C7C7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 xml:space="preserve">If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1, the following applies:</w:t>
      </w:r>
    </w:p>
    <w:p w14:paraId="10DF739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lang w:eastAsia="ko-KR"/>
        </w:rPr>
        <w:t>RegionWisePackingFlag</w:t>
      </w:r>
      <w:proofErr w:type="spellEnd"/>
      <w:r w:rsidRPr="005347D2">
        <w:rPr>
          <w:rFonts w:eastAsia="Malgun Gothic"/>
          <w:sz w:val="20"/>
          <w:lang w:eastAsia="ko-KR"/>
        </w:rPr>
        <w:t xml:space="preserve"> is equal to 0 and </w:t>
      </w:r>
      <w:proofErr w:type="spellStart"/>
      <w:r w:rsidRPr="005347D2">
        <w:rPr>
          <w:rFonts w:eastAsia="Malgun Gothic"/>
          <w:sz w:val="20"/>
          <w:lang w:eastAsia="ko-KR"/>
        </w:rPr>
        <w:t>erp</w:t>
      </w:r>
      <w:r w:rsidRPr="005347D2">
        <w:rPr>
          <w:rFonts w:eastAsia="Malgun Gothic"/>
          <w:sz w:val="20"/>
        </w:rPr>
        <w:t>_padding_flag</w:t>
      </w:r>
      <w:proofErr w:type="spellEnd"/>
      <w:r w:rsidRPr="005347D2">
        <w:rPr>
          <w:rFonts w:eastAsia="Malgun Gothic"/>
          <w:sz w:val="20"/>
        </w:rPr>
        <w:t xml:space="preserve"> is equal to 1, the following applies:</w:t>
      </w:r>
    </w:p>
    <w:p w14:paraId="67622E96" w14:textId="20A082CF" w:rsidR="00D26D16" w:rsidRPr="005347D2" w:rsidRDefault="00D26D16" w:rsidP="00D26D16">
      <w:pPr>
        <w:pStyle w:val="Equationsmallertabs"/>
        <w:ind w:left="1440"/>
      </w:pPr>
      <w:proofErr w:type="spellStart"/>
      <w:r w:rsidRPr="005347D2">
        <w:t>hPos</w:t>
      </w:r>
      <w:proofErr w:type="spellEnd"/>
      <w:r w:rsidRPr="005347D2">
        <w:t xml:space="preserve">′ = </w:t>
      </w:r>
      <w:proofErr w:type="spellStart"/>
      <w:r w:rsidRPr="005347D2">
        <w:t>hPos</w:t>
      </w:r>
      <w:proofErr w:type="spellEnd"/>
      <w:r w:rsidRPr="005347D2">
        <w:t xml:space="preserve"> − </w:t>
      </w:r>
      <w:proofErr w:type="spellStart"/>
      <w:r w:rsidRPr="005347D2">
        <w:t>left_gb_erp_width</w:t>
      </w:r>
      <w:proofErr w:type="spellEnd"/>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proofErr w:type="spellStart"/>
      <w:r w:rsidRPr="005347D2">
        <w:t>pictureWidth</w:t>
      </w:r>
      <w:proofErr w:type="spellEnd"/>
      <w:r w:rsidRPr="005347D2">
        <w:t xml:space="preserve"> = </w:t>
      </w:r>
      <w:proofErr w:type="spellStart"/>
      <w:r w:rsidRPr="005347D2">
        <w:t>pictureWidth</w:t>
      </w:r>
      <w:proofErr w:type="spellEnd"/>
      <w:r w:rsidRPr="005347D2">
        <w:t xml:space="preserve"> </w:t>
      </w:r>
      <w:r w:rsidR="001E0E3E">
        <w:t>−</w:t>
      </w:r>
      <w:r w:rsidRPr="005347D2">
        <w:t xml:space="preserve"> </w:t>
      </w:r>
      <w:proofErr w:type="spellStart"/>
      <w:r w:rsidRPr="005347D2">
        <w:t>left_gb_erp_width</w:t>
      </w:r>
      <w:proofErr w:type="spellEnd"/>
      <w:r w:rsidRPr="005347D2">
        <w:t xml:space="preserve"> </w:t>
      </w:r>
      <w:r w:rsidR="001E0E3E">
        <w:t>−</w:t>
      </w:r>
      <w:r w:rsidRPr="005347D2">
        <w:t xml:space="preserve"> </w:t>
      </w:r>
      <w:proofErr w:type="spellStart"/>
      <w:r w:rsidRPr="005347D2">
        <w:t>right_gb_erp_width</w:t>
      </w:r>
      <w:proofErr w:type="spellEnd"/>
    </w:p>
    <w:p w14:paraId="3CA21C5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Otherwise, the following applies:</w:t>
      </w:r>
    </w:p>
    <w:p w14:paraId="32251184" w14:textId="77777777" w:rsidR="00D26D16" w:rsidRPr="005347D2" w:rsidRDefault="00D26D16" w:rsidP="00D26D16">
      <w:pPr>
        <w:pStyle w:val="Equationsmallertabs"/>
        <w:ind w:left="1440"/>
      </w:pPr>
      <w:proofErr w:type="spellStart"/>
      <w:r w:rsidRPr="005347D2">
        <w:t>hPos</w:t>
      </w:r>
      <w:proofErr w:type="spellEnd"/>
      <w:r w:rsidRPr="005347D2">
        <w:t xml:space="preserve">′ = </w:t>
      </w:r>
      <w:proofErr w:type="spellStart"/>
      <w:r w:rsidRPr="005347D2">
        <w:t>hPos</w:t>
      </w:r>
      <w:proofErr w:type="spellEnd"/>
      <w:r w:rsidRPr="005347D2">
        <w:rPr>
          <w:noProof/>
        </w:rPr>
        <w:tab/>
      </w:r>
      <w:r w:rsidRPr="005347D2">
        <w:rPr>
          <w:noProof/>
        </w:rPr>
        <w:tab/>
      </w:r>
      <w:r w:rsidRPr="005347D2">
        <w:t>(D</w:t>
      </w:r>
      <w:r w:rsidRPr="005347D2">
        <w:noBreakHyphen/>
      </w:r>
      <w:r w:rsidRPr="005347D2">
        <w:rPr>
          <w:highlight w:val="yellow"/>
        </w:rPr>
        <w:t>XX</w:t>
      </w:r>
      <w:r w:rsidRPr="005347D2">
        <w:t>)</w:t>
      </w:r>
    </w:p>
    <w:p w14:paraId="531DB05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The following applies:</w:t>
      </w:r>
    </w:p>
    <w:p w14:paraId="350407ED" w14:textId="397BEF21" w:rsidR="00D26D16" w:rsidRPr="005347D2" w:rsidRDefault="00D26D16" w:rsidP="00D26D16">
      <w:pPr>
        <w:pStyle w:val="Equationsmallertabs"/>
        <w:ind w:left="1440"/>
      </w:pPr>
      <w:r w:rsidRPr="005347D2">
        <w:t xml:space="preserve">ϕ = 180 − </w:t>
      </w:r>
      <w:proofErr w:type="spellStart"/>
      <w:r w:rsidRPr="005347D2">
        <w:t>hPos</w:t>
      </w:r>
      <w:proofErr w:type="spellEnd"/>
      <w:r w:rsidRPr="005347D2">
        <w:t xml:space="preserve">′ * </w:t>
      </w:r>
      <w:proofErr w:type="gramStart"/>
      <w:r w:rsidRPr="005347D2">
        <w:t>(</w:t>
      </w:r>
      <w:r w:rsidR="006761B2">
        <w:t xml:space="preserve"> </w:t>
      </w:r>
      <w:r w:rsidRPr="005347D2">
        <w:t>360</w:t>
      </w:r>
      <w:proofErr w:type="gramEnd"/>
      <w:r w:rsidRPr="005347D2">
        <w:t xml:space="preserve"> ÷ </w:t>
      </w:r>
      <w:proofErr w:type="spellStart"/>
      <w:r w:rsidRPr="005347D2">
        <w:t>pictureWidth</w:t>
      </w:r>
      <w:proofErr w:type="spellEnd"/>
      <w:r w:rsidRPr="005347D2">
        <w:t xml:space="preserve"> )</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r w:rsidRPr="005347D2">
        <w:rPr>
          <w:rFonts w:eastAsia="Times New Roman"/>
        </w:rPr>
        <w:t>θ</w:t>
      </w:r>
      <w:r w:rsidRPr="005347D2">
        <w:rPr>
          <w:rFonts w:eastAsia="Candara"/>
          <w:color w:val="000000"/>
        </w:rPr>
        <w:t xml:space="preserve"> = 90</w:t>
      </w:r>
      <w:r w:rsidRPr="005347D2">
        <w:t xml:space="preserve"> − </w:t>
      </w:r>
      <w:proofErr w:type="spellStart"/>
      <w:r w:rsidRPr="005347D2">
        <w:t>vPos</w:t>
      </w:r>
      <w:proofErr w:type="spellEnd"/>
      <w:r w:rsidRPr="005347D2">
        <w:t xml:space="preserve"> * (</w:t>
      </w:r>
      <w:r w:rsidR="006761B2">
        <w:t xml:space="preserve"> </w:t>
      </w:r>
      <w:r w:rsidRPr="005347D2">
        <w:t xml:space="preserve">180 ÷ </w:t>
      </w:r>
      <w:proofErr w:type="spellStart"/>
      <w:r w:rsidRPr="005347D2">
        <w:t>pictureHeight</w:t>
      </w:r>
      <w:proofErr w:type="spellEnd"/>
      <w:r w:rsidRPr="005347D2">
        <w:t xml:space="preserve"> )</w:t>
      </w:r>
    </w:p>
    <w:p w14:paraId="76B0D9A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Otherwise (</w:t>
      </w:r>
      <w:proofErr w:type="spellStart"/>
      <w:r w:rsidRPr="005347D2">
        <w:rPr>
          <w:rFonts w:eastAsia="Malgun Gothic"/>
          <w:sz w:val="20"/>
        </w:rPr>
        <w:t>CmpFlag</w:t>
      </w:r>
      <w:proofErr w:type="spellEnd"/>
      <w:r w:rsidRPr="005347D2">
        <w:rPr>
          <w:rFonts w:eastAsia="Malgun Gothic"/>
          <w:sz w:val="20"/>
        </w:rPr>
        <w:t xml:space="preserve"> is equal to 1</w:t>
      </w:r>
      <w:r w:rsidRPr="005347D2">
        <w:rPr>
          <w:rFonts w:eastAsia="Malgun Gothic"/>
          <w:sz w:val="20"/>
          <w:lang w:eastAsia="ko-KR"/>
        </w:rPr>
        <w:t xml:space="preserve">), it is a requirement of bitstream conformance that </w:t>
      </w:r>
      <w:proofErr w:type="spellStart"/>
      <w:r w:rsidRPr="005347D2">
        <w:rPr>
          <w:rFonts w:eastAsia="Malgun Gothic"/>
          <w:sz w:val="20"/>
          <w:lang w:eastAsia="ko-KR"/>
        </w:rPr>
        <w:t>pictureWidth</w:t>
      </w:r>
      <w:proofErr w:type="spellEnd"/>
      <w:r w:rsidRPr="005347D2">
        <w:rPr>
          <w:rFonts w:eastAsia="Malgun Gothic"/>
          <w:sz w:val="20"/>
          <w:lang w:eastAsia="ko-KR"/>
        </w:rPr>
        <w:t xml:space="preserve"> shall be a multiple of 3 and </w:t>
      </w:r>
      <w:proofErr w:type="spellStart"/>
      <w:r w:rsidRPr="005347D2">
        <w:rPr>
          <w:rFonts w:eastAsia="Malgun Gothic"/>
          <w:sz w:val="20"/>
          <w:lang w:eastAsia="ko-KR"/>
        </w:rPr>
        <w:t>pictureHeight</w:t>
      </w:r>
      <w:proofErr w:type="spellEnd"/>
      <w:r w:rsidRPr="005347D2">
        <w:rPr>
          <w:rFonts w:eastAsia="Malgun Gothic"/>
          <w:sz w:val="20"/>
          <w:lang w:eastAsia="ko-KR"/>
        </w:rPr>
        <w:t xml:space="preserve"> shall be a multiple of 2, and that </w:t>
      </w:r>
      <w:proofErr w:type="spellStart"/>
      <w:r w:rsidRPr="005347D2">
        <w:rPr>
          <w:rFonts w:eastAsia="Malgun Gothic"/>
          <w:sz w:val="20"/>
          <w:lang w:eastAsia="ko-KR"/>
        </w:rPr>
        <w:t>pictureWidth</w:t>
      </w:r>
      <w:proofErr w:type="spellEnd"/>
      <w:r w:rsidRPr="005347D2">
        <w:rPr>
          <w:rFonts w:eastAsia="Malgun Gothic"/>
          <w:sz w:val="20"/>
          <w:lang w:eastAsia="ko-KR"/>
        </w:rPr>
        <w:t xml:space="preserve"> / 3 shall be equal to </w:t>
      </w:r>
      <w:proofErr w:type="spellStart"/>
      <w:r w:rsidRPr="005347D2">
        <w:rPr>
          <w:rFonts w:eastAsia="Malgun Gothic"/>
          <w:sz w:val="20"/>
          <w:lang w:eastAsia="ko-KR"/>
        </w:rPr>
        <w:t>pictureHeight</w:t>
      </w:r>
      <w:proofErr w:type="spellEnd"/>
      <w:r w:rsidRPr="005347D2">
        <w:rPr>
          <w:rFonts w:eastAsia="Malgun Gothic"/>
          <w:sz w:val="20"/>
          <w:lang w:eastAsia="ko-KR"/>
        </w:rPr>
        <w:t> / 2, and the following applies:</w:t>
      </w:r>
    </w:p>
    <w:p w14:paraId="799AAB3D" w14:textId="738DA01D" w:rsidR="00D26D16" w:rsidRPr="005347D2" w:rsidRDefault="00D26D16" w:rsidP="00D26D16">
      <w:pPr>
        <w:pStyle w:val="Equationsmallertabs"/>
      </w:pPr>
      <w:proofErr w:type="spellStart"/>
      <w:r w:rsidRPr="005347D2">
        <w:t>lw</w:t>
      </w:r>
      <w:proofErr w:type="spellEnd"/>
      <w:r w:rsidRPr="005347D2">
        <w:t xml:space="preserve"> = </w:t>
      </w:r>
      <w:proofErr w:type="spellStart"/>
      <w:r w:rsidRPr="005347D2">
        <w:t>pictureWidth</w:t>
      </w:r>
      <w:proofErr w:type="spellEnd"/>
      <w:r w:rsidRPr="005347D2">
        <w:t xml:space="preserve"> / 3</w:t>
      </w:r>
      <w:r w:rsidRPr="005347D2">
        <w:br/>
      </w:r>
      <w:proofErr w:type="spellStart"/>
      <w:r w:rsidRPr="005347D2">
        <w:t>lh</w:t>
      </w:r>
      <w:proofErr w:type="spellEnd"/>
      <w:r w:rsidRPr="005347D2">
        <w:t xml:space="preserve"> = </w:t>
      </w:r>
      <w:proofErr w:type="spellStart"/>
      <w:r w:rsidRPr="005347D2">
        <w:t>pictureHeight</w:t>
      </w:r>
      <w:proofErr w:type="spellEnd"/>
      <w:r w:rsidRPr="005347D2">
        <w:t xml:space="preserve"> / 2</w:t>
      </w:r>
      <w:r w:rsidRPr="005347D2">
        <w:br/>
        <w:t xml:space="preserve">w = Floor( </w:t>
      </w:r>
      <w:proofErr w:type="spellStart"/>
      <w:r w:rsidRPr="005347D2">
        <w:t>hPos</w:t>
      </w:r>
      <w:proofErr w:type="spellEnd"/>
      <w:r w:rsidRPr="005347D2">
        <w:t xml:space="preserve"> ÷ </w:t>
      </w:r>
      <w:proofErr w:type="spellStart"/>
      <w:r w:rsidRPr="005347D2">
        <w:t>lw</w:t>
      </w:r>
      <w:proofErr w:type="spellEnd"/>
      <w:r w:rsidRPr="005347D2">
        <w:t xml:space="preserve"> )</w:t>
      </w:r>
      <w:r w:rsidRPr="005347D2">
        <w:br/>
        <w:t xml:space="preserve">h = Floor( </w:t>
      </w:r>
      <w:proofErr w:type="spellStart"/>
      <w:r w:rsidRPr="005347D2">
        <w:t>vPos</w:t>
      </w:r>
      <w:proofErr w:type="spellEnd"/>
      <w:r w:rsidRPr="005347D2">
        <w:t xml:space="preserve"> ÷ </w:t>
      </w:r>
      <w:proofErr w:type="spellStart"/>
      <w:r w:rsidRPr="005347D2">
        <w:t>lh</w:t>
      </w:r>
      <w:proofErr w:type="spellEnd"/>
      <w:r w:rsidRPr="005347D2">
        <w:t xml:space="preserve"> )</w:t>
      </w:r>
      <w:r w:rsidRPr="005347D2">
        <w:br/>
      </w:r>
      <w:proofErr w:type="spellStart"/>
      <w:r w:rsidRPr="005347D2">
        <w:t>tmpHorVal</w:t>
      </w:r>
      <w:proofErr w:type="spellEnd"/>
      <w:r w:rsidRPr="005347D2">
        <w:t xml:space="preserve"> = </w:t>
      </w:r>
      <w:proofErr w:type="spellStart"/>
      <w:r w:rsidRPr="005347D2">
        <w:t>hPos</w:t>
      </w:r>
      <w:proofErr w:type="spellEnd"/>
      <w:r w:rsidRPr="005347D2">
        <w:t xml:space="preserve"> − w * </w:t>
      </w:r>
      <w:proofErr w:type="spellStart"/>
      <w:r w:rsidRPr="005347D2">
        <w:t>lw</w:t>
      </w:r>
      <w:proofErr w:type="spellEnd"/>
      <w:r w:rsidRPr="005347D2">
        <w:br/>
      </w:r>
      <w:bookmarkStart w:id="819" w:name="_Hlk490731353"/>
      <w:proofErr w:type="spellStart"/>
      <w:r w:rsidRPr="005347D2">
        <w:t>tmpVerVal</w:t>
      </w:r>
      <w:proofErr w:type="spellEnd"/>
      <w:r w:rsidRPr="005347D2">
        <w:t xml:space="preserve"> = </w:t>
      </w:r>
      <w:proofErr w:type="spellStart"/>
      <w:r w:rsidRPr="005347D2">
        <w:t>vPos</w:t>
      </w:r>
      <w:proofErr w:type="spellEnd"/>
      <w:r w:rsidRPr="005347D2">
        <w:t xml:space="preserve"> − h * </w:t>
      </w:r>
      <w:proofErr w:type="spellStart"/>
      <w:r w:rsidRPr="005347D2">
        <w:t>lh</w:t>
      </w:r>
      <w:proofErr w:type="spellEnd"/>
      <w:r w:rsidRPr="005347D2">
        <w:br/>
      </w:r>
      <w:proofErr w:type="spellStart"/>
      <w:r w:rsidRPr="005347D2">
        <w:t>hPos</w:t>
      </w:r>
      <w:proofErr w:type="spellEnd"/>
      <w:r w:rsidRPr="005347D2">
        <w:t xml:space="preserve">′ = −( 2 * </w:t>
      </w:r>
      <w:proofErr w:type="spellStart"/>
      <w:r w:rsidRPr="005347D2">
        <w:t>tmpHorVal</w:t>
      </w:r>
      <w:proofErr w:type="spellEnd"/>
      <w:r w:rsidRPr="005347D2">
        <w:t xml:space="preserve"> ÷ </w:t>
      </w:r>
      <w:proofErr w:type="spellStart"/>
      <w:r w:rsidRPr="005347D2">
        <w:t>lw</w:t>
      </w:r>
      <w:proofErr w:type="spellEnd"/>
      <w:r w:rsidRPr="005347D2">
        <w:t xml:space="preserve"> ) + 1</w:t>
      </w:r>
      <w:r w:rsidRPr="005347D2">
        <w:br/>
      </w:r>
      <w:proofErr w:type="spellStart"/>
      <w:r w:rsidRPr="005347D2">
        <w:t>vPos</w:t>
      </w:r>
      <w:proofErr w:type="spellEnd"/>
      <w:r w:rsidRPr="005347D2">
        <w:t xml:space="preserve">′ = −( 2 * </w:t>
      </w:r>
      <w:proofErr w:type="spellStart"/>
      <w:r w:rsidRPr="005347D2">
        <w:t>tmpVerVal</w:t>
      </w:r>
      <w:proofErr w:type="spellEnd"/>
      <w:r w:rsidRPr="005347D2">
        <w:t xml:space="preserve"> ÷ </w:t>
      </w:r>
      <w:proofErr w:type="spellStart"/>
      <w:r w:rsidRPr="005347D2">
        <w:t>lh</w:t>
      </w:r>
      <w:proofErr w:type="spellEnd"/>
      <w:r w:rsidRPr="005347D2">
        <w:t xml:space="preserve"> ) + 1</w:t>
      </w:r>
      <w:r w:rsidRPr="005347D2">
        <w:br/>
      </w:r>
      <w:bookmarkEnd w:id="819"/>
      <w:r w:rsidRPr="005347D2">
        <w:t>if( w  = =  1  &amp;&amp;  h  = =  0 ) { /* positive x front face */</w:t>
      </w:r>
      <w:r w:rsidRPr="005347D2">
        <w:br/>
      </w:r>
      <w:r w:rsidRPr="005347D2">
        <w:tab/>
        <w:t>x = 1.0</w:t>
      </w:r>
      <w:r w:rsidRPr="005347D2">
        <w:br/>
      </w:r>
      <w:r w:rsidRPr="005347D2">
        <w:tab/>
        <w:t xml:space="preserve">y = </w:t>
      </w:r>
      <w:proofErr w:type="spellStart"/>
      <w:r w:rsidRPr="005347D2">
        <w:t>hPos</w:t>
      </w:r>
      <w:proofErr w:type="spellEnd"/>
      <w:r w:rsidR="005347D2" w:rsidRPr="005347D2">
        <w:t>′</w:t>
      </w:r>
      <w:r w:rsidRPr="005347D2">
        <w:br/>
      </w:r>
      <w:r w:rsidRPr="005347D2">
        <w:tab/>
        <w:t xml:space="preserve">z = </w:t>
      </w:r>
      <w:proofErr w:type="spellStart"/>
      <w:r w:rsidRPr="005347D2">
        <w:t>vPos</w:t>
      </w:r>
      <w:proofErr w:type="spellEnd"/>
      <w:r w:rsidR="005347D2" w:rsidRPr="005347D2">
        <w:t>′</w:t>
      </w:r>
      <w:r w:rsidRPr="005347D2">
        <w:br/>
        <w:t>} else if( w  = =  1  &amp;&amp;  h  = =  1 ) { /* negative x back face */</w:t>
      </w:r>
      <w:r w:rsidRPr="005347D2">
        <w:br/>
      </w:r>
      <w:r w:rsidRPr="005347D2">
        <w:tab/>
        <w:t>x = −1.0</w:t>
      </w:r>
      <w:r w:rsidRPr="005347D2">
        <w:br/>
      </w:r>
      <w:r w:rsidRPr="005347D2">
        <w:tab/>
        <w:t>y = −</w:t>
      </w:r>
      <w:proofErr w:type="spellStart"/>
      <w:r w:rsidRPr="005347D2">
        <w:t>vPos</w:t>
      </w:r>
      <w:proofErr w:type="spellEnd"/>
      <w:r w:rsidR="005347D2" w:rsidRPr="005347D2">
        <w:t>′</w:t>
      </w:r>
      <w:r w:rsidRPr="005347D2">
        <w:br/>
      </w:r>
      <w:r w:rsidRPr="005347D2">
        <w:tab/>
        <w:t>z = −</w:t>
      </w:r>
      <w:proofErr w:type="spellStart"/>
      <w:r w:rsidRPr="005347D2">
        <w:t>hPos</w:t>
      </w:r>
      <w:proofErr w:type="spellEnd"/>
      <w:r w:rsidR="005347D2" w:rsidRPr="005347D2">
        <w:t>′</w:t>
      </w:r>
      <w:r w:rsidRPr="005347D2">
        <w:br/>
        <w:t>} else if( w  = =  2  &amp;&amp;  h  = =  1 ) { /* positive z top face */</w:t>
      </w:r>
      <w:r w:rsidRPr="005347D2">
        <w:rPr>
          <w:noProof/>
        </w:rPr>
        <w:tab/>
      </w:r>
      <w:r w:rsidRPr="005347D2">
        <w:t>(D</w:t>
      </w:r>
      <w:r w:rsidRPr="005347D2">
        <w:noBreakHyphen/>
      </w:r>
      <w:r w:rsidRPr="005347D2">
        <w:rPr>
          <w:highlight w:val="yellow"/>
        </w:rPr>
        <w:t>XX</w:t>
      </w:r>
      <w:r w:rsidRPr="005347D2">
        <w:t>)</w:t>
      </w:r>
      <w:r w:rsidRPr="005347D2">
        <w:br/>
      </w:r>
      <w:r w:rsidRPr="005347D2">
        <w:tab/>
        <w:t>x = −</w:t>
      </w:r>
      <w:proofErr w:type="spellStart"/>
      <w:r w:rsidRPr="005347D2">
        <w:t>hPos</w:t>
      </w:r>
      <w:proofErr w:type="spellEnd"/>
      <w:r w:rsidRPr="005347D2">
        <w:t>′</w:t>
      </w:r>
      <w:r w:rsidRPr="005347D2">
        <w:br/>
      </w:r>
      <w:r w:rsidRPr="005347D2">
        <w:tab/>
        <w:t>y = −</w:t>
      </w:r>
      <w:proofErr w:type="spellStart"/>
      <w:r w:rsidRPr="005347D2">
        <w:t>vPos</w:t>
      </w:r>
      <w:proofErr w:type="spellEnd"/>
      <w:r w:rsidRPr="005347D2">
        <w:t>′</w:t>
      </w:r>
      <w:r w:rsidRPr="005347D2">
        <w:br/>
      </w:r>
      <w:r w:rsidRPr="005347D2">
        <w:tab/>
        <w:t>z = 1.0</w:t>
      </w:r>
      <w:r w:rsidRPr="005347D2">
        <w:br/>
        <w:t>} else if( w  = =  0  &amp;&amp;  h  = =  1 ) { /* negative z bottom face */</w:t>
      </w:r>
      <w:r w:rsidRPr="005347D2">
        <w:br/>
      </w:r>
      <w:r w:rsidRPr="005347D2">
        <w:tab/>
        <w:t xml:space="preserve">x = </w:t>
      </w:r>
      <w:proofErr w:type="spellStart"/>
      <w:r w:rsidRPr="005347D2">
        <w:t>hPos</w:t>
      </w:r>
      <w:proofErr w:type="spellEnd"/>
      <w:r w:rsidRPr="005347D2">
        <w:t>′</w:t>
      </w:r>
      <w:r w:rsidRPr="005347D2">
        <w:br/>
      </w:r>
      <w:r w:rsidRPr="005347D2">
        <w:tab/>
        <w:t>y = −</w:t>
      </w:r>
      <w:proofErr w:type="spellStart"/>
      <w:r w:rsidRPr="005347D2">
        <w:t>vPos</w:t>
      </w:r>
      <w:proofErr w:type="spellEnd"/>
      <w:r w:rsidRPr="005347D2">
        <w:t>′</w:t>
      </w:r>
      <w:r w:rsidRPr="005347D2">
        <w:br/>
      </w:r>
      <w:r w:rsidRPr="005347D2">
        <w:tab/>
        <w:t>z = −1.0</w:t>
      </w:r>
      <w:r w:rsidRPr="005347D2">
        <w:br/>
        <w:t>} else if( w  = =  0  &amp;&amp;  h  = =  0 ) { /* positive y left face */</w:t>
      </w:r>
      <w:r w:rsidRPr="005347D2">
        <w:br/>
      </w:r>
      <w:r w:rsidRPr="005347D2">
        <w:tab/>
        <w:t>x = −</w:t>
      </w:r>
      <w:proofErr w:type="spellStart"/>
      <w:r w:rsidRPr="005347D2">
        <w:t>hPos</w:t>
      </w:r>
      <w:proofErr w:type="spellEnd"/>
      <w:r w:rsidRPr="005347D2">
        <w:t>′</w:t>
      </w:r>
      <w:r w:rsidRPr="005347D2">
        <w:br/>
      </w:r>
      <w:r w:rsidRPr="005347D2">
        <w:tab/>
        <w:t>y = 1.0</w:t>
      </w:r>
      <w:r w:rsidRPr="005347D2">
        <w:br/>
      </w:r>
      <w:r w:rsidRPr="005347D2">
        <w:tab/>
        <w:t xml:space="preserve">z = </w:t>
      </w:r>
      <w:proofErr w:type="spellStart"/>
      <w:r w:rsidRPr="005347D2">
        <w:t>vPos</w:t>
      </w:r>
      <w:proofErr w:type="spellEnd"/>
      <w:r w:rsidRPr="005347D2">
        <w:t>′</w:t>
      </w:r>
      <w:r w:rsidRPr="005347D2">
        <w:br/>
        <w:t>} else { /* ( w  = =  2  &amp;&amp;  h  = =  0 ), negative y right face */</w:t>
      </w:r>
      <w:r w:rsidRPr="005347D2">
        <w:br/>
      </w:r>
      <w:r w:rsidRPr="005347D2">
        <w:tab/>
        <w:t xml:space="preserve">x = </w:t>
      </w:r>
      <w:proofErr w:type="spellStart"/>
      <w:r w:rsidRPr="005347D2">
        <w:t>hPos</w:t>
      </w:r>
      <w:proofErr w:type="spellEnd"/>
      <w:r w:rsidRPr="005347D2">
        <w:t>′</w:t>
      </w:r>
      <w:r w:rsidRPr="005347D2">
        <w:br/>
      </w:r>
      <w:r w:rsidRPr="005347D2">
        <w:tab/>
        <w:t>y = −1.0</w:t>
      </w:r>
      <w:r w:rsidRPr="005347D2">
        <w:br/>
      </w:r>
      <w:r w:rsidRPr="005347D2">
        <w:tab/>
        <w:t xml:space="preserve">z = </w:t>
      </w:r>
      <w:proofErr w:type="spellStart"/>
      <w:r w:rsidRPr="005347D2">
        <w:t>vPos</w:t>
      </w:r>
      <w:proofErr w:type="spellEnd"/>
      <w:r w:rsidR="005347D2" w:rsidRPr="005347D2">
        <w:t>′</w:t>
      </w:r>
      <w:r w:rsidRPr="005347D2">
        <w:br/>
        <w:t>}</w:t>
      </w:r>
      <w:r w:rsidRPr="005347D2">
        <w:br/>
        <w:t>ϕ = Atan2( y, x ) * 180 ÷ π</w:t>
      </w:r>
      <w:r w:rsidRPr="005347D2">
        <w:br/>
      </w:r>
      <w:r w:rsidRPr="005347D2">
        <w:rPr>
          <w:rFonts w:eastAsia="Times New Roman"/>
        </w:rPr>
        <w:t>θ</w:t>
      </w:r>
      <w:r w:rsidRPr="005347D2">
        <w:t xml:space="preserve"> = </w:t>
      </w:r>
      <w:bookmarkStart w:id="820" w:name="_Hlk513748505"/>
      <w:proofErr w:type="spellStart"/>
      <m:oMath>
        <m:r>
          <m:rPr>
            <m:nor/>
          </m:rPr>
          <m:t>Asin</m:t>
        </m:r>
        <w:proofErr w:type="spellEnd"/>
        <m:d>
          <m:dPr>
            <m:ctrlPr>
              <w:rPr>
                <w:rFonts w:ascii="Cambria Math" w:hAnsi="Cambria Math"/>
                <w:i/>
              </w:rPr>
            </m:ctrlPr>
          </m:dPr>
          <m:e>
            <m:r>
              <m:rPr>
                <m:nor/>
              </m:rPr>
              <w:rPr>
                <w:rFonts w:ascii="Cambria Math"/>
              </w:rPr>
              <m:t xml:space="preserve"> </m:t>
            </m:r>
            <m:r>
              <m:rPr>
                <m:nor/>
              </m:rPr>
              <m:t>z</m:t>
            </m:r>
            <m:r>
              <m:rPr>
                <m:nor/>
              </m:rPr>
              <w:rPr>
                <w:rFonts w:ascii="Cambria Math"/>
              </w:rPr>
              <m:t xml:space="preserve"> </m:t>
            </m:r>
            <m:r>
              <m:rPr>
                <m:nor/>
              </m:rPr>
              <m:t>÷</m:t>
            </m:r>
            <m:r>
              <m:rPr>
                <m:nor/>
              </m:rPr>
              <w:rPr>
                <w:rFonts w:ascii="Cambria Math"/>
              </w:rPr>
              <m:t xml:space="preserve"> </m:t>
            </m:r>
            <m:rad>
              <m:radPr>
                <m:degHide m:val="1"/>
                <m:ctrlPr>
                  <w:rPr>
                    <w:rFonts w:ascii="Cambria Math" w:hAnsi="Cambria Math"/>
                    <w:i/>
                  </w:rPr>
                </m:ctrlPr>
              </m:radPr>
              <m:deg/>
              <m:e>
                <m:sSup>
                  <m:sSupPr>
                    <m:ctrlPr>
                      <w:rPr>
                        <w:rFonts w:ascii="Cambria Math" w:hAnsi="Cambria Math"/>
                        <w:i/>
                      </w:rPr>
                    </m:ctrlPr>
                  </m:sSupPr>
                  <m:e>
                    <m:r>
                      <m:rPr>
                        <m:nor/>
                      </m:rPr>
                      <m:t>x</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y</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z</m:t>
                    </m:r>
                  </m:e>
                  <m:sup>
                    <m:r>
                      <m:rPr>
                        <m:nor/>
                      </m:rPr>
                      <m:t>2</m:t>
                    </m:r>
                  </m:sup>
                </m:sSup>
              </m:e>
            </m:rad>
            <m:r>
              <w:rPr>
                <w:rFonts w:ascii="Cambria Math" w:hAnsi="Cambria Math"/>
              </w:rPr>
              <m:t xml:space="preserve"> </m:t>
            </m:r>
          </m:e>
        </m:d>
        <m:r>
          <m:rPr>
            <m:nor/>
          </m:rPr>
          <w:rPr>
            <w:rFonts w:ascii="Cambria Math"/>
          </w:rPr>
          <m:t xml:space="preserve"> </m:t>
        </m:r>
        <m:r>
          <m:rPr>
            <m:nor/>
          </m:rPr>
          <m:t>*</m:t>
        </m:r>
        <m:r>
          <m:rPr>
            <m:nor/>
          </m:rPr>
          <w:rPr>
            <w:rFonts w:ascii="Cambria Math"/>
          </w:rPr>
          <m:t xml:space="preserve"> </m:t>
        </m:r>
        <m:r>
          <m:rPr>
            <m:nor/>
          </m:rPr>
          <m:t>180</m:t>
        </m:r>
        <m:r>
          <m:rPr>
            <m:nor/>
          </m:rPr>
          <w:rPr>
            <w:rFonts w:ascii="Cambria Math"/>
          </w:rPr>
          <m:t xml:space="preserve"> </m:t>
        </m:r>
        <m:r>
          <m:rPr>
            <m:nor/>
          </m:rPr>
          <m:t>÷</m:t>
        </m:r>
        <m:r>
          <m:rPr>
            <m:nor/>
          </m:rPr>
          <w:rPr>
            <w:rFonts w:ascii="Cambria Math"/>
          </w:rPr>
          <m:t xml:space="preserve"> </m:t>
        </m:r>
        <m:r>
          <m:rPr>
            <m:nor/>
          </m:rPr>
          <m:t>π</m:t>
        </m:r>
      </m:oMath>
      <w:bookmarkEnd w:id="820"/>
    </w:p>
    <w:p w14:paraId="3DA83FC4" w14:textId="20A74AB0"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821" w:name="SampleRemappingRotation"/>
      <w:bookmarkStart w:id="822" w:name="_Toc490497329"/>
      <w:bookmarkStart w:id="823" w:name="_Ref490738398"/>
      <w:bookmarkStart w:id="824" w:name="_Ref480997438"/>
      <w:bookmarkStart w:id="825" w:name="_Ref490742219"/>
      <w:r w:rsidRPr="005347D2">
        <w:rPr>
          <w:b/>
          <w:i/>
          <w:lang w:val="en-CA"/>
        </w:rPr>
        <w:t>D.2.3</w:t>
      </w:r>
      <w:ins w:id="826" w:author="Ye-Kui Wang" w:date="2018-08-09T15:24:00Z">
        <w:r w:rsidR="00B76BEA">
          <w:rPr>
            <w:b/>
            <w:i/>
            <w:lang w:val="en-CA"/>
          </w:rPr>
          <w:t>5</w:t>
        </w:r>
      </w:ins>
      <w:del w:id="827" w:author="Ye-Kui Wang" w:date="2018-08-09T15:24:00Z">
        <w:r w:rsidR="006F1986" w:rsidDel="00B76BEA">
          <w:rPr>
            <w:b/>
            <w:i/>
            <w:lang w:val="en-CA"/>
          </w:rPr>
          <w:delText>4</w:delText>
        </w:r>
      </w:del>
      <w:r w:rsidRPr="005347D2">
        <w:rPr>
          <w:b/>
          <w:i/>
          <w:lang w:val="en-CA"/>
        </w:rPr>
        <w:t>.6.3</w:t>
      </w:r>
      <w:bookmarkEnd w:id="821"/>
      <w:r w:rsidRPr="005347D2">
        <w:rPr>
          <w:b/>
          <w:i/>
          <w:lang w:val="en-CA"/>
        </w:rPr>
        <w:tab/>
        <w:t>Conversion from the local coordinate axes to the global coordinate axes</w:t>
      </w:r>
      <w:bookmarkEnd w:id="822"/>
      <w:bookmarkEnd w:id="823"/>
      <w:bookmarkEnd w:id="824"/>
      <w:bookmarkEnd w:id="825"/>
    </w:p>
    <w:p w14:paraId="7AA31EBC"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5EDF1F0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rotation_yaw</w:t>
      </w:r>
      <w:proofErr w:type="spellEnd"/>
      <w:r w:rsidRPr="005347D2">
        <w:rPr>
          <w:rFonts w:eastAsia="Malgun Gothic"/>
          <w:sz w:val="20"/>
        </w:rPr>
        <w:t xml:space="preserve"> (α</w:t>
      </w:r>
      <w:r w:rsidRPr="005347D2">
        <w:rPr>
          <w:rFonts w:eastAsia="Malgun Gothic"/>
          <w:sz w:val="20"/>
          <w:vertAlign w:val="subscript"/>
        </w:rPr>
        <w:t>d</w:t>
      </w:r>
      <w:r w:rsidRPr="005347D2">
        <w:rPr>
          <w:rFonts w:eastAsia="Malgun Gothic"/>
          <w:sz w:val="20"/>
        </w:rPr>
        <w:t xml:space="preserve">), </w:t>
      </w:r>
      <w:proofErr w:type="spellStart"/>
      <w:r w:rsidRPr="005347D2">
        <w:rPr>
          <w:rFonts w:eastAsia="Malgun Gothic"/>
          <w:sz w:val="20"/>
        </w:rPr>
        <w:t>rotation_pitch</w:t>
      </w:r>
      <w:proofErr w:type="spellEnd"/>
      <w:r w:rsidRPr="005347D2">
        <w:rPr>
          <w:rFonts w:eastAsia="Malgun Gothic"/>
          <w:sz w:val="20"/>
        </w:rPr>
        <w:t xml:space="preserve"> (β</w:t>
      </w:r>
      <w:r w:rsidRPr="005347D2">
        <w:rPr>
          <w:rFonts w:eastAsia="Malgun Gothic"/>
          <w:sz w:val="20"/>
          <w:vertAlign w:val="subscript"/>
        </w:rPr>
        <w:t>d</w:t>
      </w:r>
      <w:r w:rsidRPr="005347D2">
        <w:rPr>
          <w:rFonts w:eastAsia="Malgun Gothic"/>
          <w:sz w:val="20"/>
        </w:rPr>
        <w:t xml:space="preserve">), </w:t>
      </w:r>
      <w:proofErr w:type="spellStart"/>
      <w:r w:rsidRPr="005347D2">
        <w:rPr>
          <w:rFonts w:eastAsia="Malgun Gothic"/>
          <w:sz w:val="20"/>
        </w:rPr>
        <w:t>rotation_roll</w:t>
      </w:r>
      <w:proofErr w:type="spellEnd"/>
      <w:r w:rsidRPr="005347D2">
        <w:rPr>
          <w:rFonts w:eastAsia="Malgun Gothic"/>
          <w:sz w:val="20"/>
        </w:rPr>
        <w:t xml:space="preserve"> (</w:t>
      </w:r>
      <w:proofErr w:type="spellStart"/>
      <w:r w:rsidRPr="005347D2">
        <w:rPr>
          <w:rFonts w:eastAsia="Malgun Gothic"/>
          <w:sz w:val="20"/>
        </w:rPr>
        <w:t>γ</w:t>
      </w:r>
      <w:r w:rsidRPr="005347D2">
        <w:rPr>
          <w:rFonts w:eastAsia="Malgun Gothic"/>
          <w:sz w:val="20"/>
          <w:vertAlign w:val="subscript"/>
        </w:rPr>
        <w:t>d</w:t>
      </w:r>
      <w:proofErr w:type="spellEnd"/>
      <w:r w:rsidRPr="005347D2">
        <w:rPr>
          <w:rFonts w:eastAsia="Malgun Gothic"/>
          <w:sz w:val="20"/>
        </w:rPr>
        <w:t>), all in units of degrees, and</w:t>
      </w:r>
    </w:p>
    <w:p w14:paraId="30B594B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lastRenderedPageBreak/>
        <w:t>–</w:t>
      </w:r>
      <w:r w:rsidRPr="005347D2">
        <w:rPr>
          <w:rFonts w:eastAsia="Malgun Gothic"/>
          <w:sz w:val="20"/>
        </w:rPr>
        <w:tab/>
        <w:t>sphere coordinates (</w:t>
      </w:r>
      <w:proofErr w:type="spellStart"/>
      <w:r w:rsidRPr="005347D2">
        <w:rPr>
          <w:sz w:val="20"/>
        </w:rPr>
        <w:t>ϕ</w:t>
      </w:r>
      <w:r w:rsidRPr="005347D2">
        <w:rPr>
          <w:sz w:val="20"/>
          <w:vertAlign w:val="subscript"/>
        </w:rPr>
        <w:t>d</w:t>
      </w:r>
      <w:proofErr w:type="spellEnd"/>
      <w:r w:rsidRPr="005347D2">
        <w:rPr>
          <w:sz w:val="20"/>
        </w:rPr>
        <w:t xml:space="preserve">, </w:t>
      </w:r>
      <w:proofErr w:type="spellStart"/>
      <w:r w:rsidRPr="005347D2">
        <w:rPr>
          <w:rFonts w:eastAsia="Times New Roman"/>
          <w:sz w:val="20"/>
        </w:rPr>
        <w:t>θ</w:t>
      </w:r>
      <w:r w:rsidRPr="005347D2">
        <w:rPr>
          <w:sz w:val="20"/>
          <w:vertAlign w:val="subscript"/>
        </w:rPr>
        <w:t>d</w:t>
      </w:r>
      <w:proofErr w:type="spellEnd"/>
      <w:r w:rsidRPr="005347D2">
        <w:rPr>
          <w:rFonts w:eastAsia="Malgun Gothic"/>
          <w:sz w:val="20"/>
        </w:rPr>
        <w:t>) relative to the local coordinate axes.</w:t>
      </w:r>
    </w:p>
    <w:p w14:paraId="411766DB"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39D1BDB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rFonts w:eastAsia="Malgun Gothic"/>
          <w:sz w:val="20"/>
          <w:lang w:eastAsia="ko-KR"/>
        </w:rPr>
        <w:t>′</w:t>
      </w:r>
      <w:r w:rsidRPr="005347D2">
        <w:rPr>
          <w:rFonts w:eastAsia="Malgun Gothic"/>
          <w:sz w:val="20"/>
        </w:rPr>
        <w:t xml:space="preserve">, </w:t>
      </w:r>
      <w:r w:rsidRPr="005347D2">
        <w:rPr>
          <w:rFonts w:eastAsia="Times New Roman"/>
          <w:sz w:val="20"/>
        </w:rPr>
        <w:t>θ</w:t>
      </w:r>
      <w:r w:rsidRPr="005347D2">
        <w:rPr>
          <w:rFonts w:eastAsia="Malgun Gothic"/>
          <w:sz w:val="20"/>
          <w:lang w:eastAsia="ko-KR"/>
        </w:rPr>
        <w:t>′</w:t>
      </w:r>
      <w:r w:rsidRPr="005347D2">
        <w:rPr>
          <w:rFonts w:eastAsia="Malgun Gothic"/>
          <w:sz w:val="20"/>
        </w:rPr>
        <w:t>) relative to the global coordinate axes.</w:t>
      </w:r>
    </w:p>
    <w:p w14:paraId="3E69083A"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The outputs are derived as follows:</w:t>
      </w:r>
    </w:p>
    <w:p w14:paraId="5E6D699E" w14:textId="694FC2BA" w:rsidR="00D26D16" w:rsidRPr="005347D2" w:rsidRDefault="00D26D16" w:rsidP="00D26D16">
      <w:pPr>
        <w:pStyle w:val="Equationsmallertabs"/>
      </w:pPr>
      <w:r w:rsidRPr="005347D2">
        <w:t xml:space="preserve">ϕ = </w:t>
      </w:r>
      <w:proofErr w:type="spellStart"/>
      <w:r w:rsidRPr="005347D2">
        <w:t>ϕ</w:t>
      </w:r>
      <w:r w:rsidRPr="005347D2">
        <w:rPr>
          <w:vertAlign w:val="subscript"/>
        </w:rPr>
        <w:t>d</w:t>
      </w:r>
      <w:proofErr w:type="spellEnd"/>
      <w:r w:rsidRPr="005347D2">
        <w:t xml:space="preserve"> * </w:t>
      </w:r>
      <w:r w:rsidR="003848DA" w:rsidRPr="003848DA">
        <w:t xml:space="preserve">π </w:t>
      </w:r>
      <w:r w:rsidRPr="005347D2">
        <w:t>÷ 180</w:t>
      </w:r>
      <w:r w:rsidRPr="005347D2">
        <w:br/>
      </w:r>
      <w:r w:rsidRPr="005347D2">
        <w:rPr>
          <w:rFonts w:eastAsia="Times New Roman"/>
        </w:rPr>
        <w:t>θ</w:t>
      </w:r>
      <w:r w:rsidRPr="005347D2">
        <w:t xml:space="preserve"> = </w:t>
      </w:r>
      <w:proofErr w:type="spellStart"/>
      <w:r w:rsidRPr="005347D2">
        <w:rPr>
          <w:rFonts w:eastAsia="Times New Roman"/>
        </w:rPr>
        <w:t>θ</w:t>
      </w:r>
      <w:r w:rsidRPr="005347D2">
        <w:rPr>
          <w:vertAlign w:val="subscript"/>
        </w:rPr>
        <w:t>d</w:t>
      </w:r>
      <w:proofErr w:type="spellEnd"/>
      <w:r w:rsidRPr="005347D2">
        <w:t xml:space="preserve"> * </w:t>
      </w:r>
      <w:r w:rsidR="003848DA" w:rsidRPr="003848DA">
        <w:t xml:space="preserve">π </w:t>
      </w:r>
      <w:r w:rsidRPr="005347D2">
        <w:t>÷ 180</w:t>
      </w:r>
      <w:r w:rsidRPr="005347D2">
        <w:br/>
        <w:t>α = α</w:t>
      </w:r>
      <w:r w:rsidRPr="005347D2">
        <w:rPr>
          <w:vertAlign w:val="subscript"/>
        </w:rPr>
        <w:t>d</w:t>
      </w:r>
      <w:r w:rsidRPr="005347D2">
        <w:t xml:space="preserve"> * </w:t>
      </w:r>
      <w:r w:rsidR="003848DA" w:rsidRPr="003848DA">
        <w:t>π</w:t>
      </w:r>
      <w:r w:rsidR="003848DA">
        <w:t xml:space="preserve"> </w:t>
      </w:r>
      <w:r w:rsidRPr="005347D2">
        <w:t>÷ 180</w:t>
      </w:r>
      <w:r w:rsidRPr="005347D2">
        <w:br/>
        <w:t>β = β</w:t>
      </w:r>
      <w:r w:rsidRPr="005347D2">
        <w:rPr>
          <w:vertAlign w:val="subscript"/>
        </w:rPr>
        <w:t>d</w:t>
      </w:r>
      <w:r w:rsidRPr="005347D2">
        <w:t xml:space="preserve"> * </w:t>
      </w:r>
      <w:r w:rsidR="003848DA" w:rsidRPr="003848DA">
        <w:t xml:space="preserve">π </w:t>
      </w:r>
      <w:r w:rsidRPr="005347D2">
        <w:t>÷ 180</w:t>
      </w:r>
      <w:r w:rsidRPr="005347D2">
        <w:br/>
        <w:t xml:space="preserve">γ = </w:t>
      </w:r>
      <w:proofErr w:type="spellStart"/>
      <w:r w:rsidRPr="005347D2">
        <w:t>γ</w:t>
      </w:r>
      <w:r w:rsidRPr="005347D2">
        <w:rPr>
          <w:vertAlign w:val="subscript"/>
        </w:rPr>
        <w:t>d</w:t>
      </w:r>
      <w:proofErr w:type="spellEnd"/>
      <w:r w:rsidRPr="005347D2">
        <w:t xml:space="preserve"> * </w:t>
      </w:r>
      <w:r w:rsidR="003848DA" w:rsidRPr="003848DA">
        <w:t xml:space="preserve">π </w:t>
      </w:r>
      <w:r w:rsidRPr="005347D2">
        <w:t>÷ 180</w:t>
      </w:r>
      <w:r w:rsidRPr="005347D2">
        <w:br/>
        <w:t>x</w:t>
      </w:r>
      <w:r w:rsidRPr="005347D2">
        <w:rPr>
          <w:vertAlign w:val="subscript"/>
        </w:rPr>
        <w:t>1</w:t>
      </w:r>
      <w:r w:rsidRPr="005347D2">
        <w:t xml:space="preserve"> = Cos( ϕ ) * Cos( </w:t>
      </w:r>
      <w:r w:rsidRPr="005347D2">
        <w:rPr>
          <w:rFonts w:eastAsia="Times New Roman"/>
        </w:rPr>
        <w:t>θ</w:t>
      </w:r>
      <w:r w:rsidRPr="005347D2">
        <w:t xml:space="preserve"> )</w:t>
      </w:r>
      <w:r w:rsidRPr="005347D2">
        <w:br/>
        <w:t>y</w:t>
      </w:r>
      <w:r w:rsidRPr="005347D2">
        <w:rPr>
          <w:vertAlign w:val="subscript"/>
        </w:rPr>
        <w:t>1</w:t>
      </w:r>
      <w:r w:rsidRPr="005347D2">
        <w:t xml:space="preserve"> = Sin( ϕ ) * Cos( </w:t>
      </w:r>
      <w:r w:rsidRPr="005347D2">
        <w:rPr>
          <w:rFonts w:eastAsia="Times New Roman"/>
        </w:rPr>
        <w:t>θ</w:t>
      </w:r>
      <w:r w:rsidRPr="005347D2">
        <w:t xml:space="preserve"> )</w:t>
      </w:r>
      <w:r w:rsidRPr="005347D2">
        <w:br/>
        <w:t>z</w:t>
      </w:r>
      <w:r w:rsidRPr="005347D2">
        <w:rPr>
          <w:vertAlign w:val="subscript"/>
        </w:rPr>
        <w:t>1</w:t>
      </w:r>
      <w:r w:rsidRPr="005347D2">
        <w:t xml:space="preserve"> = Sin( </w:t>
      </w:r>
      <w:r w:rsidRPr="005347D2">
        <w:rPr>
          <w:rFonts w:eastAsia="Times New Roman"/>
        </w:rPr>
        <w:t>θ</w:t>
      </w:r>
      <w:r w:rsidRPr="005347D2">
        <w:t xml:space="preserve"> )</w:t>
      </w:r>
      <w:r w:rsidRPr="005347D2">
        <w:br/>
        <w:t>x</w:t>
      </w:r>
      <w:r w:rsidRPr="005347D2">
        <w:rPr>
          <w:vertAlign w:val="subscript"/>
        </w:rPr>
        <w:t>2</w:t>
      </w:r>
      <w:r w:rsidRPr="005347D2">
        <w:t xml:space="preserve"> = Cos( β ) * Cos ( γ ) * x</w:t>
      </w:r>
      <w:r w:rsidRPr="005347D2">
        <w:rPr>
          <w:vertAlign w:val="subscript"/>
        </w:rPr>
        <w:t>1</w:t>
      </w:r>
      <w:r w:rsidRPr="005347D2">
        <w:t xml:space="preserve"> − Cos( β ) * Sin( γ ) * y</w:t>
      </w:r>
      <w:r w:rsidRPr="005347D2">
        <w:rPr>
          <w:vertAlign w:val="subscript"/>
        </w:rPr>
        <w:t>1</w:t>
      </w:r>
      <w:r w:rsidRPr="005347D2">
        <w:t xml:space="preserve"> + Sin( β ) * z</w:t>
      </w:r>
      <w:r w:rsidRPr="005347D2">
        <w:rPr>
          <w:vertAlign w:val="subscript"/>
        </w:rPr>
        <w:t>1</w:t>
      </w:r>
      <w:r w:rsidRPr="005347D2">
        <w:rPr>
          <w:noProof/>
        </w:rPr>
        <w:tab/>
      </w:r>
      <w:r w:rsidRPr="005347D2">
        <w:t>(D</w:t>
      </w:r>
      <w:r w:rsidRPr="005347D2">
        <w:noBreakHyphen/>
      </w:r>
      <w:r w:rsidRPr="005347D2">
        <w:rPr>
          <w:highlight w:val="yellow"/>
        </w:rPr>
        <w:t>XX</w:t>
      </w:r>
      <w:r w:rsidRPr="005347D2">
        <w:t>)</w:t>
      </w:r>
      <w:r w:rsidRPr="005347D2">
        <w:br/>
        <w:t>y</w:t>
      </w:r>
      <w:r w:rsidRPr="005347D2">
        <w:rPr>
          <w:vertAlign w:val="subscript"/>
        </w:rPr>
        <w:t>2</w:t>
      </w:r>
      <w:r w:rsidRPr="005347D2">
        <w:t xml:space="preserve"> = ( Cos( α ) * Sin( γ ) + Sin(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Cos( α ) * Cos( γ ) − Sin( α ) * Sin( β ) * Sin( γ ) ) * y</w:t>
      </w:r>
      <w:r w:rsidRPr="005347D2">
        <w:rPr>
          <w:vertAlign w:val="subscript"/>
        </w:rPr>
        <w:t>1</w:t>
      </w:r>
      <w:r w:rsidRPr="005347D2">
        <w:t xml:space="preserve"> −</w:t>
      </w:r>
      <w:r w:rsidRPr="005347D2">
        <w:br/>
      </w:r>
      <w:r w:rsidRPr="005347D2">
        <w:tab/>
        <w:t>Sin( α ) * Cos( β ) * z</w:t>
      </w:r>
      <w:r w:rsidRPr="005347D2">
        <w:rPr>
          <w:vertAlign w:val="subscript"/>
        </w:rPr>
        <w:t>1</w:t>
      </w:r>
      <w:r w:rsidRPr="005347D2">
        <w:br/>
        <w:t>z</w:t>
      </w:r>
      <w:r w:rsidRPr="005347D2">
        <w:rPr>
          <w:vertAlign w:val="subscript"/>
        </w:rPr>
        <w:t>2</w:t>
      </w:r>
      <w:r w:rsidRPr="005347D2">
        <w:t xml:space="preserve"> = ( Sin( α ) * Sin( γ ) − Cos(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Sin( α ) * Cos( γ ) + Cos( α ) * Sin( β ) * Sin( γ ) ) * y</w:t>
      </w:r>
      <w:r w:rsidRPr="005347D2">
        <w:rPr>
          <w:vertAlign w:val="subscript"/>
        </w:rPr>
        <w:t>1</w:t>
      </w:r>
      <w:r w:rsidRPr="005347D2">
        <w:t xml:space="preserve"> +</w:t>
      </w:r>
      <w:r w:rsidRPr="005347D2">
        <w:br/>
      </w:r>
      <w:r w:rsidRPr="005347D2">
        <w:tab/>
        <w:t>Cos( α ) * Cos( β ) * z</w:t>
      </w:r>
      <w:r w:rsidRPr="005347D2">
        <w:rPr>
          <w:vertAlign w:val="subscript"/>
        </w:rPr>
        <w:t>1</w:t>
      </w:r>
      <w:r w:rsidRPr="005347D2">
        <w:br/>
        <w:t>ϕ′ = Atan2( y</w:t>
      </w:r>
      <w:r w:rsidRPr="005347D2">
        <w:rPr>
          <w:vertAlign w:val="subscript"/>
        </w:rPr>
        <w:t>2</w:t>
      </w:r>
      <w:r w:rsidRPr="005347D2">
        <w:t>, x</w:t>
      </w:r>
      <w:r w:rsidRPr="005347D2">
        <w:rPr>
          <w:vertAlign w:val="subscript"/>
        </w:rPr>
        <w:t>2</w:t>
      </w:r>
      <w:r w:rsidRPr="005347D2">
        <w:t xml:space="preserve"> ) * 180 ÷ π</w:t>
      </w:r>
      <w:r w:rsidRPr="005347D2">
        <w:br/>
      </w:r>
      <w:r w:rsidRPr="005347D2">
        <w:rPr>
          <w:rFonts w:eastAsia="Times New Roman"/>
        </w:rPr>
        <w:t>θ</w:t>
      </w:r>
      <w:r w:rsidRPr="005347D2">
        <w:t xml:space="preserve">′ = </w:t>
      </w:r>
      <w:proofErr w:type="spellStart"/>
      <w:r w:rsidRPr="005347D2">
        <w:t>Asin</w:t>
      </w:r>
      <w:proofErr w:type="spellEnd"/>
      <w:r w:rsidRPr="005347D2">
        <w:t>( z</w:t>
      </w:r>
      <w:r w:rsidRPr="005347D2">
        <w:rPr>
          <w:vertAlign w:val="subscript"/>
        </w:rPr>
        <w:t>2</w:t>
      </w:r>
      <w:r w:rsidRPr="005347D2">
        <w:t xml:space="preserve"> ) * 180 ÷ π</w:t>
      </w:r>
    </w:p>
    <w:p w14:paraId="2679B65B" w14:textId="4FC622B2"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828" w:name="SampleRemappingRWP"/>
      <w:bookmarkStart w:id="829" w:name="_Ref480980810"/>
      <w:bookmarkStart w:id="830" w:name="_Ref480996933"/>
      <w:bookmarkStart w:id="831" w:name="_Ref481071572"/>
      <w:bookmarkStart w:id="832" w:name="_Toc490497338"/>
      <w:r w:rsidRPr="005347D2">
        <w:rPr>
          <w:b/>
          <w:i/>
          <w:lang w:val="en-CA"/>
        </w:rPr>
        <w:t>D.2.3</w:t>
      </w:r>
      <w:ins w:id="833" w:author="Ye-Kui Wang" w:date="2018-08-09T15:24:00Z">
        <w:r w:rsidR="00B76BEA">
          <w:rPr>
            <w:b/>
            <w:i/>
            <w:lang w:val="en-CA"/>
          </w:rPr>
          <w:t>5</w:t>
        </w:r>
      </w:ins>
      <w:del w:id="834" w:author="Ye-Kui Wang" w:date="2018-08-09T15:24:00Z">
        <w:r w:rsidR="006F1986" w:rsidDel="00B76BEA">
          <w:rPr>
            <w:b/>
            <w:i/>
            <w:lang w:val="en-CA"/>
          </w:rPr>
          <w:delText>4</w:delText>
        </w:r>
      </w:del>
      <w:r w:rsidRPr="005347D2">
        <w:rPr>
          <w:b/>
          <w:i/>
          <w:lang w:val="en-CA"/>
        </w:rPr>
        <w:t>.6.4</w:t>
      </w:r>
      <w:bookmarkEnd w:id="828"/>
      <w:r w:rsidRPr="005347D2">
        <w:rPr>
          <w:b/>
          <w:i/>
          <w:lang w:val="en-CA"/>
        </w:rPr>
        <w:tab/>
        <w:t>Conversion of sample locations for rectangular region-wise packing</w:t>
      </w:r>
      <w:bookmarkEnd w:id="829"/>
      <w:bookmarkEnd w:id="830"/>
      <w:bookmarkEnd w:id="831"/>
      <w:bookmarkEnd w:id="832"/>
    </w:p>
    <w:p w14:paraId="26558060"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392AA90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sample location (x, y) within the packed region</w:t>
      </w:r>
      <w:r w:rsidRPr="005347D2">
        <w:rPr>
          <w:rFonts w:eastAsia="Malgun Gothic"/>
          <w:sz w:val="20"/>
          <w:lang w:eastAsia="ko-KR"/>
        </w:rPr>
        <w:t xml:space="preserve">, where x and y are in </w:t>
      </w:r>
      <w:r w:rsidRPr="005347D2">
        <w:rPr>
          <w:rFonts w:eastAsia="Times New Roman"/>
          <w:sz w:val="20"/>
        </w:rPr>
        <w:t xml:space="preserve">relative packed picture sample units, while the sample location is at an </w:t>
      </w:r>
      <w:r w:rsidRPr="005347D2">
        <w:rPr>
          <w:rFonts w:eastAsia="Malgun Gothic"/>
          <w:sz w:val="20"/>
          <w:lang w:eastAsia="ko-KR"/>
        </w:rPr>
        <w:t>integer sample location within the packed picture</w:t>
      </w:r>
      <w:r w:rsidRPr="005347D2">
        <w:rPr>
          <w:rFonts w:eastAsia="Malgun Gothic"/>
          <w:sz w:val="20"/>
        </w:rPr>
        <w:t>,</w:t>
      </w:r>
    </w:p>
    <w:p w14:paraId="34A28C2B" w14:textId="03FC0BCD"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w:t>
      </w:r>
      <w:proofErr w:type="spellStart"/>
      <w:r w:rsidRPr="005347D2">
        <w:rPr>
          <w:rFonts w:eastAsia="Malgun Gothic"/>
          <w:sz w:val="20"/>
        </w:rPr>
        <w:t>projRegWidth</w:t>
      </w:r>
      <w:proofErr w:type="spellEnd"/>
      <w:r w:rsidRPr="005347D2">
        <w:rPr>
          <w:rFonts w:eastAsia="Malgun Gothic"/>
          <w:sz w:val="20"/>
        </w:rPr>
        <w:t xml:space="preserve">, </w:t>
      </w:r>
      <w:proofErr w:type="spellStart"/>
      <w:r w:rsidRPr="005347D2">
        <w:rPr>
          <w:rFonts w:eastAsia="Malgun Gothic"/>
          <w:sz w:val="20"/>
        </w:rPr>
        <w:t>projRegHeight</w:t>
      </w:r>
      <w:proofErr w:type="spellEnd"/>
      <w:r w:rsidRPr="005347D2">
        <w:rPr>
          <w:rFonts w:eastAsia="Malgun Gothic"/>
          <w:sz w:val="20"/>
        </w:rPr>
        <w:t>)</w:t>
      </w:r>
      <w:r w:rsidRPr="005347D2">
        <w:rPr>
          <w:rFonts w:eastAsia="Malgun Gothic"/>
          <w:sz w:val="20"/>
          <w:lang w:eastAsia="ko-KR"/>
        </w:rPr>
        <w:t xml:space="preserve"> of the projected region, </w:t>
      </w:r>
      <w:bookmarkStart w:id="835" w:name="_Hlk500846771"/>
      <w:bookmarkStart w:id="836" w:name="_Hlk500848552"/>
      <w:r w:rsidRPr="005347D2">
        <w:rPr>
          <w:rFonts w:eastAsia="Malgun Gothic"/>
          <w:sz w:val="20"/>
          <w:lang w:eastAsia="ko-KR"/>
        </w:rPr>
        <w:t xml:space="preserve">in </w:t>
      </w:r>
      <w:r w:rsidRPr="005347D2">
        <w:rPr>
          <w:rFonts w:eastAsia="Times New Roman"/>
          <w:sz w:val="20"/>
        </w:rPr>
        <w:t>relative projected picture</w:t>
      </w:r>
      <w:bookmarkEnd w:id="835"/>
      <w:r w:rsidRPr="005347D2">
        <w:rPr>
          <w:rFonts w:eastAsia="Malgun Gothic"/>
          <w:sz w:val="20"/>
          <w:lang w:eastAsia="ko-KR"/>
        </w:rPr>
        <w:t xml:space="preserve"> sample units</w:t>
      </w:r>
      <w:bookmarkEnd w:id="836"/>
      <w:r w:rsidRPr="005347D2">
        <w:rPr>
          <w:rFonts w:eastAsia="Malgun Gothic"/>
          <w:sz w:val="20"/>
        </w:rPr>
        <w:t>,</w:t>
      </w:r>
    </w:p>
    <w:p w14:paraId="5AE80A5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w:t>
      </w:r>
      <w:proofErr w:type="spellStart"/>
      <w:r w:rsidRPr="005347D2">
        <w:rPr>
          <w:rFonts w:eastAsia="Malgun Gothic"/>
          <w:sz w:val="20"/>
        </w:rPr>
        <w:t>packedRegWidth</w:t>
      </w:r>
      <w:proofErr w:type="spellEnd"/>
      <w:r w:rsidRPr="005347D2">
        <w:rPr>
          <w:rFonts w:eastAsia="Malgun Gothic"/>
          <w:sz w:val="20"/>
        </w:rPr>
        <w:t xml:space="preserve">, </w:t>
      </w:r>
      <w:proofErr w:type="spellStart"/>
      <w:r w:rsidRPr="005347D2">
        <w:rPr>
          <w:rFonts w:eastAsia="Malgun Gothic"/>
          <w:sz w:val="20"/>
        </w:rPr>
        <w:t>packedRegHeight</w:t>
      </w:r>
      <w:proofErr w:type="spellEnd"/>
      <w:r w:rsidRPr="005347D2">
        <w:rPr>
          <w:rFonts w:eastAsia="Malgun Gothic"/>
          <w:sz w:val="20"/>
        </w:rPr>
        <w:t>)</w:t>
      </w:r>
      <w:r w:rsidRPr="005347D2">
        <w:rPr>
          <w:rFonts w:eastAsia="Malgun Gothic"/>
          <w:sz w:val="20"/>
          <w:lang w:eastAsia="ko-KR"/>
        </w:rPr>
        <w:t xml:space="preserve"> of the packed region, in </w:t>
      </w:r>
      <w:r w:rsidRPr="005347D2">
        <w:rPr>
          <w:rFonts w:eastAsia="Times New Roman"/>
          <w:sz w:val="20"/>
        </w:rPr>
        <w:t>relative packed picture</w:t>
      </w:r>
      <w:r w:rsidRPr="005347D2">
        <w:rPr>
          <w:rFonts w:eastAsia="Malgun Gothic"/>
          <w:sz w:val="20"/>
          <w:lang w:eastAsia="ko-KR"/>
        </w:rPr>
        <w:t xml:space="preserve"> sample units</w:t>
      </w:r>
      <w:r w:rsidRPr="005347D2">
        <w:rPr>
          <w:rFonts w:eastAsia="Malgun Gothic"/>
          <w:sz w:val="20"/>
        </w:rPr>
        <w:t>,</w:t>
      </w:r>
    </w:p>
    <w:p w14:paraId="12E07DD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transform type (</w:t>
      </w:r>
      <w:proofErr w:type="spellStart"/>
      <w:r w:rsidRPr="005347D2">
        <w:rPr>
          <w:rFonts w:eastAsia="Malgun Gothic"/>
          <w:sz w:val="20"/>
        </w:rPr>
        <w:t>transformType</w:t>
      </w:r>
      <w:proofErr w:type="spellEnd"/>
      <w:r w:rsidRPr="005347D2">
        <w:rPr>
          <w:rFonts w:eastAsia="Malgun Gothic"/>
          <w:sz w:val="20"/>
        </w:rPr>
        <w:t>), and</w:t>
      </w:r>
    </w:p>
    <w:p w14:paraId="4948BF0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offset values for the sampling position (</w:t>
      </w:r>
      <w:proofErr w:type="spellStart"/>
      <w:r w:rsidRPr="005347D2">
        <w:rPr>
          <w:rFonts w:eastAsia="Malgun Gothic"/>
          <w:sz w:val="20"/>
        </w:rPr>
        <w:t>offsetX</w:t>
      </w:r>
      <w:proofErr w:type="spellEnd"/>
      <w:r w:rsidRPr="005347D2">
        <w:rPr>
          <w:rFonts w:eastAsia="Malgun Gothic"/>
          <w:sz w:val="20"/>
        </w:rPr>
        <w:t xml:space="preserve">, </w:t>
      </w:r>
      <w:proofErr w:type="spellStart"/>
      <w:r w:rsidRPr="005347D2">
        <w:rPr>
          <w:rFonts w:eastAsia="Malgun Gothic"/>
          <w:sz w:val="20"/>
        </w:rPr>
        <w:t>offsetY</w:t>
      </w:r>
      <w:proofErr w:type="spellEnd"/>
      <w:r w:rsidRPr="005347D2">
        <w:rPr>
          <w:rFonts w:eastAsia="Malgun Gothic"/>
          <w:sz w:val="20"/>
        </w:rPr>
        <w:t>)</w:t>
      </w:r>
      <w:r w:rsidRPr="005347D2">
        <w:rPr>
          <w:rFonts w:eastAsia="Malgun Gothic"/>
          <w:sz w:val="20"/>
          <w:lang w:eastAsia="ko-KR"/>
        </w:rPr>
        <w:t xml:space="preserve"> in the range of 0, inclusive, to 1, exclusive, in horizontal and vertical relative packed picture sample units, respectively</w:t>
      </w:r>
      <w:r w:rsidRPr="005347D2">
        <w:rPr>
          <w:rFonts w:eastAsia="Malgun Gothic"/>
          <w:sz w:val="20"/>
        </w:rPr>
        <w:t>.</w:t>
      </w:r>
    </w:p>
    <w:p w14:paraId="06D65208" w14:textId="77777777" w:rsidR="00D26D16" w:rsidRPr="005347D2" w:rsidRDefault="00D26D16" w:rsidP="00D26D16">
      <w:pPr>
        <w:ind w:left="720"/>
        <w:jc w:val="both"/>
        <w:rPr>
          <w:sz w:val="18"/>
        </w:rPr>
      </w:pPr>
      <w:r w:rsidRPr="005347D2">
        <w:rPr>
          <w:sz w:val="18"/>
        </w:rPr>
        <w:t xml:space="preserve">NOTE: </w:t>
      </w:r>
      <w:r w:rsidRPr="005347D2">
        <w:rPr>
          <w:sz w:val="18"/>
        </w:rPr>
        <w:tab/>
      </w:r>
      <w:proofErr w:type="spellStart"/>
      <w:r w:rsidRPr="005347D2">
        <w:rPr>
          <w:sz w:val="18"/>
        </w:rPr>
        <w:t>offsetX</w:t>
      </w:r>
      <w:proofErr w:type="spellEnd"/>
      <w:r w:rsidRPr="005347D2">
        <w:rPr>
          <w:sz w:val="18"/>
        </w:rPr>
        <w:t xml:space="preserve"> and </w:t>
      </w:r>
      <w:proofErr w:type="spellStart"/>
      <w:r w:rsidRPr="005347D2">
        <w:rPr>
          <w:sz w:val="18"/>
        </w:rPr>
        <w:t>offsetY</w:t>
      </w:r>
      <w:proofErr w:type="spellEnd"/>
      <w:r w:rsidRPr="005347D2">
        <w:rPr>
          <w:sz w:val="18"/>
        </w:rPr>
        <w:t xml:space="preserve"> both equal to 0.5 indicate a sampling position that is in the centre point of a sample in packed picture sample units.</w:t>
      </w:r>
    </w:p>
    <w:p w14:paraId="6715BD7E"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Outputs of this clause are:</w:t>
      </w:r>
    </w:p>
    <w:p w14:paraId="48137AA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the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 xml:space="preserve">) within the projected region in </w:t>
      </w:r>
      <w:r w:rsidRPr="005347D2">
        <w:rPr>
          <w:rFonts w:eastAsia="Times New Roman"/>
          <w:sz w:val="20"/>
        </w:rPr>
        <w:t>relative projected picture</w:t>
      </w:r>
      <w:r w:rsidRPr="005347D2">
        <w:rPr>
          <w:rFonts w:eastAsia="Malgun Gothic"/>
          <w:sz w:val="20"/>
        </w:rPr>
        <w:t xml:space="preserve"> sample units, where </w:t>
      </w:r>
      <w:proofErr w:type="spellStart"/>
      <w:r w:rsidRPr="005347D2">
        <w:rPr>
          <w:rFonts w:eastAsia="Malgun Gothic"/>
          <w:sz w:val="20"/>
        </w:rPr>
        <w:t>hPos</w:t>
      </w:r>
      <w:proofErr w:type="spellEnd"/>
      <w:r w:rsidRPr="005347D2">
        <w:rPr>
          <w:rFonts w:eastAsia="Malgun Gothic"/>
          <w:sz w:val="20"/>
        </w:rPr>
        <w:t xml:space="preserve"> and </w:t>
      </w:r>
      <w:proofErr w:type="spellStart"/>
      <w:r w:rsidRPr="005347D2">
        <w:rPr>
          <w:rFonts w:eastAsia="Malgun Gothic"/>
          <w:sz w:val="20"/>
        </w:rPr>
        <w:t>vPos</w:t>
      </w:r>
      <w:proofErr w:type="spellEnd"/>
      <w:r w:rsidRPr="005347D2">
        <w:rPr>
          <w:rFonts w:eastAsia="Malgun Gothic"/>
          <w:sz w:val="20"/>
        </w:rPr>
        <w:t xml:space="preserve"> may have non-integer real values.</w:t>
      </w:r>
    </w:p>
    <w:p w14:paraId="2E54C6B0"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The outputs are derived as follows:</w:t>
      </w:r>
    </w:p>
    <w:p w14:paraId="05571101" w14:textId="06CDBCE4" w:rsidR="00D26D16" w:rsidRPr="005347D2" w:rsidRDefault="00D26D16" w:rsidP="00D26D16">
      <w:pPr>
        <w:pStyle w:val="Equationsmallertabs"/>
        <w:rPr>
          <w:szCs w:val="20"/>
        </w:rPr>
      </w:pPr>
      <w:r w:rsidRPr="005347D2">
        <w:t>if( transformType  = =  0  | |  transformType  = =  1  | |  transformType  = =  2  | |  transformType  = =  3 ) {</w:t>
      </w:r>
      <w:r w:rsidRPr="005347D2">
        <w:br/>
      </w:r>
      <w:r w:rsidRPr="005347D2">
        <w:tab/>
      </w:r>
      <w:proofErr w:type="spellStart"/>
      <w:r w:rsidRPr="005347D2">
        <w:t>horRatio</w:t>
      </w:r>
      <w:proofErr w:type="spellEnd"/>
      <w:r w:rsidRPr="005347D2">
        <w:t xml:space="preserve"> = </w:t>
      </w:r>
      <w:proofErr w:type="spellStart"/>
      <w:r w:rsidRPr="005347D2">
        <w:t>projRegWidth</w:t>
      </w:r>
      <w:proofErr w:type="spellEnd"/>
      <w:r w:rsidRPr="005347D2">
        <w:t xml:space="preserve"> ÷ </w:t>
      </w:r>
      <w:proofErr w:type="spellStart"/>
      <w:r w:rsidRPr="005347D2">
        <w:t>packedRegWidth</w:t>
      </w:r>
      <w:proofErr w:type="spellEnd"/>
      <w:r w:rsidRPr="005347D2">
        <w:rPr>
          <w:szCs w:val="20"/>
        </w:rPr>
        <w:br/>
      </w:r>
      <w:r w:rsidRPr="005347D2">
        <w:rPr>
          <w:szCs w:val="20"/>
        </w:rPr>
        <w:tab/>
      </w:r>
      <w:proofErr w:type="spellStart"/>
      <w:r w:rsidRPr="005347D2">
        <w:rPr>
          <w:szCs w:val="20"/>
        </w:rPr>
        <w:t>verRatio</w:t>
      </w:r>
      <w:proofErr w:type="spellEnd"/>
      <w:r w:rsidRPr="005347D2">
        <w:rPr>
          <w:szCs w:val="20"/>
        </w:rPr>
        <w:t xml:space="preserve"> = </w:t>
      </w:r>
      <w:proofErr w:type="spellStart"/>
      <w:r w:rsidRPr="005347D2">
        <w:rPr>
          <w:szCs w:val="20"/>
        </w:rPr>
        <w:t>projRegHeight</w:t>
      </w:r>
      <w:proofErr w:type="spellEnd"/>
      <w:r w:rsidRPr="005347D2">
        <w:rPr>
          <w:szCs w:val="20"/>
        </w:rPr>
        <w:t xml:space="preserve"> ÷ </w:t>
      </w:r>
      <w:proofErr w:type="spellStart"/>
      <w:r w:rsidRPr="005347D2">
        <w:rPr>
          <w:szCs w:val="20"/>
        </w:rPr>
        <w:t>packedRegHeight</w:t>
      </w:r>
      <w:proofErr w:type="spellEnd"/>
      <w:r w:rsidRPr="005347D2">
        <w:rPr>
          <w:szCs w:val="20"/>
        </w:rPr>
        <w:br/>
        <w:t>} else if</w:t>
      </w:r>
      <w:del w:id="837" w:author="Ye-Kui Wang d06" w:date="2018-08-29T14:58:00Z">
        <w:r w:rsidRPr="005347D2" w:rsidDel="004A1CA8">
          <w:rPr>
            <w:szCs w:val="20"/>
          </w:rPr>
          <w:delText xml:space="preserve"> </w:delText>
        </w:r>
      </w:del>
      <w:r w:rsidRPr="005347D2">
        <w:rPr>
          <w:szCs w:val="20"/>
        </w:rPr>
        <w:t>( transformType  = =  4  | |  transformType  = =  5  | |  transformType  = =  6  | |</w:t>
      </w:r>
      <w:r w:rsidRPr="005347D2">
        <w:rPr>
          <w:szCs w:val="20"/>
        </w:rPr>
        <w:br/>
      </w:r>
      <w:r w:rsidRPr="005347D2">
        <w:rPr>
          <w:szCs w:val="20"/>
        </w:rPr>
        <w:tab/>
      </w:r>
      <w:proofErr w:type="spellStart"/>
      <w:r w:rsidRPr="005347D2">
        <w:rPr>
          <w:szCs w:val="20"/>
        </w:rPr>
        <w:t>transformType</w:t>
      </w:r>
      <w:proofErr w:type="spellEnd"/>
      <w:r w:rsidRPr="005347D2">
        <w:rPr>
          <w:szCs w:val="20"/>
        </w:rPr>
        <w:t>  = =  7 ) {</w:t>
      </w:r>
      <w:r w:rsidRPr="005347D2">
        <w:rPr>
          <w:szCs w:val="20"/>
        </w:rPr>
        <w:br/>
      </w:r>
      <w:r w:rsidRPr="005347D2">
        <w:rPr>
          <w:szCs w:val="20"/>
        </w:rPr>
        <w:tab/>
      </w:r>
      <w:proofErr w:type="spellStart"/>
      <w:r w:rsidRPr="005347D2">
        <w:rPr>
          <w:szCs w:val="20"/>
        </w:rPr>
        <w:t>horRatio</w:t>
      </w:r>
      <w:proofErr w:type="spellEnd"/>
      <w:r w:rsidRPr="005347D2">
        <w:rPr>
          <w:szCs w:val="20"/>
        </w:rPr>
        <w:t xml:space="preserve"> = </w:t>
      </w:r>
      <w:proofErr w:type="spellStart"/>
      <w:r w:rsidRPr="005347D2">
        <w:rPr>
          <w:szCs w:val="20"/>
        </w:rPr>
        <w:t>projRegWidth</w:t>
      </w:r>
      <w:proofErr w:type="spellEnd"/>
      <w:r w:rsidRPr="005347D2">
        <w:rPr>
          <w:szCs w:val="20"/>
        </w:rPr>
        <w:t xml:space="preserve"> ÷ </w:t>
      </w:r>
      <w:proofErr w:type="spellStart"/>
      <w:r w:rsidRPr="005347D2">
        <w:rPr>
          <w:szCs w:val="20"/>
        </w:rPr>
        <w:t>packedRegHeight</w:t>
      </w:r>
      <w:proofErr w:type="spellEnd"/>
      <w:r w:rsidRPr="005347D2">
        <w:rPr>
          <w:szCs w:val="20"/>
        </w:rPr>
        <w:br/>
      </w:r>
      <w:r w:rsidRPr="005347D2">
        <w:rPr>
          <w:szCs w:val="20"/>
        </w:rPr>
        <w:tab/>
      </w:r>
      <w:proofErr w:type="spellStart"/>
      <w:r w:rsidRPr="005347D2">
        <w:rPr>
          <w:szCs w:val="20"/>
        </w:rPr>
        <w:t>verRatio</w:t>
      </w:r>
      <w:proofErr w:type="spellEnd"/>
      <w:r w:rsidRPr="005347D2">
        <w:rPr>
          <w:szCs w:val="20"/>
        </w:rPr>
        <w:t xml:space="preserve"> = </w:t>
      </w:r>
      <w:proofErr w:type="spellStart"/>
      <w:r w:rsidRPr="005347D2">
        <w:rPr>
          <w:szCs w:val="20"/>
        </w:rPr>
        <w:t>projRegHeight</w:t>
      </w:r>
      <w:proofErr w:type="spellEnd"/>
      <w:r w:rsidRPr="005347D2">
        <w:rPr>
          <w:szCs w:val="20"/>
        </w:rPr>
        <w:t xml:space="preserve"> ÷ </w:t>
      </w:r>
      <w:proofErr w:type="spellStart"/>
      <w:r w:rsidRPr="005347D2">
        <w:rPr>
          <w:szCs w:val="20"/>
        </w:rPr>
        <w:t>packedRegWidth</w:t>
      </w:r>
      <w:proofErr w:type="spellEnd"/>
      <w:r w:rsidRPr="005347D2">
        <w:rPr>
          <w:szCs w:val="20"/>
        </w:rPr>
        <w:br/>
        <w:t>}</w:t>
      </w:r>
      <w:r w:rsidRPr="005347D2">
        <w:rPr>
          <w:szCs w:val="20"/>
        </w:rPr>
        <w:br/>
        <w:t xml:space="preserve">if( </w:t>
      </w:r>
      <w:proofErr w:type="spellStart"/>
      <w:r w:rsidRPr="005347D2">
        <w:rPr>
          <w:szCs w:val="20"/>
        </w:rPr>
        <w:t>transformType</w:t>
      </w:r>
      <w:proofErr w:type="spellEnd"/>
      <w:r w:rsidRPr="005347D2">
        <w:rPr>
          <w:szCs w:val="20"/>
        </w:rPr>
        <w:t xml:space="preserve">  = =  0 )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t>} else if</w:t>
      </w:r>
      <w:del w:id="838"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1 )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lastRenderedPageBreak/>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t>} else if</w:t>
      </w:r>
      <w:del w:id="839"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2 )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tab/>
      </w:r>
      <w:r w:rsidRPr="005347D2">
        <w:t>(D</w:t>
      </w:r>
      <w:r w:rsidRPr="005347D2">
        <w:noBreakHyphen/>
      </w:r>
      <w:r w:rsidRPr="005347D2">
        <w:rPr>
          <w:highlight w:val="yellow"/>
        </w:rPr>
        <w:t>XX</w:t>
      </w:r>
      <w:r w:rsidRPr="005347D2">
        <w:t>)</w:t>
      </w:r>
      <w:r w:rsidRPr="005347D2">
        <w:rPr>
          <w:szCs w:val="20"/>
        </w:rPr>
        <w:br/>
        <w:t>} else if</w:t>
      </w:r>
      <w:del w:id="840"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3 )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t>} else if</w:t>
      </w:r>
      <w:del w:id="841"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4 )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x + </w:t>
      </w:r>
      <w:proofErr w:type="spellStart"/>
      <w:r w:rsidRPr="005347D2">
        <w:rPr>
          <w:szCs w:val="20"/>
        </w:rPr>
        <w:t>offsetX</w:t>
      </w:r>
      <w:proofErr w:type="spellEnd"/>
      <w:r w:rsidRPr="005347D2">
        <w:rPr>
          <w:szCs w:val="20"/>
        </w:rPr>
        <w:t xml:space="preserve"> )</w:t>
      </w:r>
      <w:r w:rsidRPr="005347D2">
        <w:rPr>
          <w:szCs w:val="20"/>
        </w:rPr>
        <w:br/>
        <w:t>} else if</w:t>
      </w:r>
      <w:del w:id="842"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5 )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t>} else if</w:t>
      </w:r>
      <w:del w:id="843"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6 )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w:t>
      </w:r>
      <w:proofErr w:type="spellStart"/>
      <w:r w:rsidRPr="005347D2">
        <w:rPr>
          <w:szCs w:val="20"/>
        </w:rPr>
        <w:t>packedRegWidth</w:t>
      </w:r>
      <w:proofErr w:type="spellEnd"/>
      <w:r w:rsidRPr="005347D2">
        <w:rPr>
          <w:szCs w:val="20"/>
        </w:rPr>
        <w:t xml:space="preserve"> − x − </w:t>
      </w:r>
      <w:proofErr w:type="spellStart"/>
      <w:r w:rsidRPr="005347D2">
        <w:rPr>
          <w:szCs w:val="20"/>
        </w:rPr>
        <w:t>offsetX</w:t>
      </w:r>
      <w:proofErr w:type="spellEnd"/>
      <w:r w:rsidRPr="005347D2">
        <w:rPr>
          <w:szCs w:val="20"/>
        </w:rPr>
        <w:t xml:space="preserve"> )</w:t>
      </w:r>
      <w:r w:rsidRPr="005347D2">
        <w:rPr>
          <w:szCs w:val="20"/>
        </w:rPr>
        <w:br/>
        <w:t>} else if</w:t>
      </w:r>
      <w:del w:id="844" w:author="Ye-Kui Wang d06" w:date="2018-08-29T14:58:00Z">
        <w:r w:rsidRPr="005347D2" w:rsidDel="004A1CA8">
          <w:rPr>
            <w:szCs w:val="20"/>
          </w:rPr>
          <w:delText xml:space="preserve"> </w:delText>
        </w:r>
      </w:del>
      <w:r w:rsidRPr="005347D2">
        <w:rPr>
          <w:szCs w:val="20"/>
        </w:rPr>
        <w:t xml:space="preserve">( </w:t>
      </w:r>
      <w:proofErr w:type="spellStart"/>
      <w:r w:rsidRPr="005347D2">
        <w:rPr>
          <w:szCs w:val="20"/>
        </w:rPr>
        <w:t>transformType</w:t>
      </w:r>
      <w:proofErr w:type="spellEnd"/>
      <w:r w:rsidRPr="005347D2">
        <w:rPr>
          <w:szCs w:val="20"/>
        </w:rPr>
        <w:t xml:space="preserve">  = =  7 ) {</w:t>
      </w:r>
      <w:r w:rsidRPr="005347D2">
        <w:rPr>
          <w:szCs w:val="20"/>
        </w:rPr>
        <w:br/>
      </w:r>
      <w:r w:rsidRPr="005347D2">
        <w:rPr>
          <w:szCs w:val="20"/>
        </w:rPr>
        <w:tab/>
      </w:r>
      <w:proofErr w:type="spellStart"/>
      <w:r w:rsidRPr="005347D2">
        <w:rPr>
          <w:szCs w:val="20"/>
        </w:rPr>
        <w:t>hPos</w:t>
      </w:r>
      <w:proofErr w:type="spellEnd"/>
      <w:r w:rsidRPr="005347D2">
        <w:rPr>
          <w:szCs w:val="20"/>
        </w:rPr>
        <w:t xml:space="preserve"> = </w:t>
      </w:r>
      <w:proofErr w:type="spellStart"/>
      <w:r w:rsidRPr="005347D2">
        <w:rPr>
          <w:szCs w:val="20"/>
        </w:rPr>
        <w:t>horRatio</w:t>
      </w:r>
      <w:proofErr w:type="spellEnd"/>
      <w:r w:rsidRPr="005347D2">
        <w:rPr>
          <w:szCs w:val="20"/>
        </w:rPr>
        <w:t xml:space="preserve"> * ( </w:t>
      </w:r>
      <w:proofErr w:type="spellStart"/>
      <w:r w:rsidRPr="005347D2">
        <w:rPr>
          <w:szCs w:val="20"/>
        </w:rPr>
        <w:t>packedRegHeight</w:t>
      </w:r>
      <w:proofErr w:type="spellEnd"/>
      <w:r w:rsidRPr="005347D2">
        <w:rPr>
          <w:szCs w:val="20"/>
        </w:rPr>
        <w:t xml:space="preserve"> − y − </w:t>
      </w:r>
      <w:proofErr w:type="spellStart"/>
      <w:r w:rsidRPr="005347D2">
        <w:rPr>
          <w:szCs w:val="20"/>
        </w:rPr>
        <w:t>offsetY</w:t>
      </w:r>
      <w:proofErr w:type="spellEnd"/>
      <w:r w:rsidRPr="005347D2">
        <w:rPr>
          <w:szCs w:val="20"/>
        </w:rPr>
        <w:t xml:space="preserve"> )</w:t>
      </w:r>
      <w:r w:rsidRPr="005347D2">
        <w:rPr>
          <w:szCs w:val="20"/>
        </w:rPr>
        <w:br/>
      </w:r>
      <w:r w:rsidRPr="005347D2">
        <w:rPr>
          <w:szCs w:val="20"/>
        </w:rPr>
        <w:tab/>
      </w:r>
      <w:proofErr w:type="spellStart"/>
      <w:r w:rsidRPr="005347D2">
        <w:rPr>
          <w:szCs w:val="20"/>
        </w:rPr>
        <w:t>vPos</w:t>
      </w:r>
      <w:proofErr w:type="spellEnd"/>
      <w:r w:rsidRPr="005347D2">
        <w:rPr>
          <w:szCs w:val="20"/>
        </w:rPr>
        <w:t xml:space="preserve"> = </w:t>
      </w:r>
      <w:proofErr w:type="spellStart"/>
      <w:r w:rsidRPr="005347D2">
        <w:rPr>
          <w:szCs w:val="20"/>
        </w:rPr>
        <w:t>verRatio</w:t>
      </w:r>
      <w:proofErr w:type="spellEnd"/>
      <w:r w:rsidRPr="005347D2">
        <w:rPr>
          <w:szCs w:val="20"/>
        </w:rPr>
        <w:t xml:space="preserve"> * ( x+ </w:t>
      </w:r>
      <w:proofErr w:type="spellStart"/>
      <w:r w:rsidRPr="005347D2">
        <w:rPr>
          <w:szCs w:val="20"/>
        </w:rPr>
        <w:t>offsetX</w:t>
      </w:r>
      <w:proofErr w:type="spellEnd"/>
      <w:r w:rsidRPr="005347D2">
        <w:rPr>
          <w:szCs w:val="20"/>
        </w:rPr>
        <w:t xml:space="preserve"> )</w:t>
      </w:r>
      <w:r w:rsidRPr="005347D2">
        <w:rPr>
          <w:szCs w:val="20"/>
        </w:rPr>
        <w:br/>
        <w:t>}</w:t>
      </w:r>
    </w:p>
    <w:p w14:paraId="7833F647" w14:textId="3CF6880C"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845" w:name="SampleRemappingPacked"/>
      <w:bookmarkStart w:id="846" w:name="_Ref490742261"/>
      <w:r w:rsidRPr="005347D2">
        <w:rPr>
          <w:b/>
          <w:i/>
          <w:lang w:val="en-CA"/>
        </w:rPr>
        <w:t>D.2.3</w:t>
      </w:r>
      <w:ins w:id="847" w:author="Ye-Kui Wang" w:date="2018-08-09T15:24:00Z">
        <w:r w:rsidR="00B76BEA">
          <w:rPr>
            <w:b/>
            <w:i/>
            <w:lang w:val="en-CA"/>
          </w:rPr>
          <w:t>5</w:t>
        </w:r>
      </w:ins>
      <w:del w:id="848" w:author="Ye-Kui Wang" w:date="2018-08-09T15:24:00Z">
        <w:r w:rsidR="006F1986" w:rsidDel="00B76BEA">
          <w:rPr>
            <w:b/>
            <w:i/>
            <w:lang w:val="en-CA"/>
          </w:rPr>
          <w:delText>4</w:delText>
        </w:r>
      </w:del>
      <w:r w:rsidRPr="005347D2">
        <w:rPr>
          <w:b/>
          <w:i/>
          <w:lang w:val="en-CA"/>
        </w:rPr>
        <w:t>.6.5</w:t>
      </w:r>
      <w:bookmarkEnd w:id="845"/>
      <w:r w:rsidRPr="005347D2">
        <w:rPr>
          <w:b/>
          <w:i/>
          <w:lang w:val="en-CA"/>
        </w:rPr>
        <w:tab/>
        <w:t>Mapping of luma sample locations within a cropped decoded picture to sphere coordinates relative to the global coordinate axes</w:t>
      </w:r>
      <w:bookmarkEnd w:id="846"/>
    </w:p>
    <w:p w14:paraId="7C7BF45B" w14:textId="77777777" w:rsidR="00D26D16" w:rsidRPr="005347D2" w:rsidRDefault="00D26D16" w:rsidP="00D26D16">
      <w:pPr>
        <w:jc w:val="both"/>
        <w:rPr>
          <w:rFonts w:eastAsia="Malgun Gothic"/>
          <w:sz w:val="20"/>
          <w:lang w:eastAsia="ko-KR"/>
        </w:rPr>
      </w:pPr>
      <w:r w:rsidRPr="005347D2">
        <w:rPr>
          <w:rFonts w:eastAsia="Malgun Gothic"/>
          <w:sz w:val="20"/>
          <w:lang w:eastAsia="ko-KR"/>
        </w:rPr>
        <w:t>This clause specifies the semantics of luma sample locations within a cropped decoded picture to sphere coordinates relative to the global coordinate axes.</w:t>
      </w:r>
    </w:p>
    <w:p w14:paraId="3A5A3CEC" w14:textId="77777777" w:rsidR="00D26D16" w:rsidRPr="005347D2" w:rsidRDefault="00D26D16" w:rsidP="00D26D16">
      <w:pPr>
        <w:jc w:val="both"/>
        <w:rPr>
          <w:rFonts w:eastAsia="Malgun Gothic"/>
          <w:sz w:val="20"/>
          <w:lang w:eastAsia="ko-KR"/>
        </w:rPr>
      </w:pPr>
      <w:bookmarkStart w:id="849" w:name="_Hlk492632802"/>
      <w:proofErr w:type="spellStart"/>
      <w:r w:rsidRPr="005347D2">
        <w:rPr>
          <w:rFonts w:eastAsia="Malgun Gothic"/>
          <w:sz w:val="20"/>
          <w:lang w:eastAsia="ko-KR"/>
        </w:rPr>
        <w:t>offsetX</w:t>
      </w:r>
      <w:proofErr w:type="spellEnd"/>
      <w:r w:rsidRPr="005347D2">
        <w:rPr>
          <w:rFonts w:eastAsia="Malgun Gothic"/>
          <w:sz w:val="20"/>
          <w:lang w:eastAsia="ko-KR"/>
        </w:rPr>
        <w:t xml:space="preserve"> </w:t>
      </w:r>
      <w:bookmarkEnd w:id="849"/>
      <w:r w:rsidRPr="005347D2">
        <w:rPr>
          <w:rFonts w:eastAsia="Malgun Gothic"/>
          <w:sz w:val="20"/>
          <w:lang w:eastAsia="ko-KR"/>
        </w:rPr>
        <w:t xml:space="preserve">is set equal to 0.5 and </w:t>
      </w:r>
      <w:proofErr w:type="spellStart"/>
      <w:r w:rsidRPr="005347D2">
        <w:rPr>
          <w:rFonts w:eastAsia="Malgun Gothic"/>
          <w:sz w:val="20"/>
          <w:lang w:eastAsia="ko-KR"/>
        </w:rPr>
        <w:t>offsetY</w:t>
      </w:r>
      <w:proofErr w:type="spellEnd"/>
      <w:r w:rsidRPr="005347D2">
        <w:rPr>
          <w:rFonts w:eastAsia="Malgun Gothic"/>
          <w:sz w:val="20"/>
          <w:lang w:eastAsia="ko-KR"/>
        </w:rPr>
        <w:t xml:space="preserve"> is set equal to 0.5.</w:t>
      </w:r>
    </w:p>
    <w:p w14:paraId="32DFF8EF" w14:textId="77777777" w:rsidR="00D26D16" w:rsidRPr="005347D2" w:rsidRDefault="00D26D16" w:rsidP="00D26D16">
      <w:pPr>
        <w:jc w:val="both"/>
        <w:rPr>
          <w:rFonts w:eastAsia="Malgun Gothic"/>
          <w:sz w:val="20"/>
          <w:lang w:eastAsia="ko-KR"/>
        </w:rPr>
      </w:pPr>
      <w:r w:rsidRPr="005347D2">
        <w:rPr>
          <w:rFonts w:eastAsia="Malgun Gothic"/>
          <w:sz w:val="20"/>
          <w:lang w:eastAsia="ko-KR"/>
        </w:rPr>
        <w:t xml:space="preserve">If </w:t>
      </w:r>
      <w:proofErr w:type="spellStart"/>
      <w:r w:rsidRPr="005347D2">
        <w:rPr>
          <w:rFonts w:eastAsia="Malgun Gothic"/>
          <w:sz w:val="20"/>
          <w:lang w:eastAsia="ko-KR"/>
        </w:rPr>
        <w:t>RegionWisePackingFlag</w:t>
      </w:r>
      <w:proofErr w:type="spellEnd"/>
      <w:r w:rsidRPr="005347D2">
        <w:rPr>
          <w:rFonts w:eastAsia="Malgun Gothic"/>
          <w:sz w:val="20"/>
          <w:lang w:eastAsia="ko-KR"/>
        </w:rPr>
        <w:t xml:space="preserve"> is equal to 1, the following applies for each packed region n in the range of 0 to </w:t>
      </w:r>
      <w:proofErr w:type="spellStart"/>
      <w:r w:rsidRPr="005347D2">
        <w:rPr>
          <w:rFonts w:eastAsia="Malgun Gothic"/>
          <w:sz w:val="20"/>
          <w:lang w:eastAsia="ko-KR"/>
        </w:rPr>
        <w:t>NumPackedRegions</w:t>
      </w:r>
      <w:proofErr w:type="spellEnd"/>
      <w:r w:rsidRPr="005347D2">
        <w:rPr>
          <w:rFonts w:eastAsia="Malgun Gothic"/>
          <w:sz w:val="20"/>
          <w:lang w:eastAsia="ko-KR"/>
        </w:rPr>
        <w:t> − 1, inclusive:</w:t>
      </w:r>
    </w:p>
    <w:p w14:paraId="555DC27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For each sample location (</w:t>
      </w:r>
      <w:proofErr w:type="spellStart"/>
      <w:r w:rsidRPr="005347D2">
        <w:rPr>
          <w:rFonts w:eastAsia="Malgun Gothic"/>
          <w:sz w:val="20"/>
          <w:lang w:eastAsia="ko-KR"/>
        </w:rPr>
        <w:t>xPackedPicture</w:t>
      </w:r>
      <w:proofErr w:type="spellEnd"/>
      <w:r w:rsidRPr="005347D2">
        <w:rPr>
          <w:rFonts w:eastAsia="Malgun Gothic"/>
          <w:sz w:val="20"/>
          <w:lang w:eastAsia="ko-KR"/>
        </w:rPr>
        <w:t xml:space="preserve">, </w:t>
      </w:r>
      <w:proofErr w:type="spellStart"/>
      <w:r w:rsidRPr="005347D2">
        <w:rPr>
          <w:rFonts w:eastAsia="Malgun Gothic"/>
          <w:sz w:val="20"/>
          <w:lang w:eastAsia="ko-KR"/>
        </w:rPr>
        <w:t>yPackedPicture</w:t>
      </w:r>
      <w:proofErr w:type="spellEnd"/>
      <w:r w:rsidRPr="005347D2">
        <w:rPr>
          <w:rFonts w:eastAsia="Malgun Gothic"/>
          <w:sz w:val="20"/>
          <w:lang w:eastAsia="ko-KR"/>
        </w:rPr>
        <w:t>) belonging to the n-</w:t>
      </w:r>
      <w:proofErr w:type="spellStart"/>
      <w:r w:rsidRPr="005347D2">
        <w:rPr>
          <w:rFonts w:eastAsia="Malgun Gothic"/>
          <w:sz w:val="20"/>
          <w:lang w:eastAsia="ko-KR"/>
        </w:rPr>
        <w:t>th</w:t>
      </w:r>
      <w:proofErr w:type="spellEnd"/>
      <w:r w:rsidRPr="005347D2">
        <w:rPr>
          <w:rFonts w:eastAsia="Malgun Gothic"/>
          <w:sz w:val="20"/>
          <w:lang w:eastAsia="ko-KR"/>
        </w:rPr>
        <w:t xml:space="preserve"> packed region, the following applies:</w:t>
      </w:r>
    </w:p>
    <w:p w14:paraId="08F925D2"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The corresponding sample location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of the projected picture is derived as follows:</w:t>
      </w:r>
    </w:p>
    <w:p w14:paraId="592CA8AD" w14:textId="5A9D6489"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 is set equal to </w:t>
      </w:r>
      <w:proofErr w:type="spellStart"/>
      <w:r w:rsidRPr="005347D2">
        <w:rPr>
          <w:rFonts w:eastAsia="Malgun Gothic"/>
          <w:sz w:val="20"/>
        </w:rPr>
        <w:t>xPackedPicture</w:t>
      </w:r>
      <w:proofErr w:type="spellEnd"/>
      <w:r w:rsidRPr="005347D2">
        <w:rPr>
          <w:rFonts w:eastAsia="Malgun Gothic"/>
          <w:sz w:val="20"/>
        </w:rPr>
        <w:t xml:space="preserve"> </w:t>
      </w:r>
      <w:r w:rsidR="001E0E3E">
        <w:rPr>
          <w:rFonts w:eastAsia="Malgun Gothic"/>
          <w:sz w:val="20"/>
        </w:rPr>
        <w:t>−</w:t>
      </w:r>
      <w:r w:rsidRPr="005347D2">
        <w:rPr>
          <w:rFonts w:eastAsia="Malgun Gothic"/>
          <w:sz w:val="20"/>
        </w:rPr>
        <w:t xml:space="preserve"> </w:t>
      </w:r>
      <w:proofErr w:type="spellStart"/>
      <w:proofErr w:type="gramStart"/>
      <w:r w:rsidRPr="005347D2">
        <w:rPr>
          <w:rFonts w:eastAsia="Malgun Gothic"/>
          <w:sz w:val="20"/>
          <w:lang w:eastAsia="ko-KR"/>
        </w:rPr>
        <w:t>PackedRegionLeft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w:t>
      </w:r>
    </w:p>
    <w:p w14:paraId="214FE850" w14:textId="6326B41C"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 is set equal to </w:t>
      </w:r>
      <w:proofErr w:type="spellStart"/>
      <w:r w:rsidRPr="005347D2">
        <w:rPr>
          <w:rFonts w:eastAsia="Malgun Gothic"/>
          <w:sz w:val="20"/>
        </w:rPr>
        <w:t>yPackedPicture</w:t>
      </w:r>
      <w:proofErr w:type="spellEnd"/>
      <w:r w:rsidRPr="005347D2">
        <w:rPr>
          <w:rFonts w:eastAsia="Malgun Gothic"/>
          <w:sz w:val="20"/>
        </w:rPr>
        <w:t xml:space="preserve"> </w:t>
      </w:r>
      <w:r w:rsidR="001E0E3E">
        <w:rPr>
          <w:rFonts w:eastAsia="Malgun Gothic"/>
          <w:sz w:val="20"/>
        </w:rPr>
        <w:t>−</w:t>
      </w:r>
      <w:r w:rsidRPr="005347D2">
        <w:rPr>
          <w:rFonts w:eastAsia="Malgun Gothic"/>
          <w:sz w:val="20"/>
        </w:rPr>
        <w:t xml:space="preserve"> </w:t>
      </w:r>
      <w:proofErr w:type="spellStart"/>
      <w:proofErr w:type="gramStart"/>
      <w:r w:rsidRPr="005347D2">
        <w:rPr>
          <w:rFonts w:eastAsia="Malgun Gothic"/>
          <w:sz w:val="20"/>
          <w:lang w:eastAsia="ko-KR"/>
        </w:rPr>
        <w:t>PackedRegionTop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w:t>
      </w:r>
    </w:p>
    <w:p w14:paraId="11901B62" w14:textId="4E30E3CD"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ins w:id="850" w:author="Ye-Kui Wang" w:date="2018-08-09T15:26:00Z">
        <w:r w:rsidR="00B76BEA" w:rsidRPr="00B76BEA">
          <w:rPr>
            <w:sz w:val="20"/>
            <w:rPrChange w:id="851" w:author="Ye-Kui Wang" w:date="2018-08-09T15:26:00Z">
              <w:rPr>
                <w:b/>
                <w:i/>
              </w:rPr>
            </w:rPrChange>
          </w:rPr>
          <w:t>D.2.35.6.4</w:t>
        </w:r>
      </w:ins>
      <w:del w:id="852" w:author="Ye-Kui Wang" w:date="2018-08-09T15:26:00Z">
        <w:r w:rsidR="00202C2F" w:rsidRPr="005347D2" w:rsidDel="00B76BEA">
          <w:rPr>
            <w:sz w:val="20"/>
          </w:rPr>
          <w:delText>D.2.33.6.4</w:delText>
        </w:r>
      </w:del>
      <w:r w:rsidRPr="005347D2">
        <w:rPr>
          <w:rFonts w:eastAsia="Calibri"/>
          <w:sz w:val="20"/>
        </w:rPr>
        <w:fldChar w:fldCharType="end"/>
      </w:r>
      <w:r w:rsidRPr="005347D2">
        <w:rPr>
          <w:rFonts w:eastAsia="Malgun Gothic"/>
          <w:sz w:val="20"/>
        </w:rPr>
        <w:t xml:space="preserve"> is invoked with x, y, </w:t>
      </w:r>
      <w:proofErr w:type="spellStart"/>
      <w:r w:rsidRPr="005347D2">
        <w:rPr>
          <w:rFonts w:eastAsia="Malgun Gothic"/>
          <w:sz w:val="20"/>
          <w:lang w:eastAsia="ko-KR"/>
        </w:rPr>
        <w:t>PackedRegionWidth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PackedRegionHeight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ProjRegionWidth</w:t>
      </w:r>
      <w:proofErr w:type="spellEnd"/>
      <w:r w:rsidRPr="005347D2">
        <w:rPr>
          <w:rFonts w:eastAsia="Malgun Gothic"/>
          <w:sz w:val="20"/>
          <w:lang w:eastAsia="ko-KR"/>
        </w:rPr>
        <w:t xml:space="preserve">[ n ], </w:t>
      </w:r>
      <w:proofErr w:type="spellStart"/>
      <w:r w:rsidRPr="005347D2">
        <w:rPr>
          <w:rFonts w:eastAsia="Malgun Gothic"/>
          <w:sz w:val="20"/>
          <w:lang w:eastAsia="ko-KR"/>
        </w:rPr>
        <w:t>ProjRegionHeight</w:t>
      </w:r>
      <w:proofErr w:type="spellEnd"/>
      <w:r w:rsidRPr="005347D2">
        <w:rPr>
          <w:rFonts w:eastAsia="Malgun Gothic"/>
          <w:sz w:val="20"/>
          <w:lang w:eastAsia="ko-KR"/>
        </w:rPr>
        <w:t xml:space="preserve">[ n ], </w:t>
      </w:r>
      <w:proofErr w:type="spellStart"/>
      <w:r w:rsidRPr="005347D2">
        <w:rPr>
          <w:rFonts w:eastAsia="Malgun Gothic"/>
          <w:sz w:val="20"/>
          <w:lang w:eastAsia="ko-KR"/>
        </w:rPr>
        <w:t>TransformType</w:t>
      </w:r>
      <w:proofErr w:type="spellEnd"/>
      <w:r w:rsidRPr="005347D2">
        <w:rPr>
          <w:rFonts w:eastAsia="Malgun Gothic"/>
          <w:sz w:val="20"/>
          <w:lang w:eastAsia="ko-KR"/>
        </w:rPr>
        <w:t>[ n ]</w:t>
      </w:r>
      <w:r w:rsidRPr="005347D2">
        <w:rPr>
          <w:rFonts w:eastAsia="Malgun Gothic"/>
          <w:sz w:val="20"/>
        </w:rPr>
        <w:t xml:space="preserve">, </w:t>
      </w:r>
      <w:proofErr w:type="spellStart"/>
      <w:r w:rsidRPr="005347D2">
        <w:rPr>
          <w:rFonts w:eastAsia="Malgun Gothic"/>
          <w:sz w:val="20"/>
        </w:rPr>
        <w:t>offsetX</w:t>
      </w:r>
      <w:proofErr w:type="spellEnd"/>
      <w:ins w:id="853" w:author="Ye-Kui Wang d06" w:date="2018-08-29T15:08:00Z">
        <w:r w:rsidR="009E2B88">
          <w:rPr>
            <w:rFonts w:eastAsia="Malgun Gothic"/>
            <w:sz w:val="20"/>
          </w:rPr>
          <w:t>,</w:t>
        </w:r>
      </w:ins>
      <w:r w:rsidRPr="005347D2">
        <w:rPr>
          <w:rFonts w:eastAsia="Malgun Gothic"/>
          <w:sz w:val="20"/>
        </w:rPr>
        <w:t xml:space="preserve"> and </w:t>
      </w:r>
      <w:proofErr w:type="spellStart"/>
      <w:r w:rsidRPr="005347D2">
        <w:rPr>
          <w:rFonts w:eastAsia="Malgun Gothic"/>
          <w:sz w:val="20"/>
        </w:rPr>
        <w:t>offsetY</w:t>
      </w:r>
      <w:proofErr w:type="spellEnd"/>
      <w:r w:rsidRPr="005347D2">
        <w:rPr>
          <w:rFonts w:eastAsia="Malgun Gothic"/>
          <w:sz w:val="20"/>
        </w:rPr>
        <w:t xml:space="preserve"> as inputs, and the output is assigned to sample location (</w:t>
      </w:r>
      <w:proofErr w:type="spellStart"/>
      <w:r w:rsidRPr="005347D2">
        <w:rPr>
          <w:rFonts w:eastAsia="Malgun Gothic"/>
          <w:sz w:val="20"/>
        </w:rPr>
        <w:t>hPos</w:t>
      </w:r>
      <w:proofErr w:type="spellEnd"/>
      <w:r w:rsidRPr="005347D2">
        <w:rPr>
          <w:rFonts w:eastAsia="Malgun Gothic"/>
          <w:sz w:val="20"/>
        </w:rPr>
        <w:t xml:space="preserve">, </w:t>
      </w:r>
      <w:proofErr w:type="spellStart"/>
      <w:r w:rsidRPr="005347D2">
        <w:rPr>
          <w:rFonts w:eastAsia="Malgun Gothic"/>
          <w:sz w:val="20"/>
        </w:rPr>
        <w:t>vPos</w:t>
      </w:r>
      <w:proofErr w:type="spellEnd"/>
      <w:r w:rsidRPr="005347D2">
        <w:rPr>
          <w:rFonts w:eastAsia="Malgun Gothic"/>
          <w:sz w:val="20"/>
        </w:rPr>
        <w:t>).</w:t>
      </w:r>
    </w:p>
    <w:p w14:paraId="60773BAB"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 </w:t>
      </w:r>
      <w:proofErr w:type="spellStart"/>
      <w:r w:rsidRPr="005347D2">
        <w:rPr>
          <w:rFonts w:eastAsia="Malgun Gothic"/>
          <w:sz w:val="20"/>
        </w:rPr>
        <w:t>hPos</w:t>
      </w:r>
      <w:proofErr w:type="spellEnd"/>
      <w:r w:rsidRPr="005347D2">
        <w:rPr>
          <w:rFonts w:eastAsia="Malgun Gothic"/>
          <w:sz w:val="20"/>
        </w:rPr>
        <w:t>.</w:t>
      </w:r>
    </w:p>
    <w:p w14:paraId="5938EA62"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StereoFlag</w:t>
      </w:r>
      <w:proofErr w:type="spellEnd"/>
      <w:r w:rsidRPr="005347D2">
        <w:rPr>
          <w:rFonts w:eastAsia="Malgun Gothic"/>
          <w:sz w:val="20"/>
        </w:rPr>
        <w:t xml:space="preserve"> is equal to 0 or </w:t>
      </w:r>
      <w:proofErr w:type="spellStart"/>
      <w:r w:rsidRPr="005347D2">
        <w:rPr>
          <w:rFonts w:eastAsia="Malgun Gothic"/>
          <w:sz w:val="20"/>
        </w:rPr>
        <w:t>TopBottomFlag</w:t>
      </w:r>
      <w:proofErr w:type="spellEnd"/>
      <w:r w:rsidRPr="005347D2">
        <w:rPr>
          <w:rFonts w:eastAsia="Malgun Gothic"/>
          <w:sz w:val="20"/>
        </w:rPr>
        <w:t xml:space="preserve"> is equal to 1, and when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w:t>
      </w:r>
    </w:p>
    <w:p w14:paraId="77849494"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SideBySideFlag</w:t>
      </w:r>
      <w:proofErr w:type="spellEnd"/>
      <w:r w:rsidRPr="005347D2">
        <w:rPr>
          <w:rFonts w:eastAsia="Malgun Gothic"/>
          <w:sz w:val="20"/>
        </w:rPr>
        <w:t xml:space="preserve"> is equal to 1, the following applies:</w:t>
      </w:r>
    </w:p>
    <w:p w14:paraId="3444EFF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is less than </w:t>
      </w:r>
      <w:proofErr w:type="spellStart"/>
      <w:r w:rsidRPr="005347D2">
        <w:rPr>
          <w:rFonts w:eastAsia="Malgun Gothic"/>
          <w:sz w:val="20"/>
        </w:rPr>
        <w:t>proj_picture_width</w:t>
      </w:r>
      <w:proofErr w:type="spellEnd"/>
      <w:r w:rsidRPr="005347D2">
        <w:rPr>
          <w:rFonts w:eastAsia="Malgun Gothic"/>
          <w:sz w:val="20"/>
        </w:rPr>
        <w:t xml:space="preserve"> / 2 and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 2,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 / 2.</w:t>
      </w:r>
    </w:p>
    <w:p w14:paraId="53B5EC4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proofErr w:type="gramStart"/>
      <w:r w:rsidRPr="005347D2">
        <w:rPr>
          <w:rFonts w:eastAsia="Malgun Gothic"/>
          <w:sz w:val="20"/>
          <w:lang w:eastAsia="ko-KR"/>
        </w:rPr>
        <w:t>ProjRegionLeft</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 2 and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proj_picture_width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equal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proj_picture_width</w:t>
      </w:r>
      <w:proofErr w:type="spellEnd"/>
      <w:r w:rsidRPr="005347D2">
        <w:rPr>
          <w:rFonts w:eastAsia="Malgun Gothic"/>
          <w:sz w:val="20"/>
        </w:rPr>
        <w:t> / 2.</w:t>
      </w:r>
    </w:p>
    <w:p w14:paraId="0535758C"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yProjPicture</w:t>
      </w:r>
      <w:proofErr w:type="spellEnd"/>
      <w:r w:rsidRPr="005347D2">
        <w:rPr>
          <w:rFonts w:eastAsia="Malgun Gothic"/>
          <w:sz w:val="20"/>
        </w:rPr>
        <w:t xml:space="preserve"> is set equal to </w:t>
      </w:r>
      <w:proofErr w:type="spellStart"/>
      <w:proofErr w:type="gramStart"/>
      <w:r w:rsidRPr="005347D2">
        <w:rPr>
          <w:rFonts w:eastAsia="Malgun Gothic"/>
          <w:sz w:val="20"/>
          <w:lang w:eastAsia="ko-KR"/>
        </w:rPr>
        <w:t>ProjRegionTop</w:t>
      </w:r>
      <w:proofErr w:type="spellEnd"/>
      <w:r w:rsidRPr="005347D2">
        <w:rPr>
          <w:rFonts w:eastAsia="Malgun Gothic"/>
          <w:sz w:val="20"/>
          <w:lang w:eastAsia="ko-KR"/>
        </w:rPr>
        <w:t>[</w:t>
      </w:r>
      <w:proofErr w:type="gramEnd"/>
      <w:r w:rsidRPr="005347D2">
        <w:rPr>
          <w:rFonts w:eastAsia="Malgun Gothic"/>
          <w:sz w:val="20"/>
          <w:lang w:eastAsia="ko-KR"/>
        </w:rPr>
        <w:t> n ]</w:t>
      </w:r>
      <w:r w:rsidRPr="005347D2">
        <w:rPr>
          <w:rFonts w:eastAsia="Malgun Gothic"/>
          <w:sz w:val="20"/>
        </w:rPr>
        <w:t xml:space="preserve"> + </w:t>
      </w:r>
      <w:proofErr w:type="spellStart"/>
      <w:r w:rsidRPr="005347D2">
        <w:rPr>
          <w:rFonts w:eastAsia="Malgun Gothic"/>
          <w:sz w:val="20"/>
        </w:rPr>
        <w:t>vPos</w:t>
      </w:r>
      <w:proofErr w:type="spellEnd"/>
      <w:r w:rsidRPr="005347D2">
        <w:rPr>
          <w:rFonts w:eastAsia="Malgun Gothic"/>
          <w:sz w:val="20"/>
        </w:rPr>
        <w:t>.</w:t>
      </w:r>
    </w:p>
    <w:p w14:paraId="6EEB3FF7" w14:textId="04A58E2D"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ins w:id="854" w:author="Ye-Kui Wang" w:date="2018-08-09T15:26:00Z">
        <w:r w:rsidR="00B76BEA" w:rsidRPr="00B76BEA">
          <w:rPr>
            <w:sz w:val="20"/>
            <w:rPrChange w:id="855" w:author="Ye-Kui Wang" w:date="2018-08-09T15:26:00Z">
              <w:rPr>
                <w:b/>
                <w:i/>
              </w:rPr>
            </w:rPrChange>
          </w:rPr>
          <w:t>D.2.35.6.6</w:t>
        </w:r>
      </w:ins>
      <w:del w:id="856" w:author="Ye-Kui Wang" w:date="2018-08-09T15:26:00Z">
        <w:r w:rsidR="00202C2F" w:rsidRPr="005347D2" w:rsidDel="00B76BEA">
          <w:rPr>
            <w:sz w:val="20"/>
          </w:rPr>
          <w:delText>D.2.33.6.6</w:delText>
        </w:r>
      </w:del>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t>
      </w:r>
      <w:proofErr w:type="spellStart"/>
      <w:r w:rsidRPr="005347D2">
        <w:rPr>
          <w:rFonts w:eastAsia="Malgun Gothic"/>
          <w:sz w:val="20"/>
        </w:rPr>
        <w:t>ConstituentPicWidth</w:t>
      </w:r>
      <w:proofErr w:type="spellEnd"/>
      <w:r w:rsidRPr="005347D2">
        <w:rPr>
          <w:rFonts w:eastAsia="Malgun Gothic"/>
          <w:sz w:val="20"/>
        </w:rPr>
        <w:t xml:space="preserve">, and </w:t>
      </w:r>
      <w:proofErr w:type="spellStart"/>
      <w:r w:rsidRPr="005347D2">
        <w:rPr>
          <w:rFonts w:eastAsia="Malgun Gothic"/>
          <w:sz w:val="20"/>
        </w:rPr>
        <w:t>ConstituentPicHeight</w:t>
      </w:r>
      <w:proofErr w:type="spellEnd"/>
      <w:r w:rsidRPr="005347D2">
        <w:rPr>
          <w:rFonts w:eastAsia="Malgun Gothic"/>
          <w:sz w:val="20"/>
        </w:rPr>
        <w:t xml:space="preserve"> as inputs, and the outputs indicating the sphere coordinates and the constituent picture index (for frame-packed stereoscopic video) for the luma sample location (</w:t>
      </w:r>
      <w:proofErr w:type="spellStart"/>
      <w:r w:rsidRPr="005347D2">
        <w:rPr>
          <w:rFonts w:eastAsia="Malgun Gothic"/>
          <w:sz w:val="20"/>
        </w:rPr>
        <w:t>xPackedPicture</w:t>
      </w:r>
      <w:proofErr w:type="spellEnd"/>
      <w:r w:rsidRPr="005347D2">
        <w:rPr>
          <w:rFonts w:eastAsia="Malgun Gothic"/>
          <w:sz w:val="20"/>
        </w:rPr>
        <w:t xml:space="preserve">, </w:t>
      </w:r>
      <w:proofErr w:type="spellStart"/>
      <w:r w:rsidRPr="005347D2">
        <w:rPr>
          <w:rFonts w:eastAsia="Malgun Gothic"/>
          <w:sz w:val="20"/>
        </w:rPr>
        <w:t>yPackedPicture</w:t>
      </w:r>
      <w:proofErr w:type="spellEnd"/>
      <w:r w:rsidRPr="005347D2">
        <w:rPr>
          <w:rFonts w:eastAsia="Malgun Gothic"/>
          <w:sz w:val="20"/>
        </w:rPr>
        <w:t>) belonging to the n-</w:t>
      </w:r>
      <w:proofErr w:type="spellStart"/>
      <w:r w:rsidRPr="005347D2">
        <w:rPr>
          <w:rFonts w:eastAsia="Malgun Gothic"/>
          <w:sz w:val="20"/>
        </w:rPr>
        <w:t>th</w:t>
      </w:r>
      <w:proofErr w:type="spellEnd"/>
      <w:r w:rsidRPr="005347D2">
        <w:rPr>
          <w:rFonts w:eastAsia="Malgun Gothic"/>
          <w:sz w:val="20"/>
        </w:rPr>
        <w:t xml:space="preserve"> packed region in the decoded picture.</w:t>
      </w:r>
    </w:p>
    <w:p w14:paraId="5201EB34"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lastRenderedPageBreak/>
        <w:t>Otherwise (</w:t>
      </w:r>
      <w:proofErr w:type="spellStart"/>
      <w:r w:rsidRPr="005347D2">
        <w:rPr>
          <w:rFonts w:eastAsia="Malgun Gothic"/>
          <w:bCs/>
          <w:noProof/>
          <w:sz w:val="20"/>
          <w:lang w:eastAsia="zh-CN"/>
        </w:rPr>
        <w:t>RegionWisePackingFlag</w:t>
      </w:r>
      <w:proofErr w:type="spellEnd"/>
      <w:r w:rsidRPr="005347D2">
        <w:rPr>
          <w:rFonts w:eastAsia="Malgun Gothic"/>
          <w:bCs/>
          <w:noProof/>
          <w:sz w:val="20"/>
          <w:lang w:eastAsia="zh-CN"/>
        </w:rPr>
        <w:t xml:space="preserve"> is equal 0</w:t>
      </w:r>
      <w:r w:rsidRPr="005347D2">
        <w:rPr>
          <w:rFonts w:eastAsia="Malgun Gothic"/>
          <w:sz w:val="20"/>
          <w:lang w:eastAsia="ko-KR"/>
        </w:rPr>
        <w:t xml:space="preserve">), the following applies for each sample location (x, y) that is not an equirectangular projection padded sample within the cropped decoded picture, where a sample location (x, y) is an equirectangular projection padded sample when and only when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1, x is in the range of 0 to </w:t>
      </w:r>
      <w:proofErr w:type="spellStart"/>
      <w:r w:rsidRPr="005347D2">
        <w:rPr>
          <w:rFonts w:eastAsia="Malgun Gothic"/>
          <w:sz w:val="20"/>
          <w:lang w:eastAsia="ko-KR"/>
        </w:rPr>
        <w:t>left_gb_erp_width</w:t>
      </w:r>
      <w:proofErr w:type="spellEnd"/>
      <w:r w:rsidRPr="005347D2">
        <w:rPr>
          <w:rFonts w:eastAsia="Malgun Gothic"/>
          <w:sz w:val="20"/>
          <w:lang w:eastAsia="ko-KR"/>
        </w:rPr>
        <w:t xml:space="preserve"> − 1, inclusive, or </w:t>
      </w:r>
      <w:proofErr w:type="spellStart"/>
      <w:r w:rsidRPr="005347D2">
        <w:rPr>
          <w:rFonts w:eastAsia="Malgun Gothic"/>
          <w:sz w:val="20"/>
          <w:lang w:eastAsia="ko-KR"/>
        </w:rPr>
        <w:t>ConstituentPicWidth</w:t>
      </w:r>
      <w:proofErr w:type="spellEnd"/>
      <w:r w:rsidRPr="005347D2">
        <w:rPr>
          <w:rFonts w:eastAsia="Malgun Gothic"/>
          <w:sz w:val="20"/>
          <w:lang w:eastAsia="ko-KR"/>
        </w:rPr>
        <w:t> − </w:t>
      </w:r>
      <w:proofErr w:type="spellStart"/>
      <w:r w:rsidRPr="005347D2">
        <w:rPr>
          <w:rFonts w:eastAsia="Malgun Gothic"/>
          <w:sz w:val="20"/>
          <w:lang w:eastAsia="ko-KR"/>
        </w:rPr>
        <w:t>right_gb_erp_width</w:t>
      </w:r>
      <w:proofErr w:type="spellEnd"/>
      <w:r w:rsidRPr="005347D2">
        <w:rPr>
          <w:rFonts w:eastAsia="Malgun Gothic"/>
          <w:sz w:val="20"/>
          <w:lang w:eastAsia="ko-KR"/>
        </w:rPr>
        <w:t xml:space="preserve"> to </w:t>
      </w:r>
      <w:proofErr w:type="spellStart"/>
      <w:r w:rsidRPr="005347D2">
        <w:rPr>
          <w:rFonts w:eastAsia="Malgun Gothic"/>
          <w:sz w:val="20"/>
          <w:lang w:eastAsia="ko-KR"/>
        </w:rPr>
        <w:t>ConstituentPicWidth</w:t>
      </w:r>
      <w:proofErr w:type="spellEnd"/>
      <w:r w:rsidRPr="005347D2">
        <w:rPr>
          <w:rFonts w:eastAsia="Malgun Gothic"/>
          <w:sz w:val="20"/>
          <w:lang w:eastAsia="ko-KR"/>
        </w:rPr>
        <w:t xml:space="preserve"> − 1, inclusive, and y is in the range of 0 to </w:t>
      </w:r>
      <w:proofErr w:type="spellStart"/>
      <w:r w:rsidRPr="005347D2">
        <w:rPr>
          <w:rFonts w:eastAsia="Malgun Gothic"/>
          <w:sz w:val="20"/>
          <w:lang w:eastAsia="ko-KR"/>
        </w:rPr>
        <w:t>ConstituentPicHeight</w:t>
      </w:r>
      <w:proofErr w:type="spellEnd"/>
      <w:r w:rsidRPr="005347D2">
        <w:rPr>
          <w:rFonts w:eastAsia="Malgun Gothic"/>
          <w:sz w:val="20"/>
          <w:lang w:eastAsia="ko-KR"/>
        </w:rPr>
        <w:t> − 1, inclusive:</w:t>
      </w:r>
    </w:p>
    <w:p w14:paraId="2EA9092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xProjPicture</w:t>
      </w:r>
      <w:proofErr w:type="spellEnd"/>
      <w:r w:rsidRPr="005347D2">
        <w:rPr>
          <w:rFonts w:eastAsia="Malgun Gothic"/>
          <w:sz w:val="20"/>
        </w:rPr>
        <w:t xml:space="preserve"> is set equal to x + </w:t>
      </w:r>
      <w:proofErr w:type="spellStart"/>
      <w:r w:rsidRPr="005347D2">
        <w:rPr>
          <w:rFonts w:eastAsia="Malgun Gothic"/>
          <w:sz w:val="20"/>
        </w:rPr>
        <w:t>offsetX</w:t>
      </w:r>
      <w:proofErr w:type="spellEnd"/>
      <w:r w:rsidRPr="005347D2">
        <w:rPr>
          <w:rFonts w:eastAsia="Malgun Gothic"/>
          <w:sz w:val="20"/>
        </w:rPr>
        <w:t>.</w:t>
      </w:r>
    </w:p>
    <w:p w14:paraId="25CFE54C"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yProjPicture</w:t>
      </w:r>
      <w:proofErr w:type="spellEnd"/>
      <w:r w:rsidRPr="005347D2">
        <w:rPr>
          <w:rFonts w:eastAsia="Malgun Gothic"/>
          <w:sz w:val="20"/>
        </w:rPr>
        <w:t xml:space="preserve"> is set equal to y + </w:t>
      </w:r>
      <w:proofErr w:type="spellStart"/>
      <w:r w:rsidRPr="005347D2">
        <w:rPr>
          <w:rFonts w:eastAsia="Malgun Gothic"/>
          <w:sz w:val="20"/>
        </w:rPr>
        <w:t>offsetY</w:t>
      </w:r>
      <w:proofErr w:type="spellEnd"/>
      <w:r w:rsidRPr="005347D2">
        <w:rPr>
          <w:rFonts w:eastAsia="Malgun Gothic"/>
          <w:sz w:val="20"/>
        </w:rPr>
        <w:t>.</w:t>
      </w:r>
    </w:p>
    <w:p w14:paraId="339C51D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lang w:eastAsia="ko-KR"/>
        </w:rPr>
        <w:t>ErpFlag</w:t>
      </w:r>
      <w:proofErr w:type="spellEnd"/>
      <w:r w:rsidRPr="005347D2">
        <w:rPr>
          <w:rFonts w:eastAsia="Malgun Gothic"/>
          <w:sz w:val="20"/>
          <w:lang w:eastAsia="ko-KR"/>
        </w:rPr>
        <w:t xml:space="preserve"> is equal to 0, </w:t>
      </w:r>
      <w:proofErr w:type="spellStart"/>
      <w:r w:rsidRPr="005347D2">
        <w:rPr>
          <w:rFonts w:eastAsia="Malgun Gothic"/>
          <w:sz w:val="20"/>
          <w:lang w:eastAsia="ko-KR"/>
        </w:rPr>
        <w:t>projPicWidth</w:t>
      </w:r>
      <w:proofErr w:type="spellEnd"/>
      <w:r w:rsidRPr="005347D2">
        <w:rPr>
          <w:rFonts w:eastAsia="Malgun Gothic"/>
          <w:sz w:val="20"/>
          <w:lang w:eastAsia="ko-KR"/>
        </w:rPr>
        <w:t xml:space="preserve"> is set equal to </w:t>
      </w:r>
      <w:proofErr w:type="spellStart"/>
      <w:r w:rsidRPr="005347D2">
        <w:rPr>
          <w:rFonts w:eastAsia="Malgun Gothic"/>
          <w:sz w:val="20"/>
        </w:rPr>
        <w:t>ConstituentPicWidth</w:t>
      </w:r>
      <w:proofErr w:type="spellEnd"/>
      <w:r w:rsidRPr="005347D2">
        <w:rPr>
          <w:rFonts w:eastAsia="Malgun Gothic"/>
          <w:sz w:val="20"/>
        </w:rPr>
        <w:t>. Otherwise (</w:t>
      </w:r>
      <w:proofErr w:type="spellStart"/>
      <w:r w:rsidRPr="005347D2">
        <w:rPr>
          <w:rFonts w:eastAsia="Malgun Gothic"/>
          <w:sz w:val="20"/>
        </w:rPr>
        <w:t>ErpFlag</w:t>
      </w:r>
      <w:proofErr w:type="spellEnd"/>
      <w:r w:rsidRPr="005347D2">
        <w:rPr>
          <w:rFonts w:eastAsia="Malgun Gothic"/>
          <w:sz w:val="20"/>
        </w:rPr>
        <w:t xml:space="preserve"> is equal to 1), </w:t>
      </w:r>
      <w:proofErr w:type="spellStart"/>
      <w:r w:rsidRPr="005347D2">
        <w:rPr>
          <w:rFonts w:eastAsia="Malgun Gothic"/>
          <w:sz w:val="20"/>
          <w:lang w:eastAsia="ko-KR"/>
        </w:rPr>
        <w:t>projPicWidth</w:t>
      </w:r>
      <w:proofErr w:type="spellEnd"/>
      <w:r w:rsidRPr="005347D2">
        <w:rPr>
          <w:rFonts w:eastAsia="Malgun Gothic"/>
          <w:sz w:val="20"/>
          <w:lang w:eastAsia="ko-KR"/>
        </w:rPr>
        <w:t xml:space="preserve"> is set equal to </w:t>
      </w:r>
      <w:r w:rsidRPr="005347D2">
        <w:rPr>
          <w:rFonts w:eastAsia="Malgun Gothic"/>
          <w:sz w:val="20"/>
        </w:rPr>
        <w:t>ConstituentPicWidth − </w:t>
      </w:r>
      <w:proofErr w:type="gramStart"/>
      <w:r w:rsidRPr="005347D2">
        <w:rPr>
          <w:rFonts w:eastAsia="Malgun Gothic"/>
          <w:sz w:val="20"/>
        </w:rPr>
        <w:t>( </w:t>
      </w:r>
      <w:r w:rsidRPr="005347D2">
        <w:rPr>
          <w:rFonts w:eastAsia="Malgun Gothic"/>
          <w:sz w:val="20"/>
          <w:lang w:eastAsia="ko-KR"/>
        </w:rPr>
        <w:t>left</w:t>
      </w:r>
      <w:proofErr w:type="gramEnd"/>
      <w:r w:rsidRPr="005347D2">
        <w:rPr>
          <w:rFonts w:eastAsia="Malgun Gothic"/>
          <w:sz w:val="20"/>
          <w:lang w:eastAsia="ko-KR"/>
        </w:rPr>
        <w:t>_gb_erp_width + right_gb_erp_width </w:t>
      </w:r>
      <w:r w:rsidRPr="005347D2">
        <w:rPr>
          <w:rFonts w:eastAsia="Malgun Gothic"/>
          <w:sz w:val="20"/>
        </w:rPr>
        <w:t>).</w:t>
      </w:r>
    </w:p>
    <w:p w14:paraId="0EFBF4DB" w14:textId="3F4ADC2A"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ins w:id="857" w:author="Ye-Kui Wang" w:date="2018-08-09T15:26:00Z">
        <w:r w:rsidR="00B76BEA" w:rsidRPr="00B76BEA">
          <w:rPr>
            <w:sz w:val="20"/>
            <w:rPrChange w:id="858" w:author="Ye-Kui Wang" w:date="2018-08-09T15:26:00Z">
              <w:rPr>
                <w:b/>
                <w:i/>
              </w:rPr>
            </w:rPrChange>
          </w:rPr>
          <w:t>D.2.35.6.6</w:t>
        </w:r>
      </w:ins>
      <w:del w:id="859" w:author="Ye-Kui Wang" w:date="2018-08-09T15:26:00Z">
        <w:r w:rsidR="00202C2F" w:rsidRPr="005347D2" w:rsidDel="00B76BEA">
          <w:rPr>
            <w:sz w:val="20"/>
          </w:rPr>
          <w:delText>D.2.33.6.6</w:delText>
        </w:r>
      </w:del>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t>
      </w:r>
      <w:proofErr w:type="spellStart"/>
      <w:r w:rsidRPr="005347D2">
        <w:rPr>
          <w:rFonts w:eastAsia="Malgun Gothic"/>
          <w:sz w:val="20"/>
        </w:rPr>
        <w:t>projPicWidth</w:t>
      </w:r>
      <w:proofErr w:type="spellEnd"/>
      <w:r w:rsidRPr="005347D2">
        <w:rPr>
          <w:rFonts w:eastAsia="Malgun Gothic"/>
          <w:sz w:val="20"/>
        </w:rPr>
        <w:t xml:space="preserve">, and </w:t>
      </w:r>
      <w:proofErr w:type="spellStart"/>
      <w:r w:rsidRPr="005347D2">
        <w:rPr>
          <w:rFonts w:eastAsia="Malgun Gothic"/>
          <w:sz w:val="20"/>
        </w:rPr>
        <w:t>ConstituentPicHeight</w:t>
      </w:r>
      <w:proofErr w:type="spellEnd"/>
      <w:r w:rsidRPr="005347D2">
        <w:rPr>
          <w:rFonts w:eastAsia="Malgun Gothic"/>
          <w:sz w:val="20"/>
        </w:rPr>
        <w:t xml:space="preserve"> as inputs, and the outputs indicating the sphere coordinates and the constituent picture index (for frame-packed stereoscopic video) for the sample location (x, y) within the region-wise packed picture.</w:t>
      </w:r>
    </w:p>
    <w:p w14:paraId="72ED29EE" w14:textId="7154ED31"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860" w:name="SampleRemappingProjected"/>
      <w:bookmarkStart w:id="861" w:name="_Ref480980867"/>
      <w:bookmarkStart w:id="862" w:name="_Ref480997175"/>
      <w:r w:rsidRPr="005347D2">
        <w:rPr>
          <w:b/>
          <w:i/>
          <w:lang w:val="en-CA"/>
        </w:rPr>
        <w:t>D.2.3</w:t>
      </w:r>
      <w:ins w:id="863" w:author="Ye-Kui Wang" w:date="2018-08-09T15:24:00Z">
        <w:r w:rsidR="00B76BEA">
          <w:rPr>
            <w:b/>
            <w:i/>
            <w:lang w:val="en-CA"/>
          </w:rPr>
          <w:t>5</w:t>
        </w:r>
      </w:ins>
      <w:del w:id="864" w:author="Ye-Kui Wang" w:date="2018-08-09T15:24:00Z">
        <w:r w:rsidR="006F1986" w:rsidDel="00B76BEA">
          <w:rPr>
            <w:b/>
            <w:i/>
            <w:lang w:val="en-CA"/>
          </w:rPr>
          <w:delText>4</w:delText>
        </w:r>
      </w:del>
      <w:r w:rsidRPr="005347D2">
        <w:rPr>
          <w:b/>
          <w:i/>
          <w:lang w:val="en-CA"/>
        </w:rPr>
        <w:t>.6.6</w:t>
      </w:r>
      <w:bookmarkEnd w:id="860"/>
      <w:r w:rsidRPr="005347D2">
        <w:rPr>
          <w:b/>
          <w:i/>
          <w:lang w:val="en-CA"/>
        </w:rPr>
        <w:tab/>
        <w:t>Conversion from a sample location in a projected picture to sphere coordinates relative to the global coordinate axes</w:t>
      </w:r>
      <w:bookmarkEnd w:id="861"/>
      <w:bookmarkEnd w:id="862"/>
    </w:p>
    <w:p w14:paraId="0F6E8E65"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F5960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w:t>
      </w:r>
      <w:proofErr w:type="spellStart"/>
      <w:r w:rsidRPr="005347D2">
        <w:rPr>
          <w:rFonts w:eastAsia="Malgun Gothic"/>
          <w:sz w:val="20"/>
        </w:rPr>
        <w:t>xProjPicture</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within a projected picture, where </w:t>
      </w:r>
      <w:proofErr w:type="spellStart"/>
      <w:r w:rsidRPr="005347D2">
        <w:rPr>
          <w:rFonts w:eastAsia="Malgun Gothic"/>
          <w:sz w:val="20"/>
        </w:rPr>
        <w:t>xProjPicture</w:t>
      </w:r>
      <w:proofErr w:type="spellEnd"/>
      <w:r w:rsidRPr="005347D2">
        <w:rPr>
          <w:rFonts w:eastAsia="Malgun Gothic"/>
          <w:sz w:val="20"/>
        </w:rPr>
        <w:t xml:space="preserve"> and </w:t>
      </w:r>
      <w:proofErr w:type="spellStart"/>
      <w:r w:rsidRPr="005347D2">
        <w:rPr>
          <w:rFonts w:eastAsia="Malgun Gothic"/>
          <w:sz w:val="20"/>
        </w:rPr>
        <w:t>yProjPicture</w:t>
      </w:r>
      <w:proofErr w:type="spellEnd"/>
      <w:r w:rsidRPr="005347D2">
        <w:rPr>
          <w:rFonts w:eastAsia="Malgun Gothic"/>
          <w:sz w:val="20"/>
        </w:rPr>
        <w:t xml:space="preserve"> are in </w:t>
      </w:r>
      <w:r w:rsidRPr="005347D2">
        <w:rPr>
          <w:rFonts w:eastAsia="Times New Roman"/>
          <w:sz w:val="20"/>
        </w:rPr>
        <w:t>relative projected picture</w:t>
      </w:r>
      <w:r w:rsidRPr="005347D2">
        <w:rPr>
          <w:rFonts w:eastAsia="Malgun Gothic"/>
          <w:sz w:val="20"/>
          <w:lang w:eastAsia="ko-KR"/>
        </w:rPr>
        <w:t xml:space="preserve"> sample units and </w:t>
      </w:r>
      <w:r w:rsidRPr="005347D2">
        <w:rPr>
          <w:rFonts w:eastAsia="Malgun Gothic"/>
          <w:sz w:val="20"/>
        </w:rPr>
        <w:t>may have non-integer real values, and</w:t>
      </w:r>
    </w:p>
    <w:p w14:paraId="42E292F3" w14:textId="1401C789"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pictureWidth</w:t>
      </w:r>
      <w:proofErr w:type="spellEnd"/>
      <w:r w:rsidRPr="005347D2">
        <w:rPr>
          <w:rFonts w:eastAsia="Malgun Gothic"/>
          <w:sz w:val="20"/>
        </w:rPr>
        <w:t xml:space="preserve"> and </w:t>
      </w:r>
      <w:proofErr w:type="spellStart"/>
      <w:r w:rsidRPr="005347D2">
        <w:rPr>
          <w:rFonts w:eastAsia="Malgun Gothic"/>
          <w:sz w:val="20"/>
        </w:rPr>
        <w:t>pictureHeight</w:t>
      </w:r>
      <w:proofErr w:type="spellEnd"/>
      <w:r w:rsidRPr="005347D2">
        <w:rPr>
          <w:rFonts w:eastAsia="Malgun Gothic"/>
          <w:sz w:val="20"/>
        </w:rPr>
        <w:t xml:space="preserve">, which are the width and height, respectively, of a </w:t>
      </w:r>
      <w:proofErr w:type="spellStart"/>
      <w:r w:rsidRPr="005347D2">
        <w:rPr>
          <w:rFonts w:eastAsia="Malgun Gothic"/>
          <w:sz w:val="20"/>
        </w:rPr>
        <w:t>monoscopic</w:t>
      </w:r>
      <w:proofErr w:type="spellEnd"/>
      <w:r w:rsidRPr="005347D2">
        <w:rPr>
          <w:rFonts w:eastAsia="Malgun Gothic"/>
          <w:sz w:val="20"/>
        </w:rPr>
        <w:t xml:space="preserve"> projected luma picture, in </w:t>
      </w:r>
      <w:bookmarkStart w:id="865" w:name="_Hlk500918165"/>
      <w:r w:rsidRPr="005347D2">
        <w:rPr>
          <w:rFonts w:eastAsia="Times New Roman"/>
          <w:sz w:val="20"/>
        </w:rPr>
        <w:t>relative projected picture</w:t>
      </w:r>
      <w:r w:rsidRPr="005347D2">
        <w:rPr>
          <w:rFonts w:eastAsia="Malgun Gothic"/>
          <w:sz w:val="20"/>
          <w:lang w:eastAsia="ko-KR"/>
        </w:rPr>
        <w:t xml:space="preserve"> sample units</w:t>
      </w:r>
      <w:bookmarkEnd w:id="865"/>
      <w:r w:rsidRPr="005347D2">
        <w:rPr>
          <w:rFonts w:eastAsia="Malgun Gothic"/>
          <w:sz w:val="20"/>
        </w:rPr>
        <w:t>.</w:t>
      </w:r>
    </w:p>
    <w:p w14:paraId="092C5A42"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58F51A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proofErr w:type="spellStart"/>
      <w:r w:rsidRPr="005347D2">
        <w:rPr>
          <w:rFonts w:eastAsia="Malgun Gothic"/>
          <w:sz w:val="20"/>
        </w:rPr>
        <w:t>azimuthGlobal</w:t>
      </w:r>
      <w:proofErr w:type="spellEnd"/>
      <w:r w:rsidRPr="005347D2">
        <w:rPr>
          <w:rFonts w:eastAsia="Malgun Gothic"/>
          <w:sz w:val="20"/>
        </w:rPr>
        <w:t xml:space="preserve">, </w:t>
      </w:r>
      <w:proofErr w:type="spellStart"/>
      <w:r w:rsidRPr="005347D2">
        <w:rPr>
          <w:rFonts w:eastAsia="Malgun Gothic"/>
          <w:sz w:val="20"/>
        </w:rPr>
        <w:t>elevationGlobal</w:t>
      </w:r>
      <w:proofErr w:type="spellEnd"/>
      <w:r w:rsidRPr="005347D2">
        <w:rPr>
          <w:rFonts w:eastAsia="Malgun Gothic"/>
          <w:sz w:val="20"/>
        </w:rPr>
        <w:t>), in units of degrees relative to the global coordinate axes, and</w:t>
      </w:r>
    </w:p>
    <w:p w14:paraId="663B0A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w:t>
      </w:r>
      <w:proofErr w:type="spellStart"/>
      <w:r w:rsidRPr="005347D2">
        <w:rPr>
          <w:rFonts w:eastAsia="Malgun Gothic"/>
          <w:sz w:val="20"/>
        </w:rPr>
        <w:t>StereoFlag</w:t>
      </w:r>
      <w:proofErr w:type="spellEnd"/>
      <w:r w:rsidRPr="005347D2">
        <w:rPr>
          <w:rFonts w:eastAsia="Malgun Gothic"/>
          <w:sz w:val="20"/>
        </w:rPr>
        <w:t xml:space="preserve"> is equal to 1, the index of the constituent picture (</w:t>
      </w:r>
      <w:proofErr w:type="spellStart"/>
      <w:r w:rsidRPr="005347D2">
        <w:rPr>
          <w:rFonts w:eastAsia="Malgun Gothic"/>
          <w:sz w:val="20"/>
        </w:rPr>
        <w:t>constituentPicture</w:t>
      </w:r>
      <w:proofErr w:type="spellEnd"/>
      <w:r w:rsidRPr="005347D2">
        <w:rPr>
          <w:rFonts w:eastAsia="Malgun Gothic"/>
          <w:sz w:val="20"/>
        </w:rPr>
        <w:t>) equal to 0 or 1.</w:t>
      </w:r>
    </w:p>
    <w:p w14:paraId="0216F30A"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outputs are derived with the following ordered steps:</w:t>
      </w:r>
    </w:p>
    <w:p w14:paraId="457670F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pictureWidth</w:t>
      </w:r>
      <w:proofErr w:type="spellEnd"/>
      <w:r w:rsidRPr="005347D2">
        <w:rPr>
          <w:rFonts w:eastAsia="Malgun Gothic"/>
          <w:sz w:val="20"/>
        </w:rPr>
        <w:t xml:space="preserve"> or </w:t>
      </w:r>
      <w:proofErr w:type="spellStart"/>
      <w:r w:rsidRPr="005347D2">
        <w:rPr>
          <w:rFonts w:eastAsia="Malgun Gothic"/>
          <w:sz w:val="20"/>
        </w:rPr>
        <w:t>yProjPicture</w:t>
      </w:r>
      <w:proofErr w:type="spellEnd"/>
      <w:r w:rsidRPr="005347D2">
        <w:rPr>
          <w:rFonts w:eastAsia="Malgun Gothic"/>
          <w:sz w:val="20"/>
        </w:rPr>
        <w:t xml:space="preserve"> is greater than or equal to </w:t>
      </w:r>
      <w:proofErr w:type="spellStart"/>
      <w:r w:rsidRPr="005347D2">
        <w:rPr>
          <w:rFonts w:eastAsia="Malgun Gothic"/>
          <w:sz w:val="20"/>
        </w:rPr>
        <w:t>pictureHeight</w:t>
      </w:r>
      <w:proofErr w:type="spellEnd"/>
      <w:r w:rsidRPr="005347D2">
        <w:rPr>
          <w:rFonts w:eastAsia="Malgun Gothic"/>
          <w:sz w:val="20"/>
        </w:rPr>
        <w:t>, the following applies:</w:t>
      </w:r>
    </w:p>
    <w:p w14:paraId="6BD8A59F"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spellStart"/>
      <w:r w:rsidRPr="005347D2">
        <w:rPr>
          <w:rFonts w:eastAsia="Malgun Gothic"/>
          <w:sz w:val="20"/>
        </w:rPr>
        <w:t>constituentPicture</w:t>
      </w:r>
      <w:proofErr w:type="spellEnd"/>
      <w:r w:rsidRPr="005347D2">
        <w:rPr>
          <w:rFonts w:eastAsia="Malgun Gothic"/>
          <w:sz w:val="20"/>
        </w:rPr>
        <w:t xml:space="preserve"> is set equal to 1.</w:t>
      </w:r>
    </w:p>
    <w:p w14:paraId="7156B93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xProjPicture</w:t>
      </w:r>
      <w:proofErr w:type="spellEnd"/>
      <w:r w:rsidRPr="005347D2">
        <w:rPr>
          <w:rFonts w:eastAsia="Malgun Gothic"/>
          <w:sz w:val="20"/>
        </w:rPr>
        <w:t xml:space="preserve"> is greater than or equal to </w:t>
      </w:r>
      <w:proofErr w:type="spellStart"/>
      <w:r w:rsidRPr="005347D2">
        <w:rPr>
          <w:rFonts w:eastAsia="Malgun Gothic"/>
          <w:sz w:val="20"/>
        </w:rPr>
        <w:t>pictureWidth</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is set to </w:t>
      </w:r>
      <w:proofErr w:type="spellStart"/>
      <w:r w:rsidRPr="005347D2">
        <w:rPr>
          <w:rFonts w:eastAsia="Malgun Gothic"/>
          <w:sz w:val="20"/>
        </w:rPr>
        <w:t>xProjPicture</w:t>
      </w:r>
      <w:proofErr w:type="spellEnd"/>
      <w:r w:rsidRPr="005347D2">
        <w:rPr>
          <w:rFonts w:eastAsia="Malgun Gothic"/>
          <w:sz w:val="20"/>
        </w:rPr>
        <w:t> − </w:t>
      </w:r>
      <w:proofErr w:type="spellStart"/>
      <w:r w:rsidRPr="005347D2">
        <w:rPr>
          <w:rFonts w:eastAsia="Malgun Gothic"/>
          <w:sz w:val="20"/>
        </w:rPr>
        <w:t>pictureWidth</w:t>
      </w:r>
      <w:proofErr w:type="spellEnd"/>
      <w:r w:rsidRPr="005347D2">
        <w:rPr>
          <w:rFonts w:eastAsia="Malgun Gothic"/>
          <w:sz w:val="20"/>
        </w:rPr>
        <w:t>.</w:t>
      </w:r>
    </w:p>
    <w:p w14:paraId="270BBDDC"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yProjPicture</w:t>
      </w:r>
      <w:proofErr w:type="spellEnd"/>
      <w:r w:rsidRPr="005347D2">
        <w:rPr>
          <w:rFonts w:eastAsia="Malgun Gothic"/>
          <w:sz w:val="20"/>
        </w:rPr>
        <w:t xml:space="preserve"> is greater than or equal to </w:t>
      </w:r>
      <w:proofErr w:type="spellStart"/>
      <w:r w:rsidRPr="005347D2">
        <w:rPr>
          <w:rFonts w:eastAsia="Malgun Gothic"/>
          <w:sz w:val="20"/>
        </w:rPr>
        <w:t>pictureHeight</w:t>
      </w:r>
      <w:proofErr w:type="spellEnd"/>
      <w:r w:rsidRPr="005347D2">
        <w:rPr>
          <w:rFonts w:eastAsia="Malgun Gothic"/>
          <w:sz w:val="20"/>
        </w:rPr>
        <w:t xml:space="preserve">, </w:t>
      </w:r>
      <w:proofErr w:type="spellStart"/>
      <w:r w:rsidRPr="005347D2">
        <w:rPr>
          <w:rFonts w:eastAsia="Malgun Gothic"/>
          <w:sz w:val="20"/>
        </w:rPr>
        <w:t>yProjPicture</w:t>
      </w:r>
      <w:proofErr w:type="spellEnd"/>
      <w:r w:rsidRPr="005347D2">
        <w:rPr>
          <w:rFonts w:eastAsia="Malgun Gothic"/>
          <w:sz w:val="20"/>
        </w:rPr>
        <w:t xml:space="preserve"> is set to </w:t>
      </w:r>
      <w:proofErr w:type="spellStart"/>
      <w:r w:rsidRPr="005347D2">
        <w:rPr>
          <w:rFonts w:eastAsia="Malgun Gothic"/>
          <w:sz w:val="20"/>
        </w:rPr>
        <w:t>yProjPicture</w:t>
      </w:r>
      <w:proofErr w:type="spellEnd"/>
      <w:r w:rsidRPr="005347D2">
        <w:rPr>
          <w:rFonts w:eastAsia="Malgun Gothic"/>
          <w:sz w:val="20"/>
        </w:rPr>
        <w:t> − </w:t>
      </w:r>
      <w:proofErr w:type="spellStart"/>
      <w:r w:rsidRPr="005347D2">
        <w:rPr>
          <w:rFonts w:eastAsia="Malgun Gothic"/>
          <w:sz w:val="20"/>
        </w:rPr>
        <w:t>pictureHeight</w:t>
      </w:r>
      <w:proofErr w:type="spellEnd"/>
      <w:r w:rsidRPr="005347D2">
        <w:rPr>
          <w:rFonts w:eastAsia="Malgun Gothic"/>
          <w:sz w:val="20"/>
        </w:rPr>
        <w:t>.</w:t>
      </w:r>
    </w:p>
    <w:p w14:paraId="087F5C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constituentPicture</w:t>
      </w:r>
      <w:proofErr w:type="spellEnd"/>
      <w:r w:rsidRPr="005347D2">
        <w:rPr>
          <w:rFonts w:eastAsia="Malgun Gothic"/>
          <w:sz w:val="20"/>
        </w:rPr>
        <w:t xml:space="preserve"> is set equal to 0.</w:t>
      </w:r>
    </w:p>
    <w:p w14:paraId="1917903F" w14:textId="3996AE7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ins w:id="866" w:author="Ye-Kui Wang" w:date="2018-08-09T15:26:00Z">
        <w:r w:rsidR="00B76BEA" w:rsidRPr="00B76BEA">
          <w:rPr>
            <w:sz w:val="20"/>
            <w:rPrChange w:id="867" w:author="Ye-Kui Wang" w:date="2018-08-09T15:26:00Z">
              <w:rPr>
                <w:b/>
                <w:i/>
              </w:rPr>
            </w:rPrChange>
          </w:rPr>
          <w:t>D.2.35.6.2</w:t>
        </w:r>
      </w:ins>
      <w:del w:id="868" w:author="Ye-Kui Wang" w:date="2018-08-09T15:26:00Z">
        <w:r w:rsidR="00202C2F" w:rsidRPr="005347D2" w:rsidDel="00B76BEA">
          <w:rPr>
            <w:sz w:val="20"/>
          </w:rPr>
          <w:delText>D.2.33.6.2</w:delText>
        </w:r>
      </w:del>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pictureWidth</w:t>
      </w:r>
      <w:proofErr w:type="spellEnd"/>
      <w:r w:rsidRPr="005347D2">
        <w:rPr>
          <w:rFonts w:eastAsia="Malgun Gothic"/>
          <w:sz w:val="20"/>
        </w:rPr>
        <w:t xml:space="preserve">, </w:t>
      </w:r>
      <w:proofErr w:type="spellStart"/>
      <w:r w:rsidRPr="005347D2">
        <w:rPr>
          <w:rFonts w:eastAsia="Malgun Gothic"/>
          <w:sz w:val="20"/>
        </w:rPr>
        <w:t>pictureHeight</w:t>
      </w:r>
      <w:proofErr w:type="spellEnd"/>
      <w:r w:rsidRPr="005347D2">
        <w:rPr>
          <w:rFonts w:eastAsia="Malgun Gothic"/>
          <w:sz w:val="20"/>
        </w:rPr>
        <w:t xml:space="preserve">, </w:t>
      </w:r>
      <w:proofErr w:type="spellStart"/>
      <w:r w:rsidRPr="005347D2">
        <w:rPr>
          <w:rFonts w:eastAsia="Malgun Gothic"/>
          <w:sz w:val="20"/>
        </w:rPr>
        <w:t>xProjPicture</w:t>
      </w:r>
      <w:proofErr w:type="spellEnd"/>
      <w:r w:rsidRPr="005347D2">
        <w:rPr>
          <w:rFonts w:eastAsia="Malgun Gothic"/>
          <w:sz w:val="20"/>
        </w:rPr>
        <w:t xml:space="preserve">, and </w:t>
      </w:r>
      <w:proofErr w:type="spellStart"/>
      <w:r w:rsidRPr="005347D2">
        <w:rPr>
          <w:rFonts w:eastAsia="Malgun Gothic"/>
          <w:sz w:val="20"/>
        </w:rPr>
        <w:t>yProjPicture</w:t>
      </w:r>
      <w:proofErr w:type="spellEnd"/>
      <w:r w:rsidRPr="005347D2">
        <w:rPr>
          <w:rFonts w:eastAsia="Malgun Gothic"/>
          <w:sz w:val="20"/>
        </w:rPr>
        <w:t xml:space="preserve"> as inputs, and the output is assigned to </w:t>
      </w:r>
      <w:proofErr w:type="spellStart"/>
      <w:r w:rsidRPr="005347D2">
        <w:rPr>
          <w:rFonts w:eastAsia="Malgun Gothic"/>
          <w:sz w:val="20"/>
        </w:rPr>
        <w:t>azimuthLocal</w:t>
      </w:r>
      <w:proofErr w:type="spellEnd"/>
      <w:r w:rsidRPr="005347D2">
        <w:rPr>
          <w:rFonts w:eastAsia="Malgun Gothic"/>
          <w:sz w:val="20"/>
        </w:rPr>
        <w:t xml:space="preserve">, </w:t>
      </w:r>
      <w:proofErr w:type="spellStart"/>
      <w:r w:rsidRPr="005347D2">
        <w:rPr>
          <w:rFonts w:eastAsia="Malgun Gothic"/>
          <w:sz w:val="20"/>
        </w:rPr>
        <w:t>elevationLocal</w:t>
      </w:r>
      <w:proofErr w:type="spellEnd"/>
      <w:r w:rsidRPr="005347D2">
        <w:rPr>
          <w:rFonts w:eastAsia="Malgun Gothic"/>
          <w:sz w:val="20"/>
        </w:rPr>
        <w:t>.</w:t>
      </w:r>
    </w:p>
    <w:p w14:paraId="380572B7" w14:textId="518DF5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proofErr w:type="spellStart"/>
      <w:r w:rsidRPr="005347D2">
        <w:rPr>
          <w:rFonts w:eastAsia="Malgun Gothic"/>
          <w:sz w:val="20"/>
        </w:rPr>
        <w:t>RotationFlag</w:t>
      </w:r>
      <w:proofErr w:type="spellEnd"/>
      <w:r w:rsidRPr="005347D2">
        <w:rPr>
          <w:rFonts w:eastAsia="Malgun Gothic"/>
          <w:sz w:val="20"/>
        </w:rPr>
        <w:t xml:space="preserve"> is equal to 1,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ins w:id="869" w:author="Ye-Kui Wang" w:date="2018-08-09T15:26:00Z">
        <w:r w:rsidR="00B76BEA" w:rsidRPr="00B76BEA">
          <w:rPr>
            <w:sz w:val="20"/>
            <w:rPrChange w:id="870" w:author="Ye-Kui Wang" w:date="2018-08-09T15:26:00Z">
              <w:rPr>
                <w:b/>
                <w:i/>
              </w:rPr>
            </w:rPrChange>
          </w:rPr>
          <w:t>D.2.35.6.3</w:t>
        </w:r>
      </w:ins>
      <w:del w:id="871" w:author="Ye-Kui Wang" w:date="2018-08-09T15:26:00Z">
        <w:r w:rsidR="00202C2F" w:rsidRPr="005347D2" w:rsidDel="00B76BEA">
          <w:rPr>
            <w:sz w:val="20"/>
          </w:rPr>
          <w:delText>D.2.33.6.3</w:delText>
        </w:r>
      </w:del>
      <w:r w:rsidRPr="005347D2">
        <w:rPr>
          <w:rFonts w:eastAsia="Calibri"/>
          <w:sz w:val="20"/>
        </w:rPr>
        <w:fldChar w:fldCharType="end"/>
      </w:r>
      <w:r w:rsidRPr="005347D2">
        <w:rPr>
          <w:rFonts w:eastAsia="Malgun Gothic"/>
          <w:sz w:val="20"/>
        </w:rPr>
        <w:t xml:space="preserve"> is invoked with </w:t>
      </w:r>
      <w:proofErr w:type="spellStart"/>
      <w:r w:rsidRPr="005347D2">
        <w:rPr>
          <w:rFonts w:eastAsia="Malgun Gothic"/>
          <w:sz w:val="20"/>
        </w:rPr>
        <w:t>azimuthLocal</w:t>
      </w:r>
      <w:proofErr w:type="spellEnd"/>
      <w:r w:rsidRPr="005347D2">
        <w:rPr>
          <w:rFonts w:eastAsia="Malgun Gothic"/>
          <w:sz w:val="20"/>
        </w:rPr>
        <w:t xml:space="preserve">, </w:t>
      </w:r>
      <w:proofErr w:type="spellStart"/>
      <w:r w:rsidRPr="005347D2">
        <w:rPr>
          <w:rFonts w:eastAsia="Malgun Gothic"/>
          <w:sz w:val="20"/>
        </w:rPr>
        <w:t>elevationLocal</w:t>
      </w:r>
      <w:proofErr w:type="spellEnd"/>
      <w:r w:rsidRPr="005347D2">
        <w:rPr>
          <w:rFonts w:eastAsia="Malgun Gothic"/>
          <w:sz w:val="20"/>
        </w:rPr>
        <w:t xml:space="preserve">, </w:t>
      </w:r>
      <w:proofErr w:type="spellStart"/>
      <w:r w:rsidRPr="005347D2">
        <w:rPr>
          <w:rFonts w:eastAsia="Malgun Gothic"/>
          <w:sz w:val="20"/>
        </w:rPr>
        <w:t>RotationYaw</w:t>
      </w:r>
      <w:proofErr w:type="spellEnd"/>
      <w:r w:rsidRPr="005347D2">
        <w:rPr>
          <w:rFonts w:eastAsia="Malgun Gothic"/>
          <w:sz w:val="20"/>
        </w:rPr>
        <w:t xml:space="preserve">, </w:t>
      </w:r>
      <w:proofErr w:type="spellStart"/>
      <w:r w:rsidRPr="005347D2">
        <w:rPr>
          <w:rFonts w:eastAsia="Malgun Gothic"/>
          <w:sz w:val="20"/>
        </w:rPr>
        <w:t>RotationPitch</w:t>
      </w:r>
      <w:proofErr w:type="spellEnd"/>
      <w:r w:rsidRPr="005347D2">
        <w:rPr>
          <w:rFonts w:eastAsia="Malgun Gothic"/>
          <w:sz w:val="20"/>
        </w:rPr>
        <w:t xml:space="preserve">, and </w:t>
      </w:r>
      <w:proofErr w:type="spellStart"/>
      <w:r w:rsidRPr="005347D2">
        <w:rPr>
          <w:rFonts w:eastAsia="Malgun Gothic"/>
          <w:sz w:val="20"/>
        </w:rPr>
        <w:t>RotationRoll</w:t>
      </w:r>
      <w:proofErr w:type="spellEnd"/>
      <w:r w:rsidRPr="005347D2">
        <w:rPr>
          <w:rFonts w:eastAsia="Malgun Gothic"/>
          <w:sz w:val="20"/>
        </w:rPr>
        <w:t xml:space="preserve"> as inputs, and the output is assigned to </w:t>
      </w:r>
      <w:proofErr w:type="spellStart"/>
      <w:r w:rsidRPr="005347D2">
        <w:rPr>
          <w:rFonts w:eastAsia="Malgun Gothic"/>
          <w:sz w:val="20"/>
        </w:rPr>
        <w:t>azimuthGlobal</w:t>
      </w:r>
      <w:proofErr w:type="spellEnd"/>
      <w:r w:rsidRPr="005347D2">
        <w:rPr>
          <w:rFonts w:eastAsia="Malgun Gothic"/>
          <w:sz w:val="20"/>
        </w:rPr>
        <w:t xml:space="preserve"> and </w:t>
      </w:r>
      <w:proofErr w:type="spellStart"/>
      <w:r w:rsidRPr="005347D2">
        <w:rPr>
          <w:rFonts w:eastAsia="Malgun Gothic"/>
          <w:sz w:val="20"/>
        </w:rPr>
        <w:t>elevationGlobal</w:t>
      </w:r>
      <w:proofErr w:type="spellEnd"/>
      <w:r w:rsidRPr="005347D2">
        <w:rPr>
          <w:rFonts w:eastAsia="Malgun Gothic"/>
          <w:sz w:val="20"/>
        </w:rPr>
        <w:t>.</w:t>
      </w:r>
    </w:p>
    <w:p w14:paraId="440EA84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Otherwise, </w:t>
      </w:r>
      <w:proofErr w:type="spellStart"/>
      <w:r w:rsidRPr="005347D2">
        <w:rPr>
          <w:rFonts w:eastAsia="Malgun Gothic"/>
          <w:sz w:val="20"/>
        </w:rPr>
        <w:t>azimuthGlobal</w:t>
      </w:r>
      <w:proofErr w:type="spellEnd"/>
      <w:r w:rsidRPr="005347D2">
        <w:rPr>
          <w:rFonts w:eastAsia="Malgun Gothic"/>
          <w:sz w:val="20"/>
        </w:rPr>
        <w:t xml:space="preserve"> is set equal to </w:t>
      </w:r>
      <w:proofErr w:type="spellStart"/>
      <w:r w:rsidRPr="005347D2">
        <w:rPr>
          <w:rFonts w:eastAsia="Malgun Gothic"/>
          <w:sz w:val="20"/>
        </w:rPr>
        <w:t>azimuthLocal</w:t>
      </w:r>
      <w:proofErr w:type="spellEnd"/>
      <w:r w:rsidRPr="005347D2">
        <w:rPr>
          <w:rFonts w:eastAsia="Malgun Gothic"/>
          <w:sz w:val="20"/>
        </w:rPr>
        <w:t xml:space="preserve"> and </w:t>
      </w:r>
      <w:proofErr w:type="spellStart"/>
      <w:r w:rsidRPr="005347D2">
        <w:rPr>
          <w:rFonts w:eastAsia="Malgun Gothic"/>
          <w:sz w:val="20"/>
        </w:rPr>
        <w:t>elevationGlobal</w:t>
      </w:r>
      <w:proofErr w:type="spellEnd"/>
      <w:r w:rsidRPr="005347D2">
        <w:rPr>
          <w:rFonts w:eastAsia="Malgun Gothic"/>
          <w:sz w:val="20"/>
        </w:rPr>
        <w:t xml:space="preserve"> is set equal to </w:t>
      </w:r>
      <w:proofErr w:type="spellStart"/>
      <w:r w:rsidRPr="005347D2">
        <w:rPr>
          <w:rFonts w:eastAsia="Malgun Gothic"/>
          <w:sz w:val="20"/>
        </w:rPr>
        <w:t>elevationLocal</w:t>
      </w:r>
      <w:proofErr w:type="spellEnd"/>
      <w:r w:rsidRPr="005347D2">
        <w:rPr>
          <w:rFonts w:eastAsia="Malgun Gothic"/>
          <w:sz w:val="20"/>
        </w:rPr>
        <w:t>.</w:t>
      </w:r>
    </w:p>
    <w:p w14:paraId="5D51E78D" w14:textId="62C8ECB7" w:rsidR="00832BB1" w:rsidRPr="005347D2" w:rsidRDefault="00832BB1" w:rsidP="00F85C31">
      <w:pPr>
        <w:pStyle w:val="3N2"/>
        <w:keepNext/>
        <w:ind w:left="0"/>
        <w:outlineLvl w:val="2"/>
        <w:rPr>
          <w:b/>
          <w:lang w:val="en-CA"/>
        </w:rPr>
      </w:pPr>
      <w:r w:rsidRPr="005347D2">
        <w:rPr>
          <w:b/>
          <w:lang w:val="en-CA"/>
        </w:rPr>
        <w:t>D.2.3</w:t>
      </w:r>
      <w:ins w:id="872" w:author="Ye-Kui Wang" w:date="2018-08-09T15:24:00Z">
        <w:r w:rsidR="00B76BEA">
          <w:rPr>
            <w:b/>
            <w:lang w:val="en-CA"/>
          </w:rPr>
          <w:t>6</w:t>
        </w:r>
      </w:ins>
      <w:del w:id="873" w:author="Ye-Kui Wang" w:date="2018-08-09T15:24:00Z">
        <w:r w:rsidR="006F1986" w:rsidDel="00B76BEA">
          <w:rPr>
            <w:b/>
            <w:lang w:val="en-CA"/>
          </w:rPr>
          <w:delText>5</w:delText>
        </w:r>
      </w:del>
      <w:r w:rsidRPr="005347D2">
        <w:rPr>
          <w:b/>
          <w:lang w:val="en-CA"/>
        </w:rPr>
        <w:t xml:space="preserve"> SEI manifest SEI message semantics</w:t>
      </w:r>
    </w:p>
    <w:p w14:paraId="65A68510" w14:textId="42F4E77F" w:rsidR="0044618F" w:rsidRDefault="0044618F" w:rsidP="00F85C31">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SEI messages that are indicated as expected (i.e., likely) to be present or not present. Such information may include:</w:t>
      </w:r>
    </w:p>
    <w:p w14:paraId="404BB60B" w14:textId="77777777" w:rsidR="0044618F" w:rsidRDefault="0044618F" w:rsidP="0044618F">
      <w:pPr>
        <w:pStyle w:val="ListParagraph"/>
        <w:numPr>
          <w:ilvl w:val="0"/>
          <w:numId w:val="55"/>
        </w:numPr>
        <w:contextualSpacing w:val="0"/>
        <w:jc w:val="both"/>
        <w:rPr>
          <w:sz w:val="20"/>
          <w:lang w:val="en-CA"/>
        </w:rPr>
      </w:pPr>
      <w:bookmarkStart w:id="874" w:name="_Hlk509422243"/>
      <w:r>
        <w:rPr>
          <w:sz w:val="20"/>
          <w:lang w:val="en-CA"/>
        </w:rPr>
        <w:t xml:space="preserve">The indication that </w:t>
      </w:r>
      <w:r w:rsidRPr="007F467C">
        <w:rPr>
          <w:sz w:val="20"/>
          <w:lang w:val="en-CA"/>
        </w:rPr>
        <w:t xml:space="preserve">certain types of SEI messages </w:t>
      </w:r>
      <w:r>
        <w:rPr>
          <w:sz w:val="20"/>
          <w:lang w:val="en-CA"/>
        </w:rPr>
        <w:t>are expected (i.e., likely) to be present (although not guaranteed to be present) in the CVS</w:t>
      </w:r>
      <w:bookmarkEnd w:id="874"/>
      <w:r>
        <w:rPr>
          <w:sz w:val="20"/>
          <w:lang w:val="en-CA"/>
        </w:rPr>
        <w:t>.</w:t>
      </w:r>
    </w:p>
    <w:p w14:paraId="339387CF" w14:textId="77777777" w:rsidR="0044618F" w:rsidRDefault="0044618F" w:rsidP="0044618F">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Pr>
          <w:sz w:val="20"/>
        </w:rPr>
        <w:t xml:space="preserve">is </w:t>
      </w:r>
      <w:r>
        <w:rPr>
          <w:sz w:val="20"/>
          <w:lang w:val="en-CA"/>
        </w:rPr>
        <w:t>indicated as expected (i.e., likely) to be present in the CVS, t</w:t>
      </w:r>
      <w:r w:rsidRPr="0023008C">
        <w:rPr>
          <w:sz w:val="20"/>
          <w:lang w:val="en-CA"/>
        </w:rPr>
        <w:t xml:space="preserve">he </w:t>
      </w:r>
      <w:r>
        <w:rPr>
          <w:sz w:val="20"/>
          <w:lang w:val="en-CA"/>
        </w:rPr>
        <w:t>degree of expressed necessity</w:t>
      </w:r>
      <w:r w:rsidRPr="0023008C">
        <w:rPr>
          <w:sz w:val="20"/>
          <w:lang w:val="en-CA"/>
        </w:rPr>
        <w:t xml:space="preserve"> of </w:t>
      </w:r>
      <w:r>
        <w:rPr>
          <w:sz w:val="20"/>
          <w:lang w:val="en-CA"/>
        </w:rPr>
        <w:t xml:space="preserve">interpretation of </w:t>
      </w:r>
      <w:r w:rsidRPr="0023008C">
        <w:rPr>
          <w:sz w:val="20"/>
          <w:lang w:val="en-CA"/>
        </w:rPr>
        <w:t>the SEI messages of this type.</w:t>
      </w:r>
    </w:p>
    <w:p w14:paraId="3DCDD270" w14:textId="77777777" w:rsidR="0044618F" w:rsidRPr="0023008C" w:rsidRDefault="0044618F" w:rsidP="0044618F">
      <w:pPr>
        <w:pStyle w:val="ListParagraph"/>
        <w:contextualSpacing w:val="0"/>
        <w:jc w:val="both"/>
        <w:rPr>
          <w:sz w:val="20"/>
          <w:lang w:val="en-CA"/>
        </w:rPr>
      </w:pPr>
      <w:r w:rsidRPr="0023008C">
        <w:rPr>
          <w:sz w:val="20"/>
          <w:lang w:val="en-CA"/>
        </w:rPr>
        <w:t xml:space="preserve">The </w:t>
      </w:r>
      <w:r>
        <w:rPr>
          <w:sz w:val="20"/>
          <w:lang w:val="en-CA"/>
        </w:rPr>
        <w:t>degree of necessity</w:t>
      </w:r>
      <w:r w:rsidRPr="0023008C">
        <w:rPr>
          <w:sz w:val="20"/>
          <w:lang w:val="en-CA"/>
        </w:rPr>
        <w:t xml:space="preserve"> </w:t>
      </w:r>
      <w:r>
        <w:rPr>
          <w:sz w:val="20"/>
          <w:lang w:val="en-CA"/>
        </w:rPr>
        <w:t xml:space="preserve">of interpretation of an SEI message type </w:t>
      </w:r>
      <w:r w:rsidRPr="0023008C">
        <w:rPr>
          <w:sz w:val="20"/>
          <w:lang w:val="en-CA"/>
        </w:rPr>
        <w:t xml:space="preserve">may be indicated as </w:t>
      </w:r>
      <w:r>
        <w:rPr>
          <w:sz w:val="20"/>
          <w:lang w:val="en-CA"/>
        </w:rPr>
        <w:t>"necessary"</w:t>
      </w:r>
      <w:r w:rsidRPr="0023008C">
        <w:rPr>
          <w:sz w:val="20"/>
          <w:lang w:val="en-CA"/>
        </w:rPr>
        <w:t xml:space="preserve">, </w:t>
      </w:r>
      <w:r>
        <w:rPr>
          <w:sz w:val="20"/>
          <w:lang w:val="en-CA"/>
        </w:rPr>
        <w:t>"unnecessary"</w:t>
      </w:r>
      <w:r w:rsidRPr="0023008C">
        <w:rPr>
          <w:sz w:val="20"/>
          <w:lang w:val="en-CA"/>
        </w:rPr>
        <w:t xml:space="preserve">, or </w:t>
      </w:r>
      <w:r>
        <w:rPr>
          <w:sz w:val="20"/>
          <w:lang w:val="en-CA"/>
        </w:rPr>
        <w:t>"</w:t>
      </w:r>
      <w:r w:rsidRPr="0023008C">
        <w:rPr>
          <w:sz w:val="20"/>
          <w:lang w:val="en-CA"/>
        </w:rPr>
        <w:t>undetermined</w:t>
      </w:r>
      <w:r>
        <w:rPr>
          <w:sz w:val="20"/>
          <w:lang w:val="en-CA"/>
        </w:rPr>
        <w:t>"</w:t>
      </w:r>
      <w:r w:rsidRPr="0023008C">
        <w:rPr>
          <w:sz w:val="20"/>
          <w:lang w:val="en-CA"/>
        </w:rPr>
        <w:t>.</w:t>
      </w:r>
    </w:p>
    <w:p w14:paraId="1C0EDC0B" w14:textId="77777777" w:rsidR="0044618F" w:rsidRPr="0023008C" w:rsidRDefault="0044618F" w:rsidP="0044618F">
      <w:pPr>
        <w:pStyle w:val="ListParagraph"/>
        <w:contextualSpacing w:val="0"/>
        <w:jc w:val="both"/>
        <w:rPr>
          <w:sz w:val="20"/>
          <w:lang w:val="en-CA"/>
        </w:rPr>
      </w:pPr>
      <w:r w:rsidRPr="0023008C">
        <w:rPr>
          <w:sz w:val="20"/>
          <w:lang w:val="en-CA"/>
        </w:rPr>
        <w:lastRenderedPageBreak/>
        <w:t xml:space="preserve">An SEI message is </w:t>
      </w:r>
      <w:r>
        <w:rPr>
          <w:sz w:val="20"/>
          <w:lang w:val="en-CA"/>
        </w:rPr>
        <w:t>indicated</w:t>
      </w:r>
      <w:r w:rsidRPr="0023008C">
        <w:rPr>
          <w:sz w:val="20"/>
          <w:lang w:val="en-CA"/>
        </w:rPr>
        <w:t xml:space="preserve"> by the encoder (i.e., the content producer) </w:t>
      </w:r>
      <w:r>
        <w:rPr>
          <w:sz w:val="20"/>
          <w:lang w:val="en-CA"/>
        </w:rPr>
        <w:t xml:space="preserve">as being "necessary" </w:t>
      </w:r>
      <w:r w:rsidRPr="0023008C">
        <w:rPr>
          <w:sz w:val="20"/>
          <w:lang w:val="en-CA"/>
        </w:rPr>
        <w:t xml:space="preserve">when the information </w:t>
      </w:r>
      <w:r>
        <w:rPr>
          <w:sz w:val="20"/>
          <w:lang w:val="en-CA"/>
        </w:rPr>
        <w:t xml:space="preserve">conveyed by the SEI message </w:t>
      </w:r>
      <w:r w:rsidRPr="0023008C">
        <w:rPr>
          <w:sz w:val="20"/>
          <w:lang w:val="en-CA"/>
        </w:rPr>
        <w:t xml:space="preserve">is considered as </w:t>
      </w:r>
      <w:r>
        <w:rPr>
          <w:sz w:val="20"/>
          <w:lang w:val="en-CA"/>
        </w:rPr>
        <w:t>necessary</w:t>
      </w:r>
      <w:r w:rsidRPr="0023008C">
        <w:rPr>
          <w:sz w:val="20"/>
          <w:lang w:val="en-CA"/>
        </w:rPr>
        <w:t xml:space="preserve"> </w:t>
      </w:r>
      <w:r>
        <w:rPr>
          <w:sz w:val="20"/>
          <w:lang w:val="en-CA"/>
        </w:rPr>
        <w:t>for interpretation by the decoder or receiving system 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Pr>
          <w:sz w:val="20"/>
          <w:lang w:val="en-CA"/>
        </w:rPr>
        <w:t>an adequate</w:t>
      </w:r>
      <w:r w:rsidRPr="0023008C">
        <w:rPr>
          <w:sz w:val="20"/>
          <w:lang w:val="en-CA"/>
        </w:rPr>
        <w:t xml:space="preserve"> user experience</w:t>
      </w:r>
      <w:r>
        <w:rPr>
          <w:sz w:val="20"/>
          <w:lang w:val="en-CA"/>
        </w:rPr>
        <w:t>; it does not mean that the bitstream is required to contain the SEI message in order to be a conforming bitstream</w:t>
      </w:r>
      <w:r w:rsidRPr="0023008C">
        <w:rPr>
          <w:sz w:val="20"/>
          <w:lang w:val="en-CA"/>
        </w:rPr>
        <w:t xml:space="preserve">. It is at the discretion of the encoder to determine which SEI messages are </w:t>
      </w:r>
      <w:r>
        <w:rPr>
          <w:sz w:val="20"/>
          <w:lang w:val="en-CA"/>
        </w:rPr>
        <w:t xml:space="preserve">to be </w:t>
      </w:r>
      <w:r w:rsidRPr="0023008C">
        <w:rPr>
          <w:sz w:val="20"/>
          <w:lang w:val="en-CA"/>
        </w:rPr>
        <w:t xml:space="preserve">considered as </w:t>
      </w:r>
      <w:r>
        <w:rPr>
          <w:sz w:val="20"/>
          <w:lang w:val="en-CA"/>
        </w:rPr>
        <w:t>necessary</w:t>
      </w:r>
      <w:r w:rsidRPr="0023008C">
        <w:rPr>
          <w:sz w:val="20"/>
          <w:lang w:val="en-CA"/>
        </w:rPr>
        <w:t xml:space="preserve"> in a </w:t>
      </w:r>
      <w:proofErr w:type="gramStart"/>
      <w:r w:rsidRPr="0023008C">
        <w:rPr>
          <w:sz w:val="20"/>
          <w:lang w:val="en-CA"/>
        </w:rPr>
        <w:t xml:space="preserve">particular </w:t>
      </w:r>
      <w:r>
        <w:rPr>
          <w:sz w:val="20"/>
          <w:lang w:val="en-CA"/>
        </w:rPr>
        <w:t>CVS</w:t>
      </w:r>
      <w:proofErr w:type="gramEnd"/>
      <w:r>
        <w:rPr>
          <w:sz w:val="20"/>
          <w:lang w:val="en-CA"/>
        </w:rPr>
        <w:t>. However,</w:t>
      </w:r>
      <w:r w:rsidRPr="0023008C">
        <w:rPr>
          <w:sz w:val="20"/>
          <w:lang w:val="en-CA"/>
        </w:rPr>
        <w:t xml:space="preserve"> </w:t>
      </w:r>
      <w:r>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Pr>
          <w:sz w:val="20"/>
          <w:lang w:val="en-CA"/>
        </w:rPr>
        <w:t xml:space="preserve">typically </w:t>
      </w:r>
      <w:r w:rsidRPr="0023008C">
        <w:rPr>
          <w:sz w:val="20"/>
          <w:lang w:val="en-CA"/>
        </w:rPr>
        <w:t xml:space="preserve">be </w:t>
      </w:r>
      <w:proofErr w:type="gramStart"/>
      <w:r w:rsidRPr="0023008C">
        <w:rPr>
          <w:sz w:val="20"/>
          <w:lang w:val="en-CA"/>
        </w:rPr>
        <w:t>considered</w:t>
      </w:r>
      <w:proofErr w:type="gramEnd"/>
      <w:r w:rsidRPr="0023008C">
        <w:rPr>
          <w:sz w:val="20"/>
          <w:lang w:val="en-CA"/>
        </w:rPr>
        <w:t xml:space="preserve"> as </w:t>
      </w:r>
      <w:r>
        <w:rPr>
          <w:sz w:val="20"/>
          <w:lang w:val="en-CA"/>
        </w:rPr>
        <w:t>necessary</w:t>
      </w:r>
      <w:r w:rsidRPr="0023008C">
        <w:rPr>
          <w:sz w:val="20"/>
          <w:lang w:val="en-CA"/>
        </w:rPr>
        <w:t>.</w:t>
      </w:r>
    </w:p>
    <w:p w14:paraId="011C652C" w14:textId="77777777" w:rsidR="0044618F" w:rsidRDefault="0044618F" w:rsidP="0044618F">
      <w:pPr>
        <w:pStyle w:val="ListParagraph"/>
        <w:numPr>
          <w:ilvl w:val="0"/>
          <w:numId w:val="55"/>
        </w:numPr>
        <w:contextualSpacing w:val="0"/>
        <w:jc w:val="both"/>
        <w:rPr>
          <w:sz w:val="20"/>
          <w:lang w:val="en-CA"/>
        </w:rPr>
      </w:pPr>
      <w:r>
        <w:rPr>
          <w:sz w:val="20"/>
          <w:lang w:val="en-CA"/>
        </w:rPr>
        <w:t xml:space="preserve">The indication that </w:t>
      </w:r>
      <w:r w:rsidRPr="007F467C">
        <w:rPr>
          <w:sz w:val="20"/>
          <w:lang w:val="en-CA"/>
        </w:rPr>
        <w:t xml:space="preserve">certain types of SEI messages </w:t>
      </w:r>
      <w:r>
        <w:rPr>
          <w:sz w:val="20"/>
          <w:lang w:val="en-CA"/>
        </w:rPr>
        <w:t>are expected (i.e., likely) not to be present (although not guaranteed not to be present) in the CVS.</w:t>
      </w:r>
    </w:p>
    <w:p w14:paraId="3961EDED" w14:textId="77777777" w:rsidR="0044618F" w:rsidRPr="00914433" w:rsidRDefault="0044618F" w:rsidP="0044618F">
      <w:pPr>
        <w:pStyle w:val="ListParagraph"/>
        <w:ind w:left="1080"/>
        <w:contextualSpacing w:val="0"/>
        <w:jc w:val="both"/>
        <w:rPr>
          <w:sz w:val="18"/>
          <w:szCs w:val="18"/>
          <w:lang w:val="en-CA"/>
        </w:rPr>
      </w:pPr>
      <w:r w:rsidRPr="00914433">
        <w:rPr>
          <w:noProof/>
          <w:sz w:val="18"/>
          <w:szCs w:val="18"/>
        </w:rPr>
        <w:t>NOTE – </w:t>
      </w:r>
      <w:r>
        <w:rPr>
          <w:sz w:val="18"/>
          <w:szCs w:val="18"/>
          <w:lang w:val="en-CA"/>
        </w:rPr>
        <w:t>An</w:t>
      </w:r>
      <w:r w:rsidRPr="00914433">
        <w:rPr>
          <w:sz w:val="18"/>
          <w:szCs w:val="18"/>
          <w:lang w:val="en-CA"/>
        </w:rPr>
        <w:t xml:space="preserve"> example</w:t>
      </w:r>
      <w:r>
        <w:rPr>
          <w:sz w:val="18"/>
          <w:szCs w:val="18"/>
          <w:lang w:val="en-CA"/>
        </w:rPr>
        <w:t xml:space="preserve"> of such a usage of</w:t>
      </w:r>
      <w:r w:rsidRPr="00914433">
        <w:rPr>
          <w:sz w:val="18"/>
          <w:szCs w:val="18"/>
          <w:lang w:val="en-CA"/>
        </w:rPr>
        <w:t xml:space="preserve"> </w:t>
      </w:r>
      <w:r>
        <w:rPr>
          <w:sz w:val="18"/>
          <w:szCs w:val="18"/>
          <w:lang w:val="en-CA"/>
        </w:rPr>
        <w:t>an SEI manifest SEI message is to express the expectation</w:t>
      </w:r>
      <w:r w:rsidRPr="00914433">
        <w:rPr>
          <w:sz w:val="18"/>
          <w:szCs w:val="18"/>
          <w:lang w:val="en-CA"/>
        </w:rPr>
        <w:t xml:space="preserve"> that there </w:t>
      </w:r>
      <w:r>
        <w:rPr>
          <w:sz w:val="18"/>
          <w:szCs w:val="18"/>
          <w:lang w:val="en-CA"/>
        </w:rPr>
        <w:t>are</w:t>
      </w:r>
      <w:r w:rsidRPr="00914433">
        <w:rPr>
          <w:sz w:val="18"/>
          <w:szCs w:val="18"/>
          <w:lang w:val="en-CA"/>
        </w:rPr>
        <w:t xml:space="preserve"> no frame packing arrangement SEI message</w:t>
      </w:r>
      <w:r>
        <w:rPr>
          <w:sz w:val="18"/>
          <w:szCs w:val="18"/>
          <w:lang w:val="en-CA"/>
        </w:rPr>
        <w:t>s</w:t>
      </w:r>
      <w:r w:rsidRPr="00914433">
        <w:rPr>
          <w:sz w:val="18"/>
          <w:szCs w:val="18"/>
          <w:lang w:val="en-CA"/>
        </w:rPr>
        <w:t>, segmented rectangular frame packing arrangement SEI message</w:t>
      </w:r>
      <w:r>
        <w:rPr>
          <w:sz w:val="18"/>
          <w:szCs w:val="18"/>
          <w:lang w:val="en-CA"/>
        </w:rPr>
        <w:t>s</w:t>
      </w:r>
      <w:r w:rsidRPr="00914433">
        <w:rPr>
          <w:sz w:val="18"/>
          <w:szCs w:val="18"/>
          <w:lang w:val="en-CA"/>
        </w:rPr>
        <w:t>, display orientation SEI message</w:t>
      </w:r>
      <w:r>
        <w:rPr>
          <w:sz w:val="18"/>
          <w:szCs w:val="18"/>
          <w:lang w:val="en-CA"/>
        </w:rPr>
        <w:t>s</w:t>
      </w:r>
      <w:r w:rsidRPr="00914433">
        <w:rPr>
          <w:sz w:val="18"/>
          <w:szCs w:val="18"/>
          <w:lang w:val="en-CA"/>
        </w:rPr>
        <w:t>, or omnidirectional projection indication SEI message</w:t>
      </w:r>
      <w:r>
        <w:rPr>
          <w:sz w:val="18"/>
          <w:szCs w:val="18"/>
          <w:lang w:val="en-CA"/>
        </w:rPr>
        <w:t>s</w:t>
      </w:r>
      <w:r w:rsidRPr="00914433">
        <w:rPr>
          <w:sz w:val="18"/>
          <w:szCs w:val="18"/>
          <w:lang w:val="en-CA"/>
        </w:rPr>
        <w:t xml:space="preserve"> in the </w:t>
      </w:r>
      <w:r>
        <w:rPr>
          <w:sz w:val="18"/>
          <w:szCs w:val="18"/>
          <w:lang w:val="en-CA"/>
        </w:rPr>
        <w:t xml:space="preserve">CVS, and therefore that </w:t>
      </w:r>
      <w:r w:rsidRPr="00914433">
        <w:rPr>
          <w:sz w:val="18"/>
          <w:szCs w:val="18"/>
          <w:lang w:val="en-CA"/>
        </w:rPr>
        <w:t xml:space="preserve">the </w:t>
      </w:r>
      <w:r>
        <w:rPr>
          <w:sz w:val="18"/>
          <w:szCs w:val="18"/>
          <w:lang w:val="en-CA"/>
        </w:rPr>
        <w:t xml:space="preserve">rendering of the </w:t>
      </w:r>
      <w:r w:rsidRPr="00914433">
        <w:rPr>
          <w:sz w:val="18"/>
          <w:szCs w:val="18"/>
          <w:lang w:val="en-CA"/>
        </w:rPr>
        <w:t xml:space="preserve">decoded video pictures </w:t>
      </w:r>
      <w:r>
        <w:rPr>
          <w:sz w:val="18"/>
          <w:szCs w:val="18"/>
          <w:lang w:val="en-CA"/>
        </w:rPr>
        <w:t>for display purposes would not</w:t>
      </w:r>
      <w:r w:rsidRPr="00914433">
        <w:rPr>
          <w:sz w:val="18"/>
          <w:szCs w:val="18"/>
          <w:lang w:val="en-CA"/>
        </w:rPr>
        <w:t xml:space="preserve"> need </w:t>
      </w:r>
      <w:r>
        <w:rPr>
          <w:sz w:val="18"/>
          <w:szCs w:val="18"/>
          <w:lang w:val="en-CA"/>
        </w:rPr>
        <w:t>any of the additional</w:t>
      </w:r>
      <w:r w:rsidRPr="00914433">
        <w:rPr>
          <w:sz w:val="18"/>
          <w:szCs w:val="18"/>
          <w:lang w:val="en-CA"/>
        </w:rPr>
        <w:t xml:space="preserve"> post-processing </w:t>
      </w:r>
      <w:r>
        <w:rPr>
          <w:sz w:val="18"/>
          <w:szCs w:val="18"/>
          <w:lang w:val="en-CA"/>
        </w:rPr>
        <w:t>that is commonly 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F165A0"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53D4B032"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21785EC9" w14:textId="77777777" w:rsidR="0044618F" w:rsidRPr="001C3BD2"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bookmarkStart w:id="875" w:name="_Hlk509427155"/>
      <w:r>
        <w:rPr>
          <w:sz w:val="20"/>
        </w:rPr>
        <w:t xml:space="preserve">An SEI NAL unit containing </w:t>
      </w:r>
      <w:r w:rsidRPr="001C3BD2">
        <w:rPr>
          <w:sz w:val="20"/>
        </w:rPr>
        <w:t xml:space="preserve">an </w:t>
      </w:r>
      <w:r>
        <w:rPr>
          <w:sz w:val="20"/>
        </w:rPr>
        <w:t>SEI manifest SEI message shall not contain any other SEI messages other than SEI prefix indication SEI messages.</w:t>
      </w:r>
      <w:bookmarkEnd w:id="875"/>
      <w:r>
        <w:rPr>
          <w:sz w:val="20"/>
        </w:rPr>
        <w:t xml:space="preserve"> When present in an SEI NAL unit, the SEI manifest SEI message shall be the first SEI message in the SEI NAL unit.</w:t>
      </w:r>
    </w:p>
    <w:p w14:paraId="21D8F8B9" w14:textId="77777777" w:rsidR="0044618F" w:rsidRDefault="0044618F" w:rsidP="0044618F">
      <w:pPr>
        <w:jc w:val="both"/>
        <w:rPr>
          <w:sz w:val="20"/>
          <w:szCs w:val="22"/>
        </w:rPr>
      </w:pPr>
      <w:r>
        <w:rPr>
          <w:b/>
          <w:bCs/>
          <w:noProof/>
          <w:sz w:val="20"/>
        </w:rPr>
        <w:t>manifest_num_sei_msg_types</w:t>
      </w:r>
      <w:r w:rsidRPr="00D87DE4">
        <w:rPr>
          <w:sz w:val="20"/>
          <w:szCs w:val="22"/>
        </w:rPr>
        <w:t xml:space="preserve"> </w:t>
      </w:r>
      <w:proofErr w:type="gramStart"/>
      <w:r w:rsidRPr="00D87DE4">
        <w:rPr>
          <w:sz w:val="20"/>
          <w:szCs w:val="22"/>
        </w:rPr>
        <w:t>specifies</w:t>
      </w:r>
      <w:proofErr w:type="gramEnd"/>
      <w:r w:rsidRPr="00D87DE4">
        <w:rPr>
          <w:sz w:val="20"/>
          <w:szCs w:val="22"/>
        </w:rPr>
        <w:t xml:space="preserve"> </w:t>
      </w:r>
      <w:r>
        <w:rPr>
          <w:sz w:val="20"/>
          <w:szCs w:val="22"/>
        </w:rPr>
        <w:t xml:space="preserve">the number of types of SEI messages for which information is provided in the </w:t>
      </w:r>
      <w:r>
        <w:rPr>
          <w:sz w:val="20"/>
        </w:rPr>
        <w:t>SEI manifest SEI message</w:t>
      </w:r>
      <w:r>
        <w:rPr>
          <w:sz w:val="20"/>
          <w:szCs w:val="22"/>
        </w:rPr>
        <w:t>.</w:t>
      </w:r>
    </w:p>
    <w:p w14:paraId="1BCA916C" w14:textId="77777777" w:rsidR="0044618F" w:rsidRPr="004D2C9C" w:rsidRDefault="0044618F" w:rsidP="0044618F">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i-</w:t>
      </w:r>
      <w:proofErr w:type="spellStart"/>
      <w:r>
        <w:rPr>
          <w:sz w:val="20"/>
          <w:szCs w:val="22"/>
        </w:rPr>
        <w:t>th</w:t>
      </w:r>
      <w:proofErr w:type="spellEnd"/>
      <w:r>
        <w:rPr>
          <w:sz w:val="20"/>
          <w:szCs w:val="22"/>
        </w:rPr>
        <w:t xml:space="preserve">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proofErr w:type="spellStart"/>
      <w:r w:rsidRPr="00AF2081">
        <w:rPr>
          <w:sz w:val="20"/>
          <w:szCs w:val="22"/>
        </w:rPr>
        <w:t>manifest_</w:t>
      </w:r>
      <w:r w:rsidRPr="004D2C9C">
        <w:rPr>
          <w:bCs/>
          <w:noProof/>
          <w:sz w:val="20"/>
        </w:rPr>
        <w:t>sei_payload_type</w:t>
      </w:r>
      <w:proofErr w:type="spellEnd"/>
      <w:r w:rsidRPr="004D2C9C">
        <w:rPr>
          <w:bCs/>
          <w:noProof/>
          <w:sz w:val="20"/>
        </w:rPr>
        <w:t>[</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4539A943" w14:textId="77777777" w:rsidR="0044618F" w:rsidRDefault="0044618F" w:rsidP="0044618F">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as specified in Table D.23.</w:t>
      </w:r>
    </w:p>
    <w:p w14:paraId="501F3EB0" w14:textId="487D186D" w:rsidR="0044618F" w:rsidRPr="00617CB8" w:rsidRDefault="0044618F" w:rsidP="0044618F">
      <w:pPr>
        <w:pStyle w:val="TableTitle"/>
      </w:pPr>
      <w:bookmarkStart w:id="876" w:name="_Ref167351052"/>
      <w:bookmarkStart w:id="877" w:name="_Ref167351046"/>
      <w:bookmarkStart w:id="878" w:name="_Toc246350775"/>
      <w:bookmarkStart w:id="879" w:name="_Toc310413669"/>
      <w:bookmarkStart w:id="880" w:name="_Toc415476517"/>
      <w:bookmarkStart w:id="881" w:name="_Toc462913618"/>
      <w:r w:rsidRPr="00617CB8">
        <w:t>Table </w:t>
      </w:r>
      <w:r w:rsidRPr="00B76BEA">
        <w:t>D.</w:t>
      </w:r>
      <w:r w:rsidRPr="00B76BEA">
        <w:rPr>
          <w:highlight w:val="yellow"/>
          <w:rPrChange w:id="882" w:author="Ye-Kui Wang" w:date="2018-08-09T15:28:00Z">
            <w:rPr/>
          </w:rPrChange>
        </w:rPr>
        <w:t>X</w:t>
      </w:r>
      <w:bookmarkEnd w:id="876"/>
      <w:r w:rsidRPr="00617CB8">
        <w:t xml:space="preserve"> – </w:t>
      </w:r>
      <w:r w:rsidRPr="00AF2081">
        <w:rPr>
          <w:lang w:val="en-US"/>
        </w:rPr>
        <w:t>manifest_</w:t>
      </w:r>
      <w:r>
        <w:rPr>
          <w:noProof/>
        </w:rPr>
        <w:t>sei_description</w:t>
      </w:r>
      <w:r w:rsidRPr="002B5469">
        <w:rPr>
          <w:noProof/>
        </w:rPr>
        <w:t>[ i ]</w:t>
      </w:r>
      <w:r w:rsidRPr="00617CB8">
        <w:t xml:space="preserve"> values</w:t>
      </w:r>
      <w:bookmarkEnd w:id="877"/>
      <w:bookmarkEnd w:id="878"/>
      <w:bookmarkEnd w:id="879"/>
      <w:bookmarkEnd w:id="880"/>
      <w:bookmarkEnd w:id="881"/>
    </w:p>
    <w:p w14:paraId="59B4CD7D" w14:textId="77777777" w:rsidR="0044618F" w:rsidRPr="00617CB8" w:rsidRDefault="0044618F" w:rsidP="0044618F">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44618F" w:rsidRPr="003F43A1" w14:paraId="0D1AC799" w14:textId="77777777" w:rsidTr="00F85C31">
        <w:trPr>
          <w:cantSplit/>
          <w:jc w:val="center"/>
        </w:trPr>
        <w:tc>
          <w:tcPr>
            <w:tcW w:w="1384" w:type="dxa"/>
            <w:vAlign w:val="center"/>
          </w:tcPr>
          <w:p w14:paraId="083C0F4D"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0323BD1E" w14:textId="77777777" w:rsidR="0044618F" w:rsidRPr="003F43A1" w:rsidRDefault="0044618F" w:rsidP="00F85C31">
            <w:pPr>
              <w:keepNext/>
              <w:keepLines/>
              <w:spacing w:after="60"/>
              <w:jc w:val="center"/>
              <w:rPr>
                <w:b/>
                <w:sz w:val="20"/>
              </w:rPr>
            </w:pPr>
            <w:r w:rsidRPr="003F43A1">
              <w:rPr>
                <w:b/>
                <w:sz w:val="20"/>
              </w:rPr>
              <w:t>Description</w:t>
            </w:r>
          </w:p>
        </w:tc>
      </w:tr>
      <w:tr w:rsidR="0044618F" w:rsidRPr="003F43A1" w14:paraId="7FF5EB3A" w14:textId="77777777" w:rsidTr="00F85C31">
        <w:trPr>
          <w:cantSplit/>
          <w:jc w:val="center"/>
        </w:trPr>
        <w:tc>
          <w:tcPr>
            <w:tcW w:w="1384" w:type="dxa"/>
            <w:vAlign w:val="center"/>
          </w:tcPr>
          <w:p w14:paraId="5767E5B1"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7E38F1B" w14:textId="77777777" w:rsidR="0044618F" w:rsidRPr="003F43A1" w:rsidRDefault="0044618F" w:rsidP="00F85C31">
            <w:pPr>
              <w:keepNext/>
              <w:keepLines/>
              <w:spacing w:after="60"/>
              <w:jc w:val="both"/>
              <w:rPr>
                <w:sz w:val="20"/>
              </w:rPr>
            </w:pPr>
            <w:r w:rsidRPr="003F43A1">
              <w:rPr>
                <w:sz w:val="20"/>
              </w:rPr>
              <w:t xml:space="preserve">Indicates that there is no SEI message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p>
        </w:tc>
      </w:tr>
      <w:tr w:rsidR="0044618F" w:rsidRPr="003F43A1" w14:paraId="720198DE" w14:textId="77777777" w:rsidTr="00F85C31">
        <w:trPr>
          <w:cantSplit/>
          <w:jc w:val="center"/>
        </w:trPr>
        <w:tc>
          <w:tcPr>
            <w:tcW w:w="1384" w:type="dxa"/>
            <w:vAlign w:val="center"/>
          </w:tcPr>
          <w:p w14:paraId="184E09E8"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04DECA3F" w14:textId="77777777" w:rsidR="0044618F" w:rsidRPr="003F43A1" w:rsidRDefault="0044618F" w:rsidP="00F85C31">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these </w:t>
            </w:r>
            <w:r>
              <w:rPr>
                <w:bCs/>
                <w:noProof/>
                <w:sz w:val="20"/>
              </w:rPr>
              <w:t>SEI messages are considered as necessary</w:t>
            </w:r>
            <w:r w:rsidRPr="003F43A1">
              <w:rPr>
                <w:sz w:val="20"/>
              </w:rPr>
              <w:t>.</w:t>
            </w:r>
          </w:p>
        </w:tc>
      </w:tr>
      <w:tr w:rsidR="0044618F" w:rsidRPr="003F43A1" w14:paraId="0A78C560" w14:textId="77777777" w:rsidTr="00F85C31">
        <w:trPr>
          <w:cantSplit/>
          <w:jc w:val="center"/>
        </w:trPr>
        <w:tc>
          <w:tcPr>
            <w:tcW w:w="1384" w:type="dxa"/>
            <w:vAlign w:val="center"/>
          </w:tcPr>
          <w:p w14:paraId="42526F84"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6F8CDFF6" w14:textId="77777777" w:rsidR="0044618F" w:rsidRPr="003F43A1" w:rsidRDefault="0044618F" w:rsidP="00F85C31">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these </w:t>
            </w:r>
            <w:r>
              <w:rPr>
                <w:bCs/>
                <w:noProof/>
                <w:sz w:val="20"/>
              </w:rPr>
              <w:t>SEI messages are considered as unnecessary</w:t>
            </w:r>
            <w:r w:rsidRPr="003F43A1">
              <w:rPr>
                <w:sz w:val="20"/>
              </w:rPr>
              <w:t>.</w:t>
            </w:r>
          </w:p>
        </w:tc>
      </w:tr>
      <w:tr w:rsidR="0044618F" w:rsidRPr="003F43A1" w14:paraId="3D1BF4D9" w14:textId="77777777" w:rsidTr="00F85C31">
        <w:trPr>
          <w:cantSplit/>
          <w:jc w:val="center"/>
        </w:trPr>
        <w:tc>
          <w:tcPr>
            <w:tcW w:w="1384" w:type="dxa"/>
            <w:vAlign w:val="center"/>
          </w:tcPr>
          <w:p w14:paraId="5638A1A8"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559E8332" w14:textId="77777777" w:rsidR="0044618F" w:rsidRPr="003F43A1" w:rsidRDefault="0044618F" w:rsidP="00F85C31">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 xml:space="preserve">expected to be present </w:t>
            </w:r>
            <w:r w:rsidRPr="003F43A1">
              <w:rPr>
                <w:sz w:val="20"/>
              </w:rPr>
              <w:t>in the CVS</w:t>
            </w:r>
            <w:r>
              <w:rPr>
                <w:sz w:val="20"/>
              </w:rPr>
              <w:t xml:space="preserve">, and  </w:t>
            </w:r>
            <w:r>
              <w:rPr>
                <w:sz w:val="20"/>
                <w:szCs w:val="22"/>
              </w:rPr>
              <w:t xml:space="preserve">the necessity of these </w:t>
            </w:r>
            <w:r>
              <w:rPr>
                <w:bCs/>
                <w:noProof/>
                <w:sz w:val="20"/>
              </w:rPr>
              <w:t>SEI messages is undetermined.</w:t>
            </w:r>
          </w:p>
        </w:tc>
      </w:tr>
      <w:tr w:rsidR="0044618F" w:rsidRPr="003F43A1" w14:paraId="65851E82" w14:textId="77777777" w:rsidTr="00F85C31">
        <w:trPr>
          <w:cantSplit/>
          <w:jc w:val="center"/>
        </w:trPr>
        <w:tc>
          <w:tcPr>
            <w:tcW w:w="1384" w:type="dxa"/>
            <w:vAlign w:val="center"/>
          </w:tcPr>
          <w:p w14:paraId="748D00F2" w14:textId="77777777" w:rsidR="0044618F" w:rsidRPr="003F43A1" w:rsidRDefault="0044618F" w:rsidP="00F85C3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606A3521" w14:textId="77777777" w:rsidR="0044618F" w:rsidRPr="003F43A1" w:rsidRDefault="0044618F" w:rsidP="00F85C31">
            <w:pPr>
              <w:keepNext/>
              <w:keepLines/>
              <w:spacing w:after="60"/>
              <w:rPr>
                <w:sz w:val="20"/>
              </w:rPr>
            </w:pPr>
            <w:r>
              <w:rPr>
                <w:sz w:val="20"/>
              </w:rPr>
              <w:t>Reserved</w:t>
            </w:r>
          </w:p>
        </w:tc>
      </w:tr>
    </w:tbl>
    <w:p w14:paraId="3EF0542B" w14:textId="77777777" w:rsidR="0044618F" w:rsidRPr="00CD2DDB" w:rsidRDefault="0044618F" w:rsidP="0044618F">
      <w:pPr>
        <w:jc w:val="both"/>
        <w:rPr>
          <w:sz w:val="20"/>
          <w:szCs w:val="22"/>
        </w:rPr>
      </w:pPr>
    </w:p>
    <w:p w14:paraId="149E44A9" w14:textId="3CD873C8" w:rsidR="0044618F" w:rsidRPr="005347D2" w:rsidRDefault="0044618F" w:rsidP="00F85C31">
      <w:pPr>
        <w:jc w:val="both"/>
        <w:rPr>
          <w:rFonts w:eastAsia="MS Mincho"/>
          <w:sz w:val="20"/>
        </w:rPr>
      </w:pPr>
      <w:r>
        <w:rPr>
          <w:bCs/>
          <w:noProof/>
          <w:sz w:val="20"/>
        </w:rPr>
        <w:lastRenderedPageBreak/>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proofErr w:type="spellStart"/>
      <w:r>
        <w:rPr>
          <w:sz w:val="20"/>
          <w:lang w:eastAsia="ko-KR"/>
        </w:rPr>
        <w:t>payloadType</w:t>
      </w:r>
      <w:proofErr w:type="spellEnd"/>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when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is greater than or equal to 4</w:t>
      </w:r>
      <w:r w:rsidRPr="00CD2DDB">
        <w:rPr>
          <w:bCs/>
          <w:noProof/>
          <w:sz w:val="20"/>
        </w:rPr>
        <w:t>.</w:t>
      </w:r>
    </w:p>
    <w:p w14:paraId="17B68329" w14:textId="4DA511A4" w:rsidR="00832BB1" w:rsidRPr="005347D2" w:rsidRDefault="00832BB1" w:rsidP="00F85C31">
      <w:pPr>
        <w:pStyle w:val="3N2"/>
        <w:keepNext/>
        <w:ind w:left="0"/>
        <w:outlineLvl w:val="2"/>
        <w:rPr>
          <w:b/>
          <w:lang w:val="en-CA"/>
        </w:rPr>
      </w:pPr>
      <w:r w:rsidRPr="005347D2">
        <w:rPr>
          <w:b/>
          <w:lang w:val="en-CA"/>
        </w:rPr>
        <w:t>D.</w:t>
      </w:r>
      <w:r w:rsidR="003848DA">
        <w:rPr>
          <w:b/>
          <w:lang w:val="en-CA"/>
        </w:rPr>
        <w:t>2</w:t>
      </w:r>
      <w:r w:rsidRPr="005347D2">
        <w:rPr>
          <w:b/>
          <w:lang w:val="en-CA"/>
        </w:rPr>
        <w:t>.3</w:t>
      </w:r>
      <w:ins w:id="883" w:author="Ye-Kui Wang" w:date="2018-08-09T15:24:00Z">
        <w:r w:rsidR="00B76BEA">
          <w:rPr>
            <w:b/>
            <w:lang w:val="en-CA"/>
          </w:rPr>
          <w:t>7</w:t>
        </w:r>
      </w:ins>
      <w:del w:id="884" w:author="Ye-Kui Wang" w:date="2018-08-09T15:24:00Z">
        <w:r w:rsidR="006F1986" w:rsidDel="00B76BEA">
          <w:rPr>
            <w:b/>
            <w:lang w:val="en-CA"/>
          </w:rPr>
          <w:delText>6</w:delText>
        </w:r>
      </w:del>
      <w:r w:rsidRPr="005347D2">
        <w:rPr>
          <w:b/>
          <w:lang w:val="en-CA"/>
        </w:rPr>
        <w:t xml:space="preserve"> </w:t>
      </w:r>
      <w:r w:rsidRPr="005347D2">
        <w:rPr>
          <w:b/>
          <w:szCs w:val="22"/>
          <w:lang w:val="en-CA"/>
        </w:rPr>
        <w:t>SEI prefix indication SEI message semantics</w:t>
      </w:r>
    </w:p>
    <w:p w14:paraId="32CD72E6" w14:textId="2CA41987" w:rsidR="0044618F" w:rsidRDefault="0044618F" w:rsidP="0044618F">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w:t>
      </w:r>
      <w:proofErr w:type="gramStart"/>
      <w:r>
        <w:rPr>
          <w:sz w:val="20"/>
        </w:rPr>
        <w:t>particular value</w:t>
      </w:r>
      <w:proofErr w:type="gramEnd"/>
      <w:r>
        <w:rPr>
          <w:sz w:val="20"/>
        </w:rPr>
        <w:t xml:space="preserve"> of </w:t>
      </w:r>
      <w:proofErr w:type="spellStart"/>
      <w:r w:rsidRPr="003F43A1">
        <w:rPr>
          <w:sz w:val="20"/>
        </w:rPr>
        <w:t>payloadType</w:t>
      </w:r>
      <w:proofErr w:type="spellEnd"/>
      <w:r>
        <w:rPr>
          <w:sz w:val="20"/>
        </w:rPr>
        <w:t xml:space="preserve">. Each SEI prefix indication is a bit string that follows the SEI payload syntax of that value of </w:t>
      </w:r>
      <w:proofErr w:type="spellStart"/>
      <w:r w:rsidRPr="003F43A1">
        <w:rPr>
          <w:sz w:val="20"/>
        </w:rPr>
        <w:t>payloadType</w:t>
      </w:r>
      <w:proofErr w:type="spellEnd"/>
      <w:r>
        <w:rPr>
          <w:sz w:val="20"/>
        </w:rPr>
        <w:t xml:space="preserve"> and contains </w:t>
      </w:r>
      <w:proofErr w:type="gramStart"/>
      <w:r>
        <w:rPr>
          <w:sz w:val="20"/>
        </w:rPr>
        <w:t>a number of</w:t>
      </w:r>
      <w:proofErr w:type="gramEnd"/>
      <w:r>
        <w:rPr>
          <w:sz w:val="20"/>
        </w:rPr>
        <w:t xml:space="preserve"> complete syntax elements starting from the first syntax element in the SEI payload.</w:t>
      </w:r>
    </w:p>
    <w:p w14:paraId="0EBDC2E4" w14:textId="77777777" w:rsidR="0044618F" w:rsidRDefault="0044618F" w:rsidP="0044618F">
      <w:pPr>
        <w:jc w:val="both"/>
        <w:rPr>
          <w:sz w:val="20"/>
        </w:rPr>
      </w:pPr>
      <w:r>
        <w:rPr>
          <w:sz w:val="20"/>
        </w:rPr>
        <w:t xml:space="preserve">Each SEI prefix indication for an SEI message of a </w:t>
      </w:r>
      <w:proofErr w:type="gramStart"/>
      <w:r>
        <w:rPr>
          <w:sz w:val="20"/>
        </w:rPr>
        <w:t>particular value</w:t>
      </w:r>
      <w:proofErr w:type="gramEnd"/>
      <w:r>
        <w:rPr>
          <w:sz w:val="20"/>
        </w:rPr>
        <w:t xml:space="preserve"> of </w:t>
      </w:r>
      <w:proofErr w:type="spellStart"/>
      <w:r>
        <w:rPr>
          <w:sz w:val="20"/>
        </w:rPr>
        <w:t>payloadType</w:t>
      </w:r>
      <w:proofErr w:type="spellEnd"/>
      <w:r>
        <w:rPr>
          <w:sz w:val="20"/>
        </w:rPr>
        <w:t xml:space="preserve"> indicates </w:t>
      </w:r>
      <w:r w:rsidRPr="00746D7C">
        <w:rPr>
          <w:sz w:val="20"/>
        </w:rPr>
        <w:t xml:space="preserve">that </w:t>
      </w:r>
      <w:r>
        <w:rPr>
          <w:sz w:val="20"/>
        </w:rPr>
        <w:t>one or more</w:t>
      </w:r>
      <w:r w:rsidRPr="00746D7C">
        <w:rPr>
          <w:sz w:val="20"/>
        </w:rPr>
        <w:t xml:space="preserve"> SEI</w:t>
      </w:r>
      <w:r>
        <w:rPr>
          <w:sz w:val="20"/>
        </w:rPr>
        <w:t xml:space="preserve"> messages of this value of </w:t>
      </w:r>
      <w:proofErr w:type="spellStart"/>
      <w:r w:rsidRPr="003F43A1">
        <w:rPr>
          <w:sz w:val="20"/>
        </w:rPr>
        <w:t>payloadType</w:t>
      </w:r>
      <w:proofErr w:type="spellEnd"/>
      <w:r>
        <w:rPr>
          <w:sz w:val="20"/>
        </w:rPr>
        <w:t xml:space="preserve"> are expected (i.e., likely) to be present in the CVS and to </w:t>
      </w:r>
      <w:r w:rsidRPr="00746D7C">
        <w:rPr>
          <w:sz w:val="20"/>
        </w:rPr>
        <w:t xml:space="preserve">start with </w:t>
      </w:r>
      <w:r>
        <w:rPr>
          <w:sz w:val="20"/>
        </w:rPr>
        <w:t xml:space="preserve">the provided bit string. A starting bit string would typically contain only a true subset of an SEI payload of the type of SEI message indicated by the </w:t>
      </w:r>
      <w:proofErr w:type="spellStart"/>
      <w:r>
        <w:rPr>
          <w:sz w:val="20"/>
        </w:rPr>
        <w:t>payloadType</w:t>
      </w:r>
      <w:proofErr w:type="spellEnd"/>
      <w:r>
        <w:rPr>
          <w:sz w:val="20"/>
        </w:rPr>
        <w:t xml:space="preserve">, may contain a complete SEI payload, and shall not contain more than a complete SEI payload. It is not prohibited for SEI messages of the indicated value of </w:t>
      </w:r>
      <w:proofErr w:type="spellStart"/>
      <w:r>
        <w:rPr>
          <w:sz w:val="20"/>
        </w:rPr>
        <w:t>payloadType</w:t>
      </w:r>
      <w:proofErr w:type="spellEnd"/>
      <w:r>
        <w:rPr>
          <w:sz w:val="20"/>
        </w:rPr>
        <w:t xml:space="preserve"> to be present that do not start with any of the indicated bit strings.</w:t>
      </w:r>
    </w:p>
    <w:p w14:paraId="20EA566F" w14:textId="77777777" w:rsidR="0044618F" w:rsidRDefault="0044618F" w:rsidP="0044618F">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w:t>
      </w:r>
      <w:proofErr w:type="gramStart"/>
      <w:r>
        <w:rPr>
          <w:sz w:val="20"/>
          <w:lang w:eastAsia="ko-KR"/>
        </w:rPr>
        <w:t>sufficient</w:t>
      </w:r>
      <w:proofErr w:type="gramEnd"/>
      <w:r>
        <w:rPr>
          <w:sz w:val="20"/>
          <w:lang w:eastAsia="ko-KR"/>
        </w:rPr>
        <w:t xml:space="preserve">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w:t>
      </w:r>
      <w:proofErr w:type="gramStart"/>
      <w:r>
        <w:rPr>
          <w:sz w:val="20"/>
          <w:lang w:eastAsia="ko-KR"/>
        </w:rPr>
        <w:t>particular language</w:t>
      </w:r>
      <w:proofErr w:type="gramEnd"/>
      <w:r>
        <w:rPr>
          <w:sz w:val="20"/>
          <w:lang w:eastAsia="ko-KR"/>
        </w:rPr>
        <w:t>.</w:t>
      </w:r>
    </w:p>
    <w:p w14:paraId="59029D3D" w14:textId="77777777" w:rsidR="0044618F" w:rsidRDefault="0044618F" w:rsidP="0044618F">
      <w:pPr>
        <w:jc w:val="both"/>
        <w:rPr>
          <w:sz w:val="20"/>
        </w:rPr>
      </w:pPr>
      <w:r>
        <w:rPr>
          <w:sz w:val="20"/>
          <w:lang w:eastAsia="ko-KR"/>
        </w:rPr>
        <w:t xml:space="preserve">The content of an SEI prefix indication SEI message may, for example, be used by transport-layer or systems-layer processing elements to determine whether the CVS is suitable for delivery to a receiving and decoding system, based on whether the receiving system can </w:t>
      </w:r>
      <w:r>
        <w:rPr>
          <w:sz w:val="20"/>
        </w:rPr>
        <w:t>properly process the CVS to enable an adequate user experience or whether the CVS satisfies the application needs (as determined in some manner by external means outside the scope of this Specification).</w:t>
      </w:r>
    </w:p>
    <w:p w14:paraId="545720D9" w14:textId="77777777" w:rsidR="0044618F" w:rsidRDefault="0044618F" w:rsidP="0044618F">
      <w:pPr>
        <w:jc w:val="both"/>
        <w:rPr>
          <w:sz w:val="20"/>
          <w:lang w:eastAsia="ko-KR"/>
        </w:rPr>
      </w:pPr>
      <w:r>
        <w:rPr>
          <w:sz w:val="20"/>
        </w:rPr>
        <w:t xml:space="preserve">In one example, when the </w:t>
      </w:r>
      <w:proofErr w:type="spellStart"/>
      <w:r w:rsidRPr="003F43A1">
        <w:rPr>
          <w:sz w:val="20"/>
        </w:rPr>
        <w:t>payloadType</w:t>
      </w:r>
      <w:proofErr w:type="spellEnd"/>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frame_packing_arrangement_type</w:t>
      </w:r>
      <w:proofErr w:type="spellEnd"/>
      <w:r>
        <w:rPr>
          <w:sz w:val="20"/>
          <w:lang w:eastAsia="ko-KR"/>
        </w:rPr>
        <w:t xml:space="preserve">; and </w:t>
      </w:r>
      <w:r>
        <w:rPr>
          <w:sz w:val="20"/>
        </w:rPr>
        <w:t xml:space="preserve">when the </w:t>
      </w:r>
      <w:proofErr w:type="spellStart"/>
      <w:r>
        <w:rPr>
          <w:sz w:val="20"/>
          <w:lang w:eastAsia="ko-KR"/>
        </w:rPr>
        <w:t>payloadType</w:t>
      </w:r>
      <w:proofErr w:type="spellEnd"/>
      <w:r>
        <w:rPr>
          <w:sz w:val="20"/>
          <w:lang w:eastAsia="ko-KR"/>
        </w:rPr>
        <w:t xml:space="preserv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projection_type</w:t>
      </w:r>
      <w:proofErr w:type="spellEnd"/>
      <w:r>
        <w:rPr>
          <w:sz w:val="20"/>
          <w:lang w:eastAsia="ko-KR"/>
        </w:rPr>
        <w:t>.</w:t>
      </w:r>
    </w:p>
    <w:p w14:paraId="2D94100E" w14:textId="77777777" w:rsidR="0044618F" w:rsidRPr="007F467C" w:rsidRDefault="0044618F" w:rsidP="0044618F">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2438C028" w14:textId="77777777" w:rsidR="0044618F"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 for a </w:t>
      </w:r>
      <w:proofErr w:type="gramStart"/>
      <w:r>
        <w:rPr>
          <w:sz w:val="20"/>
        </w:rPr>
        <w:t>particular value</w:t>
      </w:r>
      <w:proofErr w:type="gramEnd"/>
      <w:r>
        <w:rPr>
          <w:sz w:val="20"/>
        </w:rPr>
        <w:t xml:space="preserve"> of </w:t>
      </w:r>
      <w:proofErr w:type="spellStart"/>
      <w:r w:rsidRPr="003F43A1">
        <w:rPr>
          <w:sz w:val="20"/>
        </w:rPr>
        <w:t>payloadType</w:t>
      </w:r>
      <w:proofErr w:type="spellEnd"/>
      <w:r>
        <w:rPr>
          <w:sz w:val="20"/>
        </w:rPr>
        <w:t>, they shall have the same content.</w:t>
      </w:r>
    </w:p>
    <w:p w14:paraId="3030748E" w14:textId="77777777" w:rsidR="0044618F" w:rsidRPr="001C3BD2" w:rsidRDefault="0044618F" w:rsidP="0044618F">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for a </w:t>
      </w:r>
      <w:proofErr w:type="gramStart"/>
      <w:r>
        <w:rPr>
          <w:sz w:val="20"/>
        </w:rPr>
        <w:t>particular value</w:t>
      </w:r>
      <w:proofErr w:type="gramEnd"/>
      <w:r>
        <w:rPr>
          <w:sz w:val="20"/>
        </w:rPr>
        <w:t xml:space="preserve"> of </w:t>
      </w:r>
      <w:proofErr w:type="spellStart"/>
      <w:r w:rsidRPr="003F43A1">
        <w:rPr>
          <w:sz w:val="20"/>
        </w:rPr>
        <w:t>payloadType</w:t>
      </w:r>
      <w:proofErr w:type="spellEnd"/>
      <w:r>
        <w:rPr>
          <w:sz w:val="20"/>
          <w:lang w:eastAsia="ko-KR"/>
        </w:rPr>
        <w:t xml:space="preserve"> </w:t>
      </w:r>
      <w:r>
        <w:rPr>
          <w:sz w:val="20"/>
        </w:rPr>
        <w:t xml:space="preserve">shall not contain any other SEI messages other than an SEI manifest SEI message and SEI prefix indication SEI messages for other values of </w:t>
      </w:r>
      <w:proofErr w:type="spellStart"/>
      <w:r w:rsidRPr="003F43A1">
        <w:rPr>
          <w:sz w:val="20"/>
        </w:rPr>
        <w:t>payloadType</w:t>
      </w:r>
      <w:proofErr w:type="spellEnd"/>
      <w:r>
        <w:rPr>
          <w:sz w:val="20"/>
        </w:rPr>
        <w:t>.</w:t>
      </w:r>
    </w:p>
    <w:p w14:paraId="4DF44400" w14:textId="77777777" w:rsidR="0044618F" w:rsidRPr="00197A6D" w:rsidRDefault="0044618F" w:rsidP="0044618F">
      <w:pPr>
        <w:jc w:val="both"/>
        <w:rPr>
          <w:sz w:val="20"/>
          <w:szCs w:val="22"/>
        </w:rPr>
      </w:pPr>
      <w:r>
        <w:rPr>
          <w:b/>
          <w:bCs/>
          <w:noProof/>
          <w:sz w:val="20"/>
        </w:rPr>
        <w:t>prefix_sei_payload_type</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When an SEI manifest SEI message is also present for the CVS, the value </w:t>
      </w:r>
      <w:r w:rsidRPr="004D2C9C">
        <w:rPr>
          <w:sz w:val="20"/>
          <w:szCs w:val="22"/>
        </w:rPr>
        <w:t xml:space="preserve">of </w:t>
      </w:r>
      <w:proofErr w:type="spellStart"/>
      <w:r>
        <w:rPr>
          <w:sz w:val="20"/>
          <w:szCs w:val="22"/>
        </w:rPr>
        <w:t>prefix_</w:t>
      </w:r>
      <w:r w:rsidRPr="00197A6D">
        <w:rPr>
          <w:bCs/>
          <w:noProof/>
          <w:sz w:val="20"/>
        </w:rPr>
        <w:t>sei_payload_type</w:t>
      </w:r>
      <w:proofErr w:type="spellEnd"/>
      <w:r w:rsidRPr="00197A6D">
        <w:rPr>
          <w:bCs/>
          <w:noProof/>
          <w:sz w:val="20"/>
        </w:rPr>
        <w:t xml:space="preserv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2EE19ABA" w14:textId="77777777" w:rsidR="0044618F" w:rsidRPr="00822BDB" w:rsidRDefault="0044618F" w:rsidP="0044618F">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1FF9AC89" w14:textId="77777777" w:rsidR="0044618F" w:rsidRDefault="0044618F" w:rsidP="0044618F">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w:t>
      </w:r>
      <w:proofErr w:type="spellStart"/>
      <w:r>
        <w:rPr>
          <w:sz w:val="20"/>
          <w:szCs w:val="22"/>
        </w:rPr>
        <w:t>th</w:t>
      </w:r>
      <w:proofErr w:type="spellEnd"/>
      <w:r>
        <w:rPr>
          <w:sz w:val="20"/>
          <w:szCs w:val="22"/>
        </w:rPr>
        <w:t xml:space="preserve"> SEI prefix indication</w:t>
      </w:r>
      <w:r>
        <w:rPr>
          <w:bCs/>
          <w:noProof/>
          <w:sz w:val="20"/>
        </w:rPr>
        <w:t>.</w:t>
      </w:r>
    </w:p>
    <w:p w14:paraId="485CCAE0" w14:textId="77777777" w:rsidR="0044618F" w:rsidRDefault="0044618F" w:rsidP="0044618F">
      <w:pPr>
        <w:jc w:val="both"/>
        <w:rPr>
          <w:sz w:val="20"/>
          <w:lang w:eastAsia="ko-KR"/>
        </w:rPr>
      </w:pPr>
      <w:r>
        <w:rPr>
          <w:b/>
          <w:bCs/>
          <w:noProof/>
          <w:sz w:val="20"/>
        </w:rPr>
        <w:t>sei_prefix_data_bit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r>
        <w:rPr>
          <w:sz w:val="20"/>
          <w:szCs w:val="22"/>
        </w:rPr>
        <w:t>the i-</w:t>
      </w:r>
      <w:proofErr w:type="spellStart"/>
      <w:r>
        <w:rPr>
          <w:sz w:val="20"/>
          <w:szCs w:val="22"/>
        </w:rPr>
        <w:t>th</w:t>
      </w:r>
      <w:proofErr w:type="spellEnd"/>
      <w:r>
        <w:rPr>
          <w:sz w:val="20"/>
          <w:szCs w:val="22"/>
        </w:rPr>
        <w:t xml:space="preserve"> SEI prefix indication</w:t>
      </w:r>
      <w:r w:rsidRPr="00665D64">
        <w:rPr>
          <w:sz w:val="20"/>
          <w:lang w:eastAsia="ko-KR"/>
        </w:rPr>
        <w:t>.</w:t>
      </w:r>
    </w:p>
    <w:p w14:paraId="2ADFDBAD" w14:textId="77777777" w:rsidR="0044618F" w:rsidRDefault="0044618F" w:rsidP="0044618F">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w:t>
      </w:r>
      <w:proofErr w:type="spellStart"/>
      <w:r>
        <w:rPr>
          <w:sz w:val="20"/>
          <w:lang w:eastAsia="ko-KR"/>
        </w:rPr>
        <w:t>payloadType</w:t>
      </w:r>
      <w:proofErr w:type="spellEnd"/>
      <w:r>
        <w:rPr>
          <w:sz w:val="20"/>
          <w:lang w:eastAsia="ko-KR"/>
        </w:rPr>
        <w:t xml:space="preserve"> equal to </w:t>
      </w:r>
      <w:proofErr w:type="spellStart"/>
      <w:r>
        <w:rPr>
          <w:sz w:val="20"/>
          <w:szCs w:val="22"/>
        </w:rPr>
        <w:t>prefix_</w:t>
      </w:r>
      <w:r w:rsidRPr="00197A6D">
        <w:rPr>
          <w:bCs/>
          <w:noProof/>
          <w:sz w:val="20"/>
        </w:rPr>
        <w:t>sei_payload_type</w:t>
      </w:r>
      <w:proofErr w:type="spellEnd"/>
      <w:r>
        <w:rPr>
          <w:sz w:val="20"/>
          <w:lang w:eastAsia="ko-KR"/>
        </w:rPr>
        <w:t xml:space="preserve">, and contain a number of complete syntax elements starting from the first syntax element in the SEI payload syntax, and may or may not contain all the syntax elements in the SEI payload syntax. The last bit of these bits (i.e., the bit </w:t>
      </w:r>
      <w:r w:rsidRPr="00152121">
        <w:rPr>
          <w:bCs/>
          <w:noProof/>
          <w:sz w:val="20"/>
        </w:rPr>
        <w:lastRenderedPageBreak/>
        <w:t>sei_prefix_data</w:t>
      </w:r>
      <w:r>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w:t>
      </w:r>
      <w:r w:rsidRPr="00152121">
        <w:rPr>
          <w:bCs/>
          <w:noProof/>
          <w:sz w:val="20"/>
        </w:rPr>
        <w:t>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sidRPr="00152121">
        <w:rPr>
          <w:noProof/>
          <w:sz w:val="20"/>
        </w:rPr>
        <w:t> </w:t>
      </w:r>
      <w:r w:rsidRPr="00152121">
        <w:rPr>
          <w:bCs/>
          <w:noProof/>
          <w:sz w:val="20"/>
        </w:rPr>
        <w:t>]</w:t>
      </w:r>
      <w:r>
        <w:rPr>
          <w:bCs/>
          <w:noProof/>
          <w:sz w:val="20"/>
        </w:rPr>
        <w:t xml:space="preserve">) </w:t>
      </w:r>
      <w:r>
        <w:rPr>
          <w:sz w:val="20"/>
          <w:lang w:eastAsia="ko-KR"/>
        </w:rPr>
        <w:t xml:space="preserve">shall be the last bit of a syntax element in the SEI payload syntax, </w:t>
      </w:r>
      <w:r>
        <w:rPr>
          <w:sz w:val="20"/>
        </w:rPr>
        <w:t xml:space="preserve">unless it is a bit within an </w:t>
      </w:r>
      <w:bookmarkStart w:id="885" w:name="_Hlk509501420"/>
      <w:r w:rsidRPr="002216E9">
        <w:rPr>
          <w:sz w:val="20"/>
        </w:rPr>
        <w:t>itu_t_t35_payload_byte</w:t>
      </w:r>
      <w:r>
        <w:rPr>
          <w:sz w:val="20"/>
        </w:rPr>
        <w:t xml:space="preserve"> or </w:t>
      </w:r>
      <w:proofErr w:type="spellStart"/>
      <w:r w:rsidRPr="002216E9">
        <w:rPr>
          <w:sz w:val="20"/>
        </w:rPr>
        <w:t>user_data_payload_byte</w:t>
      </w:r>
      <w:bookmarkEnd w:id="885"/>
      <w:proofErr w:type="spellEnd"/>
      <w:r>
        <w:rPr>
          <w:sz w:val="20"/>
          <w:lang w:eastAsia="ko-KR"/>
        </w:rPr>
        <w:t>.</w:t>
      </w:r>
    </w:p>
    <w:p w14:paraId="68FB4FB1" w14:textId="77777777" w:rsidR="0044618F" w:rsidRPr="00914433" w:rsidRDefault="0044618F" w:rsidP="0044618F">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Pr>
          <w:noProof/>
          <w:sz w:val="18"/>
          <w:szCs w:val="18"/>
        </w:rPr>
        <w:t>and</w:t>
      </w:r>
      <w:r w:rsidRPr="002216E9">
        <w:rPr>
          <w:noProof/>
          <w:sz w:val="18"/>
          <w:szCs w:val="18"/>
        </w:rPr>
        <w:t xml:space="preserve"> user_data_payload_byte</w:t>
      </w:r>
      <w:r>
        <w:rPr>
          <w:noProof/>
          <w:sz w:val="18"/>
          <w:szCs w:val="18"/>
        </w:rPr>
        <w:t xml:space="preserve"> is provided because these syntax elements may contain externally-specified syntax elements, and the determination of the boundaries of such externally-specified syntax elements is a matter outside the scope of this Specification.</w:t>
      </w:r>
    </w:p>
    <w:p w14:paraId="1B057264" w14:textId="6294829A" w:rsidR="00E6343C" w:rsidRDefault="00E6343C" w:rsidP="00E6343C">
      <w:pPr>
        <w:keepNext/>
        <w:keepLines/>
        <w:spacing w:before="360"/>
        <w:outlineLvl w:val="0"/>
        <w:rPr>
          <w:i/>
          <w:noProof/>
          <w:sz w:val="24"/>
        </w:rPr>
      </w:pPr>
      <w:r w:rsidRPr="005347D2">
        <w:rPr>
          <w:i/>
          <w:noProof/>
          <w:sz w:val="24"/>
        </w:rPr>
        <w:t xml:space="preserve">In </w:t>
      </w:r>
      <w:r>
        <w:rPr>
          <w:i/>
          <w:noProof/>
          <w:sz w:val="24"/>
        </w:rPr>
        <w:t>G.7.4.5.1</w:t>
      </w:r>
      <w:r w:rsidRPr="005347D2">
        <w:rPr>
          <w:i/>
          <w:noProof/>
          <w:sz w:val="24"/>
        </w:rPr>
        <w:t xml:space="preserve">, </w:t>
      </w:r>
      <w:r>
        <w:rPr>
          <w:i/>
          <w:noProof/>
          <w:sz w:val="24"/>
        </w:rPr>
        <w:t>replace the following sentence</w:t>
      </w:r>
      <w:r w:rsidRPr="005347D2">
        <w:rPr>
          <w:i/>
          <w:noProof/>
          <w:sz w:val="24"/>
        </w:rPr>
        <w:t>:</w:t>
      </w:r>
    </w:p>
    <w:p w14:paraId="79A00401" w14:textId="6869A666"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range of the components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specified by constraints on the motion vector variable values derived from it as specified in clause G.10.</w:t>
      </w:r>
    </w:p>
    <w:p w14:paraId="5D006A59" w14:textId="77777777" w:rsidR="00E6343C" w:rsidRPr="005347D2" w:rsidRDefault="00E6343C" w:rsidP="00E6343C">
      <w:pPr>
        <w:keepNext/>
        <w:keepLines/>
        <w:spacing w:before="360"/>
        <w:outlineLvl w:val="1"/>
        <w:rPr>
          <w:i/>
          <w:noProof/>
          <w:sz w:val="24"/>
        </w:rPr>
      </w:pPr>
      <w:r w:rsidRPr="005347D2">
        <w:rPr>
          <w:i/>
          <w:noProof/>
          <w:sz w:val="24"/>
        </w:rPr>
        <w:t>with the following:</w:t>
      </w:r>
    </w:p>
    <w:p w14:paraId="35ABFD90" w14:textId="47C98EDF" w:rsidR="00E6343C" w:rsidRDefault="00E6343C" w:rsidP="00F85C31">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value of mvd_l0</w:t>
      </w:r>
      <w:r>
        <w:rPr>
          <w:rFonts w:eastAsia="MS Mincho"/>
          <w:sz w:val="20"/>
          <w:lang w:val="en-GB"/>
        </w:rPr>
        <w:t>[ </w:t>
      </w:r>
      <w:proofErr w:type="spellStart"/>
      <w:proofErr w:type="gramStart"/>
      <w:r w:rsidRPr="00E6343C">
        <w:rPr>
          <w:rFonts w:eastAsia="MS Mincho"/>
          <w:sz w:val="20"/>
          <w:lang w:val="en-GB"/>
        </w:rPr>
        <w:t>mbPartIdx</w:t>
      </w:r>
      <w:proofErr w:type="spellEnd"/>
      <w:r>
        <w:rPr>
          <w:rFonts w:eastAsia="MS Mincho"/>
          <w:sz w:val="20"/>
          <w:lang w:val="en-GB"/>
        </w:rPr>
        <w:t> ]</w:t>
      </w:r>
      <w:proofErr w:type="gramEnd"/>
      <w:r>
        <w:rPr>
          <w:rFonts w:eastAsia="MS Mincho"/>
          <w:sz w:val="20"/>
          <w:lang w:val="en-GB"/>
        </w:rPr>
        <w:t>[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shall be in the range of −8192 to 8191.75, inclusive. The range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r w:rsidRPr="00E6343C">
        <w:rPr>
          <w:rFonts w:eastAsia="MS Mincho"/>
          <w:sz w:val="20"/>
          <w:lang w:val="en-GB"/>
        </w:rPr>
        <w:t>0</w:t>
      </w:r>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also constrained indirectly by constraints on the motion vector variable values derived from it as specified in clause G.10.</w:t>
      </w:r>
    </w:p>
    <w:p w14:paraId="3B3692BF" w14:textId="4B4F4B90" w:rsidR="00E6343C" w:rsidRDefault="00E6343C" w:rsidP="00E6343C">
      <w:pPr>
        <w:keepNext/>
        <w:keepLines/>
        <w:spacing w:before="360"/>
        <w:outlineLvl w:val="0"/>
        <w:rPr>
          <w:i/>
          <w:noProof/>
          <w:sz w:val="24"/>
        </w:rPr>
      </w:pPr>
      <w:r w:rsidRPr="005347D2">
        <w:rPr>
          <w:i/>
          <w:noProof/>
          <w:sz w:val="24"/>
        </w:rPr>
        <w:t xml:space="preserve">In </w:t>
      </w:r>
      <w:r>
        <w:rPr>
          <w:i/>
          <w:noProof/>
          <w:sz w:val="24"/>
        </w:rPr>
        <w:t>G.7.4.5.2</w:t>
      </w:r>
      <w:r w:rsidRPr="005347D2">
        <w:rPr>
          <w:i/>
          <w:noProof/>
          <w:sz w:val="24"/>
        </w:rPr>
        <w:t xml:space="preserve">, </w:t>
      </w:r>
      <w:r>
        <w:rPr>
          <w:i/>
          <w:noProof/>
          <w:sz w:val="24"/>
        </w:rPr>
        <w:t>replace the following sentence</w:t>
      </w:r>
      <w:r w:rsidRPr="005347D2">
        <w:rPr>
          <w:i/>
          <w:noProof/>
          <w:sz w:val="24"/>
        </w:rPr>
        <w:t>:</w:t>
      </w:r>
    </w:p>
    <w:p w14:paraId="5EE03351" w14:textId="0FC70ADD"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range of the components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specified by constraints on the motion vector variable values derived from it as specified in clause G.10.</w:t>
      </w:r>
    </w:p>
    <w:p w14:paraId="5709D661" w14:textId="77777777" w:rsidR="00E6343C" w:rsidRPr="005347D2" w:rsidRDefault="00E6343C" w:rsidP="00E6343C">
      <w:pPr>
        <w:keepNext/>
        <w:keepLines/>
        <w:spacing w:before="360"/>
        <w:outlineLvl w:val="1"/>
        <w:rPr>
          <w:i/>
          <w:noProof/>
          <w:sz w:val="24"/>
        </w:rPr>
      </w:pPr>
      <w:r w:rsidRPr="005347D2">
        <w:rPr>
          <w:i/>
          <w:noProof/>
          <w:sz w:val="24"/>
        </w:rPr>
        <w:t>with the following:</w:t>
      </w:r>
    </w:p>
    <w:p w14:paraId="66F85C98" w14:textId="0D051E7D" w:rsidR="00E6343C" w:rsidRDefault="00E6343C" w:rsidP="00E6343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E6343C">
        <w:rPr>
          <w:rFonts w:eastAsia="MS Mincho"/>
          <w:sz w:val="20"/>
          <w:lang w:val="en-GB"/>
        </w:rPr>
        <w:t>The value of mvd_l0</w:t>
      </w:r>
      <w:r>
        <w:rPr>
          <w:rFonts w:eastAsia="MS Mincho"/>
          <w:sz w:val="20"/>
          <w:lang w:val="en-GB"/>
        </w:rPr>
        <w:t>[ </w:t>
      </w:r>
      <w:proofErr w:type="spellStart"/>
      <w:proofErr w:type="gramStart"/>
      <w:r w:rsidRPr="00E6343C">
        <w:rPr>
          <w:rFonts w:eastAsia="MS Mincho"/>
          <w:sz w:val="20"/>
          <w:lang w:val="en-GB"/>
        </w:rPr>
        <w:t>mbPartIdx</w:t>
      </w:r>
      <w:proofErr w:type="spellEnd"/>
      <w:r>
        <w:rPr>
          <w:rFonts w:eastAsia="MS Mincho"/>
          <w:sz w:val="20"/>
          <w:lang w:val="en-GB"/>
        </w:rPr>
        <w:t> ]</w:t>
      </w:r>
      <w:proofErr w:type="gramEnd"/>
      <w:r>
        <w:rPr>
          <w:rFonts w:eastAsia="MS Mincho"/>
          <w:sz w:val="20"/>
          <w:lang w:val="en-GB"/>
        </w:rPr>
        <w:t>[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shall be in the range of −8192 to 8191.75, inclusive. The range of mvd_l0</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and mvd_l1</w:t>
      </w:r>
      <w:r>
        <w:rPr>
          <w:rFonts w:eastAsia="MS Mincho"/>
          <w:sz w:val="20"/>
          <w:lang w:val="en-GB"/>
        </w:rPr>
        <w:t>[ </w:t>
      </w:r>
      <w:proofErr w:type="spellStart"/>
      <w:r w:rsidRPr="00E6343C">
        <w:rPr>
          <w:rFonts w:eastAsia="MS Mincho"/>
          <w:sz w:val="20"/>
          <w:lang w:val="en-GB"/>
        </w:rPr>
        <w:t>mbPartIdx</w:t>
      </w:r>
      <w:proofErr w:type="spellEnd"/>
      <w:r>
        <w:rPr>
          <w:rFonts w:eastAsia="MS Mincho"/>
          <w:sz w:val="20"/>
          <w:lang w:val="en-GB"/>
        </w:rPr>
        <w:t> ][ </w:t>
      </w:r>
      <w:proofErr w:type="spellStart"/>
      <w:r w:rsidRPr="00E6343C">
        <w:rPr>
          <w:rFonts w:eastAsia="MS Mincho"/>
          <w:sz w:val="20"/>
          <w:lang w:val="en-GB"/>
        </w:rPr>
        <w:t>subMbPartIdx</w:t>
      </w:r>
      <w:proofErr w:type="spellEnd"/>
      <w:r>
        <w:rPr>
          <w:rFonts w:eastAsia="MS Mincho"/>
          <w:sz w:val="20"/>
          <w:lang w:val="en-GB"/>
        </w:rPr>
        <w:t> ][ </w:t>
      </w:r>
      <w:proofErr w:type="spellStart"/>
      <w:r w:rsidRPr="00E6343C">
        <w:rPr>
          <w:rFonts w:eastAsia="MS Mincho"/>
          <w:sz w:val="20"/>
          <w:lang w:val="en-GB"/>
        </w:rPr>
        <w:t>compIdx</w:t>
      </w:r>
      <w:proofErr w:type="spellEnd"/>
      <w:r>
        <w:rPr>
          <w:rFonts w:eastAsia="MS Mincho"/>
          <w:sz w:val="20"/>
          <w:lang w:val="en-GB"/>
        </w:rPr>
        <w:t> ]</w:t>
      </w:r>
      <w:r w:rsidRPr="00E6343C">
        <w:rPr>
          <w:rFonts w:eastAsia="MS Mincho"/>
          <w:sz w:val="20"/>
          <w:lang w:val="en-GB"/>
        </w:rPr>
        <w:t xml:space="preserve"> is also constrained indirectly by constraints on the motion vector variable values derived from it as specified in clause G.10.</w:t>
      </w:r>
    </w:p>
    <w:p w14:paraId="015B794E" w14:textId="41D75DD4"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2D4944F5" w14:textId="2EF9483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are extended as follows:</w:t>
      </w:r>
    </w:p>
    <w:p w14:paraId="6EE73781"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74946AA" w14:textId="3F5B9CE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 </w:t>
      </w:r>
      <w:r w:rsidRPr="005347D2">
        <w:rPr>
          <w:rFonts w:eastAsia="MS Mincho"/>
          <w:sz w:val="20"/>
          <w:highlight w:val="yellow"/>
        </w:rPr>
        <w:t xml:space="preserve">137, 142, </w:t>
      </w:r>
      <w:r w:rsidR="00676040" w:rsidRPr="005347D2">
        <w:rPr>
          <w:rFonts w:eastAsia="MS Mincho"/>
          <w:sz w:val="20"/>
          <w:highlight w:val="yellow"/>
        </w:rPr>
        <w:t xml:space="preserve">144, </w:t>
      </w:r>
      <w:r w:rsidRPr="005347D2">
        <w:rPr>
          <w:rFonts w:eastAsia="MS Mincho"/>
          <w:sz w:val="20"/>
          <w:highlight w:val="yellow"/>
        </w:rPr>
        <w:t xml:space="preserve">147, </w:t>
      </w:r>
      <w:ins w:id="886" w:author="Ye-Kui Wang" w:date="2018-08-09T15:28: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highlight w:val="yellow"/>
        </w:rPr>
        <w:t>,</w:t>
      </w:r>
      <w:r w:rsidRPr="005347D2">
        <w:rPr>
          <w:rFonts w:eastAsia="MS Mincho"/>
          <w:sz w:val="20"/>
        </w:rPr>
        <w:t xml:space="preserve"> which are specified in clause </w:t>
      </w:r>
      <w:r w:rsidRPr="005347D2">
        <w:rPr>
          <w:rFonts w:eastAsia="MS Mincho"/>
          <w:sz w:val="20"/>
          <w:cs/>
        </w:rPr>
        <w:t>‎</w:t>
      </w:r>
      <w:r w:rsidRPr="005347D2">
        <w:rPr>
          <w:rFonts w:eastAsia="MS Mincho"/>
          <w:sz w:val="20"/>
        </w:rPr>
        <w:t>D.2, are extended as follows:</w:t>
      </w:r>
    </w:p>
    <w:p w14:paraId="1128AE1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60AC7DE0" w14:textId="77777777"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 xml:space="preserve">Otherwise, if </w:t>
      </w:r>
      <w:proofErr w:type="spellStart"/>
      <w:r w:rsidRPr="005347D2">
        <w:rPr>
          <w:rFonts w:eastAsia="MS Mincho"/>
          <w:sz w:val="20"/>
        </w:rPr>
        <w:t>payloadType</w:t>
      </w:r>
      <w:proofErr w:type="spellEnd"/>
      <w:r w:rsidRPr="005347D2">
        <w:rPr>
          <w:rFonts w:eastAsia="MS Mincho"/>
          <w:sz w:val="20"/>
        </w:rPr>
        <w:t xml:space="preserve"> is equal to 2, 6, 7, 9, 10, 11, 12, 13, 14, 15, 16, 17, 18, 21, 23, 45, or 47, the following applies:</w:t>
      </w:r>
    </w:p>
    <w:p w14:paraId="5465F76E"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6D216DE" w14:textId="1BBF79B3"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 xml:space="preserve">Otherwise, if </w:t>
      </w:r>
      <w:proofErr w:type="spellStart"/>
      <w:r w:rsidRPr="005347D2">
        <w:rPr>
          <w:rFonts w:eastAsia="MS Mincho"/>
          <w:sz w:val="20"/>
        </w:rPr>
        <w:t>payloadType</w:t>
      </w:r>
      <w:proofErr w:type="spellEnd"/>
      <w:r w:rsidRPr="005347D2">
        <w:rPr>
          <w:rFonts w:eastAsia="MS Mincho"/>
          <w:sz w:val="20"/>
        </w:rPr>
        <w:t xml:space="preserve"> is equal to 2, 6, 7, 9, 10, 11, 12, 13, 14, 15, 16, 17, 18, 21, 23,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 xml:space="preserve">147, </w:t>
      </w:r>
      <w:ins w:id="887" w:author="Ye-Kui Wang" w:date="2018-08-09T15:29: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30757CA8" w14:textId="77777777" w:rsidR="00C94F19" w:rsidRPr="005347D2" w:rsidRDefault="00C94F19" w:rsidP="00C94F19">
      <w:pPr>
        <w:keepNext/>
        <w:keepLines/>
        <w:spacing w:before="360"/>
        <w:outlineLvl w:val="0"/>
        <w:rPr>
          <w:i/>
          <w:noProof/>
          <w:sz w:val="24"/>
        </w:rPr>
      </w:pPr>
      <w:r w:rsidRPr="005347D2">
        <w:rPr>
          <w:i/>
          <w:noProof/>
          <w:sz w:val="24"/>
        </w:rPr>
        <w:t>In G.13.2 (SEI payload semantics), add the following two paragraphs:</w:t>
      </w:r>
    </w:p>
    <w:p w14:paraId="263BFF2B" w14:textId="77777777" w:rsidR="00C94F19" w:rsidRPr="005347D2" w:rsidRDefault="00C94F19" w:rsidP="00C94F1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 scalable nesting SEI message, and </w:t>
      </w:r>
      <w:r w:rsidRPr="005347D2">
        <w:rPr>
          <w:sz w:val="20"/>
        </w:rPr>
        <w:t xml:space="preserve">applying to a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proofErr w:type="spellStart"/>
      <w:r w:rsidRPr="005347D2">
        <w:rPr>
          <w:sz w:val="20"/>
        </w:rPr>
        <w:lastRenderedPageBreak/>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shall be present a scalable nesting SEI message in the IDR access unit that is the first access unit of the coded video sequence.</w:t>
      </w:r>
    </w:p>
    <w:p w14:paraId="66B8C8B2" w14:textId="77777777" w:rsidR="00C94F19" w:rsidRPr="005347D2" w:rsidRDefault="00C94F19" w:rsidP="00C94F19">
      <w:pPr>
        <w:jc w:val="both"/>
        <w:rPr>
          <w:sz w:val="20"/>
        </w:rPr>
      </w:pPr>
      <w:r w:rsidRPr="005347D2">
        <w:rPr>
          <w:sz w:val="20"/>
        </w:rPr>
        <w:t xml:space="preserve">All SEI messages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scalable nesting SEI messages, and </w:t>
      </w:r>
      <w:r w:rsidRPr="005347D2">
        <w:rPr>
          <w:sz w:val="20"/>
        </w:rPr>
        <w:t xml:space="preserve">applying to a particular combination of </w:t>
      </w:r>
      <w:proofErr w:type="spellStart"/>
      <w:r w:rsidRPr="005347D2">
        <w:rPr>
          <w:sz w:val="20"/>
        </w:rPr>
        <w:t>dependency_id</w:t>
      </w:r>
      <w:proofErr w:type="spellEnd"/>
      <w:r w:rsidRPr="005347D2">
        <w:rPr>
          <w:sz w:val="20"/>
        </w:rPr>
        <w:t xml:space="preserve">, </w:t>
      </w:r>
      <w:proofErr w:type="spellStart"/>
      <w:r w:rsidRPr="005347D2">
        <w:rPr>
          <w:sz w:val="20"/>
        </w:rPr>
        <w:t>quality_id</w:t>
      </w:r>
      <w:proofErr w:type="spellEnd"/>
      <w:r w:rsidRPr="005347D2">
        <w:rPr>
          <w:sz w:val="20"/>
        </w:rPr>
        <w:t xml:space="preserve">, and </w:t>
      </w:r>
      <w:proofErr w:type="spellStart"/>
      <w:r w:rsidRPr="005347D2">
        <w:rPr>
          <w:sz w:val="20"/>
        </w:rPr>
        <w:t>temporal_id</w:t>
      </w:r>
      <w:proofErr w:type="spellEnd"/>
      <w:r w:rsidRPr="005347D2">
        <w:rPr>
          <w:sz w:val="20"/>
        </w:rPr>
        <w:t xml:space="preserve"> present in a coded video sequence shall have the same content.</w:t>
      </w:r>
    </w:p>
    <w:p w14:paraId="59F837B8"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227E6CA1" w14:textId="77777777" w:rsidR="00C94F19" w:rsidRPr="005347D2" w:rsidRDefault="00C94F19" w:rsidP="00C94F19">
      <w:pPr>
        <w:jc w:val="both"/>
        <w:rPr>
          <w:sz w:val="20"/>
        </w:rPr>
      </w:pPr>
      <w:r w:rsidRPr="005347D2">
        <w:rPr>
          <w:sz w:val="20"/>
        </w:rPr>
        <w:t xml:space="preserve">For the semantics of SEI messages with </w:t>
      </w:r>
      <w:proofErr w:type="spellStart"/>
      <w:r w:rsidRPr="005347D2">
        <w:rPr>
          <w:sz w:val="20"/>
        </w:rPr>
        <w:t>payloadType</w:t>
      </w:r>
      <w:proofErr w:type="spellEnd"/>
      <w:r w:rsidRPr="005347D2">
        <w:rPr>
          <w:sz w:val="20"/>
        </w:rPr>
        <w:t xml:space="preserve"> in the range of 0 to 23, inclusive, or equal to 45 or 47, which are specified in clause </w:t>
      </w:r>
      <w:r w:rsidRPr="005347D2">
        <w:rPr>
          <w:sz w:val="20"/>
          <w:cs/>
        </w:rPr>
        <w:t>‎</w:t>
      </w:r>
      <w:r w:rsidRPr="005347D2">
        <w:rPr>
          <w:sz w:val="20"/>
        </w:rPr>
        <w:t>D.2, SVC sequence parameter set is substituted for sequence parameter set; the parameters of the picture parameter set RBSP and SVC sequence parameter set RBSP that are in effect are specified in clause </w:t>
      </w:r>
      <w:r w:rsidRPr="005347D2">
        <w:rPr>
          <w:sz w:val="20"/>
          <w:cs/>
        </w:rPr>
        <w:t>‎</w:t>
      </w:r>
      <w:r w:rsidRPr="005347D2">
        <w:rPr>
          <w:sz w:val="20"/>
        </w:rPr>
        <w:t>G.7.4.1.2.1.</w:t>
      </w:r>
    </w:p>
    <w:p w14:paraId="24C42FAC"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156597FA" w14:textId="79840D9F"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7584180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79AA5F3" w14:textId="62D3A022"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 xml:space="preserve">147, </w:t>
      </w:r>
      <w:ins w:id="888" w:author="Ye-Kui Wang" w:date="2018-08-09T15:29: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595305F6" w14:textId="77777777" w:rsidR="00FC5767" w:rsidRPr="005347D2" w:rsidRDefault="00FC5767" w:rsidP="00FC5767">
      <w:pPr>
        <w:keepNext/>
        <w:keepLines/>
        <w:spacing w:before="360"/>
        <w:outlineLvl w:val="0"/>
        <w:rPr>
          <w:i/>
          <w:noProof/>
          <w:sz w:val="24"/>
        </w:rPr>
      </w:pPr>
      <w:r w:rsidRPr="005347D2">
        <w:rPr>
          <w:i/>
          <w:noProof/>
          <w:sz w:val="24"/>
        </w:rPr>
        <w:t>In G.13.2 (SEI payload semantics), replace the following:</w:t>
      </w:r>
    </w:p>
    <w:p w14:paraId="03BD71F9" w14:textId="77777777" w:rsidR="00FC5767" w:rsidRPr="005347D2" w:rsidRDefault="00FC5767" w:rsidP="00FC5767">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24 to 35, inclusive, which are specified in clause </w:t>
      </w:r>
      <w:r w:rsidRPr="005347D2">
        <w:rPr>
          <w:sz w:val="20"/>
          <w:cs/>
        </w:rPr>
        <w:t>‎</w:t>
      </w:r>
      <w:r w:rsidRPr="005347D2">
        <w:rPr>
          <w:sz w:val="20"/>
        </w:rPr>
        <w:t xml:space="preserve">G.13, it shall not contain any SEI message that has </w:t>
      </w:r>
      <w:proofErr w:type="spellStart"/>
      <w:r w:rsidRPr="005347D2">
        <w:rPr>
          <w:sz w:val="20"/>
        </w:rPr>
        <w:t>payloadType</w:t>
      </w:r>
      <w:proofErr w:type="spellEnd"/>
      <w:r w:rsidRPr="005347D2">
        <w:rPr>
          <w:sz w:val="20"/>
        </w:rPr>
        <w:t xml:space="preserve"> less than 24 or equal to 45 or 47 that is not included in a scalable nesting SEI message, and the first SEI message in the SEI NAL unit shall have </w:t>
      </w:r>
      <w:proofErr w:type="spellStart"/>
      <w:r w:rsidRPr="005347D2">
        <w:rPr>
          <w:sz w:val="20"/>
        </w:rPr>
        <w:t>payloadType</w:t>
      </w:r>
      <w:proofErr w:type="spellEnd"/>
      <w:r w:rsidRPr="005347D2">
        <w:rPr>
          <w:sz w:val="20"/>
        </w:rPr>
        <w:t xml:space="preserve"> in the range of 24 to 35, inclusive.</w:t>
      </w:r>
    </w:p>
    <w:p w14:paraId="063C5EC6" w14:textId="77777777" w:rsidR="00FC5767" w:rsidRPr="005347D2" w:rsidRDefault="00FC5767" w:rsidP="00FC5767">
      <w:pPr>
        <w:keepNext/>
        <w:keepLines/>
        <w:spacing w:before="360"/>
        <w:outlineLvl w:val="1"/>
        <w:rPr>
          <w:i/>
          <w:noProof/>
          <w:sz w:val="24"/>
        </w:rPr>
      </w:pPr>
      <w:r w:rsidRPr="005347D2">
        <w:rPr>
          <w:i/>
          <w:noProof/>
          <w:sz w:val="24"/>
        </w:rPr>
        <w:t>with the following:</w:t>
      </w:r>
    </w:p>
    <w:p w14:paraId="724D4B7E" w14:textId="7711DC8C" w:rsidR="00FC5767" w:rsidRPr="005347D2" w:rsidRDefault="00FC5767" w:rsidP="00FC5767">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24 to 35, inclusive, which are specified in clause </w:t>
      </w:r>
      <w:r w:rsidRPr="005347D2">
        <w:rPr>
          <w:sz w:val="20"/>
          <w:cs/>
        </w:rPr>
        <w:t>‎</w:t>
      </w:r>
      <w:r w:rsidRPr="005347D2">
        <w:rPr>
          <w:sz w:val="20"/>
        </w:rPr>
        <w:t xml:space="preserve">G.13, it shall not contain any SEI message that has </w:t>
      </w:r>
      <w:proofErr w:type="spellStart"/>
      <w:r w:rsidRPr="005347D2">
        <w:rPr>
          <w:sz w:val="20"/>
        </w:rPr>
        <w:t>payloadType</w:t>
      </w:r>
      <w:proofErr w:type="spellEnd"/>
      <w:r w:rsidRPr="005347D2">
        <w:rPr>
          <w:sz w:val="20"/>
        </w:rPr>
        <w:t xml:space="preserve"> less than 24 or equal to 45</w:t>
      </w:r>
      <w:r w:rsidRPr="005347D2">
        <w:rPr>
          <w:rFonts w:eastAsia="MS Mincho"/>
          <w:sz w:val="20"/>
        </w:rPr>
        <w:t>, 47</w:t>
      </w:r>
      <w:r w:rsidRPr="005347D2">
        <w:rPr>
          <w:rFonts w:eastAsia="MS Mincho"/>
          <w:sz w:val="20"/>
          <w:highlight w:val="yellow"/>
        </w:rPr>
        <w:t xml:space="preserve">, 137, 142, 144, 147, </w:t>
      </w:r>
      <w:ins w:id="889" w:author="Ye-Kui Wang" w:date="2018-08-09T15:29: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that is not included in a scalable nesting SEI message, and the first SEI message in the SEI NAL unit shall have </w:t>
      </w:r>
      <w:proofErr w:type="spellStart"/>
      <w:r w:rsidRPr="005347D2">
        <w:rPr>
          <w:sz w:val="20"/>
        </w:rPr>
        <w:t>payloadType</w:t>
      </w:r>
      <w:proofErr w:type="spellEnd"/>
      <w:r w:rsidRPr="005347D2">
        <w:rPr>
          <w:sz w:val="20"/>
        </w:rPr>
        <w:t xml:space="preserve"> in the range of 24 to 35, inclusive.</w:t>
      </w:r>
    </w:p>
    <w:p w14:paraId="32DD3A3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6C0F08C6"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or 47, the following applies:</w:t>
      </w:r>
    </w:p>
    <w:p w14:paraId="17D087FF"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5FE030D" w14:textId="0921A413"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47</w:t>
      </w:r>
      <w:r w:rsidRPr="005347D2">
        <w:rPr>
          <w:rFonts w:eastAsia="MS Mincho"/>
          <w:sz w:val="20"/>
          <w:highlight w:val="yellow"/>
        </w:rPr>
        <w:t xml:space="preserve">, 137, 142, </w:t>
      </w:r>
      <w:r w:rsidR="00346853" w:rsidRPr="005347D2">
        <w:rPr>
          <w:rFonts w:eastAsia="MS Mincho"/>
          <w:sz w:val="20"/>
          <w:highlight w:val="yellow"/>
        </w:rPr>
        <w:t xml:space="preserve">144, </w:t>
      </w:r>
      <w:r w:rsidRPr="005347D2">
        <w:rPr>
          <w:rFonts w:eastAsia="MS Mincho"/>
          <w:sz w:val="20"/>
          <w:highlight w:val="yellow"/>
        </w:rPr>
        <w:t xml:space="preserve">147, </w:t>
      </w:r>
      <w:ins w:id="890" w:author="Ye-Kui Wang" w:date="2018-08-09T15:29: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6728CC43" w14:textId="66B94287" w:rsidR="00C94F19" w:rsidRPr="005347D2" w:rsidRDefault="00C94F19" w:rsidP="00C94F19">
      <w:pPr>
        <w:keepNext/>
        <w:keepLines/>
        <w:spacing w:before="360"/>
        <w:outlineLvl w:val="0"/>
        <w:rPr>
          <w:i/>
          <w:noProof/>
          <w:sz w:val="24"/>
        </w:rPr>
      </w:pPr>
      <w:r w:rsidRPr="005347D2">
        <w:rPr>
          <w:i/>
          <w:noProof/>
          <w:sz w:val="24"/>
        </w:rPr>
        <w:t xml:space="preserve">In </w:t>
      </w:r>
      <w:r w:rsidR="00860E39" w:rsidRPr="005347D2">
        <w:rPr>
          <w:i/>
          <w:noProof/>
          <w:sz w:val="24"/>
        </w:rPr>
        <w:t>H</w:t>
      </w:r>
      <w:r w:rsidRPr="005347D2">
        <w:rPr>
          <w:i/>
          <w:noProof/>
          <w:sz w:val="24"/>
        </w:rPr>
        <w:t>.13.2 (SEI payload semantics), add the following two paragraphs:</w:t>
      </w:r>
    </w:p>
    <w:p w14:paraId="23310CD8" w14:textId="103D590E" w:rsidR="00C94F19" w:rsidRPr="005347D2" w:rsidRDefault="00C94F19" w:rsidP="00C94F1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an MVC scalable nesting SEI message, and </w:t>
      </w:r>
      <w:r w:rsidRPr="005347D2">
        <w:rPr>
          <w:sz w:val="20"/>
        </w:rPr>
        <w:t xml:space="preserve">applying to a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00860E39" w:rsidRPr="005347D2">
        <w:rPr>
          <w:sz w:val="20"/>
        </w:rPr>
        <w:t xml:space="preserve"> </w:t>
      </w:r>
      <w:r w:rsidRPr="005347D2">
        <w:rPr>
          <w:sz w:val="20"/>
        </w:rPr>
        <w:t xml:space="preserve">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r w:rsidR="00860E39" w:rsidRPr="005347D2">
        <w:rPr>
          <w:sz w:val="20"/>
        </w:rPr>
        <w:t xml:space="preserve">a list </w:t>
      </w:r>
      <w:r w:rsidR="00860E39" w:rsidRPr="005347D2">
        <w:rPr>
          <w:sz w:val="20"/>
        </w:rPr>
        <w:lastRenderedPageBreak/>
        <w:t xml:space="preserve">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00860E39" w:rsidRPr="005347D2">
        <w:rPr>
          <w:sz w:val="20"/>
        </w:rPr>
        <w:t xml:space="preserve"> </w:t>
      </w:r>
      <w:r w:rsidRPr="005347D2">
        <w:rPr>
          <w:sz w:val="20"/>
        </w:rPr>
        <w:t>shall be present a</w:t>
      </w:r>
      <w:r w:rsidR="00860E39" w:rsidRPr="005347D2">
        <w:rPr>
          <w:sz w:val="20"/>
        </w:rPr>
        <w:t>n MVC</w:t>
      </w:r>
      <w:r w:rsidRPr="005347D2">
        <w:rPr>
          <w:sz w:val="20"/>
        </w:rPr>
        <w:t xml:space="preserve"> scalable nesting SEI message in the IDR access unit that is the first access unit of the coded video sequence.</w:t>
      </w:r>
    </w:p>
    <w:p w14:paraId="2BC68087" w14:textId="110A1F75" w:rsidR="00C94F19" w:rsidRPr="005347D2" w:rsidRDefault="00C94F19" w:rsidP="00C94F19">
      <w:pPr>
        <w:jc w:val="both"/>
        <w:rPr>
          <w:sz w:val="20"/>
        </w:rPr>
      </w:pPr>
      <w:r w:rsidRPr="005347D2">
        <w:rPr>
          <w:sz w:val="20"/>
        </w:rPr>
        <w:t xml:space="preserve">All SEI messages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w:t>
      </w:r>
      <w:r w:rsidR="00860E39" w:rsidRPr="005347D2">
        <w:rPr>
          <w:rFonts w:eastAsia="MS Mincho"/>
          <w:sz w:val="20"/>
        </w:rPr>
        <w:t xml:space="preserve">MVC </w:t>
      </w:r>
      <w:r w:rsidRPr="005347D2">
        <w:rPr>
          <w:rFonts w:eastAsia="MS Mincho"/>
          <w:sz w:val="20"/>
        </w:rPr>
        <w:t xml:space="preserve">scalable nesting SEI messages, and </w:t>
      </w:r>
      <w:r w:rsidRPr="005347D2">
        <w:rPr>
          <w:sz w:val="20"/>
        </w:rPr>
        <w:t xml:space="preserve">applying to a particular combination of </w:t>
      </w:r>
      <w:r w:rsidR="00860E39" w:rsidRPr="005347D2">
        <w:rPr>
          <w:sz w:val="20"/>
        </w:rPr>
        <w:t xml:space="preserve">a list of </w:t>
      </w:r>
      <w:proofErr w:type="spellStart"/>
      <w:r w:rsidR="00860E39" w:rsidRPr="005347D2">
        <w:rPr>
          <w:sz w:val="20"/>
        </w:rPr>
        <w:t>view_id</w:t>
      </w:r>
      <w:proofErr w:type="spellEnd"/>
      <w:r w:rsidR="00860E39" w:rsidRPr="005347D2">
        <w:rPr>
          <w:sz w:val="20"/>
        </w:rPr>
        <w:t xml:space="preserve"> and a </w:t>
      </w:r>
      <w:proofErr w:type="spellStart"/>
      <w:r w:rsidR="00860E39" w:rsidRPr="005347D2">
        <w:rPr>
          <w:sz w:val="20"/>
        </w:rPr>
        <w:t>temporal_id</w:t>
      </w:r>
      <w:proofErr w:type="spellEnd"/>
      <w:r w:rsidRPr="005347D2">
        <w:rPr>
          <w:sz w:val="20"/>
        </w:rPr>
        <w:t xml:space="preserve"> present in a coded video sequence shall have the same content.</w:t>
      </w:r>
    </w:p>
    <w:p w14:paraId="793D8E83"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4F05CFFA" w14:textId="77777777" w:rsidR="00C94F19" w:rsidRPr="005347D2" w:rsidRDefault="00C94F19" w:rsidP="00C94F19">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6CC7D32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48FC594E" w14:textId="28DA8CB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13FAF2F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1D4770E1" w14:textId="2C3FD3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ins w:id="891" w:author="Ye-Kui Wang" w:date="2018-08-09T15:30: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23EC3B00" w14:textId="6BE0032E" w:rsidR="00C94F19" w:rsidRPr="005347D2" w:rsidRDefault="00C94F19" w:rsidP="00C94F19">
      <w:pPr>
        <w:keepNext/>
        <w:keepLines/>
        <w:spacing w:before="360"/>
        <w:outlineLvl w:val="0"/>
        <w:rPr>
          <w:i/>
          <w:noProof/>
          <w:sz w:val="24"/>
        </w:rPr>
      </w:pPr>
      <w:r w:rsidRPr="005347D2">
        <w:rPr>
          <w:i/>
          <w:noProof/>
          <w:sz w:val="24"/>
        </w:rPr>
        <w:t>In H.13.2 (SEI payload semantics), replace the following:</w:t>
      </w:r>
    </w:p>
    <w:p w14:paraId="29D1A296" w14:textId="79FC2116" w:rsidR="00C94F19" w:rsidRPr="005347D2" w:rsidRDefault="00C94F19" w:rsidP="00C94F19">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which are specified in clause </w:t>
      </w:r>
      <w:r w:rsidRPr="005347D2">
        <w:rPr>
          <w:sz w:val="20"/>
          <w:cs/>
        </w:rPr>
        <w:t>‎</w:t>
      </w:r>
      <w:r w:rsidRPr="005347D2">
        <w:rPr>
          <w:sz w:val="20"/>
        </w:rPr>
        <w:t xml:space="preserve">H.13, it shall not contain any SEI messages with </w:t>
      </w:r>
      <w:proofErr w:type="spellStart"/>
      <w:r w:rsidRPr="005347D2">
        <w:rPr>
          <w:sz w:val="20"/>
        </w:rPr>
        <w:t>payloadType</w:t>
      </w:r>
      <w:proofErr w:type="spellEnd"/>
      <w:r w:rsidRPr="005347D2">
        <w:rPr>
          <w:sz w:val="20"/>
        </w:rPr>
        <w:t xml:space="preserve"> less than 36 or equal to 45 or 47,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w:t>
      </w:r>
    </w:p>
    <w:p w14:paraId="72FE2C7D" w14:textId="77777777" w:rsidR="00C94F19" w:rsidRPr="005347D2" w:rsidRDefault="00C94F19" w:rsidP="00C94F19">
      <w:pPr>
        <w:keepNext/>
        <w:keepLines/>
        <w:spacing w:before="360"/>
        <w:outlineLvl w:val="1"/>
        <w:rPr>
          <w:i/>
          <w:noProof/>
          <w:sz w:val="24"/>
        </w:rPr>
      </w:pPr>
      <w:r w:rsidRPr="005347D2">
        <w:rPr>
          <w:i/>
          <w:noProof/>
          <w:sz w:val="24"/>
        </w:rPr>
        <w:t>with the following:</w:t>
      </w:r>
    </w:p>
    <w:p w14:paraId="4BADF1DC" w14:textId="4B5B5616" w:rsidR="00C94F19" w:rsidRPr="005347D2" w:rsidRDefault="00C94F19" w:rsidP="00C94F19">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which are specified in clause </w:t>
      </w:r>
      <w:r w:rsidRPr="005347D2">
        <w:rPr>
          <w:sz w:val="20"/>
          <w:cs/>
        </w:rPr>
        <w:t>‎</w:t>
      </w:r>
      <w:r w:rsidRPr="005347D2">
        <w:rPr>
          <w:sz w:val="20"/>
        </w:rPr>
        <w:t xml:space="preserve">H.13, it shall not contain any SEI messages with </w:t>
      </w:r>
      <w:proofErr w:type="spellStart"/>
      <w:r w:rsidRPr="005347D2">
        <w:rPr>
          <w:sz w:val="20"/>
        </w:rPr>
        <w:t>payloadType</w:t>
      </w:r>
      <w:proofErr w:type="spellEnd"/>
      <w:r w:rsidRPr="005347D2">
        <w:rPr>
          <w:sz w:val="20"/>
        </w:rPr>
        <w:t xml:space="preserve"> less than 36 or equal to 45</w:t>
      </w:r>
      <w:r w:rsidRPr="005347D2">
        <w:rPr>
          <w:rFonts w:eastAsia="MS Mincho"/>
          <w:sz w:val="20"/>
        </w:rPr>
        <w:t>, 47</w:t>
      </w:r>
      <w:r w:rsidRPr="005347D2">
        <w:rPr>
          <w:rFonts w:eastAsia="MS Mincho"/>
          <w:sz w:val="20"/>
          <w:highlight w:val="yellow"/>
        </w:rPr>
        <w:t xml:space="preserve">, 137, 142, 144, 147, </w:t>
      </w:r>
      <w:ins w:id="892" w:author="Ye-Kui Wang" w:date="2018-08-09T15:30: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w:t>
      </w:r>
    </w:p>
    <w:p w14:paraId="58C23357"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2D387503"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or 47, the following applies:</w:t>
      </w:r>
    </w:p>
    <w:p w14:paraId="69EDB6D9"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F8C9CF7" w14:textId="00C0CF8A"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 xml:space="preserve">If </w:t>
      </w:r>
      <w:proofErr w:type="spellStart"/>
      <w:r w:rsidRPr="005347D2">
        <w:rPr>
          <w:rFonts w:eastAsia="MS Mincho"/>
          <w:sz w:val="20"/>
        </w:rPr>
        <w:t>payloadType</w:t>
      </w:r>
      <w:proofErr w:type="spellEnd"/>
      <w:r w:rsidRPr="005347D2">
        <w:rPr>
          <w:rFonts w:eastAsia="MS Mincho"/>
          <w:sz w:val="20"/>
        </w:rPr>
        <w:t xml:space="preserve"> is equal to 2, 3, 6, 7, 8, 9, 10, 11, 12, 13, 14, 15, 16, 17, 18, 19, 20, 21, 22, 23,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ins w:id="893" w:author="Ye-Kui Wang" w:date="2018-08-09T15:30:00Z">
        <w:r w:rsidR="00B76BEA">
          <w:rPr>
            <w:rFonts w:eastAsia="MS Mincho"/>
            <w:sz w:val="20"/>
            <w:highlight w:val="yellow"/>
          </w:rPr>
          <w:t xml:space="preserve">148, </w:t>
        </w:r>
      </w:ins>
      <w:r w:rsidR="003D36DD" w:rsidRPr="005347D2">
        <w:rPr>
          <w:rFonts w:eastAsia="MS Mincho"/>
          <w:sz w:val="20"/>
          <w:highlight w:val="yellow"/>
        </w:rPr>
        <w:t>14</w:t>
      </w:r>
      <w:r w:rsidR="003D36DD">
        <w:rPr>
          <w:rFonts w:eastAsia="MS Mincho"/>
          <w:sz w:val="20"/>
          <w:highlight w:val="yellow"/>
        </w:rPr>
        <w:t>9</w:t>
      </w:r>
      <w:r w:rsidR="003D36DD"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the following applies:</w:t>
      </w:r>
    </w:p>
    <w:p w14:paraId="02FC1931" w14:textId="286D36FE" w:rsidR="00860E39" w:rsidRPr="005347D2" w:rsidRDefault="00860E39" w:rsidP="00860E39">
      <w:pPr>
        <w:keepNext/>
        <w:keepLines/>
        <w:spacing w:before="360"/>
        <w:outlineLvl w:val="0"/>
        <w:rPr>
          <w:i/>
          <w:noProof/>
          <w:sz w:val="24"/>
        </w:rPr>
      </w:pPr>
      <w:r w:rsidRPr="005347D2">
        <w:rPr>
          <w:i/>
          <w:noProof/>
          <w:sz w:val="24"/>
        </w:rPr>
        <w:t>In I.13.2 (SEI payload semantics), add the following two paragraphs:</w:t>
      </w:r>
    </w:p>
    <w:p w14:paraId="1C5F0CA6" w14:textId="6F963CB9" w:rsidR="00860E39" w:rsidRPr="005347D2" w:rsidRDefault="00860E39" w:rsidP="00860E39">
      <w:pPr>
        <w:jc w:val="both"/>
        <w:rPr>
          <w:sz w:val="20"/>
        </w:rPr>
      </w:pPr>
      <w:r w:rsidRPr="005347D2">
        <w:rPr>
          <w:sz w:val="20"/>
        </w:rPr>
        <w:t xml:space="preserve">When an SEI message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an MVCD scalable nesting SEI message, and </w:t>
      </w:r>
      <w:r w:rsidRPr="005347D2">
        <w:rPr>
          <w:sz w:val="20"/>
        </w:rPr>
        <w:t xml:space="preserve">applying to a particular combination of 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is present in an access unit, the SEI message with the particular value of </w:t>
      </w:r>
      <w:proofErr w:type="spellStart"/>
      <w:r w:rsidRPr="005347D2">
        <w:rPr>
          <w:rFonts w:eastAsia="MS Mincho"/>
          <w:sz w:val="20"/>
        </w:rPr>
        <w:t>payloadType</w:t>
      </w:r>
      <w:proofErr w:type="spellEnd"/>
      <w:r w:rsidRPr="005347D2">
        <w:rPr>
          <w:rFonts w:eastAsia="MS Mincho"/>
          <w:sz w:val="20"/>
        </w:rPr>
        <w:t xml:space="preserve"> applying to the particular combination of </w:t>
      </w:r>
      <w:r w:rsidRPr="005347D2">
        <w:rPr>
          <w:sz w:val="20"/>
        </w:rPr>
        <w:t xml:space="preserve">a list </w:t>
      </w:r>
      <w:r w:rsidRPr="005347D2">
        <w:rPr>
          <w:sz w:val="20"/>
        </w:rPr>
        <w:lastRenderedPageBreak/>
        <w:t xml:space="preserve">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shall be present an MVC</w:t>
      </w:r>
      <w:r w:rsidR="0067465F" w:rsidRPr="005347D2">
        <w:rPr>
          <w:sz w:val="20"/>
        </w:rPr>
        <w:t>D</w:t>
      </w:r>
      <w:r w:rsidRPr="005347D2">
        <w:rPr>
          <w:sz w:val="20"/>
        </w:rPr>
        <w:t xml:space="preserve"> scalable nesting SEI message in the IDR access unit that is the first access unit of the coded video sequence.</w:t>
      </w:r>
    </w:p>
    <w:p w14:paraId="0574F75B" w14:textId="6F9191F9" w:rsidR="00860E39" w:rsidRPr="005347D2" w:rsidRDefault="00860E39" w:rsidP="00860E39">
      <w:pPr>
        <w:jc w:val="both"/>
        <w:rPr>
          <w:sz w:val="20"/>
        </w:rPr>
      </w:pPr>
      <w:r w:rsidRPr="005347D2">
        <w:rPr>
          <w:sz w:val="20"/>
        </w:rPr>
        <w:t xml:space="preserve">All SEI messages having a particular value of </w:t>
      </w:r>
      <w:proofErr w:type="spellStart"/>
      <w:r w:rsidRPr="005347D2">
        <w:rPr>
          <w:rFonts w:eastAsia="MS Mincho"/>
          <w:sz w:val="20"/>
        </w:rPr>
        <w:t>payloadType</w:t>
      </w:r>
      <w:proofErr w:type="spellEnd"/>
      <w:r w:rsidRPr="005347D2">
        <w:rPr>
          <w:rFonts w:eastAsia="MS Mincho"/>
          <w:sz w:val="20"/>
        </w:rPr>
        <w:t xml:space="preserve"> equal to 137 or 144, contained in MVC</w:t>
      </w:r>
      <w:r w:rsidR="0067465F" w:rsidRPr="005347D2">
        <w:rPr>
          <w:rFonts w:eastAsia="MS Mincho"/>
          <w:sz w:val="20"/>
        </w:rPr>
        <w:t>D</w:t>
      </w:r>
      <w:r w:rsidRPr="005347D2">
        <w:rPr>
          <w:rFonts w:eastAsia="MS Mincho"/>
          <w:sz w:val="20"/>
        </w:rPr>
        <w:t xml:space="preserve"> scalable nesting SEI messages, and </w:t>
      </w:r>
      <w:r w:rsidRPr="005347D2">
        <w:rPr>
          <w:sz w:val="20"/>
        </w:rPr>
        <w:t xml:space="preserve">applying to a particular combination of a list of </w:t>
      </w:r>
      <w:proofErr w:type="spellStart"/>
      <w:r w:rsidRPr="005347D2">
        <w:rPr>
          <w:sz w:val="20"/>
        </w:rPr>
        <w:t>view_id</w:t>
      </w:r>
      <w:proofErr w:type="spellEnd"/>
      <w:r w:rsidRPr="005347D2">
        <w:rPr>
          <w:sz w:val="20"/>
        </w:rPr>
        <w:t xml:space="preserve"> and a </w:t>
      </w:r>
      <w:proofErr w:type="spellStart"/>
      <w:r w:rsidRPr="005347D2">
        <w:rPr>
          <w:sz w:val="20"/>
        </w:rPr>
        <w:t>temporal_id</w:t>
      </w:r>
      <w:proofErr w:type="spellEnd"/>
      <w:r w:rsidRPr="005347D2">
        <w:rPr>
          <w:sz w:val="20"/>
        </w:rPr>
        <w:t xml:space="preserve"> present in a coded video sequence shall have the same content.</w:t>
      </w:r>
    </w:p>
    <w:p w14:paraId="73420744" w14:textId="77777777" w:rsidR="00860E39" w:rsidRPr="005347D2" w:rsidRDefault="00860E39" w:rsidP="00860E39">
      <w:pPr>
        <w:keepNext/>
        <w:keepLines/>
        <w:spacing w:before="360"/>
        <w:outlineLvl w:val="1"/>
        <w:rPr>
          <w:i/>
          <w:noProof/>
          <w:sz w:val="24"/>
        </w:rPr>
      </w:pPr>
      <w:r w:rsidRPr="005347D2">
        <w:rPr>
          <w:i/>
          <w:noProof/>
          <w:sz w:val="24"/>
        </w:rPr>
        <w:t>immediately before the following paragraph:</w:t>
      </w:r>
    </w:p>
    <w:p w14:paraId="7D548F64" w14:textId="77777777" w:rsidR="0067465F" w:rsidRPr="005347D2" w:rsidRDefault="0067465F" w:rsidP="0067465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306E8C6B"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1C0DB2CD" w14:textId="168686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5491125A"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C79E328" w14:textId="257772F4"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For the semantics of SEI messages with </w:t>
      </w:r>
      <w:proofErr w:type="spellStart"/>
      <w:r w:rsidRPr="005347D2">
        <w:rPr>
          <w:rFonts w:eastAsia="MS Mincho"/>
          <w:sz w:val="20"/>
        </w:rPr>
        <w:t>payloadType</w:t>
      </w:r>
      <w:proofErr w:type="spellEnd"/>
      <w:r w:rsidRPr="005347D2">
        <w:rPr>
          <w:rFonts w:eastAsia="MS Mincho"/>
          <w:sz w:val="20"/>
        </w:rPr>
        <w:t xml:space="preserv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 xml:space="preserve">147, </w:t>
      </w:r>
      <w:ins w:id="894" w:author="Ye-Kui Wang" w:date="2018-08-09T15:30:00Z">
        <w:r w:rsidR="00B76BEA">
          <w:rPr>
            <w:rFonts w:eastAsia="MS Mincho"/>
            <w:sz w:val="20"/>
            <w:highlight w:val="yellow"/>
          </w:rPr>
          <w:t xml:space="preserve">148, </w:t>
        </w:r>
      </w:ins>
      <w:r w:rsidR="00BB4980" w:rsidRPr="005347D2">
        <w:rPr>
          <w:rFonts w:eastAsia="MS Mincho"/>
          <w:sz w:val="20"/>
          <w:highlight w:val="yellow"/>
        </w:rPr>
        <w:t>14</w:t>
      </w:r>
      <w:r w:rsidR="00BB4980">
        <w:rPr>
          <w:rFonts w:eastAsia="MS Mincho"/>
          <w:sz w:val="20"/>
          <w:highlight w:val="yellow"/>
        </w:rPr>
        <w:t>9</w:t>
      </w:r>
      <w:r w:rsidR="00BB4980"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6C3282F9" w14:textId="3AB07333" w:rsidR="00860E39" w:rsidRPr="005347D2" w:rsidRDefault="00860E39" w:rsidP="00860E39">
      <w:pPr>
        <w:keepNext/>
        <w:keepLines/>
        <w:spacing w:before="360"/>
        <w:outlineLvl w:val="0"/>
        <w:rPr>
          <w:i/>
          <w:noProof/>
          <w:sz w:val="24"/>
        </w:rPr>
      </w:pPr>
      <w:r w:rsidRPr="005347D2">
        <w:rPr>
          <w:i/>
          <w:noProof/>
          <w:sz w:val="24"/>
        </w:rPr>
        <w:t>In I.13.2 (SEI payload semantics), replace the following:</w:t>
      </w:r>
    </w:p>
    <w:p w14:paraId="34767FED" w14:textId="77777777" w:rsidR="0067465F" w:rsidRPr="005347D2" w:rsidRDefault="0067465F" w:rsidP="0067465F">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or in the range of 48 to 53, inclusive, it shall not contain any SEI messages with </w:t>
      </w:r>
      <w:proofErr w:type="spellStart"/>
      <w:r w:rsidRPr="005347D2">
        <w:rPr>
          <w:sz w:val="20"/>
        </w:rPr>
        <w:t>payloadType</w:t>
      </w:r>
      <w:proofErr w:type="spellEnd"/>
      <w:r w:rsidRPr="005347D2">
        <w:rPr>
          <w:sz w:val="20"/>
        </w:rPr>
        <w:t xml:space="preserve"> less than 36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 or in the range of  48 to 53, inclusive.</w:t>
      </w:r>
    </w:p>
    <w:p w14:paraId="2DC4802D" w14:textId="77777777" w:rsidR="00860E39" w:rsidRPr="005347D2" w:rsidRDefault="00860E39" w:rsidP="00860E39">
      <w:pPr>
        <w:keepNext/>
        <w:keepLines/>
        <w:spacing w:before="360"/>
        <w:outlineLvl w:val="1"/>
        <w:rPr>
          <w:i/>
          <w:noProof/>
          <w:sz w:val="24"/>
        </w:rPr>
      </w:pPr>
      <w:r w:rsidRPr="005347D2">
        <w:rPr>
          <w:i/>
          <w:noProof/>
          <w:sz w:val="24"/>
        </w:rPr>
        <w:t>with the followin</w:t>
      </w:r>
      <w:bookmarkStart w:id="895" w:name="_GoBack"/>
      <w:bookmarkEnd w:id="895"/>
      <w:r w:rsidRPr="005347D2">
        <w:rPr>
          <w:i/>
          <w:noProof/>
          <w:sz w:val="24"/>
        </w:rPr>
        <w:t>g:</w:t>
      </w:r>
    </w:p>
    <w:p w14:paraId="79BEE22D" w14:textId="7D04D94F" w:rsidR="0067465F" w:rsidRPr="005347D2" w:rsidRDefault="0067465F" w:rsidP="0067465F">
      <w:pPr>
        <w:jc w:val="both"/>
        <w:rPr>
          <w:sz w:val="20"/>
        </w:rPr>
      </w:pPr>
      <w:r w:rsidRPr="005347D2">
        <w:rPr>
          <w:sz w:val="20"/>
        </w:rPr>
        <w:t xml:space="preserve">When an SEI NAL unit contains an SEI message with </w:t>
      </w:r>
      <w:proofErr w:type="spellStart"/>
      <w:r w:rsidRPr="005347D2">
        <w:rPr>
          <w:sz w:val="20"/>
        </w:rPr>
        <w:t>payloadType</w:t>
      </w:r>
      <w:proofErr w:type="spellEnd"/>
      <w:r w:rsidRPr="005347D2">
        <w:rPr>
          <w:sz w:val="20"/>
        </w:rPr>
        <w:t xml:space="preserve"> in the range of 36 to 44, inclusive, or equal to 46, or in the range of 48 to 53, inclusive, it shall not contain any SEI messages with </w:t>
      </w:r>
      <w:proofErr w:type="spellStart"/>
      <w:r w:rsidRPr="005347D2">
        <w:rPr>
          <w:sz w:val="20"/>
        </w:rPr>
        <w:t>payloadType</w:t>
      </w:r>
      <w:proofErr w:type="spellEnd"/>
      <w:r w:rsidRPr="005347D2">
        <w:rPr>
          <w:sz w:val="20"/>
        </w:rPr>
        <w:t xml:space="preserve"> less than 36</w:t>
      </w:r>
      <w:r w:rsidRPr="005347D2">
        <w:rPr>
          <w:sz w:val="20"/>
          <w:highlight w:val="yellow"/>
        </w:rPr>
        <w:t xml:space="preserve"> or equal to 45</w:t>
      </w:r>
      <w:r w:rsidRPr="005347D2">
        <w:rPr>
          <w:rFonts w:eastAsia="MS Mincho"/>
          <w:sz w:val="20"/>
          <w:highlight w:val="yellow"/>
        </w:rPr>
        <w:t xml:space="preserve">, 47, 137, 142, 144, 147, </w:t>
      </w:r>
      <w:ins w:id="896" w:author="Ye-Kui Wang" w:date="2018-08-09T15:30:00Z">
        <w:r w:rsidR="00B76BEA">
          <w:rPr>
            <w:rFonts w:eastAsia="MS Mincho"/>
            <w:sz w:val="20"/>
            <w:highlight w:val="yellow"/>
          </w:rPr>
          <w:t xml:space="preserve">148, </w:t>
        </w:r>
      </w:ins>
      <w:r w:rsidR="00BB4980" w:rsidRPr="005347D2">
        <w:rPr>
          <w:rFonts w:eastAsia="MS Mincho"/>
          <w:sz w:val="20"/>
          <w:highlight w:val="yellow"/>
        </w:rPr>
        <w:t>14</w:t>
      </w:r>
      <w:r w:rsidR="00BB4980">
        <w:rPr>
          <w:rFonts w:eastAsia="MS Mincho"/>
          <w:sz w:val="20"/>
          <w:highlight w:val="yellow"/>
        </w:rPr>
        <w:t>9</w:t>
      </w:r>
      <w:r w:rsidR="00BB4980" w:rsidRPr="005347D2">
        <w:rPr>
          <w:rFonts w:eastAsia="MS Mincho"/>
          <w:sz w:val="20"/>
          <w:highlight w:val="yellow"/>
        </w:rPr>
        <w:t xml:space="preserve">, </w:t>
      </w:r>
      <w:r w:rsidRPr="005347D2">
        <w:rPr>
          <w:rFonts w:eastAsia="MS Mincho"/>
          <w:sz w:val="20"/>
          <w:highlight w:val="yellow"/>
        </w:rPr>
        <w:t>150, 151, 154, 155, 156</w:t>
      </w:r>
      <w:r w:rsidR="00832BB1" w:rsidRPr="005347D2">
        <w:rPr>
          <w:rFonts w:eastAsia="MS Mincho"/>
          <w:sz w:val="20"/>
          <w:highlight w:val="yellow"/>
        </w:rPr>
        <w:t>, 200, or 201</w:t>
      </w:r>
      <w:r w:rsidRPr="005347D2">
        <w:rPr>
          <w:sz w:val="20"/>
        </w:rPr>
        <w:t xml:space="preserve">, and the first SEI message in the SEI NAL unit shall have </w:t>
      </w:r>
      <w:proofErr w:type="spellStart"/>
      <w:r w:rsidRPr="005347D2">
        <w:rPr>
          <w:sz w:val="20"/>
        </w:rPr>
        <w:t>payloadType</w:t>
      </w:r>
      <w:proofErr w:type="spellEnd"/>
      <w:r w:rsidRPr="005347D2">
        <w:rPr>
          <w:sz w:val="20"/>
        </w:rPr>
        <w:t xml:space="preserve"> in the range of 36 to 44, inclusive, or equal to 46, or in the range of 48 to 53, inclusive.</w:t>
      </w:r>
    </w:p>
    <w:p w14:paraId="4F6CDF55" w14:textId="77777777" w:rsidR="00A449A2" w:rsidRPr="005347D2" w:rsidRDefault="00A449A2" w:rsidP="00D26D16">
      <w:pPr>
        <w:jc w:val="both"/>
        <w:rPr>
          <w:sz w:val="20"/>
          <w:szCs w:val="22"/>
        </w:rPr>
      </w:pPr>
    </w:p>
    <w:p w14:paraId="3322779D" w14:textId="77777777" w:rsidR="00D26D16" w:rsidRPr="005347D2" w:rsidRDefault="00D26D16" w:rsidP="00D26D1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5347D2">
        <w:rPr>
          <w:rFonts w:eastAsia="Calibri"/>
          <w:sz w:val="24"/>
          <w:szCs w:val="24"/>
          <w:lang w:eastAsia="ja-JP"/>
        </w:rPr>
        <w:t>____________________</w:t>
      </w:r>
    </w:p>
    <w:sectPr w:rsidR="00D26D16" w:rsidRPr="005347D2"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7E37D" w14:textId="77777777" w:rsidR="0095483D" w:rsidRDefault="0095483D">
      <w:r>
        <w:separator/>
      </w:r>
    </w:p>
  </w:endnote>
  <w:endnote w:type="continuationSeparator" w:id="0">
    <w:p w14:paraId="3355EE9C" w14:textId="77777777" w:rsidR="0095483D" w:rsidRDefault="00954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Times New Roman"/>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Cambria"/>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45F14901" w:rsidR="000265C1" w:rsidRPr="00C56F3D" w:rsidRDefault="000265C1"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4A3653">
      <w:rPr>
        <w:rStyle w:val="PageNumber"/>
        <w:noProof/>
      </w:rPr>
      <w:t>21</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ins w:id="897" w:author="Gary Sullivan" w:date="2018-09-03T14:32:00Z">
      <w:r w:rsidR="007475EA">
        <w:rPr>
          <w:rStyle w:val="PageNumber"/>
          <w:noProof/>
        </w:rPr>
        <w:t>2018-08-29</w:t>
      </w:r>
    </w:ins>
    <w:del w:id="898" w:author="Gary Sullivan" w:date="2018-09-03T14:32:00Z">
      <w:r w:rsidDel="007475EA">
        <w:rPr>
          <w:rStyle w:val="PageNumber"/>
          <w:noProof/>
        </w:rPr>
        <w:delText>2018-08-21</w:delText>
      </w:r>
    </w:del>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2E9B7" w14:textId="77777777" w:rsidR="0095483D" w:rsidRDefault="0095483D">
      <w:r>
        <w:separator/>
      </w:r>
    </w:p>
  </w:footnote>
  <w:footnote w:type="continuationSeparator" w:id="0">
    <w:p w14:paraId="16B35866" w14:textId="77777777" w:rsidR="0095483D" w:rsidRDefault="009548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5644B"/>
    <w:multiLevelType w:val="hybridMultilevel"/>
    <w:tmpl w:val="B91A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482E8D"/>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54432C"/>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C2C0AB2"/>
    <w:multiLevelType w:val="hybridMultilevel"/>
    <w:tmpl w:val="DB84FAB6"/>
    <w:lvl w:ilvl="0" w:tplc="22BE31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1"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3"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EE3393"/>
    <w:multiLevelType w:val="hybridMultilevel"/>
    <w:tmpl w:val="88B4C61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6"/>
  </w:num>
  <w:num w:numId="3">
    <w:abstractNumId w:val="1"/>
  </w:num>
  <w:num w:numId="4">
    <w:abstractNumId w:val="0"/>
  </w:num>
  <w:num w:numId="5">
    <w:abstractNumId w:val="15"/>
  </w:num>
  <w:num w:numId="6">
    <w:abstractNumId w:val="45"/>
  </w:num>
  <w:num w:numId="7">
    <w:abstractNumId w:val="30"/>
  </w:num>
  <w:num w:numId="8">
    <w:abstractNumId w:val="37"/>
  </w:num>
  <w:num w:numId="9">
    <w:abstractNumId w:val="38"/>
  </w:num>
  <w:num w:numId="10">
    <w:abstractNumId w:val="8"/>
  </w:num>
  <w:num w:numId="11">
    <w:abstractNumId w:val="32"/>
  </w:num>
  <w:num w:numId="12">
    <w:abstractNumId w:val="17"/>
  </w:num>
  <w:num w:numId="13">
    <w:abstractNumId w:val="20"/>
  </w:num>
  <w:num w:numId="14">
    <w:abstractNumId w:val="6"/>
  </w:num>
  <w:num w:numId="15">
    <w:abstractNumId w:val="46"/>
  </w:num>
  <w:num w:numId="16">
    <w:abstractNumId w:val="47"/>
  </w:num>
  <w:num w:numId="17">
    <w:abstractNumId w:val="27"/>
  </w:num>
  <w:num w:numId="18">
    <w:abstractNumId w:val="5"/>
  </w:num>
  <w:num w:numId="19">
    <w:abstractNumId w:val="7"/>
  </w:num>
  <w:num w:numId="20">
    <w:abstractNumId w:val="24"/>
  </w:num>
  <w:num w:numId="21">
    <w:abstractNumId w:val="44"/>
  </w:num>
  <w:num w:numId="22">
    <w:abstractNumId w:val="13"/>
  </w:num>
  <w:num w:numId="23">
    <w:abstractNumId w:val="40"/>
  </w:num>
  <w:num w:numId="24">
    <w:abstractNumId w:val="2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3"/>
  </w:num>
  <w:num w:numId="26">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21"/>
  </w:num>
  <w:num w:numId="30">
    <w:abstractNumId w:val="26"/>
  </w:num>
  <w:num w:numId="31">
    <w:abstractNumId w:val="43"/>
  </w:num>
  <w:num w:numId="32">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2"/>
  </w:num>
  <w:num w:numId="34">
    <w:abstractNumId w:val="29"/>
  </w:num>
  <w:num w:numId="35">
    <w:abstractNumId w:val="10"/>
  </w:num>
  <w:num w:numId="36">
    <w:abstractNumId w:val="41"/>
  </w:num>
  <w:num w:numId="37">
    <w:abstractNumId w:val="35"/>
  </w:num>
  <w:num w:numId="38">
    <w:abstractNumId w:val="42"/>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9"/>
  </w:num>
  <w:num w:numId="52">
    <w:abstractNumId w:val="36"/>
  </w:num>
  <w:num w:numId="53">
    <w:abstractNumId w:val="3"/>
  </w:num>
  <w:num w:numId="54">
    <w:abstractNumId w:val="11"/>
  </w:num>
  <w:num w:numId="55">
    <w:abstractNumId w:val="39"/>
  </w:num>
  <w:num w:numId="56">
    <w:abstractNumId w:val="14"/>
  </w:num>
  <w:num w:numId="57">
    <w:abstractNumId w:val="48"/>
  </w:num>
  <w:num w:numId="58">
    <w:abstractNumId w:val="33"/>
  </w:num>
  <w:num w:numId="59">
    <w:abstractNumId w:val="4"/>
  </w:num>
  <w:num w:numId="60">
    <w:abstractNumId w:val="3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rson w15:author="Ye-Kui Wang d06">
    <w15:presenceInfo w15:providerId="None" w15:userId="Ye-Kui Wang d06"/>
  </w15:person>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5C1"/>
    <w:rsid w:val="00026DF0"/>
    <w:rsid w:val="000308A3"/>
    <w:rsid w:val="000331A3"/>
    <w:rsid w:val="00034FC7"/>
    <w:rsid w:val="00036F59"/>
    <w:rsid w:val="00040636"/>
    <w:rsid w:val="00040C76"/>
    <w:rsid w:val="000419C4"/>
    <w:rsid w:val="000425A4"/>
    <w:rsid w:val="00044A41"/>
    <w:rsid w:val="000458BC"/>
    <w:rsid w:val="00045C41"/>
    <w:rsid w:val="00046C03"/>
    <w:rsid w:val="00052898"/>
    <w:rsid w:val="0005545C"/>
    <w:rsid w:val="000575E6"/>
    <w:rsid w:val="00065039"/>
    <w:rsid w:val="00066AF8"/>
    <w:rsid w:val="00066D3D"/>
    <w:rsid w:val="0007089B"/>
    <w:rsid w:val="00074448"/>
    <w:rsid w:val="00074DB3"/>
    <w:rsid w:val="0007614F"/>
    <w:rsid w:val="000776E3"/>
    <w:rsid w:val="000808A3"/>
    <w:rsid w:val="000827AF"/>
    <w:rsid w:val="00083377"/>
    <w:rsid w:val="00085B81"/>
    <w:rsid w:val="00093C04"/>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C09AC"/>
    <w:rsid w:val="000C2458"/>
    <w:rsid w:val="000C3686"/>
    <w:rsid w:val="000C5590"/>
    <w:rsid w:val="000C7A51"/>
    <w:rsid w:val="000C7C43"/>
    <w:rsid w:val="000D15AE"/>
    <w:rsid w:val="000D2C00"/>
    <w:rsid w:val="000D5A4B"/>
    <w:rsid w:val="000E00F3"/>
    <w:rsid w:val="000E1A8B"/>
    <w:rsid w:val="000E1EAA"/>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2CA8"/>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14"/>
    <w:rsid w:val="001C3CDD"/>
    <w:rsid w:val="001C5CB0"/>
    <w:rsid w:val="001D1BD2"/>
    <w:rsid w:val="001D2242"/>
    <w:rsid w:val="001D2498"/>
    <w:rsid w:val="001D3279"/>
    <w:rsid w:val="001D3A0B"/>
    <w:rsid w:val="001D40F4"/>
    <w:rsid w:val="001D4429"/>
    <w:rsid w:val="001D4DDC"/>
    <w:rsid w:val="001D722D"/>
    <w:rsid w:val="001E02BE"/>
    <w:rsid w:val="001E0E3E"/>
    <w:rsid w:val="001E3B37"/>
    <w:rsid w:val="001E5ECA"/>
    <w:rsid w:val="001E73FB"/>
    <w:rsid w:val="001F070B"/>
    <w:rsid w:val="001F2433"/>
    <w:rsid w:val="001F2594"/>
    <w:rsid w:val="001F3D36"/>
    <w:rsid w:val="001F4795"/>
    <w:rsid w:val="001F5A08"/>
    <w:rsid w:val="001F6FB2"/>
    <w:rsid w:val="00202C2F"/>
    <w:rsid w:val="00203CC8"/>
    <w:rsid w:val="002055A6"/>
    <w:rsid w:val="00206460"/>
    <w:rsid w:val="002069B4"/>
    <w:rsid w:val="002071FE"/>
    <w:rsid w:val="0021032F"/>
    <w:rsid w:val="00215DFC"/>
    <w:rsid w:val="00216F59"/>
    <w:rsid w:val="002212DF"/>
    <w:rsid w:val="00222CD4"/>
    <w:rsid w:val="00224601"/>
    <w:rsid w:val="0022466E"/>
    <w:rsid w:val="00225016"/>
    <w:rsid w:val="002264A6"/>
    <w:rsid w:val="002278CE"/>
    <w:rsid w:val="00227BA7"/>
    <w:rsid w:val="0023011C"/>
    <w:rsid w:val="002304E9"/>
    <w:rsid w:val="0023074A"/>
    <w:rsid w:val="002316AF"/>
    <w:rsid w:val="002327CF"/>
    <w:rsid w:val="0023350B"/>
    <w:rsid w:val="00235D32"/>
    <w:rsid w:val="00236405"/>
    <w:rsid w:val="002375C1"/>
    <w:rsid w:val="00243B3A"/>
    <w:rsid w:val="00243CE6"/>
    <w:rsid w:val="00252C0D"/>
    <w:rsid w:val="00253504"/>
    <w:rsid w:val="00263398"/>
    <w:rsid w:val="00263FC4"/>
    <w:rsid w:val="002646E1"/>
    <w:rsid w:val="00264A76"/>
    <w:rsid w:val="002657AF"/>
    <w:rsid w:val="00266F06"/>
    <w:rsid w:val="002729A5"/>
    <w:rsid w:val="002755A8"/>
    <w:rsid w:val="002757C8"/>
    <w:rsid w:val="00275BCF"/>
    <w:rsid w:val="00276696"/>
    <w:rsid w:val="00281706"/>
    <w:rsid w:val="00284A10"/>
    <w:rsid w:val="00287595"/>
    <w:rsid w:val="00291BFA"/>
    <w:rsid w:val="00291E36"/>
    <w:rsid w:val="00292257"/>
    <w:rsid w:val="00294557"/>
    <w:rsid w:val="002A00F5"/>
    <w:rsid w:val="002A0BF3"/>
    <w:rsid w:val="002A2AF2"/>
    <w:rsid w:val="002A2ED4"/>
    <w:rsid w:val="002A3263"/>
    <w:rsid w:val="002A53D2"/>
    <w:rsid w:val="002A54E0"/>
    <w:rsid w:val="002A68F9"/>
    <w:rsid w:val="002B14CA"/>
    <w:rsid w:val="002B1595"/>
    <w:rsid w:val="002B17BA"/>
    <w:rsid w:val="002B191D"/>
    <w:rsid w:val="002B32EE"/>
    <w:rsid w:val="002B66AB"/>
    <w:rsid w:val="002C0077"/>
    <w:rsid w:val="002C4FED"/>
    <w:rsid w:val="002C7AA0"/>
    <w:rsid w:val="002D0AF6"/>
    <w:rsid w:val="002D10D4"/>
    <w:rsid w:val="002D1532"/>
    <w:rsid w:val="002D30A5"/>
    <w:rsid w:val="002D34F7"/>
    <w:rsid w:val="002D4077"/>
    <w:rsid w:val="002D5238"/>
    <w:rsid w:val="002D5BDB"/>
    <w:rsid w:val="002E4D33"/>
    <w:rsid w:val="002F116C"/>
    <w:rsid w:val="002F164D"/>
    <w:rsid w:val="002F1F52"/>
    <w:rsid w:val="002F3306"/>
    <w:rsid w:val="002F6334"/>
    <w:rsid w:val="002F72F7"/>
    <w:rsid w:val="00301E71"/>
    <w:rsid w:val="00302847"/>
    <w:rsid w:val="00303CCA"/>
    <w:rsid w:val="00306206"/>
    <w:rsid w:val="003073EE"/>
    <w:rsid w:val="003114FE"/>
    <w:rsid w:val="003151FF"/>
    <w:rsid w:val="00317D85"/>
    <w:rsid w:val="003220D2"/>
    <w:rsid w:val="00327C56"/>
    <w:rsid w:val="003315A1"/>
    <w:rsid w:val="0033225A"/>
    <w:rsid w:val="0033261A"/>
    <w:rsid w:val="003373EC"/>
    <w:rsid w:val="00337C75"/>
    <w:rsid w:val="00342FF4"/>
    <w:rsid w:val="003444CD"/>
    <w:rsid w:val="00344AAF"/>
    <w:rsid w:val="00344F31"/>
    <w:rsid w:val="00345207"/>
    <w:rsid w:val="00346148"/>
    <w:rsid w:val="00346223"/>
    <w:rsid w:val="00346853"/>
    <w:rsid w:val="0034723F"/>
    <w:rsid w:val="0035327D"/>
    <w:rsid w:val="00354964"/>
    <w:rsid w:val="00355A1E"/>
    <w:rsid w:val="003561E2"/>
    <w:rsid w:val="003571D6"/>
    <w:rsid w:val="00361787"/>
    <w:rsid w:val="00363EE4"/>
    <w:rsid w:val="00364199"/>
    <w:rsid w:val="00366148"/>
    <w:rsid w:val="003669EA"/>
    <w:rsid w:val="003706CC"/>
    <w:rsid w:val="00373207"/>
    <w:rsid w:val="00373BFF"/>
    <w:rsid w:val="00373C8D"/>
    <w:rsid w:val="00377710"/>
    <w:rsid w:val="0038127E"/>
    <w:rsid w:val="00383093"/>
    <w:rsid w:val="003848DA"/>
    <w:rsid w:val="00385D87"/>
    <w:rsid w:val="0038615B"/>
    <w:rsid w:val="00387581"/>
    <w:rsid w:val="00387610"/>
    <w:rsid w:val="00387A51"/>
    <w:rsid w:val="0039080C"/>
    <w:rsid w:val="0039104E"/>
    <w:rsid w:val="00393DFF"/>
    <w:rsid w:val="003A2D8E"/>
    <w:rsid w:val="003A69B3"/>
    <w:rsid w:val="003A7CE6"/>
    <w:rsid w:val="003B1CD9"/>
    <w:rsid w:val="003B4174"/>
    <w:rsid w:val="003B7212"/>
    <w:rsid w:val="003C08B3"/>
    <w:rsid w:val="003C1149"/>
    <w:rsid w:val="003C20E4"/>
    <w:rsid w:val="003C33D2"/>
    <w:rsid w:val="003C7F16"/>
    <w:rsid w:val="003D27CF"/>
    <w:rsid w:val="003D36DD"/>
    <w:rsid w:val="003D47FF"/>
    <w:rsid w:val="003D5A2E"/>
    <w:rsid w:val="003D6342"/>
    <w:rsid w:val="003E08FC"/>
    <w:rsid w:val="003E63F8"/>
    <w:rsid w:val="003E6F90"/>
    <w:rsid w:val="003E7708"/>
    <w:rsid w:val="003E79E5"/>
    <w:rsid w:val="003F01FC"/>
    <w:rsid w:val="003F02AE"/>
    <w:rsid w:val="003F25D3"/>
    <w:rsid w:val="003F26D0"/>
    <w:rsid w:val="003F5D0F"/>
    <w:rsid w:val="003F7381"/>
    <w:rsid w:val="00400101"/>
    <w:rsid w:val="00400C49"/>
    <w:rsid w:val="00402EDA"/>
    <w:rsid w:val="00410C2A"/>
    <w:rsid w:val="00413EC6"/>
    <w:rsid w:val="00414101"/>
    <w:rsid w:val="0041447F"/>
    <w:rsid w:val="00415581"/>
    <w:rsid w:val="00415B6E"/>
    <w:rsid w:val="004234F0"/>
    <w:rsid w:val="00423643"/>
    <w:rsid w:val="004275B9"/>
    <w:rsid w:val="00430150"/>
    <w:rsid w:val="0043138C"/>
    <w:rsid w:val="00433DDB"/>
    <w:rsid w:val="004364FA"/>
    <w:rsid w:val="004373DD"/>
    <w:rsid w:val="00437619"/>
    <w:rsid w:val="0044015D"/>
    <w:rsid w:val="00442225"/>
    <w:rsid w:val="0044618F"/>
    <w:rsid w:val="00451AFD"/>
    <w:rsid w:val="0045222F"/>
    <w:rsid w:val="004531CD"/>
    <w:rsid w:val="00454A43"/>
    <w:rsid w:val="00464B6C"/>
    <w:rsid w:val="00465895"/>
    <w:rsid w:val="00465A1E"/>
    <w:rsid w:val="00465AAF"/>
    <w:rsid w:val="00465F38"/>
    <w:rsid w:val="00470362"/>
    <w:rsid w:val="00474879"/>
    <w:rsid w:val="004748D9"/>
    <w:rsid w:val="0047635B"/>
    <w:rsid w:val="00480266"/>
    <w:rsid w:val="00482745"/>
    <w:rsid w:val="00482A91"/>
    <w:rsid w:val="00482DA4"/>
    <w:rsid w:val="00483459"/>
    <w:rsid w:val="0048360B"/>
    <w:rsid w:val="0048627D"/>
    <w:rsid w:val="0048657F"/>
    <w:rsid w:val="00487465"/>
    <w:rsid w:val="00490651"/>
    <w:rsid w:val="00490A81"/>
    <w:rsid w:val="00492EB6"/>
    <w:rsid w:val="0049416E"/>
    <w:rsid w:val="00494FF2"/>
    <w:rsid w:val="004971DB"/>
    <w:rsid w:val="00497392"/>
    <w:rsid w:val="004A1CA8"/>
    <w:rsid w:val="004A20A6"/>
    <w:rsid w:val="004A2A63"/>
    <w:rsid w:val="004A365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0D90"/>
    <w:rsid w:val="0052421E"/>
    <w:rsid w:val="00524BBA"/>
    <w:rsid w:val="00524EC5"/>
    <w:rsid w:val="00531AE9"/>
    <w:rsid w:val="005323D0"/>
    <w:rsid w:val="005347D2"/>
    <w:rsid w:val="00534B8D"/>
    <w:rsid w:val="00536EDE"/>
    <w:rsid w:val="005374A0"/>
    <w:rsid w:val="00537F86"/>
    <w:rsid w:val="005403AD"/>
    <w:rsid w:val="005409FE"/>
    <w:rsid w:val="00543FAB"/>
    <w:rsid w:val="00550A07"/>
    <w:rsid w:val="00550A66"/>
    <w:rsid w:val="00554315"/>
    <w:rsid w:val="00556DEA"/>
    <w:rsid w:val="00560290"/>
    <w:rsid w:val="00567EC7"/>
    <w:rsid w:val="00570013"/>
    <w:rsid w:val="0057380E"/>
    <w:rsid w:val="0057762E"/>
    <w:rsid w:val="005801A2"/>
    <w:rsid w:val="00581A25"/>
    <w:rsid w:val="0058214B"/>
    <w:rsid w:val="005824B5"/>
    <w:rsid w:val="00583A84"/>
    <w:rsid w:val="00584380"/>
    <w:rsid w:val="005873BC"/>
    <w:rsid w:val="0058784C"/>
    <w:rsid w:val="005902D9"/>
    <w:rsid w:val="0059081E"/>
    <w:rsid w:val="00590A90"/>
    <w:rsid w:val="005952A5"/>
    <w:rsid w:val="005958D8"/>
    <w:rsid w:val="00597F0C"/>
    <w:rsid w:val="005A0188"/>
    <w:rsid w:val="005A1DDD"/>
    <w:rsid w:val="005A29BC"/>
    <w:rsid w:val="005A33A1"/>
    <w:rsid w:val="005A375A"/>
    <w:rsid w:val="005A5953"/>
    <w:rsid w:val="005B1CAF"/>
    <w:rsid w:val="005B217D"/>
    <w:rsid w:val="005B2BDB"/>
    <w:rsid w:val="005B4F70"/>
    <w:rsid w:val="005B6D8A"/>
    <w:rsid w:val="005C0F4A"/>
    <w:rsid w:val="005C385F"/>
    <w:rsid w:val="005C42F6"/>
    <w:rsid w:val="005D23AE"/>
    <w:rsid w:val="005D54D9"/>
    <w:rsid w:val="005D7365"/>
    <w:rsid w:val="005D791F"/>
    <w:rsid w:val="005E1AC6"/>
    <w:rsid w:val="005E2F29"/>
    <w:rsid w:val="005E55C1"/>
    <w:rsid w:val="005E5617"/>
    <w:rsid w:val="005E5C39"/>
    <w:rsid w:val="005E6867"/>
    <w:rsid w:val="005F6F1B"/>
    <w:rsid w:val="006033A6"/>
    <w:rsid w:val="006050D5"/>
    <w:rsid w:val="00605313"/>
    <w:rsid w:val="00610533"/>
    <w:rsid w:val="00616317"/>
    <w:rsid w:val="00617AAA"/>
    <w:rsid w:val="00620C67"/>
    <w:rsid w:val="00622750"/>
    <w:rsid w:val="00623B38"/>
    <w:rsid w:val="00624B33"/>
    <w:rsid w:val="0063041A"/>
    <w:rsid w:val="00630580"/>
    <w:rsid w:val="00630AA2"/>
    <w:rsid w:val="006341D8"/>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465F"/>
    <w:rsid w:val="00676040"/>
    <w:rsid w:val="006761B2"/>
    <w:rsid w:val="006775EF"/>
    <w:rsid w:val="00677B0E"/>
    <w:rsid w:val="0068023F"/>
    <w:rsid w:val="006808B3"/>
    <w:rsid w:val="00681153"/>
    <w:rsid w:val="00681709"/>
    <w:rsid w:val="00683DCA"/>
    <w:rsid w:val="0068511E"/>
    <w:rsid w:val="00686D3A"/>
    <w:rsid w:val="00693DAD"/>
    <w:rsid w:val="00695C75"/>
    <w:rsid w:val="006966ED"/>
    <w:rsid w:val="006972B2"/>
    <w:rsid w:val="006A22BE"/>
    <w:rsid w:val="006A2471"/>
    <w:rsid w:val="006A3BBB"/>
    <w:rsid w:val="006B2BD4"/>
    <w:rsid w:val="006B34E9"/>
    <w:rsid w:val="006B3D46"/>
    <w:rsid w:val="006B5029"/>
    <w:rsid w:val="006B5252"/>
    <w:rsid w:val="006B7867"/>
    <w:rsid w:val="006C02D2"/>
    <w:rsid w:val="006C0C3E"/>
    <w:rsid w:val="006C1CEC"/>
    <w:rsid w:val="006C2929"/>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810"/>
    <w:rsid w:val="006E5417"/>
    <w:rsid w:val="006E5889"/>
    <w:rsid w:val="006E6243"/>
    <w:rsid w:val="006E699E"/>
    <w:rsid w:val="006F0225"/>
    <w:rsid w:val="006F1986"/>
    <w:rsid w:val="007023DE"/>
    <w:rsid w:val="00712F60"/>
    <w:rsid w:val="00715861"/>
    <w:rsid w:val="00720C40"/>
    <w:rsid w:val="00720E3B"/>
    <w:rsid w:val="00721CE2"/>
    <w:rsid w:val="00727427"/>
    <w:rsid w:val="007307B5"/>
    <w:rsid w:val="00732AD7"/>
    <w:rsid w:val="007369FD"/>
    <w:rsid w:val="00740EFF"/>
    <w:rsid w:val="0074393F"/>
    <w:rsid w:val="00745F6B"/>
    <w:rsid w:val="007475EA"/>
    <w:rsid w:val="007514C0"/>
    <w:rsid w:val="00755276"/>
    <w:rsid w:val="00755776"/>
    <w:rsid w:val="0075585E"/>
    <w:rsid w:val="007570A5"/>
    <w:rsid w:val="00761B32"/>
    <w:rsid w:val="00762366"/>
    <w:rsid w:val="0076269E"/>
    <w:rsid w:val="007630CE"/>
    <w:rsid w:val="00764CF7"/>
    <w:rsid w:val="00770571"/>
    <w:rsid w:val="00772057"/>
    <w:rsid w:val="00772D0B"/>
    <w:rsid w:val="007766F4"/>
    <w:rsid w:val="007768FF"/>
    <w:rsid w:val="007775BB"/>
    <w:rsid w:val="007824D3"/>
    <w:rsid w:val="00782E4A"/>
    <w:rsid w:val="007838E6"/>
    <w:rsid w:val="007849DD"/>
    <w:rsid w:val="007850A2"/>
    <w:rsid w:val="00785E11"/>
    <w:rsid w:val="00786568"/>
    <w:rsid w:val="00787159"/>
    <w:rsid w:val="00787A1F"/>
    <w:rsid w:val="0079017E"/>
    <w:rsid w:val="007937DA"/>
    <w:rsid w:val="00796EE3"/>
    <w:rsid w:val="00797E7F"/>
    <w:rsid w:val="007A016B"/>
    <w:rsid w:val="007A2F54"/>
    <w:rsid w:val="007A3088"/>
    <w:rsid w:val="007A4483"/>
    <w:rsid w:val="007A4D78"/>
    <w:rsid w:val="007A7D29"/>
    <w:rsid w:val="007B33C6"/>
    <w:rsid w:val="007B4AB8"/>
    <w:rsid w:val="007C27C6"/>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6E47"/>
    <w:rsid w:val="007F004E"/>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B25"/>
    <w:rsid w:val="00811C05"/>
    <w:rsid w:val="008129B6"/>
    <w:rsid w:val="00813D1C"/>
    <w:rsid w:val="00814CDD"/>
    <w:rsid w:val="008159CE"/>
    <w:rsid w:val="00817471"/>
    <w:rsid w:val="008206C8"/>
    <w:rsid w:val="0082144C"/>
    <w:rsid w:val="00823E9C"/>
    <w:rsid w:val="00830618"/>
    <w:rsid w:val="008328AB"/>
    <w:rsid w:val="00832BB1"/>
    <w:rsid w:val="00835097"/>
    <w:rsid w:val="00835421"/>
    <w:rsid w:val="0083607E"/>
    <w:rsid w:val="00840A42"/>
    <w:rsid w:val="008421EC"/>
    <w:rsid w:val="008470AC"/>
    <w:rsid w:val="00847669"/>
    <w:rsid w:val="00852EBB"/>
    <w:rsid w:val="00854471"/>
    <w:rsid w:val="008570AF"/>
    <w:rsid w:val="00860E39"/>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A0B8C"/>
    <w:rsid w:val="008A122E"/>
    <w:rsid w:val="008A38F7"/>
    <w:rsid w:val="008A4B4C"/>
    <w:rsid w:val="008A4B93"/>
    <w:rsid w:val="008A62C9"/>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08"/>
    <w:rsid w:val="008F2A7B"/>
    <w:rsid w:val="008F52C5"/>
    <w:rsid w:val="008F7938"/>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4007"/>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483D"/>
    <w:rsid w:val="00955F6D"/>
    <w:rsid w:val="0095688D"/>
    <w:rsid w:val="00962393"/>
    <w:rsid w:val="00965F1E"/>
    <w:rsid w:val="00967557"/>
    <w:rsid w:val="009715BE"/>
    <w:rsid w:val="00973366"/>
    <w:rsid w:val="00975785"/>
    <w:rsid w:val="00975C64"/>
    <w:rsid w:val="00977481"/>
    <w:rsid w:val="00982845"/>
    <w:rsid w:val="00983B61"/>
    <w:rsid w:val="00983E98"/>
    <w:rsid w:val="00983F77"/>
    <w:rsid w:val="0098551D"/>
    <w:rsid w:val="009873EB"/>
    <w:rsid w:val="00987DE2"/>
    <w:rsid w:val="00991B38"/>
    <w:rsid w:val="00992D4B"/>
    <w:rsid w:val="00993B5C"/>
    <w:rsid w:val="0099518F"/>
    <w:rsid w:val="009961D8"/>
    <w:rsid w:val="00997559"/>
    <w:rsid w:val="0099764F"/>
    <w:rsid w:val="0099765D"/>
    <w:rsid w:val="00997809"/>
    <w:rsid w:val="009A0C79"/>
    <w:rsid w:val="009A1323"/>
    <w:rsid w:val="009A23AA"/>
    <w:rsid w:val="009A2977"/>
    <w:rsid w:val="009A523D"/>
    <w:rsid w:val="009A728D"/>
    <w:rsid w:val="009A7813"/>
    <w:rsid w:val="009B02A1"/>
    <w:rsid w:val="009B0353"/>
    <w:rsid w:val="009B3CFA"/>
    <w:rsid w:val="009B4AA6"/>
    <w:rsid w:val="009B50E9"/>
    <w:rsid w:val="009B541F"/>
    <w:rsid w:val="009B56BD"/>
    <w:rsid w:val="009C31C2"/>
    <w:rsid w:val="009C34EA"/>
    <w:rsid w:val="009C4D9F"/>
    <w:rsid w:val="009D19B1"/>
    <w:rsid w:val="009D2857"/>
    <w:rsid w:val="009D3B8A"/>
    <w:rsid w:val="009E04C6"/>
    <w:rsid w:val="009E18F6"/>
    <w:rsid w:val="009E28DA"/>
    <w:rsid w:val="009E2B88"/>
    <w:rsid w:val="009E2BF3"/>
    <w:rsid w:val="009E5815"/>
    <w:rsid w:val="009E7BCE"/>
    <w:rsid w:val="009F197F"/>
    <w:rsid w:val="009F496B"/>
    <w:rsid w:val="009F7388"/>
    <w:rsid w:val="009F756D"/>
    <w:rsid w:val="00A0090A"/>
    <w:rsid w:val="00A01439"/>
    <w:rsid w:val="00A02E61"/>
    <w:rsid w:val="00A03AF0"/>
    <w:rsid w:val="00A047AF"/>
    <w:rsid w:val="00A05CFF"/>
    <w:rsid w:val="00A071FF"/>
    <w:rsid w:val="00A11AC1"/>
    <w:rsid w:val="00A13048"/>
    <w:rsid w:val="00A134CB"/>
    <w:rsid w:val="00A16F1B"/>
    <w:rsid w:val="00A177B6"/>
    <w:rsid w:val="00A209E1"/>
    <w:rsid w:val="00A31479"/>
    <w:rsid w:val="00A36B54"/>
    <w:rsid w:val="00A3728F"/>
    <w:rsid w:val="00A40C96"/>
    <w:rsid w:val="00A42004"/>
    <w:rsid w:val="00A449A2"/>
    <w:rsid w:val="00A44B62"/>
    <w:rsid w:val="00A45317"/>
    <w:rsid w:val="00A46843"/>
    <w:rsid w:val="00A4692B"/>
    <w:rsid w:val="00A46B5B"/>
    <w:rsid w:val="00A50F5C"/>
    <w:rsid w:val="00A5320A"/>
    <w:rsid w:val="00A56B97"/>
    <w:rsid w:val="00A56BE9"/>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3253"/>
    <w:rsid w:val="00A835D9"/>
    <w:rsid w:val="00A837AF"/>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5B8F"/>
    <w:rsid w:val="00AE6651"/>
    <w:rsid w:val="00AF02E9"/>
    <w:rsid w:val="00AF064A"/>
    <w:rsid w:val="00AF468D"/>
    <w:rsid w:val="00AF664B"/>
    <w:rsid w:val="00B0033E"/>
    <w:rsid w:val="00B00D98"/>
    <w:rsid w:val="00B03877"/>
    <w:rsid w:val="00B03C7E"/>
    <w:rsid w:val="00B05AB5"/>
    <w:rsid w:val="00B07CA7"/>
    <w:rsid w:val="00B10ECB"/>
    <w:rsid w:val="00B11CE5"/>
    <w:rsid w:val="00B1279A"/>
    <w:rsid w:val="00B12AE8"/>
    <w:rsid w:val="00B130A0"/>
    <w:rsid w:val="00B1633D"/>
    <w:rsid w:val="00B21751"/>
    <w:rsid w:val="00B22364"/>
    <w:rsid w:val="00B22D68"/>
    <w:rsid w:val="00B2631B"/>
    <w:rsid w:val="00B360CA"/>
    <w:rsid w:val="00B36361"/>
    <w:rsid w:val="00B41206"/>
    <w:rsid w:val="00B4194A"/>
    <w:rsid w:val="00B43257"/>
    <w:rsid w:val="00B470F4"/>
    <w:rsid w:val="00B50D8F"/>
    <w:rsid w:val="00B5222E"/>
    <w:rsid w:val="00B53179"/>
    <w:rsid w:val="00B600CD"/>
    <w:rsid w:val="00B601C0"/>
    <w:rsid w:val="00B6042A"/>
    <w:rsid w:val="00B61C96"/>
    <w:rsid w:val="00B643F5"/>
    <w:rsid w:val="00B64979"/>
    <w:rsid w:val="00B72AC5"/>
    <w:rsid w:val="00B73A2A"/>
    <w:rsid w:val="00B7515D"/>
    <w:rsid w:val="00B7644B"/>
    <w:rsid w:val="00B76BEA"/>
    <w:rsid w:val="00B80495"/>
    <w:rsid w:val="00B81E18"/>
    <w:rsid w:val="00B81E8B"/>
    <w:rsid w:val="00B83F8F"/>
    <w:rsid w:val="00B864D4"/>
    <w:rsid w:val="00B87DBD"/>
    <w:rsid w:val="00B927C1"/>
    <w:rsid w:val="00B94B06"/>
    <w:rsid w:val="00B94C28"/>
    <w:rsid w:val="00B978D5"/>
    <w:rsid w:val="00BA2E77"/>
    <w:rsid w:val="00BA3925"/>
    <w:rsid w:val="00BA4D91"/>
    <w:rsid w:val="00BA6EB4"/>
    <w:rsid w:val="00BA70BC"/>
    <w:rsid w:val="00BB057C"/>
    <w:rsid w:val="00BB0A6B"/>
    <w:rsid w:val="00BB42C2"/>
    <w:rsid w:val="00BB4980"/>
    <w:rsid w:val="00BB653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E2790"/>
    <w:rsid w:val="00BE6A3B"/>
    <w:rsid w:val="00C0092A"/>
    <w:rsid w:val="00C01536"/>
    <w:rsid w:val="00C024D6"/>
    <w:rsid w:val="00C03FC4"/>
    <w:rsid w:val="00C040F5"/>
    <w:rsid w:val="00C04F43"/>
    <w:rsid w:val="00C0573C"/>
    <w:rsid w:val="00C0609D"/>
    <w:rsid w:val="00C07002"/>
    <w:rsid w:val="00C0714C"/>
    <w:rsid w:val="00C07270"/>
    <w:rsid w:val="00C10347"/>
    <w:rsid w:val="00C112A7"/>
    <w:rsid w:val="00C115AB"/>
    <w:rsid w:val="00C12D0E"/>
    <w:rsid w:val="00C13B4B"/>
    <w:rsid w:val="00C15DC8"/>
    <w:rsid w:val="00C178DC"/>
    <w:rsid w:val="00C219AD"/>
    <w:rsid w:val="00C22C99"/>
    <w:rsid w:val="00C2381D"/>
    <w:rsid w:val="00C23C4E"/>
    <w:rsid w:val="00C26CCB"/>
    <w:rsid w:val="00C27933"/>
    <w:rsid w:val="00C27E17"/>
    <w:rsid w:val="00C30249"/>
    <w:rsid w:val="00C30FE8"/>
    <w:rsid w:val="00C315BD"/>
    <w:rsid w:val="00C3209B"/>
    <w:rsid w:val="00C321C5"/>
    <w:rsid w:val="00C33288"/>
    <w:rsid w:val="00C3565B"/>
    <w:rsid w:val="00C3723B"/>
    <w:rsid w:val="00C403C9"/>
    <w:rsid w:val="00C40C57"/>
    <w:rsid w:val="00C42466"/>
    <w:rsid w:val="00C42C61"/>
    <w:rsid w:val="00C520C0"/>
    <w:rsid w:val="00C54E4A"/>
    <w:rsid w:val="00C55DF4"/>
    <w:rsid w:val="00C56F3D"/>
    <w:rsid w:val="00C606C9"/>
    <w:rsid w:val="00C622D4"/>
    <w:rsid w:val="00C63A7A"/>
    <w:rsid w:val="00C64F46"/>
    <w:rsid w:val="00C71787"/>
    <w:rsid w:val="00C73884"/>
    <w:rsid w:val="00C7478B"/>
    <w:rsid w:val="00C749DF"/>
    <w:rsid w:val="00C77C48"/>
    <w:rsid w:val="00C77F8F"/>
    <w:rsid w:val="00C80288"/>
    <w:rsid w:val="00C82566"/>
    <w:rsid w:val="00C84003"/>
    <w:rsid w:val="00C84C45"/>
    <w:rsid w:val="00C85628"/>
    <w:rsid w:val="00C860FD"/>
    <w:rsid w:val="00C87733"/>
    <w:rsid w:val="00C90650"/>
    <w:rsid w:val="00C93C44"/>
    <w:rsid w:val="00C94114"/>
    <w:rsid w:val="00C94F19"/>
    <w:rsid w:val="00C9691B"/>
    <w:rsid w:val="00C97D78"/>
    <w:rsid w:val="00CA0755"/>
    <w:rsid w:val="00CA103C"/>
    <w:rsid w:val="00CA230D"/>
    <w:rsid w:val="00CB2974"/>
    <w:rsid w:val="00CB439C"/>
    <w:rsid w:val="00CB6938"/>
    <w:rsid w:val="00CC2AAE"/>
    <w:rsid w:val="00CC2F41"/>
    <w:rsid w:val="00CC485C"/>
    <w:rsid w:val="00CC5A42"/>
    <w:rsid w:val="00CC5CAC"/>
    <w:rsid w:val="00CC68F4"/>
    <w:rsid w:val="00CC74E2"/>
    <w:rsid w:val="00CD0EAB"/>
    <w:rsid w:val="00CD3F65"/>
    <w:rsid w:val="00CD6640"/>
    <w:rsid w:val="00CD6DC2"/>
    <w:rsid w:val="00CD78D8"/>
    <w:rsid w:val="00CE318B"/>
    <w:rsid w:val="00CE3339"/>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446D"/>
    <w:rsid w:val="00D1640E"/>
    <w:rsid w:val="00D16B74"/>
    <w:rsid w:val="00D17A58"/>
    <w:rsid w:val="00D17CC4"/>
    <w:rsid w:val="00D20136"/>
    <w:rsid w:val="00D2042D"/>
    <w:rsid w:val="00D20FB8"/>
    <w:rsid w:val="00D21705"/>
    <w:rsid w:val="00D22B54"/>
    <w:rsid w:val="00D24604"/>
    <w:rsid w:val="00D262AD"/>
    <w:rsid w:val="00D26D16"/>
    <w:rsid w:val="00D32D5B"/>
    <w:rsid w:val="00D3300E"/>
    <w:rsid w:val="00D3472F"/>
    <w:rsid w:val="00D42037"/>
    <w:rsid w:val="00D446EC"/>
    <w:rsid w:val="00D463AE"/>
    <w:rsid w:val="00D51870"/>
    <w:rsid w:val="00D51BF0"/>
    <w:rsid w:val="00D52234"/>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6D9F"/>
    <w:rsid w:val="00D875F6"/>
    <w:rsid w:val="00D87991"/>
    <w:rsid w:val="00D87FA6"/>
    <w:rsid w:val="00D92DAD"/>
    <w:rsid w:val="00D938E1"/>
    <w:rsid w:val="00D93B50"/>
    <w:rsid w:val="00D954BA"/>
    <w:rsid w:val="00D95D41"/>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E23B4"/>
    <w:rsid w:val="00DE6B43"/>
    <w:rsid w:val="00DF2194"/>
    <w:rsid w:val="00DF3A1B"/>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C16"/>
    <w:rsid w:val="00E3618E"/>
    <w:rsid w:val="00E36250"/>
    <w:rsid w:val="00E37943"/>
    <w:rsid w:val="00E411D2"/>
    <w:rsid w:val="00E41B77"/>
    <w:rsid w:val="00E447A2"/>
    <w:rsid w:val="00E46BCA"/>
    <w:rsid w:val="00E46FA7"/>
    <w:rsid w:val="00E50C66"/>
    <w:rsid w:val="00E51783"/>
    <w:rsid w:val="00E51ABF"/>
    <w:rsid w:val="00E54511"/>
    <w:rsid w:val="00E57C66"/>
    <w:rsid w:val="00E60CA2"/>
    <w:rsid w:val="00E61D13"/>
    <w:rsid w:val="00E61DAC"/>
    <w:rsid w:val="00E6239E"/>
    <w:rsid w:val="00E62401"/>
    <w:rsid w:val="00E6343C"/>
    <w:rsid w:val="00E652C1"/>
    <w:rsid w:val="00E71EFE"/>
    <w:rsid w:val="00E727D6"/>
    <w:rsid w:val="00E72B80"/>
    <w:rsid w:val="00E75FE3"/>
    <w:rsid w:val="00E76166"/>
    <w:rsid w:val="00E7719D"/>
    <w:rsid w:val="00E775CB"/>
    <w:rsid w:val="00E86C4C"/>
    <w:rsid w:val="00E907A3"/>
    <w:rsid w:val="00E91023"/>
    <w:rsid w:val="00E9209F"/>
    <w:rsid w:val="00E93317"/>
    <w:rsid w:val="00E9522F"/>
    <w:rsid w:val="00E95FC6"/>
    <w:rsid w:val="00E96694"/>
    <w:rsid w:val="00E9669F"/>
    <w:rsid w:val="00E967AA"/>
    <w:rsid w:val="00EA0378"/>
    <w:rsid w:val="00EA144E"/>
    <w:rsid w:val="00EA230D"/>
    <w:rsid w:val="00EA2467"/>
    <w:rsid w:val="00EA3344"/>
    <w:rsid w:val="00EA5AE0"/>
    <w:rsid w:val="00EB4644"/>
    <w:rsid w:val="00EB68C7"/>
    <w:rsid w:val="00EB7AB1"/>
    <w:rsid w:val="00EC05DF"/>
    <w:rsid w:val="00EC096D"/>
    <w:rsid w:val="00EC22FF"/>
    <w:rsid w:val="00EC3B98"/>
    <w:rsid w:val="00EC666F"/>
    <w:rsid w:val="00ED1788"/>
    <w:rsid w:val="00ED213E"/>
    <w:rsid w:val="00ED2E22"/>
    <w:rsid w:val="00ED5119"/>
    <w:rsid w:val="00EE0740"/>
    <w:rsid w:val="00EE1129"/>
    <w:rsid w:val="00EE1527"/>
    <w:rsid w:val="00EE2A50"/>
    <w:rsid w:val="00EE7CD8"/>
    <w:rsid w:val="00EF48CC"/>
    <w:rsid w:val="00EF595A"/>
    <w:rsid w:val="00F00801"/>
    <w:rsid w:val="00F031A3"/>
    <w:rsid w:val="00F040FF"/>
    <w:rsid w:val="00F06C0A"/>
    <w:rsid w:val="00F06D30"/>
    <w:rsid w:val="00F1023D"/>
    <w:rsid w:val="00F11DB2"/>
    <w:rsid w:val="00F12099"/>
    <w:rsid w:val="00F120E8"/>
    <w:rsid w:val="00F13AE9"/>
    <w:rsid w:val="00F16A2E"/>
    <w:rsid w:val="00F1707F"/>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47DE5"/>
    <w:rsid w:val="00F5186E"/>
    <w:rsid w:val="00F53035"/>
    <w:rsid w:val="00F55332"/>
    <w:rsid w:val="00F576C7"/>
    <w:rsid w:val="00F61BA0"/>
    <w:rsid w:val="00F61FE6"/>
    <w:rsid w:val="00F64DA4"/>
    <w:rsid w:val="00F65B5A"/>
    <w:rsid w:val="00F67DFE"/>
    <w:rsid w:val="00F73032"/>
    <w:rsid w:val="00F74D04"/>
    <w:rsid w:val="00F75C62"/>
    <w:rsid w:val="00F75E11"/>
    <w:rsid w:val="00F83F5A"/>
    <w:rsid w:val="00F848FC"/>
    <w:rsid w:val="00F85759"/>
    <w:rsid w:val="00F85C31"/>
    <w:rsid w:val="00F86213"/>
    <w:rsid w:val="00F86D4B"/>
    <w:rsid w:val="00F87854"/>
    <w:rsid w:val="00F90C8F"/>
    <w:rsid w:val="00F915CB"/>
    <w:rsid w:val="00F9282A"/>
    <w:rsid w:val="00F928DB"/>
    <w:rsid w:val="00F928FC"/>
    <w:rsid w:val="00F934BF"/>
    <w:rsid w:val="00F95DD8"/>
    <w:rsid w:val="00F96BAD"/>
    <w:rsid w:val="00FA139D"/>
    <w:rsid w:val="00FA39F5"/>
    <w:rsid w:val="00FA6F29"/>
    <w:rsid w:val="00FB0E84"/>
    <w:rsid w:val="00FB37C6"/>
    <w:rsid w:val="00FB53DF"/>
    <w:rsid w:val="00FC250D"/>
    <w:rsid w:val="00FC31D5"/>
    <w:rsid w:val="00FC4B9E"/>
    <w:rsid w:val="00FC5767"/>
    <w:rsid w:val="00FD01C2"/>
    <w:rsid w:val="00FD0C89"/>
    <w:rsid w:val="00FD200E"/>
    <w:rsid w:val="00FD4317"/>
    <w:rsid w:val="00FD5534"/>
    <w:rsid w:val="00FD5B8E"/>
    <w:rsid w:val="00FD6FCE"/>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index heading" w:uiPriority="99"/>
    <w:lsdException w:name="caption" w:qFormat="1"/>
    <w:lsdException w:name="table of figures" w:uiPriority="99"/>
    <w:lsdException w:name="footnote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Typewriter"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paragraph" w:customStyle="1" w:styleId="Default">
    <w:name w:val="Default"/>
    <w:rsid w:val="00F928DB"/>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tourapis@appl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ysull@microsoft.co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jh@dolby.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hadfogg@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ekui.wang@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1AA56-EDA8-4496-8976-E5C92EAA0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38</Pages>
  <Words>20411</Words>
  <Characters>116348</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136487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cp:lastModifiedBy>Gary Sullivan</cp:lastModifiedBy>
  <cp:revision>17</cp:revision>
  <cp:lastPrinted>1900-01-01T08:00:00Z</cp:lastPrinted>
  <dcterms:created xsi:type="dcterms:W3CDTF">2018-05-11T01:24:00Z</dcterms:created>
  <dcterms:modified xsi:type="dcterms:W3CDTF">2018-09-03T21:41:00Z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