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7777777" w:rsidR="006C5D39" w:rsidRPr="005B217D" w:rsidRDefault="00431796" w:rsidP="00C97D78">
            <w:pPr>
              <w:tabs>
                <w:tab w:val="left" w:pos="7200"/>
              </w:tabs>
              <w:spacing w:before="0"/>
              <w:rPr>
                <w:b/>
                <w:szCs w:val="22"/>
                <w:lang w:val="en-CA"/>
              </w:rPr>
            </w:pPr>
            <w:r>
              <w:rPr>
                <w:b/>
                <w:szCs w:val="22"/>
                <w:lang w:val="en-CA"/>
              </w:rPr>
              <w:pict w14:anchorId="79C45207">
                <v:group id="_x0000_s1026" style="position:absolute;left:0;text-align:left;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w14:anchorId="7B8BC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48.05pt;margin-top:-25.1pt;width:23.1pt;height:21.05pt;z-index:3">
                  <v:imagedata r:id="rId7" o:title=""/>
                </v:shape>
              </w:pict>
            </w:r>
            <w:r>
              <w:rPr>
                <w:b/>
                <w:szCs w:val="22"/>
                <w:lang w:val="en-CA"/>
              </w:rPr>
              <w:pict w14:anchorId="3C1C6D58">
                <v:shape id="_x0000_s1050" type="#_x0000_t75" style="position:absolute;left:0;text-align:left;margin-left:21.15pt;margin-top:-25.1pt;width:23.2pt;height:21.05pt;z-index:2">
                  <v:imagedata r:id="rId8" o:title=""/>
                </v:shape>
              </w:pict>
            </w:r>
            <w:proofErr w:type="spellStart"/>
            <w:r w:rsidR="00E61DAC" w:rsidRPr="005B217D">
              <w:rPr>
                <w:b/>
                <w:szCs w:val="22"/>
                <w:lang w:val="en-CA"/>
              </w:rPr>
              <w:t xml:space="preserve">Joint </w:t>
            </w:r>
            <w:r w:rsidR="006C5D39" w:rsidRPr="005B217D">
              <w:rPr>
                <w:b/>
                <w:szCs w:val="22"/>
                <w:lang w:val="en-CA"/>
              </w:rPr>
              <w:t>Collaborative</w:t>
            </w:r>
            <w:proofErr w:type="spellEnd"/>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77548CE6" w:rsidR="00E61DAC" w:rsidRPr="005B217D" w:rsidRDefault="00944CA8" w:rsidP="00C33ADC">
            <w:pPr>
              <w:tabs>
                <w:tab w:val="left" w:pos="7200"/>
              </w:tabs>
              <w:spacing w:before="0"/>
              <w:rPr>
                <w:b/>
                <w:szCs w:val="22"/>
                <w:lang w:val="en-CA"/>
              </w:rPr>
            </w:pPr>
            <w:r w:rsidRPr="00944CA8">
              <w:t>32nd Meeting: Ljubljana, SI, 12–18 July 2018</w:t>
            </w:r>
          </w:p>
        </w:tc>
        <w:tc>
          <w:tcPr>
            <w:tcW w:w="3168" w:type="dxa"/>
          </w:tcPr>
          <w:p w14:paraId="353C5F48" w14:textId="04374938" w:rsidR="008A4B4C" w:rsidRPr="005B217D" w:rsidRDefault="00E61DAC" w:rsidP="00C33A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944CA8">
              <w:rPr>
                <w:lang w:val="en-CA"/>
              </w:rPr>
              <w:t>F</w:t>
            </w:r>
            <w:r w:rsidR="00C3704F">
              <w:rPr>
                <w:lang w:val="en-CA"/>
              </w:rPr>
              <w:t>1004</w:t>
            </w:r>
            <w:r w:rsidR="006B20FE" w:rsidRPr="006B20FE">
              <w:rPr>
                <w:lang w:val="en-CA"/>
              </w:rPr>
              <w:t>-v</w:t>
            </w:r>
            <w:ins w:id="0" w:author="Link correction" w:date="2018-10-07T21:11:00Z">
              <w:r w:rsidR="00A231F2">
                <w:rPr>
                  <w:lang w:val="en-CA"/>
                </w:rPr>
                <w:t>2</w:t>
              </w:r>
            </w:ins>
            <w:del w:id="1" w:author="Link correction" w:date="2018-10-07T21:11:00Z">
              <w:r w:rsidR="006B20FE" w:rsidRPr="006B20FE" w:rsidDel="00A231F2">
                <w:rPr>
                  <w:lang w:val="en-CA"/>
                </w:rPr>
                <w:delText>1</w:delText>
              </w:r>
            </w:del>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2C0E24A2" w:rsidR="00E61DAC" w:rsidRPr="005B217D" w:rsidRDefault="00C3704F">
            <w:pPr>
              <w:spacing w:before="60" w:after="60"/>
              <w:rPr>
                <w:b/>
                <w:szCs w:val="22"/>
                <w:lang w:val="en-CA"/>
              </w:rPr>
            </w:pPr>
            <w:r w:rsidRPr="00C3704F">
              <w:rPr>
                <w:b/>
                <w:szCs w:val="22"/>
                <w:lang w:val="en-CA"/>
              </w:rPr>
              <w:t xml:space="preserve">Conformance </w:t>
            </w:r>
            <w:bookmarkStart w:id="2" w:name="_GoBack"/>
            <w:bookmarkEnd w:id="2"/>
            <w:r w:rsidRPr="00C3704F">
              <w:rPr>
                <w:b/>
                <w:szCs w:val="22"/>
                <w:lang w:val="en-CA"/>
              </w:rPr>
              <w:t xml:space="preserve">Testing for HEVC Screen Content Coding (SCC) Extensions and Non-Intra High Throughput Profiles (Draft </w:t>
            </w:r>
            <w:r w:rsidR="00944CA8">
              <w:rPr>
                <w:b/>
                <w:szCs w:val="22"/>
                <w:lang w:val="en-CA"/>
              </w:rPr>
              <w:t>10</w:t>
            </w:r>
            <w:r w:rsidRPr="00C3704F">
              <w:rPr>
                <w:b/>
                <w:szCs w:val="22"/>
                <w:lang w:val="en-CA"/>
              </w:rPr>
              <w:t>)</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6BE373B2" w:rsidR="00E61DAC" w:rsidRPr="005B217D" w:rsidRDefault="00C3704F">
            <w:pPr>
              <w:spacing w:before="60" w:after="60"/>
              <w:rPr>
                <w:szCs w:val="22"/>
                <w:lang w:val="en-CA"/>
              </w:rPr>
            </w:pPr>
            <w:r w:rsidRPr="00C3704F">
              <w:rPr>
                <w:szCs w:val="22"/>
                <w:lang w:val="en-CA"/>
              </w:rPr>
              <w:t xml:space="preserve">Output </w:t>
            </w:r>
            <w:r w:rsidR="00637CE9">
              <w:rPr>
                <w:szCs w:val="22"/>
                <w:lang w:val="en-CA"/>
              </w:rPr>
              <w:t>d</w:t>
            </w:r>
            <w:r w:rsidRPr="00C3704F">
              <w:rPr>
                <w:szCs w:val="22"/>
                <w:lang w:val="en-CA"/>
              </w:rPr>
              <w:t>ocument approved by 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78DA72C6" w:rsidR="00E61DAC" w:rsidRPr="005B217D" w:rsidRDefault="00C3704F" w:rsidP="005E1AC6">
            <w:pPr>
              <w:spacing w:before="60" w:after="60"/>
              <w:rPr>
                <w:szCs w:val="22"/>
                <w:lang w:val="en-CA"/>
              </w:rPr>
            </w:pPr>
            <w:r>
              <w:rPr>
                <w:szCs w:val="22"/>
                <w:lang w:val="en-CA"/>
              </w:rPr>
              <w:t>Draft text</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2B5957D" w14:textId="0BD67128" w:rsidR="00E61DAC" w:rsidRPr="005B217D" w:rsidRDefault="00C3704F">
            <w:pPr>
              <w:spacing w:before="60" w:after="60"/>
              <w:rPr>
                <w:szCs w:val="22"/>
                <w:lang w:val="en-CA"/>
              </w:rPr>
            </w:pPr>
            <w:r>
              <w:t>Rajan Joshi</w:t>
            </w:r>
            <w:r>
              <w:br/>
              <w:t>Iole Moccagatta</w:t>
            </w:r>
            <w:r>
              <w:br/>
              <w:t>Gary Sullivan</w:t>
            </w:r>
            <w:r>
              <w:br/>
              <w:t>Teruhiko Suzuki</w:t>
            </w:r>
            <w:r>
              <w:br/>
              <w:t>Ji-Zheng Xu</w:t>
            </w:r>
          </w:p>
        </w:tc>
        <w:tc>
          <w:tcPr>
            <w:tcW w:w="900" w:type="dxa"/>
          </w:tcPr>
          <w:p w14:paraId="1B34B461" w14:textId="77AEEF55" w:rsidR="00E61DAC" w:rsidRPr="005B217D" w:rsidRDefault="00E61DAC">
            <w:pPr>
              <w:spacing w:before="60" w:after="60"/>
              <w:rPr>
                <w:szCs w:val="22"/>
                <w:lang w:val="en-CA"/>
              </w:rPr>
            </w:pPr>
            <w:r w:rsidRPr="005B217D">
              <w:rPr>
                <w:szCs w:val="22"/>
                <w:lang w:val="en-CA"/>
              </w:rPr>
              <w:t>Email:</w:t>
            </w:r>
          </w:p>
        </w:tc>
        <w:tc>
          <w:tcPr>
            <w:tcW w:w="3168" w:type="dxa"/>
          </w:tcPr>
          <w:p w14:paraId="4FF8AA28" w14:textId="0D20830C" w:rsidR="00E61DAC" w:rsidRPr="005B217D" w:rsidRDefault="00431796" w:rsidP="005952A5">
            <w:pPr>
              <w:spacing w:before="60" w:after="60"/>
              <w:rPr>
                <w:szCs w:val="22"/>
                <w:lang w:val="en-CA"/>
              </w:rPr>
            </w:pPr>
            <w:hyperlink r:id="rId9" w:history="1">
              <w:r w:rsidR="00C3704F" w:rsidRPr="00AC2A73">
                <w:rPr>
                  <w:rStyle w:val="Hyperlink"/>
                </w:rPr>
                <w:t>r.joshi@samsung.com</w:t>
              </w:r>
            </w:hyperlink>
            <w:r w:rsidR="00C3704F">
              <w:br/>
            </w:r>
            <w:hyperlink r:id="rId10" w:history="1">
              <w:r w:rsidR="00C3704F" w:rsidRPr="00701FC4">
                <w:rPr>
                  <w:rStyle w:val="Hyperlink"/>
                </w:rPr>
                <w:t>iole.moccagata@intel.com</w:t>
              </w:r>
            </w:hyperlink>
            <w:r w:rsidR="00C3704F">
              <w:br/>
            </w:r>
            <w:hyperlink r:id="rId11" w:history="1">
              <w:r w:rsidR="00C3704F" w:rsidRPr="00701FC4">
                <w:rPr>
                  <w:rStyle w:val="Hyperlink"/>
                </w:rPr>
                <w:t>garysull@microsoft.com</w:t>
              </w:r>
            </w:hyperlink>
            <w:r w:rsidR="00C3704F">
              <w:br/>
            </w:r>
            <w:hyperlink r:id="rId12" w:history="1">
              <w:r w:rsidR="00C3704F" w:rsidRPr="00AC2A73">
                <w:rPr>
                  <w:rStyle w:val="Hyperlink"/>
                  <w:lang w:eastAsia="ja-JP"/>
                </w:rPr>
                <w:t>teruhiko.s@sony.com</w:t>
              </w:r>
            </w:hyperlink>
            <w:r w:rsidR="00C3704F">
              <w:rPr>
                <w:lang w:eastAsia="ja-JP"/>
              </w:rPr>
              <w:br/>
            </w:r>
            <w:hyperlink r:id="rId13" w:history="1">
              <w:r w:rsidR="00C3704F" w:rsidRPr="00034978">
                <w:rPr>
                  <w:rStyle w:val="Hyperlink"/>
                </w:rPr>
                <w:t>jzxu@microsoft.com</w:t>
              </w:r>
            </w:hyperlink>
          </w:p>
        </w:tc>
      </w:tr>
      <w:tr w:rsidR="00E61DAC" w:rsidRPr="005B217D" w14:paraId="508325BE" w14:textId="77777777">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512B1D4C" w:rsidR="00E61DAC" w:rsidRPr="005B217D" w:rsidRDefault="00C3704F">
            <w:pPr>
              <w:spacing w:before="60" w:after="60"/>
              <w:rPr>
                <w:szCs w:val="22"/>
                <w:lang w:val="en-CA"/>
              </w:rPr>
            </w:pPr>
            <w:r>
              <w:rPr>
                <w:szCs w:val="22"/>
                <w:lang w:val="en-CA"/>
              </w:rPr>
              <w:t>Editors</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1099FBF" w14:textId="05E18B31" w:rsidR="00AE341B" w:rsidRDefault="00C3704F" w:rsidP="00C3704F">
      <w:pPr>
        <w:rPr>
          <w:lang w:val="en-CA"/>
        </w:rPr>
      </w:pPr>
      <w:r w:rsidRPr="00C3704F">
        <w:rPr>
          <w:lang w:val="en-CA"/>
        </w:rPr>
        <w:t xml:space="preserve">This document provides the draft </w:t>
      </w:r>
      <w:r w:rsidR="00944CA8">
        <w:rPr>
          <w:lang w:val="en-CA"/>
        </w:rPr>
        <w:t>changes to the HEVC</w:t>
      </w:r>
      <w:r w:rsidRPr="00C3704F">
        <w:rPr>
          <w:lang w:val="en-CA"/>
        </w:rPr>
        <w:t xml:space="preserve"> conformance </w:t>
      </w:r>
      <w:r w:rsidR="00944CA8">
        <w:rPr>
          <w:lang w:val="en-CA"/>
        </w:rPr>
        <w:t xml:space="preserve">specification </w:t>
      </w:r>
      <w:r w:rsidRPr="00C3704F">
        <w:rPr>
          <w:lang w:val="en-CA"/>
        </w:rPr>
        <w:t xml:space="preserve">for </w:t>
      </w:r>
      <w:r w:rsidR="00944CA8">
        <w:rPr>
          <w:lang w:val="en-CA"/>
        </w:rPr>
        <w:t>the</w:t>
      </w:r>
      <w:r w:rsidRPr="00C3704F">
        <w:rPr>
          <w:lang w:val="en-CA"/>
        </w:rPr>
        <w:t xml:space="preserve"> </w:t>
      </w:r>
      <w:r w:rsidR="00637CE9">
        <w:rPr>
          <w:lang w:val="en-CA"/>
        </w:rPr>
        <w:t xml:space="preserve">HEVC </w:t>
      </w:r>
      <w:r w:rsidR="00944CA8">
        <w:rPr>
          <w:lang w:val="en-CA"/>
        </w:rPr>
        <w:t>s</w:t>
      </w:r>
      <w:r w:rsidRPr="00C3704F">
        <w:rPr>
          <w:lang w:val="en-CA"/>
        </w:rPr>
        <w:t xml:space="preserve">creen </w:t>
      </w:r>
      <w:r w:rsidR="00944CA8">
        <w:rPr>
          <w:lang w:val="en-CA"/>
        </w:rPr>
        <w:t>c</w:t>
      </w:r>
      <w:r w:rsidRPr="00C3704F">
        <w:rPr>
          <w:lang w:val="en-CA"/>
        </w:rPr>
        <w:t xml:space="preserve">ontent </w:t>
      </w:r>
      <w:r w:rsidR="00944CA8">
        <w:rPr>
          <w:lang w:val="en-CA"/>
        </w:rPr>
        <w:t>c</w:t>
      </w:r>
      <w:r w:rsidRPr="00C3704F">
        <w:rPr>
          <w:lang w:val="en-CA"/>
        </w:rPr>
        <w:t>oding extensions and non-intra high</w:t>
      </w:r>
      <w:r w:rsidR="00944CA8">
        <w:rPr>
          <w:lang w:val="en-CA"/>
        </w:rPr>
        <w:t>-</w:t>
      </w:r>
      <w:r w:rsidRPr="00C3704F">
        <w:rPr>
          <w:lang w:val="en-CA"/>
        </w:rPr>
        <w:t>throughput profiles</w:t>
      </w:r>
      <w:r>
        <w:rPr>
          <w:lang w:val="en-CA"/>
        </w:rPr>
        <w:t>.</w:t>
      </w:r>
    </w:p>
    <w:p w14:paraId="3FE4EC6A" w14:textId="77777777" w:rsidR="00637CE9" w:rsidRPr="00637CE9" w:rsidRDefault="00637CE9" w:rsidP="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r w:rsidRPr="00637CE9">
        <w:rPr>
          <w:rFonts w:eastAsia="MS Mincho"/>
          <w:szCs w:val="22"/>
          <w:highlight w:val="yellow"/>
          <w:lang w:eastAsia="ja-JP"/>
        </w:rPr>
        <w:t>Ed. Note:</w:t>
      </w:r>
    </w:p>
    <w:p w14:paraId="4C4E8755" w14:textId="77777777" w:rsidR="00637CE9" w:rsidRPr="00637CE9" w:rsidRDefault="00637CE9" w:rsidP="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r w:rsidRPr="00637CE9">
        <w:rPr>
          <w:rFonts w:eastAsia="MS Mincho"/>
          <w:szCs w:val="22"/>
          <w:highlight w:val="yellow"/>
          <w:lang w:eastAsia="ja-JP"/>
        </w:rPr>
        <w:t>Due to the difficulty of handling a large database of bitstreams in the document archive, rather than directly attaching a copy of the associated database of conformance bitstreams, the conformance bitstreams added by this draft amendment are available (along with the prior approved bitstreams) at the following link:</w:t>
      </w:r>
    </w:p>
    <w:p w14:paraId="7BAAA623" w14:textId="1763485B" w:rsidR="00637CE9" w:rsidRPr="00637CE9" w:rsidRDefault="00A231F2" w:rsidP="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ins w:id="3" w:author="Link correction" w:date="2018-10-07T21:10:00Z">
        <w:r>
          <w:rPr>
            <w:rFonts w:eastAsia="MS Mincho"/>
            <w:color w:val="0000FF"/>
            <w:szCs w:val="22"/>
            <w:highlight w:val="yellow"/>
            <w:u w:val="single"/>
            <w:lang w:eastAsia="ja-JP"/>
          </w:rPr>
          <w:fldChar w:fldCharType="begin"/>
        </w:r>
        <w:r>
          <w:rPr>
            <w:rFonts w:eastAsia="MS Mincho"/>
            <w:color w:val="0000FF"/>
            <w:szCs w:val="22"/>
            <w:highlight w:val="yellow"/>
            <w:u w:val="single"/>
            <w:lang w:eastAsia="ja-JP"/>
          </w:rPr>
          <w:instrText xml:space="preserve"> HYPERLINK "http://ftp3.itu.int/av-arch/jctvc-site/bitstream_exchange/draft_conformance/" </w:instrText>
        </w:r>
        <w:r>
          <w:rPr>
            <w:rFonts w:eastAsia="MS Mincho"/>
            <w:color w:val="0000FF"/>
            <w:szCs w:val="22"/>
            <w:highlight w:val="yellow"/>
            <w:u w:val="single"/>
            <w:lang w:eastAsia="ja-JP"/>
          </w:rPr>
          <w:fldChar w:fldCharType="separate"/>
        </w:r>
        <w:r w:rsidRPr="00C3704F">
          <w:rPr>
            <w:rFonts w:eastAsia="MS Mincho"/>
            <w:color w:val="0000FF"/>
            <w:szCs w:val="22"/>
            <w:highlight w:val="yellow"/>
            <w:u w:val="single"/>
            <w:lang w:eastAsia="ja-JP"/>
          </w:rPr>
          <w:t>http://ftp3.itu.int/av-arch/jctvc-site/bitstream_exchange/draft_conformance/</w:t>
        </w:r>
        <w:r>
          <w:rPr>
            <w:rFonts w:eastAsia="MS Mincho"/>
            <w:color w:val="0000FF"/>
            <w:szCs w:val="22"/>
            <w:highlight w:val="yellow"/>
            <w:u w:val="single"/>
            <w:lang w:eastAsia="ja-JP"/>
          </w:rPr>
          <w:fldChar w:fldCharType="end"/>
        </w:r>
      </w:ins>
      <w:del w:id="4" w:author="Link correction" w:date="2018-10-07T21:10:00Z">
        <w:r w:rsidR="00431796" w:rsidDel="00A231F2">
          <w:rPr>
            <w:rFonts w:eastAsia="MS Mincho"/>
            <w:color w:val="0000FF"/>
            <w:szCs w:val="22"/>
            <w:highlight w:val="yellow"/>
            <w:u w:val="single"/>
            <w:lang w:eastAsia="ja-JP"/>
          </w:rPr>
          <w:fldChar w:fldCharType="begin"/>
        </w:r>
        <w:r w:rsidR="00431796" w:rsidDel="00A231F2">
          <w:rPr>
            <w:rFonts w:eastAsia="MS Mincho"/>
            <w:color w:val="0000FF"/>
            <w:szCs w:val="22"/>
            <w:highlight w:val="yellow"/>
            <w:u w:val="single"/>
            <w:lang w:eastAsia="ja-JP"/>
          </w:rPr>
          <w:delInstrText xml:space="preserve"> HYPERLINK "http://ftp3.itu.int/av-arch/jctvc-site/bitstream_exchange/draft_SCC_c</w:delInstrText>
        </w:r>
        <w:r w:rsidR="00431796" w:rsidDel="00A231F2">
          <w:rPr>
            <w:rFonts w:eastAsia="MS Mincho"/>
            <w:color w:val="0000FF"/>
            <w:szCs w:val="22"/>
            <w:highlight w:val="yellow"/>
            <w:u w:val="single"/>
            <w:lang w:eastAsia="ja-JP"/>
          </w:rPr>
          <w:delInstrText xml:space="preserve">onformance/" </w:delInstrText>
        </w:r>
        <w:r w:rsidR="00431796" w:rsidDel="00A231F2">
          <w:rPr>
            <w:rFonts w:eastAsia="MS Mincho"/>
            <w:color w:val="0000FF"/>
            <w:szCs w:val="22"/>
            <w:highlight w:val="yellow"/>
            <w:u w:val="single"/>
            <w:lang w:eastAsia="ja-JP"/>
          </w:rPr>
          <w:fldChar w:fldCharType="separate"/>
        </w:r>
        <w:r w:rsidR="00637CE9" w:rsidRPr="00637CE9" w:rsidDel="00A231F2">
          <w:rPr>
            <w:rFonts w:eastAsia="MS Mincho"/>
            <w:color w:val="0000FF"/>
            <w:szCs w:val="22"/>
            <w:highlight w:val="yellow"/>
            <w:u w:val="single"/>
            <w:lang w:eastAsia="ja-JP"/>
          </w:rPr>
          <w:delText>http://ftp3.itu.int/av-arch/jctvc-site/bitstream_exchange/draft_SCC_conformance/</w:delText>
        </w:r>
        <w:r w:rsidR="00431796" w:rsidDel="00A231F2">
          <w:rPr>
            <w:rFonts w:eastAsia="MS Mincho"/>
            <w:color w:val="0000FF"/>
            <w:szCs w:val="22"/>
            <w:highlight w:val="yellow"/>
            <w:u w:val="single"/>
            <w:lang w:eastAsia="ja-JP"/>
          </w:rPr>
          <w:fldChar w:fldCharType="end"/>
        </w:r>
      </w:del>
      <w:r w:rsidR="00637CE9" w:rsidRPr="00637CE9">
        <w:rPr>
          <w:rFonts w:eastAsia="MS Mincho"/>
          <w:szCs w:val="22"/>
          <w:highlight w:val="yellow"/>
          <w:lang w:eastAsia="ja-JP"/>
        </w:rPr>
        <w:t>.</w:t>
      </w:r>
    </w:p>
    <w:p w14:paraId="38A57E24" w14:textId="77777777" w:rsidR="00637CE9" w:rsidRDefault="00637CE9" w:rsidP="00C3704F">
      <w:pPr>
        <w:rPr>
          <w:lang w:val="en-CA"/>
        </w:rPr>
      </w:pPr>
    </w:p>
    <w:p w14:paraId="4102FA74" w14:textId="6158E761" w:rsidR="00C3704F" w:rsidRPr="00C3704F" w:rsidRDefault="00C3704F" w:rsidP="00C3704F">
      <w:pPr>
        <w:pStyle w:val="Heading1"/>
        <w:numPr>
          <w:ilvl w:val="0"/>
          <w:numId w:val="0"/>
        </w:numPr>
        <w:ind w:left="432" w:hanging="432"/>
        <w:rPr>
          <w:szCs w:val="22"/>
          <w:lang w:val="en-CA"/>
        </w:rPr>
      </w:pPr>
      <w:r w:rsidRPr="00C3704F">
        <w:rPr>
          <w:szCs w:val="22"/>
          <w:lang w:val="en-CA"/>
        </w:rPr>
        <w:t>Changes relative to the base specification</w:t>
      </w:r>
    </w:p>
    <w:p w14:paraId="10D69896" w14:textId="060B6A95"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637CE9">
        <w:rPr>
          <w:i/>
          <w:noProof/>
          <w:sz w:val="24"/>
        </w:rPr>
        <w:t xml:space="preserve">Throughout the text, replace </w:t>
      </w:r>
      <w:r>
        <w:rPr>
          <w:i/>
          <w:noProof/>
          <w:sz w:val="24"/>
        </w:rPr>
        <w:t>any</w:t>
      </w:r>
      <w:r w:rsidRPr="00637CE9">
        <w:rPr>
          <w:i/>
          <w:noProof/>
          <w:sz w:val="24"/>
        </w:rPr>
        <w:t xml:space="preserve"> instances of “ITU T ” with “ITU-T ”.</w:t>
      </w:r>
    </w:p>
    <w:p w14:paraId="13A86872"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637CE9">
        <w:rPr>
          <w:i/>
          <w:noProof/>
          <w:sz w:val="24"/>
        </w:rPr>
        <w:t>In 6.5.7, replace the paragraph that refers to the High Throughput 4:4:4 16 Intra profile with the following:</w:t>
      </w:r>
    </w:p>
    <w:p w14:paraId="3EBB8880"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noProof/>
        </w:rPr>
      </w:pPr>
      <w:r w:rsidRPr="00637CE9">
        <w:rPr>
          <w:rFonts w:eastAsia="MS Mincho"/>
          <w:noProof/>
        </w:rPr>
        <w:t>A decoder that conforms to the High Throughput 4:4:4 16 Intra, High Throughput 4:4:4, High Throughput 4:4:4 10 and High Throughput 4:4:4 14 profiles (as specified in subclause A.3.6 of Rec. ITU-T H.265 | ISO/IEC 23008-2), which are collectively referred to as the high throughput profiles, at specific level shall be capable of decoding the specified bitstreams in Table</w:t>
      </w:r>
      <w:ins w:id="5" w:author="SCC-conformance-v10" w:date="2018-09-30T00:34:00Z">
        <w:r w:rsidRPr="00637CE9">
          <w:rPr>
            <w:rFonts w:eastAsia="MS Mincho"/>
          </w:rPr>
          <w:t> </w:t>
        </w:r>
      </w:ins>
      <w:del w:id="6" w:author="SCC-conformance-v10" w:date="2018-09-30T00:34:00Z">
        <w:r w:rsidRPr="00637CE9" w:rsidDel="003D3455">
          <w:rPr>
            <w:rFonts w:eastAsia="MS Mincho"/>
            <w:noProof/>
          </w:rPr>
          <w:delText xml:space="preserve"> </w:delText>
        </w:r>
      </w:del>
      <w:r w:rsidRPr="00637CE9">
        <w:rPr>
          <w:rFonts w:eastAsia="MS Mincho"/>
          <w:noProof/>
        </w:rPr>
        <w:t>4.</w:t>
      </w:r>
    </w:p>
    <w:p w14:paraId="3B705AFC"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637CE9">
        <w:rPr>
          <w:i/>
          <w:noProof/>
          <w:sz w:val="24"/>
        </w:rPr>
        <w:t>At the end of 6.5.7, add the following paragraph:</w:t>
      </w:r>
    </w:p>
    <w:p w14:paraId="605F502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rPr>
      </w:pPr>
      <w:r w:rsidRPr="00637CE9">
        <w:rPr>
          <w:rFonts w:eastAsia="MS Mincho"/>
        </w:rPr>
        <w:t xml:space="preserve">A decoder that conforms to the Screen-Extended Main, Screen-Extended Main 10, Screen-Extended Main 4:4:4, Screen-Extended Main 4:4:4 10, Screen-Extended High Throughput 4:4:4, Screen-Extended High Throughput 4:4:4 10 or Screen-Extended High Throughput 4:4:4 14 profiles (as specified in subclause </w:t>
      </w:r>
      <w:r w:rsidRPr="00637CE9">
        <w:rPr>
          <w:rFonts w:eastAsia="MS Mincho" w:hint="eastAsia"/>
          <w:lang w:eastAsia="ja-JP"/>
        </w:rPr>
        <w:t>A.3.</w:t>
      </w:r>
      <w:r w:rsidRPr="00637CE9">
        <w:rPr>
          <w:rFonts w:eastAsia="MS Mincho"/>
          <w:lang w:eastAsia="ja-JP"/>
        </w:rPr>
        <w:t>7</w:t>
      </w:r>
      <w:r w:rsidRPr="00637CE9">
        <w:rPr>
          <w:rFonts w:eastAsia="MS Mincho"/>
        </w:rPr>
        <w:t xml:space="preserve"> of Rec. ITU-T H.265 | ISO/IEC 23008-2), which are collectively referred to as the screen content coding extensions profiles, shall be capable of decoding the specified bitstreams in Table </w:t>
      </w:r>
      <w:r w:rsidRPr="00637CE9">
        <w:rPr>
          <w:rFonts w:eastAsia="MS Mincho" w:hint="eastAsia"/>
          <w:lang w:eastAsia="ja-JP"/>
        </w:rPr>
        <w:t>7.</w:t>
      </w:r>
      <w:r w:rsidRPr="00637CE9">
        <w:rPr>
          <w:rFonts w:eastAsia="MS Mincho"/>
          <w:lang w:eastAsia="ja-JP"/>
        </w:rPr>
        <w:t xml:space="preserve"> A </w:t>
      </w:r>
      <w:r w:rsidRPr="00637CE9">
        <w:rPr>
          <w:rFonts w:eastAsia="MS Mincho" w:hint="eastAsia"/>
          <w:lang w:eastAsia="ja-JP"/>
        </w:rPr>
        <w:t xml:space="preserve">decoder </w:t>
      </w:r>
      <w:r w:rsidRPr="00637CE9">
        <w:rPr>
          <w:rFonts w:eastAsia="MS Mincho"/>
          <w:lang w:eastAsia="ja-JP"/>
        </w:rPr>
        <w:t xml:space="preserve">that </w:t>
      </w:r>
      <w:r w:rsidRPr="00637CE9">
        <w:rPr>
          <w:rFonts w:eastAsia="MS Mincho" w:hint="eastAsia"/>
          <w:lang w:eastAsia="ja-JP"/>
        </w:rPr>
        <w:t xml:space="preserve">conforms to </w:t>
      </w:r>
      <w:r w:rsidRPr="00637CE9">
        <w:rPr>
          <w:rFonts w:eastAsia="MS Mincho"/>
          <w:lang w:eastAsia="ja-JP"/>
        </w:rPr>
        <w:t xml:space="preserve">some </w:t>
      </w:r>
      <w:r w:rsidRPr="00637CE9">
        <w:rPr>
          <w:rFonts w:eastAsia="MS Mincho"/>
        </w:rPr>
        <w:t>screen content coding</w:t>
      </w:r>
      <w:r w:rsidRPr="00637CE9">
        <w:rPr>
          <w:rFonts w:eastAsia="MS Mincho"/>
          <w:lang w:eastAsia="ja-JP"/>
        </w:rPr>
        <w:t xml:space="preserve"> extensions profiles is also required to be capable of </w:t>
      </w:r>
      <w:r w:rsidRPr="00637CE9">
        <w:rPr>
          <w:rFonts w:eastAsia="MS Mincho"/>
          <w:lang w:eastAsia="ja-JP"/>
        </w:rPr>
        <w:lastRenderedPageBreak/>
        <w:t xml:space="preserve">decoding bitstreams that conform to </w:t>
      </w:r>
      <w:proofErr w:type="gramStart"/>
      <w:r w:rsidRPr="00637CE9">
        <w:rPr>
          <w:rFonts w:eastAsia="MS Mincho"/>
          <w:lang w:eastAsia="ja-JP"/>
        </w:rPr>
        <w:t>particular other</w:t>
      </w:r>
      <w:proofErr w:type="gramEnd"/>
      <w:r w:rsidRPr="00637CE9">
        <w:rPr>
          <w:rFonts w:eastAsia="MS Mincho"/>
          <w:lang w:eastAsia="ja-JP"/>
        </w:rPr>
        <w:t xml:space="preserve"> profiles</w:t>
      </w:r>
      <w:r w:rsidRPr="00637CE9">
        <w:rPr>
          <w:rFonts w:eastAsia="MS Mincho" w:hint="eastAsia"/>
          <w:lang w:eastAsia="ja-JP"/>
        </w:rPr>
        <w:t xml:space="preserve">. </w:t>
      </w:r>
      <w:r w:rsidRPr="00637CE9">
        <w:rPr>
          <w:rFonts w:eastAsia="MS Mincho"/>
        </w:rPr>
        <w:t>Thus, in addition to the specified bitstreams in Table </w:t>
      </w:r>
      <w:r w:rsidRPr="00637CE9">
        <w:rPr>
          <w:rFonts w:eastAsia="MS Mincho" w:hint="eastAsia"/>
          <w:lang w:eastAsia="ja-JP"/>
        </w:rPr>
        <w:t>7</w:t>
      </w:r>
      <w:r w:rsidRPr="00637CE9">
        <w:rPr>
          <w:rFonts w:eastAsia="MS Mincho"/>
        </w:rPr>
        <w:t xml:space="preserve">, a decoder that conforms to </w:t>
      </w:r>
      <w:r w:rsidRPr="00637CE9">
        <w:rPr>
          <w:rFonts w:eastAsia="MS Mincho"/>
          <w:lang w:eastAsia="ja-JP"/>
        </w:rPr>
        <w:t>a screen content coding extension</w:t>
      </w:r>
      <w:r w:rsidRPr="00637CE9">
        <w:rPr>
          <w:rFonts w:eastAsia="MS Mincho" w:hint="eastAsia"/>
          <w:lang w:eastAsia="ja-JP"/>
        </w:rPr>
        <w:t xml:space="preserve"> profile </w:t>
      </w:r>
      <w:r w:rsidRPr="00637CE9">
        <w:rPr>
          <w:rFonts w:eastAsia="MS Mincho"/>
          <w:lang w:eastAsia="ja-JP"/>
        </w:rPr>
        <w:t xml:space="preserve">shall also </w:t>
      </w:r>
      <w:r w:rsidRPr="00637CE9">
        <w:rPr>
          <w:rFonts w:eastAsia="MS Mincho"/>
        </w:rPr>
        <w:t>be capable of decoding the bitstreams specified in Table </w:t>
      </w:r>
      <w:r w:rsidRPr="00637CE9">
        <w:rPr>
          <w:rFonts w:eastAsia="MS Mincho" w:hint="eastAsia"/>
          <w:lang w:eastAsia="ja-JP"/>
        </w:rPr>
        <w:t>1</w:t>
      </w:r>
      <w:r w:rsidRPr="00637CE9">
        <w:rPr>
          <w:rFonts w:eastAsia="MS Mincho"/>
          <w:lang w:eastAsia="ja-JP"/>
        </w:rPr>
        <w:t xml:space="preserve"> or Table 4 that conform to the decoding requirements specified for the </w:t>
      </w:r>
      <w:r w:rsidRPr="00637CE9">
        <w:rPr>
          <w:rFonts w:eastAsia="MS Mincho"/>
        </w:rPr>
        <w:t>screen content coding</w:t>
      </w:r>
      <w:r w:rsidRPr="00637CE9">
        <w:rPr>
          <w:rFonts w:eastAsia="MS Mincho"/>
          <w:lang w:eastAsia="ja-JP"/>
        </w:rPr>
        <w:t xml:space="preserve"> extensions profile in </w:t>
      </w:r>
      <w:r w:rsidRPr="00637CE9">
        <w:rPr>
          <w:rFonts w:eastAsia="MS Mincho" w:hint="eastAsia"/>
          <w:lang w:eastAsia="ja-JP"/>
        </w:rPr>
        <w:t>subclause A.3.</w:t>
      </w:r>
      <w:r w:rsidRPr="00637CE9">
        <w:rPr>
          <w:rFonts w:eastAsia="MS Mincho"/>
          <w:lang w:eastAsia="ja-JP"/>
        </w:rPr>
        <w:t>7</w:t>
      </w:r>
      <w:r w:rsidRPr="00637CE9">
        <w:rPr>
          <w:rFonts w:eastAsia="MS Mincho" w:hint="eastAsia"/>
          <w:lang w:eastAsia="ja-JP"/>
        </w:rPr>
        <w:t xml:space="preserve"> of Rec. ITU-T H.265 | ISO/IEC 23008-2</w:t>
      </w:r>
      <w:r w:rsidRPr="00637CE9">
        <w:rPr>
          <w:rFonts w:eastAsia="MS Mincho"/>
        </w:rPr>
        <w:t>.</w:t>
      </w:r>
    </w:p>
    <w:p w14:paraId="52D89ADC"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637CE9">
        <w:rPr>
          <w:i/>
          <w:noProof/>
          <w:sz w:val="24"/>
        </w:rPr>
        <w:t>After 6.6.16.43, add the following additional subclauses:</w:t>
      </w:r>
    </w:p>
    <w:p w14:paraId="5AB9BC31"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6.6.16.</w:t>
      </w:r>
      <w:r w:rsidRPr="00637CE9">
        <w:rPr>
          <w:rFonts w:eastAsia="MS Mincho"/>
          <w:b/>
          <w:bCs/>
          <w:sz w:val="24"/>
          <w:szCs w:val="28"/>
          <w:lang w:val="en-CA"/>
        </w:rPr>
        <w:fldChar w:fldCharType="begin"/>
      </w:r>
      <w:r w:rsidRPr="00637CE9">
        <w:rPr>
          <w:rFonts w:eastAsia="MS Mincho"/>
          <w:b/>
          <w:bCs/>
          <w:sz w:val="24"/>
          <w:szCs w:val="28"/>
          <w:lang w:val="en-CA"/>
        </w:rPr>
        <w:instrText xml:space="preserve"> SEQ Counter44 \* MERGEFORMAT \r 44 </w:instrText>
      </w:r>
      <w:r w:rsidRPr="00637CE9">
        <w:rPr>
          <w:rFonts w:eastAsia="MS Mincho"/>
          <w:b/>
          <w:bCs/>
          <w:sz w:val="24"/>
          <w:szCs w:val="28"/>
          <w:lang w:val="en-CA"/>
        </w:rPr>
        <w:fldChar w:fldCharType="separate"/>
      </w:r>
      <w:r w:rsidRPr="00637CE9">
        <w:rPr>
          <w:rFonts w:eastAsia="MS Mincho"/>
          <w:b/>
          <w:bCs/>
          <w:noProof/>
          <w:sz w:val="24"/>
          <w:szCs w:val="28"/>
          <w:lang w:val="en-CA"/>
        </w:rPr>
        <w:t>44</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WPP_AND_TILE_10Bit422Test_HIGH_TP_444_10BIT_RExt</w:t>
      </w:r>
    </w:p>
    <w:p w14:paraId="22758E93"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I</w:t>
      </w:r>
      <w:r w:rsidRPr="00637CE9">
        <w:rPr>
          <w:rFonts w:eastAsia="MS Mincho" w:hint="eastAsia"/>
          <w:lang w:val="en-CA" w:eastAsia="ja-JP"/>
        </w:rPr>
        <w:t xml:space="preserve"> or </w:t>
      </w:r>
      <w:r w:rsidRPr="00637CE9">
        <w:rPr>
          <w:rFonts w:eastAsia="MS Mincho"/>
          <w:lang w:val="en-CA" w:eastAsia="ja-JP"/>
        </w:rPr>
        <w:t>P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2.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2. The value of </w:t>
      </w:r>
      <w:r w:rsidRPr="00637CE9">
        <w:rPr>
          <w:rFonts w:eastAsia="MS Mincho" w:hint="eastAsia"/>
          <w:lang w:val="en-CA" w:eastAsia="ja-JP"/>
        </w:rPr>
        <w:t xml:space="preserve">chroma_format_idc is set equal to </w:t>
      </w:r>
      <w:r w:rsidRPr="00637CE9">
        <w:rPr>
          <w:rFonts w:eastAsia="MS Mincho"/>
          <w:lang w:val="en-CA" w:eastAsia="ja-JP"/>
        </w:rPr>
        <w:t>2</w:t>
      </w:r>
      <w:r w:rsidRPr="00637CE9">
        <w:rPr>
          <w:rFonts w:eastAsia="MS Mincho" w:hint="eastAsia"/>
          <w:lang w:val="en-CA" w:eastAsia="ja-JP"/>
        </w:rPr>
        <w:t xml:space="preserve">. </w:t>
      </w:r>
      <w:r w:rsidRPr="00637CE9">
        <w:rPr>
          <w:rFonts w:eastAsia="MS Mincho"/>
          <w:lang w:val="en-CA" w:eastAsia="ja-JP"/>
        </w:rPr>
        <w:t xml:space="preserve">There are 3 pictures in the bitstream. The </w:t>
      </w:r>
      <w:proofErr w:type="spellStart"/>
      <w:r w:rsidRPr="00637CE9">
        <w:rPr>
          <w:rFonts w:eastAsia="MS Mincho"/>
          <w:bCs/>
          <w:lang w:val="en-CA"/>
        </w:rPr>
        <w:t>cabac_bypass_alignment_enabled_flag</w:t>
      </w:r>
      <w:proofErr w:type="spellEnd"/>
      <w:r w:rsidRPr="00637CE9">
        <w:rPr>
          <w:rFonts w:eastAsia="MS Mincho"/>
          <w:bCs/>
          <w:lang w:val="en-CA"/>
        </w:rPr>
        <w:t xml:space="preserve"> and </w:t>
      </w:r>
      <w:proofErr w:type="spellStart"/>
      <w:r w:rsidRPr="00637CE9">
        <w:rPr>
          <w:rFonts w:eastAsia="MS Mincho"/>
          <w:bCs/>
          <w:lang w:val="en-CA"/>
        </w:rPr>
        <w:t>extended_precision_processing_flag</w:t>
      </w:r>
      <w:proofErr w:type="spellEnd"/>
      <w:r w:rsidRPr="00637CE9">
        <w:rPr>
          <w:rFonts w:eastAsia="MS Mincho"/>
          <w:bCs/>
          <w:lang w:val="en-CA"/>
        </w:rPr>
        <w:t xml:space="preserve"> </w:t>
      </w:r>
      <w:proofErr w:type="gramStart"/>
      <w:r w:rsidRPr="00637CE9">
        <w:rPr>
          <w:rFonts w:eastAsia="MS Mincho"/>
          <w:bCs/>
          <w:lang w:val="en-CA"/>
        </w:rPr>
        <w:t>are</w:t>
      </w:r>
      <w:proofErr w:type="gramEnd"/>
      <w:r w:rsidRPr="00637CE9">
        <w:rPr>
          <w:rFonts w:eastAsia="MS Mincho"/>
          <w:bCs/>
          <w:lang w:val="en-CA"/>
        </w:rPr>
        <w:t xml:space="preserve"> set equal to 0.</w:t>
      </w:r>
    </w:p>
    <w:p w14:paraId="12EB7107"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6D5BC1E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Purpose:</w:t>
      </w:r>
      <w:r w:rsidRPr="00637CE9">
        <w:rPr>
          <w:rFonts w:eastAsia="MS Mincho"/>
          <w:lang w:val="en-CA"/>
        </w:rPr>
        <w:t xml:space="preserve"> The purpose of the stream is to exercise </w:t>
      </w:r>
      <w:r w:rsidRPr="00637CE9">
        <w:rPr>
          <w:rFonts w:eastAsia="MS Mincho"/>
          <w:lang w:val="en-CA" w:eastAsia="ja-JP"/>
        </w:rPr>
        <w:t>the combination of simultaneously</w:t>
      </w:r>
      <w:r w:rsidRPr="00637CE9">
        <w:rPr>
          <w:rFonts w:eastAsia="MS Mincho" w:hint="eastAsia"/>
          <w:lang w:val="en-CA" w:eastAsia="ja-JP"/>
        </w:rPr>
        <w:t xml:space="preserve"> </w:t>
      </w:r>
      <w:r w:rsidRPr="00637CE9">
        <w:rPr>
          <w:rFonts w:eastAsia="MS Mincho"/>
          <w:lang w:val="en-CA" w:eastAsia="ja-JP"/>
        </w:rPr>
        <w:t xml:space="preserve">using </w:t>
      </w:r>
      <w:proofErr w:type="spellStart"/>
      <w:r w:rsidRPr="00637CE9">
        <w:rPr>
          <w:rFonts w:eastAsia="MS Mincho"/>
          <w:lang w:val="en-CA" w:eastAsia="ja-JP"/>
        </w:rPr>
        <w:t>wavefronts</w:t>
      </w:r>
      <w:proofErr w:type="spellEnd"/>
      <w:r w:rsidRPr="00637CE9">
        <w:rPr>
          <w:rFonts w:eastAsia="MS Mincho"/>
          <w:lang w:val="en-CA" w:eastAsia="ja-JP"/>
        </w:rPr>
        <w:t xml:space="preserve"> and tiles</w:t>
      </w:r>
      <w:r w:rsidRPr="00637CE9">
        <w:rPr>
          <w:rFonts w:eastAsia="MS Mincho"/>
          <w:lang w:val="en-CA"/>
        </w:rPr>
        <w:t xml:space="preserve"> in the specified profile (the High Throughput 4:4:4 10 profile) when </w:t>
      </w:r>
      <w:proofErr w:type="spellStart"/>
      <w:r w:rsidRPr="00637CE9">
        <w:rPr>
          <w:rFonts w:eastAsia="MS Mincho"/>
          <w:bCs/>
          <w:lang w:val="en-CA"/>
        </w:rPr>
        <w:t>cabac_bypass_alignment_enabled_flag</w:t>
      </w:r>
      <w:proofErr w:type="spellEnd"/>
      <w:r w:rsidRPr="00637CE9">
        <w:rPr>
          <w:rFonts w:eastAsia="MS Mincho"/>
          <w:bCs/>
          <w:lang w:val="en-CA"/>
        </w:rPr>
        <w:t xml:space="preserve"> and </w:t>
      </w:r>
      <w:proofErr w:type="spellStart"/>
      <w:r w:rsidRPr="00637CE9">
        <w:rPr>
          <w:rFonts w:eastAsia="MS Mincho"/>
          <w:bCs/>
          <w:lang w:val="en-CA"/>
        </w:rPr>
        <w:t>extended_precision_processing_flag</w:t>
      </w:r>
      <w:proofErr w:type="spellEnd"/>
      <w:r w:rsidRPr="00637CE9">
        <w:rPr>
          <w:rFonts w:eastAsia="MS Mincho"/>
          <w:bCs/>
          <w:lang w:val="en-CA"/>
        </w:rPr>
        <w:t xml:space="preserve"> are set equal to 0</w:t>
      </w:r>
      <w:r w:rsidRPr="00637CE9">
        <w:rPr>
          <w:rFonts w:eastAsia="MS Mincho"/>
          <w:lang w:val="en-CA"/>
        </w:rPr>
        <w:t>.</w:t>
      </w:r>
    </w:p>
    <w:p w14:paraId="742B9DA0"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6.6.16.</w:t>
      </w:r>
      <w:r w:rsidRPr="00637CE9">
        <w:rPr>
          <w:rFonts w:eastAsia="MS Mincho"/>
          <w:b/>
          <w:bCs/>
          <w:sz w:val="24"/>
          <w:szCs w:val="28"/>
          <w:lang w:val="en-CA"/>
        </w:rPr>
        <w:fldChar w:fldCharType="begin"/>
      </w:r>
      <w:r w:rsidRPr="00637CE9">
        <w:rPr>
          <w:rFonts w:eastAsia="MS Mincho"/>
          <w:b/>
          <w:bCs/>
          <w:sz w:val="24"/>
          <w:szCs w:val="28"/>
          <w:lang w:val="en-CA"/>
        </w:rPr>
        <w:instrText xml:space="preserve"> SEQ Counter44 \* MERGEFORMAT </w:instrText>
      </w:r>
      <w:r w:rsidRPr="00637CE9">
        <w:rPr>
          <w:rFonts w:eastAsia="MS Mincho"/>
          <w:b/>
          <w:bCs/>
          <w:sz w:val="24"/>
          <w:szCs w:val="28"/>
          <w:lang w:val="en-CA"/>
        </w:rPr>
        <w:fldChar w:fldCharType="separate"/>
      </w:r>
      <w:r w:rsidRPr="00637CE9">
        <w:rPr>
          <w:rFonts w:eastAsia="MS Mincho"/>
          <w:b/>
          <w:bCs/>
          <w:noProof/>
          <w:sz w:val="24"/>
          <w:szCs w:val="28"/>
          <w:lang w:val="en-CA"/>
        </w:rPr>
        <w:t>45</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 xml:space="preserve"> WPP_AND_TILE_AND_CABAC_BYPASS_ALIGN_0_HIGH</w:t>
      </w:r>
      <w:r w:rsidRPr="00637CE9">
        <w:rPr>
          <w:rFonts w:eastAsia="MS Mincho"/>
          <w:b/>
          <w:bCs/>
          <w:sz w:val="24"/>
          <w:szCs w:val="28"/>
          <w:lang w:eastAsia="ja-JP"/>
        </w:rPr>
        <w:t>_</w:t>
      </w:r>
      <w:r w:rsidRPr="00637CE9">
        <w:rPr>
          <w:rFonts w:eastAsia="MS Mincho"/>
          <w:b/>
          <w:bCs/>
          <w:sz w:val="24"/>
          <w:szCs w:val="28"/>
          <w:lang w:val="x-none" w:eastAsia="ja-JP"/>
        </w:rPr>
        <w:t>TP_444_14BIT_RExt</w:t>
      </w:r>
    </w:p>
    <w:p w14:paraId="484AFF2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I</w:t>
      </w:r>
      <w:r w:rsidRPr="00637CE9">
        <w:rPr>
          <w:rFonts w:eastAsia="MS Mincho" w:hint="eastAsia"/>
          <w:lang w:val="en-CA" w:eastAsia="ja-JP"/>
        </w:rPr>
        <w:t xml:space="preserve"> or </w:t>
      </w:r>
      <w:r w:rsidRPr="00637CE9">
        <w:rPr>
          <w:rFonts w:eastAsia="MS Mincho"/>
          <w:lang w:val="en-CA" w:eastAsia="ja-JP"/>
        </w:rPr>
        <w:t>P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0.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0. The value of </w:t>
      </w:r>
      <w:r w:rsidRPr="00637CE9">
        <w:rPr>
          <w:rFonts w:eastAsia="MS Mincho" w:hint="eastAsia"/>
          <w:lang w:val="en-CA" w:eastAsia="ja-JP"/>
        </w:rPr>
        <w:t xml:space="preserve">chroma_format_idc is set equal to </w:t>
      </w:r>
      <w:r w:rsidRPr="00637CE9">
        <w:rPr>
          <w:rFonts w:eastAsia="MS Mincho"/>
          <w:lang w:val="en-CA" w:eastAsia="ja-JP"/>
        </w:rPr>
        <w:t>1</w:t>
      </w:r>
      <w:r w:rsidRPr="00637CE9">
        <w:rPr>
          <w:rFonts w:eastAsia="MS Mincho" w:hint="eastAsia"/>
          <w:lang w:val="en-CA" w:eastAsia="ja-JP"/>
        </w:rPr>
        <w:t xml:space="preserve">. </w:t>
      </w:r>
      <w:r w:rsidRPr="00637CE9">
        <w:rPr>
          <w:rFonts w:eastAsia="MS Mincho"/>
          <w:lang w:val="en-CA" w:eastAsia="ja-JP"/>
        </w:rPr>
        <w:t xml:space="preserve">There are 3 pictures in the bitstream. The </w:t>
      </w:r>
      <w:proofErr w:type="spellStart"/>
      <w:r w:rsidRPr="00637CE9">
        <w:rPr>
          <w:rFonts w:eastAsia="MS Mincho"/>
          <w:bCs/>
          <w:lang w:val="en-CA"/>
        </w:rPr>
        <w:t>cabac_bypass_alignment_enabled_flag</w:t>
      </w:r>
      <w:proofErr w:type="spellEnd"/>
      <w:r w:rsidRPr="00637CE9">
        <w:rPr>
          <w:rFonts w:eastAsia="MS Mincho"/>
          <w:bCs/>
          <w:lang w:val="en-CA"/>
        </w:rPr>
        <w:t xml:space="preserve"> and </w:t>
      </w:r>
      <w:proofErr w:type="spellStart"/>
      <w:r w:rsidRPr="00637CE9">
        <w:rPr>
          <w:rFonts w:eastAsia="MS Mincho"/>
          <w:bCs/>
          <w:lang w:val="en-CA"/>
        </w:rPr>
        <w:t>extended_precision_processing_flag</w:t>
      </w:r>
      <w:proofErr w:type="spellEnd"/>
      <w:r w:rsidRPr="00637CE9">
        <w:rPr>
          <w:rFonts w:eastAsia="MS Mincho"/>
          <w:bCs/>
          <w:lang w:val="en-CA"/>
        </w:rPr>
        <w:t xml:space="preserve"> </w:t>
      </w:r>
      <w:proofErr w:type="gramStart"/>
      <w:r w:rsidRPr="00637CE9">
        <w:rPr>
          <w:rFonts w:eastAsia="MS Mincho"/>
          <w:bCs/>
          <w:lang w:val="en-CA"/>
        </w:rPr>
        <w:t>are</w:t>
      </w:r>
      <w:proofErr w:type="gramEnd"/>
      <w:r w:rsidRPr="00637CE9">
        <w:rPr>
          <w:rFonts w:eastAsia="MS Mincho"/>
          <w:bCs/>
          <w:lang w:val="en-CA"/>
        </w:rPr>
        <w:t xml:space="preserve"> set equal to 0. The video_full_range_flag is set equal to 1 in VUI.</w:t>
      </w:r>
    </w:p>
    <w:p w14:paraId="002A868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b/>
          <w:bCs/>
          <w:lang w:val="en-CA"/>
        </w:rPr>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7A76E3D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637CE9">
        <w:rPr>
          <w:rFonts w:eastAsia="MS Mincho"/>
          <w:b/>
          <w:bCs/>
          <w:lang w:val="en-CA"/>
        </w:rPr>
        <w:t xml:space="preserve">Purpose: </w:t>
      </w:r>
      <w:r w:rsidRPr="00637CE9">
        <w:rPr>
          <w:rFonts w:eastAsia="MS Mincho"/>
          <w:lang w:val="en-CA"/>
        </w:rPr>
        <w:t xml:space="preserve">The purpose of the stream is to exercise </w:t>
      </w:r>
      <w:r w:rsidRPr="00637CE9">
        <w:rPr>
          <w:rFonts w:eastAsia="MS Mincho"/>
          <w:lang w:val="en-CA" w:eastAsia="ja-JP"/>
        </w:rPr>
        <w:t>the combination of simultaneously</w:t>
      </w:r>
      <w:r w:rsidRPr="00637CE9">
        <w:rPr>
          <w:rFonts w:eastAsia="MS Mincho" w:hint="eastAsia"/>
          <w:lang w:val="en-CA" w:eastAsia="ja-JP"/>
        </w:rPr>
        <w:t xml:space="preserve"> </w:t>
      </w:r>
      <w:r w:rsidRPr="00637CE9">
        <w:rPr>
          <w:rFonts w:eastAsia="MS Mincho"/>
          <w:lang w:val="en-CA" w:eastAsia="ja-JP"/>
        </w:rPr>
        <w:t xml:space="preserve">using </w:t>
      </w:r>
      <w:proofErr w:type="spellStart"/>
      <w:r w:rsidRPr="00637CE9">
        <w:rPr>
          <w:rFonts w:eastAsia="MS Mincho"/>
          <w:lang w:val="en-CA" w:eastAsia="ja-JP"/>
        </w:rPr>
        <w:t>wavefronts</w:t>
      </w:r>
      <w:proofErr w:type="spellEnd"/>
      <w:r w:rsidRPr="00637CE9">
        <w:rPr>
          <w:rFonts w:eastAsia="MS Mincho"/>
          <w:lang w:val="en-CA" w:eastAsia="ja-JP"/>
        </w:rPr>
        <w:t xml:space="preserve"> and tiles</w:t>
      </w:r>
      <w:r w:rsidRPr="00637CE9">
        <w:rPr>
          <w:rFonts w:eastAsia="MS Mincho"/>
          <w:lang w:val="en-CA"/>
        </w:rPr>
        <w:t xml:space="preserve"> in the specified profile (the High Throughput 4:4:4 14 profile) when </w:t>
      </w:r>
      <w:proofErr w:type="spellStart"/>
      <w:r w:rsidRPr="00637CE9">
        <w:rPr>
          <w:rFonts w:eastAsia="MS Mincho"/>
          <w:bCs/>
          <w:lang w:val="en-CA"/>
        </w:rPr>
        <w:t>cabac_bypass_alignment_enabled_flag</w:t>
      </w:r>
      <w:proofErr w:type="spellEnd"/>
      <w:r w:rsidRPr="00637CE9">
        <w:rPr>
          <w:rFonts w:eastAsia="MS Mincho"/>
          <w:bCs/>
          <w:lang w:val="en-CA"/>
        </w:rPr>
        <w:t xml:space="preserve"> and </w:t>
      </w:r>
      <w:proofErr w:type="spellStart"/>
      <w:r w:rsidRPr="00637CE9">
        <w:rPr>
          <w:rFonts w:eastAsia="MS Mincho"/>
          <w:bCs/>
          <w:lang w:val="en-CA"/>
        </w:rPr>
        <w:t>extended_precision_processing_flag</w:t>
      </w:r>
      <w:proofErr w:type="spellEnd"/>
      <w:r w:rsidRPr="00637CE9">
        <w:rPr>
          <w:rFonts w:eastAsia="MS Mincho"/>
          <w:bCs/>
          <w:lang w:val="en-CA"/>
        </w:rPr>
        <w:t xml:space="preserve"> are set equal to 0.</w:t>
      </w:r>
    </w:p>
    <w:p w14:paraId="3E0ECAC7"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6.6.16.</w:t>
      </w:r>
      <w:r w:rsidRPr="00637CE9">
        <w:rPr>
          <w:rFonts w:eastAsia="MS Mincho"/>
          <w:b/>
          <w:bCs/>
          <w:sz w:val="24"/>
          <w:szCs w:val="28"/>
          <w:lang w:val="en-CA"/>
        </w:rPr>
        <w:fldChar w:fldCharType="begin"/>
      </w:r>
      <w:r w:rsidRPr="00637CE9">
        <w:rPr>
          <w:rFonts w:eastAsia="MS Mincho"/>
          <w:b/>
          <w:bCs/>
          <w:sz w:val="24"/>
          <w:szCs w:val="28"/>
          <w:lang w:val="en-CA"/>
        </w:rPr>
        <w:instrText xml:space="preserve"> SEQ Counter44 \* MERGEFORMAT </w:instrText>
      </w:r>
      <w:r w:rsidRPr="00637CE9">
        <w:rPr>
          <w:rFonts w:eastAsia="MS Mincho"/>
          <w:b/>
          <w:bCs/>
          <w:sz w:val="24"/>
          <w:szCs w:val="28"/>
          <w:lang w:val="en-CA"/>
        </w:rPr>
        <w:fldChar w:fldCharType="separate"/>
      </w:r>
      <w:r w:rsidRPr="00637CE9">
        <w:rPr>
          <w:rFonts w:eastAsia="MS Mincho"/>
          <w:b/>
          <w:bCs/>
          <w:noProof/>
          <w:sz w:val="24"/>
          <w:szCs w:val="28"/>
          <w:lang w:val="en-CA"/>
        </w:rPr>
        <w:t>46</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WPP_AND_TILE_AND_CABAC_BYPASS_ALIGN_1_HIGH</w:t>
      </w:r>
      <w:r w:rsidRPr="00637CE9">
        <w:rPr>
          <w:rFonts w:eastAsia="MS Mincho"/>
          <w:b/>
          <w:bCs/>
          <w:sz w:val="24"/>
          <w:szCs w:val="28"/>
          <w:lang w:eastAsia="ja-JP"/>
        </w:rPr>
        <w:t>_</w:t>
      </w:r>
      <w:r w:rsidRPr="00637CE9">
        <w:rPr>
          <w:rFonts w:eastAsia="MS Mincho"/>
          <w:b/>
          <w:bCs/>
          <w:sz w:val="24"/>
          <w:szCs w:val="28"/>
          <w:lang w:val="x-none" w:eastAsia="ja-JP"/>
        </w:rPr>
        <w:t>TP_444_14BIT_RExt</w:t>
      </w:r>
    </w:p>
    <w:p w14:paraId="5886144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I</w:t>
      </w:r>
      <w:r w:rsidRPr="00637CE9">
        <w:rPr>
          <w:rFonts w:eastAsia="MS Mincho" w:hint="eastAsia"/>
          <w:lang w:val="en-CA" w:eastAsia="ja-JP"/>
        </w:rPr>
        <w:t xml:space="preserve"> or </w:t>
      </w:r>
      <w:r w:rsidRPr="00637CE9">
        <w:rPr>
          <w:rFonts w:eastAsia="MS Mincho"/>
          <w:lang w:val="en-CA" w:eastAsia="ja-JP"/>
        </w:rPr>
        <w:t>P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0.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0. The value of </w:t>
      </w:r>
      <w:r w:rsidRPr="00637CE9">
        <w:rPr>
          <w:rFonts w:eastAsia="MS Mincho" w:hint="eastAsia"/>
          <w:lang w:val="en-CA" w:eastAsia="ja-JP"/>
        </w:rPr>
        <w:t xml:space="preserve">chroma_format_idc is set equal to </w:t>
      </w:r>
      <w:r w:rsidRPr="00637CE9">
        <w:rPr>
          <w:rFonts w:eastAsia="MS Mincho"/>
          <w:lang w:val="en-CA" w:eastAsia="ja-JP"/>
        </w:rPr>
        <w:t>1</w:t>
      </w:r>
      <w:r w:rsidRPr="00637CE9">
        <w:rPr>
          <w:rFonts w:eastAsia="MS Mincho" w:hint="eastAsia"/>
          <w:lang w:val="en-CA" w:eastAsia="ja-JP"/>
        </w:rPr>
        <w:t xml:space="preserve">. </w:t>
      </w:r>
      <w:r w:rsidRPr="00637CE9">
        <w:rPr>
          <w:rFonts w:eastAsia="MS Mincho"/>
          <w:lang w:val="en-CA" w:eastAsia="ja-JP"/>
        </w:rPr>
        <w:t xml:space="preserve">There are 3 pictures in the bitstream. The </w:t>
      </w:r>
      <w:proofErr w:type="spellStart"/>
      <w:r w:rsidRPr="00637CE9">
        <w:rPr>
          <w:rFonts w:eastAsia="MS Mincho"/>
          <w:bCs/>
          <w:lang w:val="en-CA"/>
        </w:rPr>
        <w:t>cabac_bypass_alignment_enabled_flag</w:t>
      </w:r>
      <w:proofErr w:type="spellEnd"/>
      <w:r w:rsidRPr="00637CE9">
        <w:rPr>
          <w:rFonts w:eastAsia="MS Mincho"/>
          <w:bCs/>
          <w:lang w:val="en-CA"/>
        </w:rPr>
        <w:t xml:space="preserve"> is set equal to 1. The </w:t>
      </w:r>
      <w:proofErr w:type="spellStart"/>
      <w:r w:rsidRPr="00637CE9">
        <w:rPr>
          <w:rFonts w:eastAsia="MS Mincho"/>
          <w:bCs/>
          <w:lang w:val="en-CA"/>
        </w:rPr>
        <w:t>extended_precision_processing_flag</w:t>
      </w:r>
      <w:proofErr w:type="spellEnd"/>
      <w:r w:rsidRPr="00637CE9">
        <w:rPr>
          <w:rFonts w:eastAsia="MS Mincho"/>
          <w:bCs/>
          <w:lang w:val="en-CA"/>
        </w:rPr>
        <w:t xml:space="preserve"> is set equal to 0. The video_full_range_flag is set equal to 1 in VUI.</w:t>
      </w:r>
    </w:p>
    <w:p w14:paraId="2AC4B56C"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b/>
          <w:bCs/>
          <w:lang w:val="en-CA"/>
        </w:rPr>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5770AA9A"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637CE9">
        <w:rPr>
          <w:rFonts w:eastAsia="MS Mincho"/>
          <w:b/>
          <w:bCs/>
          <w:lang w:val="en-CA"/>
        </w:rPr>
        <w:t xml:space="preserve">Purpose: </w:t>
      </w:r>
      <w:r w:rsidRPr="00637CE9">
        <w:rPr>
          <w:rFonts w:eastAsia="MS Mincho"/>
          <w:lang w:val="en-CA"/>
        </w:rPr>
        <w:t xml:space="preserve">The purpose of the stream is to exercise </w:t>
      </w:r>
      <w:r w:rsidRPr="00637CE9">
        <w:rPr>
          <w:rFonts w:eastAsia="MS Mincho"/>
          <w:lang w:val="en-CA" w:eastAsia="ja-JP"/>
        </w:rPr>
        <w:t>the combination of simultaneously</w:t>
      </w:r>
      <w:r w:rsidRPr="00637CE9">
        <w:rPr>
          <w:rFonts w:eastAsia="MS Mincho" w:hint="eastAsia"/>
          <w:lang w:val="en-CA" w:eastAsia="ja-JP"/>
        </w:rPr>
        <w:t xml:space="preserve"> </w:t>
      </w:r>
      <w:r w:rsidRPr="00637CE9">
        <w:rPr>
          <w:rFonts w:eastAsia="MS Mincho"/>
          <w:lang w:val="en-CA" w:eastAsia="ja-JP"/>
        </w:rPr>
        <w:t xml:space="preserve">using </w:t>
      </w:r>
      <w:proofErr w:type="spellStart"/>
      <w:r w:rsidRPr="00637CE9">
        <w:rPr>
          <w:rFonts w:eastAsia="MS Mincho"/>
          <w:lang w:val="en-CA" w:eastAsia="ja-JP"/>
        </w:rPr>
        <w:t>wavefronts</w:t>
      </w:r>
      <w:proofErr w:type="spellEnd"/>
      <w:r w:rsidRPr="00637CE9">
        <w:rPr>
          <w:rFonts w:eastAsia="MS Mincho"/>
          <w:lang w:val="en-CA" w:eastAsia="ja-JP"/>
        </w:rPr>
        <w:t xml:space="preserve"> and tiles</w:t>
      </w:r>
      <w:r w:rsidRPr="00637CE9">
        <w:rPr>
          <w:rFonts w:eastAsia="MS Mincho"/>
          <w:lang w:val="en-CA"/>
        </w:rPr>
        <w:t xml:space="preserve"> in the specified profile (the High Throughput 4:4:4 14 profile) when </w:t>
      </w:r>
      <w:proofErr w:type="spellStart"/>
      <w:r w:rsidRPr="00637CE9">
        <w:rPr>
          <w:rFonts w:eastAsia="MS Mincho"/>
          <w:bCs/>
          <w:lang w:val="en-CA"/>
        </w:rPr>
        <w:t>cabac_bypass_alignment_enabled_flag</w:t>
      </w:r>
      <w:proofErr w:type="spellEnd"/>
      <w:r w:rsidRPr="00637CE9">
        <w:rPr>
          <w:rFonts w:eastAsia="MS Mincho"/>
          <w:bCs/>
          <w:lang w:val="en-CA"/>
        </w:rPr>
        <w:t xml:space="preserve"> is set equal to 1 and the </w:t>
      </w:r>
      <w:proofErr w:type="spellStart"/>
      <w:r w:rsidRPr="00637CE9">
        <w:rPr>
          <w:rFonts w:eastAsia="MS Mincho"/>
          <w:bCs/>
          <w:lang w:val="en-CA"/>
        </w:rPr>
        <w:t>extended_precision_processing_flag</w:t>
      </w:r>
      <w:proofErr w:type="spellEnd"/>
      <w:r w:rsidRPr="00637CE9">
        <w:rPr>
          <w:rFonts w:eastAsia="MS Mincho"/>
          <w:bCs/>
          <w:lang w:val="en-CA"/>
        </w:rPr>
        <w:t xml:space="preserve"> is set equal to 0.</w:t>
      </w:r>
    </w:p>
    <w:p w14:paraId="184DC2E5"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6.6.16.</w:t>
      </w:r>
      <w:r w:rsidRPr="00637CE9">
        <w:rPr>
          <w:rFonts w:eastAsia="MS Mincho"/>
          <w:b/>
          <w:bCs/>
          <w:sz w:val="24"/>
          <w:szCs w:val="28"/>
          <w:lang w:val="en-CA"/>
        </w:rPr>
        <w:fldChar w:fldCharType="begin"/>
      </w:r>
      <w:r w:rsidRPr="00637CE9">
        <w:rPr>
          <w:rFonts w:eastAsia="MS Mincho"/>
          <w:b/>
          <w:bCs/>
          <w:sz w:val="24"/>
          <w:szCs w:val="28"/>
          <w:lang w:val="en-CA"/>
        </w:rPr>
        <w:instrText xml:space="preserve"> SEQ Counter44 \* MERGEFORMAT </w:instrText>
      </w:r>
      <w:r w:rsidRPr="00637CE9">
        <w:rPr>
          <w:rFonts w:eastAsia="MS Mincho"/>
          <w:b/>
          <w:bCs/>
          <w:sz w:val="24"/>
          <w:szCs w:val="28"/>
          <w:lang w:val="en-CA"/>
        </w:rPr>
        <w:fldChar w:fldCharType="separate"/>
      </w:r>
      <w:r w:rsidRPr="00637CE9">
        <w:rPr>
          <w:rFonts w:eastAsia="MS Mincho"/>
          <w:b/>
          <w:bCs/>
          <w:noProof/>
          <w:sz w:val="24"/>
          <w:szCs w:val="28"/>
          <w:lang w:val="en-CA"/>
        </w:rPr>
        <w:t>47</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WPP_AND_TILE_AND_CABAC_EXT_PREC_1_HIGH_TP_444_14BIT_RExt</w:t>
      </w:r>
    </w:p>
    <w:p w14:paraId="7A3A82B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I</w:t>
      </w:r>
      <w:r w:rsidRPr="00637CE9">
        <w:rPr>
          <w:rFonts w:eastAsia="MS Mincho" w:hint="eastAsia"/>
          <w:lang w:val="en-CA" w:eastAsia="ja-JP"/>
        </w:rPr>
        <w:t xml:space="preserve"> or </w:t>
      </w:r>
      <w:r w:rsidRPr="00637CE9">
        <w:rPr>
          <w:rFonts w:eastAsia="MS Mincho"/>
          <w:lang w:val="en-CA" w:eastAsia="ja-JP"/>
        </w:rPr>
        <w:t>P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0.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0. The value of </w:t>
      </w:r>
      <w:r w:rsidRPr="00637CE9">
        <w:rPr>
          <w:rFonts w:eastAsia="MS Mincho" w:hint="eastAsia"/>
          <w:lang w:val="en-CA" w:eastAsia="ja-JP"/>
        </w:rPr>
        <w:t xml:space="preserve">chroma_format_idc is set equal to </w:t>
      </w:r>
      <w:r w:rsidRPr="00637CE9">
        <w:rPr>
          <w:rFonts w:eastAsia="MS Mincho"/>
          <w:lang w:val="en-CA" w:eastAsia="ja-JP"/>
        </w:rPr>
        <w:t>1</w:t>
      </w:r>
      <w:r w:rsidRPr="00637CE9">
        <w:rPr>
          <w:rFonts w:eastAsia="MS Mincho" w:hint="eastAsia"/>
          <w:lang w:val="en-CA" w:eastAsia="ja-JP"/>
        </w:rPr>
        <w:t xml:space="preserve">. </w:t>
      </w:r>
      <w:r w:rsidRPr="00637CE9">
        <w:rPr>
          <w:rFonts w:eastAsia="MS Mincho"/>
          <w:lang w:val="en-CA" w:eastAsia="ja-JP"/>
        </w:rPr>
        <w:t xml:space="preserve">There are 3 pictures in the bitstream. The </w:t>
      </w:r>
      <w:proofErr w:type="spellStart"/>
      <w:r w:rsidRPr="00637CE9">
        <w:rPr>
          <w:rFonts w:eastAsia="MS Mincho"/>
          <w:bCs/>
          <w:lang w:val="en-CA"/>
        </w:rPr>
        <w:t>cabac_bypass_alignment_enabled_flag</w:t>
      </w:r>
      <w:proofErr w:type="spellEnd"/>
      <w:r w:rsidRPr="00637CE9">
        <w:rPr>
          <w:rFonts w:eastAsia="MS Mincho"/>
          <w:bCs/>
          <w:lang w:val="en-CA"/>
        </w:rPr>
        <w:t xml:space="preserve"> is set equal to 0. The </w:t>
      </w:r>
      <w:proofErr w:type="spellStart"/>
      <w:r w:rsidRPr="00637CE9">
        <w:rPr>
          <w:rFonts w:eastAsia="MS Mincho"/>
          <w:bCs/>
          <w:lang w:val="en-CA"/>
        </w:rPr>
        <w:t>extended_precision_processing_flag</w:t>
      </w:r>
      <w:proofErr w:type="spellEnd"/>
      <w:r w:rsidRPr="00637CE9">
        <w:rPr>
          <w:rFonts w:eastAsia="MS Mincho"/>
          <w:bCs/>
          <w:lang w:val="en-CA"/>
        </w:rPr>
        <w:t xml:space="preserve"> is set equal to 1. The video_full_range_flag is set equal to 1 in VUI.</w:t>
      </w:r>
    </w:p>
    <w:p w14:paraId="31B570CF"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b/>
          <w:bCs/>
          <w:lang w:val="en-CA"/>
        </w:rPr>
        <w:lastRenderedPageBreak/>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18B5963C"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637CE9">
        <w:rPr>
          <w:rFonts w:eastAsia="MS Mincho"/>
          <w:b/>
          <w:bCs/>
          <w:lang w:val="en-CA"/>
        </w:rPr>
        <w:t xml:space="preserve">Purpose: </w:t>
      </w:r>
      <w:r w:rsidRPr="00637CE9">
        <w:rPr>
          <w:rFonts w:eastAsia="MS Mincho"/>
          <w:lang w:val="en-CA"/>
        </w:rPr>
        <w:t xml:space="preserve">The purpose of the stream is to exercise </w:t>
      </w:r>
      <w:r w:rsidRPr="00637CE9">
        <w:rPr>
          <w:rFonts w:eastAsia="MS Mincho"/>
          <w:lang w:val="en-CA" w:eastAsia="ja-JP"/>
        </w:rPr>
        <w:t>the combination of simultaneously</w:t>
      </w:r>
      <w:r w:rsidRPr="00637CE9">
        <w:rPr>
          <w:rFonts w:eastAsia="MS Mincho" w:hint="eastAsia"/>
          <w:lang w:val="en-CA" w:eastAsia="ja-JP"/>
        </w:rPr>
        <w:t xml:space="preserve"> </w:t>
      </w:r>
      <w:r w:rsidRPr="00637CE9">
        <w:rPr>
          <w:rFonts w:eastAsia="MS Mincho"/>
          <w:lang w:val="en-CA" w:eastAsia="ja-JP"/>
        </w:rPr>
        <w:t xml:space="preserve">using </w:t>
      </w:r>
      <w:proofErr w:type="spellStart"/>
      <w:r w:rsidRPr="00637CE9">
        <w:rPr>
          <w:rFonts w:eastAsia="MS Mincho"/>
          <w:lang w:val="en-CA" w:eastAsia="ja-JP"/>
        </w:rPr>
        <w:t>wavefronts</w:t>
      </w:r>
      <w:proofErr w:type="spellEnd"/>
      <w:r w:rsidRPr="00637CE9">
        <w:rPr>
          <w:rFonts w:eastAsia="MS Mincho"/>
          <w:lang w:val="en-CA" w:eastAsia="ja-JP"/>
        </w:rPr>
        <w:t xml:space="preserve"> and tiles</w:t>
      </w:r>
      <w:r w:rsidRPr="00637CE9">
        <w:rPr>
          <w:rFonts w:eastAsia="MS Mincho"/>
          <w:lang w:val="en-CA"/>
        </w:rPr>
        <w:t xml:space="preserve"> in the specified profile (the High Throughput 4:4:4 14 profile) when </w:t>
      </w:r>
      <w:proofErr w:type="spellStart"/>
      <w:r w:rsidRPr="00637CE9">
        <w:rPr>
          <w:rFonts w:eastAsia="MS Mincho"/>
          <w:bCs/>
          <w:lang w:val="en-CA"/>
        </w:rPr>
        <w:t>cabac_bypass_alignment_enabled_flag</w:t>
      </w:r>
      <w:proofErr w:type="spellEnd"/>
      <w:r w:rsidRPr="00637CE9">
        <w:rPr>
          <w:rFonts w:eastAsia="MS Mincho"/>
          <w:bCs/>
          <w:lang w:val="en-CA"/>
        </w:rPr>
        <w:t xml:space="preserve"> is set equal to 0 and the </w:t>
      </w:r>
      <w:proofErr w:type="spellStart"/>
      <w:r w:rsidRPr="00637CE9">
        <w:rPr>
          <w:rFonts w:eastAsia="MS Mincho"/>
          <w:bCs/>
          <w:lang w:val="en-CA"/>
        </w:rPr>
        <w:t>extended_precision_processing_flag</w:t>
      </w:r>
      <w:proofErr w:type="spellEnd"/>
      <w:r w:rsidRPr="00637CE9">
        <w:rPr>
          <w:rFonts w:eastAsia="MS Mincho"/>
          <w:bCs/>
          <w:lang w:val="en-CA"/>
        </w:rPr>
        <w:t xml:space="preserve"> is set equal to 1.</w:t>
      </w:r>
    </w:p>
    <w:p w14:paraId="095137E5"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6.6.16.</w:t>
      </w:r>
      <w:r w:rsidRPr="00637CE9">
        <w:rPr>
          <w:rFonts w:eastAsia="MS Mincho"/>
          <w:b/>
          <w:bCs/>
          <w:sz w:val="24"/>
          <w:szCs w:val="28"/>
          <w:lang w:val="en-CA"/>
        </w:rPr>
        <w:fldChar w:fldCharType="begin"/>
      </w:r>
      <w:r w:rsidRPr="00637CE9">
        <w:rPr>
          <w:rFonts w:eastAsia="MS Mincho"/>
          <w:b/>
          <w:bCs/>
          <w:sz w:val="24"/>
          <w:szCs w:val="28"/>
          <w:lang w:val="en-CA"/>
        </w:rPr>
        <w:instrText xml:space="preserve"> SEQ Counter44 \* MERGEFORMAT </w:instrText>
      </w:r>
      <w:r w:rsidRPr="00637CE9">
        <w:rPr>
          <w:rFonts w:eastAsia="MS Mincho"/>
          <w:b/>
          <w:bCs/>
          <w:sz w:val="24"/>
          <w:szCs w:val="28"/>
          <w:lang w:val="en-CA"/>
        </w:rPr>
        <w:fldChar w:fldCharType="separate"/>
      </w:r>
      <w:r w:rsidRPr="00637CE9">
        <w:rPr>
          <w:rFonts w:eastAsia="MS Mincho"/>
          <w:b/>
          <w:bCs/>
          <w:noProof/>
          <w:sz w:val="24"/>
          <w:szCs w:val="28"/>
          <w:lang w:val="en-CA"/>
        </w:rPr>
        <w:t>48</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WPP_AND_TILE_HIGH_TP_444_8BIT_RExt</w:t>
      </w:r>
    </w:p>
    <w:p w14:paraId="0BD9F33C"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I</w:t>
      </w:r>
      <w:r w:rsidRPr="00637CE9">
        <w:rPr>
          <w:rFonts w:eastAsia="MS Mincho" w:hint="eastAsia"/>
          <w:lang w:val="en-CA" w:eastAsia="ja-JP"/>
        </w:rPr>
        <w:t xml:space="preserve"> or </w:t>
      </w:r>
      <w:r w:rsidRPr="00637CE9">
        <w:rPr>
          <w:rFonts w:eastAsia="MS Mincho"/>
          <w:lang w:val="en-CA" w:eastAsia="ja-JP"/>
        </w:rPr>
        <w:t>P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0.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0. The value of </w:t>
      </w:r>
      <w:r w:rsidRPr="00637CE9">
        <w:rPr>
          <w:rFonts w:eastAsia="MS Mincho" w:hint="eastAsia"/>
          <w:lang w:val="en-CA" w:eastAsia="ja-JP"/>
        </w:rPr>
        <w:t xml:space="preserve">chroma_format_idc is set equal to </w:t>
      </w:r>
      <w:r w:rsidRPr="00637CE9">
        <w:rPr>
          <w:rFonts w:eastAsia="MS Mincho"/>
          <w:lang w:val="en-CA" w:eastAsia="ja-JP"/>
        </w:rPr>
        <w:t>1</w:t>
      </w:r>
      <w:r w:rsidRPr="00637CE9">
        <w:rPr>
          <w:rFonts w:eastAsia="MS Mincho" w:hint="eastAsia"/>
          <w:lang w:val="en-CA" w:eastAsia="ja-JP"/>
        </w:rPr>
        <w:t xml:space="preserve">. </w:t>
      </w:r>
      <w:r w:rsidRPr="00637CE9">
        <w:rPr>
          <w:rFonts w:eastAsia="MS Mincho"/>
          <w:lang w:val="en-CA" w:eastAsia="ja-JP"/>
        </w:rPr>
        <w:t xml:space="preserve">There are 3 pictures in the bitstream. The </w:t>
      </w:r>
      <w:proofErr w:type="spellStart"/>
      <w:r w:rsidRPr="00637CE9">
        <w:rPr>
          <w:rFonts w:eastAsia="MS Mincho"/>
          <w:bCs/>
          <w:lang w:val="en-CA"/>
        </w:rPr>
        <w:t>cabac_bypass_alignment_enabled_flag</w:t>
      </w:r>
      <w:proofErr w:type="spellEnd"/>
      <w:r w:rsidRPr="00637CE9">
        <w:rPr>
          <w:rFonts w:eastAsia="MS Mincho"/>
          <w:bCs/>
          <w:lang w:val="en-CA"/>
        </w:rPr>
        <w:t xml:space="preserve"> and the </w:t>
      </w:r>
      <w:proofErr w:type="spellStart"/>
      <w:r w:rsidRPr="00637CE9">
        <w:rPr>
          <w:rFonts w:eastAsia="MS Mincho"/>
          <w:bCs/>
          <w:lang w:val="en-CA"/>
        </w:rPr>
        <w:t>extended_precision_processing_flag</w:t>
      </w:r>
      <w:proofErr w:type="spellEnd"/>
      <w:r w:rsidRPr="00637CE9">
        <w:rPr>
          <w:rFonts w:eastAsia="MS Mincho"/>
          <w:bCs/>
          <w:lang w:val="en-CA"/>
        </w:rPr>
        <w:t xml:space="preserve"> are set equal to 0. The video_full_range_flag is set equal to 1 in VUI.</w:t>
      </w:r>
    </w:p>
    <w:p w14:paraId="4354EA43"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b/>
          <w:bCs/>
          <w:lang w:val="en-CA"/>
        </w:rPr>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2BABDF49"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637CE9">
        <w:rPr>
          <w:rFonts w:eastAsia="MS Mincho"/>
          <w:b/>
          <w:bCs/>
          <w:lang w:val="en-CA"/>
        </w:rPr>
        <w:t xml:space="preserve">Purpose: </w:t>
      </w:r>
      <w:r w:rsidRPr="00637CE9">
        <w:rPr>
          <w:rFonts w:eastAsia="MS Mincho"/>
          <w:lang w:val="en-CA"/>
        </w:rPr>
        <w:t xml:space="preserve">The purpose of the stream is to exercise </w:t>
      </w:r>
      <w:r w:rsidRPr="00637CE9">
        <w:rPr>
          <w:rFonts w:eastAsia="MS Mincho"/>
          <w:lang w:val="en-CA" w:eastAsia="ja-JP"/>
        </w:rPr>
        <w:t>the combination of simultaneously</w:t>
      </w:r>
      <w:r w:rsidRPr="00637CE9">
        <w:rPr>
          <w:rFonts w:eastAsia="MS Mincho" w:hint="eastAsia"/>
          <w:lang w:val="en-CA" w:eastAsia="ja-JP"/>
        </w:rPr>
        <w:t xml:space="preserve"> </w:t>
      </w:r>
      <w:r w:rsidRPr="00637CE9">
        <w:rPr>
          <w:rFonts w:eastAsia="MS Mincho"/>
          <w:lang w:val="en-CA" w:eastAsia="ja-JP"/>
        </w:rPr>
        <w:t xml:space="preserve">using </w:t>
      </w:r>
      <w:proofErr w:type="spellStart"/>
      <w:r w:rsidRPr="00637CE9">
        <w:rPr>
          <w:rFonts w:eastAsia="MS Mincho"/>
          <w:lang w:val="en-CA" w:eastAsia="ja-JP"/>
        </w:rPr>
        <w:t>wavefronts</w:t>
      </w:r>
      <w:proofErr w:type="spellEnd"/>
      <w:r w:rsidRPr="00637CE9">
        <w:rPr>
          <w:rFonts w:eastAsia="MS Mincho"/>
          <w:lang w:val="en-CA" w:eastAsia="ja-JP"/>
        </w:rPr>
        <w:t xml:space="preserve"> and tiles</w:t>
      </w:r>
      <w:r w:rsidRPr="00637CE9">
        <w:rPr>
          <w:rFonts w:eastAsia="MS Mincho"/>
          <w:lang w:val="en-CA"/>
        </w:rPr>
        <w:t xml:space="preserve"> in the specified profile (the High Throughput 4:4:4 profile) when the </w:t>
      </w:r>
      <w:proofErr w:type="spellStart"/>
      <w:r w:rsidRPr="00637CE9">
        <w:rPr>
          <w:rFonts w:eastAsia="MS Mincho"/>
          <w:bCs/>
          <w:lang w:val="en-CA"/>
        </w:rPr>
        <w:t>cabac_bypass_alignment_enabled_flag</w:t>
      </w:r>
      <w:proofErr w:type="spellEnd"/>
      <w:r w:rsidRPr="00637CE9">
        <w:rPr>
          <w:rFonts w:eastAsia="MS Mincho"/>
          <w:bCs/>
          <w:lang w:val="en-CA"/>
        </w:rPr>
        <w:t xml:space="preserve"> and the </w:t>
      </w:r>
      <w:proofErr w:type="spellStart"/>
      <w:r w:rsidRPr="00637CE9">
        <w:rPr>
          <w:rFonts w:eastAsia="MS Mincho"/>
          <w:bCs/>
          <w:lang w:val="en-CA"/>
        </w:rPr>
        <w:t>extended_precision_processing_flag</w:t>
      </w:r>
      <w:proofErr w:type="spellEnd"/>
      <w:r w:rsidRPr="00637CE9">
        <w:rPr>
          <w:rFonts w:eastAsia="MS Mincho"/>
          <w:bCs/>
          <w:lang w:val="en-CA"/>
        </w:rPr>
        <w:t xml:space="preserve"> are set equal to 0.</w:t>
      </w:r>
    </w:p>
    <w:p w14:paraId="7BA1D047"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6.6.16.</w:t>
      </w:r>
      <w:r w:rsidRPr="00637CE9">
        <w:rPr>
          <w:rFonts w:eastAsia="MS Mincho"/>
          <w:b/>
          <w:bCs/>
          <w:sz w:val="24"/>
          <w:szCs w:val="28"/>
          <w:lang w:val="en-CA"/>
        </w:rPr>
        <w:fldChar w:fldCharType="begin"/>
      </w:r>
      <w:r w:rsidRPr="00637CE9">
        <w:rPr>
          <w:rFonts w:eastAsia="MS Mincho"/>
          <w:b/>
          <w:bCs/>
          <w:sz w:val="24"/>
          <w:szCs w:val="28"/>
          <w:lang w:val="en-CA"/>
        </w:rPr>
        <w:instrText xml:space="preserve"> SEQ Counter44 \* MERGEFORMAT </w:instrText>
      </w:r>
      <w:r w:rsidRPr="00637CE9">
        <w:rPr>
          <w:rFonts w:eastAsia="MS Mincho"/>
          <w:b/>
          <w:bCs/>
          <w:sz w:val="24"/>
          <w:szCs w:val="28"/>
          <w:lang w:val="en-CA"/>
        </w:rPr>
        <w:fldChar w:fldCharType="separate"/>
      </w:r>
      <w:r w:rsidRPr="00637CE9">
        <w:rPr>
          <w:rFonts w:eastAsia="MS Mincho"/>
          <w:b/>
          <w:bCs/>
          <w:noProof/>
          <w:sz w:val="24"/>
          <w:szCs w:val="28"/>
          <w:lang w:val="en-CA"/>
        </w:rPr>
        <w:t>49</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 xml:space="preserve"> WPP_HIGH_TP_444_8BIT_RExt</w:t>
      </w:r>
    </w:p>
    <w:p w14:paraId="09C02F0E"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I</w:t>
      </w:r>
      <w:r w:rsidRPr="00637CE9">
        <w:rPr>
          <w:rFonts w:eastAsia="MS Mincho" w:hint="eastAsia"/>
          <w:lang w:val="en-CA" w:eastAsia="ja-JP"/>
        </w:rPr>
        <w:t xml:space="preserve"> or </w:t>
      </w:r>
      <w:r w:rsidRPr="00637CE9">
        <w:rPr>
          <w:rFonts w:eastAsia="MS Mincho"/>
          <w:lang w:val="en-CA" w:eastAsia="ja-JP"/>
        </w:rPr>
        <w:t>P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0.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0. The value of </w:t>
      </w:r>
      <w:r w:rsidRPr="00637CE9">
        <w:rPr>
          <w:rFonts w:eastAsia="MS Mincho" w:hint="eastAsia"/>
          <w:lang w:val="en-CA" w:eastAsia="ja-JP"/>
        </w:rPr>
        <w:t xml:space="preserve">chroma_format_idc is set equal to </w:t>
      </w:r>
      <w:r w:rsidRPr="00637CE9">
        <w:rPr>
          <w:rFonts w:eastAsia="MS Mincho"/>
          <w:lang w:val="en-CA" w:eastAsia="ja-JP"/>
        </w:rPr>
        <w:t>1</w:t>
      </w:r>
      <w:r w:rsidRPr="00637CE9">
        <w:rPr>
          <w:rFonts w:eastAsia="MS Mincho" w:hint="eastAsia"/>
          <w:lang w:val="en-CA" w:eastAsia="ja-JP"/>
        </w:rPr>
        <w:t xml:space="preserve">. </w:t>
      </w:r>
      <w:r w:rsidRPr="00637CE9">
        <w:rPr>
          <w:rFonts w:eastAsia="MS Mincho"/>
          <w:lang w:val="en-CA" w:eastAsia="ja-JP"/>
        </w:rPr>
        <w:t xml:space="preserve">There are 3 pictures in the bitstream. The </w:t>
      </w:r>
      <w:proofErr w:type="spellStart"/>
      <w:r w:rsidRPr="00637CE9">
        <w:rPr>
          <w:rFonts w:eastAsia="MS Mincho"/>
          <w:bCs/>
          <w:lang w:val="en-CA"/>
        </w:rPr>
        <w:t>cabac_bypass_alignment_enabled_flag</w:t>
      </w:r>
      <w:proofErr w:type="spellEnd"/>
      <w:r w:rsidRPr="00637CE9">
        <w:rPr>
          <w:rFonts w:eastAsia="MS Mincho"/>
          <w:bCs/>
          <w:lang w:val="en-CA"/>
        </w:rPr>
        <w:t xml:space="preserve"> and the </w:t>
      </w:r>
      <w:proofErr w:type="spellStart"/>
      <w:r w:rsidRPr="00637CE9">
        <w:rPr>
          <w:rFonts w:eastAsia="MS Mincho"/>
          <w:bCs/>
          <w:lang w:val="en-CA"/>
        </w:rPr>
        <w:t>extended_precision_processing_flag</w:t>
      </w:r>
      <w:proofErr w:type="spellEnd"/>
      <w:r w:rsidRPr="00637CE9">
        <w:rPr>
          <w:rFonts w:eastAsia="MS Mincho"/>
          <w:bCs/>
          <w:lang w:val="en-CA"/>
        </w:rPr>
        <w:t xml:space="preserve"> is set equal to 0. The video_full_range_flag is set equal to 1 in VUI.</w:t>
      </w:r>
    </w:p>
    <w:p w14:paraId="2CD9D7EC"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b/>
          <w:bCs/>
          <w:lang w:val="en-CA"/>
        </w:rPr>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3C3D362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 xml:space="preserve">Purpose: </w:t>
      </w:r>
      <w:r w:rsidRPr="00637CE9">
        <w:rPr>
          <w:rFonts w:eastAsia="MS Mincho"/>
          <w:lang w:val="en-CA"/>
        </w:rPr>
        <w:t xml:space="preserve">The purpose of the stream is to exercise </w:t>
      </w:r>
      <w:r w:rsidRPr="00637CE9">
        <w:rPr>
          <w:rFonts w:eastAsia="MS Mincho"/>
          <w:lang w:val="en-CA" w:eastAsia="ja-JP"/>
        </w:rPr>
        <w:t xml:space="preserve">use </w:t>
      </w:r>
      <w:proofErr w:type="spellStart"/>
      <w:r w:rsidRPr="00637CE9">
        <w:rPr>
          <w:rFonts w:eastAsia="MS Mincho"/>
          <w:lang w:val="en-CA" w:eastAsia="ja-JP"/>
        </w:rPr>
        <w:t>wavefronts</w:t>
      </w:r>
      <w:proofErr w:type="spellEnd"/>
      <w:r w:rsidRPr="00637CE9">
        <w:rPr>
          <w:rFonts w:eastAsia="MS Mincho"/>
          <w:lang w:val="en-CA" w:eastAsia="ja-JP"/>
        </w:rPr>
        <w:t xml:space="preserve"> </w:t>
      </w:r>
      <w:r w:rsidRPr="00637CE9">
        <w:rPr>
          <w:rFonts w:eastAsia="MS Mincho"/>
          <w:lang w:val="en-CA"/>
        </w:rPr>
        <w:t xml:space="preserve">in the specified profile (the High Throughput 4:4:4 profile) when the </w:t>
      </w:r>
      <w:proofErr w:type="spellStart"/>
      <w:r w:rsidRPr="00637CE9">
        <w:rPr>
          <w:rFonts w:eastAsia="MS Mincho"/>
          <w:bCs/>
          <w:lang w:val="en-CA"/>
        </w:rPr>
        <w:t>cabac_bypass_alignment_enabled_flag</w:t>
      </w:r>
      <w:proofErr w:type="spellEnd"/>
      <w:r w:rsidRPr="00637CE9">
        <w:rPr>
          <w:rFonts w:eastAsia="MS Mincho"/>
          <w:bCs/>
          <w:lang w:val="en-CA"/>
        </w:rPr>
        <w:t xml:space="preserve"> and the </w:t>
      </w:r>
      <w:proofErr w:type="spellStart"/>
      <w:r w:rsidRPr="00637CE9">
        <w:rPr>
          <w:rFonts w:eastAsia="MS Mincho"/>
          <w:bCs/>
          <w:lang w:val="en-CA"/>
        </w:rPr>
        <w:t>extended_precision_processing_flag</w:t>
      </w:r>
      <w:proofErr w:type="spellEnd"/>
      <w:r w:rsidRPr="00637CE9">
        <w:rPr>
          <w:rFonts w:eastAsia="MS Mincho"/>
          <w:bCs/>
          <w:lang w:val="en-CA"/>
        </w:rPr>
        <w:t xml:space="preserve"> are set equal to 0.</w:t>
      </w:r>
    </w:p>
    <w:p w14:paraId="13543417"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637CE9">
        <w:rPr>
          <w:i/>
          <w:noProof/>
          <w:sz w:val="24"/>
        </w:rPr>
        <w:t>After 6.6.17, add the following additional subclause and subordinate subclauses:</w:t>
      </w:r>
    </w:p>
    <w:p w14:paraId="205F24BC"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2"/>
        <w:rPr>
          <w:rFonts w:eastAsia="MS Mincho"/>
          <w:b/>
          <w:bCs/>
          <w:sz w:val="26"/>
          <w:szCs w:val="26"/>
          <w:lang w:val="en-CA" w:eastAsia="ja-JP"/>
        </w:rPr>
      </w:pPr>
      <w:r w:rsidRPr="00637CE9">
        <w:rPr>
          <w:rFonts w:eastAsia="MS Mincho"/>
          <w:b/>
          <w:bCs/>
          <w:sz w:val="26"/>
          <w:szCs w:val="26"/>
          <w:lang w:eastAsia="ja-JP"/>
        </w:rPr>
        <w:t>6.6.18</w:t>
      </w:r>
      <w:r w:rsidRPr="00637CE9">
        <w:rPr>
          <w:rFonts w:eastAsia="MS Mincho"/>
          <w:b/>
          <w:bCs/>
          <w:sz w:val="26"/>
          <w:szCs w:val="26"/>
          <w:lang w:eastAsia="ja-JP"/>
        </w:rPr>
        <w:tab/>
        <w:t>Test</w:t>
      </w:r>
      <w:r w:rsidRPr="00637CE9">
        <w:rPr>
          <w:rFonts w:eastAsia="MS Mincho"/>
          <w:b/>
          <w:bCs/>
          <w:sz w:val="26"/>
          <w:szCs w:val="26"/>
          <w:lang w:val="en-CA" w:eastAsia="ja-JP"/>
        </w:rPr>
        <w:t xml:space="preserve"> bitstreams – screen content coding extensions</w:t>
      </w:r>
    </w:p>
    <w:p w14:paraId="7D10F39F"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1</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8"/>
          <w:lang w:val="en-CA" w:eastAsia="ja-JP"/>
        </w:rPr>
        <w:t>Test bitstreams #PPI_A</w:t>
      </w:r>
      <w:del w:id="7" w:author="SCC-conformance-v10" w:date="2018-09-30T00:35:00Z">
        <w:r w:rsidRPr="00637CE9" w:rsidDel="003D3455">
          <w:rPr>
            <w:rFonts w:eastAsia="MS Mincho"/>
            <w:b/>
            <w:bCs/>
            <w:sz w:val="24"/>
            <w:szCs w:val="28"/>
            <w:lang w:val="en-CA" w:eastAsia="ja-JP"/>
          </w:rPr>
          <w:delText>_InterDigital</w:delText>
        </w:r>
      </w:del>
    </w:p>
    <w:p w14:paraId="0E5F04D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eastAsia="ja-JP"/>
        </w:rPr>
        <w:t>Specification:</w:t>
      </w:r>
      <w:r w:rsidRPr="00637CE9">
        <w:rPr>
          <w:rFonts w:eastAsia="MS Mincho"/>
          <w:lang w:val="en-CA" w:eastAsia="ja-JP"/>
        </w:rPr>
        <w:t xml:space="preserve"> All slices are coded as P or B slices. bit_depth_luma_minus8 is set equal to 0 and bit_depth_chroma_minus8 is set equal to 0. chroma_format_idc is set to 3. There </w:t>
      </w:r>
      <w:proofErr w:type="gramStart"/>
      <w:r w:rsidRPr="00637CE9">
        <w:rPr>
          <w:rFonts w:eastAsia="MS Mincho"/>
          <w:lang w:val="en-CA" w:eastAsia="ja-JP"/>
        </w:rPr>
        <w:t>are</w:t>
      </w:r>
      <w:proofErr w:type="gramEnd"/>
      <w:r w:rsidRPr="00637CE9">
        <w:rPr>
          <w:rFonts w:eastAsia="MS Mincho"/>
          <w:lang w:val="en-CA" w:eastAsia="ja-JP"/>
        </w:rPr>
        <w:t xml:space="preserve"> a total of 33 pictures.</w:t>
      </w:r>
    </w:p>
    <w:p w14:paraId="6E4A4D8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lang w:val="en-CA" w:eastAsia="ja-JP"/>
        </w:rPr>
        <w:t>In the bitstream, the palette predictor initializers in both SPS and PPS are enabled. The bitstream consists of one SPS and three PPS's:</w:t>
      </w:r>
    </w:p>
    <w:p w14:paraId="338E0E10" w14:textId="77777777" w:rsidR="00637CE9" w:rsidRPr="00637CE9" w:rsidRDefault="00637CE9" w:rsidP="00637CE9">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lang w:val="en-CA" w:eastAsia="ja-JP"/>
        </w:rPr>
        <w:t xml:space="preserve">The first part of the bitstream contains the first SPS with </w:t>
      </w:r>
      <w:proofErr w:type="spellStart"/>
      <w:r w:rsidRPr="00637CE9">
        <w:rPr>
          <w:rFonts w:eastAsia="MS Mincho"/>
          <w:lang w:val="en-CA" w:eastAsia="ja-JP"/>
        </w:rPr>
        <w:t>sps_palette_predictor_initializer_present_flag</w:t>
      </w:r>
      <w:proofErr w:type="spellEnd"/>
      <w:r w:rsidRPr="00637CE9">
        <w:rPr>
          <w:rFonts w:eastAsia="MS Mincho"/>
          <w:lang w:val="en-CA" w:eastAsia="ja-JP"/>
        </w:rPr>
        <w:t xml:space="preserve"> equal to 1 and the first PPS with </w:t>
      </w:r>
      <w:proofErr w:type="spellStart"/>
      <w:r w:rsidRPr="00637CE9">
        <w:rPr>
          <w:rFonts w:eastAsia="MS Mincho"/>
          <w:lang w:val="en-CA" w:eastAsia="ja-JP"/>
        </w:rPr>
        <w:t>pps_palette_predictor_initializer_present_flag</w:t>
      </w:r>
      <w:proofErr w:type="spellEnd"/>
      <w:r w:rsidRPr="00637CE9">
        <w:rPr>
          <w:rFonts w:eastAsia="MS Mincho"/>
          <w:lang w:val="en-CA" w:eastAsia="ja-JP"/>
        </w:rPr>
        <w:t xml:space="preserve"> equal to 0. Therefore, the pictures in the first part of the bitstream use the palette predictor initializer signalled in the SPS.</w:t>
      </w:r>
    </w:p>
    <w:p w14:paraId="6BBE4EC1" w14:textId="77777777" w:rsidR="00637CE9" w:rsidRPr="00637CE9" w:rsidRDefault="00637CE9" w:rsidP="00637CE9">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lang w:val="en-CA" w:eastAsia="ja-JP"/>
        </w:rPr>
        <w:t xml:space="preserve">The second part of the bitstream contains the second PPS with </w:t>
      </w:r>
      <w:proofErr w:type="spellStart"/>
      <w:r w:rsidRPr="00637CE9">
        <w:rPr>
          <w:rFonts w:eastAsia="MS Mincho"/>
          <w:lang w:val="en-CA" w:eastAsia="ja-JP"/>
        </w:rPr>
        <w:t>pps_palette_predictor_initializer_present_flag</w:t>
      </w:r>
      <w:proofErr w:type="spellEnd"/>
      <w:r w:rsidRPr="00637CE9">
        <w:rPr>
          <w:rFonts w:eastAsia="MS Mincho"/>
          <w:lang w:val="en-CA" w:eastAsia="ja-JP"/>
        </w:rPr>
        <w:t xml:space="preserve"> set equal to 1. Therefore, the pictures in the second part of the </w:t>
      </w:r>
      <w:proofErr w:type="spellStart"/>
      <w:r w:rsidRPr="00637CE9">
        <w:rPr>
          <w:rFonts w:eastAsia="MS Mincho"/>
          <w:lang w:val="en-CA" w:eastAsia="ja-JP"/>
        </w:rPr>
        <w:t>bitsream</w:t>
      </w:r>
      <w:proofErr w:type="spellEnd"/>
      <w:r w:rsidRPr="00637CE9">
        <w:rPr>
          <w:rFonts w:eastAsia="MS Mincho"/>
          <w:lang w:val="en-CA" w:eastAsia="ja-JP"/>
        </w:rPr>
        <w:t xml:space="preserve"> use the palette predictor initializers as signalled in the second PPS.</w:t>
      </w:r>
    </w:p>
    <w:p w14:paraId="7EE0453C" w14:textId="77777777" w:rsidR="00637CE9" w:rsidRPr="00637CE9" w:rsidRDefault="00637CE9" w:rsidP="00637CE9">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lang w:val="en-CA" w:eastAsia="ja-JP"/>
        </w:rPr>
        <w:t xml:space="preserve">The third part of the bitstream contains the third PPS with </w:t>
      </w:r>
      <w:proofErr w:type="spellStart"/>
      <w:r w:rsidRPr="00637CE9">
        <w:rPr>
          <w:rFonts w:eastAsia="MS Mincho"/>
          <w:lang w:val="en-CA" w:eastAsia="ja-JP"/>
        </w:rPr>
        <w:t>pps_palette_predictor_initializer_present_flag</w:t>
      </w:r>
      <w:proofErr w:type="spellEnd"/>
      <w:r w:rsidRPr="00637CE9">
        <w:rPr>
          <w:rFonts w:eastAsia="MS Mincho"/>
          <w:lang w:val="en-CA" w:eastAsia="ja-JP"/>
        </w:rPr>
        <w:t xml:space="preserve"> equal to 1 and </w:t>
      </w:r>
      <w:proofErr w:type="spellStart"/>
      <w:r w:rsidRPr="00637CE9">
        <w:rPr>
          <w:rFonts w:eastAsia="MS Mincho"/>
          <w:lang w:val="en-CA" w:eastAsia="ja-JP"/>
        </w:rPr>
        <w:t>pps_num_palette_predictor_initializer</w:t>
      </w:r>
      <w:proofErr w:type="spellEnd"/>
      <w:r w:rsidRPr="00637CE9">
        <w:rPr>
          <w:rFonts w:eastAsia="MS Mincho"/>
          <w:lang w:val="en-CA" w:eastAsia="ja-JP"/>
        </w:rPr>
        <w:t xml:space="preserve"> </w:t>
      </w:r>
      <w:r w:rsidRPr="00637CE9">
        <w:rPr>
          <w:rFonts w:eastAsia="MS Mincho"/>
          <w:lang w:val="en-CA" w:eastAsia="ja-JP"/>
        </w:rPr>
        <w:lastRenderedPageBreak/>
        <w:t>equal to 0. Therefore, the pictures in the third part of the bitstream use an empty palette predictor initializer.</w:t>
      </w:r>
    </w:p>
    <w:p w14:paraId="7CCD0A33"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lang w:val="en-CA" w:eastAsia="ja-JP"/>
        </w:rPr>
        <w:t xml:space="preserve">Coding structure: </w:t>
      </w:r>
      <w:r w:rsidRPr="00637CE9">
        <w:rPr>
          <w:rFonts w:eastAsia="MS Mincho"/>
          <w:lang w:val="en-CA" w:eastAsia="ja-JP"/>
        </w:rPr>
        <w:t>Hierarchical B-pictures with GOP size of 16.</w:t>
      </w:r>
    </w:p>
    <w:p w14:paraId="610D4D0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eastAsia="ja-JP"/>
        </w:rPr>
        <w:t>Functional stage:</w:t>
      </w:r>
      <w:r w:rsidRPr="00637CE9">
        <w:rPr>
          <w:rFonts w:eastAsia="MS Mincho"/>
          <w:lang w:val="en-CA" w:eastAsia="ja-JP"/>
        </w:rPr>
        <w:t xml:space="preserve"> Test palette predictor initializer in SPS and/or PPS</w:t>
      </w:r>
    </w:p>
    <w:p w14:paraId="5650BAD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637CE9">
        <w:rPr>
          <w:rFonts w:eastAsia="MS Mincho"/>
          <w:b/>
          <w:bCs/>
          <w:lang w:val="en-CA" w:eastAsia="ja-JP"/>
        </w:rPr>
        <w:t xml:space="preserve">Purpose: </w:t>
      </w:r>
      <w:r w:rsidRPr="00637CE9">
        <w:rPr>
          <w:rFonts w:eastAsia="MS Mincho"/>
          <w:bCs/>
          <w:lang w:val="en-CA" w:eastAsia="ja-JP"/>
        </w:rPr>
        <w:t>Test that the decoder correctly parses and decodes pictures when a palette predictor is initialized using different types of palette predictors such as from SPS or PPS or the palette predictor is initialized 0.</w:t>
      </w:r>
    </w:p>
    <w:p w14:paraId="721BC362"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2</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8"/>
          <w:lang w:val="en-CA" w:eastAsia="ja-JP"/>
        </w:rPr>
        <w:t>Test bitstreams #PPI_B</w:t>
      </w:r>
      <w:del w:id="8" w:author="SCC-conformance-v10" w:date="2018-09-30T00:36:00Z">
        <w:r w:rsidRPr="00637CE9" w:rsidDel="003D3455">
          <w:rPr>
            <w:rFonts w:eastAsia="MS Mincho"/>
            <w:b/>
            <w:bCs/>
            <w:sz w:val="24"/>
            <w:szCs w:val="28"/>
            <w:lang w:val="en-CA" w:eastAsia="ja-JP"/>
          </w:rPr>
          <w:delText>_InterDigital</w:delText>
        </w:r>
      </w:del>
    </w:p>
    <w:p w14:paraId="2E23702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eastAsia="ja-JP"/>
        </w:rPr>
        <w:t>Specification:</w:t>
      </w:r>
      <w:r w:rsidRPr="00637CE9">
        <w:rPr>
          <w:rFonts w:eastAsia="MS Mincho"/>
          <w:lang w:val="en-CA" w:eastAsia="ja-JP"/>
        </w:rPr>
        <w:t xml:space="preserve"> All slices are coded as P or B slices. bit_depth_luma_minus8 is set equal to 0 and bit_depth_chroma_minus8 is set equal to 0. chroma_format_idc is set to 1. There </w:t>
      </w:r>
      <w:proofErr w:type="gramStart"/>
      <w:r w:rsidRPr="00637CE9">
        <w:rPr>
          <w:rFonts w:eastAsia="MS Mincho"/>
          <w:lang w:val="en-CA" w:eastAsia="ja-JP"/>
        </w:rPr>
        <w:t>are</w:t>
      </w:r>
      <w:proofErr w:type="gramEnd"/>
      <w:r w:rsidRPr="00637CE9">
        <w:rPr>
          <w:rFonts w:eastAsia="MS Mincho"/>
          <w:lang w:val="en-CA" w:eastAsia="ja-JP"/>
        </w:rPr>
        <w:t xml:space="preserve"> a total of 33 pictures.</w:t>
      </w:r>
    </w:p>
    <w:p w14:paraId="209345A4"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lang w:val="en-CA" w:eastAsia="ja-JP"/>
        </w:rPr>
        <w:t>In the bitstream, the palette predictor initializers in both SPS and PPS are enabled. The bitstream consists of one SPS and three PPS's:</w:t>
      </w:r>
    </w:p>
    <w:p w14:paraId="4CE36F82" w14:textId="77777777" w:rsidR="00637CE9" w:rsidRPr="00637CE9" w:rsidRDefault="00637CE9" w:rsidP="00637CE9">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lang w:val="en-CA" w:eastAsia="ja-JP"/>
        </w:rPr>
        <w:t xml:space="preserve">The first part of the bitstream contains the first SPS with </w:t>
      </w:r>
      <w:proofErr w:type="spellStart"/>
      <w:r w:rsidRPr="00637CE9">
        <w:rPr>
          <w:rFonts w:eastAsia="MS Mincho"/>
          <w:lang w:val="en-CA" w:eastAsia="ja-JP"/>
        </w:rPr>
        <w:t>sps_palette_predictor_initializer_present_flag</w:t>
      </w:r>
      <w:proofErr w:type="spellEnd"/>
      <w:r w:rsidRPr="00637CE9">
        <w:rPr>
          <w:rFonts w:eastAsia="MS Mincho"/>
          <w:lang w:val="en-CA" w:eastAsia="ja-JP"/>
        </w:rPr>
        <w:t xml:space="preserve"> equal to 1 and the first PPS with </w:t>
      </w:r>
      <w:proofErr w:type="spellStart"/>
      <w:r w:rsidRPr="00637CE9">
        <w:rPr>
          <w:rFonts w:eastAsia="MS Mincho"/>
          <w:lang w:val="en-CA" w:eastAsia="ja-JP"/>
        </w:rPr>
        <w:t>pps_palette_predictor_initializer_present_flag</w:t>
      </w:r>
      <w:proofErr w:type="spellEnd"/>
      <w:r w:rsidRPr="00637CE9">
        <w:rPr>
          <w:rFonts w:eastAsia="MS Mincho"/>
          <w:lang w:val="en-CA" w:eastAsia="ja-JP"/>
        </w:rPr>
        <w:t xml:space="preserve"> equal to 0. Therefore, the pictures in the first part of the bitstream use the palette predictor initializer signalled in the SPS.</w:t>
      </w:r>
    </w:p>
    <w:p w14:paraId="4C399A47" w14:textId="77777777" w:rsidR="00637CE9" w:rsidRPr="00637CE9" w:rsidRDefault="00637CE9" w:rsidP="00637CE9">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lang w:val="en-CA" w:eastAsia="ja-JP"/>
        </w:rPr>
        <w:t xml:space="preserve">The second part of the bitstream contains the second PPS with </w:t>
      </w:r>
      <w:proofErr w:type="spellStart"/>
      <w:r w:rsidRPr="00637CE9">
        <w:rPr>
          <w:rFonts w:eastAsia="MS Mincho"/>
          <w:lang w:val="en-CA" w:eastAsia="ja-JP"/>
        </w:rPr>
        <w:t>pps_palette_predictor_initializer_present_flag</w:t>
      </w:r>
      <w:proofErr w:type="spellEnd"/>
      <w:r w:rsidRPr="00637CE9">
        <w:rPr>
          <w:rFonts w:eastAsia="MS Mincho"/>
          <w:lang w:val="en-CA" w:eastAsia="ja-JP"/>
        </w:rPr>
        <w:t xml:space="preserve"> set equal to 1. Therefore, the pictures in the second part of the </w:t>
      </w:r>
      <w:proofErr w:type="spellStart"/>
      <w:r w:rsidRPr="00637CE9">
        <w:rPr>
          <w:rFonts w:eastAsia="MS Mincho"/>
          <w:lang w:val="en-CA" w:eastAsia="ja-JP"/>
        </w:rPr>
        <w:t>bitsream</w:t>
      </w:r>
      <w:proofErr w:type="spellEnd"/>
      <w:r w:rsidRPr="00637CE9">
        <w:rPr>
          <w:rFonts w:eastAsia="MS Mincho"/>
          <w:lang w:val="en-CA" w:eastAsia="ja-JP"/>
        </w:rPr>
        <w:t xml:space="preserve"> use the palette predictor initializers as signalled in the second PPS.</w:t>
      </w:r>
    </w:p>
    <w:p w14:paraId="58E07DA4" w14:textId="77777777" w:rsidR="00637CE9" w:rsidRPr="00637CE9" w:rsidRDefault="00637CE9" w:rsidP="00637CE9">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lang w:val="en-CA" w:eastAsia="ja-JP"/>
        </w:rPr>
        <w:t xml:space="preserve">The third part of the bitstream contains the third PPS with </w:t>
      </w:r>
      <w:proofErr w:type="spellStart"/>
      <w:r w:rsidRPr="00637CE9">
        <w:rPr>
          <w:rFonts w:eastAsia="MS Mincho"/>
          <w:lang w:val="en-CA" w:eastAsia="ja-JP"/>
        </w:rPr>
        <w:t>pps_palette_predictor_initializer_present_flag</w:t>
      </w:r>
      <w:proofErr w:type="spellEnd"/>
      <w:r w:rsidRPr="00637CE9">
        <w:rPr>
          <w:rFonts w:eastAsia="MS Mincho"/>
          <w:lang w:val="en-CA" w:eastAsia="ja-JP"/>
        </w:rPr>
        <w:t xml:space="preserve"> equal to 1 and </w:t>
      </w:r>
      <w:proofErr w:type="spellStart"/>
      <w:r w:rsidRPr="00637CE9">
        <w:rPr>
          <w:rFonts w:eastAsia="MS Mincho"/>
          <w:lang w:val="en-CA" w:eastAsia="ja-JP"/>
        </w:rPr>
        <w:t>pps_num_palette_predictor_initializer</w:t>
      </w:r>
      <w:proofErr w:type="spellEnd"/>
      <w:r w:rsidRPr="00637CE9">
        <w:rPr>
          <w:rFonts w:eastAsia="MS Mincho"/>
          <w:lang w:val="en-CA" w:eastAsia="ja-JP"/>
        </w:rPr>
        <w:t xml:space="preserve"> equal to 0. Therefore, the pictures in the third part of the bitstream use an empty palette predictor initializer.</w:t>
      </w:r>
    </w:p>
    <w:p w14:paraId="3740F357"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lang w:val="en-CA" w:eastAsia="ja-JP"/>
        </w:rPr>
        <w:t xml:space="preserve">Coding structure: </w:t>
      </w:r>
      <w:r w:rsidRPr="00637CE9">
        <w:rPr>
          <w:rFonts w:eastAsia="MS Mincho"/>
          <w:lang w:val="en-CA" w:eastAsia="ja-JP"/>
        </w:rPr>
        <w:t>Hierarchical B-pictures with GOP size of 16.</w:t>
      </w:r>
    </w:p>
    <w:p w14:paraId="51C4269F"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eastAsia="ja-JP"/>
        </w:rPr>
        <w:t>Functional stage:</w:t>
      </w:r>
      <w:r w:rsidRPr="00637CE9">
        <w:rPr>
          <w:rFonts w:eastAsia="MS Mincho"/>
          <w:lang w:val="en-CA" w:eastAsia="ja-JP"/>
        </w:rPr>
        <w:t xml:space="preserve"> Test palette predictor initializer in SPS and/or PPS</w:t>
      </w:r>
    </w:p>
    <w:p w14:paraId="6D0A8FAE"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637CE9">
        <w:rPr>
          <w:rFonts w:eastAsia="MS Mincho"/>
          <w:b/>
          <w:bCs/>
          <w:lang w:val="en-CA" w:eastAsia="ja-JP"/>
        </w:rPr>
        <w:t xml:space="preserve">Purpose: </w:t>
      </w:r>
      <w:r w:rsidRPr="00637CE9">
        <w:rPr>
          <w:rFonts w:eastAsia="MS Mincho"/>
          <w:bCs/>
          <w:lang w:val="en-CA" w:eastAsia="ja-JP"/>
        </w:rPr>
        <w:t>Test that the decoder correctly parses and decodes pictures when a palette predictor is initialized using different types of palette predictors such as from SPS or PPS or the palette predictor is initialized 0.</w:t>
      </w:r>
    </w:p>
    <w:p w14:paraId="4936F1F5"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bookmarkStart w:id="9" w:name="_Hlk487534985"/>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3</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8"/>
          <w:lang w:val="en-CA" w:eastAsia="ja-JP"/>
        </w:rPr>
        <w:t>Test bitstreams #</w:t>
      </w:r>
      <w:proofErr w:type="spellStart"/>
      <w:r w:rsidRPr="00637CE9">
        <w:rPr>
          <w:rFonts w:eastAsia="MS Mincho"/>
          <w:b/>
          <w:bCs/>
          <w:sz w:val="24"/>
          <w:szCs w:val="28"/>
          <w:lang w:val="en-CA" w:eastAsia="ja-JP"/>
        </w:rPr>
        <w:t>Zero_and_One_Palette_Size_A</w:t>
      </w:r>
      <w:proofErr w:type="spellEnd"/>
      <w:del w:id="10" w:author="SCC-conformance-v10" w:date="2018-09-30T00:36:00Z">
        <w:r w:rsidRPr="00637CE9" w:rsidDel="003D3455">
          <w:rPr>
            <w:rFonts w:eastAsia="MS Mincho"/>
            <w:b/>
            <w:bCs/>
            <w:sz w:val="24"/>
            <w:szCs w:val="28"/>
            <w:lang w:val="en-CA" w:eastAsia="ja-JP"/>
          </w:rPr>
          <w:delText>_Canon</w:delText>
        </w:r>
      </w:del>
    </w:p>
    <w:p w14:paraId="5BED25A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eastAsia="ja-JP"/>
        </w:rPr>
        <w:t>Specification:</w:t>
      </w:r>
      <w:r w:rsidRPr="00637CE9">
        <w:rPr>
          <w:rFonts w:eastAsia="MS Mincho"/>
          <w:lang w:val="en-CA" w:eastAsia="ja-JP"/>
        </w:rPr>
        <w:t xml:space="preserve"> The bitstream consists of a single picture that is coded as a single slice. bit_depth_luma_minus8 is set equal to 0 and bit_depth_chroma_minus8 is set equal to 0. chroma_format_idc is set to 3. Several CUs within the picture are coded using the palette mode with palette size of 0 and 1. </w:t>
      </w:r>
    </w:p>
    <w:p w14:paraId="33C9ABB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lang w:val="en-CA" w:eastAsia="ja-JP"/>
        </w:rPr>
        <w:t xml:space="preserve">Coding structure: </w:t>
      </w:r>
      <w:r w:rsidRPr="00637CE9">
        <w:rPr>
          <w:rFonts w:eastAsia="MS Mincho"/>
          <w:lang w:val="en-CA" w:eastAsia="ja-JP"/>
        </w:rPr>
        <w:t>The single picture is coded as a P-picture with the current picture as the only reference picture.</w:t>
      </w:r>
    </w:p>
    <w:p w14:paraId="5ACC7818"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eastAsia="ja-JP"/>
        </w:rPr>
        <w:t>Functional stage:</w:t>
      </w:r>
      <w:r w:rsidRPr="00637CE9">
        <w:rPr>
          <w:rFonts w:eastAsia="MS Mincho"/>
          <w:lang w:val="en-CA" w:eastAsia="ja-JP"/>
        </w:rPr>
        <w:t xml:space="preserve"> Test the decoding and reconstruction of a palette block for palette sizes of 0 and 1. </w:t>
      </w:r>
    </w:p>
    <w:p w14:paraId="712825E7"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637CE9">
        <w:rPr>
          <w:rFonts w:eastAsia="MS Mincho"/>
          <w:b/>
          <w:bCs/>
          <w:lang w:val="en-CA" w:eastAsia="ja-JP"/>
        </w:rPr>
        <w:t xml:space="preserve">Purpose: </w:t>
      </w:r>
      <w:r w:rsidRPr="00637CE9">
        <w:rPr>
          <w:rFonts w:eastAsia="MS Mincho"/>
          <w:bCs/>
          <w:lang w:val="en-CA" w:eastAsia="ja-JP"/>
        </w:rPr>
        <w:t>Test that the decoder correctly parses and decodes a palette block when the palette size is 0 or 1.</w:t>
      </w:r>
    </w:p>
    <w:bookmarkEnd w:id="9"/>
    <w:p w14:paraId="2C43126B"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4</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4"/>
          <w:lang w:val="en-CA" w:eastAsia="ja-JP"/>
        </w:rPr>
        <w:t>Test bitstreams #</w:t>
      </w:r>
      <w:proofErr w:type="spellStart"/>
      <w:r w:rsidRPr="00637CE9">
        <w:rPr>
          <w:rFonts w:eastAsia="MS Mincho"/>
          <w:b/>
          <w:bCs/>
          <w:sz w:val="24"/>
          <w:szCs w:val="24"/>
          <w:lang w:val="en-CA" w:eastAsia="ja-JP"/>
        </w:rPr>
        <w:t>Slice_ACT_QP_Offsets_A</w:t>
      </w:r>
      <w:proofErr w:type="spellEnd"/>
      <w:del w:id="11" w:author="SCC-conformance-v10" w:date="2018-09-30T00:36:00Z">
        <w:r w:rsidRPr="00637CE9" w:rsidDel="003D3455">
          <w:rPr>
            <w:rFonts w:eastAsia="MS Mincho"/>
            <w:b/>
            <w:bCs/>
            <w:sz w:val="24"/>
            <w:szCs w:val="24"/>
            <w:lang w:val="en-CA" w:eastAsia="ja-JP"/>
          </w:rPr>
          <w:delText>_Qualcomm</w:delText>
        </w:r>
      </w:del>
    </w:p>
    <w:p w14:paraId="2426645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 xml:space="preserve">There are two pictures with each picture containing a single slice. The first </w:t>
      </w:r>
      <w:r w:rsidRPr="00637CE9">
        <w:rPr>
          <w:rFonts w:eastAsia="MS Mincho"/>
          <w:lang w:val="en-CA"/>
        </w:rPr>
        <w:t>slice is coded as a P slice with the current picture as the only reference picture</w:t>
      </w:r>
      <w:r w:rsidRPr="00637CE9">
        <w:rPr>
          <w:rFonts w:eastAsia="MS Mincho"/>
          <w:lang w:val="en-CA" w:eastAsia="ja-JP"/>
        </w:rPr>
        <w:t xml:space="preserve">. The second slice is coded as a B slice. </w:t>
      </w:r>
      <w:r w:rsidRPr="00637CE9">
        <w:rPr>
          <w:rFonts w:eastAsia="MS Mincho"/>
          <w:lang w:val="en-CA" w:eastAsia="ja-JP"/>
        </w:rPr>
        <w:lastRenderedPageBreak/>
        <w:t xml:space="preserve">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3.</w:t>
      </w:r>
    </w:p>
    <w:p w14:paraId="6FE36245"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lang w:val="en-CA" w:eastAsia="ja-JP"/>
        </w:rPr>
        <w:t xml:space="preserve">There are two PPSs. The first picture uses the first PPS and the second picture uses the second PPS. For each PPS, pps_act_y_qp_offset_plus5, pps_act_cb_qp_offset_plus5, and pps_act_cr_qp_offset_plus3 are set to 2, </w:t>
      </w:r>
      <w:r w:rsidRPr="00637CE9">
        <w:rPr>
          <w:rFonts w:eastAsia="MS Mincho"/>
          <w:bCs/>
        </w:rPr>
        <w:t>−</w:t>
      </w:r>
      <w:r w:rsidRPr="00637CE9">
        <w:rPr>
          <w:rFonts w:eastAsia="MS Mincho"/>
          <w:lang w:val="en-CA" w:eastAsia="ja-JP"/>
        </w:rPr>
        <w:t xml:space="preserve">1, and 1, respectively.  For the first PPS, </w:t>
      </w:r>
      <w:proofErr w:type="spellStart"/>
      <w:r w:rsidRPr="00637CE9">
        <w:rPr>
          <w:rFonts w:eastAsia="MS Mincho"/>
          <w:lang w:val="en-CA" w:eastAsia="ja-JP"/>
        </w:rPr>
        <w:t>pps_slice_act_qp_offsets_present_flag</w:t>
      </w:r>
      <w:proofErr w:type="spellEnd"/>
      <w:r w:rsidRPr="00637CE9">
        <w:rPr>
          <w:rFonts w:eastAsia="MS Mincho"/>
          <w:lang w:val="en-CA" w:eastAsia="ja-JP"/>
        </w:rPr>
        <w:t xml:space="preserve"> is set equal to 0. For the second PPS, </w:t>
      </w:r>
      <w:proofErr w:type="spellStart"/>
      <w:r w:rsidRPr="00637CE9">
        <w:rPr>
          <w:rFonts w:eastAsia="MS Mincho"/>
          <w:lang w:val="en-CA" w:eastAsia="ja-JP"/>
        </w:rPr>
        <w:t>pps_slice_act_qp_offsets_present_flag</w:t>
      </w:r>
      <w:proofErr w:type="spellEnd"/>
      <w:r w:rsidRPr="00637CE9">
        <w:rPr>
          <w:rFonts w:eastAsia="MS Mincho"/>
          <w:lang w:val="en-CA" w:eastAsia="ja-JP"/>
        </w:rPr>
        <w:t xml:space="preserve"> is set equal to 1 and </w:t>
      </w:r>
      <w:proofErr w:type="spellStart"/>
      <w:r w:rsidRPr="00637CE9">
        <w:rPr>
          <w:rFonts w:eastAsia="MS Mincho"/>
          <w:lang w:val="en-CA" w:eastAsia="ja-JP"/>
        </w:rPr>
        <w:t>slice_act_y_qp_offset</w:t>
      </w:r>
      <w:proofErr w:type="spellEnd"/>
      <w:r w:rsidRPr="00637CE9">
        <w:rPr>
          <w:rFonts w:eastAsia="MS Mincho"/>
          <w:lang w:val="en-CA" w:eastAsia="ja-JP"/>
        </w:rPr>
        <w:t xml:space="preserve">, </w:t>
      </w:r>
      <w:proofErr w:type="spellStart"/>
      <w:r w:rsidRPr="00637CE9">
        <w:rPr>
          <w:rFonts w:eastAsia="MS Mincho"/>
          <w:lang w:val="en-CA" w:eastAsia="ja-JP"/>
        </w:rPr>
        <w:t>slice_act_cb_qp_offset</w:t>
      </w:r>
      <w:proofErr w:type="spellEnd"/>
      <w:r w:rsidRPr="00637CE9">
        <w:rPr>
          <w:rFonts w:eastAsia="MS Mincho"/>
          <w:lang w:val="en-CA" w:eastAsia="ja-JP"/>
        </w:rPr>
        <w:t xml:space="preserve">, and </w:t>
      </w:r>
      <w:proofErr w:type="spellStart"/>
      <w:r w:rsidRPr="00637CE9">
        <w:rPr>
          <w:rFonts w:eastAsia="MS Mincho"/>
          <w:lang w:val="en-CA" w:eastAsia="ja-JP"/>
        </w:rPr>
        <w:t>slice_act_cr_qp_offset</w:t>
      </w:r>
      <w:proofErr w:type="spellEnd"/>
      <w:r w:rsidRPr="00637CE9">
        <w:rPr>
          <w:rFonts w:eastAsia="MS Mincho"/>
          <w:lang w:val="en-CA" w:eastAsia="ja-JP"/>
        </w:rPr>
        <w:t xml:space="preserve"> are set to </w:t>
      </w:r>
      <w:r w:rsidRPr="00637CE9">
        <w:rPr>
          <w:rFonts w:eastAsia="MS Mincho"/>
          <w:bCs/>
        </w:rPr>
        <w:t>−</w:t>
      </w:r>
      <w:r w:rsidRPr="00637CE9">
        <w:rPr>
          <w:rFonts w:eastAsia="MS Mincho"/>
          <w:lang w:val="en-CA" w:eastAsia="ja-JP"/>
        </w:rPr>
        <w:t xml:space="preserve">2, </w:t>
      </w:r>
      <w:r w:rsidRPr="00637CE9">
        <w:rPr>
          <w:rFonts w:eastAsia="MS Mincho"/>
          <w:bCs/>
        </w:rPr>
        <w:t>−</w:t>
      </w:r>
      <w:r w:rsidRPr="00637CE9">
        <w:rPr>
          <w:rFonts w:eastAsia="MS Mincho"/>
          <w:lang w:val="en-CA" w:eastAsia="ja-JP"/>
        </w:rPr>
        <w:t>1, and 1, respectively.</w:t>
      </w:r>
    </w:p>
    <w:p w14:paraId="013DF20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637CE9">
        <w:rPr>
          <w:rFonts w:eastAsia="MS Mincho"/>
          <w:b/>
          <w:lang w:val="en-CA" w:eastAsia="ja-JP"/>
        </w:rPr>
        <w:t>Coding structure:</w:t>
      </w:r>
      <w:r w:rsidRPr="00637CE9">
        <w:rPr>
          <w:rFonts w:eastAsia="MS Mincho"/>
          <w:lang w:val="en-CA" w:eastAsia="ja-JP"/>
        </w:rPr>
        <w:t xml:space="preserve"> The first slice is a P slice with the current picture as the only reference picture. The second slice is a B slice.</w:t>
      </w:r>
    </w:p>
    <w:p w14:paraId="407A7485"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w:t>
      </w:r>
      <w:r w:rsidRPr="00637CE9">
        <w:rPr>
          <w:rFonts w:eastAsia="MS Mincho"/>
          <w:lang w:val="en-CA" w:eastAsia="ja-JP"/>
        </w:rPr>
        <w:t>Test the ACT QP offsets at the PPS and slice level.</w:t>
      </w:r>
    </w:p>
    <w:p w14:paraId="34D4EFD4"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637CE9">
        <w:rPr>
          <w:rFonts w:eastAsia="MS Mincho"/>
          <w:b/>
          <w:bCs/>
          <w:lang w:val="en-CA"/>
        </w:rPr>
        <w:t>Purpose:</w:t>
      </w:r>
      <w:r w:rsidRPr="00637CE9">
        <w:rPr>
          <w:rFonts w:eastAsia="MS Mincho"/>
          <w:lang w:val="en-CA"/>
        </w:rPr>
        <w:t xml:space="preserve"> </w:t>
      </w:r>
      <w:r w:rsidRPr="00637CE9">
        <w:rPr>
          <w:rFonts w:eastAsia="MS Mincho" w:hint="eastAsia"/>
          <w:lang w:val="en-CA" w:eastAsia="ja-JP"/>
        </w:rPr>
        <w:t xml:space="preserve">Check </w:t>
      </w:r>
      <w:r w:rsidRPr="00637CE9">
        <w:rPr>
          <w:rFonts w:eastAsia="MS Mincho"/>
          <w:lang w:val="en-CA"/>
        </w:rPr>
        <w:t>that ACT QP offsets can be specified in the PPS and modified at the slice level.</w:t>
      </w:r>
    </w:p>
    <w:p w14:paraId="68017154"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5</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8"/>
          <w:lang w:val="en-CA" w:eastAsia="ja-JP"/>
        </w:rPr>
        <w:t>Test bitstreams #Bipred_8x8_A</w:t>
      </w:r>
      <w:del w:id="12" w:author="SCC-conformance-v10" w:date="2018-09-30T00:36:00Z">
        <w:r w:rsidRPr="00637CE9" w:rsidDel="003D3455">
          <w:rPr>
            <w:rFonts w:eastAsia="MS Mincho"/>
            <w:b/>
            <w:bCs/>
            <w:sz w:val="24"/>
            <w:szCs w:val="28"/>
            <w:lang w:val="en-CA" w:eastAsia="ja-JP"/>
          </w:rPr>
          <w:delText>_Qualcomm</w:delText>
        </w:r>
      </w:del>
    </w:p>
    <w:p w14:paraId="1A659123"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All slices are coded as P or B slices</w:t>
      </w:r>
      <w:r w:rsidRPr="00637CE9">
        <w:rPr>
          <w:rFonts w:eastAsia="MS Mincho"/>
          <w:lang w:val="en-CA" w:eastAsia="ja-JP"/>
        </w:rPr>
        <w:t xml:space="preserve">. 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1</w:t>
      </w:r>
      <w:r w:rsidRPr="00637CE9">
        <w:rPr>
          <w:rFonts w:eastAsia="MS Mincho" w:hint="eastAsia"/>
          <w:lang w:val="en-CA" w:eastAsia="ja-JP"/>
        </w:rPr>
        <w:t>.</w:t>
      </w:r>
      <w:r w:rsidRPr="00637CE9">
        <w:rPr>
          <w:rFonts w:eastAsia="MS Mincho"/>
          <w:lang w:val="en-CA" w:eastAsia="ja-JP"/>
        </w:rPr>
        <w:t xml:space="preserve"> There are 3 pictures. In the 3rd picture, there 5 8×8 non-merge blocks for which the signalled motion vector is bi-directional. It is converted to unidirectional during the decoding process.</w:t>
      </w:r>
    </w:p>
    <w:p w14:paraId="457DBB97"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lang w:val="en-CA" w:eastAsia="ja-JP"/>
        </w:rPr>
        <w:t xml:space="preserve">Coding structure: </w:t>
      </w:r>
      <w:r w:rsidRPr="00637CE9">
        <w:rPr>
          <w:rFonts w:eastAsia="MS Mincho"/>
          <w:lang w:val="en-CA" w:eastAsia="ja-JP"/>
        </w:rPr>
        <w:t>Low delay B configuration with hierarchical B pictures</w:t>
      </w:r>
      <w:del w:id="13" w:author="SCC-conformance-v10" w:date="2018-09-30T00:37:00Z">
        <w:r w:rsidRPr="00637CE9" w:rsidDel="003D3455">
          <w:rPr>
            <w:rFonts w:eastAsia="MS Mincho"/>
            <w:lang w:val="en-CA" w:eastAsia="ja-JP"/>
          </w:rPr>
          <w:delText xml:space="preserve"> </w:delText>
        </w:r>
      </w:del>
      <w:r w:rsidRPr="00637CE9">
        <w:rPr>
          <w:rFonts w:eastAsia="MS Mincho"/>
          <w:lang w:val="en-CA" w:eastAsia="ja-JP"/>
        </w:rPr>
        <w:t>.</w:t>
      </w:r>
    </w:p>
    <w:p w14:paraId="03925B7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w:t>
      </w:r>
      <w:r w:rsidRPr="00637CE9">
        <w:rPr>
          <w:rFonts w:eastAsia="MS Mincho" w:hint="eastAsia"/>
          <w:lang w:val="en-CA" w:eastAsia="ja-JP"/>
        </w:rPr>
        <w:t xml:space="preserve">Test </w:t>
      </w:r>
      <w:r w:rsidRPr="00637CE9">
        <w:rPr>
          <w:rFonts w:eastAsia="MS Mincho"/>
          <w:lang w:val="en-CA" w:eastAsia="ja-JP"/>
        </w:rPr>
        <w:t xml:space="preserve">the decoding process for 8×8 blocks when a bi-directional motion vector is converted to a </w:t>
      </w:r>
      <w:proofErr w:type="spellStart"/>
      <w:r w:rsidRPr="00637CE9">
        <w:rPr>
          <w:rFonts w:eastAsia="MS Mincho"/>
          <w:lang w:val="en-CA" w:eastAsia="ja-JP"/>
        </w:rPr>
        <w:t>uni</w:t>
      </w:r>
      <w:proofErr w:type="spellEnd"/>
      <w:r w:rsidRPr="00637CE9">
        <w:rPr>
          <w:rFonts w:eastAsia="MS Mincho"/>
          <w:lang w:val="en-CA" w:eastAsia="ja-JP"/>
        </w:rPr>
        <w:t>-directional motion vector.</w:t>
      </w:r>
    </w:p>
    <w:p w14:paraId="20CB7BE9"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b/>
          <w:bCs/>
          <w:lang w:val="en-CA"/>
        </w:rPr>
        <w:t>Purpose:</w:t>
      </w:r>
      <w:r w:rsidRPr="00637CE9">
        <w:rPr>
          <w:rFonts w:eastAsia="MS Mincho"/>
          <w:lang w:val="en-CA"/>
        </w:rPr>
        <w:t xml:space="preserve"> </w:t>
      </w:r>
      <w:r w:rsidRPr="00637CE9">
        <w:rPr>
          <w:rFonts w:eastAsia="MS Mincho" w:hint="eastAsia"/>
          <w:lang w:val="en-CA" w:eastAsia="ja-JP"/>
        </w:rPr>
        <w:t xml:space="preserve">Check </w:t>
      </w:r>
      <w:r w:rsidRPr="00637CE9">
        <w:rPr>
          <w:rFonts w:eastAsia="MS Mincho"/>
          <w:lang w:val="en-CA"/>
        </w:rPr>
        <w:t>the decoder correctly converts a bi-directional motion vector for an 8</w:t>
      </w:r>
      <w:r w:rsidRPr="00637CE9">
        <w:rPr>
          <w:rFonts w:eastAsia="MS Mincho"/>
          <w:lang w:val="en-CA" w:eastAsia="ja-JP"/>
        </w:rPr>
        <w:t xml:space="preserve">×8 block to a </w:t>
      </w:r>
      <w:proofErr w:type="spellStart"/>
      <w:r w:rsidRPr="00637CE9">
        <w:rPr>
          <w:rFonts w:eastAsia="MS Mincho"/>
          <w:lang w:val="en-CA" w:eastAsia="ja-JP"/>
        </w:rPr>
        <w:t>uni</w:t>
      </w:r>
      <w:proofErr w:type="spellEnd"/>
      <w:r w:rsidRPr="00637CE9">
        <w:rPr>
          <w:rFonts w:eastAsia="MS Mincho"/>
          <w:lang w:val="en-CA" w:eastAsia="ja-JP"/>
        </w:rPr>
        <w:t>-directional motion vector when bi-directional prediction is restricted</w:t>
      </w:r>
      <w:r w:rsidRPr="00637CE9">
        <w:rPr>
          <w:rFonts w:eastAsia="MS Mincho" w:hint="eastAsia"/>
          <w:lang w:val="en-CA" w:eastAsia="ja-JP"/>
        </w:rPr>
        <w:t>.</w:t>
      </w:r>
    </w:p>
    <w:p w14:paraId="395D5C68"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6</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8"/>
          <w:lang w:val="en-CA" w:eastAsia="ja-JP"/>
        </w:rPr>
        <w:t>Test bitstreams #</w:t>
      </w:r>
      <w:proofErr w:type="spellStart"/>
      <w:r w:rsidRPr="00637CE9">
        <w:rPr>
          <w:rFonts w:eastAsia="MS Mincho"/>
          <w:b/>
          <w:bCs/>
          <w:sz w:val="24"/>
          <w:szCs w:val="28"/>
          <w:lang w:val="en-CA" w:eastAsia="ja-JP"/>
        </w:rPr>
        <w:t>IBF_Disabled_A</w:t>
      </w:r>
      <w:proofErr w:type="spellEnd"/>
      <w:del w:id="14" w:author="SCC-conformance-v10" w:date="2018-09-30T00:37:00Z">
        <w:r w:rsidRPr="00637CE9" w:rsidDel="003D3455">
          <w:rPr>
            <w:rFonts w:eastAsia="MS Mincho"/>
            <w:b/>
            <w:bCs/>
            <w:sz w:val="24"/>
            <w:szCs w:val="28"/>
            <w:lang w:val="en-CA" w:eastAsia="ja-JP"/>
          </w:rPr>
          <w:delText>_MediaTek</w:delText>
        </w:r>
      </w:del>
    </w:p>
    <w:p w14:paraId="4DAED58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All slices are coded as P or B slices</w:t>
      </w:r>
      <w:r w:rsidRPr="00637CE9">
        <w:rPr>
          <w:rFonts w:eastAsia="MS Mincho"/>
          <w:lang w:val="en-CA" w:eastAsia="ja-JP"/>
        </w:rPr>
        <w:t xml:space="preserve">. 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3</w:t>
      </w:r>
      <w:r w:rsidRPr="00637CE9">
        <w:rPr>
          <w:rFonts w:eastAsia="MS Mincho" w:hint="eastAsia"/>
          <w:lang w:val="en-CA" w:eastAsia="ja-JP"/>
        </w:rPr>
        <w:t>.</w:t>
      </w:r>
      <w:r w:rsidRPr="00637CE9">
        <w:rPr>
          <w:rFonts w:eastAsia="MS Mincho"/>
          <w:lang w:val="en-CA" w:eastAsia="ja-JP"/>
        </w:rPr>
        <w:t xml:space="preserve"> There are 33 pictures. The </w:t>
      </w:r>
      <w:proofErr w:type="spellStart"/>
      <w:r w:rsidRPr="00637CE9">
        <w:rPr>
          <w:rFonts w:eastAsia="MS Mincho"/>
          <w:lang w:val="en-CA" w:eastAsia="ja-JP"/>
        </w:rPr>
        <w:t>intra_boundary_filtering_disabled_flag</w:t>
      </w:r>
      <w:proofErr w:type="spellEnd"/>
      <w:r w:rsidRPr="00637CE9">
        <w:rPr>
          <w:rFonts w:eastAsia="MS Mincho"/>
          <w:lang w:val="en-CA" w:eastAsia="ja-JP"/>
        </w:rPr>
        <w:t xml:space="preserve"> is set to 0.</w:t>
      </w:r>
    </w:p>
    <w:p w14:paraId="47435EE9"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lang w:val="en-CA" w:eastAsia="ja-JP"/>
        </w:rPr>
        <w:t xml:space="preserve">Coding structure: </w:t>
      </w:r>
      <w:r w:rsidRPr="00637CE9">
        <w:rPr>
          <w:rFonts w:eastAsia="MS Mincho"/>
          <w:lang w:val="en-CA" w:eastAsia="ja-JP"/>
        </w:rPr>
        <w:t>Hierarchical B-pictures with GOP size of 16.</w:t>
      </w:r>
    </w:p>
    <w:p w14:paraId="7E9CDE9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w:t>
      </w:r>
      <w:r w:rsidRPr="00637CE9">
        <w:rPr>
          <w:rFonts w:eastAsia="MS Mincho" w:hint="eastAsia"/>
          <w:lang w:val="en-CA" w:eastAsia="ja-JP"/>
        </w:rPr>
        <w:t xml:space="preserve">Test </w:t>
      </w:r>
      <w:r w:rsidRPr="00637CE9">
        <w:rPr>
          <w:rFonts w:eastAsia="MS Mincho"/>
          <w:lang w:val="en-CA" w:eastAsia="ja-JP"/>
        </w:rPr>
        <w:t xml:space="preserve">the </w:t>
      </w:r>
      <w:r w:rsidRPr="00637CE9">
        <w:rPr>
          <w:rFonts w:eastAsia="MS Mincho" w:hint="eastAsia"/>
          <w:lang w:val="en-CA" w:eastAsia="ja-JP"/>
        </w:rPr>
        <w:t>reconstruction process of</w:t>
      </w:r>
      <w:r w:rsidRPr="00637CE9">
        <w:rPr>
          <w:rFonts w:eastAsia="MS Mincho"/>
          <w:lang w:val="en-CA" w:eastAsia="ja-JP"/>
        </w:rPr>
        <w:t xml:space="preserve"> intra boundary filtering based on the </w:t>
      </w:r>
      <w:proofErr w:type="spellStart"/>
      <w:r w:rsidRPr="00637CE9">
        <w:rPr>
          <w:rFonts w:eastAsia="MS Mincho"/>
          <w:lang w:val="en-CA" w:eastAsia="ja-JP"/>
        </w:rPr>
        <w:t>intra_boundary_filtering_disabled_flag</w:t>
      </w:r>
      <w:proofErr w:type="spellEnd"/>
      <w:r w:rsidRPr="00637CE9">
        <w:rPr>
          <w:rFonts w:eastAsia="MS Mincho"/>
          <w:lang w:val="en-CA" w:eastAsia="ja-JP"/>
        </w:rPr>
        <w:t>.</w:t>
      </w:r>
    </w:p>
    <w:p w14:paraId="63135D48"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Purpose:</w:t>
      </w:r>
      <w:r w:rsidRPr="00637CE9">
        <w:rPr>
          <w:rFonts w:eastAsia="MS Mincho"/>
          <w:lang w:val="en-CA"/>
        </w:rPr>
        <w:t xml:space="preserve"> </w:t>
      </w:r>
      <w:r w:rsidRPr="00637CE9">
        <w:rPr>
          <w:rFonts w:eastAsia="MS Mincho" w:hint="eastAsia"/>
          <w:lang w:val="en-CA" w:eastAsia="ja-JP"/>
        </w:rPr>
        <w:t xml:space="preserve">Check </w:t>
      </w:r>
      <w:r w:rsidRPr="00637CE9">
        <w:rPr>
          <w:rFonts w:eastAsia="MS Mincho"/>
          <w:lang w:val="en-CA"/>
        </w:rPr>
        <w:t>that the decoder decodes</w:t>
      </w:r>
      <w:r w:rsidRPr="00637CE9">
        <w:rPr>
          <w:rFonts w:eastAsia="MS Mincho" w:hint="eastAsia"/>
          <w:lang w:val="en-CA" w:eastAsia="ja-JP"/>
        </w:rPr>
        <w:t xml:space="preserve"> </w:t>
      </w:r>
      <w:r w:rsidRPr="00637CE9">
        <w:rPr>
          <w:rFonts w:eastAsia="MS Mincho"/>
          <w:lang w:val="en-CA"/>
        </w:rPr>
        <w:t xml:space="preserve">properly </w:t>
      </w:r>
      <w:r w:rsidRPr="00637CE9">
        <w:rPr>
          <w:rFonts w:eastAsia="MS Mincho"/>
          <w:lang w:val="en-CA" w:eastAsia="ja-JP"/>
        </w:rPr>
        <w:t xml:space="preserve">when </w:t>
      </w:r>
      <w:proofErr w:type="spellStart"/>
      <w:r w:rsidRPr="00637CE9">
        <w:rPr>
          <w:rFonts w:eastAsia="MS Mincho"/>
          <w:lang w:val="en-CA" w:eastAsia="ja-JP"/>
        </w:rPr>
        <w:t>intra_boundary_filtering_disabled_flag</w:t>
      </w:r>
      <w:proofErr w:type="spellEnd"/>
      <w:r w:rsidRPr="00637CE9">
        <w:rPr>
          <w:rFonts w:eastAsia="MS Mincho"/>
          <w:lang w:val="en-CA" w:eastAsia="ja-JP"/>
        </w:rPr>
        <w:t xml:space="preserve"> is equal to 0</w:t>
      </w:r>
      <w:r w:rsidRPr="00637CE9">
        <w:rPr>
          <w:rFonts w:eastAsia="MS Mincho" w:hint="eastAsia"/>
          <w:lang w:val="en-CA" w:eastAsia="ja-JP"/>
        </w:rPr>
        <w:t>.</w:t>
      </w:r>
    </w:p>
    <w:p w14:paraId="78EE6FB1"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7</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8"/>
          <w:lang w:val="en-CA" w:eastAsia="ja-JP"/>
        </w:rPr>
        <w:t>Test bitstreams #</w:t>
      </w:r>
      <w:proofErr w:type="spellStart"/>
      <w:r w:rsidRPr="00637CE9">
        <w:rPr>
          <w:rFonts w:eastAsia="MS Mincho"/>
          <w:b/>
          <w:bCs/>
          <w:sz w:val="24"/>
          <w:szCs w:val="28"/>
          <w:lang w:val="en-CA" w:eastAsia="ja-JP"/>
        </w:rPr>
        <w:t>IBF_Disabled_B</w:t>
      </w:r>
      <w:proofErr w:type="spellEnd"/>
      <w:del w:id="15" w:author="SCC-conformance-v10" w:date="2018-09-30T00:37:00Z">
        <w:r w:rsidRPr="00637CE9" w:rsidDel="003D3455">
          <w:rPr>
            <w:rFonts w:eastAsia="MS Mincho"/>
            <w:b/>
            <w:bCs/>
            <w:sz w:val="24"/>
            <w:szCs w:val="28"/>
            <w:lang w:val="en-CA" w:eastAsia="ja-JP"/>
          </w:rPr>
          <w:delText>_MediaTek</w:delText>
        </w:r>
      </w:del>
    </w:p>
    <w:p w14:paraId="6E3FBFA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All slices are coded as P or B slices</w:t>
      </w:r>
      <w:r w:rsidRPr="00637CE9">
        <w:rPr>
          <w:rFonts w:eastAsia="MS Mincho"/>
          <w:lang w:val="en-CA" w:eastAsia="ja-JP"/>
        </w:rPr>
        <w:t xml:space="preserve">. 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1</w:t>
      </w:r>
      <w:r w:rsidRPr="00637CE9">
        <w:rPr>
          <w:rFonts w:eastAsia="MS Mincho" w:hint="eastAsia"/>
          <w:lang w:val="en-CA" w:eastAsia="ja-JP"/>
        </w:rPr>
        <w:t>.</w:t>
      </w:r>
      <w:r w:rsidRPr="00637CE9">
        <w:rPr>
          <w:rFonts w:eastAsia="MS Mincho"/>
          <w:lang w:val="en-CA" w:eastAsia="ja-JP"/>
        </w:rPr>
        <w:t xml:space="preserve"> There are 33 pictures. The </w:t>
      </w:r>
      <w:proofErr w:type="spellStart"/>
      <w:r w:rsidRPr="00637CE9">
        <w:rPr>
          <w:rFonts w:eastAsia="MS Mincho"/>
          <w:lang w:val="en-CA" w:eastAsia="ja-JP"/>
        </w:rPr>
        <w:t>intra_boundary_filtering_disabled_flag</w:t>
      </w:r>
      <w:proofErr w:type="spellEnd"/>
      <w:r w:rsidRPr="00637CE9">
        <w:rPr>
          <w:rFonts w:eastAsia="MS Mincho"/>
          <w:lang w:val="en-CA" w:eastAsia="ja-JP"/>
        </w:rPr>
        <w:t xml:space="preserve"> is set to 1.</w:t>
      </w:r>
    </w:p>
    <w:p w14:paraId="1EA8484E"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lang w:val="en-CA" w:eastAsia="ja-JP"/>
        </w:rPr>
        <w:t xml:space="preserve">Coding structure: </w:t>
      </w:r>
      <w:r w:rsidRPr="00637CE9">
        <w:rPr>
          <w:rFonts w:eastAsia="MS Mincho"/>
          <w:lang w:val="en-CA" w:eastAsia="ja-JP"/>
        </w:rPr>
        <w:t>Hierarchical B-pictures with GOP size of 16.</w:t>
      </w:r>
    </w:p>
    <w:p w14:paraId="38EA9BB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w:t>
      </w:r>
      <w:r w:rsidRPr="00637CE9">
        <w:rPr>
          <w:rFonts w:eastAsia="MS Mincho" w:hint="eastAsia"/>
          <w:lang w:val="en-CA" w:eastAsia="ja-JP"/>
        </w:rPr>
        <w:t xml:space="preserve">Test </w:t>
      </w:r>
      <w:r w:rsidRPr="00637CE9">
        <w:rPr>
          <w:rFonts w:eastAsia="MS Mincho"/>
          <w:lang w:val="en-CA" w:eastAsia="ja-JP"/>
        </w:rPr>
        <w:t xml:space="preserve">the </w:t>
      </w:r>
      <w:r w:rsidRPr="00637CE9">
        <w:rPr>
          <w:rFonts w:eastAsia="MS Mincho" w:hint="eastAsia"/>
          <w:lang w:val="en-CA" w:eastAsia="ja-JP"/>
        </w:rPr>
        <w:t>reconstruction process of</w:t>
      </w:r>
      <w:r w:rsidRPr="00637CE9">
        <w:rPr>
          <w:rFonts w:eastAsia="MS Mincho"/>
          <w:lang w:val="en-CA" w:eastAsia="ja-JP"/>
        </w:rPr>
        <w:t xml:space="preserve"> intra boundary filtering based on </w:t>
      </w:r>
      <w:proofErr w:type="spellStart"/>
      <w:r w:rsidRPr="00637CE9">
        <w:rPr>
          <w:rFonts w:eastAsia="MS Mincho"/>
          <w:lang w:val="en-CA" w:eastAsia="ja-JP"/>
        </w:rPr>
        <w:t>intra_boundary_filtering_disabled_flag</w:t>
      </w:r>
      <w:proofErr w:type="spellEnd"/>
      <w:r w:rsidRPr="00637CE9">
        <w:rPr>
          <w:rFonts w:eastAsia="MS Mincho"/>
          <w:lang w:val="en-CA" w:eastAsia="ja-JP"/>
        </w:rPr>
        <w:t>.</w:t>
      </w:r>
    </w:p>
    <w:p w14:paraId="1B63E0D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b/>
          <w:bCs/>
          <w:lang w:val="en-CA"/>
        </w:rPr>
        <w:t>Purpose:</w:t>
      </w:r>
      <w:r w:rsidRPr="00637CE9">
        <w:rPr>
          <w:rFonts w:eastAsia="MS Mincho"/>
          <w:lang w:val="en-CA"/>
        </w:rPr>
        <w:t xml:space="preserve"> </w:t>
      </w:r>
      <w:r w:rsidRPr="00637CE9">
        <w:rPr>
          <w:rFonts w:eastAsia="MS Mincho" w:hint="eastAsia"/>
          <w:lang w:val="en-CA" w:eastAsia="ja-JP"/>
        </w:rPr>
        <w:t xml:space="preserve">Check </w:t>
      </w:r>
      <w:r w:rsidRPr="00637CE9">
        <w:rPr>
          <w:rFonts w:eastAsia="MS Mincho"/>
          <w:lang w:val="en-CA"/>
        </w:rPr>
        <w:t>that the decoder properly decodes</w:t>
      </w:r>
      <w:r w:rsidRPr="00637CE9">
        <w:rPr>
          <w:rFonts w:eastAsia="MS Mincho" w:hint="eastAsia"/>
          <w:lang w:val="en-CA" w:eastAsia="ja-JP"/>
        </w:rPr>
        <w:t xml:space="preserve"> </w:t>
      </w:r>
      <w:r w:rsidRPr="00637CE9">
        <w:rPr>
          <w:rFonts w:eastAsia="MS Mincho"/>
          <w:lang w:val="en-CA" w:eastAsia="ja-JP"/>
        </w:rPr>
        <w:t xml:space="preserve">when </w:t>
      </w:r>
      <w:proofErr w:type="spellStart"/>
      <w:r w:rsidRPr="00637CE9">
        <w:rPr>
          <w:rFonts w:eastAsia="MS Mincho"/>
          <w:lang w:val="en-CA" w:eastAsia="ja-JP"/>
        </w:rPr>
        <w:t>intra_boundary_filtering_disabled_flag</w:t>
      </w:r>
      <w:proofErr w:type="spellEnd"/>
      <w:r w:rsidRPr="00637CE9">
        <w:rPr>
          <w:rFonts w:eastAsia="MS Mincho"/>
          <w:lang w:val="en-CA" w:eastAsia="ja-JP"/>
        </w:rPr>
        <w:t xml:space="preserve"> is equal to 1</w:t>
      </w:r>
      <w:r w:rsidRPr="00637CE9">
        <w:rPr>
          <w:rFonts w:eastAsia="MS Mincho" w:hint="eastAsia"/>
          <w:lang w:val="en-CA" w:eastAsia="ja-JP"/>
        </w:rPr>
        <w:t>.</w:t>
      </w:r>
    </w:p>
    <w:p w14:paraId="61B49401"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637CE9">
        <w:rPr>
          <w:rFonts w:eastAsia="MS Mincho"/>
          <w:b/>
          <w:bCs/>
          <w:sz w:val="24"/>
          <w:szCs w:val="28"/>
          <w:lang w:val="en-CA"/>
        </w:rPr>
        <w:lastRenderedPageBreak/>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8</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8"/>
          <w:lang w:val="en-CA" w:eastAsia="ja-JP"/>
        </w:rPr>
        <w:t>Test bitstreams #</w:t>
      </w:r>
      <w:proofErr w:type="spellStart"/>
      <w:r w:rsidRPr="00637CE9">
        <w:rPr>
          <w:rFonts w:eastAsia="MS Mincho"/>
          <w:b/>
          <w:bCs/>
          <w:sz w:val="24"/>
          <w:szCs w:val="28"/>
          <w:lang w:val="en-CA" w:eastAsia="ja-JP"/>
        </w:rPr>
        <w:t>DPB_Loop_Filters_A</w:t>
      </w:r>
      <w:proofErr w:type="spellEnd"/>
      <w:del w:id="16" w:author="SCC-conformance-v10" w:date="2018-09-30T00:37:00Z">
        <w:r w:rsidRPr="00637CE9" w:rsidDel="003D3455">
          <w:rPr>
            <w:rFonts w:eastAsia="MS Mincho"/>
            <w:b/>
            <w:bCs/>
            <w:sz w:val="24"/>
            <w:szCs w:val="28"/>
            <w:lang w:val="en-CA" w:eastAsia="ja-JP"/>
          </w:rPr>
          <w:delText>_MediaTek</w:delText>
        </w:r>
      </w:del>
    </w:p>
    <w:p w14:paraId="679EE1A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All slices are coded as P or B slices</w:t>
      </w:r>
      <w:r w:rsidRPr="00637CE9">
        <w:rPr>
          <w:rFonts w:eastAsia="MS Mincho"/>
          <w:lang w:val="en-CA" w:eastAsia="ja-JP"/>
        </w:rPr>
        <w:t xml:space="preserve">. 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 xml:space="preserve">3. There are 10 pictures. For one picture in the middle, both SAO and deblocking filters are off and the </w:t>
      </w:r>
      <w:proofErr w:type="spellStart"/>
      <w:r w:rsidRPr="00637CE9">
        <w:rPr>
          <w:rFonts w:eastAsia="MS Mincho"/>
          <w:lang w:val="en-CA" w:eastAsia="ja-JP"/>
        </w:rPr>
        <w:t>pps_curr_pic_ref_enabled_flag</w:t>
      </w:r>
      <w:proofErr w:type="spellEnd"/>
      <w:r w:rsidRPr="00637CE9">
        <w:rPr>
          <w:rFonts w:eastAsia="MS Mincho"/>
          <w:lang w:val="en-CA" w:eastAsia="ja-JP"/>
        </w:rPr>
        <w:t xml:space="preserve"> is equal to 1. For this picture, the number of reference pictures is increased by 1.</w:t>
      </w:r>
    </w:p>
    <w:p w14:paraId="55437DB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lang w:val="en-CA" w:eastAsia="ja-JP"/>
        </w:rPr>
        <w:t>Coding structure:</w:t>
      </w:r>
      <w:r w:rsidRPr="00637CE9">
        <w:rPr>
          <w:rFonts w:eastAsia="MS Mincho"/>
          <w:lang w:val="en-CA" w:eastAsia="ja-JP"/>
        </w:rPr>
        <w:t xml:space="preserve"> Low delay B configuration with hierarchical B pictures.</w:t>
      </w:r>
    </w:p>
    <w:p w14:paraId="193B8CBC"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w:t>
      </w:r>
      <w:r w:rsidRPr="00637CE9">
        <w:rPr>
          <w:rFonts w:eastAsia="MS Mincho" w:hint="eastAsia"/>
          <w:lang w:val="en-CA" w:eastAsia="ja-JP"/>
        </w:rPr>
        <w:t xml:space="preserve">Test </w:t>
      </w:r>
      <w:r w:rsidRPr="00637CE9">
        <w:rPr>
          <w:rFonts w:eastAsia="MS Mincho"/>
          <w:lang w:val="en-CA" w:eastAsia="ja-JP"/>
        </w:rPr>
        <w:t xml:space="preserve">the maximum number of reference pictures based on whether loop filters are on or off and the value of </w:t>
      </w:r>
      <w:proofErr w:type="spellStart"/>
      <w:r w:rsidRPr="00637CE9">
        <w:rPr>
          <w:rFonts w:eastAsia="MS Mincho"/>
          <w:lang w:val="en-CA" w:eastAsia="ja-JP"/>
        </w:rPr>
        <w:t>pps_curr_pic_ref_enabled_flag</w:t>
      </w:r>
      <w:proofErr w:type="spellEnd"/>
      <w:r w:rsidRPr="00637CE9">
        <w:rPr>
          <w:rFonts w:eastAsia="MS Mincho"/>
          <w:lang w:val="en-CA" w:eastAsia="ja-JP"/>
        </w:rPr>
        <w:t>.</w:t>
      </w:r>
    </w:p>
    <w:p w14:paraId="1C92D04E"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Purpose:</w:t>
      </w:r>
      <w:r w:rsidRPr="00637CE9">
        <w:rPr>
          <w:rFonts w:eastAsia="MS Mincho"/>
          <w:lang w:val="en-CA"/>
        </w:rPr>
        <w:t xml:space="preserve"> </w:t>
      </w:r>
      <w:r w:rsidRPr="00637CE9">
        <w:rPr>
          <w:rFonts w:eastAsia="MS Mincho" w:hint="eastAsia"/>
          <w:lang w:val="en-CA" w:eastAsia="ja-JP"/>
        </w:rPr>
        <w:t xml:space="preserve">Check </w:t>
      </w:r>
      <w:r w:rsidRPr="00637CE9">
        <w:rPr>
          <w:rFonts w:eastAsia="MS Mincho"/>
          <w:lang w:val="en-CA"/>
        </w:rPr>
        <w:t xml:space="preserve">that the decoder allows one more reference picture to be used </w:t>
      </w:r>
      <w:r w:rsidRPr="00637CE9">
        <w:rPr>
          <w:rFonts w:eastAsia="MS Mincho"/>
          <w:lang w:val="en-CA" w:eastAsia="ja-JP"/>
        </w:rPr>
        <w:t xml:space="preserve">when all the loop filters are off and </w:t>
      </w:r>
      <w:proofErr w:type="spellStart"/>
      <w:r w:rsidRPr="00637CE9">
        <w:rPr>
          <w:rFonts w:eastAsia="MS Mincho"/>
          <w:lang w:val="en-CA" w:eastAsia="ja-JP"/>
        </w:rPr>
        <w:t>pps_curr_pic_ref_enabled_flag</w:t>
      </w:r>
      <w:proofErr w:type="spellEnd"/>
      <w:r w:rsidRPr="00637CE9">
        <w:rPr>
          <w:rFonts w:eastAsia="MS Mincho"/>
          <w:lang w:val="en-CA" w:eastAsia="ja-JP"/>
        </w:rPr>
        <w:t xml:space="preserve"> is equal to 1</w:t>
      </w:r>
      <w:r w:rsidRPr="00637CE9">
        <w:rPr>
          <w:rFonts w:eastAsia="MS Mincho" w:hint="eastAsia"/>
          <w:lang w:val="en-CA" w:eastAsia="ja-JP"/>
        </w:rPr>
        <w:t>.</w:t>
      </w:r>
    </w:p>
    <w:p w14:paraId="474E092B"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9</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8"/>
          <w:lang w:val="en-CA" w:eastAsia="ja-JP"/>
        </w:rPr>
        <w:t>Test bitstreams #</w:t>
      </w:r>
      <w:proofErr w:type="spellStart"/>
      <w:r w:rsidRPr="00637CE9">
        <w:rPr>
          <w:rFonts w:eastAsia="MS Mincho"/>
          <w:b/>
          <w:bCs/>
          <w:sz w:val="24"/>
          <w:szCs w:val="28"/>
          <w:lang w:val="en-CA" w:eastAsia="ja-JP"/>
        </w:rPr>
        <w:t>Delta_QP_Chroma_QP_Offsets_A</w:t>
      </w:r>
      <w:proofErr w:type="spellEnd"/>
      <w:del w:id="17" w:author="SCC-conformance-v10" w:date="2018-09-30T00:37:00Z">
        <w:r w:rsidRPr="00637CE9" w:rsidDel="003D3455">
          <w:rPr>
            <w:rFonts w:eastAsia="MS Mincho"/>
            <w:b/>
            <w:bCs/>
            <w:sz w:val="24"/>
            <w:szCs w:val="28"/>
            <w:lang w:val="en-CA" w:eastAsia="ja-JP"/>
          </w:rPr>
          <w:delText>_Qualcomm</w:delText>
        </w:r>
      </w:del>
    </w:p>
    <w:p w14:paraId="17C27F6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Each slice is coded as a P slice with current picture as the only reference picture</w:t>
      </w:r>
      <w:r w:rsidRPr="00637CE9">
        <w:rPr>
          <w:rFonts w:eastAsia="MS Mincho"/>
          <w:lang w:val="en-CA" w:eastAsia="ja-JP"/>
        </w:rPr>
        <w:t xml:space="preserve">. 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3. There are two pictures with each picture containing a single slice.</w:t>
      </w:r>
    </w:p>
    <w:p w14:paraId="1B9D6E07"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lang w:val="en-CA" w:eastAsia="ja-JP"/>
        </w:rPr>
        <w:t xml:space="preserve">Additionally, </w:t>
      </w:r>
      <w:proofErr w:type="spellStart"/>
      <w:r w:rsidRPr="00637CE9">
        <w:rPr>
          <w:rFonts w:eastAsia="MS Mincho"/>
          <w:lang w:val="en-CA" w:eastAsia="ja-JP"/>
        </w:rPr>
        <w:t>cu_qp_delta_enabled_flag</w:t>
      </w:r>
      <w:proofErr w:type="spellEnd"/>
      <w:r w:rsidRPr="00637CE9">
        <w:rPr>
          <w:rFonts w:eastAsia="MS Mincho"/>
          <w:lang w:val="en-CA" w:eastAsia="ja-JP"/>
        </w:rPr>
        <w:t xml:space="preserve"> is set to 1 and </w:t>
      </w:r>
      <w:proofErr w:type="spellStart"/>
      <w:r w:rsidRPr="00637CE9">
        <w:rPr>
          <w:rFonts w:eastAsia="MS Mincho"/>
          <w:lang w:val="en-CA" w:eastAsia="ja-JP"/>
        </w:rPr>
        <w:t>diff_cu_qp_delta_depth</w:t>
      </w:r>
      <w:proofErr w:type="spellEnd"/>
      <w:r w:rsidRPr="00637CE9">
        <w:rPr>
          <w:rFonts w:eastAsia="MS Mincho"/>
          <w:lang w:val="en-CA" w:eastAsia="ja-JP"/>
        </w:rPr>
        <w:t xml:space="preserve"> is also set to 1. Similarly, </w:t>
      </w:r>
      <w:proofErr w:type="spellStart"/>
      <w:r w:rsidRPr="00637CE9">
        <w:rPr>
          <w:rFonts w:eastAsia="MS Mincho"/>
          <w:lang w:val="en-CA" w:eastAsia="ja-JP"/>
        </w:rPr>
        <w:t>chroma_qp_offset_list_enabled_flag</w:t>
      </w:r>
      <w:proofErr w:type="spellEnd"/>
      <w:r w:rsidRPr="00637CE9">
        <w:rPr>
          <w:rFonts w:eastAsia="MS Mincho"/>
          <w:lang w:val="en-CA" w:eastAsia="ja-JP"/>
        </w:rPr>
        <w:t xml:space="preserve"> is set to 1 and </w:t>
      </w:r>
      <w:proofErr w:type="spellStart"/>
      <w:r w:rsidRPr="00637CE9">
        <w:rPr>
          <w:rFonts w:eastAsia="MS Mincho"/>
          <w:lang w:val="en-CA" w:eastAsia="ja-JP"/>
        </w:rPr>
        <w:t>diff_cu_chroma_qp_offset_depth</w:t>
      </w:r>
      <w:proofErr w:type="spellEnd"/>
      <w:r w:rsidRPr="00637CE9">
        <w:rPr>
          <w:rFonts w:eastAsia="MS Mincho"/>
          <w:lang w:val="en-CA" w:eastAsia="ja-JP"/>
        </w:rPr>
        <w:t xml:space="preserve"> is set to 1.</w:t>
      </w:r>
    </w:p>
    <w:p w14:paraId="0192C875"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lang w:val="en-CA" w:eastAsia="ja-JP"/>
        </w:rPr>
        <w:t>There are 7 instances when delta QP is signalled in a palette-coded block. There are 19 instances when chroma QP offsets are signalled in a palette-coded block.</w:t>
      </w:r>
    </w:p>
    <w:p w14:paraId="7720CFAC"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637CE9">
        <w:rPr>
          <w:rFonts w:eastAsia="MS Mincho"/>
          <w:b/>
          <w:lang w:val="en-CA" w:eastAsia="ja-JP"/>
        </w:rPr>
        <w:t>Coding structure:</w:t>
      </w:r>
      <w:r w:rsidRPr="00637CE9">
        <w:rPr>
          <w:rFonts w:eastAsia="MS Mincho"/>
          <w:lang w:val="en-CA" w:eastAsia="ja-JP"/>
        </w:rPr>
        <w:t xml:space="preserve"> P slices with only the current picture as reference.</w:t>
      </w:r>
    </w:p>
    <w:p w14:paraId="40CBE8E7"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w:t>
      </w:r>
      <w:r w:rsidRPr="00637CE9">
        <w:rPr>
          <w:rFonts w:eastAsia="MS Mincho"/>
          <w:lang w:val="en-CA" w:eastAsia="ja-JP"/>
        </w:rPr>
        <w:t>Test delta QP and chroma QP offset signalling for a coding unit coded in palette mode with escape samples.</w:t>
      </w:r>
    </w:p>
    <w:p w14:paraId="69B2CF3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637CE9">
        <w:rPr>
          <w:rFonts w:eastAsia="MS Mincho"/>
          <w:b/>
          <w:bCs/>
          <w:lang w:val="en-CA"/>
        </w:rPr>
        <w:t>Purpose:</w:t>
      </w:r>
      <w:r w:rsidRPr="00637CE9">
        <w:rPr>
          <w:rFonts w:eastAsia="MS Mincho"/>
          <w:lang w:val="en-CA"/>
        </w:rPr>
        <w:t xml:space="preserve"> </w:t>
      </w:r>
      <w:r w:rsidRPr="00637CE9">
        <w:rPr>
          <w:rFonts w:eastAsia="MS Mincho" w:hint="eastAsia"/>
          <w:lang w:val="en-CA" w:eastAsia="ja-JP"/>
        </w:rPr>
        <w:t xml:space="preserve">Check </w:t>
      </w:r>
      <w:r w:rsidRPr="00637CE9">
        <w:rPr>
          <w:rFonts w:eastAsia="MS Mincho"/>
          <w:lang w:val="en-CA"/>
        </w:rPr>
        <w:t>that for a quantization or chroma offset group, delta QP and chroma QP offsets may be signalled either for a palette block with escape sample(s) or a non-palette block with non-zero residual, based on the order of occurrence of the blocks within the quantization or chroma offset group.</w:t>
      </w:r>
    </w:p>
    <w:p w14:paraId="0BC36C83"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10</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4"/>
          <w:lang w:val="en-CA" w:eastAsia="ja-JP"/>
        </w:rPr>
        <w:t>Test bitstreams #MVRESIDC_A</w:t>
      </w:r>
      <w:del w:id="18" w:author="SCC-conformance-v10" w:date="2018-09-30T00:37:00Z">
        <w:r w:rsidRPr="00637CE9" w:rsidDel="003D3455">
          <w:rPr>
            <w:rFonts w:eastAsia="MS Mincho"/>
            <w:b/>
            <w:bCs/>
            <w:sz w:val="24"/>
            <w:szCs w:val="24"/>
            <w:lang w:val="en-CA" w:eastAsia="ja-JP"/>
          </w:rPr>
          <w:delText>_MS</w:delText>
        </w:r>
      </w:del>
    </w:p>
    <w:p w14:paraId="63268BAB"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There are 9 pictures with each picture containing a single slice</w:t>
      </w:r>
      <w:r w:rsidRPr="00637CE9">
        <w:rPr>
          <w:rFonts w:eastAsia="MS Mincho"/>
          <w:lang w:val="en-CA" w:eastAsia="ja-JP"/>
        </w:rPr>
        <w:t xml:space="preserve">. 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3.</w:t>
      </w:r>
    </w:p>
    <w:p w14:paraId="58C91428"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lang w:val="en-CA" w:eastAsia="ja-JP"/>
        </w:rPr>
        <w:t xml:space="preserve">Additionally, </w:t>
      </w:r>
      <w:proofErr w:type="spellStart"/>
      <w:r w:rsidRPr="00637CE9">
        <w:rPr>
          <w:rFonts w:eastAsia="MS Mincho"/>
          <w:bCs/>
          <w:lang w:val="en-CA"/>
        </w:rPr>
        <w:t>motion_vector_resolution_control_idc</w:t>
      </w:r>
      <w:proofErr w:type="spellEnd"/>
      <w:r w:rsidRPr="00637CE9">
        <w:rPr>
          <w:rFonts w:eastAsia="MS Mincho"/>
          <w:bCs/>
          <w:lang w:val="en-CA"/>
        </w:rPr>
        <w:t xml:space="preserve"> is set equal to 0</w:t>
      </w:r>
      <w:r w:rsidRPr="00637CE9">
        <w:rPr>
          <w:rFonts w:eastAsia="MS Mincho"/>
          <w:lang w:val="en-CA" w:eastAsia="ja-JP"/>
        </w:rPr>
        <w:t xml:space="preserve">. This implies that luma motion vectors have a quarter </w:t>
      </w:r>
      <w:proofErr w:type="spellStart"/>
      <w:r w:rsidRPr="00637CE9">
        <w:rPr>
          <w:rFonts w:eastAsia="MS Mincho"/>
          <w:lang w:val="en-CA" w:eastAsia="ja-JP"/>
        </w:rPr>
        <w:t>pel</w:t>
      </w:r>
      <w:proofErr w:type="spellEnd"/>
      <w:r w:rsidRPr="00637CE9">
        <w:rPr>
          <w:rFonts w:eastAsia="MS Mincho"/>
          <w:lang w:val="en-CA" w:eastAsia="ja-JP"/>
        </w:rPr>
        <w:t xml:space="preserve"> precision.</w:t>
      </w:r>
    </w:p>
    <w:p w14:paraId="35173818"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637CE9">
        <w:rPr>
          <w:rFonts w:eastAsia="MS Mincho"/>
          <w:b/>
          <w:lang w:val="en-CA" w:eastAsia="ja-JP"/>
        </w:rPr>
        <w:t>Coding structure:</w:t>
      </w:r>
      <w:r w:rsidRPr="00637CE9">
        <w:rPr>
          <w:rFonts w:eastAsia="MS Mincho"/>
          <w:lang w:val="en-CA" w:eastAsia="ja-JP"/>
        </w:rPr>
        <w:t xml:space="preserve"> Low delay B configuration with hierarchical B pictures. The first picture is a P-picture with only the current picture as reference.</w:t>
      </w:r>
    </w:p>
    <w:p w14:paraId="56CFCA55"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 xml:space="preserve">Functional stage: </w:t>
      </w:r>
      <w:r w:rsidRPr="00637CE9">
        <w:rPr>
          <w:rFonts w:eastAsia="MS Mincho"/>
          <w:bCs/>
          <w:lang w:val="en-CA"/>
        </w:rPr>
        <w:t xml:space="preserve">Test motion vector decoding process based on the value of </w:t>
      </w:r>
      <w:proofErr w:type="spellStart"/>
      <w:r w:rsidRPr="00637CE9">
        <w:rPr>
          <w:rFonts w:eastAsia="MS Mincho"/>
          <w:bCs/>
          <w:lang w:val="en-CA"/>
        </w:rPr>
        <w:t>motion_vector_resolution_control_idc</w:t>
      </w:r>
      <w:proofErr w:type="spellEnd"/>
      <w:r w:rsidRPr="00637CE9">
        <w:rPr>
          <w:rFonts w:eastAsia="MS Mincho"/>
          <w:lang w:val="en-CA" w:eastAsia="ja-JP"/>
        </w:rPr>
        <w:t>.</w:t>
      </w:r>
    </w:p>
    <w:p w14:paraId="7C92020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Cs/>
          <w:lang w:val="en-CA"/>
        </w:rPr>
      </w:pPr>
      <w:r w:rsidRPr="00637CE9">
        <w:rPr>
          <w:rFonts w:eastAsia="MS Mincho"/>
          <w:b/>
          <w:bCs/>
          <w:lang w:val="en-CA"/>
        </w:rPr>
        <w:t>Purpose:</w:t>
      </w:r>
      <w:r w:rsidRPr="00637CE9">
        <w:rPr>
          <w:rFonts w:eastAsia="MS Mincho"/>
          <w:lang w:val="en-CA"/>
        </w:rPr>
        <w:t xml:space="preserve"> Check that the decoder can properly decode motion vectors and slices when </w:t>
      </w:r>
      <w:proofErr w:type="spellStart"/>
      <w:r w:rsidRPr="00637CE9">
        <w:rPr>
          <w:rFonts w:eastAsia="MS Mincho"/>
          <w:bCs/>
          <w:lang w:val="en-CA"/>
        </w:rPr>
        <w:t>motion_vector_resolution_control_idc</w:t>
      </w:r>
      <w:proofErr w:type="spellEnd"/>
      <w:r w:rsidRPr="00637CE9">
        <w:rPr>
          <w:rFonts w:eastAsia="MS Mincho"/>
          <w:bCs/>
          <w:lang w:val="en-CA"/>
        </w:rPr>
        <w:t xml:space="preserve"> is set equal to 0.</w:t>
      </w:r>
    </w:p>
    <w:p w14:paraId="0863EC7C"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11</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4"/>
          <w:lang w:val="en-CA" w:eastAsia="ja-JP"/>
        </w:rPr>
        <w:t>Test bitstreams #MVRESIDC_B</w:t>
      </w:r>
      <w:del w:id="19" w:author="SCC-conformance-v10" w:date="2018-09-30T00:37:00Z">
        <w:r w:rsidRPr="00637CE9" w:rsidDel="003D3455">
          <w:rPr>
            <w:rFonts w:eastAsia="MS Mincho"/>
            <w:b/>
            <w:bCs/>
            <w:sz w:val="24"/>
            <w:szCs w:val="24"/>
            <w:lang w:val="en-CA" w:eastAsia="ja-JP"/>
          </w:rPr>
          <w:delText>_MS</w:delText>
        </w:r>
      </w:del>
    </w:p>
    <w:p w14:paraId="7C73F7EE"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There are 9 pictures with each picture containing a single slice</w:t>
      </w:r>
      <w:r w:rsidRPr="00637CE9">
        <w:rPr>
          <w:rFonts w:eastAsia="MS Mincho"/>
          <w:lang w:val="en-CA" w:eastAsia="ja-JP"/>
        </w:rPr>
        <w:t xml:space="preserve">. 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3.</w:t>
      </w:r>
    </w:p>
    <w:p w14:paraId="07FB7015"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lang w:val="en-CA" w:eastAsia="ja-JP"/>
        </w:rPr>
        <w:t xml:space="preserve">Additionally, </w:t>
      </w:r>
      <w:proofErr w:type="spellStart"/>
      <w:r w:rsidRPr="00637CE9">
        <w:rPr>
          <w:rFonts w:eastAsia="MS Mincho"/>
          <w:bCs/>
          <w:lang w:val="en-CA"/>
        </w:rPr>
        <w:t>motion_vector_resolution_control_idc</w:t>
      </w:r>
      <w:proofErr w:type="spellEnd"/>
      <w:r w:rsidRPr="00637CE9">
        <w:rPr>
          <w:rFonts w:eastAsia="MS Mincho"/>
          <w:bCs/>
          <w:lang w:val="en-CA"/>
        </w:rPr>
        <w:t xml:space="preserve"> is set equal to 1</w:t>
      </w:r>
      <w:r w:rsidRPr="00637CE9">
        <w:rPr>
          <w:rFonts w:eastAsia="MS Mincho"/>
          <w:lang w:val="en-CA" w:eastAsia="ja-JP"/>
        </w:rPr>
        <w:t xml:space="preserve">. This implies that luma motion vectors have an integer </w:t>
      </w:r>
      <w:proofErr w:type="spellStart"/>
      <w:r w:rsidRPr="00637CE9">
        <w:rPr>
          <w:rFonts w:eastAsia="MS Mincho"/>
          <w:lang w:val="en-CA" w:eastAsia="ja-JP"/>
        </w:rPr>
        <w:t>pel</w:t>
      </w:r>
      <w:proofErr w:type="spellEnd"/>
      <w:r w:rsidRPr="00637CE9">
        <w:rPr>
          <w:rFonts w:eastAsia="MS Mincho"/>
          <w:lang w:val="en-CA" w:eastAsia="ja-JP"/>
        </w:rPr>
        <w:t xml:space="preserve"> precision.</w:t>
      </w:r>
    </w:p>
    <w:p w14:paraId="54078A9A"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637CE9">
        <w:rPr>
          <w:rFonts w:eastAsia="MS Mincho"/>
          <w:b/>
          <w:lang w:val="en-CA" w:eastAsia="ja-JP"/>
        </w:rPr>
        <w:lastRenderedPageBreak/>
        <w:t>Coding structure:</w:t>
      </w:r>
      <w:r w:rsidRPr="00637CE9">
        <w:rPr>
          <w:rFonts w:eastAsia="MS Mincho"/>
          <w:lang w:val="en-CA" w:eastAsia="ja-JP"/>
        </w:rPr>
        <w:t xml:space="preserve"> Low delay configuration with hierarchical B pictures. The first picture is a P-picture with only the current picture as reference.</w:t>
      </w:r>
    </w:p>
    <w:p w14:paraId="405D1FE5"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 xml:space="preserve">Functional stage: </w:t>
      </w:r>
      <w:r w:rsidRPr="00637CE9">
        <w:rPr>
          <w:rFonts w:eastAsia="MS Mincho"/>
          <w:bCs/>
          <w:lang w:val="en-CA"/>
        </w:rPr>
        <w:t xml:space="preserve">Test motion vector decoding process based on the value of </w:t>
      </w:r>
      <w:proofErr w:type="spellStart"/>
      <w:r w:rsidRPr="00637CE9">
        <w:rPr>
          <w:rFonts w:eastAsia="MS Mincho"/>
          <w:bCs/>
          <w:lang w:val="en-CA"/>
        </w:rPr>
        <w:t>motion_vector_resolution_control_idc</w:t>
      </w:r>
      <w:proofErr w:type="spellEnd"/>
      <w:r w:rsidRPr="00637CE9">
        <w:rPr>
          <w:rFonts w:eastAsia="MS Mincho"/>
          <w:lang w:val="en-CA" w:eastAsia="ja-JP"/>
        </w:rPr>
        <w:t>.</w:t>
      </w:r>
    </w:p>
    <w:p w14:paraId="4F9D67E3"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637CE9">
        <w:rPr>
          <w:rFonts w:eastAsia="MS Mincho"/>
          <w:b/>
          <w:bCs/>
          <w:lang w:val="en-CA"/>
        </w:rPr>
        <w:t>Purpose:</w:t>
      </w:r>
      <w:r w:rsidRPr="00637CE9">
        <w:rPr>
          <w:rFonts w:eastAsia="MS Mincho"/>
          <w:lang w:val="en-CA"/>
        </w:rPr>
        <w:t xml:space="preserve"> Check that the decoder can properly decode motion vectors and slices when </w:t>
      </w:r>
      <w:proofErr w:type="spellStart"/>
      <w:r w:rsidRPr="00637CE9">
        <w:rPr>
          <w:rFonts w:eastAsia="MS Mincho"/>
          <w:bCs/>
          <w:lang w:val="en-CA"/>
        </w:rPr>
        <w:t>motion_vector_resolution_control_idc</w:t>
      </w:r>
      <w:proofErr w:type="spellEnd"/>
      <w:r w:rsidRPr="00637CE9">
        <w:rPr>
          <w:rFonts w:eastAsia="MS Mincho"/>
          <w:bCs/>
          <w:lang w:val="en-CA"/>
        </w:rPr>
        <w:t xml:space="preserve"> is set equal to 1.</w:t>
      </w:r>
    </w:p>
    <w:p w14:paraId="64A7452E"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12</w:t>
      </w:r>
      <w:r w:rsidRPr="00637CE9">
        <w:rPr>
          <w:rFonts w:eastAsia="MS Mincho"/>
          <w:b/>
          <w:bCs/>
          <w:sz w:val="24"/>
          <w:szCs w:val="28"/>
          <w:lang w:val="en-CA"/>
        </w:rPr>
        <w:fldChar w:fldCharType="end"/>
      </w:r>
      <w:r w:rsidRPr="00637CE9">
        <w:rPr>
          <w:rFonts w:eastAsia="MS Mincho"/>
          <w:b/>
          <w:bCs/>
          <w:sz w:val="24"/>
          <w:szCs w:val="28"/>
          <w:lang w:val="en-CA"/>
        </w:rPr>
        <w:tab/>
      </w:r>
      <w:r w:rsidRPr="00637CE9">
        <w:rPr>
          <w:rFonts w:eastAsia="MS Mincho"/>
          <w:b/>
          <w:bCs/>
          <w:sz w:val="24"/>
          <w:szCs w:val="24"/>
          <w:lang w:val="en-CA" w:eastAsia="ja-JP"/>
        </w:rPr>
        <w:t>Test bitstreams #MVRESIDC_C</w:t>
      </w:r>
      <w:del w:id="20" w:author="SCC-conformance-v10" w:date="2018-09-30T00:37:00Z">
        <w:r w:rsidRPr="00637CE9" w:rsidDel="003D3455">
          <w:rPr>
            <w:rFonts w:eastAsia="MS Mincho"/>
            <w:b/>
            <w:bCs/>
            <w:sz w:val="24"/>
            <w:szCs w:val="24"/>
            <w:lang w:val="en-CA" w:eastAsia="ja-JP"/>
          </w:rPr>
          <w:delText>_MS</w:delText>
        </w:r>
      </w:del>
    </w:p>
    <w:p w14:paraId="0015EE20"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Specification:</w:t>
      </w:r>
      <w:r w:rsidRPr="00637CE9">
        <w:rPr>
          <w:rFonts w:eastAsia="MS Mincho"/>
          <w:lang w:val="en-CA"/>
        </w:rPr>
        <w:t xml:space="preserve"> There are 9 pictures with each picture containing a single slice</w:t>
      </w:r>
      <w:r w:rsidRPr="00637CE9">
        <w:rPr>
          <w:rFonts w:eastAsia="MS Mincho"/>
          <w:lang w:val="en-CA" w:eastAsia="ja-JP"/>
        </w:rPr>
        <w:t xml:space="preserve">. bit_depth_luma_minus8 is set equal to 0 and bit_depth_chroma_minus8 is set equal to 0. </w:t>
      </w:r>
      <w:r w:rsidRPr="00637CE9">
        <w:rPr>
          <w:rFonts w:eastAsia="MS Mincho" w:hint="eastAsia"/>
          <w:lang w:val="en-CA" w:eastAsia="ja-JP"/>
        </w:rPr>
        <w:t xml:space="preserve">chroma_format_idc is set equal to </w:t>
      </w:r>
      <w:r w:rsidRPr="00637CE9">
        <w:rPr>
          <w:rFonts w:eastAsia="MS Mincho"/>
          <w:lang w:val="en-CA" w:eastAsia="ja-JP"/>
        </w:rPr>
        <w:t>3.</w:t>
      </w:r>
    </w:p>
    <w:p w14:paraId="645CF12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lang w:val="en-CA" w:eastAsia="ja-JP"/>
        </w:rPr>
        <w:t xml:space="preserve">Additionally, </w:t>
      </w:r>
      <w:proofErr w:type="spellStart"/>
      <w:r w:rsidRPr="00637CE9">
        <w:rPr>
          <w:rFonts w:eastAsia="MS Mincho"/>
          <w:bCs/>
          <w:lang w:val="en-CA"/>
        </w:rPr>
        <w:t>motion_vector_resolution_control_idc</w:t>
      </w:r>
      <w:proofErr w:type="spellEnd"/>
      <w:r w:rsidRPr="00637CE9">
        <w:rPr>
          <w:rFonts w:eastAsia="MS Mincho"/>
          <w:bCs/>
          <w:lang w:val="en-CA"/>
        </w:rPr>
        <w:t xml:space="preserve"> is set equal to 2</w:t>
      </w:r>
      <w:r w:rsidRPr="00637CE9">
        <w:rPr>
          <w:rFonts w:eastAsia="MS Mincho"/>
          <w:lang w:val="en-CA" w:eastAsia="ja-JP"/>
        </w:rPr>
        <w:t xml:space="preserve">. For pictures with even numbered POCs, the </w:t>
      </w:r>
      <w:proofErr w:type="spellStart"/>
      <w:r w:rsidRPr="00637CE9">
        <w:rPr>
          <w:rFonts w:eastAsia="MS Mincho"/>
        </w:rPr>
        <w:t>use_integer_mv_flag</w:t>
      </w:r>
      <w:proofErr w:type="spellEnd"/>
      <w:r w:rsidRPr="00637CE9">
        <w:rPr>
          <w:rFonts w:eastAsia="MS Mincho"/>
        </w:rPr>
        <w:t xml:space="preserve"> is set equal to 1</w:t>
      </w:r>
      <w:r w:rsidRPr="00637CE9">
        <w:rPr>
          <w:rFonts w:eastAsia="MS Mincho"/>
          <w:lang w:val="en-CA" w:eastAsia="ja-JP"/>
        </w:rPr>
        <w:t xml:space="preserve">. For the remaining pictures, the </w:t>
      </w:r>
      <w:proofErr w:type="spellStart"/>
      <w:r w:rsidRPr="00637CE9">
        <w:rPr>
          <w:rFonts w:eastAsia="MS Mincho"/>
        </w:rPr>
        <w:t>use_integer_mv_flag</w:t>
      </w:r>
      <w:proofErr w:type="spellEnd"/>
      <w:r w:rsidRPr="00637CE9">
        <w:rPr>
          <w:rFonts w:eastAsia="MS Mincho"/>
        </w:rPr>
        <w:t xml:space="preserve"> is set equal to 0.</w:t>
      </w:r>
    </w:p>
    <w:p w14:paraId="5C9B5EF9"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637CE9">
        <w:rPr>
          <w:rFonts w:eastAsia="MS Mincho"/>
          <w:b/>
          <w:lang w:val="en-CA" w:eastAsia="ja-JP"/>
        </w:rPr>
        <w:t>Coding structure:</w:t>
      </w:r>
      <w:r w:rsidRPr="00637CE9">
        <w:rPr>
          <w:rFonts w:eastAsia="MS Mincho"/>
          <w:lang w:val="en-CA" w:eastAsia="ja-JP"/>
        </w:rPr>
        <w:t xml:space="preserve"> Low delay configuration with hierarchical B pictures. The first picture is a P-picture with only the current picture as reference.</w:t>
      </w:r>
    </w:p>
    <w:p w14:paraId="4F9751B8"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 xml:space="preserve">Functional stage: </w:t>
      </w:r>
      <w:r w:rsidRPr="00637CE9">
        <w:rPr>
          <w:rFonts w:eastAsia="MS Mincho"/>
          <w:bCs/>
          <w:lang w:val="en-CA"/>
        </w:rPr>
        <w:t xml:space="preserve">Test motion vector decoding process based on the value of </w:t>
      </w:r>
      <w:proofErr w:type="spellStart"/>
      <w:r w:rsidRPr="00637CE9">
        <w:rPr>
          <w:rFonts w:eastAsia="MS Mincho"/>
          <w:bCs/>
          <w:lang w:val="en-CA"/>
        </w:rPr>
        <w:t>motion_vector_resolution_control_idc</w:t>
      </w:r>
      <w:proofErr w:type="spellEnd"/>
      <w:r w:rsidRPr="00637CE9">
        <w:rPr>
          <w:rFonts w:eastAsia="MS Mincho"/>
          <w:lang w:val="en-CA" w:eastAsia="ja-JP"/>
        </w:rPr>
        <w:t>.</w:t>
      </w:r>
    </w:p>
    <w:p w14:paraId="7B26E2D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bCs/>
          <w:lang w:val="en-CA"/>
        </w:rPr>
      </w:pPr>
      <w:r w:rsidRPr="00637CE9">
        <w:rPr>
          <w:rFonts w:eastAsia="MS Mincho"/>
          <w:b/>
          <w:bCs/>
          <w:lang w:val="en-CA"/>
        </w:rPr>
        <w:t>Purpose:</w:t>
      </w:r>
      <w:r w:rsidRPr="00637CE9">
        <w:rPr>
          <w:rFonts w:eastAsia="MS Mincho"/>
          <w:lang w:val="en-CA"/>
        </w:rPr>
        <w:t xml:space="preserve"> Check that the decoder can properly decode motion vectors and slices when </w:t>
      </w:r>
      <w:proofErr w:type="spellStart"/>
      <w:r w:rsidRPr="00637CE9">
        <w:rPr>
          <w:rFonts w:eastAsia="MS Mincho"/>
          <w:bCs/>
          <w:lang w:val="en-CA"/>
        </w:rPr>
        <w:t>motion_vector_resolution_control_idc</w:t>
      </w:r>
      <w:proofErr w:type="spellEnd"/>
      <w:r w:rsidRPr="00637CE9">
        <w:rPr>
          <w:rFonts w:eastAsia="MS Mincho"/>
          <w:bCs/>
          <w:lang w:val="en-CA"/>
        </w:rPr>
        <w:t xml:space="preserve"> is set equal to 2.</w:t>
      </w:r>
    </w:p>
    <w:p w14:paraId="1DD89079"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13</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HT_</w:t>
      </w:r>
      <w:r w:rsidRPr="00637CE9">
        <w:rPr>
          <w:rFonts w:eastAsia="MS Mincho"/>
          <w:b/>
          <w:bCs/>
          <w:sz w:val="24"/>
          <w:szCs w:val="28"/>
          <w:lang w:eastAsia="ja-JP"/>
        </w:rPr>
        <w:t>A</w:t>
      </w:r>
      <w:r w:rsidRPr="00637CE9">
        <w:rPr>
          <w:rFonts w:eastAsia="MS Mincho"/>
          <w:b/>
          <w:bCs/>
          <w:sz w:val="24"/>
          <w:szCs w:val="28"/>
          <w:lang w:val="x-none" w:eastAsia="ja-JP"/>
        </w:rPr>
        <w:t>_</w:t>
      </w:r>
      <w:r w:rsidRPr="00637CE9">
        <w:rPr>
          <w:rFonts w:eastAsia="MS Mincho"/>
          <w:b/>
          <w:bCs/>
          <w:sz w:val="24"/>
          <w:szCs w:val="28"/>
          <w:lang w:eastAsia="ja-JP"/>
        </w:rPr>
        <w:t>SCC</w:t>
      </w:r>
      <w:del w:id="21" w:author="SCC-conformance-v10" w:date="2018-09-30T00:37:00Z">
        <w:r w:rsidRPr="00637CE9" w:rsidDel="003D3455">
          <w:rPr>
            <w:rFonts w:eastAsia="MS Mincho"/>
            <w:b/>
            <w:bCs/>
            <w:sz w:val="24"/>
            <w:szCs w:val="28"/>
            <w:lang w:eastAsia="ja-JP"/>
          </w:rPr>
          <w:delText>_Apple</w:delText>
        </w:r>
      </w:del>
    </w:p>
    <w:p w14:paraId="182B20F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P or B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2.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2. The value of </w:t>
      </w:r>
      <w:r w:rsidRPr="00637CE9">
        <w:rPr>
          <w:rFonts w:eastAsia="MS Mincho" w:hint="eastAsia"/>
          <w:lang w:val="en-CA" w:eastAsia="ja-JP"/>
        </w:rPr>
        <w:t xml:space="preserve">chroma_format_idc is set equal to </w:t>
      </w:r>
      <w:r w:rsidRPr="00637CE9">
        <w:rPr>
          <w:rFonts w:eastAsia="MS Mincho"/>
          <w:lang w:val="en-CA" w:eastAsia="ja-JP"/>
        </w:rPr>
        <w:t>3</w:t>
      </w:r>
      <w:r w:rsidRPr="00637CE9">
        <w:rPr>
          <w:rFonts w:eastAsia="MS Mincho" w:hint="eastAsia"/>
          <w:lang w:val="en-CA" w:eastAsia="ja-JP"/>
        </w:rPr>
        <w:t xml:space="preserve">. </w:t>
      </w:r>
      <w:r w:rsidRPr="00637CE9">
        <w:rPr>
          <w:rFonts w:eastAsia="MS Mincho"/>
          <w:lang w:val="en-CA" w:eastAsia="ja-JP"/>
        </w:rPr>
        <w:t xml:space="preserve">There are 3 pictures in the bitstream. The </w:t>
      </w:r>
      <w:proofErr w:type="spellStart"/>
      <w:r w:rsidRPr="00637CE9">
        <w:rPr>
          <w:rFonts w:eastAsia="MS Mincho"/>
          <w:bCs/>
          <w:lang w:val="en-CA"/>
        </w:rPr>
        <w:t>cabac_bypass_alignment_enabled_flag</w:t>
      </w:r>
      <w:proofErr w:type="spellEnd"/>
      <w:r w:rsidRPr="00637CE9">
        <w:rPr>
          <w:rFonts w:eastAsia="MS Mincho"/>
          <w:bCs/>
          <w:lang w:val="en-CA"/>
        </w:rPr>
        <w:t xml:space="preserve"> and </w:t>
      </w:r>
      <w:proofErr w:type="spellStart"/>
      <w:r w:rsidRPr="00637CE9">
        <w:rPr>
          <w:rFonts w:eastAsia="MS Mincho"/>
          <w:bCs/>
          <w:lang w:val="en-CA"/>
        </w:rPr>
        <w:t>extended_precision_processing_flag</w:t>
      </w:r>
      <w:proofErr w:type="spellEnd"/>
      <w:r w:rsidRPr="00637CE9">
        <w:rPr>
          <w:rFonts w:eastAsia="MS Mincho"/>
          <w:bCs/>
          <w:lang w:val="en-CA"/>
        </w:rPr>
        <w:t xml:space="preserve"> </w:t>
      </w:r>
      <w:proofErr w:type="gramStart"/>
      <w:r w:rsidRPr="00637CE9">
        <w:rPr>
          <w:rFonts w:eastAsia="MS Mincho"/>
          <w:bCs/>
          <w:lang w:val="en-CA"/>
        </w:rPr>
        <w:t>are</w:t>
      </w:r>
      <w:proofErr w:type="gramEnd"/>
      <w:r w:rsidRPr="00637CE9">
        <w:rPr>
          <w:rFonts w:eastAsia="MS Mincho"/>
          <w:bCs/>
          <w:lang w:val="en-CA"/>
        </w:rPr>
        <w:t xml:space="preserve"> set equal to 0.</w:t>
      </w:r>
    </w:p>
    <w:p w14:paraId="499B6CC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6AA8129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637CE9">
        <w:rPr>
          <w:rFonts w:eastAsia="MS Mincho"/>
          <w:b/>
          <w:bCs/>
          <w:lang w:val="en-CA"/>
        </w:rPr>
        <w:t>Purpose:</w:t>
      </w:r>
      <w:r w:rsidRPr="00637CE9">
        <w:rPr>
          <w:rFonts w:eastAsia="MS Mincho"/>
          <w:lang w:val="en-CA"/>
        </w:rPr>
        <w:t xml:space="preserve"> The purpose of the stream is to exercise </w:t>
      </w:r>
      <w:r w:rsidRPr="00637CE9">
        <w:rPr>
          <w:rFonts w:eastAsia="MS Mincho"/>
          <w:lang w:val="en-CA" w:eastAsia="ja-JP"/>
        </w:rPr>
        <w:t>the combination of simultaneously</w:t>
      </w:r>
      <w:r w:rsidRPr="00637CE9">
        <w:rPr>
          <w:rFonts w:eastAsia="MS Mincho" w:hint="eastAsia"/>
          <w:lang w:val="en-CA" w:eastAsia="ja-JP"/>
        </w:rPr>
        <w:t xml:space="preserve"> </w:t>
      </w:r>
      <w:r w:rsidRPr="00637CE9">
        <w:rPr>
          <w:rFonts w:eastAsia="MS Mincho"/>
          <w:lang w:val="en-CA" w:eastAsia="ja-JP"/>
        </w:rPr>
        <w:t xml:space="preserve">using </w:t>
      </w:r>
      <w:proofErr w:type="spellStart"/>
      <w:r w:rsidRPr="00637CE9">
        <w:rPr>
          <w:rFonts w:eastAsia="MS Mincho"/>
          <w:lang w:val="en-CA" w:eastAsia="ja-JP"/>
        </w:rPr>
        <w:t>wavefronts</w:t>
      </w:r>
      <w:proofErr w:type="spellEnd"/>
      <w:r w:rsidRPr="00637CE9">
        <w:rPr>
          <w:rFonts w:eastAsia="MS Mincho"/>
          <w:lang w:val="en-CA" w:eastAsia="ja-JP"/>
        </w:rPr>
        <w:t xml:space="preserve"> and tiles</w:t>
      </w:r>
      <w:r w:rsidRPr="00637CE9">
        <w:rPr>
          <w:rFonts w:eastAsia="MS Mincho"/>
          <w:lang w:val="en-CA"/>
        </w:rPr>
        <w:t xml:space="preserve"> in the specified profile (the Screen-Extended High Throughput 4:4:4 10 profile) when </w:t>
      </w:r>
      <w:proofErr w:type="spellStart"/>
      <w:r w:rsidRPr="00637CE9">
        <w:rPr>
          <w:rFonts w:eastAsia="MS Mincho"/>
          <w:bCs/>
          <w:lang w:val="en-CA"/>
        </w:rPr>
        <w:t>cabac_bypass_alignment_enabled_flag</w:t>
      </w:r>
      <w:proofErr w:type="spellEnd"/>
      <w:r w:rsidRPr="00637CE9">
        <w:rPr>
          <w:rFonts w:eastAsia="MS Mincho"/>
          <w:bCs/>
          <w:lang w:val="en-CA"/>
        </w:rPr>
        <w:t xml:space="preserve"> and </w:t>
      </w:r>
      <w:proofErr w:type="spellStart"/>
      <w:r w:rsidRPr="00637CE9">
        <w:rPr>
          <w:rFonts w:eastAsia="MS Mincho"/>
          <w:bCs/>
          <w:lang w:val="en-CA"/>
        </w:rPr>
        <w:t>extended_precision_processing_flag</w:t>
      </w:r>
      <w:proofErr w:type="spellEnd"/>
      <w:r w:rsidRPr="00637CE9">
        <w:rPr>
          <w:rFonts w:eastAsia="MS Mincho"/>
          <w:bCs/>
          <w:lang w:val="en-CA"/>
        </w:rPr>
        <w:t xml:space="preserve"> are set equal to 0</w:t>
      </w:r>
      <w:r w:rsidRPr="00637CE9">
        <w:rPr>
          <w:rFonts w:eastAsia="MS Mincho"/>
          <w:lang w:val="en-CA"/>
        </w:rPr>
        <w:t>.</w:t>
      </w:r>
    </w:p>
    <w:p w14:paraId="4CDDE29A"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14</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HT_</w:t>
      </w:r>
      <w:r w:rsidRPr="00637CE9">
        <w:rPr>
          <w:rFonts w:eastAsia="MS Mincho"/>
          <w:b/>
          <w:bCs/>
          <w:sz w:val="24"/>
          <w:szCs w:val="28"/>
          <w:lang w:eastAsia="ja-JP"/>
        </w:rPr>
        <w:t>B</w:t>
      </w:r>
      <w:r w:rsidRPr="00637CE9">
        <w:rPr>
          <w:rFonts w:eastAsia="MS Mincho"/>
          <w:b/>
          <w:bCs/>
          <w:sz w:val="24"/>
          <w:szCs w:val="28"/>
          <w:lang w:val="x-none" w:eastAsia="ja-JP"/>
        </w:rPr>
        <w:t>_</w:t>
      </w:r>
      <w:r w:rsidRPr="00637CE9">
        <w:rPr>
          <w:rFonts w:eastAsia="MS Mincho"/>
          <w:b/>
          <w:bCs/>
          <w:sz w:val="24"/>
          <w:szCs w:val="28"/>
          <w:lang w:eastAsia="ja-JP"/>
        </w:rPr>
        <w:t>SCC</w:t>
      </w:r>
      <w:del w:id="22" w:author="SCC-conformance-v10" w:date="2018-09-30T00:38:00Z">
        <w:r w:rsidRPr="00637CE9" w:rsidDel="003D3455">
          <w:rPr>
            <w:rFonts w:eastAsia="MS Mincho"/>
            <w:b/>
            <w:bCs/>
            <w:sz w:val="24"/>
            <w:szCs w:val="28"/>
            <w:lang w:eastAsia="ja-JP"/>
          </w:rPr>
          <w:delText>_Apple</w:delText>
        </w:r>
      </w:del>
    </w:p>
    <w:p w14:paraId="774B0D2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P</w:t>
      </w:r>
      <w:r w:rsidRPr="00637CE9">
        <w:rPr>
          <w:rFonts w:eastAsia="MS Mincho" w:hint="eastAsia"/>
          <w:lang w:val="en-CA" w:eastAsia="ja-JP"/>
        </w:rPr>
        <w:t xml:space="preserve"> or </w:t>
      </w:r>
      <w:r w:rsidRPr="00637CE9">
        <w:rPr>
          <w:rFonts w:eastAsia="MS Mincho"/>
          <w:lang w:val="en-CA" w:eastAsia="ja-JP"/>
        </w:rPr>
        <w:t>B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0.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0. The value of </w:t>
      </w:r>
      <w:r w:rsidRPr="00637CE9">
        <w:rPr>
          <w:rFonts w:eastAsia="MS Mincho" w:hint="eastAsia"/>
          <w:lang w:val="en-CA" w:eastAsia="ja-JP"/>
        </w:rPr>
        <w:t xml:space="preserve">chroma_format_idc is set equal to </w:t>
      </w:r>
      <w:r w:rsidRPr="00637CE9">
        <w:rPr>
          <w:rFonts w:eastAsia="MS Mincho"/>
          <w:lang w:val="en-CA" w:eastAsia="ja-JP"/>
        </w:rPr>
        <w:t>3</w:t>
      </w:r>
      <w:r w:rsidRPr="00637CE9">
        <w:rPr>
          <w:rFonts w:eastAsia="MS Mincho" w:hint="eastAsia"/>
          <w:lang w:val="en-CA" w:eastAsia="ja-JP"/>
        </w:rPr>
        <w:t xml:space="preserve">. </w:t>
      </w:r>
      <w:r w:rsidRPr="00637CE9">
        <w:rPr>
          <w:rFonts w:eastAsia="MS Mincho"/>
          <w:lang w:val="en-CA" w:eastAsia="ja-JP"/>
        </w:rPr>
        <w:t>There are 3 pictures in the bitstream.</w:t>
      </w:r>
    </w:p>
    <w:p w14:paraId="1545726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2441D6F8"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637CE9">
        <w:rPr>
          <w:rFonts w:eastAsia="MS Mincho"/>
          <w:b/>
          <w:bCs/>
          <w:lang w:val="en-CA"/>
        </w:rPr>
        <w:t>Purpose:</w:t>
      </w:r>
      <w:r w:rsidRPr="00637CE9">
        <w:rPr>
          <w:rFonts w:eastAsia="MS Mincho"/>
          <w:lang w:val="en-CA"/>
        </w:rPr>
        <w:t xml:space="preserve"> The purpose of the stream is to exercise </w:t>
      </w:r>
      <w:r w:rsidRPr="00637CE9">
        <w:rPr>
          <w:rFonts w:eastAsia="MS Mincho"/>
          <w:lang w:val="en-CA" w:eastAsia="ja-JP"/>
        </w:rPr>
        <w:t>the combination of simultaneously</w:t>
      </w:r>
      <w:r w:rsidRPr="00637CE9">
        <w:rPr>
          <w:rFonts w:eastAsia="MS Mincho" w:hint="eastAsia"/>
          <w:lang w:val="en-CA" w:eastAsia="ja-JP"/>
        </w:rPr>
        <w:t xml:space="preserve"> </w:t>
      </w:r>
      <w:r w:rsidRPr="00637CE9">
        <w:rPr>
          <w:rFonts w:eastAsia="MS Mincho"/>
          <w:lang w:val="en-CA" w:eastAsia="ja-JP"/>
        </w:rPr>
        <w:t xml:space="preserve">using </w:t>
      </w:r>
      <w:proofErr w:type="spellStart"/>
      <w:r w:rsidRPr="00637CE9">
        <w:rPr>
          <w:rFonts w:eastAsia="MS Mincho"/>
          <w:lang w:val="en-CA" w:eastAsia="ja-JP"/>
        </w:rPr>
        <w:t>wavefronts</w:t>
      </w:r>
      <w:proofErr w:type="spellEnd"/>
      <w:r w:rsidRPr="00637CE9">
        <w:rPr>
          <w:rFonts w:eastAsia="MS Mincho"/>
          <w:lang w:val="en-CA" w:eastAsia="ja-JP"/>
        </w:rPr>
        <w:t xml:space="preserve"> and tiles</w:t>
      </w:r>
      <w:r w:rsidRPr="00637CE9">
        <w:rPr>
          <w:rFonts w:eastAsia="MS Mincho"/>
          <w:lang w:val="en-CA"/>
        </w:rPr>
        <w:t xml:space="preserve"> in the specified profile (the Screen-Extended High Throughput 4:4:4 14 profile) when </w:t>
      </w:r>
      <w:proofErr w:type="spellStart"/>
      <w:r w:rsidRPr="00637CE9">
        <w:rPr>
          <w:rFonts w:eastAsia="MS Mincho"/>
          <w:bCs/>
          <w:lang w:val="en-CA"/>
        </w:rPr>
        <w:t>cabac_bypass_alignment_enabled_flag</w:t>
      </w:r>
      <w:proofErr w:type="spellEnd"/>
      <w:r w:rsidRPr="00637CE9">
        <w:rPr>
          <w:rFonts w:eastAsia="MS Mincho"/>
          <w:bCs/>
          <w:lang w:val="en-CA"/>
        </w:rPr>
        <w:t xml:space="preserve"> is set equal to 1 and </w:t>
      </w:r>
      <w:proofErr w:type="spellStart"/>
      <w:r w:rsidRPr="00637CE9">
        <w:rPr>
          <w:rFonts w:eastAsia="MS Mincho"/>
          <w:bCs/>
          <w:lang w:val="en-CA"/>
        </w:rPr>
        <w:t>extended_precision_processing_flag</w:t>
      </w:r>
      <w:proofErr w:type="spellEnd"/>
      <w:r w:rsidRPr="00637CE9">
        <w:rPr>
          <w:rFonts w:eastAsia="MS Mincho"/>
          <w:bCs/>
          <w:lang w:val="en-CA"/>
        </w:rPr>
        <w:t xml:space="preserve"> is set equal to 0</w:t>
      </w:r>
      <w:r w:rsidRPr="00637CE9">
        <w:rPr>
          <w:rFonts w:eastAsia="MS Mincho"/>
          <w:lang w:val="en-CA"/>
        </w:rPr>
        <w:t>.</w:t>
      </w:r>
    </w:p>
    <w:p w14:paraId="0CE0B8DF"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637CE9">
        <w:rPr>
          <w:rFonts w:eastAsia="MS Mincho"/>
          <w:b/>
          <w:bCs/>
          <w:sz w:val="24"/>
          <w:szCs w:val="28"/>
          <w:lang w:val="en-CA"/>
        </w:rPr>
        <w:t>6.6.18.</w:t>
      </w:r>
      <w:r w:rsidRPr="00637CE9">
        <w:rPr>
          <w:rFonts w:eastAsia="MS Mincho"/>
          <w:b/>
          <w:bCs/>
          <w:sz w:val="24"/>
          <w:szCs w:val="28"/>
          <w:lang w:val="en-CA"/>
        </w:rPr>
        <w:fldChar w:fldCharType="begin"/>
      </w:r>
      <w:r w:rsidRPr="00637CE9">
        <w:rPr>
          <w:rFonts w:eastAsia="MS Mincho"/>
          <w:b/>
          <w:bCs/>
          <w:sz w:val="24"/>
          <w:szCs w:val="28"/>
          <w:lang w:val="en-CA"/>
        </w:rPr>
        <w:instrText xml:space="preserve"> SEQ Level4 \* MERGEFORMAT \s 3 </w:instrText>
      </w:r>
      <w:r w:rsidRPr="00637CE9">
        <w:rPr>
          <w:rFonts w:eastAsia="MS Mincho"/>
          <w:b/>
          <w:bCs/>
          <w:sz w:val="24"/>
          <w:szCs w:val="28"/>
          <w:lang w:val="en-CA"/>
        </w:rPr>
        <w:fldChar w:fldCharType="separate"/>
      </w:r>
      <w:r w:rsidRPr="00637CE9">
        <w:rPr>
          <w:rFonts w:eastAsia="MS Mincho"/>
          <w:b/>
          <w:bCs/>
          <w:noProof/>
          <w:sz w:val="24"/>
          <w:szCs w:val="28"/>
          <w:lang w:val="en-CA"/>
        </w:rPr>
        <w:t>15</w:t>
      </w:r>
      <w:r w:rsidRPr="00637CE9">
        <w:rPr>
          <w:rFonts w:eastAsia="MS Mincho"/>
          <w:b/>
          <w:bCs/>
          <w:sz w:val="24"/>
          <w:szCs w:val="28"/>
          <w:lang w:val="en-CA"/>
        </w:rPr>
        <w:fldChar w:fldCharType="end"/>
      </w:r>
      <w:r w:rsidRPr="00637CE9">
        <w:rPr>
          <w:rFonts w:eastAsia="MS Mincho"/>
          <w:b/>
          <w:bCs/>
          <w:sz w:val="24"/>
          <w:szCs w:val="28"/>
          <w:lang w:val="en-CA"/>
        </w:rPr>
        <w:tab/>
        <w:t>Test bitstreams #</w:t>
      </w:r>
      <w:r w:rsidRPr="00637CE9">
        <w:rPr>
          <w:rFonts w:eastAsia="MS Mincho"/>
          <w:b/>
          <w:bCs/>
          <w:sz w:val="24"/>
          <w:szCs w:val="28"/>
          <w:lang w:val="x-none" w:eastAsia="ja-JP"/>
        </w:rPr>
        <w:t>HT_</w:t>
      </w:r>
      <w:r w:rsidRPr="00637CE9">
        <w:rPr>
          <w:rFonts w:eastAsia="MS Mincho"/>
          <w:b/>
          <w:bCs/>
          <w:sz w:val="24"/>
          <w:szCs w:val="28"/>
          <w:lang w:eastAsia="ja-JP"/>
        </w:rPr>
        <w:t>C</w:t>
      </w:r>
      <w:r w:rsidRPr="00637CE9">
        <w:rPr>
          <w:rFonts w:eastAsia="MS Mincho"/>
          <w:b/>
          <w:bCs/>
          <w:sz w:val="24"/>
          <w:szCs w:val="28"/>
          <w:lang w:val="x-none" w:eastAsia="ja-JP"/>
        </w:rPr>
        <w:t>_</w:t>
      </w:r>
      <w:r w:rsidRPr="00637CE9">
        <w:rPr>
          <w:rFonts w:eastAsia="MS Mincho"/>
          <w:b/>
          <w:bCs/>
          <w:sz w:val="24"/>
          <w:szCs w:val="28"/>
          <w:lang w:eastAsia="ja-JP"/>
        </w:rPr>
        <w:t>SCC</w:t>
      </w:r>
      <w:del w:id="23" w:author="SCC-conformance-v10" w:date="2018-09-30T00:38:00Z">
        <w:r w:rsidRPr="00637CE9" w:rsidDel="003D3455">
          <w:rPr>
            <w:rFonts w:eastAsia="MS Mincho"/>
            <w:b/>
            <w:bCs/>
            <w:sz w:val="24"/>
            <w:szCs w:val="28"/>
            <w:lang w:eastAsia="ja-JP"/>
          </w:rPr>
          <w:delText>_Apple</w:delText>
        </w:r>
      </w:del>
    </w:p>
    <w:p w14:paraId="2420EF26"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637CE9">
        <w:rPr>
          <w:rFonts w:eastAsia="MS Mincho"/>
          <w:b/>
          <w:bCs/>
          <w:lang w:val="en-CA"/>
        </w:rPr>
        <w:t>Specification:</w:t>
      </w:r>
      <w:r w:rsidRPr="00637CE9">
        <w:rPr>
          <w:rFonts w:eastAsia="MS Mincho"/>
          <w:lang w:val="en-CA"/>
        </w:rPr>
        <w:t xml:space="preserve"> </w:t>
      </w:r>
      <w:r w:rsidRPr="00637CE9">
        <w:rPr>
          <w:rFonts w:eastAsia="MS Mincho"/>
          <w:lang w:val="en-CA" w:eastAsia="ja-JP"/>
        </w:rPr>
        <w:t>All slices are coded as P</w:t>
      </w:r>
      <w:r w:rsidRPr="00637CE9">
        <w:rPr>
          <w:rFonts w:eastAsia="MS Mincho" w:hint="eastAsia"/>
          <w:lang w:val="en-CA" w:eastAsia="ja-JP"/>
        </w:rPr>
        <w:t xml:space="preserve"> or </w:t>
      </w:r>
      <w:r w:rsidRPr="00637CE9">
        <w:rPr>
          <w:rFonts w:eastAsia="MS Mincho"/>
          <w:lang w:val="en-CA" w:eastAsia="ja-JP"/>
        </w:rPr>
        <w:t>B slice</w:t>
      </w:r>
      <w:r w:rsidRPr="00637CE9">
        <w:rPr>
          <w:rFonts w:eastAsia="MS Mincho" w:hint="eastAsia"/>
          <w:lang w:val="en-CA" w:eastAsia="ja-JP"/>
        </w:rPr>
        <w:t>s</w:t>
      </w:r>
      <w:r w:rsidRPr="00637CE9">
        <w:rPr>
          <w:rFonts w:eastAsia="MS Mincho"/>
          <w:lang w:val="en-CA" w:eastAsia="ja-JP"/>
        </w:rPr>
        <w:t xml:space="preserve">. </w:t>
      </w:r>
      <w:r w:rsidRPr="00637CE9">
        <w:rPr>
          <w:rFonts w:eastAsia="MS Mincho" w:hint="eastAsia"/>
          <w:lang w:val="en-CA" w:eastAsia="ja-JP"/>
        </w:rPr>
        <w:t xml:space="preserve">The value of </w:t>
      </w:r>
      <w:r w:rsidRPr="00637CE9">
        <w:rPr>
          <w:rFonts w:eastAsia="MS Mincho"/>
          <w:lang w:val="en-CA" w:eastAsia="ja-JP"/>
        </w:rPr>
        <w:t>bit_depth_</w:t>
      </w:r>
      <w:r w:rsidRPr="00637CE9">
        <w:rPr>
          <w:rFonts w:eastAsia="MS Mincho" w:hint="eastAsia"/>
          <w:lang w:val="en-CA" w:eastAsia="ja-JP"/>
        </w:rPr>
        <w:t>luma</w:t>
      </w:r>
      <w:r w:rsidRPr="00637CE9">
        <w:rPr>
          <w:rFonts w:eastAsia="MS Mincho"/>
          <w:lang w:val="en-CA" w:eastAsia="ja-JP"/>
        </w:rPr>
        <w:t>_minus8 is set equal to 0. The value of bit_depth_</w:t>
      </w:r>
      <w:r w:rsidRPr="00637CE9">
        <w:rPr>
          <w:rFonts w:eastAsia="MS Mincho" w:hint="eastAsia"/>
          <w:lang w:val="en-CA" w:eastAsia="ja-JP"/>
        </w:rPr>
        <w:t>chroma</w:t>
      </w:r>
      <w:r w:rsidRPr="00637CE9">
        <w:rPr>
          <w:rFonts w:eastAsia="MS Mincho"/>
          <w:lang w:val="en-CA" w:eastAsia="ja-JP"/>
        </w:rPr>
        <w:t>_minus8</w:t>
      </w:r>
      <w:r w:rsidRPr="00637CE9">
        <w:rPr>
          <w:rFonts w:eastAsia="MS Mincho" w:hint="eastAsia"/>
          <w:lang w:val="en-CA" w:eastAsia="ja-JP"/>
        </w:rPr>
        <w:t xml:space="preserve"> is </w:t>
      </w:r>
      <w:r w:rsidRPr="00637CE9">
        <w:rPr>
          <w:rFonts w:eastAsia="MS Mincho"/>
          <w:lang w:val="en-CA" w:eastAsia="ja-JP"/>
        </w:rPr>
        <w:t xml:space="preserve">set equal to 0. The value of </w:t>
      </w:r>
      <w:r w:rsidRPr="00637CE9">
        <w:rPr>
          <w:rFonts w:eastAsia="MS Mincho" w:hint="eastAsia"/>
          <w:lang w:val="en-CA" w:eastAsia="ja-JP"/>
        </w:rPr>
        <w:t xml:space="preserve">chroma_format_idc is set equal to </w:t>
      </w:r>
      <w:r w:rsidRPr="00637CE9">
        <w:rPr>
          <w:rFonts w:eastAsia="MS Mincho"/>
          <w:lang w:val="en-CA" w:eastAsia="ja-JP"/>
        </w:rPr>
        <w:t>3</w:t>
      </w:r>
      <w:r w:rsidRPr="00637CE9">
        <w:rPr>
          <w:rFonts w:eastAsia="MS Mincho" w:hint="eastAsia"/>
          <w:lang w:val="en-CA" w:eastAsia="ja-JP"/>
        </w:rPr>
        <w:t xml:space="preserve">. </w:t>
      </w:r>
      <w:r w:rsidRPr="00637CE9">
        <w:rPr>
          <w:rFonts w:eastAsia="MS Mincho"/>
          <w:lang w:val="en-CA" w:eastAsia="ja-JP"/>
        </w:rPr>
        <w:t>There are 3 pictures in the bitstream.</w:t>
      </w:r>
    </w:p>
    <w:p w14:paraId="1E8337C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637CE9">
        <w:rPr>
          <w:rFonts w:eastAsia="MS Mincho"/>
          <w:b/>
          <w:bCs/>
          <w:lang w:val="en-CA"/>
        </w:rPr>
        <w:t>Functional stage:</w:t>
      </w:r>
      <w:r w:rsidRPr="00637CE9">
        <w:rPr>
          <w:rFonts w:eastAsia="MS Mincho"/>
          <w:lang w:val="en-CA"/>
        </w:rPr>
        <w:t xml:space="preserve"> Test parsing and </w:t>
      </w:r>
      <w:r w:rsidRPr="00637CE9">
        <w:rPr>
          <w:rFonts w:eastAsia="MS Mincho" w:hint="eastAsia"/>
          <w:lang w:val="en-CA" w:eastAsia="ja-JP"/>
        </w:rPr>
        <w:t>reconstruction process with various combinations of tools.</w:t>
      </w:r>
    </w:p>
    <w:p w14:paraId="2AFED4BC"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637CE9">
        <w:rPr>
          <w:rFonts w:eastAsia="MS Mincho"/>
          <w:b/>
          <w:bCs/>
          <w:lang w:val="en-CA"/>
        </w:rPr>
        <w:lastRenderedPageBreak/>
        <w:t>Purpose:</w:t>
      </w:r>
      <w:r w:rsidRPr="00637CE9">
        <w:rPr>
          <w:rFonts w:eastAsia="MS Mincho"/>
          <w:lang w:val="en-CA"/>
        </w:rPr>
        <w:t xml:space="preserve"> The purpose of the stream is to exercise </w:t>
      </w:r>
      <w:r w:rsidRPr="00637CE9">
        <w:rPr>
          <w:rFonts w:eastAsia="MS Mincho"/>
          <w:lang w:val="en-CA" w:eastAsia="ja-JP"/>
        </w:rPr>
        <w:t>the combination of simultaneously</w:t>
      </w:r>
      <w:r w:rsidRPr="00637CE9">
        <w:rPr>
          <w:rFonts w:eastAsia="MS Mincho" w:hint="eastAsia"/>
          <w:lang w:val="en-CA" w:eastAsia="ja-JP"/>
        </w:rPr>
        <w:t xml:space="preserve"> </w:t>
      </w:r>
      <w:r w:rsidRPr="00637CE9">
        <w:rPr>
          <w:rFonts w:eastAsia="MS Mincho"/>
          <w:lang w:val="en-CA" w:eastAsia="ja-JP"/>
        </w:rPr>
        <w:t xml:space="preserve">using </w:t>
      </w:r>
      <w:proofErr w:type="spellStart"/>
      <w:r w:rsidRPr="00637CE9">
        <w:rPr>
          <w:rFonts w:eastAsia="MS Mincho"/>
          <w:lang w:val="en-CA" w:eastAsia="ja-JP"/>
        </w:rPr>
        <w:t>wavefronts</w:t>
      </w:r>
      <w:proofErr w:type="spellEnd"/>
      <w:r w:rsidRPr="00637CE9">
        <w:rPr>
          <w:rFonts w:eastAsia="MS Mincho"/>
          <w:lang w:val="en-CA" w:eastAsia="ja-JP"/>
        </w:rPr>
        <w:t xml:space="preserve"> and tiles</w:t>
      </w:r>
      <w:r w:rsidRPr="00637CE9">
        <w:rPr>
          <w:rFonts w:eastAsia="MS Mincho"/>
          <w:lang w:val="en-CA"/>
        </w:rPr>
        <w:t xml:space="preserve"> in the specified profile (the Screen-Extended High Throughput 4:4:4 14 profile) when </w:t>
      </w:r>
      <w:proofErr w:type="spellStart"/>
      <w:r w:rsidRPr="00637CE9">
        <w:rPr>
          <w:rFonts w:eastAsia="MS Mincho"/>
          <w:bCs/>
          <w:lang w:val="en-CA"/>
        </w:rPr>
        <w:t>cabac_bypass_alignment_enabled_flag</w:t>
      </w:r>
      <w:proofErr w:type="spellEnd"/>
      <w:r w:rsidRPr="00637CE9">
        <w:rPr>
          <w:rFonts w:eastAsia="MS Mincho"/>
          <w:bCs/>
          <w:lang w:val="en-CA"/>
        </w:rPr>
        <w:t xml:space="preserve"> is set equal to 0 and </w:t>
      </w:r>
      <w:proofErr w:type="spellStart"/>
      <w:r w:rsidRPr="00637CE9">
        <w:rPr>
          <w:rFonts w:eastAsia="MS Mincho"/>
          <w:bCs/>
          <w:lang w:val="en-CA"/>
        </w:rPr>
        <w:t>extended_precision_processing_flag</w:t>
      </w:r>
      <w:proofErr w:type="spellEnd"/>
      <w:r w:rsidRPr="00637CE9">
        <w:rPr>
          <w:rFonts w:eastAsia="MS Mincho"/>
          <w:bCs/>
          <w:lang w:val="en-CA"/>
        </w:rPr>
        <w:t xml:space="preserve"> is set equal to 1</w:t>
      </w:r>
      <w:r w:rsidRPr="00637CE9">
        <w:rPr>
          <w:rFonts w:eastAsia="MS Mincho"/>
          <w:lang w:val="en-CA"/>
        </w:rPr>
        <w:t>.</w:t>
      </w:r>
    </w:p>
    <w:p w14:paraId="0D34002D"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637CE9">
        <w:rPr>
          <w:i/>
          <w:noProof/>
          <w:sz w:val="24"/>
        </w:rPr>
        <w:t>Replace Table 4 with the following:</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140"/>
        <w:gridCol w:w="1440"/>
        <w:gridCol w:w="1584"/>
        <w:gridCol w:w="1728"/>
        <w:gridCol w:w="2304"/>
        <w:gridCol w:w="864"/>
        <w:gridCol w:w="288"/>
        <w:gridCol w:w="720"/>
        <w:gridCol w:w="292"/>
        <w:gridCol w:w="140"/>
      </w:tblGrid>
      <w:tr w:rsidR="00637CE9" w:rsidRPr="00637CE9" w14:paraId="13B455E6" w14:textId="77777777" w:rsidTr="005C0112">
        <w:trPr>
          <w:gridAfter w:val="1"/>
          <w:wAfter w:w="140" w:type="dxa"/>
          <w:cantSplit/>
          <w:tblHeader/>
          <w:jc w:val="center"/>
        </w:trPr>
        <w:tc>
          <w:tcPr>
            <w:tcW w:w="9360" w:type="dxa"/>
            <w:gridSpan w:val="9"/>
            <w:tcBorders>
              <w:top w:val="nil"/>
              <w:left w:val="nil"/>
              <w:right w:val="nil"/>
            </w:tcBorders>
          </w:tcPr>
          <w:p w14:paraId="1EF76397" w14:textId="77777777" w:rsidR="00637CE9" w:rsidRPr="00637CE9" w:rsidRDefault="00637CE9" w:rsidP="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S Mincho"/>
                <w:b/>
                <w:bCs/>
                <w:sz w:val="20"/>
                <w:lang w:val="en-CA" w:eastAsia="ja-JP"/>
              </w:rPr>
            </w:pPr>
            <w:bookmarkStart w:id="24" w:name="_Ref428448589"/>
            <w:r w:rsidRPr="00637CE9">
              <w:rPr>
                <w:rFonts w:eastAsia="Malgun Gothic"/>
                <w:b/>
                <w:bCs/>
                <w:sz w:val="20"/>
                <w:lang w:val="en-CA"/>
              </w:rPr>
              <w:t>Table </w:t>
            </w:r>
            <w:bookmarkEnd w:id="24"/>
            <w:r w:rsidRPr="00637CE9">
              <w:rPr>
                <w:rFonts w:eastAsia="Malgun Gothic"/>
                <w:b/>
                <w:bCs/>
                <w:sz w:val="20"/>
                <w:lang w:val="en-CA"/>
              </w:rPr>
              <w:t>4</w:t>
            </w:r>
            <w:r w:rsidRPr="00637CE9">
              <w:rPr>
                <w:rFonts w:eastAsia="MS Mincho"/>
                <w:b/>
                <w:bCs/>
                <w:sz w:val="20"/>
                <w:lang w:val="en-CA" w:eastAsia="ja-JP"/>
              </w:rPr>
              <w:t xml:space="preserve"> – Bitstreams for Monochrome 12, Monochrome 16, Main 12, Main 4:2:2 10, Main 4:2:2 12, Main 4:4:4, Main 4:4:4 10, Main 4:4:4 12, Main Intra, Main 10 Intra, Main 12 Intra, Main 4:2:2 10 Intra, Main 4:2:2 12 Intra, Main 4:4:4 Intra, Main 4:4:4 10 Intra, Main 4:4:4 12 Intra, Main 4:4:4 16 Intra, Main 4:4:4 Still Picture and Main 4:4:4 16 Still Picture profiles</w:t>
            </w:r>
          </w:p>
        </w:tc>
      </w:tr>
      <w:tr w:rsidR="00637CE9" w:rsidRPr="00637CE9" w14:paraId="46A4846A" w14:textId="77777777" w:rsidTr="005C0112">
        <w:trPr>
          <w:gridBefore w:val="1"/>
          <w:wBefore w:w="140" w:type="dxa"/>
          <w:cantSplit/>
          <w:trHeight w:val="1728"/>
          <w:tblHeader/>
          <w:jc w:val="center"/>
        </w:trPr>
        <w:tc>
          <w:tcPr>
            <w:tcW w:w="1440" w:type="dxa"/>
            <w:vAlign w:val="center"/>
          </w:tcPr>
          <w:p w14:paraId="08501B52" w14:textId="77777777" w:rsidR="00637CE9" w:rsidRPr="00637CE9" w:rsidRDefault="00637CE9" w:rsidP="00637CE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637CE9">
              <w:rPr>
                <w:rFonts w:eastAsia="Mincho"/>
                <w:b/>
                <w:noProof/>
                <w:sz w:val="18"/>
                <w:szCs w:val="18"/>
                <w:lang w:val="en-CA"/>
              </w:rPr>
              <w:t>Categories</w:t>
            </w:r>
          </w:p>
        </w:tc>
        <w:tc>
          <w:tcPr>
            <w:tcW w:w="1584" w:type="dxa"/>
            <w:vAlign w:val="center"/>
          </w:tcPr>
          <w:p w14:paraId="0434C633" w14:textId="77777777" w:rsidR="00637CE9" w:rsidRPr="00637CE9" w:rsidRDefault="00637CE9" w:rsidP="00637CE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eastAsia="ja-JP"/>
              </w:rPr>
            </w:pPr>
            <w:r w:rsidRPr="00637CE9">
              <w:rPr>
                <w:rFonts w:eastAsia="MS Mincho"/>
                <w:b/>
                <w:noProof/>
                <w:sz w:val="18"/>
                <w:szCs w:val="18"/>
                <w:lang w:val="en-CA" w:eastAsia="ja-JP"/>
              </w:rPr>
              <w:t>Subcategory</w:t>
            </w:r>
          </w:p>
        </w:tc>
        <w:tc>
          <w:tcPr>
            <w:tcW w:w="1728" w:type="dxa"/>
            <w:vAlign w:val="center"/>
          </w:tcPr>
          <w:p w14:paraId="77A448D9" w14:textId="77777777" w:rsidR="00637CE9" w:rsidRPr="00637CE9" w:rsidRDefault="00637CE9" w:rsidP="00637CE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637CE9">
              <w:rPr>
                <w:rFonts w:eastAsia="MS Mincho"/>
                <w:b/>
                <w:noProof/>
                <w:sz w:val="18"/>
                <w:szCs w:val="18"/>
                <w:lang w:val="en-CA"/>
              </w:rPr>
              <w:t>Bitstream</w:t>
            </w:r>
          </w:p>
        </w:tc>
        <w:tc>
          <w:tcPr>
            <w:tcW w:w="2304" w:type="dxa"/>
            <w:vAlign w:val="center"/>
          </w:tcPr>
          <w:p w14:paraId="748BA11E" w14:textId="77777777" w:rsidR="00637CE9" w:rsidRPr="00637CE9" w:rsidRDefault="00637CE9" w:rsidP="00637CE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637CE9">
              <w:rPr>
                <w:rFonts w:eastAsia="MS Mincho"/>
                <w:b/>
                <w:noProof/>
                <w:sz w:val="18"/>
                <w:szCs w:val="18"/>
                <w:lang w:val="en-CA"/>
              </w:rPr>
              <w:t>File name</w:t>
            </w:r>
          </w:p>
        </w:tc>
        <w:tc>
          <w:tcPr>
            <w:tcW w:w="864" w:type="dxa"/>
            <w:textDirection w:val="btLr"/>
            <w:vAlign w:val="center"/>
          </w:tcPr>
          <w:p w14:paraId="2BB0F881" w14:textId="77777777" w:rsidR="00637CE9" w:rsidRPr="00637CE9" w:rsidRDefault="00637CE9" w:rsidP="00637CE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eastAsia="ja-JP"/>
              </w:rPr>
            </w:pPr>
            <w:r w:rsidRPr="00637CE9">
              <w:rPr>
                <w:rFonts w:eastAsia="MS Mincho" w:hint="eastAsia"/>
                <w:b/>
                <w:noProof/>
                <w:sz w:val="18"/>
                <w:szCs w:val="18"/>
                <w:lang w:val="en-CA" w:eastAsia="ja-JP"/>
              </w:rPr>
              <w:t>Profile</w:t>
            </w:r>
          </w:p>
        </w:tc>
        <w:tc>
          <w:tcPr>
            <w:tcW w:w="288" w:type="dxa"/>
            <w:textDirection w:val="btLr"/>
          </w:tcPr>
          <w:p w14:paraId="3F3A496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b/>
                <w:noProof/>
                <w:sz w:val="18"/>
                <w:szCs w:val="18"/>
                <w:lang w:val="en-CA" w:eastAsia="ja-JP"/>
              </w:rPr>
              <w:t>Main tier</w:t>
            </w:r>
          </w:p>
        </w:tc>
        <w:tc>
          <w:tcPr>
            <w:tcW w:w="720" w:type="dxa"/>
            <w:textDirection w:val="btLr"/>
            <w:vAlign w:val="center"/>
          </w:tcPr>
          <w:p w14:paraId="3A1EB468" w14:textId="77777777" w:rsidR="00637CE9" w:rsidRPr="00637CE9" w:rsidRDefault="00637CE9" w:rsidP="00637CE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ind w:left="113" w:right="113"/>
              <w:jc w:val="center"/>
              <w:rPr>
                <w:rFonts w:eastAsia="MS Mincho"/>
                <w:b/>
                <w:noProof/>
                <w:sz w:val="18"/>
                <w:szCs w:val="18"/>
                <w:lang w:val="en-CA"/>
              </w:rPr>
            </w:pPr>
            <w:r w:rsidRPr="00637CE9">
              <w:rPr>
                <w:rFonts w:eastAsia="MS Mincho"/>
                <w:b/>
                <w:noProof/>
                <w:sz w:val="18"/>
                <w:szCs w:val="18"/>
                <w:lang w:val="en-CA"/>
              </w:rPr>
              <w:t>Level</w:t>
            </w:r>
          </w:p>
        </w:tc>
        <w:tc>
          <w:tcPr>
            <w:tcW w:w="432" w:type="dxa"/>
            <w:gridSpan w:val="2"/>
            <w:textDirection w:val="btLr"/>
            <w:vAlign w:val="center"/>
          </w:tcPr>
          <w:p w14:paraId="46FBD844" w14:textId="77777777" w:rsidR="00637CE9" w:rsidRPr="00637CE9" w:rsidRDefault="00637CE9" w:rsidP="00637CE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637CE9">
              <w:rPr>
                <w:rFonts w:eastAsia="MS Mincho"/>
                <w:b/>
                <w:noProof/>
                <w:sz w:val="18"/>
                <w:szCs w:val="18"/>
                <w:lang w:val="en-CA" w:eastAsia="ja-JP"/>
              </w:rPr>
              <w:t>Frame rate (Frames/sec)</w:t>
            </w:r>
          </w:p>
        </w:tc>
      </w:tr>
      <w:tr w:rsidR="00637CE9" w:rsidRPr="00637CE9" w14:paraId="51A4926E" w14:textId="77777777" w:rsidTr="005C0112">
        <w:trPr>
          <w:gridBefore w:val="1"/>
          <w:wBefore w:w="140" w:type="dxa"/>
          <w:cantSplit/>
          <w:trHeight w:val="280"/>
          <w:jc w:val="center"/>
        </w:trPr>
        <w:tc>
          <w:tcPr>
            <w:tcW w:w="1440" w:type="dxa"/>
          </w:tcPr>
          <w:p w14:paraId="3078BCF0"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sz w:val="18"/>
                <w:lang w:val="en-CA" w:eastAsia="ja-JP"/>
              </w:rPr>
              <w:t>Intra coding</w:t>
            </w:r>
          </w:p>
        </w:tc>
        <w:tc>
          <w:tcPr>
            <w:tcW w:w="1584" w:type="dxa"/>
          </w:tcPr>
          <w:p w14:paraId="22F50247"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Intra chroma prediction angle</w:t>
            </w:r>
          </w:p>
        </w:tc>
        <w:tc>
          <w:tcPr>
            <w:tcW w:w="1728" w:type="dxa"/>
          </w:tcPr>
          <w:p w14:paraId="2C653563"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ADJUST_IPRED_ANGLE_A</w:t>
            </w:r>
          </w:p>
        </w:tc>
        <w:tc>
          <w:tcPr>
            <w:tcW w:w="2304" w:type="dxa"/>
          </w:tcPr>
          <w:p w14:paraId="41BDD767"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ADJUST_IPRED_ANGLE_A_RExt_Mitsubishi_2</w:t>
            </w:r>
          </w:p>
        </w:tc>
        <w:tc>
          <w:tcPr>
            <w:tcW w:w="864" w:type="dxa"/>
          </w:tcPr>
          <w:p w14:paraId="2AFD6C5A"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4:2:2 10</w:t>
            </w:r>
          </w:p>
        </w:tc>
        <w:tc>
          <w:tcPr>
            <w:tcW w:w="288" w:type="dxa"/>
          </w:tcPr>
          <w:p w14:paraId="57327BAE"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6BFAAE3"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420B96CA"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24</w:t>
            </w:r>
          </w:p>
        </w:tc>
      </w:tr>
      <w:tr w:rsidR="00637CE9" w:rsidRPr="00637CE9" w14:paraId="5D969833" w14:textId="77777777" w:rsidTr="005C0112">
        <w:trPr>
          <w:gridBefore w:val="1"/>
          <w:wBefore w:w="140" w:type="dxa"/>
          <w:cantSplit/>
          <w:trHeight w:val="280"/>
          <w:jc w:val="center"/>
        </w:trPr>
        <w:tc>
          <w:tcPr>
            <w:tcW w:w="1440" w:type="dxa"/>
          </w:tcPr>
          <w:p w14:paraId="31927801"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sz w:val="18"/>
                <w:lang w:val="en-CA" w:eastAsia="ja-JP"/>
              </w:rPr>
              <w:t>Inter coding</w:t>
            </w:r>
          </w:p>
        </w:tc>
        <w:tc>
          <w:tcPr>
            <w:tcW w:w="1584" w:type="dxa"/>
          </w:tcPr>
          <w:p w14:paraId="5B12835F"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Cross component prediction</w:t>
            </w:r>
          </w:p>
        </w:tc>
        <w:tc>
          <w:tcPr>
            <w:tcW w:w="1728" w:type="dxa"/>
          </w:tcPr>
          <w:p w14:paraId="7046B883"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CCP_8bit_RExt</w:t>
            </w:r>
          </w:p>
        </w:tc>
        <w:tc>
          <w:tcPr>
            <w:tcW w:w="2304" w:type="dxa"/>
          </w:tcPr>
          <w:p w14:paraId="64217419"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hint="eastAsia"/>
                <w:sz w:val="18"/>
                <w:lang w:val="en-CA" w:eastAsia="ja-JP"/>
              </w:rPr>
              <w:t>CCP_8bit_RExt_QCOM_1</w:t>
            </w:r>
          </w:p>
        </w:tc>
        <w:tc>
          <w:tcPr>
            <w:tcW w:w="864" w:type="dxa"/>
          </w:tcPr>
          <w:p w14:paraId="726FBC52"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w:t>
            </w:r>
          </w:p>
        </w:tc>
        <w:tc>
          <w:tcPr>
            <w:tcW w:w="288" w:type="dxa"/>
          </w:tcPr>
          <w:p w14:paraId="43987C71"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BEACF32"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4.1 and higher</w:t>
            </w:r>
          </w:p>
        </w:tc>
        <w:tc>
          <w:tcPr>
            <w:tcW w:w="432" w:type="dxa"/>
            <w:gridSpan w:val="2"/>
          </w:tcPr>
          <w:p w14:paraId="0A1B8A55"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00BFE05A" w14:textId="77777777" w:rsidTr="005C0112">
        <w:trPr>
          <w:gridBefore w:val="1"/>
          <w:wBefore w:w="140" w:type="dxa"/>
          <w:cantSplit/>
          <w:trHeight w:val="280"/>
          <w:jc w:val="center"/>
        </w:trPr>
        <w:tc>
          <w:tcPr>
            <w:tcW w:w="1440" w:type="dxa"/>
          </w:tcPr>
          <w:p w14:paraId="7559B4A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0D73E8C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2B69F4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CCP_10bit_RExt</w:t>
            </w:r>
          </w:p>
        </w:tc>
        <w:tc>
          <w:tcPr>
            <w:tcW w:w="2304" w:type="dxa"/>
          </w:tcPr>
          <w:p w14:paraId="2308E6A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hint="eastAsia"/>
                <w:sz w:val="18"/>
                <w:lang w:val="en-CA" w:eastAsia="ja-JP"/>
              </w:rPr>
              <w:t>CCP_10bit_RExt_QCOM_1</w:t>
            </w:r>
          </w:p>
        </w:tc>
        <w:tc>
          <w:tcPr>
            <w:tcW w:w="864" w:type="dxa"/>
          </w:tcPr>
          <w:p w14:paraId="278513D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 10</w:t>
            </w:r>
          </w:p>
        </w:tc>
        <w:tc>
          <w:tcPr>
            <w:tcW w:w="288" w:type="dxa"/>
          </w:tcPr>
          <w:p w14:paraId="37571F6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245BCB3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4.1 and higher</w:t>
            </w:r>
          </w:p>
        </w:tc>
        <w:tc>
          <w:tcPr>
            <w:tcW w:w="432" w:type="dxa"/>
            <w:gridSpan w:val="2"/>
          </w:tcPr>
          <w:p w14:paraId="7090DEC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24</w:t>
            </w:r>
          </w:p>
        </w:tc>
      </w:tr>
      <w:tr w:rsidR="00637CE9" w:rsidRPr="00637CE9" w14:paraId="61423267" w14:textId="77777777" w:rsidTr="005C0112">
        <w:trPr>
          <w:gridBefore w:val="1"/>
          <w:wBefore w:w="140" w:type="dxa"/>
          <w:cantSplit/>
          <w:trHeight w:val="280"/>
          <w:jc w:val="center"/>
        </w:trPr>
        <w:tc>
          <w:tcPr>
            <w:tcW w:w="1440" w:type="dxa"/>
          </w:tcPr>
          <w:p w14:paraId="5C0E7EA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331D17E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E2B7C7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CCP_12bit_RExt</w:t>
            </w:r>
          </w:p>
        </w:tc>
        <w:tc>
          <w:tcPr>
            <w:tcW w:w="2304" w:type="dxa"/>
          </w:tcPr>
          <w:p w14:paraId="6552E93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hint="eastAsia"/>
                <w:sz w:val="18"/>
                <w:lang w:val="en-CA" w:eastAsia="ja-JP"/>
              </w:rPr>
              <w:t>CCP_12bit_RExt_QCOM_1</w:t>
            </w:r>
          </w:p>
        </w:tc>
        <w:tc>
          <w:tcPr>
            <w:tcW w:w="864" w:type="dxa"/>
          </w:tcPr>
          <w:p w14:paraId="38CA239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 12</w:t>
            </w:r>
          </w:p>
        </w:tc>
        <w:tc>
          <w:tcPr>
            <w:tcW w:w="288" w:type="dxa"/>
          </w:tcPr>
          <w:p w14:paraId="3DC5648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58AE59B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4.1 and higher</w:t>
            </w:r>
          </w:p>
        </w:tc>
        <w:tc>
          <w:tcPr>
            <w:tcW w:w="432" w:type="dxa"/>
            <w:gridSpan w:val="2"/>
          </w:tcPr>
          <w:p w14:paraId="33B5D1E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76522111" w14:textId="77777777" w:rsidTr="005C0112">
        <w:trPr>
          <w:gridBefore w:val="1"/>
          <w:wBefore w:w="140" w:type="dxa"/>
          <w:cantSplit/>
          <w:trHeight w:val="280"/>
          <w:jc w:val="center"/>
        </w:trPr>
        <w:tc>
          <w:tcPr>
            <w:tcW w:w="1440" w:type="dxa"/>
          </w:tcPr>
          <w:p w14:paraId="43948F0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Bit depth</w:t>
            </w:r>
          </w:p>
        </w:tc>
        <w:tc>
          <w:tcPr>
            <w:tcW w:w="1584" w:type="dxa"/>
          </w:tcPr>
          <w:p w14:paraId="3540ECA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Different bit depth for luma and chroma</w:t>
            </w:r>
          </w:p>
        </w:tc>
        <w:tc>
          <w:tcPr>
            <w:tcW w:w="1728" w:type="dxa"/>
          </w:tcPr>
          <w:p w14:paraId="16C43B2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637CE9">
              <w:rPr>
                <w:rFonts w:eastAsia="MS Mincho" w:hint="eastAsia"/>
                <w:sz w:val="18"/>
                <w:lang w:val="en-CA" w:eastAsia="ja-JP"/>
              </w:rPr>
              <w:t>Bitdepth_A_RExt</w:t>
            </w:r>
            <w:proofErr w:type="spellEnd"/>
          </w:p>
        </w:tc>
        <w:tc>
          <w:tcPr>
            <w:tcW w:w="2304" w:type="dxa"/>
          </w:tcPr>
          <w:p w14:paraId="011D471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hint="eastAsia"/>
                <w:sz w:val="18"/>
                <w:lang w:val="en-CA" w:eastAsia="ja-JP"/>
              </w:rPr>
              <w:t>Bitdepth_A_RExt_Sony_1</w:t>
            </w:r>
          </w:p>
        </w:tc>
        <w:tc>
          <w:tcPr>
            <w:tcW w:w="864" w:type="dxa"/>
          </w:tcPr>
          <w:p w14:paraId="5B3E137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 12</w:t>
            </w:r>
          </w:p>
        </w:tc>
        <w:tc>
          <w:tcPr>
            <w:tcW w:w="288" w:type="dxa"/>
          </w:tcPr>
          <w:p w14:paraId="777E176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3B546E7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4.1 and higher</w:t>
            </w:r>
          </w:p>
        </w:tc>
        <w:tc>
          <w:tcPr>
            <w:tcW w:w="432" w:type="dxa"/>
            <w:gridSpan w:val="2"/>
          </w:tcPr>
          <w:p w14:paraId="311E669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60</w:t>
            </w:r>
          </w:p>
        </w:tc>
      </w:tr>
      <w:tr w:rsidR="00637CE9" w:rsidRPr="00637CE9" w14:paraId="12CF4352" w14:textId="77777777" w:rsidTr="005C0112">
        <w:trPr>
          <w:gridBefore w:val="1"/>
          <w:wBefore w:w="140" w:type="dxa"/>
          <w:cantSplit/>
          <w:trHeight w:val="280"/>
          <w:jc w:val="center"/>
        </w:trPr>
        <w:tc>
          <w:tcPr>
            <w:tcW w:w="1440" w:type="dxa"/>
          </w:tcPr>
          <w:p w14:paraId="47CB793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63F53BE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2088E8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637CE9">
              <w:rPr>
                <w:rFonts w:eastAsia="MS Mincho" w:hint="eastAsia"/>
                <w:sz w:val="18"/>
                <w:lang w:val="en-CA" w:eastAsia="ja-JP"/>
              </w:rPr>
              <w:t>Bitdepth_B_RExt</w:t>
            </w:r>
            <w:proofErr w:type="spellEnd"/>
          </w:p>
        </w:tc>
        <w:tc>
          <w:tcPr>
            <w:tcW w:w="2304" w:type="dxa"/>
          </w:tcPr>
          <w:p w14:paraId="2D50709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Bitdepth_B_RExt_Sony_1</w:t>
            </w:r>
          </w:p>
        </w:tc>
        <w:tc>
          <w:tcPr>
            <w:tcW w:w="864" w:type="dxa"/>
          </w:tcPr>
          <w:p w14:paraId="01FC166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 12</w:t>
            </w:r>
          </w:p>
        </w:tc>
        <w:tc>
          <w:tcPr>
            <w:tcW w:w="288" w:type="dxa"/>
          </w:tcPr>
          <w:p w14:paraId="3EF3C36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289B644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4.1 and higher</w:t>
            </w:r>
          </w:p>
        </w:tc>
        <w:tc>
          <w:tcPr>
            <w:tcW w:w="432" w:type="dxa"/>
            <w:gridSpan w:val="2"/>
          </w:tcPr>
          <w:p w14:paraId="6C62512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60</w:t>
            </w:r>
          </w:p>
        </w:tc>
      </w:tr>
      <w:tr w:rsidR="00637CE9" w:rsidRPr="00637CE9" w14:paraId="281DEF74" w14:textId="77777777" w:rsidTr="005C0112">
        <w:trPr>
          <w:gridBefore w:val="1"/>
          <w:wBefore w:w="140" w:type="dxa"/>
          <w:cantSplit/>
          <w:trHeight w:val="280"/>
          <w:jc w:val="center"/>
        </w:trPr>
        <w:tc>
          <w:tcPr>
            <w:tcW w:w="1440" w:type="dxa"/>
          </w:tcPr>
          <w:p w14:paraId="34565CA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Quantization</w:t>
            </w:r>
          </w:p>
        </w:tc>
        <w:tc>
          <w:tcPr>
            <w:tcW w:w="1584" w:type="dxa"/>
          </w:tcPr>
          <w:p w14:paraId="702D77E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Scaling list</w:t>
            </w:r>
          </w:p>
        </w:tc>
        <w:tc>
          <w:tcPr>
            <w:tcW w:w="1728" w:type="dxa"/>
          </w:tcPr>
          <w:p w14:paraId="1B5D3E0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637CE9">
              <w:rPr>
                <w:rFonts w:eastAsia="MS Mincho"/>
                <w:sz w:val="18"/>
                <w:lang w:val="en-GB" w:eastAsia="ja-JP"/>
              </w:rPr>
              <w:t>QMATRIX_A_RExt</w:t>
            </w:r>
            <w:proofErr w:type="spellEnd"/>
          </w:p>
        </w:tc>
        <w:tc>
          <w:tcPr>
            <w:tcW w:w="2304" w:type="dxa"/>
          </w:tcPr>
          <w:p w14:paraId="632117B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GB" w:eastAsia="ja-JP"/>
              </w:rPr>
              <w:t>QMATRIX_A_RExt_Sony_1</w:t>
            </w:r>
          </w:p>
        </w:tc>
        <w:tc>
          <w:tcPr>
            <w:tcW w:w="864" w:type="dxa"/>
          </w:tcPr>
          <w:p w14:paraId="07978F6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w:t>
            </w:r>
          </w:p>
        </w:tc>
        <w:tc>
          <w:tcPr>
            <w:tcW w:w="288" w:type="dxa"/>
          </w:tcPr>
          <w:p w14:paraId="5C65975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06CE46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4.0 and higher</w:t>
            </w:r>
          </w:p>
        </w:tc>
        <w:tc>
          <w:tcPr>
            <w:tcW w:w="432" w:type="dxa"/>
            <w:gridSpan w:val="2"/>
          </w:tcPr>
          <w:p w14:paraId="2C8291B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20</w:t>
            </w:r>
          </w:p>
        </w:tc>
      </w:tr>
      <w:tr w:rsidR="00637CE9" w:rsidRPr="00637CE9" w14:paraId="00E68F7A" w14:textId="77777777" w:rsidTr="005C0112">
        <w:trPr>
          <w:gridBefore w:val="1"/>
          <w:wBefore w:w="140" w:type="dxa"/>
          <w:cantSplit/>
          <w:trHeight w:val="280"/>
          <w:jc w:val="center"/>
        </w:trPr>
        <w:tc>
          <w:tcPr>
            <w:tcW w:w="1440" w:type="dxa"/>
          </w:tcPr>
          <w:p w14:paraId="1F780F4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Loop filter</w:t>
            </w:r>
          </w:p>
        </w:tc>
        <w:tc>
          <w:tcPr>
            <w:tcW w:w="1584" w:type="dxa"/>
          </w:tcPr>
          <w:p w14:paraId="5BEF045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SAO</w:t>
            </w:r>
          </w:p>
        </w:tc>
        <w:tc>
          <w:tcPr>
            <w:tcW w:w="1728" w:type="dxa"/>
          </w:tcPr>
          <w:p w14:paraId="7B86468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637CE9">
              <w:rPr>
                <w:rFonts w:eastAsia="MS Mincho" w:hint="eastAsia"/>
                <w:sz w:val="18"/>
                <w:lang w:val="en-CA" w:eastAsia="ja-JP"/>
              </w:rPr>
              <w:t>SAO_A_RExt</w:t>
            </w:r>
            <w:proofErr w:type="spellEnd"/>
          </w:p>
        </w:tc>
        <w:tc>
          <w:tcPr>
            <w:tcW w:w="2304" w:type="dxa"/>
          </w:tcPr>
          <w:p w14:paraId="694BDF5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hint="eastAsia"/>
                <w:sz w:val="18"/>
                <w:lang w:val="en-CA" w:eastAsia="ja-JP"/>
              </w:rPr>
              <w:t>SAO_A_RExt_MediaTek_1</w:t>
            </w:r>
          </w:p>
        </w:tc>
        <w:tc>
          <w:tcPr>
            <w:tcW w:w="864" w:type="dxa"/>
          </w:tcPr>
          <w:p w14:paraId="1EC2E41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 12</w:t>
            </w:r>
          </w:p>
        </w:tc>
        <w:tc>
          <w:tcPr>
            <w:tcW w:w="288" w:type="dxa"/>
          </w:tcPr>
          <w:p w14:paraId="35B5330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03726F6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582790B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05D2DA1D" w14:textId="77777777" w:rsidTr="005C0112">
        <w:trPr>
          <w:gridBefore w:val="1"/>
          <w:wBefore w:w="140" w:type="dxa"/>
          <w:cantSplit/>
          <w:trHeight w:val="280"/>
          <w:jc w:val="center"/>
        </w:trPr>
        <w:tc>
          <w:tcPr>
            <w:tcW w:w="1440" w:type="dxa"/>
          </w:tcPr>
          <w:p w14:paraId="281ADF2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hint="eastAsia"/>
                <w:sz w:val="18"/>
                <w:lang w:val="en-CA" w:eastAsia="ja-JP"/>
              </w:rPr>
              <w:t>Entropy coding</w:t>
            </w:r>
          </w:p>
        </w:tc>
        <w:tc>
          <w:tcPr>
            <w:tcW w:w="1584" w:type="dxa"/>
          </w:tcPr>
          <w:p w14:paraId="29EF14D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Persistent Rice parameter tool</w:t>
            </w:r>
          </w:p>
        </w:tc>
        <w:tc>
          <w:tcPr>
            <w:tcW w:w="1728" w:type="dxa"/>
          </w:tcPr>
          <w:p w14:paraId="53FE3F6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637CE9">
              <w:rPr>
                <w:rFonts w:eastAsia="MS Mincho" w:hint="eastAsia"/>
                <w:sz w:val="18"/>
                <w:lang w:val="en-CA" w:eastAsia="ja-JP"/>
              </w:rPr>
              <w:t>PERSIST_RPARAM_A_RExt</w:t>
            </w:r>
            <w:proofErr w:type="spellEnd"/>
          </w:p>
        </w:tc>
        <w:tc>
          <w:tcPr>
            <w:tcW w:w="2304" w:type="dxa"/>
          </w:tcPr>
          <w:p w14:paraId="5BD3075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637CE9">
              <w:rPr>
                <w:rFonts w:eastAsia="MS Mincho" w:hint="eastAsia"/>
                <w:sz w:val="18"/>
                <w:lang w:val="en-CA" w:eastAsia="ja-JP"/>
              </w:rPr>
              <w:t>PERSIST_RPARAM_A_RExt_Sony_3</w:t>
            </w:r>
          </w:p>
        </w:tc>
        <w:tc>
          <w:tcPr>
            <w:tcW w:w="864" w:type="dxa"/>
          </w:tcPr>
          <w:p w14:paraId="49CE016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w:t>
            </w:r>
            <w:r w:rsidRPr="00637CE9">
              <w:rPr>
                <w:rFonts w:eastAsia="MS Mincho" w:hint="eastAsia"/>
                <w:sz w:val="18"/>
                <w:lang w:val="en-CA" w:eastAsia="ja-JP"/>
              </w:rPr>
              <w:t>4:4</w:t>
            </w:r>
            <w:r w:rsidRPr="00637CE9">
              <w:rPr>
                <w:rFonts w:eastAsia="MS Mincho"/>
                <w:sz w:val="18"/>
                <w:lang w:val="en-CA"/>
              </w:rPr>
              <w:t xml:space="preserve"> 1</w:t>
            </w:r>
            <w:r w:rsidRPr="00637CE9">
              <w:rPr>
                <w:rFonts w:eastAsia="MS Mincho" w:hint="eastAsia"/>
                <w:sz w:val="18"/>
                <w:lang w:val="en-CA" w:eastAsia="ja-JP"/>
              </w:rPr>
              <w:t>2</w:t>
            </w:r>
            <w:r w:rsidRPr="00637CE9">
              <w:rPr>
                <w:rFonts w:eastAsia="MS Mincho"/>
                <w:sz w:val="18"/>
                <w:lang w:val="en-CA"/>
              </w:rPr>
              <w:t xml:space="preserve"> Intra</w:t>
            </w:r>
          </w:p>
        </w:tc>
        <w:tc>
          <w:tcPr>
            <w:tcW w:w="288" w:type="dxa"/>
          </w:tcPr>
          <w:p w14:paraId="7F17BF7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D1991F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3.0 and higher</w:t>
            </w:r>
          </w:p>
        </w:tc>
        <w:tc>
          <w:tcPr>
            <w:tcW w:w="432" w:type="dxa"/>
            <w:gridSpan w:val="2"/>
          </w:tcPr>
          <w:p w14:paraId="6901D19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p>
        </w:tc>
      </w:tr>
      <w:tr w:rsidR="00637CE9" w:rsidRPr="00637CE9" w14:paraId="33A3508B" w14:textId="77777777" w:rsidTr="005C0112">
        <w:trPr>
          <w:gridBefore w:val="1"/>
          <w:wBefore w:w="140" w:type="dxa"/>
          <w:cantSplit/>
          <w:trHeight w:val="280"/>
          <w:jc w:val="center"/>
        </w:trPr>
        <w:tc>
          <w:tcPr>
            <w:tcW w:w="1440" w:type="dxa"/>
          </w:tcPr>
          <w:p w14:paraId="050643D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Precision</w:t>
            </w:r>
          </w:p>
        </w:tc>
        <w:tc>
          <w:tcPr>
            <w:tcW w:w="1584" w:type="dxa"/>
          </w:tcPr>
          <w:p w14:paraId="5C6600A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Extended precision</w:t>
            </w:r>
          </w:p>
        </w:tc>
        <w:tc>
          <w:tcPr>
            <w:tcW w:w="1728" w:type="dxa"/>
          </w:tcPr>
          <w:p w14:paraId="5034B7B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HIGH_TP_8BIT_RExt</w:t>
            </w:r>
          </w:p>
        </w:tc>
        <w:tc>
          <w:tcPr>
            <w:tcW w:w="2304" w:type="dxa"/>
          </w:tcPr>
          <w:p w14:paraId="1178397A"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napToGrid w:val="0"/>
              <w:spacing w:before="40" w:after="40"/>
              <w:jc w:val="left"/>
              <w:rPr>
                <w:rFonts w:eastAsia="MS Mincho"/>
                <w:sz w:val="18"/>
                <w:szCs w:val="18"/>
                <w:lang w:eastAsia="ja-JP"/>
              </w:rPr>
            </w:pPr>
            <w:r w:rsidRPr="00637CE9">
              <w:rPr>
                <w:rFonts w:eastAsia="MS Mincho"/>
                <w:sz w:val="18"/>
                <w:szCs w:val="18"/>
                <w:lang w:eastAsia="ja-JP"/>
              </w:rPr>
              <w:t>EXTPREC_HIGHTHROUGHPUT_444_16_INTRA_8BIT_RExt_Sony_1</w:t>
            </w:r>
          </w:p>
        </w:tc>
        <w:tc>
          <w:tcPr>
            <w:tcW w:w="864" w:type="dxa"/>
          </w:tcPr>
          <w:p w14:paraId="4C41C2E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16 Intra</w:t>
            </w:r>
          </w:p>
        </w:tc>
        <w:tc>
          <w:tcPr>
            <w:tcW w:w="288" w:type="dxa"/>
          </w:tcPr>
          <w:p w14:paraId="11DFF47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57B3129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0BDCE0A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2465EE53" w14:textId="77777777" w:rsidTr="005C0112">
        <w:trPr>
          <w:gridBefore w:val="1"/>
          <w:wBefore w:w="140" w:type="dxa"/>
          <w:cantSplit/>
          <w:trHeight w:val="280"/>
          <w:jc w:val="center"/>
        </w:trPr>
        <w:tc>
          <w:tcPr>
            <w:tcW w:w="1440" w:type="dxa"/>
          </w:tcPr>
          <w:p w14:paraId="1B55B13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17CB18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7B4198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HIGH_TP_10BIT_RExt</w:t>
            </w:r>
          </w:p>
        </w:tc>
        <w:tc>
          <w:tcPr>
            <w:tcW w:w="2304" w:type="dxa"/>
          </w:tcPr>
          <w:p w14:paraId="03444FCD"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napToGrid w:val="0"/>
              <w:spacing w:before="40" w:after="40"/>
              <w:jc w:val="left"/>
              <w:rPr>
                <w:rFonts w:eastAsia="MS Mincho"/>
                <w:sz w:val="18"/>
                <w:szCs w:val="18"/>
                <w:lang w:eastAsia="ja-JP"/>
              </w:rPr>
            </w:pPr>
            <w:r w:rsidRPr="00637CE9">
              <w:rPr>
                <w:rFonts w:eastAsia="MS Mincho"/>
                <w:sz w:val="18"/>
                <w:szCs w:val="18"/>
                <w:lang w:eastAsia="ja-JP"/>
              </w:rPr>
              <w:t>EXTPREC_HIGHTHROUGHPUT_444_16_INTRA_10BIT_RExt_Sony_1</w:t>
            </w:r>
          </w:p>
        </w:tc>
        <w:tc>
          <w:tcPr>
            <w:tcW w:w="864" w:type="dxa"/>
          </w:tcPr>
          <w:p w14:paraId="6EB6135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16 Intra</w:t>
            </w:r>
          </w:p>
        </w:tc>
        <w:tc>
          <w:tcPr>
            <w:tcW w:w="288" w:type="dxa"/>
          </w:tcPr>
          <w:p w14:paraId="5A1095F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9573A9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3270973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5E2968D8" w14:textId="77777777" w:rsidTr="005C0112">
        <w:trPr>
          <w:gridBefore w:val="1"/>
          <w:wBefore w:w="140" w:type="dxa"/>
          <w:cantSplit/>
          <w:trHeight w:val="280"/>
          <w:jc w:val="center"/>
        </w:trPr>
        <w:tc>
          <w:tcPr>
            <w:tcW w:w="1440" w:type="dxa"/>
          </w:tcPr>
          <w:p w14:paraId="7574BBB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A526C5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7123D9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eastAsia="ja-JP"/>
              </w:rPr>
            </w:pPr>
            <w:r w:rsidRPr="00637CE9">
              <w:rPr>
                <w:rFonts w:eastAsia="MS Mincho"/>
                <w:sz w:val="18"/>
                <w:lang w:val="en-CA" w:eastAsia="ja-JP"/>
              </w:rPr>
              <w:t>HIGH_TP</w:t>
            </w:r>
            <w:r w:rsidRPr="00637CE9">
              <w:rPr>
                <w:rFonts w:eastAsia="MS Mincho"/>
                <w:sz w:val="18"/>
                <w:lang w:eastAsia="ja-JP"/>
              </w:rPr>
              <w:t>_12BIT_RExt</w:t>
            </w:r>
          </w:p>
        </w:tc>
        <w:tc>
          <w:tcPr>
            <w:tcW w:w="2304" w:type="dxa"/>
          </w:tcPr>
          <w:p w14:paraId="41D26FE0"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637CE9">
              <w:rPr>
                <w:rFonts w:eastAsia="MS Mincho"/>
                <w:sz w:val="18"/>
                <w:szCs w:val="18"/>
                <w:lang w:eastAsia="ja-JP"/>
              </w:rPr>
              <w:t>EXTPREC_HIGHTHROUGHPUT_444_16_INTRA_12BIT_RExt_Sony_1</w:t>
            </w:r>
          </w:p>
        </w:tc>
        <w:tc>
          <w:tcPr>
            <w:tcW w:w="864" w:type="dxa"/>
          </w:tcPr>
          <w:p w14:paraId="411AB4E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16 Intra</w:t>
            </w:r>
          </w:p>
        </w:tc>
        <w:tc>
          <w:tcPr>
            <w:tcW w:w="288" w:type="dxa"/>
          </w:tcPr>
          <w:p w14:paraId="389BA5B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630369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42AC118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769EC0B6" w14:textId="77777777" w:rsidTr="005C0112">
        <w:trPr>
          <w:gridBefore w:val="1"/>
          <w:wBefore w:w="140" w:type="dxa"/>
          <w:cantSplit/>
          <w:trHeight w:val="280"/>
          <w:jc w:val="center"/>
        </w:trPr>
        <w:tc>
          <w:tcPr>
            <w:tcW w:w="1440" w:type="dxa"/>
          </w:tcPr>
          <w:p w14:paraId="75A8098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A82387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0BCFE8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HIGH_TP_16BIT_RExt</w:t>
            </w:r>
          </w:p>
        </w:tc>
        <w:tc>
          <w:tcPr>
            <w:tcW w:w="2304" w:type="dxa"/>
          </w:tcPr>
          <w:p w14:paraId="6D7D5DF4"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637CE9">
              <w:rPr>
                <w:rFonts w:eastAsia="MS Mincho"/>
                <w:sz w:val="18"/>
                <w:szCs w:val="18"/>
                <w:lang w:eastAsia="ja-JP"/>
              </w:rPr>
              <w:t>EXTPREC_HIGHTHROUGHPUT_444_16_INTRA_16BIT_RExt_Sony_1</w:t>
            </w:r>
          </w:p>
        </w:tc>
        <w:tc>
          <w:tcPr>
            <w:tcW w:w="864" w:type="dxa"/>
          </w:tcPr>
          <w:p w14:paraId="7D8A3C7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16 Intra</w:t>
            </w:r>
          </w:p>
        </w:tc>
        <w:tc>
          <w:tcPr>
            <w:tcW w:w="288" w:type="dxa"/>
          </w:tcPr>
          <w:p w14:paraId="3B3EC37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71DCF65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44E3EA4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43AE0547" w14:textId="77777777" w:rsidTr="005C0112">
        <w:trPr>
          <w:gridBefore w:val="1"/>
          <w:wBefore w:w="140" w:type="dxa"/>
          <w:cantSplit/>
          <w:trHeight w:val="280"/>
          <w:jc w:val="center"/>
        </w:trPr>
        <w:tc>
          <w:tcPr>
            <w:tcW w:w="1440" w:type="dxa"/>
          </w:tcPr>
          <w:p w14:paraId="4354050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9526BD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9FEC4D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HIGH_TP_8BIT_RExt</w:t>
            </w:r>
          </w:p>
        </w:tc>
        <w:tc>
          <w:tcPr>
            <w:tcW w:w="2304" w:type="dxa"/>
          </w:tcPr>
          <w:p w14:paraId="7DD2EB88"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637CE9">
              <w:rPr>
                <w:rFonts w:eastAsia="MS Mincho"/>
                <w:sz w:val="18"/>
                <w:szCs w:val="18"/>
                <w:lang w:eastAsia="ja-JP"/>
              </w:rPr>
              <w:t>EXTPREC_MAIN_444_16_INTRA_8BIT_RExt_Sony_1</w:t>
            </w:r>
          </w:p>
        </w:tc>
        <w:tc>
          <w:tcPr>
            <w:tcW w:w="864" w:type="dxa"/>
          </w:tcPr>
          <w:p w14:paraId="1FA2C8C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4:4:4 16 Intra</w:t>
            </w:r>
          </w:p>
        </w:tc>
        <w:tc>
          <w:tcPr>
            <w:tcW w:w="288" w:type="dxa"/>
          </w:tcPr>
          <w:p w14:paraId="42FD443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0930097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12E704C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590BD262" w14:textId="77777777" w:rsidTr="005C0112">
        <w:trPr>
          <w:gridBefore w:val="1"/>
          <w:wBefore w:w="140" w:type="dxa"/>
          <w:cantSplit/>
          <w:trHeight w:val="280"/>
          <w:jc w:val="center"/>
        </w:trPr>
        <w:tc>
          <w:tcPr>
            <w:tcW w:w="1440" w:type="dxa"/>
          </w:tcPr>
          <w:p w14:paraId="060D523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818685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B66BED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HIGH_TP_10BIT_RExt</w:t>
            </w:r>
          </w:p>
        </w:tc>
        <w:tc>
          <w:tcPr>
            <w:tcW w:w="2304" w:type="dxa"/>
          </w:tcPr>
          <w:p w14:paraId="5FB35E7F"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637CE9">
              <w:rPr>
                <w:rFonts w:eastAsia="MS Mincho"/>
                <w:sz w:val="18"/>
                <w:szCs w:val="18"/>
                <w:lang w:eastAsia="ja-JP"/>
              </w:rPr>
              <w:t>EXTPREC_MAIN_444_16_INTRA_10BIT_RExt_Sony_1</w:t>
            </w:r>
          </w:p>
        </w:tc>
        <w:tc>
          <w:tcPr>
            <w:tcW w:w="864" w:type="dxa"/>
          </w:tcPr>
          <w:p w14:paraId="7F3D10A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4:4:4 16 Intra</w:t>
            </w:r>
          </w:p>
        </w:tc>
        <w:tc>
          <w:tcPr>
            <w:tcW w:w="288" w:type="dxa"/>
          </w:tcPr>
          <w:p w14:paraId="64B5447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19115DA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4A41CAB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6CC08FE5" w14:textId="77777777" w:rsidTr="005C0112">
        <w:trPr>
          <w:gridBefore w:val="1"/>
          <w:wBefore w:w="140" w:type="dxa"/>
          <w:cantSplit/>
          <w:trHeight w:val="280"/>
          <w:jc w:val="center"/>
        </w:trPr>
        <w:tc>
          <w:tcPr>
            <w:tcW w:w="1440" w:type="dxa"/>
          </w:tcPr>
          <w:p w14:paraId="3592E10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ECEB05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A4EDBC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HIGH_TP_12BIT_RExt</w:t>
            </w:r>
          </w:p>
        </w:tc>
        <w:tc>
          <w:tcPr>
            <w:tcW w:w="2304" w:type="dxa"/>
          </w:tcPr>
          <w:p w14:paraId="7E535981"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637CE9">
              <w:rPr>
                <w:rFonts w:eastAsia="MS Mincho"/>
                <w:sz w:val="18"/>
                <w:szCs w:val="18"/>
                <w:lang w:eastAsia="ja-JP"/>
              </w:rPr>
              <w:t>EXTPREC_MAIN_444_16_INTRA_12BIT_RExt_Sony_1</w:t>
            </w:r>
          </w:p>
        </w:tc>
        <w:tc>
          <w:tcPr>
            <w:tcW w:w="864" w:type="dxa"/>
          </w:tcPr>
          <w:p w14:paraId="5E9DAAB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4:4:4 16 Intra</w:t>
            </w:r>
          </w:p>
        </w:tc>
        <w:tc>
          <w:tcPr>
            <w:tcW w:w="288" w:type="dxa"/>
          </w:tcPr>
          <w:p w14:paraId="61ABFEA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1E565A3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71D0A7C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154AE916" w14:textId="77777777" w:rsidTr="005C0112">
        <w:trPr>
          <w:gridBefore w:val="1"/>
          <w:wBefore w:w="140" w:type="dxa"/>
          <w:cantSplit/>
          <w:trHeight w:val="280"/>
          <w:jc w:val="center"/>
        </w:trPr>
        <w:tc>
          <w:tcPr>
            <w:tcW w:w="1440" w:type="dxa"/>
          </w:tcPr>
          <w:p w14:paraId="325D3CE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DF6355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96A53F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HIGH_TP_16BIT_RExt</w:t>
            </w:r>
          </w:p>
        </w:tc>
        <w:tc>
          <w:tcPr>
            <w:tcW w:w="2304" w:type="dxa"/>
          </w:tcPr>
          <w:p w14:paraId="6F248F2F"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637CE9">
              <w:rPr>
                <w:rFonts w:eastAsia="MS Mincho"/>
                <w:sz w:val="18"/>
                <w:szCs w:val="18"/>
                <w:lang w:eastAsia="ja-JP"/>
              </w:rPr>
              <w:t>EXTPREC_MAIN_444_16_INTRA_16BIT_RExt_Sony_1</w:t>
            </w:r>
          </w:p>
        </w:tc>
        <w:tc>
          <w:tcPr>
            <w:tcW w:w="864" w:type="dxa"/>
          </w:tcPr>
          <w:p w14:paraId="6895F77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4:4:4 16 Intra</w:t>
            </w:r>
          </w:p>
        </w:tc>
        <w:tc>
          <w:tcPr>
            <w:tcW w:w="288" w:type="dxa"/>
          </w:tcPr>
          <w:p w14:paraId="5C43273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1744F99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4C27288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0444CEB4" w14:textId="77777777" w:rsidTr="005C0112">
        <w:trPr>
          <w:gridBefore w:val="1"/>
          <w:wBefore w:w="140" w:type="dxa"/>
          <w:cantSplit/>
          <w:trHeight w:val="280"/>
          <w:jc w:val="center"/>
        </w:trPr>
        <w:tc>
          <w:tcPr>
            <w:tcW w:w="1440" w:type="dxa"/>
          </w:tcPr>
          <w:p w14:paraId="75DCB83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Others</w:t>
            </w:r>
          </w:p>
        </w:tc>
        <w:tc>
          <w:tcPr>
            <w:tcW w:w="1584" w:type="dxa"/>
          </w:tcPr>
          <w:p w14:paraId="2F953F2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PCM</w:t>
            </w:r>
          </w:p>
        </w:tc>
        <w:tc>
          <w:tcPr>
            <w:tcW w:w="1728" w:type="dxa"/>
          </w:tcPr>
          <w:p w14:paraId="0BA37A6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637CE9">
              <w:rPr>
                <w:rFonts w:eastAsia="MS Mincho"/>
                <w:sz w:val="18"/>
                <w:lang w:val="en-CA" w:eastAsia="ja-JP"/>
              </w:rPr>
              <w:t>IPCM_A_RExt</w:t>
            </w:r>
            <w:proofErr w:type="spellEnd"/>
          </w:p>
        </w:tc>
        <w:tc>
          <w:tcPr>
            <w:tcW w:w="2304" w:type="dxa"/>
          </w:tcPr>
          <w:p w14:paraId="199AA73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IPCM_A_RExt_NEC</w:t>
            </w:r>
            <w:r w:rsidRPr="00637CE9">
              <w:rPr>
                <w:rFonts w:eastAsia="MS Mincho" w:hint="eastAsia"/>
                <w:sz w:val="18"/>
                <w:lang w:val="en-CA" w:eastAsia="ja-JP"/>
              </w:rPr>
              <w:t>_2</w:t>
            </w:r>
          </w:p>
        </w:tc>
        <w:tc>
          <w:tcPr>
            <w:tcW w:w="864" w:type="dxa"/>
          </w:tcPr>
          <w:p w14:paraId="5D0DC9D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Main 4:2:2 10</w:t>
            </w:r>
          </w:p>
        </w:tc>
        <w:tc>
          <w:tcPr>
            <w:tcW w:w="288" w:type="dxa"/>
          </w:tcPr>
          <w:p w14:paraId="7505F7C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01006F7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6.0 and higher</w:t>
            </w:r>
          </w:p>
        </w:tc>
        <w:tc>
          <w:tcPr>
            <w:tcW w:w="432" w:type="dxa"/>
            <w:gridSpan w:val="2"/>
          </w:tcPr>
          <w:p w14:paraId="08C18CD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1A4336A3" w14:textId="77777777" w:rsidTr="005C0112">
        <w:trPr>
          <w:gridBefore w:val="1"/>
          <w:wBefore w:w="140" w:type="dxa"/>
          <w:cantSplit/>
          <w:trHeight w:val="280"/>
          <w:jc w:val="center"/>
        </w:trPr>
        <w:tc>
          <w:tcPr>
            <w:tcW w:w="1440" w:type="dxa"/>
          </w:tcPr>
          <w:p w14:paraId="5EBA900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633C9A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BCACAF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637CE9">
              <w:rPr>
                <w:rFonts w:eastAsia="MS Mincho"/>
                <w:sz w:val="18"/>
                <w:lang w:val="en-CA" w:eastAsia="ja-JP"/>
              </w:rPr>
              <w:t>IPCM_</w:t>
            </w:r>
            <w:r w:rsidRPr="00637CE9">
              <w:rPr>
                <w:rFonts w:eastAsia="MS Mincho" w:hint="eastAsia"/>
                <w:sz w:val="18"/>
                <w:lang w:val="en-CA" w:eastAsia="ja-JP"/>
              </w:rPr>
              <w:t>B</w:t>
            </w:r>
            <w:r w:rsidRPr="00637CE9">
              <w:rPr>
                <w:rFonts w:eastAsia="MS Mincho"/>
                <w:sz w:val="18"/>
                <w:lang w:val="en-CA" w:eastAsia="ja-JP"/>
              </w:rPr>
              <w:t>_RExt</w:t>
            </w:r>
            <w:proofErr w:type="spellEnd"/>
          </w:p>
        </w:tc>
        <w:tc>
          <w:tcPr>
            <w:tcW w:w="2304" w:type="dxa"/>
          </w:tcPr>
          <w:p w14:paraId="2DD8C59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IPCM_</w:t>
            </w:r>
            <w:r w:rsidRPr="00637CE9">
              <w:rPr>
                <w:rFonts w:eastAsia="MS Mincho" w:hint="eastAsia"/>
                <w:sz w:val="18"/>
                <w:lang w:val="en-CA" w:eastAsia="ja-JP"/>
              </w:rPr>
              <w:t>B</w:t>
            </w:r>
            <w:r w:rsidRPr="00637CE9">
              <w:rPr>
                <w:rFonts w:eastAsia="MS Mincho"/>
                <w:sz w:val="18"/>
                <w:lang w:val="en-CA" w:eastAsia="ja-JP"/>
              </w:rPr>
              <w:t>_RExt_NEC</w:t>
            </w:r>
            <w:r w:rsidRPr="00637CE9">
              <w:rPr>
                <w:rFonts w:eastAsia="MS Mincho" w:hint="eastAsia"/>
                <w:sz w:val="18"/>
                <w:lang w:val="en-CA" w:eastAsia="ja-JP"/>
              </w:rPr>
              <w:t>_1</w:t>
            </w:r>
          </w:p>
        </w:tc>
        <w:tc>
          <w:tcPr>
            <w:tcW w:w="864" w:type="dxa"/>
          </w:tcPr>
          <w:p w14:paraId="7020E85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4:2:2 10</w:t>
            </w:r>
          </w:p>
        </w:tc>
        <w:tc>
          <w:tcPr>
            <w:tcW w:w="288" w:type="dxa"/>
          </w:tcPr>
          <w:p w14:paraId="397DBA6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2763E96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6.0 and higher</w:t>
            </w:r>
          </w:p>
        </w:tc>
        <w:tc>
          <w:tcPr>
            <w:tcW w:w="432" w:type="dxa"/>
            <w:gridSpan w:val="2"/>
          </w:tcPr>
          <w:p w14:paraId="3EFD661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0A24EE47" w14:textId="77777777" w:rsidTr="005C0112">
        <w:trPr>
          <w:gridBefore w:val="1"/>
          <w:wBefore w:w="140" w:type="dxa"/>
          <w:cantSplit/>
          <w:trHeight w:val="280"/>
          <w:jc w:val="center"/>
        </w:trPr>
        <w:tc>
          <w:tcPr>
            <w:tcW w:w="1440" w:type="dxa"/>
          </w:tcPr>
          <w:p w14:paraId="1F93C55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307327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Transform skip context</w:t>
            </w:r>
          </w:p>
        </w:tc>
        <w:tc>
          <w:tcPr>
            <w:tcW w:w="1728" w:type="dxa"/>
          </w:tcPr>
          <w:p w14:paraId="4627C31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GB" w:eastAsia="ja-JP"/>
              </w:rPr>
              <w:t>TSCTX_8bit_I_RExt</w:t>
            </w:r>
          </w:p>
        </w:tc>
        <w:tc>
          <w:tcPr>
            <w:tcW w:w="2304" w:type="dxa"/>
          </w:tcPr>
          <w:p w14:paraId="7E751F1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GB" w:eastAsia="ja-JP"/>
              </w:rPr>
              <w:t>TSCTX_8bit_I_RExt_SHARP_1</w:t>
            </w:r>
          </w:p>
        </w:tc>
        <w:tc>
          <w:tcPr>
            <w:tcW w:w="864" w:type="dxa"/>
          </w:tcPr>
          <w:p w14:paraId="6E372B0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w:t>
            </w:r>
          </w:p>
        </w:tc>
        <w:tc>
          <w:tcPr>
            <w:tcW w:w="288" w:type="dxa"/>
          </w:tcPr>
          <w:p w14:paraId="557B35E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72D021A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35A8071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7399F1E2" w14:textId="77777777" w:rsidTr="005C0112">
        <w:trPr>
          <w:gridBefore w:val="1"/>
          <w:wBefore w:w="140" w:type="dxa"/>
          <w:cantSplit/>
          <w:trHeight w:val="280"/>
          <w:jc w:val="center"/>
        </w:trPr>
        <w:tc>
          <w:tcPr>
            <w:tcW w:w="1440" w:type="dxa"/>
          </w:tcPr>
          <w:p w14:paraId="45D5C30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4A6D37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F0AFE0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GB" w:eastAsia="ja-JP"/>
              </w:rPr>
              <w:t>TSCTX_8bit_RExt</w:t>
            </w:r>
          </w:p>
        </w:tc>
        <w:tc>
          <w:tcPr>
            <w:tcW w:w="2304" w:type="dxa"/>
          </w:tcPr>
          <w:p w14:paraId="63C03A2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GB" w:eastAsia="ja-JP"/>
              </w:rPr>
              <w:t>TSCTX_8bit_RExt_SHARP_1</w:t>
            </w:r>
          </w:p>
        </w:tc>
        <w:tc>
          <w:tcPr>
            <w:tcW w:w="864" w:type="dxa"/>
          </w:tcPr>
          <w:p w14:paraId="6084658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w:t>
            </w:r>
          </w:p>
        </w:tc>
        <w:tc>
          <w:tcPr>
            <w:tcW w:w="288" w:type="dxa"/>
          </w:tcPr>
          <w:p w14:paraId="5238BB9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6580B8B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163B14C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561582B0" w14:textId="77777777" w:rsidTr="005C0112">
        <w:trPr>
          <w:gridBefore w:val="1"/>
          <w:wBefore w:w="140" w:type="dxa"/>
          <w:cantSplit/>
          <w:trHeight w:val="280"/>
          <w:jc w:val="center"/>
        </w:trPr>
        <w:tc>
          <w:tcPr>
            <w:tcW w:w="1440" w:type="dxa"/>
          </w:tcPr>
          <w:p w14:paraId="73E15D2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27BF199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945F59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TSCTX_10bit_I_RExt</w:t>
            </w:r>
          </w:p>
        </w:tc>
        <w:tc>
          <w:tcPr>
            <w:tcW w:w="2304" w:type="dxa"/>
          </w:tcPr>
          <w:p w14:paraId="3BEBC17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TSCTX_10bit_I_RExt_SHARP_1</w:t>
            </w:r>
          </w:p>
        </w:tc>
        <w:tc>
          <w:tcPr>
            <w:tcW w:w="864" w:type="dxa"/>
          </w:tcPr>
          <w:p w14:paraId="5E6954E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Main 4:4:4 10</w:t>
            </w:r>
          </w:p>
        </w:tc>
        <w:tc>
          <w:tcPr>
            <w:tcW w:w="288" w:type="dxa"/>
          </w:tcPr>
          <w:p w14:paraId="09EC2DD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4A762D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6488258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0359A76F" w14:textId="77777777" w:rsidTr="005C0112">
        <w:trPr>
          <w:gridBefore w:val="1"/>
          <w:wBefore w:w="140" w:type="dxa"/>
          <w:cantSplit/>
          <w:trHeight w:val="280"/>
          <w:jc w:val="center"/>
        </w:trPr>
        <w:tc>
          <w:tcPr>
            <w:tcW w:w="1440" w:type="dxa"/>
          </w:tcPr>
          <w:p w14:paraId="12438C6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46F206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63B752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TSCTX_10bit_RExt</w:t>
            </w:r>
          </w:p>
        </w:tc>
        <w:tc>
          <w:tcPr>
            <w:tcW w:w="2304" w:type="dxa"/>
          </w:tcPr>
          <w:p w14:paraId="620A093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TSCTX_10bit_RExt_SHARP_1</w:t>
            </w:r>
          </w:p>
        </w:tc>
        <w:tc>
          <w:tcPr>
            <w:tcW w:w="864" w:type="dxa"/>
          </w:tcPr>
          <w:p w14:paraId="360FADA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Main 4:4:4 10</w:t>
            </w:r>
          </w:p>
        </w:tc>
        <w:tc>
          <w:tcPr>
            <w:tcW w:w="288" w:type="dxa"/>
          </w:tcPr>
          <w:p w14:paraId="1285245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18CF636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6724A1A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307A41E8" w14:textId="77777777" w:rsidTr="005C0112">
        <w:trPr>
          <w:gridBefore w:val="1"/>
          <w:wBefore w:w="140" w:type="dxa"/>
          <w:cantSplit/>
          <w:trHeight w:val="280"/>
          <w:jc w:val="center"/>
        </w:trPr>
        <w:tc>
          <w:tcPr>
            <w:tcW w:w="1440" w:type="dxa"/>
          </w:tcPr>
          <w:p w14:paraId="2179102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C6DCFA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BC3526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TSCTX_12bit_I_RExt</w:t>
            </w:r>
          </w:p>
        </w:tc>
        <w:tc>
          <w:tcPr>
            <w:tcW w:w="2304" w:type="dxa"/>
          </w:tcPr>
          <w:p w14:paraId="6F3DA12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TSCTX_12bit_I_RExt_SHARP_1</w:t>
            </w:r>
          </w:p>
        </w:tc>
        <w:tc>
          <w:tcPr>
            <w:tcW w:w="864" w:type="dxa"/>
          </w:tcPr>
          <w:p w14:paraId="2A5CE7B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Main 4:4:4 12</w:t>
            </w:r>
          </w:p>
        </w:tc>
        <w:tc>
          <w:tcPr>
            <w:tcW w:w="288" w:type="dxa"/>
          </w:tcPr>
          <w:p w14:paraId="4931D29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17698BE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4729FA7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5D0DB5B1" w14:textId="77777777" w:rsidTr="005C0112">
        <w:trPr>
          <w:gridBefore w:val="1"/>
          <w:wBefore w:w="140" w:type="dxa"/>
          <w:cantSplit/>
          <w:trHeight w:val="280"/>
          <w:jc w:val="center"/>
        </w:trPr>
        <w:tc>
          <w:tcPr>
            <w:tcW w:w="1440" w:type="dxa"/>
          </w:tcPr>
          <w:p w14:paraId="5D3F2E3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BDD7C2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AF1B60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TSCTX_12bit_RExt</w:t>
            </w:r>
          </w:p>
        </w:tc>
        <w:tc>
          <w:tcPr>
            <w:tcW w:w="2304" w:type="dxa"/>
          </w:tcPr>
          <w:p w14:paraId="05E0B85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TSCTX_12bit_RExt_SHARP_1</w:t>
            </w:r>
          </w:p>
        </w:tc>
        <w:tc>
          <w:tcPr>
            <w:tcW w:w="864" w:type="dxa"/>
          </w:tcPr>
          <w:p w14:paraId="190C588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Main 4:4:4 12</w:t>
            </w:r>
          </w:p>
        </w:tc>
        <w:tc>
          <w:tcPr>
            <w:tcW w:w="288" w:type="dxa"/>
          </w:tcPr>
          <w:p w14:paraId="09AD80C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6032E3B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1B56692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747115B9" w14:textId="77777777" w:rsidTr="005C0112">
        <w:trPr>
          <w:gridBefore w:val="1"/>
          <w:wBefore w:w="140" w:type="dxa"/>
          <w:cantSplit/>
          <w:trHeight w:val="280"/>
          <w:jc w:val="center"/>
        </w:trPr>
        <w:tc>
          <w:tcPr>
            <w:tcW w:w="1440" w:type="dxa"/>
          </w:tcPr>
          <w:p w14:paraId="7200390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D992A8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RDPCM</w:t>
            </w:r>
          </w:p>
        </w:tc>
        <w:tc>
          <w:tcPr>
            <w:tcW w:w="1728" w:type="dxa"/>
          </w:tcPr>
          <w:p w14:paraId="4800195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637CE9">
              <w:rPr>
                <w:rFonts w:eastAsia="MS Mincho"/>
                <w:sz w:val="18"/>
                <w:lang w:val="en-GB" w:eastAsia="ja-JP"/>
              </w:rPr>
              <w:t>ExplicitRdpcm_A_</w:t>
            </w:r>
            <w:r w:rsidRPr="00637CE9">
              <w:rPr>
                <w:rFonts w:eastAsia="MS Mincho" w:hint="eastAsia"/>
                <w:sz w:val="18"/>
                <w:lang w:val="en-GB" w:eastAsia="ja-JP"/>
              </w:rPr>
              <w:t>RExt</w:t>
            </w:r>
            <w:proofErr w:type="spellEnd"/>
          </w:p>
        </w:tc>
        <w:tc>
          <w:tcPr>
            <w:tcW w:w="2304" w:type="dxa"/>
          </w:tcPr>
          <w:p w14:paraId="46D8D1D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ExplicitRdpcm_A_BBC_1</w:t>
            </w:r>
          </w:p>
        </w:tc>
        <w:tc>
          <w:tcPr>
            <w:tcW w:w="864" w:type="dxa"/>
          </w:tcPr>
          <w:p w14:paraId="06F7A1B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Main 4:4:4 12</w:t>
            </w:r>
          </w:p>
        </w:tc>
        <w:tc>
          <w:tcPr>
            <w:tcW w:w="288" w:type="dxa"/>
          </w:tcPr>
          <w:p w14:paraId="6502C2B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35F3CD6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651BBEB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60</w:t>
            </w:r>
          </w:p>
        </w:tc>
      </w:tr>
      <w:tr w:rsidR="00637CE9" w:rsidRPr="00637CE9" w14:paraId="174CA078" w14:textId="77777777" w:rsidTr="005C0112">
        <w:trPr>
          <w:gridBefore w:val="1"/>
          <w:wBefore w:w="140" w:type="dxa"/>
          <w:cantSplit/>
          <w:trHeight w:val="280"/>
          <w:jc w:val="center"/>
        </w:trPr>
        <w:tc>
          <w:tcPr>
            <w:tcW w:w="1440" w:type="dxa"/>
          </w:tcPr>
          <w:p w14:paraId="315B5BD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8DEDD8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8E4A9F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637CE9">
              <w:rPr>
                <w:rFonts w:eastAsia="MS Mincho"/>
                <w:sz w:val="18"/>
                <w:lang w:val="en-GB" w:eastAsia="ja-JP"/>
              </w:rPr>
              <w:t>ExplicitRdpcm_</w:t>
            </w:r>
            <w:r w:rsidRPr="00637CE9">
              <w:rPr>
                <w:rFonts w:eastAsia="MS Mincho" w:hint="eastAsia"/>
                <w:sz w:val="18"/>
                <w:lang w:val="en-GB" w:eastAsia="ja-JP"/>
              </w:rPr>
              <w:t>B</w:t>
            </w:r>
            <w:r w:rsidRPr="00637CE9">
              <w:rPr>
                <w:rFonts w:eastAsia="MS Mincho"/>
                <w:sz w:val="18"/>
                <w:lang w:val="en-GB" w:eastAsia="ja-JP"/>
              </w:rPr>
              <w:t>_</w:t>
            </w:r>
            <w:r w:rsidRPr="00637CE9">
              <w:rPr>
                <w:rFonts w:eastAsia="MS Mincho" w:hint="eastAsia"/>
                <w:sz w:val="18"/>
                <w:lang w:val="en-GB" w:eastAsia="ja-JP"/>
              </w:rPr>
              <w:t>RExt</w:t>
            </w:r>
            <w:proofErr w:type="spellEnd"/>
          </w:p>
        </w:tc>
        <w:tc>
          <w:tcPr>
            <w:tcW w:w="2304" w:type="dxa"/>
          </w:tcPr>
          <w:p w14:paraId="3759CF4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ExplicitRdpcm_</w:t>
            </w:r>
            <w:r w:rsidRPr="00637CE9">
              <w:rPr>
                <w:rFonts w:eastAsia="MS Mincho" w:hint="eastAsia"/>
                <w:sz w:val="18"/>
                <w:lang w:val="en-GB" w:eastAsia="ja-JP"/>
              </w:rPr>
              <w:t>B</w:t>
            </w:r>
            <w:r w:rsidRPr="00637CE9">
              <w:rPr>
                <w:rFonts w:eastAsia="MS Mincho"/>
                <w:sz w:val="18"/>
                <w:lang w:val="en-GB" w:eastAsia="ja-JP"/>
              </w:rPr>
              <w:t>_BBC_</w:t>
            </w:r>
            <w:r w:rsidRPr="00637CE9">
              <w:rPr>
                <w:rFonts w:eastAsia="MS Mincho" w:hint="eastAsia"/>
                <w:sz w:val="18"/>
                <w:lang w:val="en-GB" w:eastAsia="ja-JP"/>
              </w:rPr>
              <w:t>2</w:t>
            </w:r>
          </w:p>
        </w:tc>
        <w:tc>
          <w:tcPr>
            <w:tcW w:w="864" w:type="dxa"/>
          </w:tcPr>
          <w:p w14:paraId="0B71F9D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hint="eastAsia"/>
                <w:sz w:val="18"/>
                <w:lang w:val="en-CA" w:eastAsia="ja-JP"/>
              </w:rPr>
              <w:t>Main 4:4:4 12</w:t>
            </w:r>
          </w:p>
        </w:tc>
        <w:tc>
          <w:tcPr>
            <w:tcW w:w="288" w:type="dxa"/>
          </w:tcPr>
          <w:p w14:paraId="2E8A6A2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0F17F54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6.2</w:t>
            </w:r>
          </w:p>
        </w:tc>
        <w:tc>
          <w:tcPr>
            <w:tcW w:w="432" w:type="dxa"/>
            <w:gridSpan w:val="2"/>
          </w:tcPr>
          <w:p w14:paraId="252854D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6B1DD32E" w14:textId="77777777" w:rsidTr="005C0112">
        <w:trPr>
          <w:gridBefore w:val="1"/>
          <w:wBefore w:w="140" w:type="dxa"/>
          <w:cantSplit/>
          <w:trHeight w:val="280"/>
          <w:jc w:val="center"/>
        </w:trPr>
        <w:tc>
          <w:tcPr>
            <w:tcW w:w="1440" w:type="dxa"/>
          </w:tcPr>
          <w:p w14:paraId="71B4CA9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FCC3EF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hint="eastAsia"/>
                <w:sz w:val="18"/>
                <w:lang w:val="en-CA" w:eastAsia="ja-JP"/>
              </w:rPr>
              <w:t>Various combination</w:t>
            </w:r>
          </w:p>
        </w:tc>
        <w:tc>
          <w:tcPr>
            <w:tcW w:w="1728" w:type="dxa"/>
          </w:tcPr>
          <w:p w14:paraId="19989AB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Main_4</w:t>
            </w:r>
            <w:r w:rsidRPr="00637CE9">
              <w:rPr>
                <w:rFonts w:eastAsia="MS Mincho" w:hint="eastAsia"/>
                <w:sz w:val="18"/>
                <w:lang w:val="en-GB" w:eastAsia="ja-JP"/>
              </w:rPr>
              <w:t>:</w:t>
            </w:r>
            <w:r w:rsidRPr="00637CE9">
              <w:rPr>
                <w:rFonts w:eastAsia="MS Mincho"/>
                <w:sz w:val="18"/>
                <w:lang w:val="en-GB" w:eastAsia="ja-JP"/>
              </w:rPr>
              <w:t>2</w:t>
            </w:r>
            <w:r w:rsidRPr="00637CE9">
              <w:rPr>
                <w:rFonts w:eastAsia="MS Mincho" w:hint="eastAsia"/>
                <w:sz w:val="18"/>
                <w:lang w:val="en-GB" w:eastAsia="ja-JP"/>
              </w:rPr>
              <w:t>:</w:t>
            </w:r>
            <w:r w:rsidRPr="00637CE9">
              <w:rPr>
                <w:rFonts w:eastAsia="MS Mincho"/>
                <w:sz w:val="18"/>
                <w:lang w:val="en-GB" w:eastAsia="ja-JP"/>
              </w:rPr>
              <w:t>2_10_A_RExt_Sony</w:t>
            </w:r>
          </w:p>
        </w:tc>
        <w:tc>
          <w:tcPr>
            <w:tcW w:w="2304" w:type="dxa"/>
          </w:tcPr>
          <w:p w14:paraId="0E744A8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Main_422_10_A_RExt_Sony_</w:t>
            </w:r>
            <w:r w:rsidRPr="00637CE9">
              <w:rPr>
                <w:rFonts w:eastAsia="MS Mincho" w:hint="eastAsia"/>
                <w:sz w:val="18"/>
                <w:lang w:val="en-GB" w:eastAsia="ja-JP"/>
              </w:rPr>
              <w:t>2</w:t>
            </w:r>
          </w:p>
        </w:tc>
        <w:tc>
          <w:tcPr>
            <w:tcW w:w="864" w:type="dxa"/>
          </w:tcPr>
          <w:p w14:paraId="1E5BF40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4:2:2 10</w:t>
            </w:r>
          </w:p>
        </w:tc>
        <w:tc>
          <w:tcPr>
            <w:tcW w:w="288" w:type="dxa"/>
          </w:tcPr>
          <w:p w14:paraId="48ADD2B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F78867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4.0 and higher</w:t>
            </w:r>
          </w:p>
        </w:tc>
        <w:tc>
          <w:tcPr>
            <w:tcW w:w="432" w:type="dxa"/>
            <w:gridSpan w:val="2"/>
          </w:tcPr>
          <w:p w14:paraId="5DCBB64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24</w:t>
            </w:r>
          </w:p>
        </w:tc>
      </w:tr>
      <w:tr w:rsidR="00637CE9" w:rsidRPr="00637CE9" w14:paraId="2272A6AC" w14:textId="77777777" w:rsidTr="005C0112">
        <w:trPr>
          <w:gridBefore w:val="1"/>
          <w:wBefore w:w="140" w:type="dxa"/>
          <w:cantSplit/>
          <w:trHeight w:val="280"/>
          <w:jc w:val="center"/>
        </w:trPr>
        <w:tc>
          <w:tcPr>
            <w:tcW w:w="1440" w:type="dxa"/>
          </w:tcPr>
          <w:p w14:paraId="723B8DC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1BB3E7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75780F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Main_4</w:t>
            </w:r>
            <w:r w:rsidRPr="00637CE9">
              <w:rPr>
                <w:rFonts w:eastAsia="MS Mincho" w:hint="eastAsia"/>
                <w:sz w:val="18"/>
                <w:lang w:val="en-GB" w:eastAsia="ja-JP"/>
              </w:rPr>
              <w:t>:</w:t>
            </w:r>
            <w:r w:rsidRPr="00637CE9">
              <w:rPr>
                <w:rFonts w:eastAsia="MS Mincho"/>
                <w:sz w:val="18"/>
                <w:lang w:val="en-GB" w:eastAsia="ja-JP"/>
              </w:rPr>
              <w:t>2</w:t>
            </w:r>
            <w:r w:rsidRPr="00637CE9">
              <w:rPr>
                <w:rFonts w:eastAsia="MS Mincho" w:hint="eastAsia"/>
                <w:sz w:val="18"/>
                <w:lang w:val="en-GB" w:eastAsia="ja-JP"/>
              </w:rPr>
              <w:t>:</w:t>
            </w:r>
            <w:r w:rsidRPr="00637CE9">
              <w:rPr>
                <w:rFonts w:eastAsia="MS Mincho"/>
                <w:sz w:val="18"/>
                <w:lang w:val="en-GB" w:eastAsia="ja-JP"/>
              </w:rPr>
              <w:t>2_10_</w:t>
            </w:r>
            <w:r w:rsidRPr="00637CE9">
              <w:rPr>
                <w:rFonts w:eastAsia="MS Mincho" w:hint="eastAsia"/>
                <w:sz w:val="18"/>
                <w:lang w:val="en-GB" w:eastAsia="ja-JP"/>
              </w:rPr>
              <w:t>B</w:t>
            </w:r>
            <w:r w:rsidRPr="00637CE9">
              <w:rPr>
                <w:rFonts w:eastAsia="MS Mincho"/>
                <w:sz w:val="18"/>
                <w:lang w:val="en-GB" w:eastAsia="ja-JP"/>
              </w:rPr>
              <w:t>_RExt_Sony</w:t>
            </w:r>
          </w:p>
        </w:tc>
        <w:tc>
          <w:tcPr>
            <w:tcW w:w="2304" w:type="dxa"/>
          </w:tcPr>
          <w:p w14:paraId="32FA7C3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Main_422_10_</w:t>
            </w:r>
            <w:r w:rsidRPr="00637CE9">
              <w:rPr>
                <w:rFonts w:eastAsia="MS Mincho" w:hint="eastAsia"/>
                <w:sz w:val="18"/>
                <w:lang w:val="en-GB" w:eastAsia="ja-JP"/>
              </w:rPr>
              <w:t>B</w:t>
            </w:r>
            <w:r w:rsidRPr="00637CE9">
              <w:rPr>
                <w:rFonts w:eastAsia="MS Mincho"/>
                <w:sz w:val="18"/>
                <w:lang w:val="en-GB" w:eastAsia="ja-JP"/>
              </w:rPr>
              <w:t>_RExt_Sony_</w:t>
            </w:r>
            <w:r w:rsidRPr="00637CE9">
              <w:rPr>
                <w:rFonts w:eastAsia="MS Mincho" w:hint="eastAsia"/>
                <w:sz w:val="18"/>
                <w:lang w:val="en-GB" w:eastAsia="ja-JP"/>
              </w:rPr>
              <w:t>2</w:t>
            </w:r>
          </w:p>
        </w:tc>
        <w:tc>
          <w:tcPr>
            <w:tcW w:w="864" w:type="dxa"/>
          </w:tcPr>
          <w:p w14:paraId="4E7B00B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4:2:2 10</w:t>
            </w:r>
          </w:p>
        </w:tc>
        <w:tc>
          <w:tcPr>
            <w:tcW w:w="288" w:type="dxa"/>
          </w:tcPr>
          <w:p w14:paraId="5FD7976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6CD7BD8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5.0 and higher</w:t>
            </w:r>
          </w:p>
        </w:tc>
        <w:tc>
          <w:tcPr>
            <w:tcW w:w="432" w:type="dxa"/>
            <w:gridSpan w:val="2"/>
          </w:tcPr>
          <w:p w14:paraId="2B8EDAF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w:t>
            </w:r>
          </w:p>
        </w:tc>
      </w:tr>
      <w:tr w:rsidR="00637CE9" w:rsidRPr="00637CE9" w14:paraId="0091CF49" w14:textId="77777777" w:rsidTr="005C0112">
        <w:trPr>
          <w:gridBefore w:val="1"/>
          <w:wBefore w:w="140" w:type="dxa"/>
          <w:cantSplit/>
          <w:trHeight w:val="280"/>
          <w:jc w:val="center"/>
        </w:trPr>
        <w:tc>
          <w:tcPr>
            <w:tcW w:w="1440" w:type="dxa"/>
          </w:tcPr>
          <w:p w14:paraId="2370DAC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B85799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A95FD9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GENERAL_8b_400_RExt</w:t>
            </w:r>
          </w:p>
        </w:tc>
        <w:tc>
          <w:tcPr>
            <w:tcW w:w="2304" w:type="dxa"/>
          </w:tcPr>
          <w:p w14:paraId="372DF64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GENERAL_8b_400_RExt_Sony_1</w:t>
            </w:r>
          </w:p>
        </w:tc>
        <w:tc>
          <w:tcPr>
            <w:tcW w:w="864" w:type="dxa"/>
          </w:tcPr>
          <w:p w14:paraId="794EB22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Monochrome</w:t>
            </w:r>
          </w:p>
        </w:tc>
        <w:tc>
          <w:tcPr>
            <w:tcW w:w="288" w:type="dxa"/>
          </w:tcPr>
          <w:p w14:paraId="5B15554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5C74D61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0946EA2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607E2B70" w14:textId="77777777" w:rsidTr="005C0112">
        <w:trPr>
          <w:gridBefore w:val="1"/>
          <w:wBefore w:w="140" w:type="dxa"/>
          <w:cantSplit/>
          <w:trHeight w:val="280"/>
          <w:jc w:val="center"/>
        </w:trPr>
        <w:tc>
          <w:tcPr>
            <w:tcW w:w="1440" w:type="dxa"/>
          </w:tcPr>
          <w:p w14:paraId="74C9D35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DBCECA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3CF650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GENERAL_8b_420_RExt</w:t>
            </w:r>
          </w:p>
        </w:tc>
        <w:tc>
          <w:tcPr>
            <w:tcW w:w="2304" w:type="dxa"/>
          </w:tcPr>
          <w:p w14:paraId="5664D8A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GENERAL_8b_420_RExt_Sony_1</w:t>
            </w:r>
          </w:p>
        </w:tc>
        <w:tc>
          <w:tcPr>
            <w:tcW w:w="864" w:type="dxa"/>
          </w:tcPr>
          <w:p w14:paraId="75D931B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Intra</w:t>
            </w:r>
          </w:p>
        </w:tc>
        <w:tc>
          <w:tcPr>
            <w:tcW w:w="288" w:type="dxa"/>
          </w:tcPr>
          <w:p w14:paraId="28556DF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7069260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0CE5A1D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2F13B9E7" w14:textId="77777777" w:rsidTr="005C0112">
        <w:trPr>
          <w:gridBefore w:val="1"/>
          <w:wBefore w:w="140" w:type="dxa"/>
          <w:cantSplit/>
          <w:trHeight w:val="280"/>
          <w:jc w:val="center"/>
        </w:trPr>
        <w:tc>
          <w:tcPr>
            <w:tcW w:w="1440" w:type="dxa"/>
          </w:tcPr>
          <w:p w14:paraId="6355575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C04241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5E9090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GENERAL_8b_444_RExt</w:t>
            </w:r>
          </w:p>
        </w:tc>
        <w:tc>
          <w:tcPr>
            <w:tcW w:w="2304" w:type="dxa"/>
          </w:tcPr>
          <w:p w14:paraId="780D263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GENERAL_8b_444_RExt_Sony_</w:t>
            </w:r>
            <w:r w:rsidRPr="00637CE9">
              <w:rPr>
                <w:rFonts w:eastAsia="MS Mincho" w:hint="eastAsia"/>
                <w:sz w:val="18"/>
                <w:lang w:val="en-GB" w:eastAsia="ja-JP"/>
              </w:rPr>
              <w:t>2</w:t>
            </w:r>
          </w:p>
        </w:tc>
        <w:tc>
          <w:tcPr>
            <w:tcW w:w="864" w:type="dxa"/>
          </w:tcPr>
          <w:p w14:paraId="2B80EF4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4:4:4 Intra</w:t>
            </w:r>
          </w:p>
        </w:tc>
        <w:tc>
          <w:tcPr>
            <w:tcW w:w="288" w:type="dxa"/>
          </w:tcPr>
          <w:p w14:paraId="0C68D0E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2C234B1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61059AE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189E687D" w14:textId="77777777" w:rsidTr="005C0112">
        <w:trPr>
          <w:gridBefore w:val="1"/>
          <w:wBefore w:w="140" w:type="dxa"/>
          <w:cantSplit/>
          <w:trHeight w:val="280"/>
          <w:jc w:val="center"/>
        </w:trPr>
        <w:tc>
          <w:tcPr>
            <w:tcW w:w="1440" w:type="dxa"/>
          </w:tcPr>
          <w:p w14:paraId="22CF98A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12102D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A75907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GENERAL_10b_420_RExt</w:t>
            </w:r>
          </w:p>
        </w:tc>
        <w:tc>
          <w:tcPr>
            <w:tcW w:w="2304" w:type="dxa"/>
          </w:tcPr>
          <w:p w14:paraId="4B35350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GENERAL_10b_420_RExt_Sony_1</w:t>
            </w:r>
          </w:p>
        </w:tc>
        <w:tc>
          <w:tcPr>
            <w:tcW w:w="864" w:type="dxa"/>
          </w:tcPr>
          <w:p w14:paraId="5340F03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10 Intra</w:t>
            </w:r>
          </w:p>
        </w:tc>
        <w:tc>
          <w:tcPr>
            <w:tcW w:w="288" w:type="dxa"/>
          </w:tcPr>
          <w:p w14:paraId="7D4B51A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D895DC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29E0300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2E52BBC0" w14:textId="77777777" w:rsidTr="005C0112">
        <w:trPr>
          <w:gridBefore w:val="1"/>
          <w:wBefore w:w="140" w:type="dxa"/>
          <w:cantSplit/>
          <w:trHeight w:val="280"/>
          <w:jc w:val="center"/>
        </w:trPr>
        <w:tc>
          <w:tcPr>
            <w:tcW w:w="1440" w:type="dxa"/>
          </w:tcPr>
          <w:p w14:paraId="101B39E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F886EF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015C7B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GENERAL_10b_422_RExt</w:t>
            </w:r>
          </w:p>
        </w:tc>
        <w:tc>
          <w:tcPr>
            <w:tcW w:w="2304" w:type="dxa"/>
          </w:tcPr>
          <w:p w14:paraId="4E9C2E3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GENERAL_10b_422_RExt_Sony_1</w:t>
            </w:r>
          </w:p>
        </w:tc>
        <w:tc>
          <w:tcPr>
            <w:tcW w:w="864" w:type="dxa"/>
          </w:tcPr>
          <w:p w14:paraId="58A5F9A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4:2:2 10 Intra</w:t>
            </w:r>
          </w:p>
        </w:tc>
        <w:tc>
          <w:tcPr>
            <w:tcW w:w="288" w:type="dxa"/>
          </w:tcPr>
          <w:p w14:paraId="7267574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018D2AC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1FAF977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0914688E" w14:textId="77777777" w:rsidTr="005C0112">
        <w:trPr>
          <w:gridBefore w:val="1"/>
          <w:wBefore w:w="140" w:type="dxa"/>
          <w:cantSplit/>
          <w:trHeight w:val="280"/>
          <w:jc w:val="center"/>
        </w:trPr>
        <w:tc>
          <w:tcPr>
            <w:tcW w:w="1440" w:type="dxa"/>
          </w:tcPr>
          <w:p w14:paraId="36F97BF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C15B8A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85A329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GENERAL_10b_4</w:t>
            </w:r>
            <w:r w:rsidRPr="00637CE9">
              <w:rPr>
                <w:rFonts w:eastAsia="MS Mincho" w:hint="eastAsia"/>
                <w:sz w:val="18"/>
                <w:lang w:val="en-GB" w:eastAsia="ja-JP"/>
              </w:rPr>
              <w:t>4</w:t>
            </w:r>
            <w:r w:rsidRPr="00637CE9">
              <w:rPr>
                <w:rFonts w:eastAsia="MS Mincho"/>
                <w:sz w:val="18"/>
                <w:lang w:val="en-GB" w:eastAsia="ja-JP"/>
              </w:rPr>
              <w:t>4_RExt</w:t>
            </w:r>
          </w:p>
        </w:tc>
        <w:tc>
          <w:tcPr>
            <w:tcW w:w="2304" w:type="dxa"/>
          </w:tcPr>
          <w:p w14:paraId="0752B23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GENERAL_10b_4</w:t>
            </w:r>
            <w:r w:rsidRPr="00637CE9">
              <w:rPr>
                <w:rFonts w:eastAsia="MS Mincho" w:hint="eastAsia"/>
                <w:sz w:val="18"/>
                <w:lang w:val="en-GB" w:eastAsia="ja-JP"/>
              </w:rPr>
              <w:t>4</w:t>
            </w:r>
            <w:r w:rsidRPr="00637CE9">
              <w:rPr>
                <w:rFonts w:eastAsia="MS Mincho"/>
                <w:sz w:val="18"/>
                <w:lang w:val="en-GB" w:eastAsia="ja-JP"/>
              </w:rPr>
              <w:t>4_RExt_Sony_</w:t>
            </w:r>
            <w:r w:rsidRPr="00637CE9">
              <w:rPr>
                <w:rFonts w:eastAsia="MS Mincho" w:hint="eastAsia"/>
                <w:sz w:val="18"/>
                <w:lang w:val="en-GB" w:eastAsia="ja-JP"/>
              </w:rPr>
              <w:t>2</w:t>
            </w:r>
          </w:p>
        </w:tc>
        <w:tc>
          <w:tcPr>
            <w:tcW w:w="864" w:type="dxa"/>
          </w:tcPr>
          <w:p w14:paraId="0A8C34D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w:t>
            </w:r>
            <w:r w:rsidRPr="00637CE9">
              <w:rPr>
                <w:rFonts w:eastAsia="MS Mincho" w:hint="eastAsia"/>
                <w:sz w:val="18"/>
                <w:lang w:val="en-CA" w:eastAsia="ja-JP"/>
              </w:rPr>
              <w:t>4:4</w:t>
            </w:r>
            <w:r w:rsidRPr="00637CE9">
              <w:rPr>
                <w:rFonts w:eastAsia="MS Mincho"/>
                <w:sz w:val="18"/>
                <w:lang w:val="en-CA"/>
              </w:rPr>
              <w:t xml:space="preserve"> 10 Intra</w:t>
            </w:r>
          </w:p>
        </w:tc>
        <w:tc>
          <w:tcPr>
            <w:tcW w:w="288" w:type="dxa"/>
          </w:tcPr>
          <w:p w14:paraId="3FD3C07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398AB2E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18FEFBF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05706A09" w14:textId="77777777" w:rsidTr="005C0112">
        <w:trPr>
          <w:gridBefore w:val="1"/>
          <w:wBefore w:w="140" w:type="dxa"/>
          <w:cantSplit/>
          <w:trHeight w:val="280"/>
          <w:jc w:val="center"/>
        </w:trPr>
        <w:tc>
          <w:tcPr>
            <w:tcW w:w="1440" w:type="dxa"/>
          </w:tcPr>
          <w:p w14:paraId="6EFBC9C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C79C2D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634BE9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GENERAL_12b_400_RExt</w:t>
            </w:r>
          </w:p>
        </w:tc>
        <w:tc>
          <w:tcPr>
            <w:tcW w:w="2304" w:type="dxa"/>
          </w:tcPr>
          <w:p w14:paraId="6080BD2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GENERAL_12b_400_RExt_Sony_1</w:t>
            </w:r>
          </w:p>
        </w:tc>
        <w:tc>
          <w:tcPr>
            <w:tcW w:w="864" w:type="dxa"/>
          </w:tcPr>
          <w:p w14:paraId="45E5B61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Monochrome 12</w:t>
            </w:r>
          </w:p>
        </w:tc>
        <w:tc>
          <w:tcPr>
            <w:tcW w:w="288" w:type="dxa"/>
          </w:tcPr>
          <w:p w14:paraId="1888902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4A0E767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27E4893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5CF22B78" w14:textId="77777777" w:rsidTr="005C0112">
        <w:trPr>
          <w:gridBefore w:val="1"/>
          <w:wBefore w:w="140" w:type="dxa"/>
          <w:cantSplit/>
          <w:trHeight w:val="280"/>
          <w:jc w:val="center"/>
        </w:trPr>
        <w:tc>
          <w:tcPr>
            <w:tcW w:w="1440" w:type="dxa"/>
          </w:tcPr>
          <w:p w14:paraId="44A07C1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BC5474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A4BA51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GENERAL_12b_420_RExt</w:t>
            </w:r>
          </w:p>
        </w:tc>
        <w:tc>
          <w:tcPr>
            <w:tcW w:w="2304" w:type="dxa"/>
          </w:tcPr>
          <w:p w14:paraId="03083AD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GENERAL_12b_420_RExt_Sony_1</w:t>
            </w:r>
          </w:p>
        </w:tc>
        <w:tc>
          <w:tcPr>
            <w:tcW w:w="864" w:type="dxa"/>
          </w:tcPr>
          <w:p w14:paraId="6DC636C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12 Intra</w:t>
            </w:r>
          </w:p>
        </w:tc>
        <w:tc>
          <w:tcPr>
            <w:tcW w:w="288" w:type="dxa"/>
          </w:tcPr>
          <w:p w14:paraId="682F4C2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7988597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7EDC1A8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2BF15101" w14:textId="77777777" w:rsidTr="005C0112">
        <w:trPr>
          <w:gridBefore w:val="1"/>
          <w:wBefore w:w="140" w:type="dxa"/>
          <w:cantSplit/>
          <w:trHeight w:val="280"/>
          <w:jc w:val="center"/>
        </w:trPr>
        <w:tc>
          <w:tcPr>
            <w:tcW w:w="1440" w:type="dxa"/>
          </w:tcPr>
          <w:p w14:paraId="517A7BA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2E58B9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B28A08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GENERAL_12b_422_RExt</w:t>
            </w:r>
          </w:p>
        </w:tc>
        <w:tc>
          <w:tcPr>
            <w:tcW w:w="2304" w:type="dxa"/>
          </w:tcPr>
          <w:p w14:paraId="00A34D3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GENERAL_12b_422_RExt_Sony_1</w:t>
            </w:r>
          </w:p>
        </w:tc>
        <w:tc>
          <w:tcPr>
            <w:tcW w:w="864" w:type="dxa"/>
          </w:tcPr>
          <w:p w14:paraId="13D6C9B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4:2:2 1</w:t>
            </w:r>
            <w:r w:rsidRPr="00637CE9">
              <w:rPr>
                <w:rFonts w:eastAsia="MS Mincho" w:hint="eastAsia"/>
                <w:sz w:val="18"/>
                <w:lang w:val="en-CA" w:eastAsia="ja-JP"/>
              </w:rPr>
              <w:t>2</w:t>
            </w:r>
            <w:r w:rsidRPr="00637CE9">
              <w:rPr>
                <w:rFonts w:eastAsia="MS Mincho"/>
                <w:sz w:val="18"/>
                <w:lang w:val="en-CA"/>
              </w:rPr>
              <w:t xml:space="preserve"> Intra</w:t>
            </w:r>
          </w:p>
        </w:tc>
        <w:tc>
          <w:tcPr>
            <w:tcW w:w="288" w:type="dxa"/>
          </w:tcPr>
          <w:p w14:paraId="32065AC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38D5B16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7904104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2088A114" w14:textId="77777777" w:rsidTr="005C0112">
        <w:trPr>
          <w:gridBefore w:val="1"/>
          <w:wBefore w:w="140" w:type="dxa"/>
          <w:cantSplit/>
          <w:trHeight w:val="280"/>
          <w:jc w:val="center"/>
        </w:trPr>
        <w:tc>
          <w:tcPr>
            <w:tcW w:w="1440" w:type="dxa"/>
          </w:tcPr>
          <w:p w14:paraId="63BD6BB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4D9B82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F7A68E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GENERAL_12b_444_RExt</w:t>
            </w:r>
          </w:p>
        </w:tc>
        <w:tc>
          <w:tcPr>
            <w:tcW w:w="2304" w:type="dxa"/>
          </w:tcPr>
          <w:p w14:paraId="7616B9A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GENERAL_12b_444_RExt_Sony_2</w:t>
            </w:r>
          </w:p>
        </w:tc>
        <w:tc>
          <w:tcPr>
            <w:tcW w:w="864" w:type="dxa"/>
          </w:tcPr>
          <w:p w14:paraId="60DC6EA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w:t>
            </w:r>
            <w:r w:rsidRPr="00637CE9">
              <w:rPr>
                <w:rFonts w:eastAsia="MS Mincho" w:hint="eastAsia"/>
                <w:sz w:val="18"/>
                <w:lang w:val="en-CA" w:eastAsia="ja-JP"/>
              </w:rPr>
              <w:t>4:4</w:t>
            </w:r>
            <w:r w:rsidRPr="00637CE9">
              <w:rPr>
                <w:rFonts w:eastAsia="MS Mincho"/>
                <w:sz w:val="18"/>
                <w:lang w:val="en-CA"/>
              </w:rPr>
              <w:t xml:space="preserve"> 1</w:t>
            </w:r>
            <w:r w:rsidRPr="00637CE9">
              <w:rPr>
                <w:rFonts w:eastAsia="MS Mincho" w:hint="eastAsia"/>
                <w:sz w:val="18"/>
                <w:lang w:val="en-CA" w:eastAsia="ja-JP"/>
              </w:rPr>
              <w:t>2</w:t>
            </w:r>
            <w:r w:rsidRPr="00637CE9">
              <w:rPr>
                <w:rFonts w:eastAsia="MS Mincho"/>
                <w:sz w:val="18"/>
                <w:lang w:val="en-CA"/>
              </w:rPr>
              <w:t xml:space="preserve"> Intra</w:t>
            </w:r>
          </w:p>
        </w:tc>
        <w:tc>
          <w:tcPr>
            <w:tcW w:w="288" w:type="dxa"/>
          </w:tcPr>
          <w:p w14:paraId="038D6DE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63BE3F6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1494839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163E2A0D" w14:textId="77777777" w:rsidTr="005C0112">
        <w:trPr>
          <w:gridBefore w:val="1"/>
          <w:wBefore w:w="140" w:type="dxa"/>
          <w:cantSplit/>
          <w:trHeight w:val="280"/>
          <w:jc w:val="center"/>
        </w:trPr>
        <w:tc>
          <w:tcPr>
            <w:tcW w:w="1440" w:type="dxa"/>
          </w:tcPr>
          <w:p w14:paraId="34984DB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1EA29F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F58C35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GENERAL_16b_400_RExt</w:t>
            </w:r>
          </w:p>
        </w:tc>
        <w:tc>
          <w:tcPr>
            <w:tcW w:w="2304" w:type="dxa"/>
          </w:tcPr>
          <w:p w14:paraId="2B49EB6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GENERAL_16b_400_RExt_Sony_1</w:t>
            </w:r>
          </w:p>
        </w:tc>
        <w:tc>
          <w:tcPr>
            <w:tcW w:w="864" w:type="dxa"/>
          </w:tcPr>
          <w:p w14:paraId="4DD93E6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Monochrome 16</w:t>
            </w:r>
          </w:p>
        </w:tc>
        <w:tc>
          <w:tcPr>
            <w:tcW w:w="288" w:type="dxa"/>
          </w:tcPr>
          <w:p w14:paraId="223C3A7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7B9C4F9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36A5EB3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10F29A66" w14:textId="77777777" w:rsidTr="005C0112">
        <w:trPr>
          <w:gridBefore w:val="1"/>
          <w:wBefore w:w="140" w:type="dxa"/>
          <w:cantSplit/>
          <w:trHeight w:val="280"/>
          <w:jc w:val="center"/>
        </w:trPr>
        <w:tc>
          <w:tcPr>
            <w:tcW w:w="1440" w:type="dxa"/>
          </w:tcPr>
          <w:p w14:paraId="69DFF29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F6B4C3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25802B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GENERAL_16b_444_RExt</w:t>
            </w:r>
          </w:p>
        </w:tc>
        <w:tc>
          <w:tcPr>
            <w:tcW w:w="2304" w:type="dxa"/>
          </w:tcPr>
          <w:p w14:paraId="656D28C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GENERAL_16b_444_RExt_Sony_</w:t>
            </w:r>
            <w:r w:rsidRPr="00637CE9">
              <w:rPr>
                <w:rFonts w:eastAsia="MS Mincho" w:hint="eastAsia"/>
                <w:sz w:val="18"/>
                <w:lang w:val="en-GB" w:eastAsia="ja-JP"/>
              </w:rPr>
              <w:t>2</w:t>
            </w:r>
          </w:p>
        </w:tc>
        <w:tc>
          <w:tcPr>
            <w:tcW w:w="864" w:type="dxa"/>
          </w:tcPr>
          <w:p w14:paraId="27C255A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Main 4:</w:t>
            </w:r>
            <w:r w:rsidRPr="00637CE9">
              <w:rPr>
                <w:rFonts w:eastAsia="MS Mincho" w:hint="eastAsia"/>
                <w:sz w:val="18"/>
                <w:lang w:val="en-CA" w:eastAsia="ja-JP"/>
              </w:rPr>
              <w:t>4:4</w:t>
            </w:r>
            <w:r w:rsidRPr="00637CE9">
              <w:rPr>
                <w:rFonts w:eastAsia="MS Mincho"/>
                <w:sz w:val="18"/>
                <w:lang w:val="en-CA"/>
              </w:rPr>
              <w:t xml:space="preserve"> 1</w:t>
            </w:r>
            <w:r w:rsidRPr="00637CE9">
              <w:rPr>
                <w:rFonts w:eastAsia="MS Mincho" w:hint="eastAsia"/>
                <w:sz w:val="18"/>
                <w:lang w:val="en-CA" w:eastAsia="ja-JP"/>
              </w:rPr>
              <w:t>6</w:t>
            </w:r>
            <w:r w:rsidRPr="00637CE9">
              <w:rPr>
                <w:rFonts w:eastAsia="MS Mincho"/>
                <w:sz w:val="18"/>
                <w:lang w:val="en-CA"/>
              </w:rPr>
              <w:t xml:space="preserve"> Intra</w:t>
            </w:r>
          </w:p>
        </w:tc>
        <w:tc>
          <w:tcPr>
            <w:tcW w:w="288" w:type="dxa"/>
          </w:tcPr>
          <w:p w14:paraId="655BB43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0A1D7AB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27F8DAE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57E657BD" w14:textId="77777777" w:rsidTr="005C0112">
        <w:trPr>
          <w:gridBefore w:val="1"/>
          <w:wBefore w:w="140" w:type="dxa"/>
          <w:cantSplit/>
          <w:trHeight w:val="280"/>
          <w:jc w:val="center"/>
        </w:trPr>
        <w:tc>
          <w:tcPr>
            <w:tcW w:w="1440" w:type="dxa"/>
          </w:tcPr>
          <w:p w14:paraId="461A03A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F0B449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E53E2D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GENERAL_16b_444_highThroughput_RExt</w:t>
            </w:r>
          </w:p>
        </w:tc>
        <w:tc>
          <w:tcPr>
            <w:tcW w:w="2304" w:type="dxa"/>
          </w:tcPr>
          <w:p w14:paraId="13317D84"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GENERAL_16b_444_highThroughput_RExt_Sony_</w:t>
            </w:r>
            <w:r w:rsidRPr="00637CE9">
              <w:rPr>
                <w:rFonts w:eastAsia="MS Mincho" w:hint="eastAsia"/>
                <w:sz w:val="18"/>
                <w:lang w:val="en-GB" w:eastAsia="ja-JP"/>
              </w:rPr>
              <w:t>2</w:t>
            </w:r>
          </w:p>
        </w:tc>
        <w:tc>
          <w:tcPr>
            <w:tcW w:w="864" w:type="dxa"/>
          </w:tcPr>
          <w:p w14:paraId="6CA8E1A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16 Intra</w:t>
            </w:r>
          </w:p>
        </w:tc>
        <w:tc>
          <w:tcPr>
            <w:tcW w:w="288" w:type="dxa"/>
          </w:tcPr>
          <w:p w14:paraId="25E5C66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7AF9CF5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5C94EA1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549E4817" w14:textId="77777777" w:rsidTr="005C0112">
        <w:trPr>
          <w:gridBefore w:val="1"/>
          <w:wBefore w:w="140" w:type="dxa"/>
          <w:cantSplit/>
          <w:trHeight w:val="280"/>
          <w:jc w:val="center"/>
        </w:trPr>
        <w:tc>
          <w:tcPr>
            <w:tcW w:w="1440" w:type="dxa"/>
          </w:tcPr>
          <w:p w14:paraId="3AC0DB8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3B1C8A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66B212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637CE9">
              <w:rPr>
                <w:rFonts w:eastAsia="MS Mincho"/>
                <w:sz w:val="18"/>
                <w:lang w:val="en-GB" w:eastAsia="ja-JP"/>
              </w:rPr>
              <w:t>WAVETILES_RExt</w:t>
            </w:r>
            <w:proofErr w:type="spellEnd"/>
          </w:p>
        </w:tc>
        <w:tc>
          <w:tcPr>
            <w:tcW w:w="2304" w:type="dxa"/>
          </w:tcPr>
          <w:p w14:paraId="76E4C73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WAVETILES_RExt_Sony_</w:t>
            </w:r>
            <w:r w:rsidRPr="00637CE9">
              <w:rPr>
                <w:rFonts w:eastAsia="MS Mincho" w:hint="eastAsia"/>
                <w:sz w:val="18"/>
                <w:lang w:val="en-GB" w:eastAsia="ja-JP"/>
              </w:rPr>
              <w:t>2</w:t>
            </w:r>
          </w:p>
        </w:tc>
        <w:tc>
          <w:tcPr>
            <w:tcW w:w="864" w:type="dxa"/>
          </w:tcPr>
          <w:p w14:paraId="41BC4DB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16 Intra</w:t>
            </w:r>
          </w:p>
        </w:tc>
        <w:tc>
          <w:tcPr>
            <w:tcW w:w="288" w:type="dxa"/>
          </w:tcPr>
          <w:p w14:paraId="6FFE6EA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X</w:t>
            </w:r>
          </w:p>
        </w:tc>
        <w:tc>
          <w:tcPr>
            <w:tcW w:w="720" w:type="dxa"/>
          </w:tcPr>
          <w:p w14:paraId="0EE8ACB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hint="eastAsia"/>
                <w:sz w:val="18"/>
                <w:lang w:val="en-CA" w:eastAsia="ja-JP"/>
              </w:rPr>
              <w:t>3.0 and higher</w:t>
            </w:r>
          </w:p>
        </w:tc>
        <w:tc>
          <w:tcPr>
            <w:tcW w:w="432" w:type="dxa"/>
            <w:gridSpan w:val="2"/>
          </w:tcPr>
          <w:p w14:paraId="0F37394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637CE9" w:rsidRPr="00637CE9" w14:paraId="3DC0F239" w14:textId="77777777" w:rsidTr="005C0112">
        <w:trPr>
          <w:gridBefore w:val="1"/>
          <w:wBefore w:w="140" w:type="dxa"/>
          <w:cantSplit/>
          <w:trHeight w:val="280"/>
          <w:jc w:val="center"/>
        </w:trPr>
        <w:tc>
          <w:tcPr>
            <w:tcW w:w="1440" w:type="dxa"/>
          </w:tcPr>
          <w:p w14:paraId="574083A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637CE9">
              <w:rPr>
                <w:rFonts w:eastAsia="MS Mincho"/>
                <w:sz w:val="18"/>
                <w:lang w:val="en-CA" w:eastAsia="ja-JP"/>
              </w:rPr>
              <w:t>High throughput</w:t>
            </w:r>
          </w:p>
        </w:tc>
        <w:tc>
          <w:tcPr>
            <w:tcW w:w="1584" w:type="dxa"/>
          </w:tcPr>
          <w:p w14:paraId="6106993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52FE79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WPP_AND_TILE_10Bit422Test_HIGH_TP_444_10BIT_RExt</w:t>
            </w:r>
          </w:p>
        </w:tc>
        <w:tc>
          <w:tcPr>
            <w:tcW w:w="2304" w:type="dxa"/>
          </w:tcPr>
          <w:p w14:paraId="29D51A5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WPP_AND_TILE_10Bit422Test_HIGH_TP_444_10BIT_RExt_Apple_</w:t>
            </w:r>
            <w:del w:id="25" w:author="SCC-conformance-v10" w:date="2018-09-30T00:40:00Z">
              <w:r w:rsidRPr="00637CE9" w:rsidDel="003D3455">
                <w:rPr>
                  <w:rFonts w:eastAsia="MS Mincho"/>
                  <w:sz w:val="18"/>
                  <w:lang w:val="en-GB" w:eastAsia="ja-JP"/>
                </w:rPr>
                <w:delText>1</w:delText>
              </w:r>
            </w:del>
            <w:ins w:id="26" w:author="SCC-conformance-v10" w:date="2018-09-30T00:40:00Z">
              <w:r w:rsidRPr="00637CE9">
                <w:rPr>
                  <w:rFonts w:eastAsia="MS Mincho"/>
                  <w:sz w:val="18"/>
                  <w:lang w:val="en-GB" w:eastAsia="ja-JP"/>
                </w:rPr>
                <w:t>2</w:t>
              </w:r>
            </w:ins>
          </w:p>
        </w:tc>
        <w:tc>
          <w:tcPr>
            <w:tcW w:w="864" w:type="dxa"/>
          </w:tcPr>
          <w:p w14:paraId="6F60978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10</w:t>
            </w:r>
          </w:p>
        </w:tc>
        <w:tc>
          <w:tcPr>
            <w:tcW w:w="288" w:type="dxa"/>
          </w:tcPr>
          <w:p w14:paraId="67A21605"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X</w:t>
            </w:r>
          </w:p>
        </w:tc>
        <w:tc>
          <w:tcPr>
            <w:tcW w:w="720" w:type="dxa"/>
          </w:tcPr>
          <w:p w14:paraId="5033A0F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del w:id="27" w:author="SCC-conformance-v10" w:date="2018-09-30T00:41:00Z">
              <w:r w:rsidRPr="00637CE9" w:rsidDel="003D3455">
                <w:rPr>
                  <w:rFonts w:eastAsia="MS Mincho"/>
                  <w:sz w:val="18"/>
                  <w:lang w:val="en-CA" w:eastAsia="ja-JP"/>
                </w:rPr>
                <w:delText>6.2</w:delText>
              </w:r>
            </w:del>
            <w:ins w:id="28" w:author="SCC-conformance-v10" w:date="2018-09-30T00:41:00Z">
              <w:r w:rsidRPr="00637CE9">
                <w:rPr>
                  <w:rFonts w:eastAsia="MS Mincho"/>
                  <w:sz w:val="18"/>
                  <w:lang w:val="en-CA" w:eastAsia="ja-JP"/>
                </w:rPr>
                <w:t>4.0 and higher</w:t>
              </w:r>
            </w:ins>
          </w:p>
        </w:tc>
        <w:tc>
          <w:tcPr>
            <w:tcW w:w="432" w:type="dxa"/>
            <w:gridSpan w:val="2"/>
          </w:tcPr>
          <w:p w14:paraId="67B249A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24</w:t>
            </w:r>
          </w:p>
        </w:tc>
      </w:tr>
      <w:tr w:rsidR="00637CE9" w:rsidRPr="00637CE9" w14:paraId="7E1F83DD" w14:textId="77777777" w:rsidTr="005C0112">
        <w:trPr>
          <w:gridBefore w:val="1"/>
          <w:wBefore w:w="140" w:type="dxa"/>
          <w:cantSplit/>
          <w:trHeight w:val="280"/>
          <w:jc w:val="center"/>
        </w:trPr>
        <w:tc>
          <w:tcPr>
            <w:tcW w:w="1440" w:type="dxa"/>
          </w:tcPr>
          <w:p w14:paraId="2E194B0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B60089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E3723EF"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WPP_AND_TILE_AND_CABAC_BYPASS_ALIGN_0_HIGH_TP_444_14BIT_RExt</w:t>
            </w:r>
          </w:p>
        </w:tc>
        <w:tc>
          <w:tcPr>
            <w:tcW w:w="2304" w:type="dxa"/>
          </w:tcPr>
          <w:p w14:paraId="346A6AC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WPP_AND_TILE_AND_CABAC_BYPASS_ALIGN_0_HIGH_TP_444_14BIT_RExt_Apple_</w:t>
            </w:r>
            <w:del w:id="29" w:author="SCC-conformance-v10" w:date="2018-09-30T00:41:00Z">
              <w:r w:rsidRPr="00637CE9" w:rsidDel="003D3455">
                <w:rPr>
                  <w:rFonts w:eastAsia="MS Mincho"/>
                  <w:sz w:val="18"/>
                  <w:lang w:val="en-GB" w:eastAsia="ja-JP"/>
                </w:rPr>
                <w:delText>1</w:delText>
              </w:r>
            </w:del>
            <w:ins w:id="30" w:author="SCC-conformance-v10" w:date="2018-09-30T00:41:00Z">
              <w:r w:rsidRPr="00637CE9">
                <w:rPr>
                  <w:rFonts w:eastAsia="MS Mincho"/>
                  <w:sz w:val="18"/>
                  <w:lang w:val="en-GB" w:eastAsia="ja-JP"/>
                </w:rPr>
                <w:t>2</w:t>
              </w:r>
            </w:ins>
          </w:p>
        </w:tc>
        <w:tc>
          <w:tcPr>
            <w:tcW w:w="864" w:type="dxa"/>
          </w:tcPr>
          <w:p w14:paraId="719038A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14</w:t>
            </w:r>
          </w:p>
        </w:tc>
        <w:tc>
          <w:tcPr>
            <w:tcW w:w="288" w:type="dxa"/>
          </w:tcPr>
          <w:p w14:paraId="44DA340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X</w:t>
            </w:r>
          </w:p>
        </w:tc>
        <w:tc>
          <w:tcPr>
            <w:tcW w:w="720" w:type="dxa"/>
          </w:tcPr>
          <w:p w14:paraId="020A2CB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3.1 and higher</w:t>
            </w:r>
          </w:p>
        </w:tc>
        <w:tc>
          <w:tcPr>
            <w:tcW w:w="432" w:type="dxa"/>
            <w:gridSpan w:val="2"/>
          </w:tcPr>
          <w:p w14:paraId="5B62F360"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30</w:t>
            </w:r>
          </w:p>
        </w:tc>
      </w:tr>
      <w:tr w:rsidR="00637CE9" w:rsidRPr="00637CE9" w14:paraId="750226D6" w14:textId="77777777" w:rsidTr="005C0112">
        <w:trPr>
          <w:gridBefore w:val="1"/>
          <w:wBefore w:w="140" w:type="dxa"/>
          <w:cantSplit/>
          <w:trHeight w:val="280"/>
          <w:jc w:val="center"/>
        </w:trPr>
        <w:tc>
          <w:tcPr>
            <w:tcW w:w="1440" w:type="dxa"/>
          </w:tcPr>
          <w:p w14:paraId="1A12ABE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9595EB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49342E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WPP_AND_TILE_AND_CABAC_BYPASS_ALIGN_1_HIGH_TP_444_14BIT_RExt</w:t>
            </w:r>
          </w:p>
        </w:tc>
        <w:tc>
          <w:tcPr>
            <w:tcW w:w="2304" w:type="dxa"/>
          </w:tcPr>
          <w:p w14:paraId="3079BEF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WPP_AND_TILE_AND_CABAC_BYPASS_ALIGN_1_HIGH_TP_444_14BIT_RExt_Apple_</w:t>
            </w:r>
            <w:del w:id="31" w:author="SCC-conformance-v10" w:date="2018-09-30T00:42:00Z">
              <w:r w:rsidRPr="00637CE9" w:rsidDel="003D3455">
                <w:rPr>
                  <w:rFonts w:eastAsia="MS Mincho"/>
                  <w:sz w:val="18"/>
                  <w:lang w:val="en-GB" w:eastAsia="ja-JP"/>
                </w:rPr>
                <w:delText>1</w:delText>
              </w:r>
            </w:del>
            <w:ins w:id="32" w:author="SCC-conformance-v10" w:date="2018-09-30T00:42:00Z">
              <w:r w:rsidRPr="00637CE9">
                <w:rPr>
                  <w:rFonts w:eastAsia="MS Mincho"/>
                  <w:sz w:val="18"/>
                  <w:lang w:val="en-GB" w:eastAsia="ja-JP"/>
                </w:rPr>
                <w:t>2</w:t>
              </w:r>
            </w:ins>
          </w:p>
        </w:tc>
        <w:tc>
          <w:tcPr>
            <w:tcW w:w="864" w:type="dxa"/>
          </w:tcPr>
          <w:p w14:paraId="49A065B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14</w:t>
            </w:r>
          </w:p>
        </w:tc>
        <w:tc>
          <w:tcPr>
            <w:tcW w:w="288" w:type="dxa"/>
          </w:tcPr>
          <w:p w14:paraId="296B291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X</w:t>
            </w:r>
          </w:p>
        </w:tc>
        <w:tc>
          <w:tcPr>
            <w:tcW w:w="720" w:type="dxa"/>
          </w:tcPr>
          <w:p w14:paraId="0F13809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3.1 and higher</w:t>
            </w:r>
          </w:p>
        </w:tc>
        <w:tc>
          <w:tcPr>
            <w:tcW w:w="432" w:type="dxa"/>
            <w:gridSpan w:val="2"/>
          </w:tcPr>
          <w:p w14:paraId="7A38EDA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30</w:t>
            </w:r>
          </w:p>
        </w:tc>
      </w:tr>
      <w:tr w:rsidR="00637CE9" w:rsidRPr="00637CE9" w14:paraId="154D44C3" w14:textId="77777777" w:rsidTr="005C0112">
        <w:trPr>
          <w:gridBefore w:val="1"/>
          <w:wBefore w:w="140" w:type="dxa"/>
          <w:cantSplit/>
          <w:trHeight w:val="280"/>
          <w:jc w:val="center"/>
        </w:trPr>
        <w:tc>
          <w:tcPr>
            <w:tcW w:w="1440" w:type="dxa"/>
          </w:tcPr>
          <w:p w14:paraId="6E98D3A7"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7FCADD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3A715C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WPP_AND_TILE_AND_CABAC_EXT_PREC_1_HIGH_TP_444_14BIT_RExt</w:t>
            </w:r>
          </w:p>
        </w:tc>
        <w:tc>
          <w:tcPr>
            <w:tcW w:w="2304" w:type="dxa"/>
          </w:tcPr>
          <w:p w14:paraId="2BFA93E9"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WPP_AND_TILE_AND_CABAC_EXT_PREC_1_HIGH_TP_444_14BIT_RExt_Apple_</w:t>
            </w:r>
            <w:del w:id="33" w:author="SCC-conformance-v10" w:date="2018-09-30T00:42:00Z">
              <w:r w:rsidRPr="00637CE9" w:rsidDel="003D3455">
                <w:rPr>
                  <w:rFonts w:eastAsia="MS Mincho"/>
                  <w:sz w:val="18"/>
                  <w:lang w:val="en-GB" w:eastAsia="ja-JP"/>
                </w:rPr>
                <w:delText>1</w:delText>
              </w:r>
            </w:del>
            <w:ins w:id="34" w:author="SCC-conformance-v10" w:date="2018-09-30T00:42:00Z">
              <w:r w:rsidRPr="00637CE9">
                <w:rPr>
                  <w:rFonts w:eastAsia="MS Mincho"/>
                  <w:sz w:val="18"/>
                  <w:lang w:val="en-GB" w:eastAsia="ja-JP"/>
                </w:rPr>
                <w:t>2</w:t>
              </w:r>
            </w:ins>
          </w:p>
        </w:tc>
        <w:tc>
          <w:tcPr>
            <w:tcW w:w="864" w:type="dxa"/>
          </w:tcPr>
          <w:p w14:paraId="470922B8"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14</w:t>
            </w:r>
          </w:p>
        </w:tc>
        <w:tc>
          <w:tcPr>
            <w:tcW w:w="288" w:type="dxa"/>
          </w:tcPr>
          <w:p w14:paraId="4485B4DA"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X</w:t>
            </w:r>
          </w:p>
        </w:tc>
        <w:tc>
          <w:tcPr>
            <w:tcW w:w="720" w:type="dxa"/>
          </w:tcPr>
          <w:p w14:paraId="5877D80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3.1 and higher</w:t>
            </w:r>
          </w:p>
        </w:tc>
        <w:tc>
          <w:tcPr>
            <w:tcW w:w="432" w:type="dxa"/>
            <w:gridSpan w:val="2"/>
          </w:tcPr>
          <w:p w14:paraId="08A74D4D"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30</w:t>
            </w:r>
          </w:p>
        </w:tc>
      </w:tr>
      <w:tr w:rsidR="00637CE9" w:rsidRPr="00637CE9" w14:paraId="79C739ED" w14:textId="77777777" w:rsidTr="005C0112">
        <w:trPr>
          <w:gridBefore w:val="1"/>
          <w:wBefore w:w="140" w:type="dxa"/>
          <w:cantSplit/>
          <w:trHeight w:val="280"/>
          <w:jc w:val="center"/>
        </w:trPr>
        <w:tc>
          <w:tcPr>
            <w:tcW w:w="1440" w:type="dxa"/>
          </w:tcPr>
          <w:p w14:paraId="5053B2BF"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5FD3549"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DF1FA93"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WPP_AND_TILE_HIGH_TP_444_8BIT_RExt</w:t>
            </w:r>
          </w:p>
        </w:tc>
        <w:tc>
          <w:tcPr>
            <w:tcW w:w="2304" w:type="dxa"/>
          </w:tcPr>
          <w:p w14:paraId="5726B710"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WPP_AND_TILE_HIGH_TP_444_8BIT_RExt_Apple_</w:t>
            </w:r>
            <w:del w:id="35" w:author="SCC-conformance-v10" w:date="2018-09-30T00:42:00Z">
              <w:r w:rsidRPr="00637CE9" w:rsidDel="003D3455">
                <w:rPr>
                  <w:rFonts w:eastAsia="MS Mincho"/>
                  <w:sz w:val="18"/>
                  <w:lang w:val="en-GB" w:eastAsia="ja-JP"/>
                </w:rPr>
                <w:delText>1</w:delText>
              </w:r>
            </w:del>
            <w:ins w:id="36" w:author="SCC-conformance-v10" w:date="2018-09-30T00:42:00Z">
              <w:r w:rsidRPr="00637CE9">
                <w:rPr>
                  <w:rFonts w:eastAsia="MS Mincho"/>
                  <w:sz w:val="18"/>
                  <w:lang w:val="en-GB" w:eastAsia="ja-JP"/>
                </w:rPr>
                <w:t>2</w:t>
              </w:r>
            </w:ins>
          </w:p>
        </w:tc>
        <w:tc>
          <w:tcPr>
            <w:tcW w:w="864" w:type="dxa"/>
          </w:tcPr>
          <w:p w14:paraId="0349BC9B"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8</w:t>
            </w:r>
          </w:p>
        </w:tc>
        <w:tc>
          <w:tcPr>
            <w:tcW w:w="288" w:type="dxa"/>
          </w:tcPr>
          <w:p w14:paraId="3ED526FA"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X</w:t>
            </w:r>
          </w:p>
        </w:tc>
        <w:tc>
          <w:tcPr>
            <w:tcW w:w="720" w:type="dxa"/>
          </w:tcPr>
          <w:p w14:paraId="12452628"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3.1 and higher</w:t>
            </w:r>
          </w:p>
        </w:tc>
        <w:tc>
          <w:tcPr>
            <w:tcW w:w="432" w:type="dxa"/>
            <w:gridSpan w:val="2"/>
          </w:tcPr>
          <w:p w14:paraId="01D59524" w14:textId="77777777" w:rsidR="00637CE9" w:rsidRPr="00637CE9" w:rsidRDefault="00637CE9" w:rsidP="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30</w:t>
            </w:r>
          </w:p>
        </w:tc>
      </w:tr>
      <w:tr w:rsidR="00637CE9" w:rsidRPr="00637CE9" w14:paraId="6257DCEF" w14:textId="77777777" w:rsidTr="005C0112">
        <w:trPr>
          <w:gridBefore w:val="1"/>
          <w:wBefore w:w="140" w:type="dxa"/>
          <w:cantSplit/>
          <w:trHeight w:val="280"/>
          <w:jc w:val="center"/>
        </w:trPr>
        <w:tc>
          <w:tcPr>
            <w:tcW w:w="1440" w:type="dxa"/>
          </w:tcPr>
          <w:p w14:paraId="6B062D9C"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710BBD2"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80254C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WPP_HIGH_TP_444_8BIT_RExt</w:t>
            </w:r>
          </w:p>
        </w:tc>
        <w:tc>
          <w:tcPr>
            <w:tcW w:w="2304" w:type="dxa"/>
          </w:tcPr>
          <w:p w14:paraId="5C7A7EC6"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637CE9">
              <w:rPr>
                <w:rFonts w:eastAsia="MS Mincho"/>
                <w:sz w:val="18"/>
                <w:lang w:val="en-GB" w:eastAsia="ja-JP"/>
              </w:rPr>
              <w:t>WPP_HIGH_TP_444_8BIT_RExt_Apple_</w:t>
            </w:r>
            <w:del w:id="37" w:author="SCC-conformance-v10" w:date="2018-09-30T00:42:00Z">
              <w:r w:rsidRPr="00637CE9" w:rsidDel="003D3455">
                <w:rPr>
                  <w:rFonts w:eastAsia="MS Mincho"/>
                  <w:sz w:val="18"/>
                  <w:lang w:val="en-GB" w:eastAsia="ja-JP"/>
                </w:rPr>
                <w:delText>1</w:delText>
              </w:r>
            </w:del>
            <w:ins w:id="38" w:author="SCC-conformance-v10" w:date="2018-09-30T00:42:00Z">
              <w:r w:rsidRPr="00637CE9">
                <w:rPr>
                  <w:rFonts w:eastAsia="MS Mincho"/>
                  <w:sz w:val="18"/>
                  <w:lang w:val="en-GB" w:eastAsia="ja-JP"/>
                </w:rPr>
                <w:t>2</w:t>
              </w:r>
            </w:ins>
          </w:p>
        </w:tc>
        <w:tc>
          <w:tcPr>
            <w:tcW w:w="864" w:type="dxa"/>
          </w:tcPr>
          <w:p w14:paraId="625E6C23"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637CE9">
              <w:rPr>
                <w:rFonts w:eastAsia="MS Mincho"/>
                <w:sz w:val="18"/>
                <w:lang w:val="en-CA"/>
              </w:rPr>
              <w:t>High Throughput 4:4:4 8</w:t>
            </w:r>
          </w:p>
        </w:tc>
        <w:tc>
          <w:tcPr>
            <w:tcW w:w="288" w:type="dxa"/>
          </w:tcPr>
          <w:p w14:paraId="5B675E5E"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X</w:t>
            </w:r>
          </w:p>
        </w:tc>
        <w:tc>
          <w:tcPr>
            <w:tcW w:w="720" w:type="dxa"/>
          </w:tcPr>
          <w:p w14:paraId="279C2C51"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3.1 and higher</w:t>
            </w:r>
          </w:p>
        </w:tc>
        <w:tc>
          <w:tcPr>
            <w:tcW w:w="432" w:type="dxa"/>
            <w:gridSpan w:val="2"/>
          </w:tcPr>
          <w:p w14:paraId="2D5CF60B" w14:textId="77777777" w:rsidR="00637CE9" w:rsidRPr="00637CE9" w:rsidRDefault="00637CE9" w:rsidP="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637CE9">
              <w:rPr>
                <w:rFonts w:eastAsia="MS Mincho"/>
                <w:sz w:val="18"/>
                <w:lang w:val="en-CA" w:eastAsia="ja-JP"/>
              </w:rPr>
              <w:t>30</w:t>
            </w:r>
          </w:p>
        </w:tc>
      </w:tr>
    </w:tbl>
    <w:p w14:paraId="5FC3ADF7"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637CE9">
        <w:rPr>
          <w:i/>
          <w:noProof/>
          <w:sz w:val="24"/>
        </w:rPr>
        <w:t>After 6.7.6, add the following subclause and table:</w:t>
      </w:r>
    </w:p>
    <w:p w14:paraId="70F5C135" w14:textId="77777777" w:rsidR="00637CE9" w:rsidRPr="00637CE9" w:rsidRDefault="00637CE9" w:rsidP="00637CE9">
      <w:pPr>
        <w:keepNext/>
        <w:keepLines/>
        <w:tabs>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left"/>
        <w:outlineLvl w:val="2"/>
        <w:rPr>
          <w:rFonts w:eastAsia="MS Mincho"/>
          <w:b/>
          <w:bCs/>
          <w:sz w:val="26"/>
          <w:szCs w:val="26"/>
          <w:lang w:val="en-CA" w:eastAsia="ja-JP"/>
        </w:rPr>
      </w:pPr>
      <w:r w:rsidRPr="00637CE9">
        <w:rPr>
          <w:rFonts w:eastAsia="MS Mincho"/>
          <w:b/>
          <w:bCs/>
          <w:sz w:val="26"/>
          <w:szCs w:val="26"/>
          <w:lang w:val="en-CA" w:eastAsia="ja-JP"/>
        </w:rPr>
        <w:t>6.7.7</w:t>
      </w:r>
      <w:r w:rsidRPr="00637CE9">
        <w:rPr>
          <w:rFonts w:eastAsia="MS Mincho"/>
          <w:b/>
          <w:bCs/>
          <w:sz w:val="26"/>
          <w:szCs w:val="26"/>
          <w:lang w:val="en-CA" w:eastAsia="ja-JP"/>
        </w:rPr>
        <w:tab/>
        <w:t>Bitstreams for Screen-Extended Main, Screen-Extended Main 10, Screen-Extended Main 4:4:4, Screen-Extended Main 4:4:4 10, Screen-Extended High Throughput 4:4:4, Screen-Extended High Throughput 4:4:4 10 and Screen-Extended High Throughput 14 profiles</w:t>
      </w: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140"/>
        <w:gridCol w:w="1440"/>
        <w:gridCol w:w="1584"/>
        <w:gridCol w:w="1728"/>
        <w:gridCol w:w="2304"/>
        <w:gridCol w:w="864"/>
        <w:gridCol w:w="288"/>
        <w:gridCol w:w="720"/>
        <w:gridCol w:w="292"/>
        <w:gridCol w:w="140"/>
      </w:tblGrid>
      <w:tr w:rsidR="00637CE9" w:rsidRPr="00637CE9" w14:paraId="2A876BFC" w14:textId="77777777" w:rsidTr="005C0112">
        <w:trPr>
          <w:gridAfter w:val="1"/>
          <w:wAfter w:w="140" w:type="dxa"/>
          <w:cantSplit/>
          <w:tblHeader/>
        </w:trPr>
        <w:tc>
          <w:tcPr>
            <w:tcW w:w="9360" w:type="dxa"/>
            <w:gridSpan w:val="9"/>
            <w:tcBorders>
              <w:top w:val="nil"/>
              <w:left w:val="nil"/>
              <w:right w:val="nil"/>
            </w:tcBorders>
            <w:vAlign w:val="center"/>
          </w:tcPr>
          <w:p w14:paraId="1F01FE59"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b/>
                <w:bCs/>
                <w:lang w:val="en-CA" w:eastAsia="ja-JP"/>
              </w:rPr>
            </w:pPr>
            <w:r w:rsidRPr="00637CE9">
              <w:rPr>
                <w:rFonts w:eastAsia="MS Mincho"/>
                <w:b/>
                <w:bCs/>
                <w:lang w:val="en-CA" w:eastAsia="ja-JP"/>
              </w:rPr>
              <w:t>Table 7 – Bitstreams for Screen-Extended Main, Screen-Extended Main 10, Screen-Extended Main 4:4:4, Screen-Extended Main 4:4:4 10, Screen-Extended High Throughput 4:4:4, Screen-Extended High Throughput 4:4:4 10 and Screen-Extended High Throughput 14 profiles</w:t>
            </w:r>
          </w:p>
        </w:tc>
      </w:tr>
      <w:tr w:rsidR="00637CE9" w:rsidRPr="00637CE9" w14:paraId="548C8781" w14:textId="77777777" w:rsidTr="005C0112">
        <w:trPr>
          <w:gridBefore w:val="1"/>
          <w:wBefore w:w="140" w:type="dxa"/>
          <w:cantSplit/>
          <w:trHeight w:val="1728"/>
          <w:tblHeader/>
        </w:trPr>
        <w:tc>
          <w:tcPr>
            <w:tcW w:w="1440" w:type="dxa"/>
            <w:vAlign w:val="center"/>
          </w:tcPr>
          <w:p w14:paraId="2846593F"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637CE9">
              <w:rPr>
                <w:rFonts w:eastAsia="MS Mincho"/>
                <w:b/>
                <w:sz w:val="18"/>
                <w:szCs w:val="18"/>
                <w:lang w:val="en-CA" w:eastAsia="ja-JP"/>
              </w:rPr>
              <w:t>Categories</w:t>
            </w:r>
          </w:p>
        </w:tc>
        <w:tc>
          <w:tcPr>
            <w:tcW w:w="1584" w:type="dxa"/>
            <w:vAlign w:val="center"/>
          </w:tcPr>
          <w:p w14:paraId="2DDA904B"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637CE9">
              <w:rPr>
                <w:rFonts w:eastAsia="MS Mincho"/>
                <w:b/>
                <w:sz w:val="18"/>
                <w:szCs w:val="18"/>
                <w:lang w:val="en-CA" w:eastAsia="ja-JP"/>
              </w:rPr>
              <w:t>Subcategory</w:t>
            </w:r>
          </w:p>
        </w:tc>
        <w:tc>
          <w:tcPr>
            <w:tcW w:w="1728" w:type="dxa"/>
            <w:vAlign w:val="center"/>
          </w:tcPr>
          <w:p w14:paraId="34DE4EE2"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637CE9">
              <w:rPr>
                <w:rFonts w:eastAsia="MS Mincho"/>
                <w:b/>
                <w:sz w:val="18"/>
                <w:szCs w:val="18"/>
                <w:lang w:val="en-CA" w:eastAsia="ja-JP"/>
              </w:rPr>
              <w:t>Bitstream</w:t>
            </w:r>
          </w:p>
        </w:tc>
        <w:tc>
          <w:tcPr>
            <w:tcW w:w="2304" w:type="dxa"/>
            <w:vAlign w:val="center"/>
          </w:tcPr>
          <w:p w14:paraId="4F851270"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637CE9">
              <w:rPr>
                <w:rFonts w:eastAsia="MS Mincho"/>
                <w:b/>
                <w:sz w:val="18"/>
                <w:szCs w:val="18"/>
                <w:lang w:val="en-CA" w:eastAsia="ja-JP"/>
              </w:rPr>
              <w:t>File name</w:t>
            </w:r>
          </w:p>
        </w:tc>
        <w:tc>
          <w:tcPr>
            <w:tcW w:w="864" w:type="dxa"/>
            <w:textDirection w:val="btLr"/>
            <w:vAlign w:val="center"/>
          </w:tcPr>
          <w:p w14:paraId="3F212077"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637CE9">
              <w:rPr>
                <w:rFonts w:eastAsia="MS Mincho"/>
                <w:b/>
                <w:sz w:val="18"/>
                <w:szCs w:val="18"/>
                <w:lang w:val="en-CA" w:eastAsia="ja-JP"/>
              </w:rPr>
              <w:t>Profile</w:t>
            </w:r>
          </w:p>
        </w:tc>
        <w:tc>
          <w:tcPr>
            <w:tcW w:w="288" w:type="dxa"/>
            <w:textDirection w:val="btLr"/>
            <w:vAlign w:val="center"/>
          </w:tcPr>
          <w:p w14:paraId="74E73D89"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sz w:val="18"/>
                <w:szCs w:val="18"/>
                <w:lang w:val="en-CA" w:eastAsia="ja-JP"/>
              </w:rPr>
            </w:pPr>
            <w:r w:rsidRPr="00637CE9">
              <w:rPr>
                <w:rFonts w:eastAsia="MS Mincho"/>
                <w:b/>
                <w:sz w:val="18"/>
                <w:szCs w:val="18"/>
                <w:lang w:val="en-CA" w:eastAsia="ja-JP"/>
              </w:rPr>
              <w:t>Main tier</w:t>
            </w:r>
          </w:p>
        </w:tc>
        <w:tc>
          <w:tcPr>
            <w:tcW w:w="720" w:type="dxa"/>
            <w:textDirection w:val="btLr"/>
            <w:vAlign w:val="center"/>
          </w:tcPr>
          <w:p w14:paraId="66309579"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637CE9">
              <w:rPr>
                <w:rFonts w:eastAsia="MS Mincho"/>
                <w:b/>
                <w:sz w:val="18"/>
                <w:szCs w:val="18"/>
                <w:lang w:val="en-CA" w:eastAsia="ja-JP"/>
              </w:rPr>
              <w:t>Level</w:t>
            </w:r>
          </w:p>
        </w:tc>
        <w:tc>
          <w:tcPr>
            <w:tcW w:w="432" w:type="dxa"/>
            <w:gridSpan w:val="2"/>
            <w:textDirection w:val="btLr"/>
            <w:vAlign w:val="center"/>
          </w:tcPr>
          <w:p w14:paraId="70E32197"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637CE9">
              <w:rPr>
                <w:rFonts w:eastAsia="MS Mincho"/>
                <w:b/>
                <w:sz w:val="18"/>
                <w:szCs w:val="18"/>
                <w:lang w:val="en-CA" w:eastAsia="ja-JP"/>
              </w:rPr>
              <w:t>Frame rate (Frames/sec)</w:t>
            </w:r>
          </w:p>
        </w:tc>
      </w:tr>
      <w:tr w:rsidR="00637CE9" w:rsidRPr="00637CE9" w14:paraId="28CFCA80" w14:textId="77777777" w:rsidTr="005C0112">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2E373E33"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bookmarkStart w:id="39" w:name="_Hlk487535047"/>
            <w:r w:rsidRPr="00637CE9">
              <w:rPr>
                <w:rFonts w:eastAsia="MS Mincho"/>
                <w:sz w:val="18"/>
                <w:szCs w:val="18"/>
                <w:lang w:val="en-CA" w:eastAsia="ja-JP"/>
              </w:rPr>
              <w:t>Palette</w:t>
            </w:r>
          </w:p>
        </w:tc>
        <w:tc>
          <w:tcPr>
            <w:tcW w:w="1584" w:type="dxa"/>
            <w:vMerge w:val="restart"/>
            <w:tcBorders>
              <w:top w:val="single" w:sz="4" w:space="0" w:color="auto"/>
              <w:left w:val="single" w:sz="4" w:space="0" w:color="auto"/>
              <w:right w:val="single" w:sz="4" w:space="0" w:color="auto"/>
            </w:tcBorders>
            <w:vAlign w:val="center"/>
          </w:tcPr>
          <w:p w14:paraId="1859F84E"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Predictor palette initialization</w:t>
            </w:r>
          </w:p>
        </w:tc>
        <w:tc>
          <w:tcPr>
            <w:tcW w:w="1728" w:type="dxa"/>
            <w:tcBorders>
              <w:top w:val="single" w:sz="4" w:space="0" w:color="auto"/>
              <w:left w:val="single" w:sz="4" w:space="0" w:color="auto"/>
              <w:bottom w:val="single" w:sz="4" w:space="0" w:color="auto"/>
              <w:right w:val="single" w:sz="4" w:space="0" w:color="auto"/>
            </w:tcBorders>
            <w:vAlign w:val="center"/>
          </w:tcPr>
          <w:p w14:paraId="4E9790A4"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PPI_A</w:t>
            </w:r>
            <w:del w:id="40" w:author="SCC-conformance-v10" w:date="2018-09-30T00:43:00Z">
              <w:r w:rsidRPr="00637CE9" w:rsidDel="003D3455">
                <w:rPr>
                  <w:rFonts w:eastAsia="MS Mincho"/>
                  <w:sz w:val="18"/>
                  <w:szCs w:val="18"/>
                  <w:lang w:val="en-CA" w:eastAsia="ja-JP"/>
                </w:rPr>
                <w:delText>_InterDigital</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2794C849"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PPI_A_InterDigital_</w:t>
            </w:r>
            <w:del w:id="41" w:author="SCC-conformance-v10" w:date="2018-09-30T00:44:00Z">
              <w:r w:rsidRPr="00637CE9" w:rsidDel="00103C79">
                <w:rPr>
                  <w:rFonts w:eastAsia="MS Mincho"/>
                  <w:sz w:val="18"/>
                  <w:szCs w:val="18"/>
                  <w:lang w:val="en-CA" w:eastAsia="ja-JP"/>
                </w:rPr>
                <w:delText>1</w:delText>
              </w:r>
            </w:del>
            <w:ins w:id="42" w:author="SCC-conformance-v10" w:date="2018-09-30T00:44: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11D450CB"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192C3F09"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517AF417"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43" w:author="SCC-conformance-v10" w:date="2018-09-30T00:48:00Z">
              <w:r w:rsidRPr="00637CE9" w:rsidDel="00103C79">
                <w:rPr>
                  <w:rFonts w:eastAsia="MS Mincho"/>
                  <w:sz w:val="18"/>
                  <w:szCs w:val="18"/>
                  <w:lang w:val="en-CA" w:eastAsia="ja-JP"/>
                </w:rPr>
                <w:delText>6.2</w:delText>
              </w:r>
            </w:del>
            <w:ins w:id="44" w:author="SCC-conformance-v10" w:date="2018-09-30T00:48:00Z">
              <w:r w:rsidRPr="00637CE9">
                <w:rPr>
                  <w:rFonts w:eastAsia="MS Mincho"/>
                  <w:sz w:val="18"/>
                  <w:szCs w:val="18"/>
                  <w:lang w:val="en-CA" w:eastAsia="ja-JP"/>
                </w:rPr>
                <w:t>3.1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74F2FC8E"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30</w:t>
            </w:r>
          </w:p>
        </w:tc>
      </w:tr>
      <w:tr w:rsidR="00637CE9" w:rsidRPr="00637CE9" w14:paraId="02F95CF1" w14:textId="77777777" w:rsidTr="005C0112">
        <w:trPr>
          <w:gridBefore w:val="1"/>
          <w:wBefore w:w="140" w:type="dxa"/>
          <w:cantSplit/>
          <w:trHeight w:val="280"/>
        </w:trPr>
        <w:tc>
          <w:tcPr>
            <w:tcW w:w="1440" w:type="dxa"/>
            <w:vMerge/>
            <w:tcBorders>
              <w:left w:val="single" w:sz="4" w:space="0" w:color="auto"/>
              <w:right w:val="single" w:sz="4" w:space="0" w:color="auto"/>
            </w:tcBorders>
            <w:vAlign w:val="center"/>
          </w:tcPr>
          <w:p w14:paraId="46984E2A"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5BFB8DE7"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5C7FBF4B"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PPI_B</w:t>
            </w:r>
            <w:del w:id="45" w:author="SCC-conformance-v10" w:date="2018-09-30T00:43:00Z">
              <w:r w:rsidRPr="00637CE9" w:rsidDel="003D3455">
                <w:rPr>
                  <w:rFonts w:eastAsia="MS Mincho"/>
                  <w:sz w:val="18"/>
                  <w:szCs w:val="18"/>
                  <w:lang w:val="en-CA" w:eastAsia="ja-JP"/>
                </w:rPr>
                <w:delText>_InterDigital</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2BDA7B10"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PPI_B_InterDigital_</w:t>
            </w:r>
            <w:del w:id="46" w:author="SCC-conformance-v10" w:date="2018-09-30T00:45:00Z">
              <w:r w:rsidRPr="00637CE9" w:rsidDel="00103C79">
                <w:rPr>
                  <w:rFonts w:eastAsia="MS Mincho"/>
                  <w:sz w:val="18"/>
                  <w:szCs w:val="18"/>
                  <w:lang w:val="en-CA" w:eastAsia="ja-JP"/>
                </w:rPr>
                <w:delText>1</w:delText>
              </w:r>
            </w:del>
            <w:ins w:id="47"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77AFCDFB"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2E7E06BA"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33D4E0D1"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48" w:author="SCC-conformance-v10" w:date="2018-09-30T00:48:00Z">
              <w:r w:rsidRPr="00637CE9" w:rsidDel="00103C79">
                <w:rPr>
                  <w:rFonts w:eastAsia="MS Mincho"/>
                  <w:sz w:val="18"/>
                  <w:szCs w:val="18"/>
                  <w:lang w:val="en-CA" w:eastAsia="ja-JP"/>
                </w:rPr>
                <w:delText>6.2</w:delText>
              </w:r>
            </w:del>
            <w:ins w:id="49" w:author="SCC-conformance-v10" w:date="2018-09-30T00:48:00Z">
              <w:r w:rsidRPr="00637CE9">
                <w:rPr>
                  <w:rFonts w:eastAsia="MS Mincho"/>
                  <w:sz w:val="18"/>
                  <w:szCs w:val="18"/>
                  <w:lang w:val="en-CA" w:eastAsia="ja-JP"/>
                </w:rPr>
                <w:t>3.1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08C18433"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30</w:t>
            </w:r>
          </w:p>
        </w:tc>
      </w:tr>
      <w:tr w:rsidR="00637CE9" w:rsidRPr="00637CE9" w14:paraId="66B0FC06" w14:textId="77777777" w:rsidTr="005C0112">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336F36CF"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4C9671F3"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Palette size 0/1</w:t>
            </w:r>
          </w:p>
        </w:tc>
        <w:tc>
          <w:tcPr>
            <w:tcW w:w="1728" w:type="dxa"/>
            <w:tcBorders>
              <w:top w:val="single" w:sz="4" w:space="0" w:color="auto"/>
              <w:left w:val="single" w:sz="4" w:space="0" w:color="auto"/>
              <w:bottom w:val="single" w:sz="4" w:space="0" w:color="auto"/>
              <w:right w:val="single" w:sz="4" w:space="0" w:color="auto"/>
            </w:tcBorders>
            <w:vAlign w:val="center"/>
          </w:tcPr>
          <w:p w14:paraId="429E6473" w14:textId="77777777" w:rsidR="00637CE9" w:rsidRPr="00637CE9" w:rsidRDefault="00637CE9" w:rsidP="00637CE9">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637CE9">
              <w:rPr>
                <w:rFonts w:eastAsia="MS Mincho"/>
                <w:sz w:val="18"/>
                <w:szCs w:val="18"/>
                <w:lang w:val="en-CA" w:eastAsia="ja-JP"/>
              </w:rPr>
              <w:t>Zero_and_One_Palette_Size_A</w:t>
            </w:r>
            <w:proofErr w:type="spellEnd"/>
            <w:del w:id="50" w:author="SCC-conformance-v10" w:date="2018-09-30T00:43:00Z">
              <w:r w:rsidRPr="00637CE9" w:rsidDel="003D3455">
                <w:rPr>
                  <w:rFonts w:eastAsia="MS Mincho"/>
                  <w:sz w:val="18"/>
                  <w:szCs w:val="18"/>
                  <w:lang w:val="en-CA" w:eastAsia="ja-JP"/>
                </w:rPr>
                <w:delText>_Canon</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51805C34"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Zero_and_One_Palette_Size_A_Canon_</w:t>
            </w:r>
            <w:del w:id="51" w:author="SCC-conformance-v10" w:date="2018-09-30T00:45:00Z">
              <w:r w:rsidRPr="00637CE9" w:rsidDel="00103C79">
                <w:rPr>
                  <w:rFonts w:eastAsia="MS Mincho"/>
                  <w:sz w:val="18"/>
                  <w:szCs w:val="18"/>
                  <w:lang w:val="en-CA" w:eastAsia="ja-JP"/>
                </w:rPr>
                <w:delText>1</w:delText>
              </w:r>
            </w:del>
            <w:ins w:id="52"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445E1B38"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6947157F"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6710A764"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4.0</w:t>
            </w:r>
            <w:ins w:id="53" w:author="SCC-conformance-v10" w:date="2018-09-30T00:48:00Z">
              <w:r w:rsidRPr="00637CE9">
                <w:rPr>
                  <w:rFonts w:eastAsia="MS Mincho"/>
                  <w:sz w:val="18"/>
                  <w:szCs w:val="18"/>
                  <w:lang w:val="en-CA" w:eastAsia="ja-JP"/>
                </w:rPr>
                <w:t xml:space="preserve">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04F283A5" w14:textId="77777777" w:rsidR="00637CE9" w:rsidRPr="00637CE9" w:rsidRDefault="00637CE9" w:rsidP="00637CE9">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N/A</w:t>
            </w:r>
          </w:p>
        </w:tc>
      </w:tr>
      <w:bookmarkEnd w:id="39"/>
      <w:tr w:rsidR="00637CE9" w:rsidRPr="00637CE9" w14:paraId="7F22F990" w14:textId="77777777" w:rsidTr="005C0112">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2EC15D07"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Current picture reference</w:t>
            </w:r>
          </w:p>
        </w:tc>
        <w:tc>
          <w:tcPr>
            <w:tcW w:w="1584" w:type="dxa"/>
            <w:tcBorders>
              <w:top w:val="single" w:sz="4" w:space="0" w:color="auto"/>
              <w:left w:val="single" w:sz="4" w:space="0" w:color="auto"/>
              <w:bottom w:val="single" w:sz="4" w:space="0" w:color="auto"/>
              <w:right w:val="single" w:sz="4" w:space="0" w:color="auto"/>
            </w:tcBorders>
            <w:vAlign w:val="center"/>
          </w:tcPr>
          <w:p w14:paraId="4B1AB022"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 xml:space="preserve">bi-prediction restriction (conversion from bi to </w:t>
            </w:r>
            <w:proofErr w:type="spellStart"/>
            <w:r w:rsidRPr="00637CE9">
              <w:rPr>
                <w:rFonts w:eastAsia="MS Mincho"/>
                <w:sz w:val="18"/>
                <w:szCs w:val="18"/>
                <w:lang w:val="en-CA" w:eastAsia="ja-JP"/>
              </w:rPr>
              <w:t>uni</w:t>
            </w:r>
            <w:proofErr w:type="spellEnd"/>
            <w:r w:rsidRPr="00637CE9">
              <w:rPr>
                <w:rFonts w:eastAsia="MS Mincho"/>
                <w:sz w:val="18"/>
                <w:szCs w:val="18"/>
                <w:lang w:val="en-CA" w:eastAsia="ja-JP"/>
              </w:rPr>
              <w:t>)</w:t>
            </w:r>
          </w:p>
        </w:tc>
        <w:tc>
          <w:tcPr>
            <w:tcW w:w="1728" w:type="dxa"/>
            <w:tcBorders>
              <w:top w:val="single" w:sz="4" w:space="0" w:color="auto"/>
              <w:left w:val="single" w:sz="4" w:space="0" w:color="auto"/>
              <w:bottom w:val="single" w:sz="4" w:space="0" w:color="auto"/>
              <w:right w:val="single" w:sz="4" w:space="0" w:color="auto"/>
            </w:tcBorders>
            <w:vAlign w:val="center"/>
          </w:tcPr>
          <w:p w14:paraId="59E3D2FB"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Bipred_8×8_A</w:t>
            </w:r>
            <w:del w:id="54" w:author="SCC-conformance-v10" w:date="2018-09-30T00:43:00Z">
              <w:r w:rsidRPr="00637CE9" w:rsidDel="003D3455">
                <w:rPr>
                  <w:rFonts w:eastAsia="MS Mincho"/>
                  <w:sz w:val="18"/>
                  <w:szCs w:val="18"/>
                  <w:lang w:val="en-CA" w:eastAsia="ja-JP"/>
                </w:rPr>
                <w:delText>_Qualcomm</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1421BDBB"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Bipred_8×8_A_Qualcomm_</w:t>
            </w:r>
            <w:del w:id="55" w:author="SCC-conformance-v10" w:date="2018-09-30T00:45:00Z">
              <w:r w:rsidRPr="00637CE9" w:rsidDel="00103C79">
                <w:rPr>
                  <w:rFonts w:eastAsia="MS Mincho"/>
                  <w:sz w:val="18"/>
                  <w:szCs w:val="18"/>
                  <w:lang w:val="en-CA" w:eastAsia="ja-JP"/>
                </w:rPr>
                <w:delText>1</w:delText>
              </w:r>
            </w:del>
            <w:ins w:id="56"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6D785A8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3D365565"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6876E7DE"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2.0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34AA2A3B"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30</w:t>
            </w:r>
          </w:p>
        </w:tc>
      </w:tr>
      <w:tr w:rsidR="00637CE9" w:rsidRPr="00637CE9" w14:paraId="63B78E87" w14:textId="77777777" w:rsidTr="005C0112">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7BCD0B3C"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Adaptive residual transform</w:t>
            </w:r>
          </w:p>
        </w:tc>
        <w:tc>
          <w:tcPr>
            <w:tcW w:w="1584" w:type="dxa"/>
            <w:tcBorders>
              <w:top w:val="single" w:sz="4" w:space="0" w:color="auto"/>
              <w:left w:val="single" w:sz="4" w:space="0" w:color="auto"/>
              <w:bottom w:val="single" w:sz="4" w:space="0" w:color="auto"/>
              <w:right w:val="single" w:sz="4" w:space="0" w:color="auto"/>
            </w:tcBorders>
            <w:vAlign w:val="center"/>
          </w:tcPr>
          <w:p w14:paraId="0434FBCE"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slice ACT QP offsets</w:t>
            </w:r>
          </w:p>
        </w:tc>
        <w:tc>
          <w:tcPr>
            <w:tcW w:w="1728" w:type="dxa"/>
            <w:tcBorders>
              <w:top w:val="single" w:sz="4" w:space="0" w:color="auto"/>
              <w:left w:val="single" w:sz="4" w:space="0" w:color="auto"/>
              <w:bottom w:val="single" w:sz="4" w:space="0" w:color="auto"/>
              <w:right w:val="single" w:sz="4" w:space="0" w:color="auto"/>
            </w:tcBorders>
            <w:vAlign w:val="center"/>
          </w:tcPr>
          <w:p w14:paraId="7FACBCD0"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637CE9">
              <w:rPr>
                <w:rFonts w:eastAsia="MS Mincho"/>
                <w:sz w:val="18"/>
                <w:szCs w:val="18"/>
                <w:lang w:val="en-CA" w:eastAsia="ja-JP"/>
              </w:rPr>
              <w:t>Slice_ACT_QP_Offsets_A</w:t>
            </w:r>
            <w:proofErr w:type="spellEnd"/>
            <w:del w:id="57" w:author="SCC-conformance-v10" w:date="2018-09-30T00:43:00Z">
              <w:r w:rsidRPr="00637CE9" w:rsidDel="00103C79">
                <w:rPr>
                  <w:rFonts w:eastAsia="MS Mincho"/>
                  <w:sz w:val="18"/>
                  <w:szCs w:val="18"/>
                  <w:lang w:val="en-CA" w:eastAsia="ja-JP"/>
                </w:rPr>
                <w:delText>_Qualcomm</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20D4737F"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Slice_ACT_QP_Offsets_A_Qualcomm_</w:t>
            </w:r>
            <w:del w:id="58" w:author="SCC-conformance-v10" w:date="2018-09-30T00:45:00Z">
              <w:r w:rsidRPr="00637CE9" w:rsidDel="00103C79">
                <w:rPr>
                  <w:rFonts w:eastAsia="MS Mincho"/>
                  <w:sz w:val="18"/>
                  <w:szCs w:val="18"/>
                  <w:lang w:val="en-CA" w:eastAsia="ja-JP"/>
                </w:rPr>
                <w:delText>1</w:delText>
              </w:r>
            </w:del>
            <w:ins w:id="59"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115F9366"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1AA675BE"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7EFFAAA6"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60" w:author="SCC-conformance-v10" w:date="2018-09-30T00:48:00Z">
              <w:r w:rsidRPr="00637CE9" w:rsidDel="00103C79">
                <w:rPr>
                  <w:rFonts w:eastAsia="MS Mincho"/>
                  <w:sz w:val="18"/>
                  <w:szCs w:val="18"/>
                  <w:lang w:val="en-CA" w:eastAsia="ja-JP"/>
                </w:rPr>
                <w:delText>6.2</w:delText>
              </w:r>
            </w:del>
            <w:ins w:id="61" w:author="SCC-conformance-v10" w:date="2018-09-30T00:48:00Z">
              <w:r w:rsidRPr="00637CE9">
                <w:rPr>
                  <w:rFonts w:eastAsia="MS Mincho"/>
                  <w:sz w:val="18"/>
                  <w:szCs w:val="18"/>
                  <w:lang w:val="en-CA" w:eastAsia="ja-JP"/>
                </w:rPr>
                <w:t>4.0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31429E16"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60</w:t>
            </w:r>
          </w:p>
        </w:tc>
      </w:tr>
      <w:tr w:rsidR="00637CE9" w:rsidRPr="00637CE9" w14:paraId="3393D4CC" w14:textId="77777777" w:rsidTr="005C0112">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13E3B766"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lastRenderedPageBreak/>
              <w:t>Intra coding</w:t>
            </w:r>
          </w:p>
        </w:tc>
        <w:tc>
          <w:tcPr>
            <w:tcW w:w="1584" w:type="dxa"/>
            <w:vMerge w:val="restart"/>
            <w:tcBorders>
              <w:top w:val="single" w:sz="4" w:space="0" w:color="auto"/>
              <w:left w:val="single" w:sz="4" w:space="0" w:color="auto"/>
              <w:right w:val="single" w:sz="4" w:space="0" w:color="auto"/>
            </w:tcBorders>
            <w:vAlign w:val="center"/>
          </w:tcPr>
          <w:p w14:paraId="21FF7C2E"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Disable intra boundary filtering</w:t>
            </w:r>
          </w:p>
        </w:tc>
        <w:tc>
          <w:tcPr>
            <w:tcW w:w="1728" w:type="dxa"/>
            <w:tcBorders>
              <w:top w:val="single" w:sz="4" w:space="0" w:color="auto"/>
              <w:left w:val="single" w:sz="4" w:space="0" w:color="auto"/>
              <w:bottom w:val="single" w:sz="4" w:space="0" w:color="auto"/>
              <w:right w:val="single" w:sz="4" w:space="0" w:color="auto"/>
            </w:tcBorders>
            <w:vAlign w:val="center"/>
          </w:tcPr>
          <w:p w14:paraId="614BA60F"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637CE9">
              <w:rPr>
                <w:rFonts w:eastAsia="MS Mincho"/>
                <w:sz w:val="18"/>
                <w:szCs w:val="18"/>
                <w:lang w:val="en-CA" w:eastAsia="ja-JP"/>
              </w:rPr>
              <w:t>IBF_Disabled_A</w:t>
            </w:r>
            <w:proofErr w:type="spellEnd"/>
            <w:del w:id="62" w:author="SCC-conformance-v10" w:date="2018-09-30T00:43:00Z">
              <w:r w:rsidRPr="00637CE9" w:rsidDel="00103C79">
                <w:rPr>
                  <w:rFonts w:eastAsia="MS Mincho"/>
                  <w:sz w:val="18"/>
                  <w:szCs w:val="18"/>
                  <w:lang w:val="en-CA" w:eastAsia="ja-JP"/>
                </w:rPr>
                <w:delText>_MediaTek</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2E2E73E1"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IBF_Disabled_A_MediaTek_</w:t>
            </w:r>
            <w:del w:id="63" w:author="SCC-conformance-v10" w:date="2018-09-30T00:45:00Z">
              <w:r w:rsidRPr="00637CE9" w:rsidDel="00103C79">
                <w:rPr>
                  <w:rFonts w:eastAsia="MS Mincho"/>
                  <w:sz w:val="18"/>
                  <w:szCs w:val="18"/>
                  <w:lang w:val="en-CA" w:eastAsia="ja-JP"/>
                </w:rPr>
                <w:delText>1</w:delText>
              </w:r>
            </w:del>
            <w:ins w:id="64"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47203DD4"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3AF0C59C"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41D9B21C"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65" w:author="SCC-conformance-v10" w:date="2018-09-30T00:49:00Z">
              <w:r w:rsidRPr="00637CE9" w:rsidDel="00103C79">
                <w:rPr>
                  <w:rFonts w:eastAsia="MS Mincho"/>
                  <w:sz w:val="18"/>
                  <w:szCs w:val="18"/>
                  <w:lang w:val="en-CA" w:eastAsia="ja-JP"/>
                </w:rPr>
                <w:delText>6.2</w:delText>
              </w:r>
            </w:del>
            <w:ins w:id="66" w:author="SCC-conformance-v10" w:date="2018-09-30T00:49:00Z">
              <w:r w:rsidRPr="00637CE9">
                <w:rPr>
                  <w:rFonts w:eastAsia="MS Mincho"/>
                  <w:sz w:val="18"/>
                  <w:szCs w:val="18"/>
                  <w:lang w:val="en-CA" w:eastAsia="ja-JP"/>
                </w:rPr>
                <w:t>4.0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5792BE1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67" w:author="SCC-conformance-v10" w:date="2018-09-30T00:49:00Z">
              <w:r w:rsidRPr="00637CE9" w:rsidDel="00103C79">
                <w:rPr>
                  <w:rFonts w:eastAsia="MS Mincho"/>
                  <w:sz w:val="18"/>
                  <w:szCs w:val="18"/>
                  <w:lang w:val="en-CA" w:eastAsia="ja-JP"/>
                </w:rPr>
                <w:delText>30</w:delText>
              </w:r>
            </w:del>
            <w:ins w:id="68" w:author="SCC-conformance-v10" w:date="2018-09-30T00:49:00Z">
              <w:r w:rsidRPr="00637CE9">
                <w:rPr>
                  <w:rFonts w:eastAsia="MS Mincho"/>
                  <w:sz w:val="18"/>
                  <w:szCs w:val="18"/>
                  <w:lang w:val="en-CA" w:eastAsia="ja-JP"/>
                </w:rPr>
                <w:t>60</w:t>
              </w:r>
            </w:ins>
          </w:p>
        </w:tc>
      </w:tr>
      <w:tr w:rsidR="00637CE9" w:rsidRPr="00637CE9" w14:paraId="584AE656" w14:textId="77777777" w:rsidTr="005C0112">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4957586C"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36E7F78F"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7C10F7FF"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637CE9">
              <w:rPr>
                <w:rFonts w:eastAsia="MS Mincho"/>
                <w:sz w:val="18"/>
                <w:szCs w:val="18"/>
                <w:lang w:val="en-CA" w:eastAsia="ja-JP"/>
              </w:rPr>
              <w:t>IBF_Disabled_B</w:t>
            </w:r>
            <w:proofErr w:type="spellEnd"/>
            <w:del w:id="69" w:author="SCC-conformance-v10" w:date="2018-09-30T00:44:00Z">
              <w:r w:rsidRPr="00637CE9" w:rsidDel="00103C79">
                <w:rPr>
                  <w:rFonts w:eastAsia="MS Mincho"/>
                  <w:sz w:val="18"/>
                  <w:szCs w:val="18"/>
                  <w:lang w:val="en-CA" w:eastAsia="ja-JP"/>
                </w:rPr>
                <w:delText>_MediaTek</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3206E3AE"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IBF_Disabled_B_MediaTek_</w:t>
            </w:r>
            <w:del w:id="70" w:author="SCC-conformance-v10" w:date="2018-09-30T00:45:00Z">
              <w:r w:rsidRPr="00637CE9" w:rsidDel="00103C79">
                <w:rPr>
                  <w:rFonts w:eastAsia="MS Mincho"/>
                  <w:sz w:val="18"/>
                  <w:szCs w:val="18"/>
                  <w:lang w:val="en-CA" w:eastAsia="ja-JP"/>
                </w:rPr>
                <w:delText>1</w:delText>
              </w:r>
            </w:del>
            <w:ins w:id="71"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4D594F5F"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7646BC16"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12AA8A43"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72" w:author="SCC-conformance-v10" w:date="2018-09-30T00:49:00Z">
              <w:r w:rsidRPr="00637CE9" w:rsidDel="00103C79">
                <w:rPr>
                  <w:rFonts w:eastAsia="MS Mincho"/>
                  <w:sz w:val="18"/>
                  <w:szCs w:val="18"/>
                  <w:lang w:val="en-CA" w:eastAsia="ja-JP"/>
                </w:rPr>
                <w:delText>6.2</w:delText>
              </w:r>
            </w:del>
            <w:ins w:id="73" w:author="SCC-conformance-v10" w:date="2018-09-30T00:49:00Z">
              <w:r w:rsidRPr="00637CE9">
                <w:rPr>
                  <w:rFonts w:eastAsia="MS Mincho"/>
                  <w:sz w:val="18"/>
                  <w:szCs w:val="18"/>
                  <w:lang w:val="en-CA" w:eastAsia="ja-JP"/>
                </w:rPr>
                <w:t>4.0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3386DFF7"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74" w:author="SCC-conformance-v10" w:date="2018-09-30T00:49:00Z">
              <w:r w:rsidRPr="00637CE9" w:rsidDel="00103C79">
                <w:rPr>
                  <w:rFonts w:eastAsia="MS Mincho"/>
                  <w:sz w:val="18"/>
                  <w:szCs w:val="18"/>
                  <w:lang w:val="en-CA" w:eastAsia="ja-JP"/>
                </w:rPr>
                <w:delText>30</w:delText>
              </w:r>
            </w:del>
            <w:ins w:id="75" w:author="SCC-conformance-v10" w:date="2018-09-30T00:49:00Z">
              <w:r w:rsidRPr="00637CE9">
                <w:rPr>
                  <w:rFonts w:eastAsia="MS Mincho"/>
                  <w:sz w:val="18"/>
                  <w:szCs w:val="18"/>
                  <w:lang w:val="en-CA" w:eastAsia="ja-JP"/>
                </w:rPr>
                <w:t>60</w:t>
              </w:r>
            </w:ins>
          </w:p>
        </w:tc>
      </w:tr>
      <w:tr w:rsidR="00637CE9" w:rsidRPr="00637CE9" w14:paraId="186A4A3A" w14:textId="77777777" w:rsidTr="005C0112">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4C7368C1"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637CE9">
              <w:rPr>
                <w:rFonts w:eastAsia="MS Mincho"/>
                <w:sz w:val="18"/>
                <w:szCs w:val="18"/>
                <w:lang w:val="en-CA" w:eastAsia="ja-JP"/>
              </w:rPr>
              <w:t>pps_curr_pic_ref_enabled_flag</w:t>
            </w:r>
            <w:proofErr w:type="spellEnd"/>
          </w:p>
        </w:tc>
        <w:tc>
          <w:tcPr>
            <w:tcW w:w="1584" w:type="dxa"/>
            <w:tcBorders>
              <w:top w:val="single" w:sz="4" w:space="0" w:color="auto"/>
              <w:left w:val="single" w:sz="4" w:space="0" w:color="auto"/>
              <w:bottom w:val="single" w:sz="4" w:space="0" w:color="auto"/>
              <w:right w:val="single" w:sz="4" w:space="0" w:color="auto"/>
            </w:tcBorders>
            <w:vAlign w:val="center"/>
          </w:tcPr>
          <w:p w14:paraId="02868317"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DPB</w:t>
            </w:r>
          </w:p>
        </w:tc>
        <w:tc>
          <w:tcPr>
            <w:tcW w:w="1728" w:type="dxa"/>
            <w:tcBorders>
              <w:top w:val="single" w:sz="4" w:space="0" w:color="auto"/>
              <w:left w:val="single" w:sz="4" w:space="0" w:color="auto"/>
              <w:bottom w:val="single" w:sz="4" w:space="0" w:color="auto"/>
              <w:right w:val="single" w:sz="4" w:space="0" w:color="auto"/>
            </w:tcBorders>
            <w:vAlign w:val="center"/>
          </w:tcPr>
          <w:p w14:paraId="7D5FCE10"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637CE9">
              <w:rPr>
                <w:rFonts w:eastAsia="MS Mincho"/>
                <w:sz w:val="18"/>
                <w:szCs w:val="18"/>
                <w:lang w:val="en-CA" w:eastAsia="ja-JP"/>
              </w:rPr>
              <w:t>DPB_Loop_Filters_A</w:t>
            </w:r>
            <w:proofErr w:type="spellEnd"/>
            <w:del w:id="76" w:author="SCC-conformance-v10" w:date="2018-09-30T00:44:00Z">
              <w:r w:rsidRPr="00637CE9" w:rsidDel="00103C79">
                <w:rPr>
                  <w:rFonts w:eastAsia="MS Mincho"/>
                  <w:sz w:val="18"/>
                  <w:szCs w:val="18"/>
                  <w:lang w:val="en-CA" w:eastAsia="ja-JP"/>
                </w:rPr>
                <w:delText>_MediaTek</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5F712B4E"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DPB_Loop_Filters_A_MediaTek_</w:t>
            </w:r>
            <w:del w:id="77" w:author="SCC-conformance-v10" w:date="2018-09-30T00:45:00Z">
              <w:r w:rsidRPr="00637CE9" w:rsidDel="00103C79">
                <w:rPr>
                  <w:rFonts w:eastAsia="MS Mincho"/>
                  <w:sz w:val="18"/>
                  <w:szCs w:val="18"/>
                  <w:lang w:val="en-CA" w:eastAsia="ja-JP"/>
                </w:rPr>
                <w:delText>1</w:delText>
              </w:r>
            </w:del>
            <w:ins w:id="78"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13974B0C"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2E26BA91"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1ED010C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79" w:author="SCC-conformance-v10" w:date="2018-09-30T00:49:00Z">
              <w:r w:rsidRPr="00637CE9" w:rsidDel="00103C79">
                <w:rPr>
                  <w:rFonts w:eastAsia="MS Mincho"/>
                  <w:sz w:val="18"/>
                  <w:szCs w:val="18"/>
                  <w:lang w:val="en-CA" w:eastAsia="ja-JP"/>
                </w:rPr>
                <w:delText>6.2</w:delText>
              </w:r>
            </w:del>
            <w:ins w:id="80" w:author="SCC-conformance-v10" w:date="2018-09-30T00:49:00Z">
              <w:r w:rsidRPr="00637CE9">
                <w:rPr>
                  <w:rFonts w:eastAsia="MS Mincho"/>
                  <w:sz w:val="18"/>
                  <w:szCs w:val="18"/>
                  <w:lang w:val="en-CA" w:eastAsia="ja-JP"/>
                </w:rPr>
                <w:t>4.0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2F20CD21"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60</w:t>
            </w:r>
          </w:p>
        </w:tc>
      </w:tr>
      <w:tr w:rsidR="00637CE9" w:rsidRPr="00637CE9" w14:paraId="73FAFD92" w14:textId="77777777" w:rsidTr="005C0112">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40AE4160"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Quantization</w:t>
            </w:r>
          </w:p>
        </w:tc>
        <w:tc>
          <w:tcPr>
            <w:tcW w:w="1584" w:type="dxa"/>
            <w:tcBorders>
              <w:top w:val="single" w:sz="4" w:space="0" w:color="auto"/>
              <w:left w:val="single" w:sz="4" w:space="0" w:color="auto"/>
              <w:bottom w:val="single" w:sz="4" w:space="0" w:color="auto"/>
              <w:right w:val="single" w:sz="4" w:space="0" w:color="auto"/>
            </w:tcBorders>
            <w:vAlign w:val="center"/>
          </w:tcPr>
          <w:p w14:paraId="780EE374"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delta QP and chroma QP offsets signalled in the palette block</w:t>
            </w:r>
          </w:p>
        </w:tc>
        <w:tc>
          <w:tcPr>
            <w:tcW w:w="1728" w:type="dxa"/>
            <w:tcBorders>
              <w:top w:val="single" w:sz="4" w:space="0" w:color="auto"/>
              <w:left w:val="single" w:sz="4" w:space="0" w:color="auto"/>
              <w:bottom w:val="single" w:sz="4" w:space="0" w:color="auto"/>
              <w:right w:val="single" w:sz="4" w:space="0" w:color="auto"/>
            </w:tcBorders>
            <w:vAlign w:val="center"/>
          </w:tcPr>
          <w:p w14:paraId="6E38C256"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637CE9">
              <w:rPr>
                <w:rFonts w:eastAsia="MS Mincho"/>
                <w:sz w:val="18"/>
                <w:szCs w:val="18"/>
                <w:lang w:val="en-CA" w:eastAsia="ja-JP"/>
              </w:rPr>
              <w:t>Delta_QP_Chroma_QP_Offsets_A</w:t>
            </w:r>
            <w:proofErr w:type="spellEnd"/>
            <w:del w:id="81" w:author="SCC-conformance-v10" w:date="2018-09-30T00:44:00Z">
              <w:r w:rsidRPr="00637CE9" w:rsidDel="00103C79">
                <w:rPr>
                  <w:rFonts w:eastAsia="MS Mincho"/>
                  <w:sz w:val="18"/>
                  <w:szCs w:val="18"/>
                  <w:lang w:val="en-CA" w:eastAsia="ja-JP"/>
                </w:rPr>
                <w:delText>_Qualcomm</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12845E59"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Delta_QP_Chroma_QP_Offsets_A_Qualcomm_</w:t>
            </w:r>
            <w:del w:id="82" w:author="SCC-conformance-v10" w:date="2018-09-30T00:45:00Z">
              <w:r w:rsidRPr="00637CE9" w:rsidDel="00103C79">
                <w:rPr>
                  <w:rFonts w:eastAsia="MS Mincho"/>
                  <w:sz w:val="18"/>
                  <w:szCs w:val="18"/>
                  <w:lang w:val="en-CA" w:eastAsia="ja-JP"/>
                </w:rPr>
                <w:delText>1</w:delText>
              </w:r>
            </w:del>
            <w:ins w:id="83"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7B242E9B"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361CEBF1"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0E944B4E"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84" w:author="SCC-conformance-v10" w:date="2018-09-30T00:50:00Z">
              <w:r w:rsidRPr="00637CE9" w:rsidDel="00103C79">
                <w:rPr>
                  <w:rFonts w:eastAsia="MS Mincho"/>
                  <w:sz w:val="18"/>
                  <w:szCs w:val="18"/>
                  <w:lang w:val="en-CA" w:eastAsia="ja-JP"/>
                </w:rPr>
                <w:delText>6.2</w:delText>
              </w:r>
            </w:del>
            <w:ins w:id="85" w:author="SCC-conformance-v10" w:date="2018-09-30T00:50:00Z">
              <w:r w:rsidRPr="00637CE9">
                <w:rPr>
                  <w:rFonts w:eastAsia="MS Mincho"/>
                  <w:sz w:val="18"/>
                  <w:szCs w:val="18"/>
                  <w:lang w:val="en-CA" w:eastAsia="ja-JP"/>
                </w:rPr>
                <w:t>4.0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6A199F23"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60</w:t>
            </w:r>
          </w:p>
        </w:tc>
      </w:tr>
      <w:tr w:rsidR="00637CE9" w:rsidRPr="00637CE9" w14:paraId="0C733928" w14:textId="77777777" w:rsidTr="005C0112">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7EDEAD8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Motion vector resolution</w:t>
            </w:r>
          </w:p>
        </w:tc>
        <w:tc>
          <w:tcPr>
            <w:tcW w:w="1584" w:type="dxa"/>
            <w:vMerge w:val="restart"/>
            <w:tcBorders>
              <w:top w:val="single" w:sz="4" w:space="0" w:color="auto"/>
              <w:left w:val="single" w:sz="4" w:space="0" w:color="auto"/>
              <w:right w:val="single" w:sz="4" w:space="0" w:color="auto"/>
            </w:tcBorders>
            <w:vAlign w:val="center"/>
          </w:tcPr>
          <w:p w14:paraId="3FB48FB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 xml:space="preserve">Motion vector resolution is set to full </w:t>
            </w:r>
            <w:proofErr w:type="spellStart"/>
            <w:r w:rsidRPr="00637CE9">
              <w:rPr>
                <w:rFonts w:eastAsia="MS Mincho"/>
                <w:sz w:val="18"/>
                <w:szCs w:val="18"/>
                <w:lang w:val="en-CA" w:eastAsia="ja-JP"/>
              </w:rPr>
              <w:t>pel</w:t>
            </w:r>
            <w:proofErr w:type="spellEnd"/>
            <w:r w:rsidRPr="00637CE9">
              <w:rPr>
                <w:rFonts w:eastAsia="MS Mincho"/>
                <w:sz w:val="18"/>
                <w:szCs w:val="18"/>
                <w:lang w:val="en-CA" w:eastAsia="ja-JP"/>
              </w:rPr>
              <w:t xml:space="preserve"> or quarter </w:t>
            </w:r>
            <w:proofErr w:type="spellStart"/>
            <w:r w:rsidRPr="00637CE9">
              <w:rPr>
                <w:rFonts w:eastAsia="MS Mincho"/>
                <w:sz w:val="18"/>
                <w:szCs w:val="18"/>
                <w:lang w:val="en-CA" w:eastAsia="ja-JP"/>
              </w:rPr>
              <w:t>pel</w:t>
            </w:r>
            <w:proofErr w:type="spellEnd"/>
          </w:p>
        </w:tc>
        <w:tc>
          <w:tcPr>
            <w:tcW w:w="1728" w:type="dxa"/>
            <w:tcBorders>
              <w:top w:val="single" w:sz="4" w:space="0" w:color="auto"/>
              <w:left w:val="single" w:sz="4" w:space="0" w:color="auto"/>
              <w:bottom w:val="single" w:sz="4" w:space="0" w:color="auto"/>
              <w:right w:val="single" w:sz="4" w:space="0" w:color="auto"/>
            </w:tcBorders>
            <w:vAlign w:val="center"/>
          </w:tcPr>
          <w:p w14:paraId="0CFAB182"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MVRESIDC_A</w:t>
            </w:r>
            <w:del w:id="86" w:author="SCC-conformance-v10" w:date="2018-09-30T00:44:00Z">
              <w:r w:rsidRPr="00637CE9" w:rsidDel="00103C79">
                <w:rPr>
                  <w:rFonts w:eastAsia="MS Mincho"/>
                  <w:sz w:val="18"/>
                  <w:szCs w:val="18"/>
                  <w:lang w:val="en-CA" w:eastAsia="ja-JP"/>
                </w:rPr>
                <w:delText>_MS</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08788107"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MVRESIDC_A_MS_</w:t>
            </w:r>
            <w:del w:id="87" w:author="SCC-conformance-v10" w:date="2018-09-30T00:45:00Z">
              <w:r w:rsidRPr="00637CE9" w:rsidDel="00103C79">
                <w:rPr>
                  <w:rFonts w:eastAsia="MS Mincho"/>
                  <w:sz w:val="18"/>
                  <w:szCs w:val="18"/>
                  <w:lang w:val="en-CA" w:eastAsia="ja-JP"/>
                </w:rPr>
                <w:delText>1</w:delText>
              </w:r>
            </w:del>
            <w:ins w:id="88"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11FA90E2"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5494EF70"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70B28482"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89" w:author="SCC-conformance-v10" w:date="2018-09-30T00:50:00Z">
              <w:r w:rsidRPr="00637CE9" w:rsidDel="00103C79">
                <w:rPr>
                  <w:rFonts w:eastAsia="MS Mincho"/>
                  <w:sz w:val="18"/>
                  <w:szCs w:val="18"/>
                  <w:lang w:val="en-CA" w:eastAsia="ja-JP"/>
                </w:rPr>
                <w:delText>6.2</w:delText>
              </w:r>
            </w:del>
            <w:ins w:id="90" w:author="SCC-conformance-v10" w:date="2018-09-30T00:50:00Z">
              <w:r w:rsidRPr="00637CE9">
                <w:rPr>
                  <w:rFonts w:eastAsia="MS Mincho"/>
                  <w:sz w:val="18"/>
                  <w:szCs w:val="18"/>
                  <w:lang w:val="en-CA" w:eastAsia="ja-JP"/>
                </w:rPr>
                <w:t>4.0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0B9273D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60</w:t>
            </w:r>
          </w:p>
        </w:tc>
      </w:tr>
      <w:tr w:rsidR="00637CE9" w:rsidRPr="00637CE9" w14:paraId="28322B7D" w14:textId="77777777" w:rsidTr="005C0112">
        <w:trPr>
          <w:gridBefore w:val="1"/>
          <w:wBefore w:w="140" w:type="dxa"/>
          <w:cantSplit/>
          <w:trHeight w:val="280"/>
        </w:trPr>
        <w:tc>
          <w:tcPr>
            <w:tcW w:w="1440" w:type="dxa"/>
            <w:vMerge/>
            <w:tcBorders>
              <w:left w:val="single" w:sz="4" w:space="0" w:color="auto"/>
              <w:right w:val="single" w:sz="4" w:space="0" w:color="auto"/>
            </w:tcBorders>
            <w:vAlign w:val="center"/>
          </w:tcPr>
          <w:p w14:paraId="3B646788"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right w:val="single" w:sz="4" w:space="0" w:color="auto"/>
            </w:tcBorders>
            <w:vAlign w:val="center"/>
          </w:tcPr>
          <w:p w14:paraId="15E4A87F"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0020CCAF"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MVRESIDC_B</w:t>
            </w:r>
            <w:del w:id="91" w:author="SCC-conformance-v10" w:date="2018-09-30T00:44:00Z">
              <w:r w:rsidRPr="00637CE9" w:rsidDel="00103C79">
                <w:rPr>
                  <w:rFonts w:eastAsia="MS Mincho"/>
                  <w:sz w:val="18"/>
                  <w:szCs w:val="18"/>
                  <w:lang w:val="en-CA" w:eastAsia="ja-JP"/>
                </w:rPr>
                <w:delText>_MS</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05590010"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MVRESIDC_B_MS_</w:t>
            </w:r>
            <w:del w:id="92" w:author="SCC-conformance-v10" w:date="2018-09-30T00:45:00Z">
              <w:r w:rsidRPr="00637CE9" w:rsidDel="00103C79">
                <w:rPr>
                  <w:rFonts w:eastAsia="MS Mincho"/>
                  <w:sz w:val="18"/>
                  <w:szCs w:val="18"/>
                  <w:lang w:val="en-CA" w:eastAsia="ja-JP"/>
                </w:rPr>
                <w:delText>1</w:delText>
              </w:r>
            </w:del>
            <w:ins w:id="93" w:author="SCC-conformance-v10" w:date="2018-09-30T00:45:00Z">
              <w:r w:rsidRPr="00637CE9">
                <w:rPr>
                  <w:rFonts w:eastAsia="MS Mincho"/>
                  <w:sz w:val="18"/>
                  <w:szCs w:val="18"/>
                  <w:lang w:val="en-CA" w:eastAsia="ja-JP"/>
                </w:rPr>
                <w:t>2</w:t>
              </w:r>
            </w:ins>
          </w:p>
        </w:tc>
        <w:tc>
          <w:tcPr>
            <w:tcW w:w="864" w:type="dxa"/>
            <w:tcBorders>
              <w:top w:val="single" w:sz="4" w:space="0" w:color="auto"/>
              <w:left w:val="single" w:sz="4" w:space="0" w:color="auto"/>
              <w:bottom w:val="single" w:sz="4" w:space="0" w:color="auto"/>
              <w:right w:val="single" w:sz="4" w:space="0" w:color="auto"/>
            </w:tcBorders>
            <w:vAlign w:val="center"/>
          </w:tcPr>
          <w:p w14:paraId="426418E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151CAC94"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081555C1"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94" w:author="SCC-conformance-v10" w:date="2018-09-30T00:50:00Z">
              <w:r w:rsidRPr="00637CE9" w:rsidDel="00103C79">
                <w:rPr>
                  <w:rFonts w:eastAsia="MS Mincho"/>
                  <w:sz w:val="18"/>
                  <w:szCs w:val="18"/>
                  <w:lang w:val="en-CA" w:eastAsia="ja-JP"/>
                </w:rPr>
                <w:delText>6.2</w:delText>
              </w:r>
            </w:del>
            <w:ins w:id="95" w:author="SCC-conformance-v10" w:date="2018-09-30T00:50:00Z">
              <w:r w:rsidRPr="00637CE9">
                <w:rPr>
                  <w:rFonts w:eastAsia="MS Mincho"/>
                  <w:sz w:val="18"/>
                  <w:szCs w:val="18"/>
                  <w:lang w:val="en-CA" w:eastAsia="ja-JP"/>
                </w:rPr>
                <w:t>4.0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35877221"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60</w:t>
            </w:r>
          </w:p>
        </w:tc>
      </w:tr>
      <w:tr w:rsidR="00637CE9" w:rsidRPr="00637CE9" w14:paraId="2D3E0354" w14:textId="77777777" w:rsidTr="005C0112">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27BB2989"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52353F6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5FCEACC2"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MVRESIDC_C</w:t>
            </w:r>
            <w:del w:id="96" w:author="SCC-conformance-v10" w:date="2018-09-30T00:44:00Z">
              <w:r w:rsidRPr="00637CE9" w:rsidDel="00103C79">
                <w:rPr>
                  <w:rFonts w:eastAsia="MS Mincho"/>
                  <w:sz w:val="18"/>
                  <w:szCs w:val="18"/>
                  <w:lang w:val="en-CA" w:eastAsia="ja-JP"/>
                </w:rPr>
                <w:delText>_MS</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16C673DB"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MVRESIDC_C_MS_</w:t>
            </w:r>
            <w:del w:id="97" w:author="SCC-conformance-v10" w:date="2018-09-30T00:46:00Z">
              <w:r w:rsidRPr="00637CE9" w:rsidDel="00103C79">
                <w:rPr>
                  <w:rFonts w:eastAsia="MS Mincho"/>
                  <w:sz w:val="18"/>
                  <w:szCs w:val="18"/>
                  <w:lang w:val="en-CA" w:eastAsia="ja-JP"/>
                </w:rPr>
                <w:delText>2</w:delText>
              </w:r>
            </w:del>
            <w:ins w:id="98" w:author="SCC-conformance-v10" w:date="2018-09-30T00:46:00Z">
              <w:r w:rsidRPr="00637CE9">
                <w:rPr>
                  <w:rFonts w:eastAsia="MS Mincho"/>
                  <w:sz w:val="18"/>
                  <w:szCs w:val="18"/>
                  <w:lang w:val="en-CA" w:eastAsia="ja-JP"/>
                </w:rPr>
                <w:t>3</w:t>
              </w:r>
            </w:ins>
          </w:p>
        </w:tc>
        <w:tc>
          <w:tcPr>
            <w:tcW w:w="864" w:type="dxa"/>
            <w:tcBorders>
              <w:top w:val="single" w:sz="4" w:space="0" w:color="auto"/>
              <w:left w:val="single" w:sz="4" w:space="0" w:color="auto"/>
              <w:bottom w:val="single" w:sz="4" w:space="0" w:color="auto"/>
              <w:right w:val="single" w:sz="4" w:space="0" w:color="auto"/>
            </w:tcBorders>
            <w:vAlign w:val="center"/>
          </w:tcPr>
          <w:p w14:paraId="5657692E"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726AF4A1"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0C37CC69"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99" w:author="SCC-conformance-v10" w:date="2018-09-30T00:50:00Z">
              <w:r w:rsidRPr="00637CE9" w:rsidDel="00103C79">
                <w:rPr>
                  <w:rFonts w:eastAsia="MS Mincho"/>
                  <w:sz w:val="18"/>
                  <w:szCs w:val="18"/>
                  <w:lang w:val="en-CA" w:eastAsia="ja-JP"/>
                </w:rPr>
                <w:delText>6.2</w:delText>
              </w:r>
            </w:del>
            <w:ins w:id="100" w:author="SCC-conformance-v10" w:date="2018-09-30T00:50:00Z">
              <w:r w:rsidRPr="00637CE9">
                <w:rPr>
                  <w:rFonts w:eastAsia="MS Mincho"/>
                  <w:sz w:val="18"/>
                  <w:szCs w:val="18"/>
                  <w:lang w:val="en-CA" w:eastAsia="ja-JP"/>
                </w:rPr>
                <w:t>4.0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53A99ECD"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60</w:t>
            </w:r>
          </w:p>
        </w:tc>
      </w:tr>
      <w:tr w:rsidR="00637CE9" w:rsidRPr="00637CE9" w14:paraId="5E4AE674" w14:textId="77777777" w:rsidTr="005C0112">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3F1273B9"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High throughput profiles</w:t>
            </w:r>
          </w:p>
        </w:tc>
        <w:tc>
          <w:tcPr>
            <w:tcW w:w="1584" w:type="dxa"/>
            <w:tcBorders>
              <w:top w:val="single" w:sz="4" w:space="0" w:color="auto"/>
              <w:left w:val="single" w:sz="4" w:space="0" w:color="auto"/>
              <w:bottom w:val="single" w:sz="4" w:space="0" w:color="auto"/>
              <w:right w:val="single" w:sz="4" w:space="0" w:color="auto"/>
            </w:tcBorders>
            <w:vAlign w:val="center"/>
          </w:tcPr>
          <w:p w14:paraId="41EE619D"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 xml:space="preserve">Enable tiles and </w:t>
            </w:r>
            <w:proofErr w:type="spellStart"/>
            <w:r w:rsidRPr="00637CE9">
              <w:rPr>
                <w:rFonts w:eastAsia="MS Mincho"/>
                <w:sz w:val="18"/>
                <w:szCs w:val="18"/>
                <w:lang w:val="en-CA" w:eastAsia="ja-JP"/>
              </w:rPr>
              <w:t>wavefronts</w:t>
            </w:r>
            <w:proofErr w:type="spellEnd"/>
            <w:r w:rsidRPr="00637CE9">
              <w:rPr>
                <w:rFonts w:eastAsia="MS Mincho"/>
                <w:sz w:val="18"/>
                <w:szCs w:val="18"/>
                <w:lang w:val="en-CA" w:eastAsia="ja-JP"/>
              </w:rPr>
              <w:t xml:space="preserve"> in the same bitstream. </w:t>
            </w:r>
          </w:p>
        </w:tc>
        <w:tc>
          <w:tcPr>
            <w:tcW w:w="1728" w:type="dxa"/>
            <w:tcBorders>
              <w:top w:val="single" w:sz="4" w:space="0" w:color="auto"/>
              <w:left w:val="single" w:sz="4" w:space="0" w:color="auto"/>
              <w:bottom w:val="single" w:sz="4" w:space="0" w:color="auto"/>
              <w:right w:val="single" w:sz="4" w:space="0" w:color="auto"/>
            </w:tcBorders>
            <w:vAlign w:val="center"/>
          </w:tcPr>
          <w:p w14:paraId="7123A2F7"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HT_A_SCC</w:t>
            </w:r>
            <w:del w:id="101" w:author="SCC-conformance-v10" w:date="2018-09-30T00:44:00Z">
              <w:r w:rsidRPr="00637CE9" w:rsidDel="00103C79">
                <w:rPr>
                  <w:rFonts w:eastAsia="MS Mincho"/>
                  <w:sz w:val="18"/>
                  <w:szCs w:val="18"/>
                  <w:lang w:val="en-CA" w:eastAsia="ja-JP"/>
                </w:rPr>
                <w:delText>_Apple</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7F2FE340"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HT_A_SCC_Apple_</w:t>
            </w:r>
            <w:r w:rsidRPr="00637CE9">
              <w:rPr>
                <w:rFonts w:eastAsia="MS Mincho"/>
                <w:sz w:val="18"/>
                <w:szCs w:val="18"/>
                <w:lang w:val="en-CA" w:eastAsia="ja-JP"/>
                <w:rPrChange w:id="102" w:author="SCC-conformance-v10" w:date="2018-09-30T00:46:00Z">
                  <w:rPr>
                    <w:sz w:val="18"/>
                    <w:szCs w:val="18"/>
                    <w:highlight w:val="yellow"/>
                    <w:lang w:eastAsia="ja-JP"/>
                  </w:rPr>
                </w:rPrChange>
              </w:rPr>
              <w:t>2</w:t>
            </w:r>
          </w:p>
        </w:tc>
        <w:tc>
          <w:tcPr>
            <w:tcW w:w="864" w:type="dxa"/>
            <w:tcBorders>
              <w:top w:val="single" w:sz="4" w:space="0" w:color="auto"/>
              <w:left w:val="single" w:sz="4" w:space="0" w:color="auto"/>
              <w:bottom w:val="single" w:sz="4" w:space="0" w:color="auto"/>
              <w:right w:val="single" w:sz="4" w:space="0" w:color="auto"/>
            </w:tcBorders>
            <w:vAlign w:val="center"/>
          </w:tcPr>
          <w:p w14:paraId="6B2E0276"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rPr>
              <w:t>Screen-Extended High Throughput 4:4:4 10</w:t>
            </w:r>
          </w:p>
        </w:tc>
        <w:tc>
          <w:tcPr>
            <w:tcW w:w="288" w:type="dxa"/>
            <w:tcBorders>
              <w:top w:val="single" w:sz="4" w:space="0" w:color="auto"/>
              <w:left w:val="single" w:sz="4" w:space="0" w:color="auto"/>
              <w:bottom w:val="single" w:sz="4" w:space="0" w:color="auto"/>
              <w:right w:val="single" w:sz="4" w:space="0" w:color="auto"/>
            </w:tcBorders>
            <w:vAlign w:val="center"/>
          </w:tcPr>
          <w:p w14:paraId="5F215E94"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1E363B65"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del w:id="103" w:author="SCC-conformance-v10" w:date="2018-09-30T00:50:00Z">
              <w:r w:rsidRPr="00637CE9" w:rsidDel="00103C79">
                <w:rPr>
                  <w:rFonts w:eastAsia="MS Mincho"/>
                  <w:sz w:val="18"/>
                  <w:szCs w:val="18"/>
                  <w:lang w:val="en-CA" w:eastAsia="ja-JP"/>
                </w:rPr>
                <w:delText>6.2</w:delText>
              </w:r>
            </w:del>
            <w:ins w:id="104" w:author="SCC-conformance-v10" w:date="2018-09-30T00:50:00Z">
              <w:r w:rsidRPr="00637CE9">
                <w:rPr>
                  <w:rFonts w:eastAsia="MS Mincho"/>
                  <w:sz w:val="18"/>
                  <w:szCs w:val="18"/>
                  <w:lang w:val="en-CA" w:eastAsia="ja-JP"/>
                </w:rPr>
                <w:t>4.1 and higher</w:t>
              </w:r>
            </w:ins>
          </w:p>
        </w:tc>
        <w:tc>
          <w:tcPr>
            <w:tcW w:w="432" w:type="dxa"/>
            <w:gridSpan w:val="2"/>
            <w:tcBorders>
              <w:top w:val="single" w:sz="4" w:space="0" w:color="auto"/>
              <w:left w:val="single" w:sz="4" w:space="0" w:color="auto"/>
              <w:bottom w:val="single" w:sz="4" w:space="0" w:color="auto"/>
              <w:right w:val="single" w:sz="4" w:space="0" w:color="auto"/>
            </w:tcBorders>
            <w:vAlign w:val="center"/>
          </w:tcPr>
          <w:p w14:paraId="21914D30"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50</w:t>
            </w:r>
          </w:p>
        </w:tc>
      </w:tr>
      <w:tr w:rsidR="00637CE9" w:rsidRPr="00637CE9" w14:paraId="26779C89" w14:textId="77777777" w:rsidTr="005C0112">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7A77DCEF"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6363B322"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02DC185D"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HT_B_SCC</w:t>
            </w:r>
            <w:del w:id="105" w:author="SCC-conformance-v10" w:date="2018-09-30T00:44:00Z">
              <w:r w:rsidRPr="00637CE9" w:rsidDel="00103C79">
                <w:rPr>
                  <w:rFonts w:eastAsia="MS Mincho"/>
                  <w:sz w:val="18"/>
                  <w:szCs w:val="18"/>
                  <w:lang w:val="en-CA" w:eastAsia="ja-JP"/>
                </w:rPr>
                <w:delText>_Apple</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509F68AC"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HT_B_SCC_Apple_</w:t>
            </w:r>
            <w:r w:rsidRPr="00637CE9">
              <w:rPr>
                <w:rFonts w:eastAsia="MS Mincho"/>
                <w:sz w:val="18"/>
                <w:szCs w:val="18"/>
                <w:lang w:val="en-CA" w:eastAsia="ja-JP"/>
                <w:rPrChange w:id="106" w:author="SCC-conformance-v10" w:date="2018-09-30T00:46:00Z">
                  <w:rPr>
                    <w:sz w:val="18"/>
                    <w:szCs w:val="18"/>
                    <w:highlight w:val="yellow"/>
                    <w:lang w:eastAsia="ja-JP"/>
                  </w:rPr>
                </w:rPrChange>
              </w:rPr>
              <w:t>3</w:t>
            </w:r>
          </w:p>
        </w:tc>
        <w:tc>
          <w:tcPr>
            <w:tcW w:w="864" w:type="dxa"/>
            <w:tcBorders>
              <w:top w:val="single" w:sz="4" w:space="0" w:color="auto"/>
              <w:left w:val="single" w:sz="4" w:space="0" w:color="auto"/>
              <w:bottom w:val="single" w:sz="4" w:space="0" w:color="auto"/>
              <w:right w:val="single" w:sz="4" w:space="0" w:color="auto"/>
            </w:tcBorders>
            <w:vAlign w:val="center"/>
          </w:tcPr>
          <w:p w14:paraId="0E7F73DE"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rPr>
              <w:t>Screen-Extended High Throughput 4:4:4 14</w:t>
            </w:r>
          </w:p>
        </w:tc>
        <w:tc>
          <w:tcPr>
            <w:tcW w:w="288" w:type="dxa"/>
            <w:tcBorders>
              <w:top w:val="single" w:sz="4" w:space="0" w:color="auto"/>
              <w:left w:val="single" w:sz="4" w:space="0" w:color="auto"/>
              <w:bottom w:val="single" w:sz="4" w:space="0" w:color="auto"/>
              <w:right w:val="single" w:sz="4" w:space="0" w:color="auto"/>
            </w:tcBorders>
            <w:vAlign w:val="center"/>
          </w:tcPr>
          <w:p w14:paraId="4A8CCCE9"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169DE881"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42ED58E2" w14:textId="77777777" w:rsidR="00637CE9" w:rsidRPr="00637CE9" w:rsidRDefault="00637CE9" w:rsidP="00637CE9">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60</w:t>
            </w:r>
          </w:p>
        </w:tc>
      </w:tr>
      <w:tr w:rsidR="00637CE9" w:rsidRPr="00637CE9" w14:paraId="6CC17638" w14:textId="77777777" w:rsidTr="005C0112">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55BD03B8"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4F447C6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1165CECB"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HT_C_SCC</w:t>
            </w:r>
            <w:del w:id="107" w:author="SCC-conformance-v10" w:date="2018-09-30T00:44:00Z">
              <w:r w:rsidRPr="00637CE9" w:rsidDel="00103C79">
                <w:rPr>
                  <w:rFonts w:eastAsia="MS Mincho"/>
                  <w:sz w:val="18"/>
                  <w:szCs w:val="18"/>
                  <w:lang w:val="en-CA" w:eastAsia="ja-JP"/>
                </w:rPr>
                <w:delText>_Apple</w:delText>
              </w:r>
            </w:del>
          </w:p>
        </w:tc>
        <w:tc>
          <w:tcPr>
            <w:tcW w:w="2304" w:type="dxa"/>
            <w:tcBorders>
              <w:top w:val="single" w:sz="4" w:space="0" w:color="auto"/>
              <w:left w:val="single" w:sz="4" w:space="0" w:color="auto"/>
              <w:bottom w:val="single" w:sz="4" w:space="0" w:color="auto"/>
              <w:right w:val="single" w:sz="4" w:space="0" w:color="auto"/>
            </w:tcBorders>
            <w:vAlign w:val="center"/>
          </w:tcPr>
          <w:p w14:paraId="09BB04E3"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HT_C_SCC_Apple_</w:t>
            </w:r>
            <w:r w:rsidRPr="00637CE9">
              <w:rPr>
                <w:rFonts w:eastAsia="MS Mincho"/>
                <w:sz w:val="18"/>
                <w:szCs w:val="18"/>
                <w:lang w:val="en-CA" w:eastAsia="ja-JP"/>
                <w:rPrChange w:id="108" w:author="SCC-conformance-v10" w:date="2018-09-30T00:46:00Z">
                  <w:rPr>
                    <w:sz w:val="18"/>
                    <w:szCs w:val="18"/>
                    <w:highlight w:val="yellow"/>
                    <w:lang w:eastAsia="ja-JP"/>
                  </w:rPr>
                </w:rPrChange>
              </w:rPr>
              <w:t>3</w:t>
            </w:r>
          </w:p>
        </w:tc>
        <w:tc>
          <w:tcPr>
            <w:tcW w:w="864" w:type="dxa"/>
            <w:tcBorders>
              <w:top w:val="single" w:sz="4" w:space="0" w:color="auto"/>
              <w:left w:val="single" w:sz="4" w:space="0" w:color="auto"/>
              <w:bottom w:val="single" w:sz="4" w:space="0" w:color="auto"/>
              <w:right w:val="single" w:sz="4" w:space="0" w:color="auto"/>
            </w:tcBorders>
            <w:vAlign w:val="center"/>
          </w:tcPr>
          <w:p w14:paraId="66B72259"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rPr>
              <w:t>Screen-Extended High Throughput 4:4:4 14</w:t>
            </w:r>
          </w:p>
        </w:tc>
        <w:tc>
          <w:tcPr>
            <w:tcW w:w="288" w:type="dxa"/>
            <w:tcBorders>
              <w:top w:val="single" w:sz="4" w:space="0" w:color="auto"/>
              <w:left w:val="single" w:sz="4" w:space="0" w:color="auto"/>
              <w:bottom w:val="single" w:sz="4" w:space="0" w:color="auto"/>
              <w:right w:val="single" w:sz="4" w:space="0" w:color="auto"/>
            </w:tcBorders>
            <w:vAlign w:val="center"/>
          </w:tcPr>
          <w:p w14:paraId="1AAD9EC7"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11B10818"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4F90455A" w14:textId="77777777" w:rsidR="00637CE9" w:rsidRPr="00637CE9" w:rsidRDefault="00637CE9" w:rsidP="00637CE9">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637CE9">
              <w:rPr>
                <w:rFonts w:eastAsia="MS Mincho"/>
                <w:sz w:val="18"/>
                <w:szCs w:val="18"/>
                <w:lang w:val="en-CA" w:eastAsia="ja-JP"/>
              </w:rPr>
              <w:t>60</w:t>
            </w:r>
          </w:p>
        </w:tc>
      </w:tr>
    </w:tbl>
    <w:p w14:paraId="54E12B18" w14:textId="77777777" w:rsidR="00637CE9" w:rsidRPr="00637CE9" w:rsidDel="00103C79" w:rsidRDefault="00637CE9" w:rsidP="00637CE9">
      <w:pPr>
        <w:tabs>
          <w:tab w:val="clear" w:pos="1800"/>
          <w:tab w:val="clear" w:pos="2160"/>
          <w:tab w:val="clear" w:pos="2520"/>
          <w:tab w:val="clear" w:pos="2880"/>
          <w:tab w:val="clear" w:pos="3240"/>
          <w:tab w:val="clear" w:pos="3600"/>
          <w:tab w:val="clear" w:pos="3960"/>
          <w:tab w:val="clear" w:pos="4320"/>
        </w:tabs>
        <w:rPr>
          <w:del w:id="109" w:author="SCC-conformance-v10" w:date="2018-09-30T00:51:00Z"/>
          <w:sz w:val="20"/>
          <w:szCs w:val="22"/>
          <w:highlight w:val="yellow"/>
          <w:rPrChange w:id="110" w:author="SCC-conformance-v10" w:date="2018-09-30T00:55:00Z">
            <w:rPr>
              <w:del w:id="111" w:author="SCC-conformance-v10" w:date="2018-09-30T00:51:00Z"/>
              <w:sz w:val="20"/>
              <w:szCs w:val="22"/>
            </w:rPr>
          </w:rPrChange>
        </w:rPr>
      </w:pPr>
      <w:del w:id="112" w:author="SCC-conformance-v10" w:date="2018-09-30T00:51:00Z">
        <w:r w:rsidRPr="00637CE9" w:rsidDel="00103C79">
          <w:rPr>
            <w:sz w:val="20"/>
            <w:szCs w:val="22"/>
            <w:highlight w:val="yellow"/>
            <w:rPrChange w:id="113" w:author="SCC-conformance-v10" w:date="2018-09-30T00:55:00Z">
              <w:rPr>
                <w:sz w:val="20"/>
                <w:szCs w:val="22"/>
              </w:rPr>
            </w:rPrChange>
          </w:rPr>
          <w:delText>[Ed. (RJ): For many bitstreams, the level seems to be set at 6.2 when a lower level value would suffice.]</w:delText>
        </w:r>
      </w:del>
    </w:p>
    <w:p w14:paraId="5D3F0F29" w14:textId="77777777" w:rsidR="00637CE9" w:rsidRPr="00637CE9" w:rsidDel="00103C79" w:rsidRDefault="00637CE9" w:rsidP="00637CE9">
      <w:pPr>
        <w:tabs>
          <w:tab w:val="clear" w:pos="1800"/>
          <w:tab w:val="clear" w:pos="2160"/>
          <w:tab w:val="clear" w:pos="2520"/>
          <w:tab w:val="clear" w:pos="2880"/>
          <w:tab w:val="clear" w:pos="3240"/>
          <w:tab w:val="clear" w:pos="3600"/>
          <w:tab w:val="clear" w:pos="3960"/>
          <w:tab w:val="clear" w:pos="4320"/>
        </w:tabs>
        <w:rPr>
          <w:del w:id="114" w:author="SCC-conformance-v10" w:date="2018-09-30T00:51:00Z"/>
          <w:sz w:val="20"/>
          <w:szCs w:val="22"/>
          <w:highlight w:val="yellow"/>
          <w:rPrChange w:id="115" w:author="SCC-conformance-v10" w:date="2018-09-30T00:55:00Z">
            <w:rPr>
              <w:del w:id="116" w:author="SCC-conformance-v10" w:date="2018-09-30T00:51:00Z"/>
              <w:sz w:val="20"/>
              <w:szCs w:val="22"/>
            </w:rPr>
          </w:rPrChange>
        </w:rPr>
      </w:pPr>
      <w:del w:id="117" w:author="SCC-conformance-v10" w:date="2018-09-30T00:51:00Z">
        <w:r w:rsidRPr="00637CE9" w:rsidDel="00103C79">
          <w:rPr>
            <w:sz w:val="20"/>
            <w:szCs w:val="22"/>
            <w:highlight w:val="yellow"/>
            <w:rPrChange w:id="118" w:author="SCC-conformance-v10" w:date="2018-09-30T00:55:00Z">
              <w:rPr>
                <w:sz w:val="20"/>
                <w:szCs w:val="22"/>
              </w:rPr>
            </w:rPrChange>
          </w:rPr>
          <w:delText>[Ed. (RJ &amp; GS): As of the time of preparation of this draft text, the available versions of the HT_A_SCC_Apple, HT_B_SCC_Apple, and HT_C_SCC_Apple bitstreams require a correction per JCTVC-AE0021. The version numbers were thus incremented above (with yellow highlight), but the corrected bitstreams were not yet available at the time of preparation of this document. For purposes of the ballot, it is requested to consider the bitstreams as the same as the version with the lower version number but with the change of profile_idc from 9 to 11 applied as described in JCTVC-AE0021.]</w:delText>
        </w:r>
      </w:del>
    </w:p>
    <w:p w14:paraId="53E733A6" w14:textId="77777777" w:rsidR="00637CE9" w:rsidRPr="00C3704F" w:rsidRDefault="00637CE9" w:rsidP="00C3704F">
      <w:pPr>
        <w:tabs>
          <w:tab w:val="clear" w:pos="1800"/>
          <w:tab w:val="clear" w:pos="2160"/>
          <w:tab w:val="clear" w:pos="2520"/>
          <w:tab w:val="clear" w:pos="2880"/>
          <w:tab w:val="clear" w:pos="3240"/>
          <w:tab w:val="clear" w:pos="3600"/>
          <w:tab w:val="clear" w:pos="3960"/>
          <w:tab w:val="clear" w:pos="4320"/>
        </w:tabs>
        <w:rPr>
          <w:sz w:val="20"/>
          <w:szCs w:val="22"/>
        </w:rPr>
      </w:pPr>
    </w:p>
    <w:p w14:paraId="0618A025" w14:textId="54F43029" w:rsidR="007F1F8B" w:rsidRPr="005B217D" w:rsidRDefault="00C3704F" w:rsidP="00C3704F">
      <w:pPr>
        <w:jc w:val="center"/>
        <w:rPr>
          <w:szCs w:val="22"/>
          <w:lang w:val="en-CA"/>
        </w:rPr>
      </w:pPr>
      <w:r w:rsidRPr="00C3704F">
        <w:lastRenderedPageBreak/>
        <w:t>_______________________________</w:t>
      </w: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1E53A" w14:textId="77777777" w:rsidR="00431796" w:rsidRDefault="00431796">
      <w:r>
        <w:separator/>
      </w:r>
    </w:p>
  </w:endnote>
  <w:endnote w:type="continuationSeparator" w:id="0">
    <w:p w14:paraId="5D5D891E" w14:textId="77777777" w:rsidR="00431796" w:rsidRDefault="00431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39T36Lfz">
    <w:altName w:val="Times New Roman"/>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incho">
    <w:altName w:val="MS Mincho"/>
    <w:panose1 w:val="02020609040305080305"/>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2A0213AF"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6B20FE">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A231F2">
      <w:rPr>
        <w:rStyle w:val="PageNumber"/>
        <w:noProof/>
      </w:rPr>
      <w:t>2018-10-07</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0DD67" w14:textId="77777777" w:rsidR="00431796" w:rsidRDefault="00431796">
      <w:r>
        <w:separator/>
      </w:r>
    </w:p>
  </w:footnote>
  <w:footnote w:type="continuationSeparator" w:id="0">
    <w:p w14:paraId="4B08C5FA" w14:textId="77777777" w:rsidR="00431796" w:rsidRDefault="004317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4"/>
      <w:lvlText w:val="*"/>
      <w:lvlJc w:val="left"/>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2" w15:restartNumberingAfterBreak="0">
    <w:nsid w:val="1CBB7891"/>
    <w:multiLevelType w:val="hybridMultilevel"/>
    <w:tmpl w:val="CD76BFC6"/>
    <w:lvl w:ilvl="0" w:tplc="F5BE0A8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20"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8"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5" w15:restartNumberingAfterBreak="0">
    <w:nsid w:val="6C5125AB"/>
    <w:multiLevelType w:val="multilevel"/>
    <w:tmpl w:val="855488BA"/>
    <w:lvl w:ilvl="0">
      <w:start w:val="2"/>
      <w:numFmt w:val="decimal"/>
      <w:pStyle w:val="StyleHeading1Justified"/>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6"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4"/>
        <w:lvlText w:val=""/>
        <w:legacy w:legacy="1" w:legacySpace="0" w:legacyIndent="360"/>
        <w:lvlJc w:val="left"/>
        <w:pPr>
          <w:ind w:left="360" w:hanging="360"/>
        </w:pPr>
        <w:rPr>
          <w:rFonts w:ascii="Symbol" w:hAnsi="Symbol" w:hint="default"/>
        </w:rPr>
      </w:lvl>
    </w:lvlOverride>
  </w:num>
  <w:num w:numId="2">
    <w:abstractNumId w:val="35"/>
  </w:num>
  <w:num w:numId="3">
    <w:abstractNumId w:val="31"/>
  </w:num>
  <w:num w:numId="4">
    <w:abstractNumId w:val="29"/>
  </w:num>
  <w:num w:numId="5">
    <w:abstractNumId w:val="30"/>
  </w:num>
  <w:num w:numId="6">
    <w:abstractNumId w:val="14"/>
  </w:num>
  <w:num w:numId="7">
    <w:abstractNumId w:val="21"/>
  </w:num>
  <w:num w:numId="8">
    <w:abstractNumId w:val="14"/>
  </w:num>
  <w:num w:numId="9">
    <w:abstractNumId w:val="3"/>
  </w:num>
  <w:num w:numId="10">
    <w:abstractNumId w:val="13"/>
  </w:num>
  <w:num w:numId="11">
    <w:abstractNumId w:val="8"/>
  </w:num>
  <w:num w:numId="12">
    <w:abstractNumId w:val="14"/>
  </w:num>
  <w:num w:numId="13">
    <w:abstractNumId w:val="12"/>
  </w:num>
  <w:num w:numId="14">
    <w:abstractNumId w:val="1"/>
  </w:num>
  <w:num w:numId="15">
    <w:abstractNumId w:val="0"/>
  </w:num>
  <w:num w:numId="16">
    <w:abstractNumId w:val="11"/>
  </w:num>
  <w:num w:numId="17">
    <w:abstractNumId w:val="37"/>
  </w:num>
  <w:num w:numId="18">
    <w:abstractNumId w:val="26"/>
  </w:num>
  <w:num w:numId="19">
    <w:abstractNumId w:val="32"/>
  </w:num>
  <w:num w:numId="20">
    <w:abstractNumId w:val="33"/>
  </w:num>
  <w:num w:numId="21">
    <w:abstractNumId w:val="7"/>
  </w:num>
  <w:num w:numId="22">
    <w:abstractNumId w:val="10"/>
  </w:num>
  <w:num w:numId="23">
    <w:abstractNumId w:val="28"/>
  </w:num>
  <w:num w:numId="24">
    <w:abstractNumId w:val="15"/>
  </w:num>
  <w:num w:numId="25">
    <w:abstractNumId w:val="18"/>
  </w:num>
  <w:num w:numId="26">
    <w:abstractNumId w:val="5"/>
  </w:num>
  <w:num w:numId="27">
    <w:abstractNumId w:val="38"/>
  </w:num>
  <w:num w:numId="28">
    <w:abstractNumId w:val="39"/>
  </w:num>
  <w:num w:numId="29">
    <w:abstractNumId w:val="24"/>
  </w:num>
  <w:num w:numId="30">
    <w:abstractNumId w:val="4"/>
  </w:num>
  <w:num w:numId="31">
    <w:abstractNumId w:val="6"/>
  </w:num>
  <w:num w:numId="32">
    <w:abstractNumId w:val="22"/>
  </w:num>
  <w:num w:numId="33">
    <w:abstractNumId w:val="36"/>
  </w:num>
  <w:num w:numId="34">
    <w:abstractNumId w:val="9"/>
  </w:num>
  <w:num w:numId="35">
    <w:abstractNumId w:val="34"/>
  </w:num>
  <w:num w:numId="3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7">
    <w:abstractNumId w:val="20"/>
  </w:num>
  <w:num w:numId="38">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7"/>
  </w:num>
  <w:num w:numId="41">
    <w:abstractNumId w:val="19"/>
  </w:num>
  <w:num w:numId="42">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nk correction">
    <w15:presenceInfo w15:providerId="None" w15:userId="Link correction"/>
  </w15:person>
  <w15:person w15:author="SCC-conformance-v10">
    <w15:presenceInfo w15:providerId="None" w15:userId="SCC-conformance-v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0ED5"/>
    <w:rsid w:val="00051457"/>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5D0F"/>
    <w:rsid w:val="00414101"/>
    <w:rsid w:val="004234F0"/>
    <w:rsid w:val="00431796"/>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37CE9"/>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44CA8"/>
    <w:rsid w:val="00955F6D"/>
    <w:rsid w:val="00975472"/>
    <w:rsid w:val="0098551D"/>
    <w:rsid w:val="0099518F"/>
    <w:rsid w:val="009A523D"/>
    <w:rsid w:val="009B02A1"/>
    <w:rsid w:val="009F496B"/>
    <w:rsid w:val="00A01439"/>
    <w:rsid w:val="00A02E61"/>
    <w:rsid w:val="00A05CFF"/>
    <w:rsid w:val="00A13048"/>
    <w:rsid w:val="00A231F2"/>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04F"/>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CC"/>
    <w:rsid w:val="00DA17FC"/>
    <w:rsid w:val="00DA7887"/>
    <w:rsid w:val="00DB2C26"/>
    <w:rsid w:val="00DD0051"/>
    <w:rsid w:val="00DD02F4"/>
    <w:rsid w:val="00DE6B43"/>
    <w:rsid w:val="00E11923"/>
    <w:rsid w:val="00E262D4"/>
    <w:rsid w:val="00E36250"/>
    <w:rsid w:val="00E54511"/>
    <w:rsid w:val="00E56387"/>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Normal Table" w:semiHidden="1" w:unhideWhenUsed="1"/>
    <w:lsdException w:name="annotation subject" w:uiPriority="99"/>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numbering" w:customStyle="1" w:styleId="NoList1">
    <w:name w:val="No List1"/>
    <w:next w:val="NoList"/>
    <w:uiPriority w:val="99"/>
    <w:semiHidden/>
    <w:unhideWhenUsed/>
    <w:rsid w:val="00637CE9"/>
  </w:style>
  <w:style w:type="paragraph" w:customStyle="1" w:styleId="StyleHeading1Justified">
    <w:name w:val="Style Heading 1 + Justified"/>
    <w:basedOn w:val="Heading1"/>
    <w:rsid w:val="00637CE9"/>
    <w:pPr>
      <w:numPr>
        <w:numId w:val="2"/>
      </w:numPr>
      <w:tabs>
        <w:tab w:val="clear" w:pos="1800"/>
        <w:tab w:val="clear" w:pos="2160"/>
        <w:tab w:val="clear" w:pos="2520"/>
        <w:tab w:val="clear" w:pos="2880"/>
        <w:tab w:val="clear" w:pos="3240"/>
        <w:tab w:val="clear" w:pos="3600"/>
        <w:tab w:val="clear" w:pos="3960"/>
        <w:tab w:val="clear" w:pos="4320"/>
      </w:tabs>
      <w:ind w:left="360" w:hanging="360"/>
    </w:pPr>
    <w:rPr>
      <w:rFonts w:ascii="Times New Roman Bold" w:eastAsia="MS Mincho" w:hAnsi="Times New Roman Bold" w:cs="Times New Roman"/>
      <w:szCs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637CE9"/>
    <w:rPr>
      <w:rFonts w:cs="Arial"/>
      <w:b/>
      <w:bCs/>
      <w:kern w:val="32"/>
      <w:sz w:val="32"/>
      <w:szCs w:val="32"/>
    </w:rPr>
  </w:style>
  <w:style w:type="character" w:customStyle="1" w:styleId="HeaderChar">
    <w:name w:val="Header Char"/>
    <w:aliases w:val="h Char,Header/Footer Char"/>
    <w:link w:val="Header"/>
    <w:rsid w:val="00637CE9"/>
    <w:rPr>
      <w:sz w:val="22"/>
    </w:rPr>
  </w:style>
  <w:style w:type="character" w:customStyle="1" w:styleId="FooterChar">
    <w:name w:val="Footer Char"/>
    <w:link w:val="Footer"/>
    <w:rsid w:val="00637CE9"/>
    <w:rPr>
      <w:sz w:val="22"/>
    </w:rPr>
  </w:style>
  <w:style w:type="character" w:customStyle="1" w:styleId="BalloonTextChar">
    <w:name w:val="Balloon Text Char"/>
    <w:link w:val="BalloonText"/>
    <w:rsid w:val="00637CE9"/>
    <w:rPr>
      <w:rFonts w:ascii="Tahoma" w:hAnsi="Tahoma" w:cs="Tahoma"/>
      <w:sz w:val="16"/>
      <w:szCs w:val="16"/>
    </w:rPr>
  </w:style>
  <w:style w:type="table" w:styleId="TableGrid">
    <w:name w:val="Table Grid"/>
    <w:basedOn w:val="TableNormal"/>
    <w:uiPriority w:val="99"/>
    <w:rsid w:val="00637CE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styleId="Caption">
    <w:name w:val="caption"/>
    <w:basedOn w:val="Normal"/>
    <w:next w:val="Normal"/>
    <w:link w:val="CaptionChar1"/>
    <w:qFormat/>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lang w:val="en-CA"/>
    </w:rPr>
  </w:style>
  <w:style w:type="paragraph" w:customStyle="1" w:styleId="tablecell">
    <w:name w:val="table cell"/>
    <w:basedOn w:val="Normal"/>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GB"/>
    </w:rPr>
  </w:style>
  <w:style w:type="character" w:customStyle="1" w:styleId="CaptionChar1">
    <w:name w:val="Caption Char1"/>
    <w:link w:val="Caption"/>
    <w:locked/>
    <w:rsid w:val="00637CE9"/>
    <w:rPr>
      <w:rFonts w:eastAsia="Malgun Gothic"/>
      <w:b/>
      <w:bCs/>
      <w:lang w:val="en-CA"/>
    </w:rPr>
  </w:style>
  <w:style w:type="paragraph" w:customStyle="1" w:styleId="Note1">
    <w:name w:val="Note 1"/>
    <w:basedOn w:val="Normal"/>
    <w:link w:val="Note1Char"/>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8"/>
    </w:pPr>
    <w:rPr>
      <w:rFonts w:eastAsia="Malgun Gothic"/>
      <w:sz w:val="18"/>
      <w:szCs w:val="18"/>
      <w:lang w:val="en-GB"/>
    </w:rPr>
  </w:style>
  <w:style w:type="character" w:customStyle="1" w:styleId="Note1Char">
    <w:name w:val="Note 1 Char"/>
    <w:link w:val="Note1"/>
    <w:locked/>
    <w:rsid w:val="00637CE9"/>
    <w:rPr>
      <w:rFonts w:eastAsia="Malgun Gothic"/>
      <w:sz w:val="18"/>
      <w:szCs w:val="18"/>
      <w:lang w:val="en-GB"/>
    </w:rPr>
  </w:style>
  <w:style w:type="paragraph" w:customStyle="1" w:styleId="Tablehead">
    <w:name w:val="Table_head"/>
    <w:basedOn w:val="Tabletext"/>
    <w:next w:val="Tabletext"/>
    <w:rsid w:val="00637CE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rFonts w:eastAsia="Malgun Gothic"/>
      <w:sz w:val="18"/>
      <w:lang w:val="en-GB"/>
    </w:rPr>
  </w:style>
  <w:style w:type="paragraph" w:styleId="BodyTextIndent">
    <w:name w:val="Body Text Indent"/>
    <w:basedOn w:val="Normal"/>
    <w:link w:val="BodyTextInden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x-none"/>
    </w:rPr>
  </w:style>
  <w:style w:type="character" w:customStyle="1" w:styleId="BodyTextIndentChar">
    <w:name w:val="Body Text Indent Char"/>
    <w:link w:val="BodyTextIndent"/>
    <w:uiPriority w:val="99"/>
    <w:rsid w:val="00637CE9"/>
    <w:rPr>
      <w:rFonts w:eastAsia="Malgun Gothic"/>
      <w:lang w:val="en-GB" w:eastAsia="x-none"/>
    </w:rPr>
  </w:style>
  <w:style w:type="character" w:customStyle="1" w:styleId="Heading4CharChar1">
    <w:name w:val="Heading 4 Char Char1"/>
    <w:aliases w:val="Heading 4 Char1 Char Char,Heading 4 Char Char Char Char"/>
    <w:uiPriority w:val="99"/>
    <w:rsid w:val="00637CE9"/>
    <w:rPr>
      <w:rFonts w:cs="Times New Roman"/>
      <w:b/>
      <w:bCs/>
      <w:lang w:val="en-GB" w:eastAsia="en-US"/>
    </w:rPr>
  </w:style>
  <w:style w:type="character" w:styleId="CommentReference">
    <w:name w:val="annotation reference"/>
    <w:uiPriority w:val="99"/>
    <w:rsid w:val="00637CE9"/>
    <w:rPr>
      <w:rFonts w:cs="Times New Roman"/>
      <w:sz w:val="16"/>
      <w:szCs w:val="16"/>
    </w:rPr>
  </w:style>
  <w:style w:type="paragraph" w:styleId="CommentText">
    <w:name w:val="annotation text"/>
    <w:basedOn w:val="Normal"/>
    <w:link w:val="Comment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x-none"/>
    </w:rPr>
  </w:style>
  <w:style w:type="character" w:customStyle="1" w:styleId="CommentTextChar">
    <w:name w:val="Comment Text Char"/>
    <w:link w:val="CommentText"/>
    <w:uiPriority w:val="99"/>
    <w:rsid w:val="00637CE9"/>
    <w:rPr>
      <w:rFonts w:eastAsia="Malgun Gothic"/>
      <w:lang w:val="en-GB" w:eastAsia="x-none"/>
    </w:rPr>
  </w:style>
  <w:style w:type="paragraph" w:styleId="TOC8">
    <w:name w:val="toc 8"/>
    <w:basedOn w:val="Normal"/>
    <w:next w:val="Normal"/>
    <w:autoRedefine/>
    <w:uiPriority w:val="3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sz w:val="20"/>
      <w:lang w:val="en-GB"/>
    </w:rPr>
  </w:style>
  <w:style w:type="paragraph" w:styleId="TOC7">
    <w:name w:val="toc 7"/>
    <w:basedOn w:val="TOC3"/>
    <w:autoRedefine/>
    <w:uiPriority w:val="39"/>
    <w:rsid w:val="00637CE9"/>
    <w:pPr>
      <w:ind w:left="2382" w:hanging="1191"/>
    </w:pPr>
  </w:style>
  <w:style w:type="paragraph" w:styleId="TOC3">
    <w:name w:val="toc 3"/>
    <w:basedOn w:val="Normal"/>
    <w:next w:val="Normal"/>
    <w:autoRedefine/>
    <w:uiPriority w:val="3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sz w:val="20"/>
      <w:lang w:val="en-GB"/>
    </w:rPr>
  </w:style>
  <w:style w:type="paragraph" w:styleId="TOC6">
    <w:name w:val="toc 6"/>
    <w:basedOn w:val="TOC3"/>
    <w:autoRedefine/>
    <w:uiPriority w:val="39"/>
    <w:rsid w:val="00637CE9"/>
    <w:pPr>
      <w:ind w:left="2098" w:hanging="1106"/>
    </w:pPr>
  </w:style>
  <w:style w:type="paragraph" w:styleId="TOC5">
    <w:name w:val="toc 5"/>
    <w:basedOn w:val="TOC3"/>
    <w:autoRedefine/>
    <w:uiPriority w:val="39"/>
    <w:rsid w:val="00637CE9"/>
    <w:pPr>
      <w:ind w:left="1758" w:hanging="964"/>
    </w:pPr>
  </w:style>
  <w:style w:type="paragraph" w:styleId="TOC4">
    <w:name w:val="toc 4"/>
    <w:basedOn w:val="TOC3"/>
    <w:next w:val="TOC5"/>
    <w:autoRedefine/>
    <w:uiPriority w:val="39"/>
    <w:rsid w:val="00637CE9"/>
    <w:pPr>
      <w:ind w:left="1502" w:hanging="907"/>
    </w:pPr>
  </w:style>
  <w:style w:type="paragraph" w:styleId="TOC2">
    <w:name w:val="toc 2"/>
    <w:basedOn w:val="TOC1"/>
    <w:next w:val="TOC3"/>
    <w:autoRedefine/>
    <w:uiPriority w:val="39"/>
    <w:qFormat/>
    <w:rsid w:val="00637CE9"/>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sz w:val="20"/>
      <w:lang w:val="en-GB"/>
    </w:rPr>
  </w:style>
  <w:style w:type="paragraph" w:styleId="Index7">
    <w:name w:val="index 7"/>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sz w:val="20"/>
      <w:lang w:val="en-GB"/>
    </w:rPr>
  </w:style>
  <w:style w:type="paragraph" w:styleId="Index6">
    <w:name w:val="index 6"/>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sz w:val="20"/>
      <w:lang w:val="en-GB"/>
    </w:rPr>
  </w:style>
  <w:style w:type="paragraph" w:styleId="Index5">
    <w:name w:val="index 5"/>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sz w:val="20"/>
      <w:lang w:val="en-GB"/>
    </w:rPr>
  </w:style>
  <w:style w:type="paragraph" w:styleId="Index4">
    <w:name w:val="index 4"/>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sz w:val="20"/>
      <w:lang w:val="en-GB"/>
    </w:rPr>
  </w:style>
  <w:style w:type="paragraph" w:styleId="Index3">
    <w:name w:val="index 3"/>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sz w:val="20"/>
      <w:lang w:val="en-GB"/>
    </w:rPr>
  </w:style>
  <w:style w:type="paragraph" w:styleId="Index2">
    <w:name w:val="index 2"/>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sz w:val="20"/>
      <w:lang w:val="en-GB"/>
    </w:rPr>
  </w:style>
  <w:style w:type="paragraph" w:customStyle="1" w:styleId="ColorfulShading-Accent12">
    <w:name w:val="Colorful Shading - Accent 12"/>
    <w:hidden/>
    <w:uiPriority w:val="99"/>
    <w:semiHidden/>
    <w:rsid w:val="00637CE9"/>
    <w:rPr>
      <w:rFonts w:eastAsia="Malgun Gothic"/>
      <w:lang w:val="en-GB"/>
    </w:rPr>
  </w:style>
  <w:style w:type="character" w:styleId="LineNumber">
    <w:name w:val="line number"/>
    <w:uiPriority w:val="99"/>
    <w:rsid w:val="00637CE9"/>
    <w:rPr>
      <w:rFonts w:cs="Times New Roman"/>
    </w:rPr>
  </w:style>
  <w:style w:type="paragraph" w:styleId="Index1">
    <w:name w:val="index 1"/>
    <w:basedOn w:val="Normal"/>
    <w:next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Heading">
    <w:name w:val="index heading"/>
    <w:basedOn w:val="Normal"/>
    <w:next w:val="ColorfulShading-Accent12"/>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ootnoteReference">
    <w:name w:val="footnote reference"/>
    <w:uiPriority w:val="99"/>
    <w:rsid w:val="00637CE9"/>
    <w:rPr>
      <w:rFonts w:cs="Times New Roman"/>
      <w:position w:val="6"/>
      <w:sz w:val="16"/>
      <w:szCs w:val="16"/>
    </w:rPr>
  </w:style>
  <w:style w:type="paragraph" w:styleId="FootnoteText">
    <w:name w:val="footnote text"/>
    <w:basedOn w:val="Normal"/>
    <w:link w:val="Footnote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sz w:val="20"/>
      <w:lang w:val="en-GB" w:eastAsia="x-none"/>
    </w:rPr>
  </w:style>
  <w:style w:type="character" w:customStyle="1" w:styleId="FootnoteTextChar">
    <w:name w:val="Footnote Text Char"/>
    <w:link w:val="FootnoteText"/>
    <w:uiPriority w:val="99"/>
    <w:rsid w:val="00637CE9"/>
    <w:rPr>
      <w:rFonts w:eastAsia="Malgun Gothic"/>
      <w:lang w:val="en-GB" w:eastAsia="x-none"/>
    </w:rPr>
  </w:style>
  <w:style w:type="paragraph" w:styleId="NormalIndent">
    <w:name w:val="Normal Inden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sz w:val="20"/>
      <w:lang w:val="en-GB"/>
    </w:rPr>
  </w:style>
  <w:style w:type="paragraph" w:customStyle="1" w:styleId="TableLegend">
    <w:name w:val="Table_Legend"/>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Normal"/>
    <w:next w:val="TableText0"/>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637CE9"/>
    <w:pPr>
      <w:keepNext w:val="0"/>
      <w:keepLines/>
      <w:tabs>
        <w:tab w:val="clear" w:pos="454"/>
      </w:tabs>
      <w:spacing w:before="100" w:after="100" w:line="190" w:lineRule="exact"/>
    </w:pPr>
  </w:style>
  <w:style w:type="character" w:customStyle="1" w:styleId="BlancCharCharChar">
    <w:name w:val="Blanc Char Char Char"/>
    <w:uiPriority w:val="99"/>
    <w:rsid w:val="00637CE9"/>
    <w:rPr>
      <w:rFonts w:cs="Times New Roman"/>
      <w:b/>
      <w:bCs/>
      <w:sz w:val="8"/>
      <w:szCs w:val="8"/>
      <w:lang w:val="en-US" w:eastAsia="en-US"/>
    </w:rPr>
  </w:style>
  <w:style w:type="paragraph" w:customStyle="1" w:styleId="enumlev1">
    <w:name w:val="enumlev1"/>
    <w:basedOn w:val="Normal"/>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Malgun Gothic"/>
      <w:sz w:val="20"/>
      <w:lang w:val="en-GB"/>
    </w:rPr>
  </w:style>
  <w:style w:type="paragraph" w:customStyle="1" w:styleId="enumlev2">
    <w:name w:val="enumlev2"/>
    <w:basedOn w:val="enumlev1"/>
    <w:uiPriority w:val="99"/>
    <w:rsid w:val="00637CE9"/>
    <w:pPr>
      <w:ind w:left="1588"/>
    </w:pPr>
  </w:style>
  <w:style w:type="paragraph" w:customStyle="1" w:styleId="enumlev3">
    <w:name w:val="enumlev3"/>
    <w:basedOn w:val="enumlev2"/>
    <w:uiPriority w:val="99"/>
    <w:rsid w:val="00637CE9"/>
    <w:pPr>
      <w:ind w:left="1985"/>
    </w:pPr>
  </w:style>
  <w:style w:type="paragraph" w:customStyle="1" w:styleId="heading1aftertitle">
    <w:name w:val="heading 1aftertitle"/>
    <w:basedOn w:val="Heading1"/>
    <w:next w:val="Normal"/>
    <w:uiPriority w:val="99"/>
    <w:rsid w:val="00637CE9"/>
    <w:pPr>
      <w:keepLines/>
      <w:numPr>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ind w:left="360" w:hanging="36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637CE9"/>
    <w:pPr>
      <w:keepLines/>
      <w:numPr>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637CE9"/>
    <w:pPr>
      <w:spacing w:after="720"/>
    </w:pPr>
    <w:rPr>
      <w:bCs w:val="0"/>
      <w:lang w:eastAsia="zh-TW"/>
    </w:rPr>
  </w:style>
  <w:style w:type="paragraph" w:customStyle="1" w:styleId="TableTitle">
    <w:name w:val="Table_Title"/>
    <w:basedOn w:val="Normal"/>
    <w:next w:val="Blanc"/>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uiPriority w:val="99"/>
    <w:rsid w:val="00637CE9"/>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sz w:val="20"/>
      <w:lang w:val="en-CA"/>
    </w:rPr>
  </w:style>
  <w:style w:type="paragraph" w:customStyle="1" w:styleId="SectionTitle">
    <w:name w:val="Section_Titl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Normal"/>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sz w:val="20"/>
      <w:lang w:val="en-CA"/>
    </w:rPr>
  </w:style>
  <w:style w:type="paragraph" w:customStyle="1" w:styleId="Rec">
    <w:name w:val="Rec #"/>
    <w:basedOn w:val="Normal"/>
    <w:next w:val="headfoot"/>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sz w:val="20"/>
      <w:lang w:val="en-GB"/>
    </w:rPr>
  </w:style>
  <w:style w:type="paragraph" w:customStyle="1" w:styleId="headfoot">
    <w:name w:val="head_foot"/>
    <w:basedOn w:val="Normal"/>
    <w:next w:val="Rec"/>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jc w:val="left"/>
    </w:pPr>
    <w:rPr>
      <w:rFonts w:eastAsia="Malgun Gothic"/>
      <w:sz w:val="20"/>
      <w:szCs w:val="22"/>
      <w:lang w:val="en-GB"/>
    </w:rPr>
  </w:style>
  <w:style w:type="paragraph" w:customStyle="1" w:styleId="ASN1">
    <w:name w:val="ASN.1"/>
    <w:basedOn w:val="Normal"/>
    <w:next w:val="ASN1Continu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637CE9"/>
    <w:pPr>
      <w:spacing w:before="0"/>
    </w:pPr>
  </w:style>
  <w:style w:type="paragraph" w:customStyle="1" w:styleId="ASN1Italic">
    <w:name w:val="ASN.1 Italic"/>
    <w:basedOn w:val="ASN1"/>
    <w:uiPriority w:val="99"/>
    <w:rsid w:val="00637CE9"/>
    <w:pPr>
      <w:spacing w:before="0"/>
    </w:pPr>
    <w:rPr>
      <w:b w:val="0"/>
      <w:bCs w:val="0"/>
      <w:i/>
      <w:iCs/>
      <w:sz w:val="20"/>
      <w:szCs w:val="20"/>
    </w:rPr>
  </w:style>
  <w:style w:type="paragraph" w:customStyle="1" w:styleId="Note">
    <w:name w:val="Note"/>
    <w:basedOn w:val="Normal"/>
    <w:next w:val="Normal"/>
    <w:link w:val="NoteChar2"/>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uiPriority w:val="99"/>
    <w:rsid w:val="00637CE9"/>
    <w:rPr>
      <w:rFonts w:cs="Times New Roman"/>
      <w:sz w:val="18"/>
      <w:szCs w:val="18"/>
      <w:lang w:val="en-GB" w:eastAsia="en-US"/>
    </w:rPr>
  </w:style>
  <w:style w:type="paragraph" w:customStyle="1" w:styleId="head">
    <w:name w:val="head"/>
    <w:basedOn w:val="headfoot"/>
    <w:next w:val="foot"/>
    <w:uiPriority w:val="99"/>
    <w:rsid w:val="00637CE9"/>
    <w:rPr>
      <w:color w:val="FFFFFF"/>
    </w:rPr>
  </w:style>
  <w:style w:type="paragraph" w:customStyle="1" w:styleId="foot">
    <w:name w:val="foot"/>
    <w:basedOn w:val="head"/>
    <w:next w:val="Heading1"/>
    <w:uiPriority w:val="99"/>
    <w:rsid w:val="00637CE9"/>
  </w:style>
  <w:style w:type="paragraph" w:customStyle="1" w:styleId="RecISO">
    <w:name w:val="Rec_ISO_#"/>
    <w:basedOn w:val="Rec"/>
    <w:uiPriority w:val="99"/>
    <w:rsid w:val="00637CE9"/>
    <w:pPr>
      <w:tabs>
        <w:tab w:val="clear" w:pos="794"/>
        <w:tab w:val="clear" w:pos="1191"/>
        <w:tab w:val="clear" w:pos="1588"/>
        <w:tab w:val="clear" w:pos="1985"/>
      </w:tabs>
    </w:pPr>
  </w:style>
  <w:style w:type="paragraph" w:customStyle="1" w:styleId="RecCCITT">
    <w:name w:val="Rec_CCITT_#"/>
    <w:basedOn w:val="RecISO"/>
    <w:uiPriority w:val="99"/>
    <w:rsid w:val="00637CE9"/>
    <w:pPr>
      <w:spacing w:before="0"/>
    </w:pPr>
  </w:style>
  <w:style w:type="paragraph" w:styleId="Title">
    <w:name w:val="Title"/>
    <w:basedOn w:val="Normal"/>
    <w:next w:val="heading1aftertitle"/>
    <w:link w:val="TitleChar"/>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637CE9"/>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637CE9"/>
  </w:style>
  <w:style w:type="paragraph" w:customStyle="1" w:styleId="MediumList2-Accent21">
    <w:name w:val="Medium List 2 - Accent 21"/>
    <w:hidden/>
    <w:uiPriority w:val="99"/>
    <w:rsid w:val="00637CE9"/>
    <w:rPr>
      <w:rFonts w:eastAsia="Malgun Gothic"/>
      <w:lang w:val="en-GB"/>
    </w:rPr>
  </w:style>
  <w:style w:type="paragraph" w:customStyle="1" w:styleId="MediumGrid1-Accent21">
    <w:name w:val="Medium Grid 1 - Accent 21"/>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sz w:val="20"/>
      <w:lang w:val="en-GB"/>
    </w:rPr>
  </w:style>
  <w:style w:type="paragraph" w:customStyle="1" w:styleId="Note3">
    <w:name w:val="Note 3"/>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sz w:val="20"/>
      <w:lang w:val="en-GB"/>
    </w:rPr>
  </w:style>
  <w:style w:type="paragraph" w:customStyle="1" w:styleId="Sprechblasentext1">
    <w:name w:val="Sprechblasentext1"/>
    <w:basedOn w:val="Normal"/>
    <w:uiPriority w:val="99"/>
    <w:semiHidden/>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637CE9"/>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customStyle="1" w:styleId="tablesyntax">
    <w:name w:val="table syntax"/>
    <w:basedOn w:val="Normal"/>
    <w:link w:val="tablesyntaxChar"/>
    <w:rsid w:val="00637CE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GB"/>
    </w:rPr>
  </w:style>
  <w:style w:type="paragraph" w:styleId="TableofFigures">
    <w:name w:val="table of figures"/>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sz w:val="20"/>
      <w:lang w:val="en-GB"/>
    </w:rPr>
  </w:style>
  <w:style w:type="paragraph" w:styleId="TOC9">
    <w:name w:val="toc 9"/>
    <w:basedOn w:val="Normal"/>
    <w:next w:val="Normal"/>
    <w:autoRedefine/>
    <w:uiPriority w:val="3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sz w:val="20"/>
      <w:lang w:val="en-GB"/>
    </w:rPr>
  </w:style>
  <w:style w:type="paragraph" w:styleId="BodyText">
    <w:name w:val="Body Text"/>
    <w:basedOn w:val="Normal"/>
    <w:link w:val="Body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BodyTextChar">
    <w:name w:val="Body Text Char"/>
    <w:link w:val="BodyText"/>
    <w:uiPriority w:val="99"/>
    <w:rsid w:val="00637CE9"/>
    <w:rPr>
      <w:rFonts w:eastAsia="Batang"/>
      <w:sz w:val="22"/>
      <w:szCs w:val="22"/>
      <w:lang w:val="en-GB"/>
    </w:rPr>
  </w:style>
  <w:style w:type="paragraph" w:customStyle="1" w:styleId="AppendixHeading2">
    <w:name w:val="Appendix Heading 2"/>
    <w:basedOn w:val="Heading2"/>
    <w:uiPriority w:val="99"/>
    <w:rsid w:val="00637CE9"/>
    <w:pPr>
      <w:numPr>
        <w:numId w:val="1"/>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jc w:val="left"/>
    </w:pPr>
    <w:rPr>
      <w:rFonts w:eastAsia="Batang"/>
      <w:i w:val="0"/>
      <w:iCs w:val="0"/>
      <w:sz w:val="22"/>
      <w:szCs w:val="22"/>
      <w:lang w:val="en-CA"/>
    </w:rPr>
  </w:style>
  <w:style w:type="paragraph" w:customStyle="1" w:styleId="AppendixHeadingI">
    <w:name w:val="Appendix Heading I"/>
    <w:basedOn w:val="Normal"/>
    <w:uiPriority w:val="99"/>
    <w:rsid w:val="00637CE9"/>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637CE9"/>
    <w:pPr>
      <w:numPr>
        <w:numId w:val="1"/>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jc w:val="left"/>
    </w:pPr>
    <w:rPr>
      <w:rFonts w:eastAsia="Batang"/>
      <w:sz w:val="22"/>
      <w:szCs w:val="22"/>
      <w:lang w:val="nb-NO"/>
    </w:rPr>
  </w:style>
  <w:style w:type="paragraph" w:customStyle="1" w:styleId="AppendixHeading4">
    <w:name w:val="Appendix Heading 4"/>
    <w:basedOn w:val="Heading4"/>
    <w:uiPriority w:val="99"/>
    <w:rsid w:val="00637CE9"/>
    <w:pPr>
      <w:numPr>
        <w:numId w:val="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right="0"/>
      <w:jc w:val="left"/>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637CE9"/>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Normal"/>
    <w:next w:val="TableText0"/>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637CE9"/>
    <w:rPr>
      <w:rFonts w:eastAsia="Malgun Gothic"/>
      <w:sz w:val="16"/>
      <w:szCs w:val="16"/>
      <w:lang w:val="en-GB" w:eastAsia="x-none"/>
    </w:rPr>
  </w:style>
  <w:style w:type="paragraph" w:styleId="BodyTextIndent2">
    <w:name w:val="Body Text Indent 2"/>
    <w:basedOn w:val="Normal"/>
    <w:link w:val="BodyTextIndent2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sz w:val="20"/>
      <w:lang w:val="en-GB" w:eastAsia="x-none"/>
    </w:rPr>
  </w:style>
  <w:style w:type="character" w:customStyle="1" w:styleId="BodyTextIndent2Char">
    <w:name w:val="Body Text Indent 2 Char"/>
    <w:link w:val="BodyTextIndent2"/>
    <w:uiPriority w:val="99"/>
    <w:rsid w:val="00637CE9"/>
    <w:rPr>
      <w:rFonts w:eastAsia="Malgun Gothic"/>
      <w:lang w:val="en-GB" w:eastAsia="x-none"/>
    </w:rPr>
  </w:style>
  <w:style w:type="paragraph" w:customStyle="1" w:styleId="11BodyText">
    <w:name w:val="11 BodyTex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sz w:val="20"/>
      <w:lang w:val="en-GB"/>
    </w:rPr>
  </w:style>
  <w:style w:type="paragraph" w:customStyle="1" w:styleId="Kommentarthema1">
    <w:name w:val="Kommentarthema1"/>
    <w:basedOn w:val="CommentText"/>
    <w:next w:val="CommentText"/>
    <w:uiPriority w:val="99"/>
    <w:semiHidden/>
    <w:rsid w:val="00637CE9"/>
    <w:rPr>
      <w:b/>
      <w:bCs/>
    </w:rPr>
  </w:style>
  <w:style w:type="paragraph" w:styleId="BodyText3">
    <w:name w:val="Body Text 3"/>
    <w:basedOn w:val="Normal"/>
    <w:link w:val="BodyText3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BodyText3Char">
    <w:name w:val="Body Text 3 Char"/>
    <w:link w:val="BodyText3"/>
    <w:uiPriority w:val="99"/>
    <w:rsid w:val="00637CE9"/>
    <w:rPr>
      <w:rFonts w:eastAsia="Malgun Gothic"/>
      <w:sz w:val="16"/>
      <w:szCs w:val="16"/>
      <w:lang w:val="en-GB" w:eastAsia="x-none"/>
    </w:rPr>
  </w:style>
  <w:style w:type="paragraph" w:customStyle="1" w:styleId="Figure0">
    <w:name w:val="Figure"/>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637CE9"/>
  </w:style>
  <w:style w:type="paragraph" w:customStyle="1" w:styleId="Fig0">
    <w:name w:val="Fig"/>
    <w:basedOn w:val="Figure0"/>
    <w:next w:val="Fig"/>
    <w:uiPriority w:val="99"/>
    <w:rsid w:val="00637CE9"/>
    <w:pPr>
      <w:spacing w:before="136" w:after="0"/>
    </w:pPr>
    <w:rPr>
      <w:lang w:val="en-US"/>
    </w:rPr>
  </w:style>
  <w:style w:type="paragraph" w:customStyle="1" w:styleId="figure1">
    <w:name w:val="figure"/>
    <w:basedOn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637CE9"/>
    <w:rPr>
      <w:rFonts w:cs="Times New Roman"/>
      <w:lang w:val="en-US" w:eastAsia="en-US"/>
    </w:rPr>
  </w:style>
  <w:style w:type="paragraph" w:customStyle="1" w:styleId="Annex2">
    <w:name w:val="Annex 2"/>
    <w:basedOn w:val="Normal"/>
    <w:next w:val="Normal"/>
    <w:link w:val="Annex2Char"/>
    <w:uiPriority w:val="99"/>
    <w:qFormat/>
    <w:rsid w:val="00637CE9"/>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paragraph" w:customStyle="1" w:styleId="Annex3">
    <w:name w:val="Annex 3"/>
    <w:basedOn w:val="Normal"/>
    <w:next w:val="Normal"/>
    <w:link w:val="Annex3Char2"/>
    <w:qFormat/>
    <w:rsid w:val="00637CE9"/>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637CE9"/>
    <w:pPr>
      <w:keepNext/>
      <w:keepLines/>
      <w:tabs>
        <w:tab w:val="clear" w:pos="360"/>
        <w:tab w:val="clear" w:pos="1080"/>
        <w:tab w:val="clear" w:pos="1800"/>
        <w:tab w:val="clear" w:pos="2160"/>
        <w:tab w:val="clear" w:pos="2520"/>
        <w:tab w:val="clear" w:pos="3240"/>
        <w:tab w:val="clear" w:pos="3600"/>
        <w:tab w:val="clear" w:pos="3960"/>
        <w:tab w:val="clear" w:pos="4320"/>
        <w:tab w:val="num" w:pos="720"/>
        <w:tab w:val="left" w:pos="964"/>
        <w:tab w:val="left" w:pos="1191"/>
        <w:tab w:val="num" w:pos="1440"/>
        <w:tab w:val="left" w:pos="1985"/>
        <w:tab w:val="left" w:pos="2200"/>
        <w:tab w:val="num" w:pos="2880"/>
      </w:tabs>
      <w:spacing w:before="181"/>
      <w:ind w:left="1728" w:hanging="1728"/>
      <w:outlineLvl w:val="3"/>
    </w:pPr>
    <w:rPr>
      <w:rFonts w:eastAsia="Malgun Gothic"/>
      <w:b/>
      <w:bCs/>
      <w:sz w:val="20"/>
      <w:lang w:val="en-GB"/>
    </w:rPr>
  </w:style>
  <w:style w:type="paragraph" w:customStyle="1" w:styleId="Annex5">
    <w:name w:val="Annex 5"/>
    <w:basedOn w:val="Normal"/>
    <w:next w:val="Normal"/>
    <w:autoRedefine/>
    <w:uiPriority w:val="99"/>
    <w:rsid w:val="00637CE9"/>
    <w:pPr>
      <w:keepNext/>
      <w:keepLines/>
      <w:tabs>
        <w:tab w:val="clear" w:pos="360"/>
        <w:tab w:val="clear" w:pos="1080"/>
        <w:tab w:val="clear" w:pos="1800"/>
        <w:tab w:val="clear" w:pos="2160"/>
        <w:tab w:val="clear" w:pos="2520"/>
        <w:tab w:val="clear" w:pos="2880"/>
        <w:tab w:val="clear" w:pos="3240"/>
        <w:tab w:val="clear" w:pos="3960"/>
        <w:tab w:val="clear" w:pos="4320"/>
        <w:tab w:val="num" w:pos="720"/>
        <w:tab w:val="left" w:pos="964"/>
        <w:tab w:val="left" w:pos="1191"/>
        <w:tab w:val="num" w:pos="1440"/>
        <w:tab w:val="left" w:pos="1588"/>
        <w:tab w:val="left" w:pos="1985"/>
        <w:tab w:val="num" w:pos="3600"/>
      </w:tabs>
      <w:spacing w:before="181"/>
      <w:ind w:left="2234" w:hanging="2234"/>
      <w:outlineLvl w:val="4"/>
    </w:pPr>
    <w:rPr>
      <w:rFonts w:eastAsia="Malgun Gothic"/>
      <w:b/>
      <w:bCs/>
      <w:sz w:val="20"/>
      <w:lang w:val="en-GB"/>
    </w:rPr>
  </w:style>
  <w:style w:type="character" w:customStyle="1" w:styleId="CourierTextChar">
    <w:name w:val="Courier Text Char"/>
    <w:uiPriority w:val="99"/>
    <w:rsid w:val="00637CE9"/>
    <w:rPr>
      <w:rFonts w:ascii="Courier" w:hAnsi="Courier" w:cs="Courier"/>
      <w:sz w:val="22"/>
      <w:szCs w:val="22"/>
      <w:lang w:val="en-GB" w:eastAsia="en-US"/>
    </w:rPr>
  </w:style>
  <w:style w:type="paragraph" w:styleId="BodyText2">
    <w:name w:val="Body Text 2"/>
    <w:basedOn w:val="Normal"/>
    <w:link w:val="BodyText2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x-none"/>
    </w:rPr>
  </w:style>
  <w:style w:type="character" w:customStyle="1" w:styleId="BodyText2Char">
    <w:name w:val="Body Text 2 Char"/>
    <w:link w:val="BodyText2"/>
    <w:uiPriority w:val="99"/>
    <w:rsid w:val="00637CE9"/>
    <w:rPr>
      <w:rFonts w:eastAsia="Malgun Gothic"/>
      <w:lang w:val="en-GB" w:eastAsia="x-none"/>
    </w:rPr>
  </w:style>
  <w:style w:type="paragraph" w:customStyle="1" w:styleId="Normal1">
    <w:name w:val="Normal1"/>
    <w:basedOn w:val="TableTitle"/>
    <w:uiPriority w:val="99"/>
    <w:rsid w:val="00637CE9"/>
    <w:pPr>
      <w:tabs>
        <w:tab w:val="center" w:pos="4864"/>
      </w:tabs>
      <w:jc w:val="both"/>
    </w:pPr>
  </w:style>
  <w:style w:type="paragraph" w:customStyle="1" w:styleId="equation0">
    <w:name w:val="equation"/>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Normal"/>
    <w:next w:val="BlancCharChar"/>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637CE9"/>
    <w:rPr>
      <w:rFonts w:cs="Times New Roman"/>
      <w:b/>
      <w:bCs/>
      <w:lang w:val="en-GB" w:eastAsia="en-US"/>
    </w:rPr>
  </w:style>
  <w:style w:type="character" w:customStyle="1" w:styleId="TableTitleCharCharChar">
    <w:name w:val="Table_Title Char Char Char"/>
    <w:uiPriority w:val="99"/>
    <w:rsid w:val="00637CE9"/>
    <w:rPr>
      <w:rFonts w:cs="Times New Roman"/>
      <w:b/>
      <w:bCs/>
      <w:lang w:val="en-GB" w:eastAsia="en-US"/>
    </w:rPr>
  </w:style>
  <w:style w:type="character" w:customStyle="1" w:styleId="Annex1Char">
    <w:name w:val="Annex 1 Char"/>
    <w:uiPriority w:val="99"/>
    <w:rsid w:val="00637CE9"/>
    <w:rPr>
      <w:rFonts w:cs="Times New Roman"/>
      <w:b/>
      <w:bCs/>
      <w:sz w:val="24"/>
      <w:szCs w:val="24"/>
      <w:lang w:val="en-GB" w:eastAsia="en-US"/>
    </w:rPr>
  </w:style>
  <w:style w:type="paragraph" w:customStyle="1" w:styleId="TableTitleChar">
    <w:name w:val="Table_Title Char"/>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637CE9"/>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637CE9"/>
    <w:rPr>
      <w:rFonts w:cs="Times New Roman"/>
      <w:b/>
      <w:bCs/>
      <w:sz w:val="24"/>
      <w:szCs w:val="24"/>
      <w:lang w:val="en-GB" w:eastAsia="en-US"/>
    </w:rPr>
  </w:style>
  <w:style w:type="paragraph" w:customStyle="1" w:styleId="toc0">
    <w:name w:val="toc 0"/>
    <w:basedOn w:val="Normal"/>
    <w:next w:val="TOC1"/>
    <w:uiPriority w:val="99"/>
    <w:rsid w:val="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Normal"/>
    <w:next w:val="Rectitle"/>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Normal"/>
    <w:next w:val="Normal"/>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637CE9"/>
    <w:rPr>
      <w:rFonts w:cs="Times New Roman"/>
      <w:lang w:val="fr-FR"/>
    </w:rPr>
  </w:style>
  <w:style w:type="character" w:customStyle="1" w:styleId="Head0">
    <w:name w:val="Head"/>
    <w:uiPriority w:val="99"/>
    <w:rsid w:val="00637CE9"/>
    <w:rPr>
      <w:rFonts w:cs="Times New Roman"/>
      <w:b/>
    </w:rPr>
  </w:style>
  <w:style w:type="character" w:customStyle="1" w:styleId="tablesyntaxChar">
    <w:name w:val="table syntax Char"/>
    <w:link w:val="tablesyntax"/>
    <w:locked/>
    <w:rsid w:val="00637CE9"/>
    <w:rPr>
      <w:rFonts w:ascii="Times" w:eastAsia="Malgun Gothic" w:hAnsi="Times"/>
      <w:lang w:val="en-GB"/>
    </w:rPr>
  </w:style>
  <w:style w:type="paragraph" w:customStyle="1" w:styleId="StyleHeading1TimesNewRoman12ptBefore24ptAfter0">
    <w:name w:val="Style Heading 1 + Times New Roman 12 pt Before:  24 pt After:  0..."/>
    <w:basedOn w:val="Heading1"/>
    <w:uiPriority w:val="99"/>
    <w:rsid w:val="00637CE9"/>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637CE9"/>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637CE9"/>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637CE9"/>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637CE9"/>
    <w:pPr>
      <w:spacing w:before="20" w:after="40"/>
      <w:jc w:val="center"/>
    </w:pPr>
    <w:rPr>
      <w:rFonts w:eastAsia="Batang"/>
    </w:rPr>
  </w:style>
  <w:style w:type="paragraph" w:customStyle="1" w:styleId="Styleenumlev1Left0Hanging03">
    <w:name w:val="Style enumlev1 + Left:  0&quot; Hanging:  0.3&quot;"/>
    <w:basedOn w:val="enumlev1"/>
    <w:uiPriority w:val="99"/>
    <w:rsid w:val="00637CE9"/>
    <w:pPr>
      <w:spacing w:before="136"/>
      <w:ind w:left="432" w:hanging="432"/>
    </w:pPr>
    <w:rPr>
      <w:rFonts w:eastAsia="Batang"/>
    </w:rPr>
  </w:style>
  <w:style w:type="paragraph" w:customStyle="1" w:styleId="StyleNote111ptLeft0">
    <w:name w:val="Style Note 1 + 11 pt Left:  0&quot;"/>
    <w:basedOn w:val="Note1"/>
    <w:uiPriority w:val="99"/>
    <w:rsid w:val="00637CE9"/>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637CE9"/>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637CE9"/>
    <w:pPr>
      <w:ind w:left="1728" w:hanging="1728"/>
    </w:pPr>
    <w:rPr>
      <w:lang w:val="en-US"/>
    </w:rPr>
  </w:style>
  <w:style w:type="paragraph" w:customStyle="1" w:styleId="Annex6">
    <w:name w:val="Annex 6"/>
    <w:basedOn w:val="Annex5"/>
    <w:next w:val="Normal"/>
    <w:autoRedefine/>
    <w:uiPriority w:val="99"/>
    <w:rsid w:val="00637CE9"/>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637CE9"/>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637CE9"/>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637CE9"/>
    <w:rPr>
      <w:rFonts w:ascii="Times" w:eastAsia="Malgun Gothic" w:hAnsi="Times"/>
      <w:b/>
      <w:bCs/>
      <w:lang w:val="en-GB"/>
    </w:rPr>
  </w:style>
  <w:style w:type="character" w:customStyle="1" w:styleId="SVCBulletslevel1CharChar">
    <w:name w:val="SVC Bullets level 1 Char Char"/>
    <w:link w:val="SVCBulletslevel1Char"/>
    <w:uiPriority w:val="99"/>
    <w:locked/>
    <w:rsid w:val="00637CE9"/>
    <w:rPr>
      <w:lang w:val="en-GB"/>
    </w:rPr>
  </w:style>
  <w:style w:type="paragraph" w:customStyle="1" w:styleId="SVCBulletslevel3CharChar">
    <w:name w:val="SVC Bullets level 3 Char Char"/>
    <w:basedOn w:val="SVCBulletslevel3"/>
    <w:link w:val="SVCBulletslevel3CharCharChar"/>
    <w:rsid w:val="00637CE9"/>
    <w:rPr>
      <w:rFonts w:ascii="Times" w:hAnsi="Times"/>
      <w:lang w:eastAsia="x-none"/>
    </w:rPr>
  </w:style>
  <w:style w:type="paragraph" w:customStyle="1" w:styleId="SVCBulletslevel4Char">
    <w:name w:val="SVC Bullets level 4 Char"/>
    <w:basedOn w:val="SVCBulletslevel3CharChar"/>
    <w:link w:val="SVCBulletslevel4CharChar"/>
    <w:rsid w:val="00637CE9"/>
    <w:pPr>
      <w:tabs>
        <w:tab w:val="clear" w:pos="-31680"/>
        <w:tab w:val="num" w:pos="2880"/>
      </w:tabs>
      <w:ind w:left="2880" w:hanging="360"/>
    </w:pPr>
  </w:style>
  <w:style w:type="paragraph" w:customStyle="1" w:styleId="SVCBulletslevel5">
    <w:name w:val="SVC Bullets level 5"/>
    <w:basedOn w:val="SVCBulletslevel4Char"/>
    <w:uiPriority w:val="99"/>
    <w:rsid w:val="00637CE9"/>
    <w:pPr>
      <w:tabs>
        <w:tab w:val="clear" w:pos="2880"/>
        <w:tab w:val="num" w:pos="3600"/>
      </w:tabs>
      <w:ind w:left="3600"/>
    </w:pPr>
  </w:style>
  <w:style w:type="paragraph" w:customStyle="1" w:styleId="SVCBulletslevel6">
    <w:name w:val="SVC Bullets level 6"/>
    <w:basedOn w:val="SVCBulletslevel5"/>
    <w:uiPriority w:val="99"/>
    <w:rsid w:val="00637CE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637CE9"/>
    <w:rPr>
      <w:rFonts w:eastAsia="Malgun Gothic"/>
      <w:lang w:val="en-GB"/>
    </w:rPr>
  </w:style>
  <w:style w:type="character" w:customStyle="1" w:styleId="SVCBulletslevel3CharCharChar">
    <w:name w:val="SVC Bullets level 3 Char Char Char"/>
    <w:link w:val="SVCBulletslevel3CharChar"/>
    <w:locked/>
    <w:rsid w:val="00637CE9"/>
    <w:rPr>
      <w:rFonts w:ascii="Times" w:eastAsia="Malgun Gothic" w:hAnsi="Times"/>
      <w:lang w:val="en-GB" w:eastAsia="x-none"/>
    </w:rPr>
  </w:style>
  <w:style w:type="character" w:customStyle="1" w:styleId="SVCBulletslevel4CharChar">
    <w:name w:val="SVC Bullets level 4 Char Char"/>
    <w:link w:val="SVCBulletslevel4Char"/>
    <w:locked/>
    <w:rsid w:val="00637CE9"/>
    <w:rPr>
      <w:rFonts w:ascii="Times" w:eastAsia="Malgun Gothic" w:hAnsi="Times"/>
      <w:lang w:val="en-GB" w:eastAsia="x-none"/>
    </w:rPr>
  </w:style>
  <w:style w:type="paragraph" w:customStyle="1" w:styleId="SVCBulletslevel7">
    <w:name w:val="SVC Bullets level 7"/>
    <w:basedOn w:val="SVCBulletslevel6"/>
    <w:uiPriority w:val="99"/>
    <w:rsid w:val="00637CE9"/>
    <w:pPr>
      <w:ind w:left="2772"/>
    </w:pPr>
  </w:style>
  <w:style w:type="paragraph" w:customStyle="1" w:styleId="SVCBulletslevel8">
    <w:name w:val="SVC Bullets level 8"/>
    <w:basedOn w:val="SVCBulletslevel7"/>
    <w:uiPriority w:val="99"/>
    <w:rsid w:val="00637CE9"/>
    <w:pPr>
      <w:ind w:left="3168"/>
    </w:pPr>
  </w:style>
  <w:style w:type="paragraph" w:customStyle="1" w:styleId="SVCBulletslevel3">
    <w:name w:val="SVC Bullets level 3"/>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sz w:val="20"/>
      <w:lang w:val="en-GB"/>
    </w:rPr>
  </w:style>
  <w:style w:type="paragraph" w:customStyle="1" w:styleId="SVCBulletslevel2CharChar">
    <w:name w:val="SVC Bullets level 2 Char Char"/>
    <w:basedOn w:val="Normal"/>
    <w:link w:val="SVCBulletslevel2CharCharChar"/>
    <w:uiPriority w:val="99"/>
    <w:rsid w:val="00637CE9"/>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637CE9"/>
    <w:rPr>
      <w:rFonts w:eastAsia="Malgun Gothic"/>
      <w:lang w:val="en-GB"/>
    </w:rPr>
  </w:style>
  <w:style w:type="paragraph" w:customStyle="1" w:styleId="FigureCharChar">
    <w:name w:val="Figure_# Char Char"/>
    <w:basedOn w:val="Normal"/>
    <w:next w:val="FigureTitleChar"/>
    <w:link w:val="FigureCharCharChar"/>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637CE9"/>
    <w:rPr>
      <w:rFonts w:cs="Times New Roman"/>
      <w:lang w:val="en-US" w:eastAsia="en-US"/>
    </w:rPr>
  </w:style>
  <w:style w:type="paragraph" w:customStyle="1" w:styleId="AVCIndentlevel2">
    <w:name w:val="AVC Indent level 2"/>
    <w:basedOn w:val="AVCIndentlevel1"/>
    <w:uiPriority w:val="99"/>
    <w:rsid w:val="00637CE9"/>
    <w:pPr>
      <w:ind w:left="794"/>
    </w:pPr>
  </w:style>
  <w:style w:type="paragraph" w:customStyle="1" w:styleId="AVCIndentlevel1">
    <w:name w:val="AVC Indent level 1"/>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sz w:val="20"/>
      <w:lang w:val="en-GB"/>
    </w:rPr>
  </w:style>
  <w:style w:type="paragraph" w:customStyle="1" w:styleId="Style1">
    <w:name w:val="Style1"/>
    <w:basedOn w:val="AVCBulletlevel1CharChar"/>
    <w:uiPriority w:val="99"/>
    <w:rsid w:val="00637CE9"/>
    <w:pPr>
      <w:ind w:left="2304" w:hanging="403"/>
    </w:pPr>
  </w:style>
  <w:style w:type="paragraph" w:customStyle="1" w:styleId="AVCEquationlevel2">
    <w:name w:val="AVC Equation level 2"/>
    <w:basedOn w:val="AVCEquationlevel1CharCharCharChar"/>
    <w:uiPriority w:val="99"/>
    <w:rsid w:val="00637CE9"/>
    <w:pPr>
      <w:tabs>
        <w:tab w:val="left" w:pos="1191"/>
      </w:tabs>
      <w:ind w:left="1191"/>
    </w:pPr>
  </w:style>
  <w:style w:type="paragraph" w:customStyle="1" w:styleId="AVCBulletlevel2CharChar">
    <w:name w:val="AVC Bullet level 2 Char Char"/>
    <w:basedOn w:val="AVCBulletlevel1CharChar"/>
    <w:link w:val="AVCBulletlevel2CharCharChar"/>
    <w:rsid w:val="00637CE9"/>
    <w:pPr>
      <w:tabs>
        <w:tab w:val="clear" w:pos="397"/>
        <w:tab w:val="clear" w:pos="792"/>
        <w:tab w:val="num" w:pos="794"/>
      </w:tabs>
      <w:ind w:left="794" w:hanging="391"/>
    </w:pPr>
  </w:style>
  <w:style w:type="paragraph" w:customStyle="1" w:styleId="AVCEquationlevel3">
    <w:name w:val="AVC Equation level 3"/>
    <w:basedOn w:val="AVCEquationlevel2"/>
    <w:uiPriority w:val="99"/>
    <w:rsid w:val="00637CE9"/>
    <w:pPr>
      <w:ind w:left="1588"/>
    </w:pPr>
  </w:style>
  <w:style w:type="character" w:customStyle="1" w:styleId="AVCEquationlevel1Char1">
    <w:name w:val="AVC Equation level 1 Char1"/>
    <w:uiPriority w:val="99"/>
    <w:rsid w:val="00637CE9"/>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637CE9"/>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637CE9"/>
    <w:rPr>
      <w:rFonts w:eastAsia="Malgun Gothic"/>
      <w:lang w:val="en-GB"/>
    </w:rPr>
  </w:style>
  <w:style w:type="character" w:customStyle="1" w:styleId="FigureCharCharChar">
    <w:name w:val="Figure_# Char Char Char"/>
    <w:link w:val="FigureCharChar"/>
    <w:uiPriority w:val="99"/>
    <w:locked/>
    <w:rsid w:val="00637CE9"/>
    <w:rPr>
      <w:rFonts w:eastAsia="Malgun Gothic"/>
      <w:lang w:val="en-GB"/>
    </w:rPr>
  </w:style>
  <w:style w:type="paragraph" w:customStyle="1" w:styleId="AVCBulletlevel6">
    <w:name w:val="AVC Bullet level 6"/>
    <w:basedOn w:val="AVCBulletlevel1CharChar"/>
    <w:uiPriority w:val="99"/>
    <w:rsid w:val="00637CE9"/>
    <w:pPr>
      <w:numPr>
        <w:numId w:val="22"/>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sz w:val="20"/>
      <w:lang w:val="en-GB" w:eastAsia="x-none"/>
    </w:rPr>
  </w:style>
  <w:style w:type="character" w:customStyle="1" w:styleId="EndnoteTextChar">
    <w:name w:val="Endnote Text Char"/>
    <w:link w:val="EndnoteText"/>
    <w:uiPriority w:val="99"/>
    <w:rsid w:val="00637CE9"/>
    <w:rPr>
      <w:rFonts w:eastAsia="Malgun Gothic"/>
      <w:lang w:val="en-GB" w:eastAsia="x-none"/>
    </w:rPr>
  </w:style>
  <w:style w:type="character" w:customStyle="1" w:styleId="AVCNumberinglevel2Char">
    <w:name w:val="AVC Numbering level 2 Char"/>
    <w:uiPriority w:val="99"/>
    <w:rsid w:val="00637CE9"/>
  </w:style>
  <w:style w:type="paragraph" w:customStyle="1" w:styleId="TableTextCentred">
    <w:name w:val="Table_Text_Centred"/>
    <w:basedOn w:val="TableText0"/>
    <w:uiPriority w:val="99"/>
    <w:rsid w:val="00637CE9"/>
    <w:pPr>
      <w:jc w:val="center"/>
    </w:pPr>
  </w:style>
  <w:style w:type="paragraph" w:customStyle="1" w:styleId="AVCNumberinglevel2">
    <w:name w:val="AVC Numbering level 2"/>
    <w:basedOn w:val="AVCNumberinglevel1"/>
    <w:uiPriority w:val="99"/>
    <w:rsid w:val="00637CE9"/>
    <w:pPr>
      <w:tabs>
        <w:tab w:val="left" w:pos="397"/>
      </w:tabs>
      <w:ind w:left="720" w:hanging="720"/>
    </w:pPr>
  </w:style>
  <w:style w:type="paragraph" w:customStyle="1" w:styleId="AVCIndentlevel3">
    <w:name w:val="AVC Indent level 3"/>
    <w:basedOn w:val="AVCIndentlevel2"/>
    <w:uiPriority w:val="99"/>
    <w:rsid w:val="00637CE9"/>
    <w:pPr>
      <w:ind w:left="1191"/>
    </w:pPr>
  </w:style>
  <w:style w:type="paragraph" w:customStyle="1" w:styleId="AVCBulletlevel1CharChar">
    <w:name w:val="AVC Bullet level 1 Char Char"/>
    <w:basedOn w:val="Normal"/>
    <w:link w:val="AVCBulletlevel1CharCharChar"/>
    <w:uiPriority w:val="99"/>
    <w:rsid w:val="00637CE9"/>
    <w:pPr>
      <w:numPr>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sz w:val="20"/>
      <w:lang w:val="en-GB"/>
    </w:rPr>
  </w:style>
  <w:style w:type="character" w:customStyle="1" w:styleId="EquationChar1">
    <w:name w:val="Equation Char1"/>
    <w:uiPriority w:val="99"/>
    <w:rsid w:val="00637CE9"/>
    <w:rPr>
      <w:rFonts w:cs="Times New Roman"/>
      <w:sz w:val="22"/>
      <w:szCs w:val="22"/>
      <w:lang w:val="en-GB" w:eastAsia="en-US" w:bidi="ar-SA"/>
    </w:rPr>
  </w:style>
  <w:style w:type="character" w:customStyle="1" w:styleId="AVCEquationlevel1Char2">
    <w:name w:val="AVC Equation level 1 Char2"/>
    <w:uiPriority w:val="99"/>
    <w:locked/>
    <w:rsid w:val="00637CE9"/>
    <w:rPr>
      <w:rFonts w:cs="Times New Roman"/>
      <w:sz w:val="22"/>
      <w:szCs w:val="22"/>
      <w:lang w:val="en-GB" w:eastAsia="en-US" w:bidi="ar-SA"/>
    </w:rPr>
  </w:style>
  <w:style w:type="character" w:customStyle="1" w:styleId="AVCEquationlevel2Char">
    <w:name w:val="AVC Equation level 2 Char"/>
    <w:uiPriority w:val="99"/>
    <w:rsid w:val="00637CE9"/>
    <w:rPr>
      <w:rFonts w:cs="Times New Roman"/>
      <w:sz w:val="22"/>
      <w:szCs w:val="22"/>
      <w:lang w:val="en-GB" w:eastAsia="en-US" w:bidi="ar-SA"/>
    </w:rPr>
  </w:style>
  <w:style w:type="paragraph" w:customStyle="1" w:styleId="BalloonText1">
    <w:name w:val="Balloon Text1"/>
    <w:basedOn w:val="Normal"/>
    <w:uiPriority w:val="99"/>
    <w:semiHidden/>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637CE9"/>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637CE9"/>
    <w:rPr>
      <w:b/>
      <w:bCs/>
    </w:rPr>
  </w:style>
  <w:style w:type="character" w:customStyle="1" w:styleId="CommentSubjectChar">
    <w:name w:val="Comment Subject Char"/>
    <w:link w:val="CommentSubject"/>
    <w:uiPriority w:val="99"/>
    <w:rsid w:val="00637CE9"/>
    <w:rPr>
      <w:rFonts w:eastAsia="Malgun Gothic"/>
      <w:b/>
      <w:bCs/>
      <w:lang w:val="en-GB" w:eastAsia="x-none"/>
    </w:rPr>
  </w:style>
  <w:style w:type="paragraph" w:customStyle="1" w:styleId="AVCBulletlevel4">
    <w:name w:val="AVC Bullet level 4"/>
    <w:basedOn w:val="AVCBulletlevel1CharChar"/>
    <w:uiPriority w:val="99"/>
    <w:rsid w:val="00637CE9"/>
    <w:pPr>
      <w:numPr>
        <w:numId w:val="20"/>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637CE9"/>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637CE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637CE9"/>
    <w:pPr>
      <w:numPr>
        <w:numId w:val="0"/>
      </w:numPr>
      <w:tabs>
        <w:tab w:val="clear" w:pos="1191"/>
      </w:tabs>
    </w:pPr>
  </w:style>
  <w:style w:type="paragraph" w:customStyle="1" w:styleId="AVCNumberinglevel1">
    <w:name w:val="AVC Numbering level 1"/>
    <w:basedOn w:val="Normal"/>
    <w:uiPriority w:val="99"/>
    <w:rsid w:val="00637CE9"/>
    <w:pPr>
      <w:numPr>
        <w:numId w:val="2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sz w:val="20"/>
      <w:lang w:val="en-GB"/>
    </w:rPr>
  </w:style>
  <w:style w:type="paragraph" w:customStyle="1" w:styleId="LegendeFigure">
    <w:name w:val="Legende Figure"/>
    <w:basedOn w:val="Caption"/>
    <w:next w:val="Normal"/>
    <w:uiPriority w:val="99"/>
    <w:rsid w:val="00637CE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637CE9"/>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637CE9"/>
  </w:style>
  <w:style w:type="paragraph" w:customStyle="1" w:styleId="AVCBulletlevel3CharCharCharChar">
    <w:name w:val="AVC Bullet level 3 Char Char Char Char"/>
    <w:basedOn w:val="AVCBulletlevel1CharChar"/>
    <w:link w:val="AVCBulletlevel3CharCharCharCharChar"/>
    <w:uiPriority w:val="99"/>
    <w:rsid w:val="00637CE9"/>
    <w:pPr>
      <w:numPr>
        <w:numId w:val="25"/>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637CE9"/>
    <w:rPr>
      <w:rFonts w:cs="Times New Roman"/>
      <w:lang w:val="en-US" w:eastAsia="en-US" w:bidi="ar-SA"/>
    </w:rPr>
  </w:style>
  <w:style w:type="character" w:customStyle="1" w:styleId="Annex4CharCharCharCharChar">
    <w:name w:val="Annex 4 Char Char Char Char Char"/>
    <w:link w:val="Annex4CharCharCharChar"/>
    <w:uiPriority w:val="99"/>
    <w:locked/>
    <w:rsid w:val="00637CE9"/>
    <w:rPr>
      <w:rFonts w:ascii="Times" w:eastAsia="Malgun Gothic" w:hAnsi="Times"/>
      <w:b/>
      <w:bCs/>
    </w:rPr>
  </w:style>
  <w:style w:type="paragraph" w:customStyle="1" w:styleId="AVCBulletlevel1Char1">
    <w:name w:val="AVC Bullet level 1 Char1"/>
    <w:basedOn w:val="Normal"/>
    <w:uiPriority w:val="99"/>
    <w:rsid w:val="00637CE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sz w:val="20"/>
      <w:lang w:val="en-GB"/>
    </w:rPr>
  </w:style>
  <w:style w:type="paragraph" w:customStyle="1" w:styleId="AVCBulletlevel3">
    <w:name w:val="AVC Bullet level 3"/>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sz w:val="20"/>
      <w:lang w:val="en-GB"/>
    </w:rPr>
  </w:style>
  <w:style w:type="character" w:customStyle="1" w:styleId="SVCBulletslevel2CharCharCharCharChar">
    <w:name w:val="SVC Bullets level 2 Char Char Char Char Char"/>
    <w:uiPriority w:val="99"/>
    <w:rsid w:val="00637CE9"/>
    <w:rPr>
      <w:rFonts w:ascii="Times New Roman" w:hAnsi="Times New Roman"/>
      <w:lang w:val="en-GB" w:eastAsia="en-US" w:bidi="ar-SA"/>
    </w:rPr>
  </w:style>
  <w:style w:type="paragraph" w:customStyle="1" w:styleId="SVCNumberinglevel1">
    <w:name w:val="SVC Numbering level 1"/>
    <w:basedOn w:val="SVCBulletslevel1CharCharChar"/>
    <w:uiPriority w:val="99"/>
    <w:rsid w:val="00637CE9"/>
    <w:pPr>
      <w:numPr>
        <w:numId w:val="26"/>
      </w:numPr>
      <w:tabs>
        <w:tab w:val="clear" w:pos="0"/>
        <w:tab w:val="clear" w:pos="792"/>
        <w:tab w:val="num" w:pos="360"/>
        <w:tab w:val="num" w:pos="795"/>
        <w:tab w:val="num" w:pos="1440"/>
      </w:tabs>
      <w:ind w:left="0" w:firstLine="0"/>
      <w:textAlignment w:val="baseline"/>
    </w:pPr>
  </w:style>
  <w:style w:type="paragraph" w:customStyle="1" w:styleId="SVCNumberinglevel2">
    <w:name w:val="SVC Numbering level 2"/>
    <w:basedOn w:val="SVCNumberinglevel1"/>
    <w:uiPriority w:val="99"/>
    <w:rsid w:val="00637CE9"/>
    <w:pPr>
      <w:numPr>
        <w:numId w:val="0"/>
      </w:numPr>
    </w:pPr>
  </w:style>
  <w:style w:type="paragraph" w:customStyle="1" w:styleId="SVCNumberinglevel3">
    <w:name w:val="SVC Numbering level 3"/>
    <w:basedOn w:val="SVCNumberinglevel2"/>
    <w:uiPriority w:val="99"/>
    <w:rsid w:val="00637CE9"/>
    <w:pPr>
      <w:numPr>
        <w:ilvl w:val="2"/>
        <w:numId w:val="26"/>
      </w:numPr>
      <w:tabs>
        <w:tab w:val="clear" w:pos="0"/>
        <w:tab w:val="num" w:pos="360"/>
        <w:tab w:val="num" w:pos="795"/>
        <w:tab w:val="num" w:pos="1800"/>
      </w:tabs>
      <w:ind w:left="0" w:firstLine="0"/>
    </w:pPr>
  </w:style>
  <w:style w:type="paragraph" w:customStyle="1" w:styleId="SVCNumberinglevel4">
    <w:name w:val="SVC Numbering level 4"/>
    <w:basedOn w:val="SVCNumberinglevel3"/>
    <w:uiPriority w:val="99"/>
    <w:rsid w:val="00637CE9"/>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637CE9"/>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637CE9"/>
    <w:pPr>
      <w:tabs>
        <w:tab w:val="clear" w:pos="1584"/>
      </w:tabs>
      <w:ind w:left="2000"/>
    </w:pPr>
  </w:style>
  <w:style w:type="paragraph" w:customStyle="1" w:styleId="SVCIndentlevel2">
    <w:name w:val="SVC Indent level 2"/>
    <w:basedOn w:val="SVCIndentlevel1"/>
    <w:uiPriority w:val="99"/>
    <w:rsid w:val="00637CE9"/>
    <w:pPr>
      <w:ind w:left="800"/>
    </w:pPr>
  </w:style>
  <w:style w:type="paragraph" w:customStyle="1" w:styleId="SVCIndentlevel3">
    <w:name w:val="SVC Indent level 3"/>
    <w:basedOn w:val="SVCIndentlevel2"/>
    <w:uiPriority w:val="99"/>
    <w:rsid w:val="00637CE9"/>
    <w:pPr>
      <w:tabs>
        <w:tab w:val="clear" w:pos="792"/>
      </w:tabs>
      <w:ind w:left="1200"/>
    </w:pPr>
  </w:style>
  <w:style w:type="paragraph" w:customStyle="1" w:styleId="SVCIndentlevel4">
    <w:name w:val="SVC Indent level 4"/>
    <w:uiPriority w:val="99"/>
    <w:rsid w:val="00637CE9"/>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637CE9"/>
    <w:pPr>
      <w:tabs>
        <w:tab w:val="clear" w:pos="403"/>
      </w:tabs>
      <w:ind w:left="403"/>
    </w:pPr>
  </w:style>
  <w:style w:type="character" w:customStyle="1" w:styleId="AVCBulletlevel1CharCharCharChar">
    <w:name w:val="AVC Bullet level 1 Char Char Char Char"/>
    <w:uiPriority w:val="99"/>
    <w:rsid w:val="00637CE9"/>
    <w:rPr>
      <w:rFonts w:cs="Times New Roman"/>
      <w:lang w:val="en-GB" w:eastAsia="en-US" w:bidi="ar-SA"/>
    </w:rPr>
  </w:style>
  <w:style w:type="character" w:customStyle="1" w:styleId="AVCBulletlevel2CharCharChar">
    <w:name w:val="AVC Bullet level 2 Char Char Char"/>
    <w:link w:val="AVCBulletlevel2CharChar"/>
    <w:locked/>
    <w:rsid w:val="00637CE9"/>
    <w:rPr>
      <w:rFonts w:ascii="Times" w:eastAsia="Malgun Gothic" w:hAnsi="Times"/>
      <w:lang w:val="en-GB"/>
    </w:rPr>
  </w:style>
  <w:style w:type="paragraph" w:customStyle="1" w:styleId="AVCBulletlevel3Char">
    <w:name w:val="AVC Bullet level 3 Char"/>
    <w:basedOn w:val="AVCBulletlevel1CharChar"/>
    <w:uiPriority w:val="99"/>
    <w:rsid w:val="00637CE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sz w:val="20"/>
      <w:lang w:val="en-GB"/>
    </w:rPr>
  </w:style>
  <w:style w:type="paragraph" w:customStyle="1" w:styleId="AVCEquationlevel1">
    <w:name w:val="AVC Equation level 1"/>
    <w:basedOn w:val="Equation"/>
    <w:uiPriority w:val="99"/>
    <w:rsid w:val="00637CE9"/>
    <w:pPr>
      <w:tabs>
        <w:tab w:val="clear" w:pos="4849"/>
      </w:tabs>
      <w:spacing w:before="200"/>
      <w:ind w:left="794"/>
    </w:pPr>
  </w:style>
  <w:style w:type="paragraph" w:customStyle="1" w:styleId="SVCBulletslevel2">
    <w:name w:val="SVC Bullets level 2"/>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ko-KR"/>
    </w:rPr>
  </w:style>
  <w:style w:type="paragraph" w:customStyle="1" w:styleId="Annex4Char">
    <w:name w:val="Annex 4 Char"/>
    <w:basedOn w:val="Annex3CharChar"/>
    <w:next w:val="Normal"/>
    <w:uiPriority w:val="99"/>
    <w:rsid w:val="00637CE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637CE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637CE9"/>
    <w:pPr>
      <w:numPr>
        <w:numId w:val="0"/>
      </w:numPr>
      <w:tabs>
        <w:tab w:val="clear" w:pos="1985"/>
        <w:tab w:val="num" w:pos="490"/>
      </w:tabs>
      <w:ind w:left="490" w:hanging="390"/>
    </w:pPr>
  </w:style>
  <w:style w:type="character" w:customStyle="1" w:styleId="TableTitleChar1">
    <w:name w:val="Table_Title Char1"/>
    <w:uiPriority w:val="99"/>
    <w:rsid w:val="00637CE9"/>
    <w:rPr>
      <w:rFonts w:cs="Times New Roman"/>
      <w:b/>
      <w:bCs/>
      <w:lang w:val="en-GB" w:eastAsia="en-US" w:bidi="ar-SA"/>
    </w:rPr>
  </w:style>
  <w:style w:type="paragraph" w:customStyle="1" w:styleId="AVCBulletlevel1Char">
    <w:name w:val="AVC Bullet level 1 Char"/>
    <w:basedOn w:val="Normal"/>
    <w:link w:val="AVCBulletlevel1CharChar1"/>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sz w:val="20"/>
      <w:lang w:val="en-GB"/>
    </w:rPr>
  </w:style>
  <w:style w:type="paragraph" w:customStyle="1" w:styleId="AVCEquationlevel1CharChar">
    <w:name w:val="AVC Equation level 1 Char Char"/>
    <w:basedOn w:val="Equation"/>
    <w:uiPriority w:val="99"/>
    <w:rsid w:val="00637CE9"/>
    <w:pPr>
      <w:tabs>
        <w:tab w:val="clear" w:pos="4849"/>
      </w:tabs>
      <w:spacing w:before="200"/>
      <w:ind w:left="794"/>
    </w:pPr>
  </w:style>
  <w:style w:type="paragraph" w:customStyle="1" w:styleId="SVCBulletslevel1">
    <w:name w:val="SVC Bullets level 1"/>
    <w:basedOn w:val="SVCBulletslevel1CharCharChar"/>
    <w:uiPriority w:val="99"/>
    <w:rsid w:val="00637CE9"/>
    <w:pPr>
      <w:tabs>
        <w:tab w:val="clear" w:pos="403"/>
        <w:tab w:val="num" w:pos="360"/>
      </w:tabs>
      <w:ind w:left="360" w:hanging="360"/>
    </w:pPr>
  </w:style>
  <w:style w:type="paragraph" w:customStyle="1" w:styleId="SVCBulletslevel2Char">
    <w:name w:val="SVC Bullets level 2 Char"/>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SVCBulletslevel4">
    <w:name w:val="SVC Bullets level 4"/>
    <w:basedOn w:val="SVCBulletslevel3"/>
    <w:uiPriority w:val="99"/>
    <w:rsid w:val="00637CE9"/>
    <w:pPr>
      <w:tabs>
        <w:tab w:val="clear" w:pos="-31680"/>
        <w:tab w:val="num" w:pos="1800"/>
      </w:tabs>
      <w:ind w:left="1800" w:hanging="360"/>
    </w:pPr>
  </w:style>
  <w:style w:type="paragraph" w:customStyle="1" w:styleId="SVCBulletslevel1Char">
    <w:name w:val="SVC Bullets level 1 Char"/>
    <w:link w:val="SVCBulletslevel1CharChar"/>
    <w:uiPriority w:val="99"/>
    <w:rsid w:val="00637CE9"/>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637CE9"/>
    <w:pPr>
      <w:tabs>
        <w:tab w:val="clear" w:pos="-31680"/>
        <w:tab w:val="num" w:pos="2160"/>
      </w:tabs>
      <w:ind w:left="2160" w:hanging="360"/>
    </w:pPr>
  </w:style>
  <w:style w:type="paragraph" w:customStyle="1" w:styleId="AVCEquationlevel1CharCharChar">
    <w:name w:val="AVC Equation level 1 Char Char Char"/>
    <w:basedOn w:val="Equation"/>
    <w:uiPriority w:val="99"/>
    <w:rsid w:val="00637CE9"/>
    <w:pPr>
      <w:tabs>
        <w:tab w:val="clear" w:pos="4849"/>
      </w:tabs>
      <w:spacing w:before="200"/>
      <w:ind w:left="794"/>
    </w:pPr>
  </w:style>
  <w:style w:type="paragraph" w:customStyle="1" w:styleId="AVCBulletlevel2Char">
    <w:name w:val="AVC Bullet level 2 Char"/>
    <w:basedOn w:val="AVCBulletlevel1CharChar"/>
    <w:uiPriority w:val="99"/>
    <w:rsid w:val="00637CE9"/>
    <w:pPr>
      <w:tabs>
        <w:tab w:val="clear" w:pos="792"/>
      </w:tabs>
    </w:pPr>
  </w:style>
  <w:style w:type="paragraph" w:customStyle="1" w:styleId="SVCBulletslevel3Char">
    <w:name w:val="SVC Bullets level 3 Char"/>
    <w:basedOn w:val="SVCBulletslevel3"/>
    <w:uiPriority w:val="99"/>
    <w:rsid w:val="00637CE9"/>
    <w:pPr>
      <w:tabs>
        <w:tab w:val="clear" w:pos="-31680"/>
        <w:tab w:val="num" w:pos="720"/>
      </w:tabs>
      <w:ind w:left="1224" w:hanging="1224"/>
    </w:pPr>
  </w:style>
  <w:style w:type="paragraph" w:customStyle="1" w:styleId="00BodyText">
    <w:name w:val="00 BodyText"/>
    <w:basedOn w:val="Normal"/>
    <w:link w:val="00BodyText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637CE9"/>
    <w:pPr>
      <w:keepNext/>
      <w:numPr>
        <w:numId w:val="28"/>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637CE9"/>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637CE9"/>
    <w:pPr>
      <w:numPr>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NormalITU">
    <w:name w:val="Normal_ITU"/>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sz w:val="20"/>
      <w:lang w:val="en-GB"/>
    </w:rPr>
  </w:style>
  <w:style w:type="paragraph" w:customStyle="1" w:styleId="XParagraph">
    <w:name w:val="XParagraph"/>
    <w:basedOn w:val="Normal"/>
    <w:link w:val="XParagraph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 w:val="20"/>
      <w:szCs w:val="22"/>
      <w:lang w:val="en-GB"/>
    </w:rPr>
  </w:style>
  <w:style w:type="paragraph" w:customStyle="1" w:styleId="XBullet2">
    <w:name w:val="XBullet2"/>
    <w:basedOn w:val="XBullet1"/>
    <w:uiPriority w:val="99"/>
    <w:rsid w:val="00637CE9"/>
    <w:pPr>
      <w:ind w:left="1417"/>
    </w:pPr>
  </w:style>
  <w:style w:type="character" w:customStyle="1" w:styleId="XParagraphChar">
    <w:name w:val="XParagraph Char"/>
    <w:link w:val="XParagraph"/>
    <w:uiPriority w:val="99"/>
    <w:locked/>
    <w:rsid w:val="00637CE9"/>
    <w:rPr>
      <w:rFonts w:ascii="Times" w:eastAsia="Malgun Gothic" w:hAnsi="Times"/>
      <w:sz w:val="22"/>
      <w:szCs w:val="22"/>
      <w:lang w:val="en-GB"/>
    </w:rPr>
  </w:style>
  <w:style w:type="paragraph" w:customStyle="1" w:styleId="XEquation2">
    <w:name w:val="XEquation2"/>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 w:val="20"/>
      <w:szCs w:val="22"/>
      <w:lang w:val="en-GB"/>
    </w:rPr>
  </w:style>
  <w:style w:type="paragraph" w:customStyle="1" w:styleId="note10">
    <w:name w:val="note1"/>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637CE9"/>
    <w:pPr>
      <w:numPr>
        <w:numId w:val="29"/>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637CE9"/>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637CE9"/>
    <w:pPr>
      <w:numPr>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637CE9"/>
    <w:rPr>
      <w:rFonts w:ascii="Times" w:eastAsia="Malgun Gothic" w:hAnsi="Times"/>
      <w:lang w:val="en-GB"/>
    </w:rPr>
  </w:style>
  <w:style w:type="character" w:customStyle="1" w:styleId="Annex3Char1">
    <w:name w:val="Annex 3 Char1"/>
    <w:uiPriority w:val="99"/>
    <w:rsid w:val="00637CE9"/>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637CE9"/>
    <w:pPr>
      <w:tabs>
        <w:tab w:val="clear" w:pos="397"/>
        <w:tab w:val="clear" w:pos="792"/>
        <w:tab w:val="num" w:pos="794"/>
      </w:tabs>
      <w:ind w:left="794" w:hanging="391"/>
    </w:pPr>
  </w:style>
  <w:style w:type="character" w:customStyle="1" w:styleId="00BodyTextChar">
    <w:name w:val="00 BodyText Char"/>
    <w:link w:val="00BodyText"/>
    <w:uiPriority w:val="99"/>
    <w:locked/>
    <w:rsid w:val="00637CE9"/>
    <w:rPr>
      <w:rFonts w:ascii="Arial" w:eastAsia="MS Mincho" w:hAnsi="Arial"/>
      <w:sz w:val="22"/>
      <w:lang w:val="en-CA" w:eastAsia="ja-JP"/>
    </w:rPr>
  </w:style>
  <w:style w:type="paragraph" w:customStyle="1" w:styleId="CharCharCharCharCharCharChar">
    <w:name w:val="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sz w:val="20"/>
      <w:lang w:val="en-GB" w:eastAsia="ja-JP"/>
    </w:rPr>
  </w:style>
  <w:style w:type="paragraph" w:styleId="ListNumber5">
    <w:name w:val="List Number 5"/>
    <w:basedOn w:val="Normal"/>
    <w:uiPriority w:val="99"/>
    <w:rsid w:val="00637CE9"/>
    <w:pPr>
      <w:numPr>
        <w:numId w:val="1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637CE9"/>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sz w:val="20"/>
      <w:lang w:val="en-GB" w:eastAsia="ja-JP"/>
    </w:rPr>
  </w:style>
  <w:style w:type="paragraph" w:customStyle="1" w:styleId="zzCover">
    <w:name w:val="zzCover"/>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637CE9"/>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637CE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637CE9"/>
    <w:rPr>
      <w:rFonts w:ascii="Courier New" w:eastAsia="Malgun Gothic" w:hAnsi="Courier New"/>
      <w:lang w:val="en-GB" w:eastAsia="x-none"/>
    </w:rPr>
  </w:style>
  <w:style w:type="paragraph" w:customStyle="1" w:styleId="a2">
    <w:name w:val="a2"/>
    <w:basedOn w:val="Heading2"/>
    <w:next w:val="Normal"/>
    <w:uiPriority w:val="99"/>
    <w:rsid w:val="00637CE9"/>
    <w:pPr>
      <w:numPr>
        <w:numId w:val="31"/>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637CE9"/>
    <w:pPr>
      <w:numPr>
        <w:numId w:val="31"/>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637CE9"/>
    <w:pPr>
      <w:numPr>
        <w:numId w:val="31"/>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left="0" w:right="0" w:firstLine="0"/>
      <w:jc w:val="left"/>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637CE9"/>
    <w:pPr>
      <w:numPr>
        <w:numId w:val="31"/>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637CE9"/>
    <w:pPr>
      <w:numPr>
        <w:numId w:val="31"/>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637CE9"/>
    <w:pPr>
      <w:keepNext/>
      <w:pageBreakBefore/>
      <w:numPr>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637CE9"/>
    <w:pPr>
      <w:numPr>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Continue2">
    <w:name w:val="List Continue 2"/>
    <w:aliases w:val="list-2"/>
    <w:basedOn w:val="ListContinue"/>
    <w:uiPriority w:val="99"/>
    <w:rsid w:val="00637CE9"/>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637CE9"/>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637CE9"/>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637CE9"/>
    <w:pPr>
      <w:numPr>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Number2">
    <w:name w:val="List Number 2"/>
    <w:basedOn w:val="Normal"/>
    <w:uiPriority w:val="99"/>
    <w:rsid w:val="00637CE9"/>
    <w:pPr>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sz w:val="20"/>
      <w:lang w:val="en-GB" w:eastAsia="ja-JP"/>
    </w:rPr>
  </w:style>
  <w:style w:type="paragraph" w:styleId="ListNumber3">
    <w:name w:val="List Number 3"/>
    <w:basedOn w:val="Normal"/>
    <w:uiPriority w:val="99"/>
    <w:rsid w:val="00637CE9"/>
    <w:pPr>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sz w:val="20"/>
      <w:lang w:val="en-GB" w:eastAsia="ja-JP"/>
    </w:rPr>
  </w:style>
  <w:style w:type="paragraph" w:styleId="ListNumber4">
    <w:name w:val="List Number 4"/>
    <w:basedOn w:val="Normal"/>
    <w:uiPriority w:val="99"/>
    <w:rsid w:val="00637CE9"/>
    <w:pPr>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sz w:val="20"/>
      <w:lang w:val="en-GB" w:eastAsia="ja-JP"/>
    </w:rPr>
  </w:style>
  <w:style w:type="paragraph" w:customStyle="1" w:styleId="Chaptitle">
    <w:name w:val="Chap_titl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sz w:val="20"/>
      <w:lang w:val="en-GB"/>
    </w:rPr>
  </w:style>
  <w:style w:type="paragraph" w:customStyle="1" w:styleId="AnnexNoTitle0">
    <w:name w:val="Annex_NoTitl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637CE9"/>
    <w:rPr>
      <w:rFonts w:ascii="Times New Roman" w:hAnsi="Times New Roman" w:cs="Times New Roman"/>
      <w:b/>
    </w:rPr>
  </w:style>
  <w:style w:type="character" w:customStyle="1" w:styleId="Appref">
    <w:name w:val="App_ref"/>
    <w:uiPriority w:val="99"/>
    <w:rsid w:val="00637CE9"/>
    <w:rPr>
      <w:rFonts w:cs="Times New Roman"/>
    </w:rPr>
  </w:style>
  <w:style w:type="paragraph" w:customStyle="1" w:styleId="AppendixNoTitle">
    <w:name w:val="Appendix_NoTitle"/>
    <w:basedOn w:val="AnnexNoTitle0"/>
    <w:next w:val="Normalaftertitle0"/>
    <w:uiPriority w:val="99"/>
    <w:rsid w:val="00637CE9"/>
  </w:style>
  <w:style w:type="character" w:customStyle="1" w:styleId="Artdef">
    <w:name w:val="Art_def"/>
    <w:uiPriority w:val="99"/>
    <w:rsid w:val="00637CE9"/>
    <w:rPr>
      <w:rFonts w:ascii="Times New Roman" w:hAnsi="Times New Roman" w:cs="Times New Roman"/>
      <w:b/>
    </w:rPr>
  </w:style>
  <w:style w:type="paragraph" w:customStyle="1" w:styleId="Reftitle">
    <w:name w:val="Ref_title"/>
    <w:basedOn w:val="Heading1"/>
    <w:next w:val="Reftext"/>
    <w:uiPriority w:val="99"/>
    <w:rsid w:val="00637CE9"/>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jc w:val="left"/>
      <w:outlineLvl w:val="9"/>
    </w:pPr>
    <w:rPr>
      <w:rFonts w:eastAsia="Malgun Gothic" w:cs="Times New Roman"/>
      <w:bCs w:val="0"/>
      <w:kern w:val="0"/>
      <w:sz w:val="24"/>
      <w:szCs w:val="20"/>
      <w:lang w:val="en-GB"/>
    </w:rPr>
  </w:style>
  <w:style w:type="paragraph" w:customStyle="1" w:styleId="Reftext">
    <w:name w:val="Ref_tex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paragraph" w:customStyle="1" w:styleId="ArtNo">
    <w:name w:val="Art_No"/>
    <w:basedOn w:val="Normal"/>
    <w:next w:val="Arttitle"/>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637CE9"/>
    <w:rPr>
      <w:rFonts w:cs="Times New Roman"/>
    </w:rPr>
  </w:style>
  <w:style w:type="paragraph" w:customStyle="1" w:styleId="Call">
    <w:name w:val="Call"/>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sz w:val="20"/>
      <w:lang w:val="en-GB"/>
    </w:rPr>
  </w:style>
  <w:style w:type="paragraph" w:customStyle="1" w:styleId="ChapNo">
    <w:name w:val="Chap_No"/>
    <w:basedOn w:val="Normal"/>
    <w:next w:val="Chaptitle"/>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sz w:val="20"/>
      <w:lang w:val="en-GB"/>
    </w:rPr>
  </w:style>
  <w:style w:type="paragraph" w:customStyle="1" w:styleId="Figurelegend0">
    <w:name w:val="Figure_legend"/>
    <w:basedOn w:val="Tablelegend0"/>
    <w:next w:val="Normal"/>
    <w:uiPriority w:val="99"/>
    <w:rsid w:val="00637CE9"/>
  </w:style>
  <w:style w:type="paragraph" w:customStyle="1" w:styleId="Tablelegend0">
    <w:name w:val="Table_legend"/>
    <w:basedOn w:val="Normal"/>
    <w:next w:val="Normal"/>
    <w:uiPriority w:val="99"/>
    <w:rsid w:val="00637CE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NoTitle">
    <w:name w:val="Figure_NoTitle"/>
    <w:basedOn w:val="Normal"/>
    <w:next w:val="Normalaftertitle0"/>
    <w:uiPriority w:val="99"/>
    <w:rsid w:val="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637CE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sz w:val="20"/>
      <w:lang w:val="en-GB" w:eastAsia="x-none"/>
    </w:rPr>
  </w:style>
  <w:style w:type="paragraph" w:customStyle="1" w:styleId="Formal">
    <w:name w:val="Formal"/>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637CE9"/>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Normal"/>
    <w:next w:val="Partref"/>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637CE9"/>
  </w:style>
  <w:style w:type="paragraph" w:customStyle="1" w:styleId="QuestionNo">
    <w:name w:val="Question_No"/>
    <w:basedOn w:val="RecNo"/>
    <w:next w:val="Questiontitle"/>
    <w:uiPriority w:val="99"/>
    <w:rsid w:val="00637CE9"/>
    <w:rPr>
      <w:rFonts w:ascii="Times New Roman Bold" w:hAnsi="Times New Roman Bold"/>
      <w:sz w:val="20"/>
    </w:rPr>
  </w:style>
  <w:style w:type="paragraph" w:customStyle="1" w:styleId="Questiontitle">
    <w:name w:val="Question_title"/>
    <w:basedOn w:val="Rectitle"/>
    <w:next w:val="Questionref"/>
    <w:uiPriority w:val="99"/>
    <w:rsid w:val="00637CE9"/>
    <w:pPr>
      <w:spacing w:before="240"/>
    </w:pPr>
    <w:rPr>
      <w:rFonts w:ascii="Times New Roman Bold" w:hAnsi="Times New Roman Bold"/>
      <w:sz w:val="24"/>
    </w:rPr>
  </w:style>
  <w:style w:type="paragraph" w:customStyle="1" w:styleId="Recref">
    <w:name w:val="Rec_ref"/>
    <w:basedOn w:val="Normal"/>
    <w:next w:val="Heading1"/>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sz w:val="20"/>
      <w:lang w:val="en-GB"/>
    </w:rPr>
  </w:style>
  <w:style w:type="paragraph" w:customStyle="1" w:styleId="Questionref">
    <w:name w:val="Question_ref"/>
    <w:basedOn w:val="Recref"/>
    <w:next w:val="Questiondate"/>
    <w:uiPriority w:val="99"/>
    <w:rsid w:val="00637CE9"/>
  </w:style>
  <w:style w:type="paragraph" w:customStyle="1" w:styleId="Repdate">
    <w:name w:val="Rep_date"/>
    <w:basedOn w:val="Recdate"/>
    <w:next w:val="Normalaftertitle0"/>
    <w:uiPriority w:val="99"/>
    <w:rsid w:val="00637CE9"/>
  </w:style>
  <w:style w:type="paragraph" w:customStyle="1" w:styleId="RepNo">
    <w:name w:val="Rep_No"/>
    <w:basedOn w:val="RecNo"/>
    <w:next w:val="Reptitle"/>
    <w:uiPriority w:val="99"/>
    <w:rsid w:val="00637CE9"/>
    <w:rPr>
      <w:rFonts w:ascii="Times New Roman Bold" w:hAnsi="Times New Roman Bold"/>
      <w:sz w:val="20"/>
    </w:rPr>
  </w:style>
  <w:style w:type="paragraph" w:customStyle="1" w:styleId="Reptitle">
    <w:name w:val="Rep_title"/>
    <w:basedOn w:val="Rectitle"/>
    <w:next w:val="Repref"/>
    <w:uiPriority w:val="99"/>
    <w:rsid w:val="00637CE9"/>
    <w:pPr>
      <w:spacing w:before="240"/>
    </w:pPr>
    <w:rPr>
      <w:rFonts w:ascii="Times New Roman Bold" w:hAnsi="Times New Roman Bold"/>
      <w:sz w:val="24"/>
    </w:rPr>
  </w:style>
  <w:style w:type="paragraph" w:customStyle="1" w:styleId="Repref">
    <w:name w:val="Rep_ref"/>
    <w:basedOn w:val="Recref"/>
    <w:next w:val="Repdate"/>
    <w:uiPriority w:val="99"/>
    <w:rsid w:val="00637CE9"/>
  </w:style>
  <w:style w:type="paragraph" w:customStyle="1" w:styleId="Resdate">
    <w:name w:val="Res_date"/>
    <w:basedOn w:val="Recdate"/>
    <w:next w:val="Normalaftertitle0"/>
    <w:uiPriority w:val="99"/>
    <w:rsid w:val="00637CE9"/>
  </w:style>
  <w:style w:type="character" w:customStyle="1" w:styleId="Resdef">
    <w:name w:val="Res_def"/>
    <w:uiPriority w:val="99"/>
    <w:rsid w:val="00637CE9"/>
    <w:rPr>
      <w:rFonts w:ascii="Times New Roman" w:hAnsi="Times New Roman" w:cs="Times New Roman"/>
      <w:b/>
    </w:rPr>
  </w:style>
  <w:style w:type="paragraph" w:customStyle="1" w:styleId="ResNo">
    <w:name w:val="Res_No"/>
    <w:basedOn w:val="RecNo"/>
    <w:next w:val="Restitle"/>
    <w:uiPriority w:val="99"/>
    <w:rsid w:val="00637CE9"/>
    <w:rPr>
      <w:rFonts w:ascii="Times New Roman Bold" w:hAnsi="Times New Roman Bold"/>
      <w:sz w:val="20"/>
    </w:rPr>
  </w:style>
  <w:style w:type="paragraph" w:customStyle="1" w:styleId="Restitle">
    <w:name w:val="Res_title"/>
    <w:basedOn w:val="Rectitle"/>
    <w:next w:val="Resref"/>
    <w:uiPriority w:val="99"/>
    <w:rsid w:val="00637CE9"/>
    <w:pPr>
      <w:spacing w:before="240"/>
    </w:pPr>
    <w:rPr>
      <w:rFonts w:ascii="Times New Roman Bold" w:hAnsi="Times New Roman Bold"/>
      <w:sz w:val="24"/>
    </w:rPr>
  </w:style>
  <w:style w:type="paragraph" w:customStyle="1" w:styleId="Resref">
    <w:name w:val="Res_ref"/>
    <w:basedOn w:val="Recref"/>
    <w:next w:val="Resdate"/>
    <w:uiPriority w:val="99"/>
    <w:rsid w:val="00637CE9"/>
    <w:pPr>
      <w:numPr>
        <w:ilvl w:val="2"/>
        <w:numId w:val="38"/>
      </w:numPr>
      <w:tabs>
        <w:tab w:val="clear" w:pos="794"/>
      </w:tabs>
    </w:pPr>
  </w:style>
  <w:style w:type="paragraph" w:customStyle="1" w:styleId="Section1">
    <w:name w:val="Section_1"/>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sz w:val="20"/>
      <w:lang w:val="en-GB"/>
    </w:rPr>
  </w:style>
  <w:style w:type="paragraph" w:customStyle="1" w:styleId="Section2">
    <w:name w:val="Section_2"/>
    <w:basedOn w:val="Normal"/>
    <w:next w:val="Normal"/>
    <w:uiPriority w:val="99"/>
    <w:rsid w:val="00637CE9"/>
    <w:pPr>
      <w:numPr>
        <w:ilvl w:val="3"/>
        <w:numId w:val="38"/>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sz w:val="20"/>
      <w:lang w:val="en-GB"/>
    </w:rPr>
  </w:style>
  <w:style w:type="paragraph" w:customStyle="1" w:styleId="SectionNo">
    <w:name w:val="Section_No"/>
    <w:basedOn w:val="Normal"/>
    <w:next w:val="Sectiontitle0"/>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Normal"/>
    <w:next w:val="Normalaftertitle0"/>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637CE9"/>
    <w:pPr>
      <w:numPr>
        <w:ilvl w:val="4"/>
        <w:numId w:val="38"/>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sz w:val="20"/>
      <w:lang w:val="en-GB" w:eastAsia="x-none"/>
    </w:rPr>
  </w:style>
  <w:style w:type="character" w:customStyle="1" w:styleId="Tablefreq">
    <w:name w:val="Table_freq"/>
    <w:uiPriority w:val="99"/>
    <w:rsid w:val="00637CE9"/>
    <w:rPr>
      <w:rFonts w:cs="Times New Roman"/>
      <w:b/>
      <w:color w:val="auto"/>
    </w:rPr>
  </w:style>
  <w:style w:type="paragraph" w:customStyle="1" w:styleId="TableNoTitle">
    <w:name w:val="Table_NoTitle"/>
    <w:basedOn w:val="Normal"/>
    <w:next w:val="Tablehead"/>
    <w:uiPriority w:val="99"/>
    <w:rsid w:val="00637CE9"/>
    <w:pPr>
      <w:keepNext/>
      <w:keepLines/>
      <w:numPr>
        <w:ilvl w:val="5"/>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637CE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637CE9"/>
  </w:style>
  <w:style w:type="paragraph" w:customStyle="1" w:styleId="Title3">
    <w:name w:val="Title 3"/>
    <w:basedOn w:val="Title2"/>
    <w:next w:val="Title4"/>
    <w:uiPriority w:val="99"/>
    <w:rsid w:val="00637CE9"/>
    <w:rPr>
      <w:caps w:val="0"/>
    </w:rPr>
  </w:style>
  <w:style w:type="paragraph" w:customStyle="1" w:styleId="Title4">
    <w:name w:val="Title 4"/>
    <w:basedOn w:val="Title3"/>
    <w:next w:val="Heading1"/>
    <w:uiPriority w:val="99"/>
    <w:rsid w:val="00637CE9"/>
    <w:pPr>
      <w:numPr>
        <w:ilvl w:val="6"/>
        <w:numId w:val="38"/>
      </w:numPr>
      <w:tabs>
        <w:tab w:val="clear" w:pos="794"/>
      </w:tabs>
    </w:pPr>
    <w:rPr>
      <w:b/>
    </w:rPr>
  </w:style>
  <w:style w:type="paragraph" w:customStyle="1" w:styleId="Artheading">
    <w:name w:val="Art_heading"/>
    <w:basedOn w:val="Normal"/>
    <w:next w:val="Normalaftertitle0"/>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637CE9"/>
  </w:style>
  <w:style w:type="paragraph" w:customStyle="1" w:styleId="ASN1continue0">
    <w:name w:val="ASN.1_continue"/>
    <w:basedOn w:val="ASN1"/>
    <w:uiPriority w:val="99"/>
    <w:rsid w:val="00637CE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637CE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sz w:val="20"/>
      <w:lang w:val="en-GB"/>
    </w:rPr>
  </w:style>
  <w:style w:type="paragraph" w:customStyle="1" w:styleId="CouvrecNo">
    <w:name w:val="Couv_rec_No"/>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Normal"/>
    <w:uiPriority w:val="99"/>
    <w:rsid w:val="00637CE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Normal"/>
    <w:uiPriority w:val="99"/>
    <w:rsid w:val="00637CE9"/>
    <w:pPr>
      <w:numPr>
        <w:ilvl w:val="7"/>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637CE9"/>
    <w:pPr>
      <w:numPr>
        <w:ilvl w:val="8"/>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sz w:val="20"/>
      <w:lang w:val="en-CA"/>
    </w:rPr>
  </w:style>
  <w:style w:type="paragraph" w:customStyle="1" w:styleId="Tablefin">
    <w:name w:val="Table_fin"/>
    <w:basedOn w:val="Normal"/>
    <w:next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e">
    <w:name w:val="Date"/>
    <w:basedOn w:val="Normal"/>
    <w:next w:val="Normal"/>
    <w:link w:val="DateChar"/>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x-none"/>
    </w:rPr>
  </w:style>
  <w:style w:type="character" w:customStyle="1" w:styleId="DateChar">
    <w:name w:val="Date Char"/>
    <w:link w:val="Date"/>
    <w:uiPriority w:val="99"/>
    <w:rsid w:val="00637CE9"/>
    <w:rPr>
      <w:rFonts w:eastAsia="Malgun Gothic"/>
      <w:lang w:val="en-GB" w:eastAsia="x-none"/>
    </w:rPr>
  </w:style>
  <w:style w:type="numbering" w:customStyle="1" w:styleId="SVCNumbers">
    <w:name w:val="SVC Numbers"/>
    <w:rsid w:val="00637CE9"/>
    <w:pPr>
      <w:numPr>
        <w:numId w:val="26"/>
      </w:numPr>
    </w:pPr>
  </w:style>
  <w:style w:type="numbering" w:customStyle="1" w:styleId="AVCBullet">
    <w:name w:val="AVC Bullet"/>
    <w:rsid w:val="00637CE9"/>
    <w:pPr>
      <w:numPr>
        <w:numId w:val="19"/>
      </w:numPr>
    </w:pPr>
  </w:style>
  <w:style w:type="numbering" w:customStyle="1" w:styleId="SVCBullets">
    <w:name w:val="SVC Bullets"/>
    <w:rsid w:val="00637CE9"/>
    <w:pPr>
      <w:numPr>
        <w:numId w:val="17"/>
      </w:numPr>
    </w:pPr>
  </w:style>
  <w:style w:type="numbering" w:customStyle="1" w:styleId="SVCIndent">
    <w:name w:val="SVC Indent"/>
    <w:rsid w:val="00637CE9"/>
    <w:pPr>
      <w:numPr>
        <w:numId w:val="27"/>
      </w:numPr>
    </w:pPr>
  </w:style>
  <w:style w:type="character" w:customStyle="1" w:styleId="CaptionChar">
    <w:name w:val="Caption Char"/>
    <w:aliases w:val="Figure Char"/>
    <w:locked/>
    <w:rsid w:val="00637CE9"/>
    <w:rPr>
      <w:rFonts w:eastAsia="SimSun" w:cs="Times New Roman"/>
      <w:b/>
      <w:bCs/>
    </w:rPr>
  </w:style>
  <w:style w:type="character" w:styleId="Emphasis">
    <w:name w:val="Emphasis"/>
    <w:qFormat/>
    <w:rsid w:val="00637CE9"/>
    <w:rPr>
      <w:i/>
      <w:iCs/>
    </w:rPr>
  </w:style>
  <w:style w:type="paragraph" w:customStyle="1" w:styleId="Style4ptBefore0pt">
    <w:name w:val="Style 4 pt Before:  0 p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637CE9"/>
    <w:rPr>
      <w:rFonts w:eastAsia="Malgun Gothic"/>
      <w:lang w:val="en-GB"/>
    </w:rPr>
  </w:style>
  <w:style w:type="paragraph" w:customStyle="1" w:styleId="ColorfulList-Accent11">
    <w:name w:val="Colorful List - Accent 11"/>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MediumList2-Accent22">
    <w:name w:val="Medium List 2 - Accent 22"/>
    <w:hidden/>
    <w:uiPriority w:val="99"/>
    <w:semiHidden/>
    <w:rsid w:val="00637CE9"/>
    <w:rPr>
      <w:rFonts w:eastAsia="Malgun Gothic"/>
      <w:lang w:val="en-GB"/>
    </w:rPr>
  </w:style>
  <w:style w:type="paragraph" w:customStyle="1" w:styleId="MediumGrid1-Accent22">
    <w:name w:val="Medium Grid 1 - Accent 22"/>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List-Accent12">
    <w:name w:val="Colorful List - Accent 12"/>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numbering" w:styleId="1ai">
    <w:name w:val="Outline List 1"/>
    <w:basedOn w:val="NoList"/>
    <w:uiPriority w:val="99"/>
    <w:unhideWhenUsed/>
    <w:rsid w:val="00637CE9"/>
  </w:style>
  <w:style w:type="paragraph" w:customStyle="1" w:styleId="annex-heading3">
    <w:name w:val="annex-heading3"/>
    <w:basedOn w:val="Annex3"/>
    <w:link w:val="annex-heading3Char"/>
    <w:qFormat/>
    <w:rsid w:val="00637CE9"/>
    <w:pPr>
      <w:tabs>
        <w:tab w:val="clear" w:pos="1440"/>
        <w:tab w:val="clear" w:pos="2160"/>
      </w:tabs>
      <w:textAlignment w:val="auto"/>
    </w:pPr>
  </w:style>
  <w:style w:type="character" w:customStyle="1" w:styleId="annex-heading3Char">
    <w:name w:val="annex-heading3 Char"/>
    <w:link w:val="annex-heading3"/>
    <w:rsid w:val="00637CE9"/>
    <w:rPr>
      <w:rFonts w:eastAsia="Malgun Gothic"/>
      <w:b/>
      <w:bCs/>
      <w:lang w:val="en-GB"/>
    </w:rPr>
  </w:style>
  <w:style w:type="paragraph" w:customStyle="1" w:styleId="ColorfulShading-Accent13">
    <w:name w:val="Colorful Shading - Accent 13"/>
    <w:hidden/>
    <w:uiPriority w:val="99"/>
    <w:semiHidden/>
    <w:rsid w:val="00637CE9"/>
    <w:rPr>
      <w:rFonts w:eastAsia="Malgun Gothic"/>
      <w:lang w:val="en-GB"/>
    </w:rPr>
  </w:style>
  <w:style w:type="paragraph" w:customStyle="1" w:styleId="ColorfulList-Accent13">
    <w:name w:val="Colorful List - Accent 13"/>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3N">
    <w:name w:val="3N"/>
    <w:basedOn w:val="Normal"/>
    <w:link w:val="3NChar"/>
    <w:qFormat/>
    <w:rsid w:val="00637CE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637CE9"/>
    <w:rPr>
      <w:rFonts w:eastAsia="Malgun Gothic"/>
      <w:lang w:val="en-GB"/>
    </w:rPr>
  </w:style>
  <w:style w:type="paragraph" w:customStyle="1" w:styleId="st">
    <w:name w:val="st"/>
    <w:basedOn w:val="Normal"/>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ooter"/>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
    <w:name w:val="Table Grid1"/>
    <w:basedOn w:val="TableNormal"/>
    <w:next w:val="TableGrid"/>
    <w:uiPriority w:val="99"/>
    <w:rsid w:val="00637CE9"/>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numbering" w:customStyle="1" w:styleId="NoList11">
    <w:name w:val="No List11"/>
    <w:next w:val="NoList"/>
    <w:uiPriority w:val="99"/>
    <w:semiHidden/>
    <w:unhideWhenUsed/>
    <w:rsid w:val="00637CE9"/>
  </w:style>
  <w:style w:type="paragraph" w:customStyle="1" w:styleId="3H5">
    <w:name w:val="3H5"/>
    <w:basedOn w:val="Normal"/>
    <w:link w:val="3DVCLevel5Char"/>
    <w:uiPriority w:val="99"/>
    <w:qFormat/>
    <w:rsid w:val="00637CE9"/>
    <w:pPr>
      <w:keepNext/>
      <w:keepLines/>
      <w:numPr>
        <w:ilvl w:val="5"/>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sz w:val="20"/>
      <w:lang w:val="en-GB"/>
    </w:rPr>
  </w:style>
  <w:style w:type="paragraph" w:customStyle="1" w:styleId="3HAnnex">
    <w:name w:val="3HAnnex"/>
    <w:basedOn w:val="Normal"/>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7">
    <w:name w:val="3H7"/>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9">
    <w:name w:val="3H9"/>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character" w:customStyle="1" w:styleId="hps">
    <w:name w:val="hps"/>
    <w:rsid w:val="00637CE9"/>
  </w:style>
  <w:style w:type="paragraph" w:customStyle="1" w:styleId="3HeaderFooter">
    <w:name w:val="3HeaderFooter"/>
    <w:basedOn w:val="3N"/>
    <w:link w:val="3HeaderFooterChar"/>
    <w:qFormat/>
    <w:rsid w:val="00637CE9"/>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
    <w:name w:val="Table Grid2"/>
    <w:basedOn w:val="TableNormal"/>
    <w:next w:val="TableGrid"/>
    <w:uiPriority w:val="99"/>
    <w:rsid w:val="00637CE9"/>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637CE9"/>
    <w:rPr>
      <w:b/>
      <w:sz w:val="22"/>
      <w:szCs w:val="22"/>
      <w:lang w:val="en-GB"/>
    </w:rPr>
  </w:style>
  <w:style w:type="paragraph" w:customStyle="1" w:styleId="3L1">
    <w:name w:val="3L1"/>
    <w:basedOn w:val="3H1"/>
    <w:link w:val="3L1Char"/>
    <w:qFormat/>
    <w:rsid w:val="00637CE9"/>
    <w:pPr>
      <w:keepLines w:val="0"/>
      <w:widowControl w:val="0"/>
      <w:outlineLvl w:val="9"/>
    </w:pPr>
    <w:rPr>
      <w:bCs/>
    </w:rPr>
  </w:style>
  <w:style w:type="numbering" w:customStyle="1" w:styleId="SVCNumbers1">
    <w:name w:val="SVC Numbers1"/>
    <w:rsid w:val="00637CE9"/>
  </w:style>
  <w:style w:type="numbering" w:customStyle="1" w:styleId="AVCBullet1">
    <w:name w:val="AVC Bullet1"/>
    <w:rsid w:val="00637CE9"/>
  </w:style>
  <w:style w:type="numbering" w:customStyle="1" w:styleId="SVCBullets1">
    <w:name w:val="SVC Bullets1"/>
    <w:rsid w:val="00637CE9"/>
  </w:style>
  <w:style w:type="numbering" w:customStyle="1" w:styleId="SVCIndent1">
    <w:name w:val="SVC Indent1"/>
    <w:rsid w:val="00637CE9"/>
  </w:style>
  <w:style w:type="numbering" w:customStyle="1" w:styleId="1ai1">
    <w:name w:val="1 / a / i1"/>
    <w:basedOn w:val="NoList"/>
    <w:next w:val="1ai"/>
    <w:uiPriority w:val="99"/>
    <w:semiHidden/>
    <w:unhideWhenUsed/>
    <w:locked/>
    <w:rsid w:val="00637CE9"/>
  </w:style>
  <w:style w:type="paragraph" w:customStyle="1" w:styleId="3H0">
    <w:name w:val="3H0"/>
    <w:next w:val="3N"/>
    <w:link w:val="3H0Char"/>
    <w:uiPriority w:val="99"/>
    <w:qFormat/>
    <w:rsid w:val="00637CE9"/>
    <w:pPr>
      <w:keepNext/>
      <w:keepLines/>
      <w:numPr>
        <w:numId w:val="36"/>
      </w:numPr>
      <w:spacing w:before="313"/>
      <w:jc w:val="both"/>
      <w:outlineLvl w:val="1"/>
    </w:pPr>
    <w:rPr>
      <w:rFonts w:eastAsia="Malgun Gothic"/>
      <w:b/>
      <w:sz w:val="22"/>
      <w:lang w:val="en-GB"/>
    </w:rPr>
  </w:style>
  <w:style w:type="character" w:customStyle="1" w:styleId="3L1Char">
    <w:name w:val="3L1 Char"/>
    <w:link w:val="3L1"/>
    <w:rsid w:val="00637CE9"/>
    <w:rPr>
      <w:rFonts w:eastAsia="Malgun Gothic"/>
      <w:b/>
      <w:bCs/>
      <w:lang w:val="en-GB"/>
    </w:rPr>
  </w:style>
  <w:style w:type="paragraph" w:customStyle="1" w:styleId="3H1">
    <w:name w:val="3H1"/>
    <w:basedOn w:val="3H0"/>
    <w:next w:val="3N"/>
    <w:link w:val="3H1Char"/>
    <w:uiPriority w:val="99"/>
    <w:qFormat/>
    <w:rsid w:val="00637CE9"/>
    <w:pPr>
      <w:numPr>
        <w:ilvl w:val="1"/>
      </w:numPr>
      <w:tabs>
        <w:tab w:val="clear" w:pos="794"/>
        <w:tab w:val="num" w:pos="360"/>
        <w:tab w:val="num" w:pos="763"/>
        <w:tab w:val="num" w:pos="2232"/>
      </w:tabs>
      <w:spacing w:before="181"/>
      <w:ind w:left="763" w:hanging="360"/>
      <w:outlineLvl w:val="2"/>
    </w:pPr>
    <w:rPr>
      <w:sz w:val="20"/>
    </w:rPr>
  </w:style>
  <w:style w:type="paragraph" w:customStyle="1" w:styleId="3H2">
    <w:name w:val="3H2"/>
    <w:basedOn w:val="3H1"/>
    <w:next w:val="3N"/>
    <w:link w:val="3H2Char"/>
    <w:uiPriority w:val="99"/>
    <w:qFormat/>
    <w:rsid w:val="00637CE9"/>
    <w:pPr>
      <w:numPr>
        <w:ilvl w:val="2"/>
      </w:numPr>
      <w:tabs>
        <w:tab w:val="clear" w:pos="794"/>
        <w:tab w:val="num" w:pos="0"/>
        <w:tab w:val="num" w:pos="360"/>
        <w:tab w:val="num" w:pos="763"/>
        <w:tab w:val="num" w:pos="2952"/>
      </w:tabs>
      <w:ind w:left="1195" w:hanging="403"/>
      <w:outlineLvl w:val="3"/>
    </w:pPr>
  </w:style>
  <w:style w:type="paragraph" w:customStyle="1" w:styleId="3Table">
    <w:name w:val="3Table"/>
    <w:basedOn w:val="tablesyntax"/>
    <w:link w:val="3TableChar"/>
    <w:qFormat/>
    <w:rsid w:val="00637CE9"/>
    <w:pPr>
      <w:spacing w:after="60"/>
    </w:pPr>
    <w:rPr>
      <w:rFonts w:ascii="Times New Roman" w:hAnsi="Times New Roman"/>
      <w:noProof/>
    </w:rPr>
  </w:style>
  <w:style w:type="character" w:customStyle="1" w:styleId="3H1Char">
    <w:name w:val="3H1 Char"/>
    <w:link w:val="3H1"/>
    <w:uiPriority w:val="99"/>
    <w:rsid w:val="00637CE9"/>
    <w:rPr>
      <w:rFonts w:eastAsia="Malgun Gothic"/>
      <w:b/>
      <w:lang w:val="en-GB"/>
    </w:rPr>
  </w:style>
  <w:style w:type="paragraph" w:customStyle="1" w:styleId="3H3">
    <w:name w:val="3H3"/>
    <w:basedOn w:val="3H2"/>
    <w:next w:val="3N"/>
    <w:link w:val="3H3Char"/>
    <w:uiPriority w:val="99"/>
    <w:qFormat/>
    <w:rsid w:val="00637CE9"/>
    <w:pPr>
      <w:numPr>
        <w:ilvl w:val="3"/>
      </w:numPr>
      <w:tabs>
        <w:tab w:val="clear" w:pos="794"/>
        <w:tab w:val="num" w:pos="0"/>
        <w:tab w:val="num" w:pos="360"/>
        <w:tab w:val="num" w:pos="3672"/>
      </w:tabs>
      <w:ind w:left="1584" w:hanging="389"/>
      <w:outlineLvl w:val="4"/>
    </w:pPr>
  </w:style>
  <w:style w:type="character" w:customStyle="1" w:styleId="3TableChar">
    <w:name w:val="3Table Char"/>
    <w:link w:val="3Table"/>
    <w:rsid w:val="00637CE9"/>
    <w:rPr>
      <w:rFonts w:eastAsia="Malgun Gothic"/>
      <w:noProof/>
      <w:lang w:val="en-GB"/>
    </w:rPr>
  </w:style>
  <w:style w:type="paragraph" w:customStyle="1" w:styleId="3H4">
    <w:name w:val="3H4"/>
    <w:basedOn w:val="3H3"/>
    <w:next w:val="3N"/>
    <w:link w:val="3H4Char"/>
    <w:uiPriority w:val="99"/>
    <w:qFormat/>
    <w:rsid w:val="00637CE9"/>
    <w:pPr>
      <w:numPr>
        <w:ilvl w:val="4"/>
      </w:numPr>
      <w:tabs>
        <w:tab w:val="clear" w:pos="794"/>
        <w:tab w:val="num" w:pos="0"/>
        <w:tab w:val="num" w:pos="360"/>
        <w:tab w:val="num" w:pos="4392"/>
      </w:tabs>
      <w:ind w:left="1987" w:hanging="403"/>
      <w:outlineLvl w:val="5"/>
    </w:pPr>
  </w:style>
  <w:style w:type="character" w:customStyle="1" w:styleId="3H2Char">
    <w:name w:val="3H2 Char"/>
    <w:link w:val="3H2"/>
    <w:uiPriority w:val="99"/>
    <w:rsid w:val="00637CE9"/>
    <w:rPr>
      <w:rFonts w:eastAsia="Malgun Gothic"/>
      <w:b/>
      <w:lang w:val="en-GB"/>
    </w:rPr>
  </w:style>
  <w:style w:type="paragraph" w:customStyle="1" w:styleId="3L1Note">
    <w:name w:val="3L1Note"/>
    <w:basedOn w:val="3L1"/>
    <w:link w:val="3L1NoteChar"/>
    <w:qFormat/>
    <w:rsid w:val="00637CE9"/>
    <w:pPr>
      <w:numPr>
        <w:ilvl w:val="0"/>
        <w:numId w:val="0"/>
      </w:numPr>
      <w:ind w:left="794"/>
    </w:pPr>
  </w:style>
  <w:style w:type="character" w:customStyle="1" w:styleId="3H3Char">
    <w:name w:val="3H3 Char"/>
    <w:link w:val="3H3"/>
    <w:uiPriority w:val="99"/>
    <w:rsid w:val="00637CE9"/>
    <w:rPr>
      <w:rFonts w:eastAsia="Malgun Gothic"/>
      <w:b/>
      <w:lang w:val="en-GB"/>
    </w:rPr>
  </w:style>
  <w:style w:type="character" w:customStyle="1" w:styleId="3DVCAnnexLevel0Char">
    <w:name w:val="3DVC Annex Level 0 Char"/>
    <w:rsid w:val="00637CE9"/>
    <w:rPr>
      <w:rFonts w:ascii="Times New Roman" w:hAnsi="Times New Roman"/>
      <w:b/>
      <w:bCs/>
      <w:sz w:val="22"/>
      <w:szCs w:val="22"/>
      <w:lang w:val="en-GB" w:eastAsia="en-US"/>
    </w:rPr>
  </w:style>
  <w:style w:type="character" w:customStyle="1" w:styleId="3L1NoteChar">
    <w:name w:val="3L1Note Char"/>
    <w:link w:val="3L1Note"/>
    <w:rsid w:val="00637CE9"/>
    <w:rPr>
      <w:rFonts w:eastAsia="Malgun Gothic"/>
      <w:b/>
      <w:bCs/>
      <w:lang w:val="en-GB"/>
    </w:rPr>
  </w:style>
  <w:style w:type="character" w:customStyle="1" w:styleId="3DVCLevel1Char">
    <w:name w:val="3DVC Level 1 Char"/>
    <w:rsid w:val="00637CE9"/>
    <w:rPr>
      <w:rFonts w:ascii="Times New Roman" w:hAnsi="Times New Roman"/>
      <w:b/>
      <w:bCs/>
      <w:lang w:val="en-GB" w:eastAsia="en-US"/>
    </w:rPr>
  </w:style>
  <w:style w:type="paragraph" w:customStyle="1" w:styleId="3EdNotes">
    <w:name w:val="3EdNotes"/>
    <w:basedOn w:val="Normal"/>
    <w:link w:val="3EdNotesChar"/>
    <w:uiPriority w:val="99"/>
    <w:qFormat/>
    <w:rsid w:val="00637CE9"/>
    <w:pPr>
      <w:numPr>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sz w:val="20"/>
      <w:lang w:val="en-GB"/>
    </w:rPr>
  </w:style>
  <w:style w:type="character" w:customStyle="1" w:styleId="3H4Char">
    <w:name w:val="3H4 Char"/>
    <w:link w:val="3H4"/>
    <w:uiPriority w:val="99"/>
    <w:rsid w:val="00637CE9"/>
    <w:rPr>
      <w:rFonts w:eastAsia="Malgun Gothic"/>
      <w:b/>
      <w:lang w:val="en-GB"/>
    </w:rPr>
  </w:style>
  <w:style w:type="character" w:customStyle="1" w:styleId="3DVCLevel2Char">
    <w:name w:val="3DVC Level 2 Char"/>
    <w:rsid w:val="00637CE9"/>
    <w:rPr>
      <w:rFonts w:ascii="Times New Roman" w:hAnsi="Times New Roman"/>
      <w:b/>
      <w:lang w:val="en-GB"/>
    </w:rPr>
  </w:style>
  <w:style w:type="numbering" w:customStyle="1" w:styleId="3DHeading">
    <w:name w:val="3D Heading"/>
    <w:uiPriority w:val="99"/>
    <w:rsid w:val="00637CE9"/>
    <w:pPr>
      <w:numPr>
        <w:numId w:val="35"/>
      </w:numPr>
    </w:pPr>
  </w:style>
  <w:style w:type="character" w:customStyle="1" w:styleId="3EdNotesChar">
    <w:name w:val="3EdNotes Char"/>
    <w:link w:val="3EdNotes"/>
    <w:uiPriority w:val="99"/>
    <w:rsid w:val="00637CE9"/>
    <w:rPr>
      <w:rFonts w:eastAsia="Malgun Gothic"/>
      <w:lang w:val="en-GB"/>
    </w:rPr>
  </w:style>
  <w:style w:type="paragraph" w:customStyle="1" w:styleId="3TOCLOFLOT">
    <w:name w:val="3TOCLOFLOT"/>
    <w:basedOn w:val="3N"/>
    <w:link w:val="3TOCLOFLOTChar"/>
    <w:qFormat/>
    <w:rsid w:val="00637CE9"/>
    <w:pPr>
      <w:keepNext/>
      <w:jc w:val="center"/>
      <w:outlineLvl w:val="0"/>
    </w:pPr>
    <w:rPr>
      <w:b/>
      <w:caps/>
      <w:sz w:val="24"/>
      <w:szCs w:val="24"/>
    </w:rPr>
  </w:style>
  <w:style w:type="character" w:customStyle="1" w:styleId="3TOCLOFLOTChar">
    <w:name w:val="3TOCLOFLOT Char"/>
    <w:link w:val="3TOCLOFLOT"/>
    <w:rsid w:val="00637CE9"/>
    <w:rPr>
      <w:rFonts w:eastAsia="Malgun Gothic"/>
      <w:b/>
      <w:caps/>
      <w:sz w:val="24"/>
      <w:szCs w:val="24"/>
      <w:lang w:val="en-GB"/>
    </w:rPr>
  </w:style>
  <w:style w:type="paragraph" w:customStyle="1" w:styleId="Note1CharCharCharCharCharChar">
    <w:name w:val="Note 1 Char Char Char Char Char Char"/>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character" w:customStyle="1" w:styleId="3DVCLevel3Char">
    <w:name w:val="3DVC Level 3 Char"/>
    <w:rsid w:val="00637CE9"/>
    <w:rPr>
      <w:rFonts w:ascii="Times New Roman" w:hAnsi="Times New Roman"/>
      <w:b/>
      <w:lang w:val="en-GB"/>
    </w:rPr>
  </w:style>
  <w:style w:type="paragraph" w:customStyle="1" w:styleId="3S0">
    <w:name w:val="3S0"/>
    <w:basedOn w:val="Normal"/>
    <w:link w:val="3S0Char"/>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H0Char">
    <w:name w:val="3H0 Char"/>
    <w:link w:val="3H0"/>
    <w:uiPriority w:val="99"/>
    <w:rsid w:val="00637CE9"/>
    <w:rPr>
      <w:rFonts w:eastAsia="Malgun Gothic"/>
      <w:b/>
      <w:sz w:val="22"/>
      <w:lang w:val="en-GB"/>
    </w:rPr>
  </w:style>
  <w:style w:type="character" w:customStyle="1" w:styleId="3DVCLevel4Char">
    <w:name w:val="3DVC Level 4 Char"/>
    <w:rsid w:val="00637CE9"/>
    <w:rPr>
      <w:rFonts w:ascii="Times New Roman" w:hAnsi="Times New Roman"/>
      <w:b/>
      <w:lang w:val="en-GB"/>
    </w:rPr>
  </w:style>
  <w:style w:type="character" w:customStyle="1" w:styleId="3S0Char">
    <w:name w:val="3S0 Char"/>
    <w:link w:val="3S0"/>
    <w:uiPriority w:val="99"/>
    <w:rsid w:val="00637CE9"/>
    <w:rPr>
      <w:rFonts w:eastAsia="Malgun Gothic"/>
      <w:lang w:val="en-GB"/>
    </w:rPr>
  </w:style>
  <w:style w:type="character" w:customStyle="1" w:styleId="3DVCLevel5Char">
    <w:name w:val="3DVC Level 5 Char"/>
    <w:link w:val="3H5"/>
    <w:uiPriority w:val="99"/>
    <w:rsid w:val="00637CE9"/>
    <w:rPr>
      <w:rFonts w:eastAsia="Malgun Gothic"/>
      <w:b/>
      <w:lang w:val="en-GB"/>
    </w:rPr>
  </w:style>
  <w:style w:type="paragraph" w:customStyle="1" w:styleId="4H0">
    <w:name w:val="4H0"/>
    <w:basedOn w:val="3H0"/>
    <w:link w:val="4H0Char"/>
    <w:qFormat/>
    <w:rsid w:val="00637CE9"/>
    <w:pPr>
      <w:numPr>
        <w:numId w:val="37"/>
      </w:numPr>
      <w:tabs>
        <w:tab w:val="left" w:pos="794"/>
      </w:tabs>
    </w:pPr>
  </w:style>
  <w:style w:type="paragraph" w:customStyle="1" w:styleId="4H1">
    <w:name w:val="4H1"/>
    <w:basedOn w:val="3N"/>
    <w:link w:val="4H1Char"/>
    <w:qFormat/>
    <w:rsid w:val="00637CE9"/>
    <w:pPr>
      <w:numPr>
        <w:ilvl w:val="1"/>
        <w:numId w:val="37"/>
      </w:numPr>
    </w:pPr>
    <w:rPr>
      <w:b/>
    </w:rPr>
  </w:style>
  <w:style w:type="character" w:customStyle="1" w:styleId="4H0Char">
    <w:name w:val="4H0 Char"/>
    <w:link w:val="4H0"/>
    <w:rsid w:val="00637CE9"/>
    <w:rPr>
      <w:rFonts w:eastAsia="Malgun Gothic"/>
      <w:b/>
      <w:sz w:val="22"/>
      <w:lang w:val="en-GB"/>
    </w:rPr>
  </w:style>
  <w:style w:type="paragraph" w:customStyle="1" w:styleId="4H2">
    <w:name w:val="4H2"/>
    <w:basedOn w:val="Normal"/>
    <w:rsid w:val="00637CE9"/>
    <w:pPr>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4H1Char">
    <w:name w:val="4H1 Char"/>
    <w:link w:val="4H1"/>
    <w:rsid w:val="00637CE9"/>
    <w:rPr>
      <w:rFonts w:eastAsia="Malgun Gothic"/>
      <w:b/>
      <w:lang w:val="en-GB"/>
    </w:rPr>
  </w:style>
  <w:style w:type="numbering" w:styleId="111111">
    <w:name w:val="Outline List 2"/>
    <w:basedOn w:val="NoList"/>
    <w:uiPriority w:val="99"/>
    <w:unhideWhenUsed/>
    <w:rsid w:val="00637CE9"/>
  </w:style>
  <w:style w:type="character" w:customStyle="1" w:styleId="PlainTable51">
    <w:name w:val="Plain Table 51"/>
    <w:uiPriority w:val="31"/>
    <w:qFormat/>
    <w:rsid w:val="00637CE9"/>
    <w:rPr>
      <w:smallCaps/>
      <w:color w:val="C0504D"/>
      <w:u w:val="single"/>
    </w:rPr>
  </w:style>
  <w:style w:type="paragraph" w:customStyle="1" w:styleId="3N0">
    <w:name w:val="3N0"/>
    <w:basedOn w:val="Normal"/>
    <w:link w:val="3N0Char"/>
    <w:qFormat/>
    <w:rsid w:val="00637CE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637CE9"/>
    <w:rPr>
      <w:rFonts w:eastAsia="Malgun Gothic"/>
      <w:lang w:val="en-GB"/>
    </w:rPr>
  </w:style>
  <w:style w:type="paragraph" w:customStyle="1" w:styleId="GridTable31">
    <w:name w:val="Grid Table 31"/>
    <w:basedOn w:val="Heading1"/>
    <w:next w:val="Normal"/>
    <w:uiPriority w:val="39"/>
    <w:unhideWhenUsed/>
    <w:qFormat/>
    <w:rsid w:val="00637CE9"/>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637CE9"/>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637CE9"/>
  </w:style>
  <w:style w:type="character" w:customStyle="1" w:styleId="Heading2Char1">
    <w:name w:val="Heading 2 Char1"/>
    <w:aliases w:val="H Char"/>
    <w:uiPriority w:val="99"/>
    <w:rsid w:val="00637CE9"/>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637CE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eastAsia="SimSun" w:hAnsi="Cambria"/>
      <w:sz w:val="24"/>
      <w:szCs w:val="24"/>
      <w:lang w:val="en-GB"/>
    </w:rPr>
  </w:style>
  <w:style w:type="character" w:customStyle="1" w:styleId="MessageHeaderChar">
    <w:name w:val="Message Header Char"/>
    <w:link w:val="MessageHeader"/>
    <w:uiPriority w:val="99"/>
    <w:rsid w:val="00637CE9"/>
    <w:rPr>
      <w:rFonts w:ascii="Cambria" w:eastAsia="SimSun" w:hAnsi="Cambria"/>
      <w:sz w:val="24"/>
      <w:szCs w:val="24"/>
      <w:shd w:val="pct20" w:color="auto" w:fill="auto"/>
      <w:lang w:val="en-GB"/>
    </w:rPr>
  </w:style>
  <w:style w:type="character" w:customStyle="1" w:styleId="Heading1Char2">
    <w:name w:val="Heading 1 Char2"/>
    <w:uiPriority w:val="99"/>
    <w:rsid w:val="00637CE9"/>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637CE9"/>
  </w:style>
  <w:style w:type="character" w:customStyle="1" w:styleId="summary">
    <w:name w:val="summary"/>
    <w:rsid w:val="00637CE9"/>
  </w:style>
  <w:style w:type="paragraph" w:customStyle="1" w:styleId="Bibliography3">
    <w:name w:val="Bibliography3"/>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4">
    <w:name w:val="Bibliography4"/>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5">
    <w:name w:val="Bibliography5"/>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sz w:val="20"/>
      <w:lang w:val="en-CA"/>
    </w:rPr>
  </w:style>
  <w:style w:type="paragraph" w:customStyle="1" w:styleId="Bibliography6">
    <w:name w:val="Bibliography6"/>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7">
    <w:name w:val="Bibliography7"/>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styleId="PlainText">
    <w:name w:val="Plain Text"/>
    <w:basedOn w:val="Normal"/>
    <w:link w:val="PlainTextChar"/>
    <w:uiPriority w:val="99"/>
    <w:unhideWhenUsed/>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PlainTextChar">
    <w:name w:val="Plain Text Char"/>
    <w:link w:val="PlainText"/>
    <w:uiPriority w:val="99"/>
    <w:rsid w:val="00637CE9"/>
    <w:rPr>
      <w:rFonts w:ascii="Calibri" w:eastAsia="Calibri" w:hAnsi="Calibri" w:cs="Consolas"/>
      <w:sz w:val="22"/>
      <w:szCs w:val="21"/>
      <w:lang w:val="en-CA"/>
    </w:rPr>
  </w:style>
  <w:style w:type="paragraph" w:customStyle="1" w:styleId="ColorfulShading-Accent14">
    <w:name w:val="Colorful Shading - Accent 14"/>
    <w:hidden/>
    <w:uiPriority w:val="99"/>
    <w:semiHidden/>
    <w:rsid w:val="00637CE9"/>
    <w:rPr>
      <w:rFonts w:eastAsia="Malgun Gothic"/>
      <w:lang w:val="en-GB"/>
    </w:rPr>
  </w:style>
  <w:style w:type="paragraph" w:customStyle="1" w:styleId="Bibliography8">
    <w:name w:val="Bibliography8"/>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sz w:val="20"/>
      <w:lang w:val="en-GB"/>
    </w:rPr>
  </w:style>
  <w:style w:type="paragraph" w:customStyle="1" w:styleId="Bibliography9">
    <w:name w:val="Bibliography9"/>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10">
    <w:name w:val="Bibliography10"/>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Equationsmallertabs">
    <w:name w:val="Equation smaller tabs"/>
    <w:basedOn w:val="Equation"/>
    <w:qFormat/>
    <w:rsid w:val="00637CE9"/>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637CE9"/>
    <w:rPr>
      <w:rFonts w:ascii="Calibri Light" w:eastAsia="Times New Roman" w:hAnsi="Calibri Light" w:cs="Times New Roman"/>
      <w:i/>
      <w:iCs/>
      <w:color w:val="2E74B5"/>
      <w:lang w:val="en-GB"/>
    </w:rPr>
  </w:style>
  <w:style w:type="paragraph" w:styleId="NormalWeb">
    <w:name w:val="Normal (Web)"/>
    <w:basedOn w:val="Normal"/>
    <w:uiPriority w:val="99"/>
    <w:unhideWhenUsed/>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637CE9"/>
    <w:rPr>
      <w:rFonts w:ascii="Times New Roman" w:hAnsi="Times New Roman"/>
      <w:lang w:val="en-GB"/>
    </w:rPr>
  </w:style>
  <w:style w:type="character" w:customStyle="1" w:styleId="NoteChar2">
    <w:name w:val="Note Char2"/>
    <w:link w:val="Note"/>
    <w:uiPriority w:val="99"/>
    <w:locked/>
    <w:rsid w:val="00637CE9"/>
    <w:rPr>
      <w:rFonts w:eastAsia="Malgun Gothic"/>
      <w:sz w:val="18"/>
      <w:szCs w:val="18"/>
      <w:lang w:val="en-GB"/>
    </w:rPr>
  </w:style>
  <w:style w:type="character" w:customStyle="1" w:styleId="Annex2Char">
    <w:name w:val="Annex 2 Char"/>
    <w:link w:val="Annex2"/>
    <w:uiPriority w:val="99"/>
    <w:locked/>
    <w:rsid w:val="00637CE9"/>
    <w:rPr>
      <w:rFonts w:eastAsia="Malgun Gothic"/>
      <w:b/>
      <w:bCs/>
      <w:sz w:val="22"/>
      <w:szCs w:val="22"/>
      <w:lang w:val="en-GB"/>
    </w:rPr>
  </w:style>
  <w:style w:type="character" w:customStyle="1" w:styleId="Annex3Char2">
    <w:name w:val="Annex 3 Char2"/>
    <w:link w:val="Annex3"/>
    <w:locked/>
    <w:rsid w:val="00637CE9"/>
    <w:rPr>
      <w:rFonts w:eastAsia="Malgun Gothic"/>
      <w:b/>
      <w:bCs/>
      <w:lang w:val="en-GB"/>
    </w:rPr>
  </w:style>
  <w:style w:type="paragraph" w:customStyle="1" w:styleId="FigureCaption">
    <w:name w:val="Figure Caption"/>
    <w:basedOn w:val="Normal"/>
    <w:uiPriority w:val="99"/>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637CE9"/>
    <w:rPr>
      <w:lang w:val="en-GB"/>
    </w:rPr>
  </w:style>
  <w:style w:type="paragraph" w:customStyle="1" w:styleId="EquationTab">
    <w:name w:val="EquationTab"/>
    <w:basedOn w:val="Normal"/>
    <w:link w:val="EquationTabChar"/>
    <w:qFormat/>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sz w:val="20"/>
      <w:lang w:val="en-GB"/>
    </w:rPr>
  </w:style>
  <w:style w:type="paragraph" w:customStyle="1" w:styleId="3H8">
    <w:name w:val="3H8"/>
    <w:basedOn w:val="Normal"/>
    <w:uiPriority w:val="99"/>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sz w:val="20"/>
      <w:lang w:val="en-GB"/>
    </w:rPr>
  </w:style>
  <w:style w:type="character" w:customStyle="1" w:styleId="3DVCAnnexSem0Char">
    <w:name w:val="3DVC Annex Sem 0 Char"/>
    <w:link w:val="3DVCAnnexSem0"/>
    <w:locked/>
    <w:rsid w:val="00637CE9"/>
    <w:rPr>
      <w:lang w:val="en-GB"/>
    </w:rPr>
  </w:style>
  <w:style w:type="paragraph" w:customStyle="1" w:styleId="3DVCAnnexSem0">
    <w:name w:val="3DVC Annex Sem 0"/>
    <w:basedOn w:val="Normal"/>
    <w:link w:val="3DVCAnnexSem0Char"/>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textAlignment w:val="auto"/>
    </w:pPr>
    <w:rPr>
      <w:sz w:val="20"/>
      <w:lang w:val="en-GB"/>
    </w:rPr>
  </w:style>
  <w:style w:type="character" w:customStyle="1" w:styleId="3DVCnormalChar">
    <w:name w:val="3DVC normal Char"/>
    <w:link w:val="3DVCnormal"/>
    <w:locked/>
    <w:rsid w:val="00637CE9"/>
    <w:rPr>
      <w:lang w:val="en-GB"/>
    </w:rPr>
  </w:style>
  <w:style w:type="paragraph" w:customStyle="1" w:styleId="3DVCnormal">
    <w:name w:val="3DVC normal"/>
    <w:basedOn w:val="Normal"/>
    <w:link w:val="3DVCnormalChar"/>
    <w:qFormat/>
    <w:rsid w:val="00637CE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textAlignment w:val="auto"/>
    </w:pPr>
    <w:rPr>
      <w:sz w:val="20"/>
      <w:lang w:val="en-GB"/>
    </w:rPr>
  </w:style>
  <w:style w:type="character" w:customStyle="1" w:styleId="3D0Char">
    <w:name w:val="3D0 Char"/>
    <w:link w:val="3D0"/>
    <w:uiPriority w:val="99"/>
    <w:locked/>
    <w:rsid w:val="00637CE9"/>
    <w:rPr>
      <w:lang w:val="en-CA"/>
    </w:rPr>
  </w:style>
  <w:style w:type="paragraph" w:customStyle="1" w:styleId="3D0">
    <w:name w:val="3D0"/>
    <w:basedOn w:val="3N0"/>
    <w:link w:val="3D0Char"/>
    <w:uiPriority w:val="99"/>
    <w:qFormat/>
    <w:rsid w:val="00637CE9"/>
    <w:pPr>
      <w:numPr>
        <w:numId w:val="39"/>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637CE9"/>
    <w:rPr>
      <w:lang w:val="en-CA"/>
    </w:rPr>
  </w:style>
  <w:style w:type="paragraph" w:customStyle="1" w:styleId="3D1">
    <w:name w:val="3D1"/>
    <w:basedOn w:val="3D0"/>
    <w:link w:val="3D1Char"/>
    <w:uiPriority w:val="99"/>
    <w:qFormat/>
    <w:rsid w:val="00637CE9"/>
    <w:pPr>
      <w:numPr>
        <w:ilvl w:val="1"/>
      </w:numPr>
    </w:pPr>
  </w:style>
  <w:style w:type="character" w:customStyle="1" w:styleId="3D2Char">
    <w:name w:val="3D2 Char"/>
    <w:link w:val="3D2"/>
    <w:uiPriority w:val="99"/>
    <w:locked/>
    <w:rsid w:val="00637CE9"/>
    <w:rPr>
      <w:lang w:val="en-CA" w:eastAsia="ko-KR"/>
    </w:rPr>
  </w:style>
  <w:style w:type="paragraph" w:customStyle="1" w:styleId="3D2">
    <w:name w:val="3D2"/>
    <w:basedOn w:val="3D1"/>
    <w:link w:val="3D2Char"/>
    <w:uiPriority w:val="99"/>
    <w:qFormat/>
    <w:rsid w:val="00637CE9"/>
    <w:pPr>
      <w:numPr>
        <w:ilvl w:val="2"/>
      </w:numPr>
      <w:tabs>
        <w:tab w:val="clear" w:pos="794"/>
        <w:tab w:val="left" w:pos="1072"/>
      </w:tabs>
      <w:ind w:left="1071"/>
    </w:pPr>
    <w:rPr>
      <w:lang w:eastAsia="ko-KR"/>
    </w:rPr>
  </w:style>
  <w:style w:type="character" w:customStyle="1" w:styleId="3D3Char">
    <w:name w:val="3D3 Char"/>
    <w:link w:val="3D3"/>
    <w:uiPriority w:val="99"/>
    <w:locked/>
    <w:rsid w:val="00637CE9"/>
    <w:rPr>
      <w:lang w:val="en-CA" w:eastAsia="ko-KR"/>
    </w:rPr>
  </w:style>
  <w:style w:type="paragraph" w:customStyle="1" w:styleId="3D3">
    <w:name w:val="3D3"/>
    <w:basedOn w:val="3D2"/>
    <w:link w:val="3D3Char"/>
    <w:uiPriority w:val="99"/>
    <w:qFormat/>
    <w:rsid w:val="00637CE9"/>
    <w:pPr>
      <w:numPr>
        <w:ilvl w:val="3"/>
      </w:numPr>
      <w:tabs>
        <w:tab w:val="clear" w:pos="1072"/>
        <w:tab w:val="clear" w:pos="1191"/>
      </w:tabs>
    </w:pPr>
  </w:style>
  <w:style w:type="character" w:customStyle="1" w:styleId="3D4Char">
    <w:name w:val="3D4 Char"/>
    <w:link w:val="3D4"/>
    <w:uiPriority w:val="99"/>
    <w:locked/>
    <w:rsid w:val="00637CE9"/>
    <w:rPr>
      <w:lang w:val="en-CA" w:eastAsia="ko-KR"/>
    </w:rPr>
  </w:style>
  <w:style w:type="paragraph" w:customStyle="1" w:styleId="3D4">
    <w:name w:val="3D4"/>
    <w:basedOn w:val="3D3"/>
    <w:link w:val="3D4Char"/>
    <w:uiPriority w:val="99"/>
    <w:qFormat/>
    <w:rsid w:val="00637CE9"/>
    <w:pPr>
      <w:numPr>
        <w:ilvl w:val="4"/>
      </w:numPr>
      <w:tabs>
        <w:tab w:val="clear" w:pos="1588"/>
      </w:tabs>
    </w:pPr>
  </w:style>
  <w:style w:type="character" w:customStyle="1" w:styleId="3D5Char">
    <w:name w:val="3D5 Char"/>
    <w:link w:val="3D5"/>
    <w:uiPriority w:val="99"/>
    <w:locked/>
    <w:rsid w:val="00637CE9"/>
    <w:rPr>
      <w:lang w:val="en-CA" w:eastAsia="ko-KR"/>
    </w:rPr>
  </w:style>
  <w:style w:type="paragraph" w:customStyle="1" w:styleId="3D5">
    <w:name w:val="3D5"/>
    <w:basedOn w:val="3D4"/>
    <w:link w:val="3D5Char"/>
    <w:uiPriority w:val="99"/>
    <w:qFormat/>
    <w:rsid w:val="00637CE9"/>
    <w:pPr>
      <w:numPr>
        <w:ilvl w:val="5"/>
      </w:numPr>
      <w:tabs>
        <w:tab w:val="clear" w:pos="1985"/>
      </w:tabs>
    </w:pPr>
  </w:style>
  <w:style w:type="character" w:customStyle="1" w:styleId="3D6Char">
    <w:name w:val="3D6 Char"/>
    <w:link w:val="3D6"/>
    <w:uiPriority w:val="99"/>
    <w:locked/>
    <w:rsid w:val="00637CE9"/>
    <w:rPr>
      <w:lang w:val="en-CA" w:eastAsia="ko-KR"/>
    </w:rPr>
  </w:style>
  <w:style w:type="paragraph" w:customStyle="1" w:styleId="3D6">
    <w:name w:val="3D6"/>
    <w:basedOn w:val="3D5"/>
    <w:link w:val="3D6Char"/>
    <w:uiPriority w:val="99"/>
    <w:qFormat/>
    <w:rsid w:val="00637CE9"/>
    <w:pPr>
      <w:numPr>
        <w:ilvl w:val="6"/>
      </w:numPr>
      <w:tabs>
        <w:tab w:val="clear" w:pos="2381"/>
      </w:tabs>
    </w:pPr>
  </w:style>
  <w:style w:type="character" w:customStyle="1" w:styleId="3TabsChar">
    <w:name w:val="3 Tabs Char"/>
    <w:link w:val="3Tabs"/>
    <w:locked/>
    <w:rsid w:val="00637CE9"/>
    <w:rPr>
      <w:bCs/>
    </w:rPr>
  </w:style>
  <w:style w:type="paragraph" w:customStyle="1" w:styleId="3Tabs">
    <w:name w:val="3 Tabs"/>
    <w:basedOn w:val="3N0"/>
    <w:link w:val="3TabsChar"/>
    <w:qFormat/>
    <w:rsid w:val="00637CE9"/>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637CE9"/>
    <w:pPr>
      <w:numPr>
        <w:ilvl w:val="1"/>
        <w:numId w:val="40"/>
      </w:numPr>
      <w:tabs>
        <w:tab w:val="num" w:pos="360"/>
      </w:tabs>
      <w:ind w:left="0" w:firstLine="0"/>
      <w:textAlignment w:val="auto"/>
    </w:pPr>
  </w:style>
  <w:style w:type="paragraph" w:customStyle="1" w:styleId="3U0">
    <w:name w:val="3U0"/>
    <w:basedOn w:val="3N0"/>
    <w:uiPriority w:val="99"/>
    <w:qFormat/>
    <w:rsid w:val="00637CE9"/>
    <w:pPr>
      <w:numPr>
        <w:numId w:val="40"/>
      </w:numPr>
      <w:tabs>
        <w:tab w:val="num" w:pos="360"/>
      </w:tabs>
      <w:ind w:left="0" w:firstLine="0"/>
      <w:textAlignment w:val="auto"/>
    </w:pPr>
  </w:style>
  <w:style w:type="paragraph" w:customStyle="1" w:styleId="3U2">
    <w:name w:val="3U2"/>
    <w:basedOn w:val="3U1"/>
    <w:uiPriority w:val="99"/>
    <w:qFormat/>
    <w:rsid w:val="00637CE9"/>
    <w:pPr>
      <w:numPr>
        <w:ilvl w:val="2"/>
      </w:numPr>
      <w:tabs>
        <w:tab w:val="num" w:pos="360"/>
      </w:tabs>
      <w:ind w:left="0" w:firstLine="0"/>
    </w:pPr>
  </w:style>
  <w:style w:type="paragraph" w:customStyle="1" w:styleId="3U3">
    <w:name w:val="3U3"/>
    <w:basedOn w:val="3U2"/>
    <w:uiPriority w:val="99"/>
    <w:qFormat/>
    <w:rsid w:val="00637CE9"/>
    <w:pPr>
      <w:numPr>
        <w:ilvl w:val="3"/>
      </w:numPr>
      <w:tabs>
        <w:tab w:val="num" w:pos="360"/>
      </w:tabs>
      <w:ind w:left="0" w:firstLine="0"/>
    </w:pPr>
  </w:style>
  <w:style w:type="paragraph" w:customStyle="1" w:styleId="3U4">
    <w:name w:val="3U4"/>
    <w:basedOn w:val="3U3"/>
    <w:uiPriority w:val="99"/>
    <w:qFormat/>
    <w:rsid w:val="00637CE9"/>
    <w:pPr>
      <w:numPr>
        <w:ilvl w:val="4"/>
      </w:numPr>
      <w:tabs>
        <w:tab w:val="num" w:pos="360"/>
      </w:tabs>
      <w:ind w:left="0" w:firstLine="0"/>
    </w:pPr>
  </w:style>
  <w:style w:type="paragraph" w:customStyle="1" w:styleId="3U5">
    <w:name w:val="3U5"/>
    <w:basedOn w:val="3U4"/>
    <w:uiPriority w:val="99"/>
    <w:qFormat/>
    <w:rsid w:val="00637CE9"/>
    <w:pPr>
      <w:numPr>
        <w:ilvl w:val="5"/>
      </w:numPr>
      <w:tabs>
        <w:tab w:val="num" w:pos="360"/>
      </w:tabs>
      <w:ind w:left="0" w:firstLine="0"/>
    </w:pPr>
  </w:style>
  <w:style w:type="paragraph" w:customStyle="1" w:styleId="3U6">
    <w:name w:val="3U6"/>
    <w:basedOn w:val="3U5"/>
    <w:uiPriority w:val="99"/>
    <w:qFormat/>
    <w:rsid w:val="00637CE9"/>
    <w:pPr>
      <w:numPr>
        <w:ilvl w:val="6"/>
      </w:numPr>
      <w:tabs>
        <w:tab w:val="num" w:pos="360"/>
      </w:tabs>
      <w:ind w:left="0" w:firstLine="0"/>
    </w:pPr>
  </w:style>
  <w:style w:type="paragraph" w:customStyle="1" w:styleId="3U7">
    <w:name w:val="3U7"/>
    <w:basedOn w:val="Normal"/>
    <w:uiPriority w:val="99"/>
    <w:qFormat/>
    <w:rsid w:val="00637CE9"/>
    <w:pPr>
      <w:numPr>
        <w:ilvl w:val="7"/>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U8">
    <w:name w:val="3U8"/>
    <w:basedOn w:val="3U7"/>
    <w:uiPriority w:val="99"/>
    <w:qFormat/>
    <w:rsid w:val="00637CE9"/>
    <w:pPr>
      <w:numPr>
        <w:ilvl w:val="8"/>
      </w:numPr>
    </w:pPr>
  </w:style>
  <w:style w:type="paragraph" w:customStyle="1" w:styleId="3D7">
    <w:name w:val="3D7"/>
    <w:basedOn w:val="Normal"/>
    <w:uiPriority w:val="99"/>
    <w:rsid w:val="00637CE9"/>
    <w:pPr>
      <w:numPr>
        <w:ilvl w:val="7"/>
        <w:numId w:val="3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D8">
    <w:name w:val="3D8"/>
    <w:basedOn w:val="Normal"/>
    <w:uiPriority w:val="99"/>
    <w:rsid w:val="00637CE9"/>
    <w:pPr>
      <w:numPr>
        <w:ilvl w:val="8"/>
        <w:numId w:val="3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E0">
    <w:name w:val="3E0"/>
    <w:basedOn w:val="3N0"/>
    <w:uiPriority w:val="99"/>
    <w:qFormat/>
    <w:rsid w:val="00637CE9"/>
    <w:pPr>
      <w:numPr>
        <w:numId w:val="41"/>
      </w:numPr>
      <w:tabs>
        <w:tab w:val="num" w:pos="360"/>
        <w:tab w:val="center" w:pos="4865"/>
        <w:tab w:val="right" w:pos="9730"/>
      </w:tabs>
      <w:ind w:left="360" w:hanging="360"/>
      <w:jc w:val="left"/>
      <w:textAlignment w:val="auto"/>
    </w:pPr>
  </w:style>
  <w:style w:type="paragraph" w:customStyle="1" w:styleId="3E1">
    <w:name w:val="3E1"/>
    <w:basedOn w:val="3E0"/>
    <w:uiPriority w:val="99"/>
    <w:qFormat/>
    <w:rsid w:val="00637CE9"/>
    <w:pPr>
      <w:numPr>
        <w:ilvl w:val="1"/>
      </w:numPr>
      <w:tabs>
        <w:tab w:val="num" w:pos="360"/>
      </w:tabs>
      <w:ind w:left="0" w:hanging="360"/>
    </w:pPr>
  </w:style>
  <w:style w:type="paragraph" w:customStyle="1" w:styleId="3E2">
    <w:name w:val="3E2"/>
    <w:basedOn w:val="3E1"/>
    <w:uiPriority w:val="99"/>
    <w:qFormat/>
    <w:rsid w:val="00637CE9"/>
    <w:pPr>
      <w:numPr>
        <w:ilvl w:val="2"/>
      </w:numPr>
      <w:tabs>
        <w:tab w:val="num" w:pos="360"/>
        <w:tab w:val="num" w:pos="720"/>
      </w:tabs>
      <w:ind w:left="0" w:hanging="360"/>
    </w:pPr>
  </w:style>
  <w:style w:type="paragraph" w:customStyle="1" w:styleId="3E3">
    <w:name w:val="3E3"/>
    <w:basedOn w:val="Normal"/>
    <w:uiPriority w:val="99"/>
    <w:qFormat/>
    <w:rsid w:val="00637CE9"/>
    <w:pPr>
      <w:numPr>
        <w:ilvl w:val="3"/>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textAlignment w:val="auto"/>
    </w:pPr>
    <w:rPr>
      <w:rFonts w:eastAsia="Malgun Gothic"/>
      <w:sz w:val="20"/>
      <w:lang w:val="en-GB"/>
    </w:rPr>
  </w:style>
  <w:style w:type="paragraph" w:customStyle="1" w:styleId="3E4">
    <w:name w:val="3E4"/>
    <w:basedOn w:val="Normal"/>
    <w:uiPriority w:val="99"/>
    <w:qFormat/>
    <w:rsid w:val="00637CE9"/>
    <w:pPr>
      <w:numPr>
        <w:ilvl w:val="4"/>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textAlignment w:val="auto"/>
    </w:pPr>
    <w:rPr>
      <w:rFonts w:eastAsia="Malgun Gothic"/>
      <w:sz w:val="20"/>
      <w:lang w:val="en-GB"/>
    </w:rPr>
  </w:style>
  <w:style w:type="paragraph" w:customStyle="1" w:styleId="3E5">
    <w:name w:val="3E5"/>
    <w:basedOn w:val="Normal"/>
    <w:uiPriority w:val="99"/>
    <w:qFormat/>
    <w:rsid w:val="00637CE9"/>
    <w:pPr>
      <w:numPr>
        <w:ilvl w:val="5"/>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textAlignment w:val="auto"/>
    </w:pPr>
    <w:rPr>
      <w:rFonts w:eastAsia="Malgun Gothic"/>
      <w:sz w:val="20"/>
      <w:lang w:val="en-GB"/>
    </w:rPr>
  </w:style>
  <w:style w:type="paragraph" w:customStyle="1" w:styleId="3E6">
    <w:name w:val="3E6"/>
    <w:basedOn w:val="Normal"/>
    <w:uiPriority w:val="99"/>
    <w:qFormat/>
    <w:rsid w:val="00637CE9"/>
    <w:pPr>
      <w:numPr>
        <w:ilvl w:val="6"/>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textAlignment w:val="auto"/>
    </w:pPr>
    <w:rPr>
      <w:rFonts w:eastAsia="Malgun Gothic"/>
      <w:sz w:val="20"/>
      <w:lang w:val="en-GB"/>
    </w:rPr>
  </w:style>
  <w:style w:type="paragraph" w:customStyle="1" w:styleId="3E7">
    <w:name w:val="3E7"/>
    <w:basedOn w:val="Normal"/>
    <w:uiPriority w:val="99"/>
    <w:qFormat/>
    <w:rsid w:val="00637CE9"/>
    <w:pPr>
      <w:numPr>
        <w:ilvl w:val="7"/>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textAlignment w:val="auto"/>
    </w:pPr>
    <w:rPr>
      <w:rFonts w:eastAsia="Malgun Gothic"/>
      <w:sz w:val="20"/>
      <w:lang w:val="en-GB"/>
    </w:rPr>
  </w:style>
  <w:style w:type="paragraph" w:customStyle="1" w:styleId="3E8">
    <w:name w:val="3E8"/>
    <w:basedOn w:val="Normal"/>
    <w:uiPriority w:val="99"/>
    <w:qFormat/>
    <w:rsid w:val="00637CE9"/>
    <w:pPr>
      <w:numPr>
        <w:ilvl w:val="8"/>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textAlignment w:val="auto"/>
    </w:pPr>
    <w:rPr>
      <w:rFonts w:eastAsia="Malgun Gothic"/>
      <w:sz w:val="20"/>
      <w:lang w:val="en-GB"/>
    </w:rPr>
  </w:style>
  <w:style w:type="character" w:customStyle="1" w:styleId="3N4Char">
    <w:name w:val="3N4 Char"/>
    <w:link w:val="3N4"/>
    <w:locked/>
    <w:rsid w:val="00637CE9"/>
    <w:rPr>
      <w:lang w:val="en-GB"/>
    </w:rPr>
  </w:style>
  <w:style w:type="paragraph" w:customStyle="1" w:styleId="3N4">
    <w:name w:val="3N4"/>
    <w:basedOn w:val="3N0"/>
    <w:link w:val="3N4Char"/>
    <w:qFormat/>
    <w:rsid w:val="00637CE9"/>
    <w:pPr>
      <w:ind w:left="1429"/>
      <w:textAlignment w:val="auto"/>
    </w:pPr>
    <w:rPr>
      <w:rFonts w:eastAsia="Times New Roman"/>
    </w:rPr>
  </w:style>
  <w:style w:type="character" w:customStyle="1" w:styleId="3N3Char">
    <w:name w:val="3N3 Char"/>
    <w:link w:val="3N3"/>
    <w:locked/>
    <w:rsid w:val="00637CE9"/>
    <w:rPr>
      <w:lang w:val="en-GB"/>
    </w:rPr>
  </w:style>
  <w:style w:type="paragraph" w:customStyle="1" w:styleId="3N3">
    <w:name w:val="3N3"/>
    <w:basedOn w:val="3N4"/>
    <w:link w:val="3N3Char"/>
    <w:qFormat/>
    <w:rsid w:val="00637CE9"/>
    <w:pPr>
      <w:ind w:left="1072"/>
    </w:pPr>
  </w:style>
  <w:style w:type="character" w:customStyle="1" w:styleId="3N1Char">
    <w:name w:val="3N1 Char"/>
    <w:link w:val="3N1"/>
    <w:locked/>
    <w:rsid w:val="00637CE9"/>
    <w:rPr>
      <w:lang w:val="en-GB" w:eastAsia="ko-KR"/>
    </w:rPr>
  </w:style>
  <w:style w:type="paragraph" w:customStyle="1" w:styleId="3N1">
    <w:name w:val="3N1"/>
    <w:basedOn w:val="3N0"/>
    <w:link w:val="3N1Char"/>
    <w:qFormat/>
    <w:rsid w:val="00637CE9"/>
    <w:pPr>
      <w:ind w:left="357"/>
      <w:textAlignment w:val="auto"/>
    </w:pPr>
    <w:rPr>
      <w:rFonts w:eastAsia="Times New Roman"/>
      <w:lang w:eastAsia="ko-KR"/>
    </w:rPr>
  </w:style>
  <w:style w:type="character" w:customStyle="1" w:styleId="3N2Char">
    <w:name w:val="3N2 Char"/>
    <w:link w:val="3N2"/>
    <w:locked/>
    <w:rsid w:val="00637CE9"/>
    <w:rPr>
      <w:lang w:val="en-GB" w:eastAsia="ko-KR"/>
    </w:rPr>
  </w:style>
  <w:style w:type="paragraph" w:customStyle="1" w:styleId="3N2">
    <w:name w:val="3N2"/>
    <w:basedOn w:val="3N1"/>
    <w:link w:val="3N2Char"/>
    <w:qFormat/>
    <w:rsid w:val="00637CE9"/>
    <w:pPr>
      <w:ind w:left="714"/>
    </w:pPr>
  </w:style>
  <w:style w:type="character" w:customStyle="1" w:styleId="3N5Char">
    <w:name w:val="3N5 Char"/>
    <w:link w:val="3N5"/>
    <w:locked/>
    <w:rsid w:val="00637CE9"/>
    <w:rPr>
      <w:lang w:val="en-GB"/>
    </w:rPr>
  </w:style>
  <w:style w:type="paragraph" w:customStyle="1" w:styleId="3N5">
    <w:name w:val="3N5"/>
    <w:basedOn w:val="3N4"/>
    <w:link w:val="3N5Char"/>
    <w:qFormat/>
    <w:rsid w:val="00637CE9"/>
    <w:pPr>
      <w:ind w:left="1786"/>
    </w:pPr>
  </w:style>
  <w:style w:type="character" w:customStyle="1" w:styleId="3N6Char">
    <w:name w:val="3N6 Char"/>
    <w:link w:val="3N6"/>
    <w:locked/>
    <w:rsid w:val="00637CE9"/>
    <w:rPr>
      <w:lang w:val="en-GB"/>
    </w:rPr>
  </w:style>
  <w:style w:type="paragraph" w:customStyle="1" w:styleId="3N6">
    <w:name w:val="3N6"/>
    <w:basedOn w:val="3N5"/>
    <w:link w:val="3N6Char"/>
    <w:qFormat/>
    <w:rsid w:val="00637CE9"/>
    <w:pPr>
      <w:ind w:left="2143"/>
    </w:pPr>
  </w:style>
  <w:style w:type="character" w:customStyle="1" w:styleId="3N7Char">
    <w:name w:val="3N7 Char"/>
    <w:link w:val="3N7"/>
    <w:locked/>
    <w:rsid w:val="00637CE9"/>
    <w:rPr>
      <w:lang w:val="en-GB"/>
    </w:rPr>
  </w:style>
  <w:style w:type="paragraph" w:customStyle="1" w:styleId="3N7">
    <w:name w:val="3N7"/>
    <w:basedOn w:val="3N6"/>
    <w:link w:val="3N7Char"/>
    <w:qFormat/>
    <w:rsid w:val="00637CE9"/>
    <w:pPr>
      <w:ind w:left="2500"/>
    </w:pPr>
  </w:style>
  <w:style w:type="character" w:customStyle="1" w:styleId="3N8Char">
    <w:name w:val="3N8 Char"/>
    <w:link w:val="3N8"/>
    <w:locked/>
    <w:rsid w:val="00637CE9"/>
    <w:rPr>
      <w:lang w:val="en-GB"/>
    </w:rPr>
  </w:style>
  <w:style w:type="paragraph" w:customStyle="1" w:styleId="3N8">
    <w:name w:val="3N8"/>
    <w:basedOn w:val="3N7"/>
    <w:link w:val="3N8Char"/>
    <w:qFormat/>
    <w:rsid w:val="00637CE9"/>
    <w:pPr>
      <w:ind w:left="2858"/>
    </w:pPr>
  </w:style>
  <w:style w:type="character" w:customStyle="1" w:styleId="SyntaxChar">
    <w:name w:val="Syntax Char"/>
    <w:link w:val="Syntax"/>
    <w:locked/>
    <w:rsid w:val="00637CE9"/>
    <w:rPr>
      <w:bCs/>
      <w:lang w:val="en-CA"/>
    </w:rPr>
  </w:style>
  <w:style w:type="paragraph" w:customStyle="1" w:styleId="Syntax">
    <w:name w:val="Syntax"/>
    <w:basedOn w:val="Normal"/>
    <w:link w:val="SyntaxChar"/>
    <w:qFormat/>
    <w:rsid w:val="00637CE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sz w:val="20"/>
      <w:lang w:val="en-CA"/>
    </w:rPr>
  </w:style>
  <w:style w:type="character" w:customStyle="1" w:styleId="3DNoteChar">
    <w:name w:val="3D Note Char"/>
    <w:link w:val="3DNote"/>
    <w:uiPriority w:val="99"/>
    <w:locked/>
    <w:rsid w:val="00637CE9"/>
    <w:rPr>
      <w:lang w:val="en-CA"/>
    </w:rPr>
  </w:style>
  <w:style w:type="paragraph" w:customStyle="1" w:styleId="3DNote">
    <w:name w:val="3D Note"/>
    <w:basedOn w:val="3EdNotes"/>
    <w:link w:val="3DNoteChar"/>
    <w:uiPriority w:val="99"/>
    <w:qFormat/>
    <w:rsid w:val="00637CE9"/>
    <w:pPr>
      <w:numPr>
        <w:numId w:val="16"/>
      </w:numPr>
      <w:textAlignment w:val="auto"/>
    </w:pPr>
    <w:rPr>
      <w:rFonts w:eastAsia="Times New Roman"/>
      <w:lang w:val="en-CA"/>
    </w:rPr>
  </w:style>
  <w:style w:type="character" w:customStyle="1" w:styleId="3DEdNoteChar">
    <w:name w:val="3D Ed. Note Char"/>
    <w:link w:val="3DEdNote"/>
    <w:locked/>
    <w:rsid w:val="00637CE9"/>
    <w:rPr>
      <w:sz w:val="18"/>
      <w:szCs w:val="18"/>
      <w:lang w:val="en-GB"/>
    </w:rPr>
  </w:style>
  <w:style w:type="paragraph" w:customStyle="1" w:styleId="3DEdNote">
    <w:name w:val="3D Ed. Note"/>
    <w:basedOn w:val="Note1"/>
    <w:link w:val="3DEdNoteChar"/>
    <w:qFormat/>
    <w:rsid w:val="00637CE9"/>
    <w:pPr>
      <w:textAlignment w:val="auto"/>
    </w:pPr>
    <w:rPr>
      <w:rFonts w:eastAsia="Times New Roman"/>
    </w:rPr>
  </w:style>
  <w:style w:type="character" w:customStyle="1" w:styleId="3AmdHeadChar">
    <w:name w:val="3 Amd Head Char"/>
    <w:link w:val="3AmdHead"/>
    <w:locked/>
    <w:rsid w:val="00637CE9"/>
    <w:rPr>
      <w:b/>
      <w:sz w:val="22"/>
      <w:szCs w:val="22"/>
      <w:lang w:val="en-CA"/>
    </w:rPr>
  </w:style>
  <w:style w:type="paragraph" w:customStyle="1" w:styleId="3AmdHead">
    <w:name w:val="3 Amd Head"/>
    <w:basedOn w:val="3N0"/>
    <w:link w:val="3AmdHeadChar"/>
    <w:qFormat/>
    <w:rsid w:val="00637CE9"/>
    <w:pPr>
      <w:textAlignment w:val="auto"/>
    </w:pPr>
    <w:rPr>
      <w:rFonts w:eastAsia="Times New Roman"/>
      <w:b/>
      <w:sz w:val="22"/>
      <w:szCs w:val="22"/>
      <w:lang w:val="en-CA"/>
    </w:rPr>
  </w:style>
  <w:style w:type="character" w:customStyle="1" w:styleId="LightGrid-Accent11">
    <w:name w:val="Light Grid - Accent 11"/>
    <w:uiPriority w:val="99"/>
    <w:rsid w:val="00637CE9"/>
    <w:rPr>
      <w:color w:val="808080"/>
    </w:rPr>
  </w:style>
  <w:style w:type="character" w:customStyle="1" w:styleId="Note1CharCharCharCharCharCharChar">
    <w:name w:val="Note 1 Char Char Char Char Char Char Char"/>
    <w:uiPriority w:val="99"/>
    <w:rsid w:val="00637CE9"/>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637CE9"/>
    <w:rPr>
      <w:rFonts w:ascii="Batang" w:eastAsia="Batang" w:hAnsi="Batang" w:cs="Times New Roman" w:hint="eastAsia"/>
      <w:sz w:val="18"/>
      <w:szCs w:val="18"/>
      <w:lang w:val="en-GB" w:eastAsia="en-US" w:bidi="ar-SA"/>
    </w:rPr>
  </w:style>
  <w:style w:type="character" w:customStyle="1" w:styleId="Note3Char">
    <w:name w:val="Note 3 Char"/>
    <w:uiPriority w:val="99"/>
    <w:rsid w:val="00637CE9"/>
    <w:rPr>
      <w:rFonts w:ascii="Batang" w:eastAsia="Batang" w:hAnsi="Batang" w:cs="Times New Roman" w:hint="eastAsia"/>
      <w:sz w:val="18"/>
      <w:szCs w:val="18"/>
      <w:lang w:val="en-GB" w:eastAsia="en-US" w:bidi="ar-SA"/>
    </w:rPr>
  </w:style>
  <w:style w:type="character" w:styleId="Strong">
    <w:name w:val="Strong"/>
    <w:uiPriority w:val="22"/>
    <w:qFormat/>
    <w:rsid w:val="00637CE9"/>
    <w:rPr>
      <w:b/>
      <w:bCs/>
    </w:rPr>
  </w:style>
  <w:style w:type="numbering" w:customStyle="1" w:styleId="3DNumbering">
    <w:name w:val="3D Numbering"/>
    <w:uiPriority w:val="99"/>
    <w:rsid w:val="00637CE9"/>
    <w:pPr>
      <w:numPr>
        <w:numId w:val="40"/>
      </w:numPr>
    </w:pPr>
  </w:style>
  <w:style w:type="numbering" w:customStyle="1" w:styleId="3DEquation">
    <w:name w:val="3D Equation"/>
    <w:uiPriority w:val="99"/>
    <w:rsid w:val="00637CE9"/>
    <w:pPr>
      <w:numPr>
        <w:numId w:val="41"/>
      </w:numPr>
    </w:pPr>
  </w:style>
  <w:style w:type="numbering" w:customStyle="1" w:styleId="3Dash">
    <w:name w:val="3Dash"/>
    <w:uiPriority w:val="99"/>
    <w:rsid w:val="00637CE9"/>
    <w:pPr>
      <w:numPr>
        <w:numId w:val="42"/>
      </w:numPr>
    </w:pPr>
  </w:style>
  <w:style w:type="paragraph" w:customStyle="1" w:styleId="zzSTDTitle">
    <w:name w:val="zzSTDTitle"/>
    <w:basedOn w:val="Normal"/>
    <w:next w:val="Normal"/>
    <w:rsid w:val="00637C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styleId="ListParagraph">
    <w:name w:val="List Paragraph"/>
    <w:basedOn w:val="Normal"/>
    <w:uiPriority w:val="72"/>
    <w:qFormat/>
    <w:rsid w:val="00637CE9"/>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numbering" w:customStyle="1" w:styleId="3DEquation1">
    <w:name w:val="3D Equation1"/>
    <w:uiPriority w:val="99"/>
    <w:rsid w:val="00637CE9"/>
  </w:style>
  <w:style w:type="numbering" w:customStyle="1" w:styleId="NoList2">
    <w:name w:val="No List2"/>
    <w:next w:val="NoList"/>
    <w:semiHidden/>
    <w:rsid w:val="00637CE9"/>
  </w:style>
  <w:style w:type="character" w:customStyle="1" w:styleId="apple-converted-space">
    <w:name w:val="apple-converted-space"/>
    <w:rsid w:val="00637CE9"/>
  </w:style>
  <w:style w:type="table" w:customStyle="1" w:styleId="TableGrid3">
    <w:name w:val="Table Grid3"/>
    <w:basedOn w:val="TableNormal"/>
    <w:next w:val="TableGrid"/>
    <w:rsid w:val="00637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637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zxu@microsof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teruhiko.s@sony.com"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ole.moccagata@intel.com" TargetMode="External"/><Relationship Id="rId4" Type="http://schemas.openxmlformats.org/officeDocument/2006/relationships/webSettings" Target="webSettings.xml"/><Relationship Id="rId9" Type="http://schemas.openxmlformats.org/officeDocument/2006/relationships/hyperlink" Target="mailto:r.joshi@samsung.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4772</Words>
  <Characters>27202</Characters>
  <Application>Microsoft Office Word</Application>
  <DocSecurity>0</DocSecurity>
  <Lines>226</Lines>
  <Paragraphs>63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31911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Link correction</cp:lastModifiedBy>
  <cp:revision>11</cp:revision>
  <cp:lastPrinted>1900-01-01T08:00:00Z</cp:lastPrinted>
  <dcterms:created xsi:type="dcterms:W3CDTF">2017-12-03T02:30:00Z</dcterms:created>
  <dcterms:modified xsi:type="dcterms:W3CDTF">2018-10-08T04:11:00Z</dcterms:modified>
</cp:coreProperties>
</file>