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96012B" w14:paraId="682016BC" w14:textId="77777777">
        <w:tc>
          <w:tcPr>
            <w:tcW w:w="6408" w:type="dxa"/>
          </w:tcPr>
          <w:p w14:paraId="09A510B1" w14:textId="1CB325F2" w:rsidR="006C5D39" w:rsidRPr="0096012B" w:rsidRDefault="00790ECA"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14:anchorId="79C45207" wp14:editId="62EE0AF6">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9938DF"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BtOt+0&#10;YaIAALKsBAAOAAAAAAAAAAAAAAAAAC4CAABkcnMvZTJvRG9jLnhtbFBLAQItABQABgAIAAAAIQBF&#10;f8AY3QAAAAgBAAAPAAAAAAAAAAAAAAAAALukAABkcnMvZG93bnJldi54bWxQSwUGAAAAAAQABADz&#10;AAAAxa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7B8BC549" wp14:editId="650D8E57">
                  <wp:simplePos x="0" y="0"/>
                  <wp:positionH relativeFrom="column">
                    <wp:posOffset>610235</wp:posOffset>
                  </wp:positionH>
                  <wp:positionV relativeFrom="paragraph">
                    <wp:posOffset>-318770</wp:posOffset>
                  </wp:positionV>
                  <wp:extent cx="293370" cy="267335"/>
                  <wp:effectExtent l="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3C1C6D58" wp14:editId="4945565D">
                  <wp:simplePos x="0" y="0"/>
                  <wp:positionH relativeFrom="column">
                    <wp:posOffset>268605</wp:posOffset>
                  </wp:positionH>
                  <wp:positionV relativeFrom="paragraph">
                    <wp:posOffset>-318770</wp:posOffset>
                  </wp:positionV>
                  <wp:extent cx="294640" cy="267335"/>
                  <wp:effectExtent l="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6012B">
              <w:rPr>
                <w:b/>
                <w:szCs w:val="22"/>
                <w:lang w:val="en-CA"/>
              </w:rPr>
              <w:t xml:space="preserve">Joint </w:t>
            </w:r>
            <w:r w:rsidR="006C5D39" w:rsidRPr="0096012B">
              <w:rPr>
                <w:b/>
                <w:szCs w:val="22"/>
                <w:lang w:val="en-CA"/>
              </w:rPr>
              <w:t>Collaborative</w:t>
            </w:r>
            <w:r w:rsidR="00E61DAC" w:rsidRPr="0096012B">
              <w:rPr>
                <w:b/>
                <w:szCs w:val="22"/>
                <w:lang w:val="en-CA"/>
              </w:rPr>
              <w:t xml:space="preserve"> Team </w:t>
            </w:r>
            <w:r w:rsidR="006C5D39" w:rsidRPr="0096012B">
              <w:rPr>
                <w:b/>
                <w:szCs w:val="22"/>
                <w:lang w:val="en-CA"/>
              </w:rPr>
              <w:t>on Video Coding (JCT-VC)</w:t>
            </w:r>
          </w:p>
          <w:p w14:paraId="1C7E1086" w14:textId="77777777" w:rsidR="00E61DAC" w:rsidRPr="0096012B" w:rsidRDefault="00E54511" w:rsidP="00C97D78">
            <w:pPr>
              <w:tabs>
                <w:tab w:val="left" w:pos="7200"/>
              </w:tabs>
              <w:spacing w:before="0"/>
              <w:rPr>
                <w:b/>
                <w:szCs w:val="22"/>
                <w:lang w:val="en-CA"/>
              </w:rPr>
            </w:pPr>
            <w:r w:rsidRPr="0096012B">
              <w:rPr>
                <w:b/>
                <w:szCs w:val="22"/>
                <w:lang w:val="en-CA"/>
              </w:rPr>
              <w:t xml:space="preserve">of </w:t>
            </w:r>
            <w:r w:rsidR="007F1F8B" w:rsidRPr="0096012B">
              <w:rPr>
                <w:b/>
                <w:szCs w:val="22"/>
                <w:lang w:val="en-CA"/>
              </w:rPr>
              <w:t>ITU-T SG</w:t>
            </w:r>
            <w:r w:rsidR="005E1AC6" w:rsidRPr="0096012B">
              <w:rPr>
                <w:b/>
                <w:szCs w:val="22"/>
                <w:lang w:val="en-CA"/>
              </w:rPr>
              <w:t> </w:t>
            </w:r>
            <w:r w:rsidR="007F1F8B" w:rsidRPr="0096012B">
              <w:rPr>
                <w:b/>
                <w:szCs w:val="22"/>
                <w:lang w:val="en-CA"/>
              </w:rPr>
              <w:t>16 WP</w:t>
            </w:r>
            <w:r w:rsidR="005E1AC6" w:rsidRPr="0096012B">
              <w:rPr>
                <w:b/>
                <w:szCs w:val="22"/>
                <w:lang w:val="en-CA"/>
              </w:rPr>
              <w:t> </w:t>
            </w:r>
            <w:r w:rsidR="007F1F8B" w:rsidRPr="0096012B">
              <w:rPr>
                <w:b/>
                <w:szCs w:val="22"/>
                <w:lang w:val="en-CA"/>
              </w:rPr>
              <w:t>3 and ISO/IEC JTC</w:t>
            </w:r>
            <w:r w:rsidR="005E1AC6" w:rsidRPr="0096012B">
              <w:rPr>
                <w:b/>
                <w:szCs w:val="22"/>
                <w:lang w:val="en-CA"/>
              </w:rPr>
              <w:t> </w:t>
            </w:r>
            <w:r w:rsidR="007F1F8B" w:rsidRPr="0096012B">
              <w:rPr>
                <w:b/>
                <w:szCs w:val="22"/>
                <w:lang w:val="en-CA"/>
              </w:rPr>
              <w:t>1/SC</w:t>
            </w:r>
            <w:r w:rsidR="005E1AC6" w:rsidRPr="0096012B">
              <w:rPr>
                <w:b/>
                <w:szCs w:val="22"/>
                <w:lang w:val="en-CA"/>
              </w:rPr>
              <w:t> </w:t>
            </w:r>
            <w:r w:rsidR="007F1F8B" w:rsidRPr="0096012B">
              <w:rPr>
                <w:b/>
                <w:szCs w:val="22"/>
                <w:lang w:val="en-CA"/>
              </w:rPr>
              <w:t>29/WG</w:t>
            </w:r>
            <w:r w:rsidR="005E1AC6" w:rsidRPr="0096012B">
              <w:rPr>
                <w:b/>
                <w:szCs w:val="22"/>
                <w:lang w:val="en-CA"/>
              </w:rPr>
              <w:t> </w:t>
            </w:r>
            <w:r w:rsidR="007F1F8B" w:rsidRPr="0096012B">
              <w:rPr>
                <w:b/>
                <w:szCs w:val="22"/>
                <w:lang w:val="en-CA"/>
              </w:rPr>
              <w:t>11</w:t>
            </w:r>
          </w:p>
          <w:p w14:paraId="2B4C9D54" w14:textId="47ED836A" w:rsidR="00E61DAC" w:rsidRPr="0096012B" w:rsidRDefault="00855232" w:rsidP="00C33ADC">
            <w:pPr>
              <w:tabs>
                <w:tab w:val="left" w:pos="7200"/>
              </w:tabs>
              <w:spacing w:before="0"/>
              <w:rPr>
                <w:b/>
                <w:szCs w:val="22"/>
                <w:lang w:val="en-CA"/>
              </w:rPr>
            </w:pPr>
            <w:r w:rsidRPr="0096012B">
              <w:t>3</w:t>
            </w:r>
            <w:r w:rsidR="00D81879" w:rsidRPr="0096012B">
              <w:t>2nd</w:t>
            </w:r>
            <w:r w:rsidR="00A767DC" w:rsidRPr="0096012B">
              <w:t xml:space="preserve"> Meeting: </w:t>
            </w:r>
            <w:r w:rsidR="00D81879" w:rsidRPr="0096012B">
              <w:rPr>
                <w:lang w:val="en-CA"/>
              </w:rPr>
              <w:t>Ljubljana, SI, 12–18 July</w:t>
            </w:r>
            <w:r w:rsidR="00975472" w:rsidRPr="0096012B">
              <w:rPr>
                <w:lang w:val="en-CA"/>
              </w:rPr>
              <w:t xml:space="preserve"> 201</w:t>
            </w:r>
            <w:r w:rsidRPr="0096012B">
              <w:rPr>
                <w:lang w:val="en-CA"/>
              </w:rPr>
              <w:t>8</w:t>
            </w:r>
          </w:p>
        </w:tc>
        <w:tc>
          <w:tcPr>
            <w:tcW w:w="3168" w:type="dxa"/>
          </w:tcPr>
          <w:p w14:paraId="353C5F48" w14:textId="390E2BA8" w:rsidR="008A4B4C" w:rsidRPr="0096012B" w:rsidRDefault="00E61DAC" w:rsidP="0023536E">
            <w:pPr>
              <w:tabs>
                <w:tab w:val="left" w:pos="7200"/>
              </w:tabs>
              <w:rPr>
                <w:u w:val="single"/>
                <w:lang w:val="en-CA"/>
              </w:rPr>
            </w:pPr>
            <w:r w:rsidRPr="0096012B">
              <w:rPr>
                <w:lang w:val="en-CA"/>
              </w:rPr>
              <w:t>Document</w:t>
            </w:r>
            <w:r w:rsidR="006C5D39" w:rsidRPr="0096012B">
              <w:rPr>
                <w:lang w:val="en-CA"/>
              </w:rPr>
              <w:t>: JC</w:t>
            </w:r>
            <w:r w:rsidRPr="0096012B">
              <w:rPr>
                <w:lang w:val="en-CA"/>
              </w:rPr>
              <w:t>T</w:t>
            </w:r>
            <w:r w:rsidR="006C5D39" w:rsidRPr="0096012B">
              <w:rPr>
                <w:lang w:val="en-CA"/>
              </w:rPr>
              <w:t>VC</w:t>
            </w:r>
            <w:r w:rsidRPr="0096012B">
              <w:rPr>
                <w:lang w:val="en-CA"/>
              </w:rPr>
              <w:t>-</w:t>
            </w:r>
            <w:r w:rsidR="0023536E" w:rsidRPr="0096012B">
              <w:rPr>
                <w:lang w:val="en-CA"/>
              </w:rPr>
              <w:t>AF</w:t>
            </w:r>
            <w:r w:rsidR="0023536E">
              <w:rPr>
                <w:rFonts w:hint="eastAsia"/>
                <w:lang w:val="en-CA" w:eastAsia="ko-KR"/>
              </w:rPr>
              <w:t>002</w:t>
            </w:r>
            <w:r w:rsidR="004C7796">
              <w:rPr>
                <w:lang w:val="en-CA" w:eastAsia="ko-KR"/>
              </w:rPr>
              <w:t>4</w:t>
            </w:r>
            <w:r w:rsidR="006B20FE" w:rsidRPr="0096012B">
              <w:rPr>
                <w:lang w:val="en-CA"/>
              </w:rPr>
              <w:t>-v</w:t>
            </w:r>
            <w:ins w:id="0" w:author="Zheng Xiaozhen" w:date="2018-07-12T01:31:00Z">
              <w:r w:rsidR="001D4B15">
                <w:rPr>
                  <w:lang w:val="en-CA"/>
                </w:rPr>
                <w:t>2</w:t>
              </w:r>
            </w:ins>
            <w:del w:id="1" w:author="Zheng Xiaozhen" w:date="2018-07-12T01:31:00Z">
              <w:r w:rsidR="006B20FE" w:rsidRPr="0096012B" w:rsidDel="001D4B15">
                <w:rPr>
                  <w:lang w:val="en-CA"/>
                </w:rPr>
                <w:delText>1</w:delText>
              </w:r>
            </w:del>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96012B" w14:paraId="3B4E2EE3" w14:textId="77777777">
        <w:tc>
          <w:tcPr>
            <w:tcW w:w="1458" w:type="dxa"/>
          </w:tcPr>
          <w:p w14:paraId="6D6EABD0" w14:textId="77777777" w:rsidR="00E61DAC" w:rsidRPr="0096012B" w:rsidRDefault="00E61DAC">
            <w:pPr>
              <w:spacing w:before="60" w:after="60"/>
              <w:rPr>
                <w:i/>
                <w:szCs w:val="22"/>
                <w:lang w:val="en-CA"/>
              </w:rPr>
            </w:pPr>
            <w:r w:rsidRPr="0096012B">
              <w:rPr>
                <w:i/>
                <w:szCs w:val="22"/>
                <w:lang w:val="en-CA"/>
              </w:rPr>
              <w:t>Title:</w:t>
            </w:r>
          </w:p>
        </w:tc>
        <w:tc>
          <w:tcPr>
            <w:tcW w:w="8118" w:type="dxa"/>
            <w:gridSpan w:val="3"/>
          </w:tcPr>
          <w:p w14:paraId="49C23A94" w14:textId="21717C58" w:rsidR="00E61DAC" w:rsidRPr="0096012B" w:rsidRDefault="004C7796" w:rsidP="00527A28">
            <w:pPr>
              <w:spacing w:before="60" w:after="60"/>
              <w:rPr>
                <w:b/>
                <w:szCs w:val="22"/>
                <w:lang w:val="en-CA" w:eastAsia="ko-KR"/>
              </w:rPr>
            </w:pPr>
            <w:r w:rsidRPr="004C7796">
              <w:rPr>
                <w:b/>
                <w:szCs w:val="22"/>
                <w:lang w:val="en-CA" w:eastAsia="ko-KR"/>
              </w:rPr>
              <w:t>Mask information for Annotated region SEI message</w:t>
            </w:r>
          </w:p>
        </w:tc>
      </w:tr>
      <w:tr w:rsidR="00E61DAC" w:rsidRPr="0096012B" w14:paraId="0A1ECD37" w14:textId="77777777">
        <w:tc>
          <w:tcPr>
            <w:tcW w:w="1458" w:type="dxa"/>
          </w:tcPr>
          <w:p w14:paraId="41697C41" w14:textId="77777777" w:rsidR="00E61DAC" w:rsidRPr="0096012B" w:rsidRDefault="00E61DAC">
            <w:pPr>
              <w:spacing w:before="60" w:after="60"/>
              <w:rPr>
                <w:i/>
                <w:szCs w:val="22"/>
                <w:lang w:val="en-CA"/>
              </w:rPr>
            </w:pPr>
            <w:r w:rsidRPr="0096012B">
              <w:rPr>
                <w:i/>
                <w:szCs w:val="22"/>
                <w:lang w:val="en-CA"/>
              </w:rPr>
              <w:t>Status:</w:t>
            </w:r>
          </w:p>
        </w:tc>
        <w:tc>
          <w:tcPr>
            <w:tcW w:w="8118" w:type="dxa"/>
            <w:gridSpan w:val="3"/>
          </w:tcPr>
          <w:p w14:paraId="06D08F86" w14:textId="59A628A3" w:rsidR="00E61DAC" w:rsidRPr="0096012B" w:rsidRDefault="00646B4E" w:rsidP="005B5DF0">
            <w:pPr>
              <w:spacing w:before="60" w:after="60"/>
              <w:rPr>
                <w:szCs w:val="22"/>
                <w:lang w:val="en-CA" w:eastAsia="ko-KR"/>
              </w:rPr>
            </w:pPr>
            <w:r w:rsidRPr="0096012B">
              <w:rPr>
                <w:szCs w:val="22"/>
                <w:lang w:val="en-CA"/>
              </w:rPr>
              <w:t>Input d</w:t>
            </w:r>
            <w:r w:rsidR="00E61DAC" w:rsidRPr="0096012B">
              <w:rPr>
                <w:szCs w:val="22"/>
                <w:lang w:val="en-CA"/>
              </w:rPr>
              <w:t xml:space="preserve">ocument to </w:t>
            </w:r>
            <w:r w:rsidR="00AE341B" w:rsidRPr="0096012B">
              <w:rPr>
                <w:szCs w:val="22"/>
                <w:lang w:val="en-CA"/>
              </w:rPr>
              <w:t>JCT-VC</w:t>
            </w:r>
          </w:p>
        </w:tc>
      </w:tr>
      <w:tr w:rsidR="00E61DAC" w:rsidRPr="0096012B" w14:paraId="47CDA43F" w14:textId="77777777">
        <w:tc>
          <w:tcPr>
            <w:tcW w:w="1458" w:type="dxa"/>
          </w:tcPr>
          <w:p w14:paraId="5AB38009" w14:textId="77777777" w:rsidR="00E61DAC" w:rsidRPr="0096012B" w:rsidRDefault="00E61DAC">
            <w:pPr>
              <w:spacing w:before="60" w:after="60"/>
              <w:rPr>
                <w:i/>
                <w:szCs w:val="22"/>
                <w:lang w:val="en-CA"/>
              </w:rPr>
            </w:pPr>
            <w:r w:rsidRPr="0096012B">
              <w:rPr>
                <w:i/>
                <w:szCs w:val="22"/>
                <w:lang w:val="en-CA"/>
              </w:rPr>
              <w:t>Purpose:</w:t>
            </w:r>
          </w:p>
        </w:tc>
        <w:tc>
          <w:tcPr>
            <w:tcW w:w="8118" w:type="dxa"/>
            <w:gridSpan w:val="3"/>
          </w:tcPr>
          <w:p w14:paraId="3343B6EE" w14:textId="722334CC" w:rsidR="00E61DAC" w:rsidRPr="0096012B" w:rsidRDefault="00E61DAC" w:rsidP="005B5DF0">
            <w:pPr>
              <w:spacing w:before="60" w:after="60"/>
              <w:rPr>
                <w:szCs w:val="22"/>
                <w:lang w:val="en-CA"/>
              </w:rPr>
            </w:pPr>
            <w:r w:rsidRPr="0096012B">
              <w:rPr>
                <w:szCs w:val="22"/>
                <w:lang w:val="en-CA"/>
              </w:rPr>
              <w:t>Proposal</w:t>
            </w:r>
          </w:p>
        </w:tc>
      </w:tr>
      <w:tr w:rsidR="00E61DAC" w:rsidRPr="0096012B" w14:paraId="11A48DDC" w14:textId="77777777">
        <w:tc>
          <w:tcPr>
            <w:tcW w:w="1458" w:type="dxa"/>
          </w:tcPr>
          <w:p w14:paraId="3722F248" w14:textId="77777777" w:rsidR="00E61DAC" w:rsidRPr="0096012B" w:rsidRDefault="00E61DAC">
            <w:pPr>
              <w:spacing w:before="60" w:after="60"/>
              <w:rPr>
                <w:i/>
                <w:szCs w:val="22"/>
                <w:lang w:val="en-CA"/>
              </w:rPr>
            </w:pPr>
            <w:r w:rsidRPr="0096012B">
              <w:rPr>
                <w:i/>
                <w:szCs w:val="22"/>
                <w:lang w:val="en-CA"/>
              </w:rPr>
              <w:t>Author(s) or</w:t>
            </w:r>
            <w:r w:rsidRPr="0096012B">
              <w:rPr>
                <w:i/>
                <w:szCs w:val="22"/>
                <w:lang w:val="en-CA"/>
              </w:rPr>
              <w:br/>
              <w:t>Contact(s):</w:t>
            </w:r>
          </w:p>
        </w:tc>
        <w:tc>
          <w:tcPr>
            <w:tcW w:w="4050" w:type="dxa"/>
          </w:tcPr>
          <w:p w14:paraId="52B5957D" w14:textId="3937CB2F" w:rsidR="008B4957" w:rsidRPr="004C7796" w:rsidRDefault="004C7796" w:rsidP="00B11BD3">
            <w:pPr>
              <w:spacing w:before="60" w:after="60"/>
              <w:rPr>
                <w:rFonts w:eastAsia="等线"/>
                <w:szCs w:val="22"/>
                <w:lang w:val="en-CA" w:eastAsia="zh-CN"/>
              </w:rPr>
            </w:pPr>
            <w:r>
              <w:rPr>
                <w:rFonts w:eastAsia="等线" w:hint="eastAsia"/>
                <w:szCs w:val="22"/>
                <w:lang w:val="en-CA" w:eastAsia="zh-CN"/>
              </w:rPr>
              <w:t>X</w:t>
            </w:r>
            <w:r>
              <w:rPr>
                <w:rFonts w:eastAsia="等线"/>
                <w:szCs w:val="22"/>
                <w:lang w:val="en-CA" w:eastAsia="zh-CN"/>
              </w:rPr>
              <w:t xml:space="preserve">iaozhen Zheng, </w:t>
            </w:r>
            <w:proofErr w:type="spellStart"/>
            <w:r>
              <w:rPr>
                <w:rFonts w:eastAsia="等线"/>
                <w:szCs w:val="22"/>
                <w:lang w:val="en-CA" w:eastAsia="zh-CN"/>
              </w:rPr>
              <w:t>Xuyang</w:t>
            </w:r>
            <w:proofErr w:type="spellEnd"/>
            <w:r>
              <w:rPr>
                <w:rFonts w:eastAsia="等线"/>
                <w:szCs w:val="22"/>
                <w:lang w:val="en-CA" w:eastAsia="zh-CN"/>
              </w:rPr>
              <w:t xml:space="preserve"> Feng, Liliang Zhang, Cong Zhao</w:t>
            </w:r>
          </w:p>
        </w:tc>
        <w:tc>
          <w:tcPr>
            <w:tcW w:w="900" w:type="dxa"/>
          </w:tcPr>
          <w:p w14:paraId="1B34B461" w14:textId="0743C28B" w:rsidR="00E61DAC" w:rsidRPr="0096012B" w:rsidRDefault="00E61DAC">
            <w:pPr>
              <w:spacing w:before="60" w:after="60"/>
              <w:rPr>
                <w:szCs w:val="22"/>
                <w:lang w:val="en-CA"/>
              </w:rPr>
            </w:pPr>
            <w:r w:rsidRPr="0096012B">
              <w:rPr>
                <w:szCs w:val="22"/>
                <w:lang w:val="en-CA"/>
              </w:rPr>
              <w:t>Email:</w:t>
            </w:r>
          </w:p>
        </w:tc>
        <w:tc>
          <w:tcPr>
            <w:tcW w:w="3168" w:type="dxa"/>
          </w:tcPr>
          <w:p w14:paraId="4FF8AA28" w14:textId="0EEF2FD4" w:rsidR="00E61DAC" w:rsidRPr="0096012B" w:rsidRDefault="004C7796" w:rsidP="005952A5">
            <w:pPr>
              <w:spacing w:before="60" w:after="60"/>
              <w:rPr>
                <w:szCs w:val="22"/>
                <w:lang w:val="en-CA" w:eastAsia="ko-KR"/>
              </w:rPr>
            </w:pPr>
            <w:r>
              <w:rPr>
                <w:rStyle w:val="a6"/>
              </w:rPr>
              <w:t>xiaozhen.zheng@dji.com</w:t>
            </w:r>
            <w:r w:rsidR="00D670A8" w:rsidRPr="0096012B">
              <w:rPr>
                <w:szCs w:val="22"/>
                <w:lang w:val="en-CA" w:eastAsia="ko-KR"/>
              </w:rPr>
              <w:br/>
            </w:r>
          </w:p>
        </w:tc>
      </w:tr>
      <w:tr w:rsidR="00E61DAC" w:rsidRPr="0096012B" w14:paraId="508325BE" w14:textId="77777777">
        <w:tc>
          <w:tcPr>
            <w:tcW w:w="1458" w:type="dxa"/>
          </w:tcPr>
          <w:p w14:paraId="70E2F5C7" w14:textId="76600208" w:rsidR="00E61DAC" w:rsidRPr="0096012B" w:rsidRDefault="00E61DAC">
            <w:pPr>
              <w:spacing w:before="60" w:after="60"/>
              <w:rPr>
                <w:i/>
                <w:szCs w:val="22"/>
                <w:lang w:val="en-CA"/>
              </w:rPr>
            </w:pPr>
            <w:r w:rsidRPr="0096012B">
              <w:rPr>
                <w:i/>
                <w:szCs w:val="22"/>
                <w:lang w:val="en-CA"/>
              </w:rPr>
              <w:t>Source:</w:t>
            </w:r>
          </w:p>
        </w:tc>
        <w:tc>
          <w:tcPr>
            <w:tcW w:w="8118" w:type="dxa"/>
            <w:gridSpan w:val="3"/>
          </w:tcPr>
          <w:p w14:paraId="4DFBD0B9" w14:textId="4F873BED" w:rsidR="00E61DAC" w:rsidRPr="0096012B" w:rsidRDefault="004C7796">
            <w:pPr>
              <w:spacing w:before="60" w:after="60"/>
              <w:rPr>
                <w:szCs w:val="22"/>
                <w:lang w:val="en-CA" w:eastAsia="ko-KR"/>
              </w:rPr>
            </w:pPr>
            <w:r>
              <w:rPr>
                <w:szCs w:val="22"/>
                <w:lang w:val="en-CA" w:eastAsia="ko-KR"/>
              </w:rPr>
              <w:t>DJI</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1"/>
        <w:numPr>
          <w:ilvl w:val="0"/>
          <w:numId w:val="0"/>
        </w:numPr>
        <w:ind w:left="432" w:hanging="432"/>
        <w:rPr>
          <w:lang w:val="en-CA"/>
        </w:rPr>
      </w:pPr>
      <w:r w:rsidRPr="005B217D">
        <w:rPr>
          <w:lang w:val="en-CA"/>
        </w:rPr>
        <w:t>Abstract</w:t>
      </w:r>
    </w:p>
    <w:p w14:paraId="18A1A1AB" w14:textId="638E73CF" w:rsidR="0047144D" w:rsidRPr="006523CC" w:rsidRDefault="006523CC" w:rsidP="00CF4AA3">
      <w:pPr>
        <w:rPr>
          <w:rFonts w:eastAsia="等线"/>
          <w:lang w:val="en-CA" w:eastAsia="zh-CN"/>
        </w:rPr>
      </w:pPr>
      <w:r>
        <w:rPr>
          <w:rFonts w:eastAsia="等线" w:hint="eastAsia"/>
          <w:lang w:val="en-CA" w:eastAsia="zh-CN"/>
        </w:rPr>
        <w:t>T</w:t>
      </w:r>
      <w:r>
        <w:rPr>
          <w:rFonts w:eastAsia="等线"/>
          <w:lang w:val="en-CA" w:eastAsia="zh-CN"/>
        </w:rPr>
        <w:t>his contribution proposes to add mask information for annotated regions to annotated regions SEI message. With the help of mask information, a decoder can detect actual sharp of a tracking object without additional object recognition method which can bring benefits to decoder-side application. Base on concept of annotated region SEI, a signaling method for mask information is also proposed at the contribution.</w:t>
      </w:r>
    </w:p>
    <w:p w14:paraId="430C72DA" w14:textId="1D447157" w:rsidR="00745F6B" w:rsidRPr="005B217D" w:rsidRDefault="006523CC" w:rsidP="00E11923">
      <w:pPr>
        <w:pStyle w:val="1"/>
        <w:rPr>
          <w:lang w:val="en-CA"/>
        </w:rPr>
      </w:pPr>
      <w:r>
        <w:rPr>
          <w:lang w:val="en-CA" w:eastAsia="ko-KR"/>
        </w:rPr>
        <w:t>Motivation</w:t>
      </w:r>
    </w:p>
    <w:p w14:paraId="7E43A68E" w14:textId="2B1E0541" w:rsidR="00DF5AB8" w:rsidRDefault="00B73522" w:rsidP="000C3646">
      <w:pPr>
        <w:rPr>
          <w:rFonts w:eastAsia="等线"/>
          <w:lang w:val="en-CA" w:eastAsia="zh-CN"/>
        </w:rPr>
      </w:pPr>
      <w:r>
        <w:rPr>
          <w:rFonts w:eastAsia="等线" w:hint="eastAsia"/>
          <w:lang w:val="en-CA" w:eastAsia="zh-CN"/>
        </w:rPr>
        <w:t>A</w:t>
      </w:r>
      <w:r>
        <w:rPr>
          <w:rFonts w:eastAsia="等线"/>
          <w:lang w:val="en-CA" w:eastAsia="zh-CN"/>
        </w:rPr>
        <w:t xml:space="preserve">nnotated region SEI message was proposed at </w:t>
      </w:r>
      <w:proofErr w:type="spellStart"/>
      <w:r>
        <w:rPr>
          <w:rFonts w:eastAsia="等线"/>
          <w:lang w:val="en-CA" w:eastAsia="zh-CN"/>
        </w:rPr>
        <w:t>SanDiego</w:t>
      </w:r>
      <w:proofErr w:type="spellEnd"/>
      <w:r>
        <w:rPr>
          <w:rFonts w:eastAsia="等线"/>
          <w:lang w:val="en-CA" w:eastAsia="zh-CN"/>
        </w:rPr>
        <w:t xml:space="preserve"> meeting [1] that </w:t>
      </w:r>
      <w:r w:rsidR="005E64E6">
        <w:rPr>
          <w:rFonts w:eastAsia="等线"/>
          <w:lang w:val="en-CA" w:eastAsia="zh-CN"/>
        </w:rPr>
        <w:t>uses</w:t>
      </w:r>
      <w:r>
        <w:rPr>
          <w:rFonts w:eastAsia="等线"/>
          <w:lang w:val="en-CA" w:eastAsia="zh-CN"/>
        </w:rPr>
        <w:t xml:space="preserve"> syntax elements </w:t>
      </w:r>
      <w:r w:rsidR="005E64E6">
        <w:rPr>
          <w:rFonts w:eastAsia="等线"/>
          <w:lang w:val="en-CA" w:eastAsia="zh-CN"/>
        </w:rPr>
        <w:t>to describe the location and size of</w:t>
      </w:r>
      <w:r>
        <w:rPr>
          <w:rFonts w:eastAsia="等线"/>
          <w:lang w:val="en-CA" w:eastAsia="zh-CN"/>
        </w:rPr>
        <w:t xml:space="preserve"> tracked objects. </w:t>
      </w:r>
      <w:r w:rsidR="005E64E6">
        <w:rPr>
          <w:rFonts w:eastAsia="等线"/>
          <w:lang w:val="en-CA" w:eastAsia="zh-CN"/>
        </w:rPr>
        <w:t xml:space="preserve">This kind of SEI message show great benefits for some particular applications. For an example, video surveillance scenario </w:t>
      </w:r>
      <w:r w:rsidR="00D436B6">
        <w:rPr>
          <w:rFonts w:eastAsia="等线"/>
          <w:lang w:val="en-CA" w:eastAsia="zh-CN"/>
        </w:rPr>
        <w:t xml:space="preserve">always perform object tracking at encoder side with the purpose that video camera can track specified object real time. In order to observe track the objects and perform online scene analysis, a decoder may perform object tracking again which cause the waste of computing resource. </w:t>
      </w:r>
      <w:r w:rsidR="00CE3559">
        <w:rPr>
          <w:rFonts w:eastAsia="等线"/>
          <w:lang w:val="en-CA" w:eastAsia="zh-CN"/>
        </w:rPr>
        <w:t>Since a</w:t>
      </w:r>
      <w:r w:rsidR="00D436B6">
        <w:rPr>
          <w:rFonts w:eastAsia="等线"/>
          <w:lang w:val="en-CA" w:eastAsia="zh-CN"/>
        </w:rPr>
        <w:t xml:space="preserve">nnotated region SEI can transmit </w:t>
      </w:r>
      <w:r w:rsidR="00CE3559">
        <w:rPr>
          <w:rFonts w:eastAsia="等线"/>
          <w:lang w:val="en-CA" w:eastAsia="zh-CN"/>
        </w:rPr>
        <w:t>the tracked objects’ location and size to decoder-side, decoder will not perform same analysis action as encoder side that can save power of decoder side. Meanwhile, annotated region SEI can also improve the quality of object tracking because an encoder can do analysis on original video which has better quality than decoder-side’s compressed video, and get more actual tracking results.</w:t>
      </w:r>
    </w:p>
    <w:p w14:paraId="3191D55C" w14:textId="300DACD2" w:rsidR="00143739" w:rsidRDefault="00FA5C33" w:rsidP="00FA5C33">
      <w:pPr>
        <w:rPr>
          <w:rFonts w:eastAsia="等线"/>
          <w:lang w:val="en-CA" w:eastAsia="zh-CN"/>
        </w:rPr>
      </w:pPr>
      <w:r>
        <w:rPr>
          <w:rFonts w:eastAsia="等线"/>
          <w:lang w:val="en-CA" w:eastAsia="zh-CN"/>
        </w:rPr>
        <w:t xml:space="preserve">Besides a tracked object’s location and size, some applications might also need the object’s shape can help a decoder-side device performs more intelligent activity. For an example, a video surveillance decoder-side device may need to highlight the tracked objects and </w:t>
      </w:r>
      <w:r w:rsidR="001A69EB">
        <w:rPr>
          <w:rFonts w:eastAsia="等线"/>
          <w:lang w:val="en-CA" w:eastAsia="zh-CN"/>
        </w:rPr>
        <w:t xml:space="preserve">dim background and other untracked objects with the purpose to help observer to track interested objects more easily. Moreover, some entertainment apps have requirement to change a person’s background real time that </w:t>
      </w:r>
      <w:r w:rsidR="002403F4">
        <w:rPr>
          <w:rFonts w:eastAsia="等线"/>
          <w:lang w:val="en-CA" w:eastAsia="zh-CN"/>
        </w:rPr>
        <w:t>user can get</w:t>
      </w:r>
      <w:r w:rsidR="001A69EB">
        <w:rPr>
          <w:rFonts w:eastAsia="等线"/>
          <w:lang w:val="en-CA" w:eastAsia="zh-CN"/>
        </w:rPr>
        <w:t xml:space="preserve"> funs from</w:t>
      </w:r>
      <w:r w:rsidR="002403F4">
        <w:rPr>
          <w:rFonts w:eastAsia="等线"/>
          <w:lang w:val="en-CA" w:eastAsia="zh-CN"/>
        </w:rPr>
        <w:t xml:space="preserve"> background switch.</w:t>
      </w:r>
      <w:r w:rsidR="00DF68CF">
        <w:rPr>
          <w:rFonts w:eastAsia="等线"/>
          <w:lang w:val="en-CA" w:eastAsia="zh-CN"/>
        </w:rPr>
        <w:t xml:space="preserve"> Fig.1 shows an example of those scenario. </w:t>
      </w:r>
      <w:r w:rsidR="00887DB7">
        <w:rPr>
          <w:rFonts w:eastAsia="等线"/>
          <w:lang w:val="en-CA" w:eastAsia="zh-CN"/>
        </w:rPr>
        <w:t>At this scenario, tracked cars, van and truck are marked by the objects’ shape with different color.</w:t>
      </w:r>
    </w:p>
    <w:p w14:paraId="3529787F" w14:textId="5ED6EFA8" w:rsidR="00887DB7" w:rsidRDefault="00DF68CF" w:rsidP="00887DB7">
      <w:pPr>
        <w:ind w:firstLineChars="200" w:firstLine="440"/>
        <w:jc w:val="center"/>
        <w:rPr>
          <w:rFonts w:eastAsia="等线"/>
          <w:szCs w:val="22"/>
          <w:lang w:eastAsia="zh-CN"/>
        </w:rPr>
      </w:pPr>
      <w:r>
        <w:rPr>
          <w:noProof/>
          <w:lang w:eastAsia="zh-CN"/>
        </w:rPr>
        <w:lastRenderedPageBreak/>
        <w:drawing>
          <wp:anchor distT="0" distB="0" distL="114300" distR="114300" simplePos="0" relativeHeight="251659776" behindDoc="0" locked="0" layoutInCell="1" allowOverlap="1" wp14:anchorId="4344A1F4" wp14:editId="0F98FFA4">
            <wp:simplePos x="0" y="0"/>
            <wp:positionH relativeFrom="margin">
              <wp:align>center</wp:align>
            </wp:positionH>
            <wp:positionV relativeFrom="paragraph">
              <wp:posOffset>0</wp:posOffset>
            </wp:positionV>
            <wp:extent cx="5274310" cy="2740025"/>
            <wp:effectExtent l="0" t="0" r="2540" b="3175"/>
            <wp:wrapSquare wrapText="bothSides"/>
            <wp:docPr id="2" name="图片 2" descr="E:\Genius\config\users\screenshot\@@1530799928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nius\config\users\screenshot\@@153079992860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4310" cy="2740025"/>
                    </a:xfrm>
                    <a:prstGeom prst="rect">
                      <a:avLst/>
                    </a:prstGeom>
                    <a:noFill/>
                    <a:ln>
                      <a:noFill/>
                    </a:ln>
                  </pic:spPr>
                </pic:pic>
              </a:graphicData>
            </a:graphic>
          </wp:anchor>
        </w:drawing>
      </w:r>
      <w:r w:rsidR="00887DB7">
        <w:rPr>
          <w:rFonts w:eastAsia="等线" w:hint="eastAsia"/>
          <w:szCs w:val="22"/>
          <w:lang w:eastAsia="zh-CN"/>
        </w:rPr>
        <w:t>F</w:t>
      </w:r>
      <w:r w:rsidR="00887DB7">
        <w:rPr>
          <w:rFonts w:eastAsia="等线"/>
          <w:szCs w:val="22"/>
          <w:lang w:eastAsia="zh-CN"/>
        </w:rPr>
        <w:t>ig. 1: real-time tracking and object’s shape detection for a road</w:t>
      </w:r>
    </w:p>
    <w:p w14:paraId="1BDF4657" w14:textId="77777777" w:rsidR="00887DB7" w:rsidRDefault="00887DB7" w:rsidP="00FA5C33">
      <w:pPr>
        <w:rPr>
          <w:rFonts w:eastAsia="等线"/>
          <w:szCs w:val="22"/>
          <w:lang w:eastAsia="zh-CN"/>
        </w:rPr>
      </w:pPr>
    </w:p>
    <w:p w14:paraId="6F803877" w14:textId="17ABCECE" w:rsidR="002403F4" w:rsidRDefault="00A577AA" w:rsidP="00FA5C33">
      <w:pPr>
        <w:rPr>
          <w:rFonts w:eastAsia="等线"/>
          <w:szCs w:val="22"/>
          <w:lang w:eastAsia="zh-CN"/>
        </w:rPr>
      </w:pPr>
      <w:r>
        <w:rPr>
          <w:rFonts w:eastAsia="等线"/>
          <w:szCs w:val="22"/>
          <w:lang w:eastAsia="zh-CN"/>
        </w:rPr>
        <w:t xml:space="preserve">Perform objects tracking, recognition and get objects’ shape real time is doable at some encoder-side devices, e.g. drone, because those devices always have powerful computing module. For an example, drone usually contains high performance computing module with the purpose to achieve automatic avoid-obstacle and auto-driving. </w:t>
      </w:r>
      <w:r w:rsidR="00194927">
        <w:rPr>
          <w:rFonts w:eastAsia="等线"/>
          <w:szCs w:val="22"/>
          <w:lang w:eastAsia="zh-CN"/>
        </w:rPr>
        <w:t>However, same analysis activities may cause trouble at decoder-side device since those are always mobile devices that are sensitive to power.</w:t>
      </w:r>
    </w:p>
    <w:p w14:paraId="4B1F8C86" w14:textId="4B2CD181" w:rsidR="00B44BF7" w:rsidRPr="006F0C0C" w:rsidRDefault="006F0C0C" w:rsidP="000C3646">
      <w:pPr>
        <w:rPr>
          <w:rFonts w:eastAsia="等线"/>
          <w:lang w:val="en-CA" w:eastAsia="zh-CN"/>
        </w:rPr>
      </w:pPr>
      <w:r>
        <w:rPr>
          <w:rFonts w:eastAsia="等线" w:hint="eastAsia"/>
          <w:lang w:val="en-CA" w:eastAsia="zh-CN"/>
        </w:rPr>
        <w:t>T</w:t>
      </w:r>
      <w:r>
        <w:rPr>
          <w:rFonts w:eastAsia="等线"/>
          <w:lang w:val="en-CA" w:eastAsia="zh-CN"/>
        </w:rPr>
        <w:t xml:space="preserve">herefore, based on above analysis, this contribution suggests add mask information of objects as optional syntax element to annotated region SEI message. It can help encoder-side device to save object tracking and recognition results, and decoder-side can </w:t>
      </w:r>
      <w:r w:rsidR="00576541">
        <w:rPr>
          <w:rFonts w:eastAsia="等线"/>
          <w:lang w:val="en-CA" w:eastAsia="zh-CN"/>
        </w:rPr>
        <w:t xml:space="preserve">use the results to perform intelligent activity directly. </w:t>
      </w:r>
    </w:p>
    <w:p w14:paraId="0D853E27" w14:textId="7B493E47" w:rsidR="008B4957" w:rsidRDefault="008B4957" w:rsidP="008B4957">
      <w:pPr>
        <w:pStyle w:val="1"/>
        <w:rPr>
          <w:lang w:val="en-CA" w:eastAsia="ko-KR"/>
        </w:rPr>
      </w:pPr>
      <w:r>
        <w:rPr>
          <w:rFonts w:hint="eastAsia"/>
          <w:lang w:val="en-CA" w:eastAsia="ko-KR"/>
        </w:rPr>
        <w:t>Proposal</w:t>
      </w:r>
    </w:p>
    <w:p w14:paraId="71431248" w14:textId="77777777" w:rsidR="00C407D5" w:rsidRDefault="00576541" w:rsidP="009234A5">
      <w:pPr>
        <w:rPr>
          <w:rFonts w:eastAsia="等线"/>
          <w:sz w:val="20"/>
          <w:lang w:val="en-CA" w:eastAsia="zh-CN"/>
        </w:rPr>
      </w:pPr>
      <w:r>
        <w:rPr>
          <w:rFonts w:eastAsia="等线" w:hint="eastAsia"/>
          <w:sz w:val="20"/>
          <w:lang w:val="en-CA" w:eastAsia="zh-CN"/>
        </w:rPr>
        <w:t>A</w:t>
      </w:r>
      <w:r>
        <w:rPr>
          <w:rFonts w:eastAsia="等线"/>
          <w:sz w:val="20"/>
          <w:lang w:val="en-CA" w:eastAsia="zh-CN"/>
        </w:rPr>
        <w:t xml:space="preserve"> single bit mask for a tracked object is proposed to added to annotated region SEI. One bit for one </w:t>
      </w:r>
      <w:proofErr w:type="spellStart"/>
      <w:r>
        <w:rPr>
          <w:rFonts w:eastAsia="等线"/>
          <w:sz w:val="20"/>
          <w:lang w:val="en-CA" w:eastAsia="zh-CN"/>
        </w:rPr>
        <w:t>luma</w:t>
      </w:r>
      <w:proofErr w:type="spellEnd"/>
      <w:r>
        <w:rPr>
          <w:rFonts w:eastAsia="等线"/>
          <w:sz w:val="20"/>
          <w:lang w:val="en-CA" w:eastAsia="zh-CN"/>
        </w:rPr>
        <w:t xml:space="preserve"> sample is used to signal whether the sample belongs to the object or background. </w:t>
      </w:r>
    </w:p>
    <w:p w14:paraId="5A29E51E" w14:textId="77777777" w:rsidR="00C407D5" w:rsidRDefault="00160CAC" w:rsidP="009234A5">
      <w:pPr>
        <w:rPr>
          <w:rFonts w:eastAsia="等线"/>
          <w:sz w:val="20"/>
          <w:lang w:val="en-CA" w:eastAsia="zh-CN"/>
        </w:rPr>
      </w:pPr>
      <w:r>
        <w:rPr>
          <w:rFonts w:eastAsia="等线"/>
          <w:sz w:val="20"/>
          <w:lang w:val="en-CA" w:eastAsia="zh-CN"/>
        </w:rPr>
        <w:t xml:space="preserve">To align with concept of annotated region SEI and improve signaling efficiency for object mask, a syntax element is proposed to indicate whether a object’s mask can be inferred from the same object in previous frame. </w:t>
      </w:r>
    </w:p>
    <w:p w14:paraId="3DF5CA06" w14:textId="60143A5D" w:rsidR="00DA7738" w:rsidRDefault="00C407D5" w:rsidP="009234A5">
      <w:pPr>
        <w:rPr>
          <w:rFonts w:eastAsia="等线"/>
          <w:sz w:val="20"/>
          <w:lang w:val="en-CA" w:eastAsia="zh-CN"/>
        </w:rPr>
      </w:pPr>
      <w:r>
        <w:rPr>
          <w:rFonts w:eastAsia="等线"/>
          <w:sz w:val="20"/>
          <w:lang w:val="en-CA" w:eastAsia="zh-CN"/>
        </w:rPr>
        <w:t>A high level flag that indicates whether current frame contains object mask is also proposed for the cases that object mask information is not necessary.</w:t>
      </w:r>
    </w:p>
    <w:p w14:paraId="030FDF86" w14:textId="110799A0" w:rsidR="00C407D5" w:rsidRDefault="00C407D5" w:rsidP="009234A5">
      <w:pPr>
        <w:rPr>
          <w:rFonts w:eastAsia="等线"/>
          <w:sz w:val="20"/>
          <w:lang w:val="en-CA" w:eastAsia="zh-CN"/>
        </w:rPr>
      </w:pPr>
      <w:r>
        <w:rPr>
          <w:rFonts w:eastAsia="等线" w:hint="eastAsia"/>
          <w:sz w:val="20"/>
          <w:lang w:val="en-CA" w:eastAsia="zh-CN"/>
        </w:rPr>
        <w:t>T</w:t>
      </w:r>
      <w:r>
        <w:rPr>
          <w:rFonts w:eastAsia="等线"/>
          <w:sz w:val="20"/>
          <w:lang w:val="en-CA" w:eastAsia="zh-CN"/>
        </w:rPr>
        <w:t>he modification to annotated region SEI syntax and the added semantics are show as below:</w:t>
      </w:r>
    </w:p>
    <w:p w14:paraId="6B9D3C01" w14:textId="730B42D1" w:rsidR="00C407D5" w:rsidRDefault="00C407D5" w:rsidP="009234A5">
      <w:pPr>
        <w:rPr>
          <w:b/>
          <w:szCs w:val="22"/>
        </w:rPr>
      </w:pPr>
      <w:r>
        <w:rPr>
          <w:b/>
          <w:szCs w:val="22"/>
        </w:rPr>
        <w:t xml:space="preserve">Modification to </w:t>
      </w:r>
      <w:r w:rsidRPr="00F92BD9">
        <w:rPr>
          <w:b/>
          <w:szCs w:val="22"/>
        </w:rPr>
        <w:t>Annotated region</w:t>
      </w:r>
      <w:r>
        <w:rPr>
          <w:b/>
          <w:szCs w:val="22"/>
        </w:rPr>
        <w:t>s</w:t>
      </w:r>
      <w:r w:rsidRPr="00F92BD9">
        <w:rPr>
          <w:b/>
          <w:szCs w:val="22"/>
        </w:rPr>
        <w:t xml:space="preserve">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07D5" w:rsidRPr="00C33BCA" w14:paraId="2B4A3830" w14:textId="77777777" w:rsidTr="00106C6D">
        <w:trPr>
          <w:cantSplit/>
          <w:jc w:val="center"/>
        </w:trPr>
        <w:tc>
          <w:tcPr>
            <w:tcW w:w="7920" w:type="dxa"/>
          </w:tcPr>
          <w:p w14:paraId="1D3ABBF6"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C33BCA">
              <w:rPr>
                <w:noProof/>
                <w:sz w:val="20"/>
              </w:rPr>
              <w:lastRenderedPageBreak/>
              <w:t>annotated_region</w:t>
            </w:r>
            <w:r>
              <w:rPr>
                <w:noProof/>
                <w:sz w:val="20"/>
              </w:rPr>
              <w:t>s</w:t>
            </w:r>
            <w:r w:rsidRPr="00C33BCA">
              <w:rPr>
                <w:sz w:val="20"/>
              </w:rPr>
              <w:t>( </w:t>
            </w:r>
            <w:proofErr w:type="spellStart"/>
            <w:r w:rsidRPr="00C33BCA">
              <w:rPr>
                <w:sz w:val="20"/>
              </w:rPr>
              <w:t>payloadSize</w:t>
            </w:r>
            <w:proofErr w:type="spellEnd"/>
            <w:r w:rsidRPr="00C33BCA">
              <w:rPr>
                <w:sz w:val="20"/>
              </w:rPr>
              <w:t> ) {</w:t>
            </w:r>
          </w:p>
        </w:tc>
        <w:tc>
          <w:tcPr>
            <w:tcW w:w="1157" w:type="dxa"/>
          </w:tcPr>
          <w:p w14:paraId="71497CEB"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
                <w:bCs/>
                <w:sz w:val="20"/>
              </w:rPr>
              <w:t>Descriptor</w:t>
            </w:r>
          </w:p>
        </w:tc>
      </w:tr>
      <w:tr w:rsidR="00C407D5" w:rsidRPr="00C33BCA" w14:paraId="428B308B" w14:textId="77777777" w:rsidTr="00106C6D">
        <w:trPr>
          <w:cantSplit/>
          <w:jc w:val="center"/>
        </w:trPr>
        <w:tc>
          <w:tcPr>
            <w:tcW w:w="7920" w:type="dxa"/>
          </w:tcPr>
          <w:p w14:paraId="595A43CE"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C33BCA">
              <w:rPr>
                <w:noProof/>
                <w:sz w:val="20"/>
              </w:rPr>
              <w:tab/>
            </w:r>
            <w:r w:rsidRPr="00C33BCA">
              <w:rPr>
                <w:b/>
                <w:noProof/>
                <w:sz w:val="20"/>
              </w:rPr>
              <w:t>ar_</w:t>
            </w:r>
            <w:r w:rsidRPr="00C33BCA">
              <w:rPr>
                <w:b/>
                <w:bCs/>
                <w:noProof/>
                <w:sz w:val="20"/>
              </w:rPr>
              <w:t>cancel_flag</w:t>
            </w:r>
          </w:p>
        </w:tc>
        <w:tc>
          <w:tcPr>
            <w:tcW w:w="1157" w:type="dxa"/>
          </w:tcPr>
          <w:p w14:paraId="76E822C7"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noProof/>
                <w:sz w:val="20"/>
              </w:rPr>
              <w:t>u(1)</w:t>
            </w:r>
          </w:p>
        </w:tc>
      </w:tr>
      <w:tr w:rsidR="00C407D5" w:rsidRPr="00C33BCA" w14:paraId="1EB4A6EC" w14:textId="77777777" w:rsidTr="00106C6D">
        <w:trPr>
          <w:cantSplit/>
          <w:jc w:val="center"/>
        </w:trPr>
        <w:tc>
          <w:tcPr>
            <w:tcW w:w="7920" w:type="dxa"/>
          </w:tcPr>
          <w:p w14:paraId="70D20EE6"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rPr>
            </w:pPr>
            <w:r w:rsidRPr="00C33BCA">
              <w:rPr>
                <w:b/>
                <w:bCs/>
                <w:noProof/>
                <w:sz w:val="20"/>
              </w:rPr>
              <w:tab/>
              <w:t>ar_not_optimized_for_viewing_flag</w:t>
            </w:r>
          </w:p>
        </w:tc>
        <w:tc>
          <w:tcPr>
            <w:tcW w:w="1157" w:type="dxa"/>
          </w:tcPr>
          <w:p w14:paraId="4592758E"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sidRPr="00C33BCA">
              <w:rPr>
                <w:noProof/>
                <w:sz w:val="20"/>
              </w:rPr>
              <w:t>u(1)</w:t>
            </w:r>
          </w:p>
        </w:tc>
      </w:tr>
      <w:tr w:rsidR="00C407D5" w:rsidRPr="00C33BCA" w14:paraId="50535BE5" w14:textId="77777777" w:rsidTr="00106C6D">
        <w:trPr>
          <w:cantSplit/>
          <w:jc w:val="center"/>
        </w:trPr>
        <w:tc>
          <w:tcPr>
            <w:tcW w:w="7920" w:type="dxa"/>
          </w:tcPr>
          <w:p w14:paraId="13747983"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C33BCA">
              <w:rPr>
                <w:noProof/>
                <w:sz w:val="20"/>
              </w:rPr>
              <w:tab/>
            </w:r>
            <w:r w:rsidRPr="00C33BCA">
              <w:rPr>
                <w:b/>
                <w:noProof/>
                <w:sz w:val="20"/>
              </w:rPr>
              <w:t>ar_true_motion_flag</w:t>
            </w:r>
          </w:p>
        </w:tc>
        <w:tc>
          <w:tcPr>
            <w:tcW w:w="1157" w:type="dxa"/>
          </w:tcPr>
          <w:p w14:paraId="76665EE5"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C407D5" w:rsidRPr="00C33BCA" w14:paraId="06ED7E29" w14:textId="77777777" w:rsidTr="00106C6D">
        <w:trPr>
          <w:cantSplit/>
          <w:jc w:val="center"/>
        </w:trPr>
        <w:tc>
          <w:tcPr>
            <w:tcW w:w="7920" w:type="dxa"/>
          </w:tcPr>
          <w:p w14:paraId="28F93ED4"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C33BCA">
              <w:rPr>
                <w:noProof/>
                <w:sz w:val="20"/>
              </w:rPr>
              <w:tab/>
            </w:r>
            <w:r w:rsidRPr="00C33BCA">
              <w:rPr>
                <w:b/>
                <w:bCs/>
                <w:noProof/>
                <w:sz w:val="20"/>
              </w:rPr>
              <w:t>ar_occluded_obj</w:t>
            </w:r>
            <w:r>
              <w:rPr>
                <w:b/>
                <w:bCs/>
                <w:noProof/>
                <w:sz w:val="20"/>
              </w:rPr>
              <w:t>ect</w:t>
            </w:r>
            <w:r w:rsidRPr="00C33BCA">
              <w:rPr>
                <w:b/>
                <w:bCs/>
                <w:noProof/>
                <w:sz w:val="20"/>
              </w:rPr>
              <w:t>_flag</w:t>
            </w:r>
          </w:p>
        </w:tc>
        <w:tc>
          <w:tcPr>
            <w:tcW w:w="1157" w:type="dxa"/>
          </w:tcPr>
          <w:p w14:paraId="7CEC0E4C"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C407D5" w:rsidRPr="00C33BCA" w14:paraId="53FBB250" w14:textId="77777777" w:rsidTr="00106C6D">
        <w:trPr>
          <w:cantSplit/>
          <w:jc w:val="center"/>
        </w:trPr>
        <w:tc>
          <w:tcPr>
            <w:tcW w:w="7920" w:type="dxa"/>
          </w:tcPr>
          <w:p w14:paraId="600DAACF"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t>ar_partial_obj</w:t>
            </w:r>
            <w:r>
              <w:rPr>
                <w:b/>
                <w:bCs/>
                <w:noProof/>
                <w:sz w:val="20"/>
              </w:rPr>
              <w:t>ect</w:t>
            </w:r>
            <w:r w:rsidRPr="00C33BCA">
              <w:rPr>
                <w:b/>
                <w:bCs/>
                <w:noProof/>
                <w:sz w:val="20"/>
              </w:rPr>
              <w:t>_flag_present_flag</w:t>
            </w:r>
          </w:p>
        </w:tc>
        <w:tc>
          <w:tcPr>
            <w:tcW w:w="1157" w:type="dxa"/>
          </w:tcPr>
          <w:p w14:paraId="075E9EB8"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u(1)</w:t>
            </w:r>
          </w:p>
        </w:tc>
      </w:tr>
      <w:tr w:rsidR="00C407D5" w:rsidRPr="00C33BCA" w14:paraId="0026B981" w14:textId="77777777" w:rsidTr="00106C6D">
        <w:trPr>
          <w:cantSplit/>
          <w:jc w:val="center"/>
        </w:trPr>
        <w:tc>
          <w:tcPr>
            <w:tcW w:w="7920" w:type="dxa"/>
          </w:tcPr>
          <w:p w14:paraId="79F48D1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noProof/>
                <w:sz w:val="20"/>
              </w:rPr>
              <w:tab/>
              <w:t>ar_obj</w:t>
            </w:r>
            <w:r>
              <w:rPr>
                <w:b/>
                <w:noProof/>
                <w:sz w:val="20"/>
              </w:rPr>
              <w:t>ect</w:t>
            </w:r>
            <w:r w:rsidRPr="00C33BCA">
              <w:rPr>
                <w:b/>
                <w:noProof/>
                <w:sz w:val="20"/>
              </w:rPr>
              <w:t>_label_present_flag</w:t>
            </w:r>
          </w:p>
        </w:tc>
        <w:tc>
          <w:tcPr>
            <w:tcW w:w="1157" w:type="dxa"/>
          </w:tcPr>
          <w:p w14:paraId="35D67A83"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u(1)</w:t>
            </w:r>
          </w:p>
        </w:tc>
      </w:tr>
      <w:tr w:rsidR="00C407D5" w:rsidRPr="00C33BCA" w14:paraId="33CBE733" w14:textId="77777777" w:rsidTr="00106C6D">
        <w:trPr>
          <w:cantSplit/>
          <w:jc w:val="center"/>
        </w:trPr>
        <w:tc>
          <w:tcPr>
            <w:tcW w:w="7920" w:type="dxa"/>
          </w:tcPr>
          <w:p w14:paraId="68A72908"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w:t>
            </w:r>
            <w:r w:rsidRPr="00C33BCA">
              <w:rPr>
                <w:b/>
                <w:noProof/>
                <w:sz w:val="20"/>
              </w:rPr>
              <w:t>present_flag</w:t>
            </w:r>
          </w:p>
        </w:tc>
        <w:tc>
          <w:tcPr>
            <w:tcW w:w="1157" w:type="dxa"/>
          </w:tcPr>
          <w:p w14:paraId="6FDE0753"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u(1)</w:t>
            </w:r>
          </w:p>
        </w:tc>
      </w:tr>
      <w:tr w:rsidR="00C407D5" w:rsidRPr="00C33BCA" w14:paraId="3ADF28B5" w14:textId="77777777" w:rsidTr="00106C6D">
        <w:trPr>
          <w:cantSplit/>
          <w:jc w:val="center"/>
        </w:trPr>
        <w:tc>
          <w:tcPr>
            <w:tcW w:w="7920" w:type="dxa"/>
          </w:tcPr>
          <w:p w14:paraId="384E712B" w14:textId="07033355" w:rsidR="00C407D5" w:rsidRPr="00C407D5"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b/>
                <w:bCs/>
                <w:noProof/>
                <w:sz w:val="20"/>
                <w:highlight w:val="yellow"/>
              </w:rPr>
              <w:t xml:space="preserve">  ar_object_mask_present_flag</w:t>
            </w:r>
          </w:p>
        </w:tc>
        <w:tc>
          <w:tcPr>
            <w:tcW w:w="1157" w:type="dxa"/>
          </w:tcPr>
          <w:p w14:paraId="34584F18" w14:textId="26614161" w:rsidR="00C407D5" w:rsidRPr="00C407D5"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highlight w:val="yellow"/>
              </w:rPr>
            </w:pPr>
            <w:r w:rsidRPr="00C407D5">
              <w:rPr>
                <w:bCs/>
                <w:noProof/>
                <w:sz w:val="20"/>
                <w:highlight w:val="yellow"/>
              </w:rPr>
              <w:t>u(1)</w:t>
            </w:r>
          </w:p>
        </w:tc>
      </w:tr>
      <w:tr w:rsidR="00C407D5" w:rsidRPr="00C33BCA" w14:paraId="0AE5C99E" w14:textId="77777777" w:rsidTr="00106C6D">
        <w:trPr>
          <w:cantSplit/>
          <w:jc w:val="center"/>
        </w:trPr>
        <w:tc>
          <w:tcPr>
            <w:tcW w:w="7920" w:type="dxa"/>
          </w:tcPr>
          <w:p w14:paraId="307166AC"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noProof/>
                <w:sz w:val="20"/>
              </w:rPr>
              <w:tab/>
              <w:t>if( ar_obj</w:t>
            </w:r>
            <w:r>
              <w:rPr>
                <w:noProof/>
                <w:sz w:val="20"/>
              </w:rPr>
              <w:t>ect</w:t>
            </w:r>
            <w:r w:rsidRPr="00C33BCA">
              <w:rPr>
                <w:noProof/>
                <w:sz w:val="20"/>
              </w:rPr>
              <w:t>_</w:t>
            </w:r>
            <w:r>
              <w:rPr>
                <w:noProof/>
                <w:sz w:val="20"/>
              </w:rPr>
              <w:t>confidence_</w:t>
            </w:r>
            <w:r w:rsidRPr="00C33BCA">
              <w:rPr>
                <w:noProof/>
                <w:sz w:val="20"/>
              </w:rPr>
              <w:t>present_flag )</w:t>
            </w:r>
          </w:p>
        </w:tc>
        <w:tc>
          <w:tcPr>
            <w:tcW w:w="1157" w:type="dxa"/>
          </w:tcPr>
          <w:p w14:paraId="097C917B"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4D3E2065" w14:textId="77777777" w:rsidTr="00106C6D">
        <w:trPr>
          <w:cantSplit/>
          <w:jc w:val="center"/>
        </w:trPr>
        <w:tc>
          <w:tcPr>
            <w:tcW w:w="7920" w:type="dxa"/>
          </w:tcPr>
          <w:p w14:paraId="2C747323"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confidence_length_minus1</w:t>
            </w:r>
          </w:p>
        </w:tc>
        <w:tc>
          <w:tcPr>
            <w:tcW w:w="1157" w:type="dxa"/>
          </w:tcPr>
          <w:p w14:paraId="0A71DD29"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u(4)</w:t>
            </w:r>
          </w:p>
        </w:tc>
      </w:tr>
      <w:tr w:rsidR="00C407D5" w:rsidRPr="00C33BCA" w14:paraId="2CE307D2" w14:textId="77777777" w:rsidTr="00106C6D">
        <w:trPr>
          <w:cantSplit/>
          <w:jc w:val="center"/>
        </w:trPr>
        <w:tc>
          <w:tcPr>
            <w:tcW w:w="7920" w:type="dxa"/>
          </w:tcPr>
          <w:p w14:paraId="636DACD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noProof/>
                <w:sz w:val="20"/>
              </w:rPr>
              <w:t>if( ar_obj</w:t>
            </w:r>
            <w:r>
              <w:rPr>
                <w:noProof/>
                <w:sz w:val="20"/>
              </w:rPr>
              <w:t>ect</w:t>
            </w:r>
            <w:r w:rsidRPr="00C33BCA">
              <w:rPr>
                <w:noProof/>
                <w:sz w:val="20"/>
              </w:rPr>
              <w:t>_label_present_flag ) {</w:t>
            </w:r>
          </w:p>
        </w:tc>
        <w:tc>
          <w:tcPr>
            <w:tcW w:w="1157" w:type="dxa"/>
          </w:tcPr>
          <w:p w14:paraId="018D82E4"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7E07F4A9" w14:textId="77777777" w:rsidTr="00106C6D">
        <w:trPr>
          <w:cantSplit/>
          <w:jc w:val="center"/>
        </w:trPr>
        <w:tc>
          <w:tcPr>
            <w:tcW w:w="7920" w:type="dxa"/>
          </w:tcPr>
          <w:p w14:paraId="1CAFD677"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t>ar_obj</w:t>
            </w:r>
            <w:r>
              <w:rPr>
                <w:b/>
                <w:bCs/>
                <w:noProof/>
                <w:sz w:val="20"/>
              </w:rPr>
              <w:t>ect</w:t>
            </w:r>
            <w:r w:rsidRPr="00C33BCA">
              <w:rPr>
                <w:b/>
                <w:bCs/>
                <w:noProof/>
                <w:sz w:val="20"/>
              </w:rPr>
              <w:t>_label_language_present_flag</w:t>
            </w:r>
          </w:p>
        </w:tc>
        <w:tc>
          <w:tcPr>
            <w:tcW w:w="1157" w:type="dxa"/>
          </w:tcPr>
          <w:p w14:paraId="20C343AD"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u(1)</w:t>
            </w:r>
          </w:p>
        </w:tc>
      </w:tr>
      <w:tr w:rsidR="00C407D5" w:rsidRPr="00C33BCA" w14:paraId="0DE618D5" w14:textId="77777777" w:rsidTr="00106C6D">
        <w:trPr>
          <w:cantSplit/>
          <w:jc w:val="center"/>
        </w:trPr>
        <w:tc>
          <w:tcPr>
            <w:tcW w:w="7920" w:type="dxa"/>
          </w:tcPr>
          <w:p w14:paraId="1241F16B"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noProof/>
                <w:sz w:val="20"/>
              </w:rPr>
              <w:t>if( ar_obj</w:t>
            </w:r>
            <w:r>
              <w:rPr>
                <w:noProof/>
                <w:sz w:val="20"/>
              </w:rPr>
              <w:t>ect</w:t>
            </w:r>
            <w:r w:rsidRPr="00C33BCA">
              <w:rPr>
                <w:noProof/>
                <w:sz w:val="20"/>
              </w:rPr>
              <w:t>_label_language_present_flag ) {</w:t>
            </w:r>
          </w:p>
        </w:tc>
        <w:tc>
          <w:tcPr>
            <w:tcW w:w="1157" w:type="dxa"/>
          </w:tcPr>
          <w:p w14:paraId="06D7550A"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0E3D3CED" w14:textId="77777777" w:rsidTr="00106C6D">
        <w:trPr>
          <w:cantSplit/>
          <w:jc w:val="center"/>
        </w:trPr>
        <w:tc>
          <w:tcPr>
            <w:tcW w:w="7920" w:type="dxa"/>
          </w:tcPr>
          <w:p w14:paraId="4F535FB2"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4C8B11F8"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044908B7" w14:textId="77777777" w:rsidTr="00106C6D">
        <w:trPr>
          <w:cantSplit/>
          <w:jc w:val="center"/>
        </w:trPr>
        <w:tc>
          <w:tcPr>
            <w:tcW w:w="7920" w:type="dxa"/>
          </w:tcPr>
          <w:p w14:paraId="5E56FDC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A539A08"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f(1)</w:t>
            </w:r>
          </w:p>
        </w:tc>
      </w:tr>
      <w:tr w:rsidR="00C407D5" w:rsidRPr="00C33BCA" w14:paraId="14B2184D" w14:textId="77777777" w:rsidTr="00106C6D">
        <w:trPr>
          <w:cantSplit/>
          <w:jc w:val="center"/>
        </w:trPr>
        <w:tc>
          <w:tcPr>
            <w:tcW w:w="7920" w:type="dxa"/>
          </w:tcPr>
          <w:p w14:paraId="00E005D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noProof/>
                <w:sz w:val="20"/>
              </w:rPr>
              <w:tab/>
            </w:r>
            <w:r w:rsidRPr="00C33BCA">
              <w:rPr>
                <w:b/>
                <w:noProof/>
                <w:sz w:val="20"/>
              </w:rPr>
              <w:tab/>
            </w:r>
            <w:r w:rsidRPr="00C33BCA">
              <w:rPr>
                <w:b/>
                <w:bCs/>
                <w:noProof/>
                <w:sz w:val="20"/>
              </w:rPr>
              <w:tab/>
            </w:r>
            <w:r w:rsidRPr="00C33BCA">
              <w:rPr>
                <w:b/>
                <w:noProof/>
                <w:sz w:val="20"/>
              </w:rPr>
              <w:t>ar_obj</w:t>
            </w:r>
            <w:r>
              <w:rPr>
                <w:b/>
                <w:noProof/>
                <w:sz w:val="20"/>
              </w:rPr>
              <w:t>ect</w:t>
            </w:r>
            <w:r w:rsidRPr="00C33BCA">
              <w:rPr>
                <w:b/>
                <w:noProof/>
                <w:sz w:val="20"/>
              </w:rPr>
              <w:t>_label_language</w:t>
            </w:r>
          </w:p>
        </w:tc>
        <w:tc>
          <w:tcPr>
            <w:tcW w:w="1157" w:type="dxa"/>
          </w:tcPr>
          <w:p w14:paraId="2D4D974C"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C33BCA">
              <w:rPr>
                <w:bCs/>
                <w:sz w:val="20"/>
              </w:rPr>
              <w:t>st</w:t>
            </w:r>
            <w:proofErr w:type="spellEnd"/>
            <w:r w:rsidRPr="00C33BCA">
              <w:rPr>
                <w:bCs/>
                <w:sz w:val="20"/>
              </w:rPr>
              <w:t>(v)</w:t>
            </w:r>
          </w:p>
        </w:tc>
      </w:tr>
      <w:tr w:rsidR="00C407D5" w:rsidRPr="00C33BCA" w14:paraId="042A6BA9" w14:textId="77777777" w:rsidTr="00106C6D">
        <w:trPr>
          <w:cantSplit/>
          <w:jc w:val="center"/>
        </w:trPr>
        <w:tc>
          <w:tcPr>
            <w:tcW w:w="7920" w:type="dxa"/>
          </w:tcPr>
          <w:p w14:paraId="0F5B1136"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noProof/>
                <w:sz w:val="20"/>
              </w:rPr>
              <w:t>}</w:t>
            </w:r>
          </w:p>
        </w:tc>
        <w:tc>
          <w:tcPr>
            <w:tcW w:w="1157" w:type="dxa"/>
          </w:tcPr>
          <w:p w14:paraId="33B00E89"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B405DE" w14:paraId="2FFB7945" w14:textId="77777777" w:rsidTr="00106C6D">
        <w:trPr>
          <w:cantSplit/>
          <w:jc w:val="center"/>
        </w:trPr>
        <w:tc>
          <w:tcPr>
            <w:tcW w:w="7920" w:type="dxa"/>
          </w:tcPr>
          <w:p w14:paraId="6A70F1F8"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t>ar_num_cancel</w:t>
            </w:r>
            <w:r>
              <w:rPr>
                <w:b/>
                <w:bCs/>
                <w:noProof/>
                <w:sz w:val="20"/>
              </w:rPr>
              <w:t>led</w:t>
            </w:r>
            <w:r w:rsidRPr="00C33BCA">
              <w:rPr>
                <w:b/>
                <w:bCs/>
                <w:noProof/>
                <w:sz w:val="20"/>
              </w:rPr>
              <w:t>_labels</w:t>
            </w:r>
          </w:p>
        </w:tc>
        <w:tc>
          <w:tcPr>
            <w:tcW w:w="1157" w:type="dxa"/>
          </w:tcPr>
          <w:p w14:paraId="09FFA8CD" w14:textId="77777777" w:rsidR="00C407D5" w:rsidRPr="00B405DE"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B405DE">
              <w:rPr>
                <w:bCs/>
                <w:sz w:val="20"/>
              </w:rPr>
              <w:t>ue</w:t>
            </w:r>
            <w:proofErr w:type="spellEnd"/>
            <w:r w:rsidRPr="00B405DE">
              <w:rPr>
                <w:bCs/>
                <w:sz w:val="20"/>
              </w:rPr>
              <w:t>(v)</w:t>
            </w:r>
          </w:p>
        </w:tc>
      </w:tr>
      <w:tr w:rsidR="00C407D5" w:rsidRPr="00B405DE" w14:paraId="181F95BF" w14:textId="77777777" w:rsidTr="00106C6D">
        <w:trPr>
          <w:cantSplit/>
          <w:jc w:val="center"/>
        </w:trPr>
        <w:tc>
          <w:tcPr>
            <w:tcW w:w="7920" w:type="dxa"/>
          </w:tcPr>
          <w:p w14:paraId="5D6819C4"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Cs/>
                <w:sz w:val="20"/>
              </w:rPr>
              <w:t xml:space="preserve">for( </w:t>
            </w:r>
            <w:proofErr w:type="spellStart"/>
            <w:r w:rsidRPr="00C33BCA">
              <w:rPr>
                <w:bCs/>
                <w:sz w:val="20"/>
              </w:rPr>
              <w:t>i</w:t>
            </w:r>
            <w:proofErr w:type="spellEnd"/>
            <w:r>
              <w:rPr>
                <w:bCs/>
                <w:sz w:val="20"/>
              </w:rPr>
              <w:t xml:space="preserve"> </w:t>
            </w:r>
            <w:r w:rsidRPr="00C33BCA">
              <w:rPr>
                <w:bCs/>
                <w:sz w:val="20"/>
              </w:rPr>
              <w:t xml:space="preserve">= 0; </w:t>
            </w:r>
            <w:proofErr w:type="spellStart"/>
            <w:r w:rsidRPr="00C33BCA">
              <w:rPr>
                <w:bCs/>
                <w:sz w:val="20"/>
              </w:rPr>
              <w:t>i</w:t>
            </w:r>
            <w:proofErr w:type="spellEnd"/>
            <w:r w:rsidRPr="00C33BCA">
              <w:rPr>
                <w:bCs/>
                <w:sz w:val="20"/>
              </w:rPr>
              <w:t> &lt; </w:t>
            </w:r>
            <w:proofErr w:type="spellStart"/>
            <w:r w:rsidRPr="00C33BCA">
              <w:rPr>
                <w:bCs/>
                <w:noProof/>
                <w:sz w:val="20"/>
              </w:rPr>
              <w:t>ar_num_cancel</w:t>
            </w:r>
            <w:r>
              <w:rPr>
                <w:bCs/>
                <w:noProof/>
                <w:sz w:val="20"/>
              </w:rPr>
              <w:t>led</w:t>
            </w:r>
            <w:r w:rsidRPr="00C33BCA">
              <w:rPr>
                <w:bCs/>
                <w:noProof/>
                <w:sz w:val="20"/>
              </w:rPr>
              <w:t>_labels</w:t>
            </w:r>
            <w:proofErr w:type="spellEnd"/>
            <w:r w:rsidRPr="00C33BCA">
              <w:rPr>
                <w:bCs/>
                <w:sz w:val="20"/>
              </w:rPr>
              <w:t xml:space="preserve">; </w:t>
            </w:r>
            <w:proofErr w:type="spellStart"/>
            <w:r w:rsidRPr="00C33BCA">
              <w:rPr>
                <w:bCs/>
                <w:sz w:val="20"/>
              </w:rPr>
              <w:t>i</w:t>
            </w:r>
            <w:proofErr w:type="spellEnd"/>
            <w:r w:rsidRPr="00C33BCA">
              <w:rPr>
                <w:bCs/>
                <w:sz w:val="20"/>
              </w:rPr>
              <w:t>++ )</w:t>
            </w:r>
          </w:p>
        </w:tc>
        <w:tc>
          <w:tcPr>
            <w:tcW w:w="1157" w:type="dxa"/>
          </w:tcPr>
          <w:p w14:paraId="7DB15BE7" w14:textId="77777777" w:rsidR="00C407D5" w:rsidRPr="00B405DE"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1BDD7FD6" w14:textId="77777777" w:rsidTr="00106C6D">
        <w:trPr>
          <w:cantSplit/>
          <w:jc w:val="center"/>
        </w:trPr>
        <w:tc>
          <w:tcPr>
            <w:tcW w:w="7920" w:type="dxa"/>
          </w:tcPr>
          <w:p w14:paraId="0EC0785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bCs/>
                <w:noProof/>
                <w:sz w:val="20"/>
              </w:rPr>
              <w:tab/>
              <w:t>ar_cancel</w:t>
            </w:r>
            <w:r>
              <w:rPr>
                <w:b/>
                <w:bCs/>
                <w:noProof/>
                <w:sz w:val="20"/>
              </w:rPr>
              <w:t>led</w:t>
            </w:r>
            <w:r w:rsidRPr="00C33BCA">
              <w:rPr>
                <w:b/>
                <w:bCs/>
                <w:noProof/>
                <w:sz w:val="20"/>
              </w:rPr>
              <w:t>_label_idx</w:t>
            </w:r>
            <w:r w:rsidRPr="00C33BCA">
              <w:rPr>
                <w:noProof/>
                <w:sz w:val="20"/>
              </w:rPr>
              <w:t>[</w:t>
            </w:r>
            <w:r w:rsidRPr="00C33BCA">
              <w:rPr>
                <w:bCs/>
                <w:sz w:val="20"/>
              </w:rPr>
              <w:t> </w:t>
            </w:r>
            <w:proofErr w:type="spellStart"/>
            <w:r w:rsidRPr="00C33BCA">
              <w:rPr>
                <w:noProof/>
                <w:sz w:val="20"/>
              </w:rPr>
              <w:t>i</w:t>
            </w:r>
            <w:proofErr w:type="spellEnd"/>
            <w:r w:rsidRPr="00C33BCA">
              <w:rPr>
                <w:bCs/>
                <w:sz w:val="20"/>
              </w:rPr>
              <w:t> </w:t>
            </w:r>
            <w:r w:rsidRPr="00C33BCA">
              <w:rPr>
                <w:noProof/>
                <w:sz w:val="20"/>
              </w:rPr>
              <w:t>]</w:t>
            </w:r>
          </w:p>
        </w:tc>
        <w:tc>
          <w:tcPr>
            <w:tcW w:w="1157" w:type="dxa"/>
          </w:tcPr>
          <w:p w14:paraId="08D62F33"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C33BCA">
              <w:rPr>
                <w:sz w:val="20"/>
              </w:rPr>
              <w:t>ue</w:t>
            </w:r>
            <w:proofErr w:type="spellEnd"/>
            <w:r w:rsidRPr="00C33BCA">
              <w:rPr>
                <w:sz w:val="20"/>
              </w:rPr>
              <w:t>(v)</w:t>
            </w:r>
          </w:p>
        </w:tc>
      </w:tr>
      <w:tr w:rsidR="00C407D5" w:rsidRPr="00C33BCA" w14:paraId="2FCB32FD" w14:textId="77777777" w:rsidTr="00106C6D">
        <w:trPr>
          <w:cantSplit/>
          <w:jc w:val="center"/>
        </w:trPr>
        <w:tc>
          <w:tcPr>
            <w:tcW w:w="7920" w:type="dxa"/>
          </w:tcPr>
          <w:p w14:paraId="1B7DF316"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noProof/>
                <w:sz w:val="20"/>
              </w:rPr>
              <w:t>ar</w:t>
            </w:r>
            <w:r w:rsidRPr="00C33BCA">
              <w:rPr>
                <w:b/>
                <w:bCs/>
                <w:sz w:val="20"/>
              </w:rPr>
              <w:t>_</w:t>
            </w:r>
            <w:proofErr w:type="spellStart"/>
            <w:r w:rsidRPr="00C33BCA">
              <w:rPr>
                <w:b/>
                <w:bCs/>
                <w:sz w:val="20"/>
              </w:rPr>
              <w:t>num_new_labels</w:t>
            </w:r>
            <w:proofErr w:type="spellEnd"/>
          </w:p>
        </w:tc>
        <w:tc>
          <w:tcPr>
            <w:tcW w:w="1157" w:type="dxa"/>
          </w:tcPr>
          <w:p w14:paraId="49E34B43"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C33BCA">
              <w:rPr>
                <w:sz w:val="20"/>
              </w:rPr>
              <w:t>ue</w:t>
            </w:r>
            <w:proofErr w:type="spellEnd"/>
            <w:r w:rsidRPr="00C33BCA">
              <w:rPr>
                <w:sz w:val="20"/>
              </w:rPr>
              <w:t>(v)</w:t>
            </w:r>
          </w:p>
        </w:tc>
      </w:tr>
      <w:tr w:rsidR="00C407D5" w:rsidRPr="00C33BCA" w14:paraId="5770F648" w14:textId="77777777" w:rsidTr="00106C6D">
        <w:trPr>
          <w:cantSplit/>
          <w:jc w:val="center"/>
        </w:trPr>
        <w:tc>
          <w:tcPr>
            <w:tcW w:w="7920" w:type="dxa"/>
          </w:tcPr>
          <w:p w14:paraId="216FF219"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B405DE">
              <w:rPr>
                <w:b/>
                <w:bCs/>
                <w:noProof/>
                <w:sz w:val="20"/>
              </w:rPr>
              <w:tab/>
            </w:r>
            <w:r w:rsidRPr="00B405DE">
              <w:rPr>
                <w:b/>
                <w:bCs/>
                <w:noProof/>
                <w:sz w:val="20"/>
              </w:rPr>
              <w:tab/>
            </w:r>
            <w:r w:rsidRPr="00B405DE">
              <w:rPr>
                <w:bCs/>
                <w:sz w:val="20"/>
              </w:rPr>
              <w:t xml:space="preserve">for( </w:t>
            </w:r>
            <w:proofErr w:type="spellStart"/>
            <w:r w:rsidRPr="00B405DE">
              <w:rPr>
                <w:bCs/>
                <w:sz w:val="20"/>
              </w:rPr>
              <w:t>i</w:t>
            </w:r>
            <w:proofErr w:type="spellEnd"/>
            <w:r w:rsidRPr="00B405DE">
              <w:rPr>
                <w:bCs/>
                <w:sz w:val="20"/>
              </w:rPr>
              <w:t xml:space="preserve"> = </w:t>
            </w:r>
            <w:r w:rsidRPr="00C33BCA">
              <w:rPr>
                <w:bCs/>
                <w:sz w:val="20"/>
              </w:rPr>
              <w:t xml:space="preserve">0; </w:t>
            </w:r>
            <w:proofErr w:type="spellStart"/>
            <w:r w:rsidRPr="00C33BCA">
              <w:rPr>
                <w:bCs/>
                <w:sz w:val="20"/>
              </w:rPr>
              <w:t>i</w:t>
            </w:r>
            <w:proofErr w:type="spellEnd"/>
            <w:r w:rsidRPr="00C33BCA">
              <w:rPr>
                <w:bCs/>
                <w:sz w:val="20"/>
              </w:rPr>
              <w:t> &lt; </w:t>
            </w:r>
            <w:proofErr w:type="spellStart"/>
            <w:r w:rsidRPr="00C33BCA">
              <w:rPr>
                <w:bCs/>
                <w:noProof/>
                <w:sz w:val="20"/>
              </w:rPr>
              <w:t>ar_num_new_labels</w:t>
            </w:r>
            <w:proofErr w:type="spellEnd"/>
            <w:r w:rsidRPr="00C33BCA">
              <w:rPr>
                <w:bCs/>
                <w:sz w:val="20"/>
              </w:rPr>
              <w:t xml:space="preserve">; </w:t>
            </w:r>
            <w:proofErr w:type="spellStart"/>
            <w:r w:rsidRPr="00C33BCA">
              <w:rPr>
                <w:bCs/>
                <w:sz w:val="20"/>
              </w:rPr>
              <w:t>i</w:t>
            </w:r>
            <w:proofErr w:type="spellEnd"/>
            <w:r w:rsidRPr="00C33BCA">
              <w:rPr>
                <w:bCs/>
                <w:sz w:val="20"/>
              </w:rPr>
              <w:t>++ )</w:t>
            </w:r>
          </w:p>
        </w:tc>
        <w:tc>
          <w:tcPr>
            <w:tcW w:w="1157" w:type="dxa"/>
          </w:tcPr>
          <w:p w14:paraId="5EA768EB"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443F3854" w14:textId="77777777" w:rsidTr="00106C6D">
        <w:trPr>
          <w:cantSplit/>
          <w:jc w:val="center"/>
        </w:trPr>
        <w:tc>
          <w:tcPr>
            <w:tcW w:w="7920" w:type="dxa"/>
          </w:tcPr>
          <w:p w14:paraId="23A50C1D"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proofErr w:type="spellStart"/>
            <w:r w:rsidRPr="00C33BCA">
              <w:rPr>
                <w:noProof/>
                <w:sz w:val="20"/>
              </w:rPr>
              <w:t>i</w:t>
            </w:r>
            <w:proofErr w:type="spellEnd"/>
            <w:r w:rsidRPr="00C33BCA">
              <w:rPr>
                <w:bCs/>
                <w:sz w:val="20"/>
              </w:rPr>
              <w:t> </w:t>
            </w:r>
            <w:r w:rsidRPr="00C33BCA">
              <w:rPr>
                <w:noProof/>
                <w:sz w:val="20"/>
              </w:rPr>
              <w:t>]</w:t>
            </w:r>
          </w:p>
        </w:tc>
        <w:tc>
          <w:tcPr>
            <w:tcW w:w="1157" w:type="dxa"/>
          </w:tcPr>
          <w:p w14:paraId="0DCE73DA"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C33BCA">
              <w:rPr>
                <w:sz w:val="20"/>
              </w:rPr>
              <w:t>ue</w:t>
            </w:r>
            <w:proofErr w:type="spellEnd"/>
            <w:r w:rsidRPr="00C33BCA">
              <w:rPr>
                <w:sz w:val="20"/>
              </w:rPr>
              <w:t>(v)</w:t>
            </w:r>
          </w:p>
        </w:tc>
      </w:tr>
      <w:tr w:rsidR="00C407D5" w:rsidRPr="00C33BCA" w14:paraId="52D55A73" w14:textId="77777777" w:rsidTr="00106C6D">
        <w:trPr>
          <w:cantSplit/>
          <w:jc w:val="center"/>
        </w:trPr>
        <w:tc>
          <w:tcPr>
            <w:tcW w:w="7920" w:type="dxa"/>
          </w:tcPr>
          <w:p w14:paraId="4860C8F4"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440A1BB2"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7E245C80" w14:textId="77777777" w:rsidTr="00106C6D">
        <w:trPr>
          <w:cantSplit/>
          <w:jc w:val="center"/>
        </w:trPr>
        <w:tc>
          <w:tcPr>
            <w:tcW w:w="7920" w:type="dxa"/>
          </w:tcPr>
          <w:p w14:paraId="5DFBBF00"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1DDB38F2"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C33BCA">
              <w:rPr>
                <w:bCs/>
                <w:noProof/>
                <w:sz w:val="20"/>
              </w:rPr>
              <w:t>f(1)</w:t>
            </w:r>
          </w:p>
        </w:tc>
      </w:tr>
      <w:tr w:rsidR="00C407D5" w:rsidRPr="00C33BCA" w14:paraId="0B829BE9" w14:textId="77777777" w:rsidTr="00106C6D">
        <w:trPr>
          <w:cantSplit/>
          <w:jc w:val="center"/>
        </w:trPr>
        <w:tc>
          <w:tcPr>
            <w:tcW w:w="7920" w:type="dxa"/>
          </w:tcPr>
          <w:p w14:paraId="53FD8A5E" w14:textId="77777777" w:rsidR="00C407D5" w:rsidRPr="00B405DE"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B405DE">
              <w:rPr>
                <w:b/>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proofErr w:type="spellStart"/>
            <w:r w:rsidRPr="00B405DE">
              <w:rPr>
                <w:bCs/>
                <w:noProof/>
                <w:sz w:val="20"/>
              </w:rPr>
              <w:t>ar_label_idx</w:t>
            </w:r>
            <w:proofErr w:type="spellEnd"/>
            <w:r w:rsidRPr="00B405DE">
              <w:rPr>
                <w:bCs/>
                <w:noProof/>
                <w:sz w:val="20"/>
              </w:rPr>
              <w:t>[</w:t>
            </w:r>
            <w:r w:rsidRPr="00B405DE">
              <w:rPr>
                <w:bCs/>
                <w:sz w:val="20"/>
              </w:rPr>
              <w:t> </w:t>
            </w:r>
            <w:proofErr w:type="spellStart"/>
            <w:r w:rsidRPr="00B405DE">
              <w:rPr>
                <w:bCs/>
                <w:noProof/>
                <w:sz w:val="20"/>
              </w:rPr>
              <w:t>i</w:t>
            </w:r>
            <w:proofErr w:type="spellEnd"/>
            <w:r w:rsidRPr="00B405DE">
              <w:rPr>
                <w:bCs/>
                <w:sz w:val="20"/>
              </w:rPr>
              <w:t> </w:t>
            </w:r>
            <w:r w:rsidRPr="00B405DE">
              <w:rPr>
                <w:bCs/>
                <w:noProof/>
                <w:sz w:val="20"/>
              </w:rPr>
              <w:t>]</w:t>
            </w:r>
            <w:r w:rsidRPr="00B405DE">
              <w:rPr>
                <w:bCs/>
                <w:sz w:val="20"/>
              </w:rPr>
              <w:t> ]</w:t>
            </w:r>
          </w:p>
        </w:tc>
        <w:tc>
          <w:tcPr>
            <w:tcW w:w="1157" w:type="dxa"/>
          </w:tcPr>
          <w:p w14:paraId="40B21955"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C33BCA">
              <w:rPr>
                <w:bCs/>
                <w:sz w:val="20"/>
              </w:rPr>
              <w:t>st</w:t>
            </w:r>
            <w:proofErr w:type="spellEnd"/>
            <w:r w:rsidRPr="00C33BCA">
              <w:rPr>
                <w:bCs/>
                <w:sz w:val="20"/>
              </w:rPr>
              <w:t>(v)</w:t>
            </w:r>
          </w:p>
        </w:tc>
      </w:tr>
      <w:tr w:rsidR="00C407D5" w:rsidRPr="00C33BCA" w14:paraId="16A43B6A" w14:textId="77777777" w:rsidTr="00106C6D">
        <w:trPr>
          <w:cantSplit/>
          <w:jc w:val="center"/>
        </w:trPr>
        <w:tc>
          <w:tcPr>
            <w:tcW w:w="7920" w:type="dxa"/>
          </w:tcPr>
          <w:p w14:paraId="2CA3FECE"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b/>
                <w:bCs/>
                <w:noProof/>
                <w:sz w:val="20"/>
              </w:rPr>
              <w:tab/>
            </w:r>
            <w:r w:rsidRPr="00C33BCA">
              <w:rPr>
                <w:noProof/>
                <w:sz w:val="20"/>
              </w:rPr>
              <w:t>}</w:t>
            </w:r>
          </w:p>
        </w:tc>
        <w:tc>
          <w:tcPr>
            <w:tcW w:w="1157" w:type="dxa"/>
          </w:tcPr>
          <w:p w14:paraId="2A72F16A"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5B98EC9F" w14:textId="77777777" w:rsidTr="00106C6D">
        <w:trPr>
          <w:cantSplit/>
          <w:jc w:val="center"/>
        </w:trPr>
        <w:tc>
          <w:tcPr>
            <w:tcW w:w="7920" w:type="dxa"/>
          </w:tcPr>
          <w:p w14:paraId="3588050F"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r>
            <w:r w:rsidRPr="00C33BCA">
              <w:rPr>
                <w:noProof/>
                <w:sz w:val="20"/>
              </w:rPr>
              <w:t>}</w:t>
            </w:r>
          </w:p>
        </w:tc>
        <w:tc>
          <w:tcPr>
            <w:tcW w:w="1157" w:type="dxa"/>
          </w:tcPr>
          <w:p w14:paraId="3E36E917"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B405DE" w14:paraId="779FE534" w14:textId="77777777" w:rsidTr="00106C6D">
        <w:trPr>
          <w:cantSplit/>
          <w:jc w:val="center"/>
        </w:trPr>
        <w:tc>
          <w:tcPr>
            <w:tcW w:w="7920" w:type="dxa"/>
          </w:tcPr>
          <w:p w14:paraId="14BA84BA"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33BCA">
              <w:rPr>
                <w:b/>
                <w:bCs/>
                <w:noProof/>
                <w:sz w:val="20"/>
              </w:rPr>
              <w:tab/>
              <w:t>ar</w:t>
            </w:r>
            <w:r w:rsidRPr="00C33BCA">
              <w:rPr>
                <w:b/>
                <w:bCs/>
                <w:sz w:val="20"/>
              </w:rPr>
              <w:t>_</w:t>
            </w:r>
            <w:proofErr w:type="spellStart"/>
            <w:r w:rsidRPr="00C33BCA">
              <w:rPr>
                <w:b/>
                <w:bCs/>
                <w:sz w:val="20"/>
              </w:rPr>
              <w:t>num_cancel</w:t>
            </w:r>
            <w:r>
              <w:rPr>
                <w:b/>
                <w:bCs/>
                <w:sz w:val="20"/>
              </w:rPr>
              <w:t>led</w:t>
            </w:r>
            <w:r w:rsidRPr="00C33BCA">
              <w:rPr>
                <w:b/>
                <w:bCs/>
                <w:sz w:val="20"/>
              </w:rPr>
              <w:t>_obj</w:t>
            </w:r>
            <w:r>
              <w:rPr>
                <w:b/>
                <w:bCs/>
                <w:sz w:val="20"/>
              </w:rPr>
              <w:t>ect</w:t>
            </w:r>
            <w:r w:rsidRPr="00C33BCA">
              <w:rPr>
                <w:b/>
                <w:bCs/>
                <w:sz w:val="20"/>
              </w:rPr>
              <w:t>s</w:t>
            </w:r>
            <w:proofErr w:type="spellEnd"/>
          </w:p>
        </w:tc>
        <w:tc>
          <w:tcPr>
            <w:tcW w:w="1157" w:type="dxa"/>
          </w:tcPr>
          <w:p w14:paraId="52829BCD" w14:textId="77777777" w:rsidR="00C407D5" w:rsidRPr="00B405DE"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B405DE">
              <w:rPr>
                <w:sz w:val="20"/>
              </w:rPr>
              <w:t>ue</w:t>
            </w:r>
            <w:proofErr w:type="spellEnd"/>
            <w:r w:rsidRPr="00B405DE">
              <w:rPr>
                <w:sz w:val="20"/>
              </w:rPr>
              <w:t>(v)</w:t>
            </w:r>
          </w:p>
        </w:tc>
      </w:tr>
      <w:tr w:rsidR="00C407D5" w:rsidRPr="00C33BCA" w14:paraId="34C92C73" w14:textId="77777777" w:rsidTr="00106C6D">
        <w:trPr>
          <w:cantSplit/>
          <w:jc w:val="center"/>
        </w:trPr>
        <w:tc>
          <w:tcPr>
            <w:tcW w:w="7920" w:type="dxa"/>
          </w:tcPr>
          <w:p w14:paraId="4C290502" w14:textId="77777777" w:rsidR="00C407D5" w:rsidRPr="00B405DE"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lang w:eastAsia="ko-KR"/>
              </w:rPr>
            </w:pPr>
            <w:r w:rsidRPr="00B405DE">
              <w:rPr>
                <w:b/>
                <w:bCs/>
                <w:noProof/>
                <w:sz w:val="20"/>
              </w:rPr>
              <w:tab/>
            </w:r>
            <w:r w:rsidRPr="00B405DE">
              <w:rPr>
                <w:bCs/>
                <w:sz w:val="20"/>
              </w:rPr>
              <w:t xml:space="preserve">for( </w:t>
            </w:r>
            <w:proofErr w:type="spellStart"/>
            <w:r w:rsidRPr="00B405DE">
              <w:rPr>
                <w:bCs/>
                <w:sz w:val="20"/>
              </w:rPr>
              <w:t>i</w:t>
            </w:r>
            <w:proofErr w:type="spellEnd"/>
            <w:r>
              <w:rPr>
                <w:bCs/>
                <w:sz w:val="20"/>
              </w:rPr>
              <w:t xml:space="preserve"> </w:t>
            </w:r>
            <w:r w:rsidRPr="00B405DE">
              <w:rPr>
                <w:bCs/>
                <w:sz w:val="20"/>
              </w:rPr>
              <w:t xml:space="preserve">= 0; </w:t>
            </w:r>
            <w:proofErr w:type="spellStart"/>
            <w:r w:rsidRPr="00B405DE">
              <w:rPr>
                <w:bCs/>
                <w:sz w:val="20"/>
              </w:rPr>
              <w:t>i</w:t>
            </w:r>
            <w:proofErr w:type="spellEnd"/>
            <w:r w:rsidRPr="00B405DE">
              <w:rPr>
                <w:bCs/>
                <w:sz w:val="20"/>
              </w:rPr>
              <w:t> &lt; </w:t>
            </w:r>
            <w:proofErr w:type="spellStart"/>
            <w:r w:rsidRPr="00B405DE">
              <w:rPr>
                <w:bCs/>
                <w:noProof/>
                <w:sz w:val="20"/>
              </w:rPr>
              <w:t>ar_num_cancel</w:t>
            </w:r>
            <w:r>
              <w:rPr>
                <w:bCs/>
                <w:noProof/>
                <w:sz w:val="20"/>
              </w:rPr>
              <w:t>led</w:t>
            </w:r>
            <w:r w:rsidRPr="00B405DE">
              <w:rPr>
                <w:bCs/>
                <w:noProof/>
                <w:sz w:val="20"/>
              </w:rPr>
              <w:t>_obj</w:t>
            </w:r>
            <w:r>
              <w:rPr>
                <w:bCs/>
                <w:noProof/>
                <w:sz w:val="20"/>
              </w:rPr>
              <w:t>ect</w:t>
            </w:r>
            <w:r w:rsidRPr="00B405DE">
              <w:rPr>
                <w:bCs/>
                <w:noProof/>
                <w:sz w:val="20"/>
              </w:rPr>
              <w:t>s</w:t>
            </w:r>
            <w:proofErr w:type="spellEnd"/>
            <w:r w:rsidRPr="00B405DE">
              <w:rPr>
                <w:bCs/>
                <w:sz w:val="20"/>
              </w:rPr>
              <w:t xml:space="preserve">; </w:t>
            </w:r>
            <w:proofErr w:type="spellStart"/>
            <w:r w:rsidRPr="00B405DE">
              <w:rPr>
                <w:bCs/>
                <w:sz w:val="20"/>
              </w:rPr>
              <w:t>i</w:t>
            </w:r>
            <w:proofErr w:type="spellEnd"/>
            <w:r w:rsidRPr="00B405DE">
              <w:rPr>
                <w:bCs/>
                <w:sz w:val="20"/>
              </w:rPr>
              <w:t>++ )</w:t>
            </w:r>
          </w:p>
        </w:tc>
        <w:tc>
          <w:tcPr>
            <w:tcW w:w="1157" w:type="dxa"/>
          </w:tcPr>
          <w:p w14:paraId="5CB20726"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C407D5" w:rsidRPr="00C33BCA" w14:paraId="1D89BFD5" w14:textId="77777777" w:rsidTr="00106C6D">
        <w:trPr>
          <w:cantSplit/>
          <w:jc w:val="center"/>
        </w:trPr>
        <w:tc>
          <w:tcPr>
            <w:tcW w:w="7920" w:type="dxa"/>
          </w:tcPr>
          <w:p w14:paraId="24BB03FB"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t>ar_cancel</w:t>
            </w:r>
            <w:r>
              <w:rPr>
                <w:b/>
                <w:bCs/>
                <w:noProof/>
                <w:sz w:val="20"/>
              </w:rPr>
              <w:t>led</w:t>
            </w:r>
            <w:r w:rsidRPr="009016A6">
              <w:rPr>
                <w:b/>
                <w:bCs/>
                <w:noProof/>
                <w:sz w:val="20"/>
              </w:rPr>
              <w:t>_obj</w:t>
            </w:r>
            <w:r>
              <w:rPr>
                <w:b/>
                <w:bCs/>
                <w:noProof/>
                <w:sz w:val="20"/>
              </w:rPr>
              <w:t>ect</w:t>
            </w:r>
            <w:r w:rsidRPr="009016A6">
              <w:rPr>
                <w:b/>
                <w:bCs/>
                <w:noProof/>
                <w:sz w:val="20"/>
              </w:rPr>
              <w:t>_idx</w:t>
            </w:r>
            <w:r w:rsidRPr="009016A6">
              <w:rPr>
                <w:noProof/>
                <w:sz w:val="20"/>
              </w:rPr>
              <w:t>[</w:t>
            </w:r>
            <w:r w:rsidRPr="009016A6">
              <w:rPr>
                <w:bCs/>
                <w:sz w:val="20"/>
              </w:rPr>
              <w:t> </w:t>
            </w:r>
            <w:proofErr w:type="spellStart"/>
            <w:r w:rsidRPr="009016A6">
              <w:rPr>
                <w:noProof/>
                <w:sz w:val="20"/>
              </w:rPr>
              <w:t>i</w:t>
            </w:r>
            <w:proofErr w:type="spellEnd"/>
            <w:r w:rsidRPr="009016A6">
              <w:rPr>
                <w:bCs/>
                <w:sz w:val="20"/>
              </w:rPr>
              <w:t> </w:t>
            </w:r>
            <w:r w:rsidRPr="009016A6">
              <w:rPr>
                <w:noProof/>
                <w:sz w:val="20"/>
              </w:rPr>
              <w:t>]</w:t>
            </w:r>
          </w:p>
        </w:tc>
        <w:tc>
          <w:tcPr>
            <w:tcW w:w="1157" w:type="dxa"/>
          </w:tcPr>
          <w:p w14:paraId="3594839C"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noProof/>
                <w:sz w:val="20"/>
              </w:rPr>
              <w:t>ue(v)</w:t>
            </w:r>
          </w:p>
        </w:tc>
      </w:tr>
      <w:tr w:rsidR="00C407D5" w:rsidRPr="00C33BCA" w14:paraId="5E2BBB4E" w14:textId="77777777" w:rsidTr="00106C6D">
        <w:trPr>
          <w:cantSplit/>
          <w:jc w:val="center"/>
        </w:trPr>
        <w:tc>
          <w:tcPr>
            <w:tcW w:w="7920" w:type="dxa"/>
          </w:tcPr>
          <w:p w14:paraId="4890FEC8"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t>ar</w:t>
            </w:r>
            <w:r w:rsidRPr="009016A6">
              <w:rPr>
                <w:b/>
                <w:bCs/>
                <w:sz w:val="20"/>
              </w:rPr>
              <w:t>_num_obj</w:t>
            </w:r>
            <w:r>
              <w:rPr>
                <w:b/>
                <w:bCs/>
                <w:sz w:val="20"/>
              </w:rPr>
              <w:t>ect</w:t>
            </w:r>
            <w:r w:rsidRPr="009016A6">
              <w:rPr>
                <w:b/>
                <w:bCs/>
                <w:sz w:val="20"/>
              </w:rPr>
              <w:t>s_minus1</w:t>
            </w:r>
          </w:p>
        </w:tc>
        <w:tc>
          <w:tcPr>
            <w:tcW w:w="1157" w:type="dxa"/>
          </w:tcPr>
          <w:p w14:paraId="7D8B2588"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roofErr w:type="spellStart"/>
            <w:r w:rsidRPr="009016A6">
              <w:rPr>
                <w:sz w:val="20"/>
              </w:rPr>
              <w:t>ue</w:t>
            </w:r>
            <w:proofErr w:type="spellEnd"/>
            <w:r w:rsidRPr="009016A6">
              <w:rPr>
                <w:sz w:val="20"/>
              </w:rPr>
              <w:t>(v)</w:t>
            </w:r>
          </w:p>
        </w:tc>
      </w:tr>
      <w:tr w:rsidR="00C407D5" w:rsidRPr="00C33BCA" w14:paraId="4E70C996" w14:textId="77777777" w:rsidTr="00106C6D">
        <w:trPr>
          <w:cantSplit/>
          <w:jc w:val="center"/>
        </w:trPr>
        <w:tc>
          <w:tcPr>
            <w:tcW w:w="7920" w:type="dxa"/>
          </w:tcPr>
          <w:p w14:paraId="4EBD8490"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Cs/>
                <w:sz w:val="20"/>
              </w:rPr>
              <w:t xml:space="preserve">for( </w:t>
            </w:r>
            <w:proofErr w:type="spellStart"/>
            <w:r w:rsidRPr="009016A6">
              <w:rPr>
                <w:bCs/>
                <w:sz w:val="20"/>
              </w:rPr>
              <w:t>i</w:t>
            </w:r>
            <w:proofErr w:type="spellEnd"/>
            <w:r>
              <w:rPr>
                <w:bCs/>
                <w:sz w:val="20"/>
              </w:rPr>
              <w:t xml:space="preserve"> </w:t>
            </w:r>
            <w:r w:rsidRPr="009016A6">
              <w:rPr>
                <w:bCs/>
                <w:sz w:val="20"/>
              </w:rPr>
              <w:t xml:space="preserve">= 0; </w:t>
            </w:r>
            <w:proofErr w:type="spellStart"/>
            <w:r w:rsidRPr="009016A6">
              <w:rPr>
                <w:bCs/>
                <w:sz w:val="20"/>
              </w:rPr>
              <w:t>i</w:t>
            </w:r>
            <w:proofErr w:type="spellEnd"/>
            <w:r w:rsidRPr="009016A6">
              <w:rPr>
                <w:bCs/>
                <w:sz w:val="20"/>
              </w:rPr>
              <w:t>  &lt;=  </w:t>
            </w:r>
            <w:r w:rsidRPr="009016A6">
              <w:rPr>
                <w:bCs/>
                <w:noProof/>
                <w:sz w:val="20"/>
              </w:rPr>
              <w:t>ar_num_obj</w:t>
            </w:r>
            <w:r>
              <w:rPr>
                <w:bCs/>
                <w:noProof/>
                <w:sz w:val="20"/>
              </w:rPr>
              <w:t>ect</w:t>
            </w:r>
            <w:r w:rsidRPr="009016A6">
              <w:rPr>
                <w:bCs/>
                <w:noProof/>
                <w:sz w:val="20"/>
              </w:rPr>
              <w:t>s</w:t>
            </w:r>
            <w:r w:rsidRPr="009016A6">
              <w:rPr>
                <w:bCs/>
                <w:sz w:val="20"/>
              </w:rPr>
              <w:t>_minus1;i++ ) {</w:t>
            </w:r>
          </w:p>
        </w:tc>
        <w:tc>
          <w:tcPr>
            <w:tcW w:w="1157" w:type="dxa"/>
          </w:tcPr>
          <w:p w14:paraId="5793715C"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2E0FE972" w14:textId="77777777" w:rsidTr="00106C6D">
        <w:trPr>
          <w:cantSplit/>
          <w:jc w:val="center"/>
        </w:trPr>
        <w:tc>
          <w:tcPr>
            <w:tcW w:w="7920" w:type="dxa"/>
          </w:tcPr>
          <w:p w14:paraId="57F2604C"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t>ar_obj</w:t>
            </w:r>
            <w:r>
              <w:rPr>
                <w:b/>
                <w:bCs/>
                <w:noProof/>
                <w:sz w:val="20"/>
              </w:rPr>
              <w:t>ect</w:t>
            </w:r>
            <w:r w:rsidRPr="009016A6">
              <w:rPr>
                <w:b/>
                <w:bCs/>
                <w:noProof/>
                <w:sz w:val="20"/>
              </w:rPr>
              <w:t>_idx</w:t>
            </w:r>
            <w:r w:rsidRPr="009016A6">
              <w:rPr>
                <w:noProof/>
                <w:sz w:val="20"/>
              </w:rPr>
              <w:t>[</w:t>
            </w:r>
            <w:r w:rsidRPr="009016A6">
              <w:rPr>
                <w:bCs/>
                <w:sz w:val="20"/>
              </w:rPr>
              <w:t> </w:t>
            </w:r>
            <w:proofErr w:type="spellStart"/>
            <w:r w:rsidRPr="009016A6">
              <w:rPr>
                <w:noProof/>
                <w:sz w:val="20"/>
              </w:rPr>
              <w:t>i</w:t>
            </w:r>
            <w:proofErr w:type="spellEnd"/>
            <w:r w:rsidRPr="009016A6">
              <w:rPr>
                <w:bCs/>
                <w:sz w:val="20"/>
              </w:rPr>
              <w:t> </w:t>
            </w:r>
            <w:r w:rsidRPr="009016A6">
              <w:rPr>
                <w:noProof/>
                <w:sz w:val="20"/>
              </w:rPr>
              <w:t>]</w:t>
            </w:r>
          </w:p>
        </w:tc>
        <w:tc>
          <w:tcPr>
            <w:tcW w:w="1157" w:type="dxa"/>
          </w:tcPr>
          <w:p w14:paraId="08653787"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noProof/>
                <w:sz w:val="20"/>
              </w:rPr>
              <w:t>ue(v)</w:t>
            </w:r>
          </w:p>
        </w:tc>
      </w:tr>
      <w:tr w:rsidR="00C407D5" w:rsidRPr="00C33BCA" w14:paraId="5C3F62FE" w14:textId="77777777" w:rsidTr="00106C6D">
        <w:trPr>
          <w:cantSplit/>
          <w:jc w:val="center"/>
        </w:trPr>
        <w:tc>
          <w:tcPr>
            <w:tcW w:w="7920" w:type="dxa"/>
          </w:tcPr>
          <w:p w14:paraId="337B851E"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t>ar</w:t>
            </w:r>
            <w:r w:rsidRPr="009016A6">
              <w:rPr>
                <w:b/>
                <w:noProof/>
                <w:sz w:val="20"/>
              </w:rPr>
              <w:t>_new_obj</w:t>
            </w:r>
            <w:r>
              <w:rPr>
                <w:b/>
                <w:noProof/>
                <w:sz w:val="20"/>
              </w:rPr>
              <w:t>ect</w:t>
            </w:r>
            <w:r w:rsidRPr="009016A6">
              <w:rPr>
                <w:b/>
                <w:noProof/>
                <w:sz w:val="20"/>
              </w:rPr>
              <w:t>_flag[</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24AEAD69"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sz w:val="20"/>
              </w:rPr>
              <w:t>u(1)</w:t>
            </w:r>
          </w:p>
        </w:tc>
      </w:tr>
      <w:tr w:rsidR="00C407D5" w:rsidRPr="00C33BCA" w14:paraId="6C212614" w14:textId="77777777" w:rsidTr="00106C6D">
        <w:trPr>
          <w:cantSplit/>
          <w:jc w:val="center"/>
        </w:trPr>
        <w:tc>
          <w:tcPr>
            <w:tcW w:w="7920" w:type="dxa"/>
          </w:tcPr>
          <w:p w14:paraId="06C59FEA"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Cs/>
                <w:noProof/>
                <w:sz w:val="20"/>
              </w:rPr>
              <w:tab/>
              <w:t>if( !ar</w:t>
            </w:r>
            <w:r w:rsidRPr="009016A6">
              <w:rPr>
                <w:noProof/>
                <w:sz w:val="20"/>
              </w:rPr>
              <w:t>_new_obj</w:t>
            </w:r>
            <w:r>
              <w:rPr>
                <w:noProof/>
                <w:sz w:val="20"/>
              </w:rPr>
              <w:t>ect</w:t>
            </w:r>
            <w:r w:rsidRPr="009016A6">
              <w:rPr>
                <w:noProof/>
                <w:sz w:val="20"/>
              </w:rPr>
              <w:t>_flag[</w:t>
            </w:r>
            <w:r w:rsidRPr="009016A6">
              <w:rPr>
                <w:bCs/>
                <w:sz w:val="20"/>
              </w:rPr>
              <w:t> </w:t>
            </w:r>
            <w:proofErr w:type="spellStart"/>
            <w:r w:rsidRPr="009016A6">
              <w:rPr>
                <w:noProof/>
                <w:sz w:val="20"/>
              </w:rPr>
              <w:t>ar_obj</w:t>
            </w:r>
            <w:r>
              <w:rPr>
                <w:noProof/>
                <w:sz w:val="20"/>
              </w:rPr>
              <w:t>ect</w:t>
            </w:r>
            <w:r w:rsidRPr="009016A6">
              <w:rPr>
                <w:noProof/>
                <w:sz w:val="20"/>
              </w:rPr>
              <w:t>_idx</w:t>
            </w:r>
            <w:proofErr w:type="spellEnd"/>
            <w:r w:rsidRPr="009016A6">
              <w:rPr>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r>
              <w:rPr>
                <w:bCs/>
                <w:sz w:val="20"/>
              </w:rPr>
              <w:t> </w:t>
            </w:r>
            <w:r w:rsidRPr="009016A6">
              <w:rPr>
                <w:bCs/>
                <w:noProof/>
                <w:sz w:val="20"/>
              </w:rPr>
              <w:t>)</w:t>
            </w:r>
          </w:p>
        </w:tc>
        <w:tc>
          <w:tcPr>
            <w:tcW w:w="1157" w:type="dxa"/>
          </w:tcPr>
          <w:p w14:paraId="66948E3A"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44286603" w14:textId="77777777" w:rsidTr="00106C6D">
        <w:trPr>
          <w:cantSplit/>
          <w:jc w:val="center"/>
        </w:trPr>
        <w:tc>
          <w:tcPr>
            <w:tcW w:w="7920" w:type="dxa"/>
          </w:tcPr>
          <w:p w14:paraId="4EBEB364"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04F4F35A"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sz w:val="20"/>
              </w:rPr>
              <w:t>u(1)</w:t>
            </w:r>
          </w:p>
        </w:tc>
      </w:tr>
      <w:tr w:rsidR="00C407D5" w:rsidRPr="00C33BCA" w14:paraId="3C28BB0A" w14:textId="77777777" w:rsidTr="00106C6D">
        <w:trPr>
          <w:cantSplit/>
          <w:jc w:val="center"/>
        </w:trPr>
        <w:tc>
          <w:tcPr>
            <w:tcW w:w="7920" w:type="dxa"/>
          </w:tcPr>
          <w:p w14:paraId="1E553F07" w14:textId="216C43A3"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ind w:firstLineChars="100" w:firstLine="220"/>
              <w:rPr>
                <w:b/>
                <w:bCs/>
                <w:noProof/>
                <w:sz w:val="20"/>
                <w:highlight w:val="yellow"/>
              </w:rPr>
            </w:pPr>
            <w:r w:rsidRPr="00C407D5">
              <w:rPr>
                <w:highlight w:val="yellow"/>
              </w:rPr>
              <w:t xml:space="preserve">if ( </w:t>
            </w:r>
            <w:proofErr w:type="spellStart"/>
            <w:r w:rsidRPr="00C407D5">
              <w:rPr>
                <w:highlight w:val="yellow"/>
              </w:rPr>
              <w:t>ar_object_mask_present_flag</w:t>
            </w:r>
            <w:proofErr w:type="spellEnd"/>
            <w:r w:rsidRPr="00C407D5">
              <w:rPr>
                <w:highlight w:val="yellow"/>
              </w:rPr>
              <w:t xml:space="preserve"> ) {</w:t>
            </w:r>
          </w:p>
        </w:tc>
        <w:tc>
          <w:tcPr>
            <w:tcW w:w="1157" w:type="dxa"/>
          </w:tcPr>
          <w:p w14:paraId="475FAAD0" w14:textId="77777777"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6B40E8C5" w14:textId="77777777" w:rsidTr="00106C6D">
        <w:trPr>
          <w:cantSplit/>
          <w:jc w:val="center"/>
        </w:trPr>
        <w:tc>
          <w:tcPr>
            <w:tcW w:w="7920" w:type="dxa"/>
          </w:tcPr>
          <w:p w14:paraId="28AFA969" w14:textId="532CBE15"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b/>
                <w:highlight w:val="yellow"/>
              </w:rPr>
              <w:t xml:space="preserve">      </w:t>
            </w:r>
            <w:proofErr w:type="spellStart"/>
            <w:r w:rsidRPr="00C407D5">
              <w:rPr>
                <w:b/>
                <w:highlight w:val="yellow"/>
              </w:rPr>
              <w:t>ar_bounding_box_mask_present_flag</w:t>
            </w:r>
            <w:proofErr w:type="spellEnd"/>
            <w:r w:rsidRPr="00C407D5">
              <w:rPr>
                <w:b/>
                <w:highlight w:val="yellow"/>
              </w:rPr>
              <w:t xml:space="preserve">[ </w:t>
            </w:r>
            <w:proofErr w:type="spellStart"/>
            <w:r w:rsidRPr="00C407D5">
              <w:rPr>
                <w:b/>
                <w:highlight w:val="yellow"/>
              </w:rPr>
              <w:t>ar_object_idx</w:t>
            </w:r>
            <w:proofErr w:type="spellEnd"/>
            <w:r w:rsidRPr="00C407D5">
              <w:rPr>
                <w:b/>
                <w:highlight w:val="yellow"/>
              </w:rPr>
              <w:t xml:space="preserve">[ </w:t>
            </w:r>
            <w:proofErr w:type="spellStart"/>
            <w:r w:rsidRPr="00C407D5">
              <w:rPr>
                <w:b/>
                <w:highlight w:val="yellow"/>
              </w:rPr>
              <w:t>i</w:t>
            </w:r>
            <w:proofErr w:type="spellEnd"/>
            <w:r w:rsidRPr="00C407D5">
              <w:rPr>
                <w:b/>
                <w:highlight w:val="yellow"/>
              </w:rPr>
              <w:t xml:space="preserve"> ] ]</w:t>
            </w:r>
          </w:p>
        </w:tc>
        <w:tc>
          <w:tcPr>
            <w:tcW w:w="1157" w:type="dxa"/>
          </w:tcPr>
          <w:p w14:paraId="7602FA15" w14:textId="698B6E9D"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r w:rsidRPr="00C407D5">
              <w:rPr>
                <w:sz w:val="20"/>
                <w:highlight w:val="yellow"/>
              </w:rPr>
              <w:t>u(1)</w:t>
            </w:r>
          </w:p>
        </w:tc>
      </w:tr>
      <w:tr w:rsidR="00C407D5" w:rsidRPr="00C33BCA" w14:paraId="47CA0669" w14:textId="77777777" w:rsidTr="00106C6D">
        <w:trPr>
          <w:cantSplit/>
          <w:jc w:val="center"/>
        </w:trPr>
        <w:tc>
          <w:tcPr>
            <w:tcW w:w="7920" w:type="dxa"/>
          </w:tcPr>
          <w:p w14:paraId="3F32C7D8" w14:textId="24B01DE5"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highlight w:val="yellow"/>
              </w:rPr>
              <w:t xml:space="preserve">      if ( </w:t>
            </w:r>
            <w:proofErr w:type="spellStart"/>
            <w:r w:rsidRPr="00C407D5">
              <w:rPr>
                <w:highlight w:val="yellow"/>
              </w:rPr>
              <w:t>ar_bounding_box_mask_present_flag</w:t>
            </w:r>
            <w:proofErr w:type="spellEnd"/>
            <w:r w:rsidRPr="00C407D5">
              <w:rPr>
                <w:highlight w:val="yellow"/>
              </w:rPr>
              <w:t xml:space="preserve">[ </w:t>
            </w:r>
            <w:proofErr w:type="spellStart"/>
            <w:r w:rsidRPr="00C407D5">
              <w:rPr>
                <w:highlight w:val="yellow"/>
              </w:rPr>
              <w:t>ar_object_idx</w:t>
            </w:r>
            <w:proofErr w:type="spellEnd"/>
            <w:r w:rsidRPr="00C407D5">
              <w:rPr>
                <w:highlight w:val="yellow"/>
              </w:rPr>
              <w:t xml:space="preserve">[ </w:t>
            </w:r>
            <w:proofErr w:type="spellStart"/>
            <w:r w:rsidRPr="00C407D5">
              <w:rPr>
                <w:highlight w:val="yellow"/>
              </w:rPr>
              <w:t>i</w:t>
            </w:r>
            <w:proofErr w:type="spellEnd"/>
            <w:r w:rsidRPr="00C407D5">
              <w:rPr>
                <w:highlight w:val="yellow"/>
              </w:rPr>
              <w:t xml:space="preserve"> ] ]  &amp;&amp;  (!</w:t>
            </w:r>
            <w:proofErr w:type="spellStart"/>
            <w:r w:rsidRPr="00C407D5">
              <w:rPr>
                <w:highlight w:val="yellow"/>
              </w:rPr>
              <w:t>ar_new_object_flag</w:t>
            </w:r>
            <w:proofErr w:type="spellEnd"/>
            <w:r w:rsidRPr="00C407D5">
              <w:rPr>
                <w:highlight w:val="yellow"/>
              </w:rPr>
              <w:t xml:space="preserve">[ </w:t>
            </w:r>
            <w:proofErr w:type="spellStart"/>
            <w:r w:rsidRPr="00C407D5">
              <w:rPr>
                <w:highlight w:val="yellow"/>
              </w:rPr>
              <w:t>ar_object_idx</w:t>
            </w:r>
            <w:proofErr w:type="spellEnd"/>
            <w:r w:rsidRPr="00C407D5">
              <w:rPr>
                <w:highlight w:val="yellow"/>
              </w:rPr>
              <w:t xml:space="preserve">[ </w:t>
            </w:r>
            <w:proofErr w:type="spellStart"/>
            <w:r w:rsidRPr="00C407D5">
              <w:rPr>
                <w:highlight w:val="yellow"/>
              </w:rPr>
              <w:t>i</w:t>
            </w:r>
            <w:proofErr w:type="spellEnd"/>
            <w:r w:rsidRPr="00C407D5">
              <w:rPr>
                <w:highlight w:val="yellow"/>
              </w:rPr>
              <w:t xml:space="preserve"> ] ] ||  !</w:t>
            </w:r>
            <w:proofErr w:type="spellStart"/>
            <w:r w:rsidRPr="00C407D5">
              <w:rPr>
                <w:highlight w:val="yellow"/>
              </w:rPr>
              <w:t>ar_bounding_box_update_flag</w:t>
            </w:r>
            <w:proofErr w:type="spellEnd"/>
            <w:r w:rsidRPr="00C407D5">
              <w:rPr>
                <w:highlight w:val="yellow"/>
              </w:rPr>
              <w:t xml:space="preserve">[ </w:t>
            </w:r>
            <w:proofErr w:type="spellStart"/>
            <w:r w:rsidRPr="00C407D5">
              <w:rPr>
                <w:highlight w:val="yellow"/>
              </w:rPr>
              <w:t>ar_object_idx</w:t>
            </w:r>
            <w:proofErr w:type="spellEnd"/>
            <w:r w:rsidRPr="00C407D5">
              <w:rPr>
                <w:highlight w:val="yellow"/>
              </w:rPr>
              <w:t xml:space="preserve">[ </w:t>
            </w:r>
            <w:proofErr w:type="spellStart"/>
            <w:r w:rsidRPr="00C407D5">
              <w:rPr>
                <w:highlight w:val="yellow"/>
              </w:rPr>
              <w:t>i</w:t>
            </w:r>
            <w:proofErr w:type="spellEnd"/>
            <w:r w:rsidRPr="00C407D5">
              <w:rPr>
                <w:highlight w:val="yellow"/>
              </w:rPr>
              <w:t xml:space="preserve"> ] ] )) {</w:t>
            </w:r>
          </w:p>
        </w:tc>
        <w:tc>
          <w:tcPr>
            <w:tcW w:w="1157" w:type="dxa"/>
          </w:tcPr>
          <w:p w14:paraId="1A2991C6" w14:textId="77777777"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27F5B699" w14:textId="77777777" w:rsidTr="00106C6D">
        <w:trPr>
          <w:cantSplit/>
          <w:jc w:val="center"/>
        </w:trPr>
        <w:tc>
          <w:tcPr>
            <w:tcW w:w="7920" w:type="dxa"/>
          </w:tcPr>
          <w:p w14:paraId="4FFC09FF" w14:textId="1377A007"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b/>
                <w:highlight w:val="yellow"/>
              </w:rPr>
              <w:t xml:space="preserve">        </w:t>
            </w:r>
            <w:proofErr w:type="spellStart"/>
            <w:r w:rsidRPr="00C407D5">
              <w:rPr>
                <w:b/>
                <w:highlight w:val="yellow"/>
              </w:rPr>
              <w:t>ar_bounding_box_mask_infer_flag</w:t>
            </w:r>
            <w:proofErr w:type="spellEnd"/>
            <w:r w:rsidRPr="00C407D5">
              <w:rPr>
                <w:b/>
                <w:highlight w:val="yellow"/>
              </w:rPr>
              <w:t xml:space="preserve">[ </w:t>
            </w:r>
            <w:proofErr w:type="spellStart"/>
            <w:r w:rsidRPr="00C407D5">
              <w:rPr>
                <w:b/>
                <w:highlight w:val="yellow"/>
              </w:rPr>
              <w:t>ar_object_idx</w:t>
            </w:r>
            <w:proofErr w:type="spellEnd"/>
            <w:r w:rsidRPr="00C407D5">
              <w:rPr>
                <w:b/>
                <w:highlight w:val="yellow"/>
              </w:rPr>
              <w:t xml:space="preserve">[ </w:t>
            </w:r>
            <w:proofErr w:type="spellStart"/>
            <w:r w:rsidRPr="00C407D5">
              <w:rPr>
                <w:b/>
                <w:highlight w:val="yellow"/>
              </w:rPr>
              <w:t>i</w:t>
            </w:r>
            <w:proofErr w:type="spellEnd"/>
            <w:r w:rsidRPr="00C407D5">
              <w:rPr>
                <w:b/>
                <w:highlight w:val="yellow"/>
              </w:rPr>
              <w:t xml:space="preserve"> ] ]</w:t>
            </w:r>
          </w:p>
        </w:tc>
        <w:tc>
          <w:tcPr>
            <w:tcW w:w="1157" w:type="dxa"/>
          </w:tcPr>
          <w:p w14:paraId="13185807" w14:textId="251F7CF1"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r w:rsidRPr="00C407D5">
              <w:rPr>
                <w:sz w:val="20"/>
                <w:highlight w:val="yellow"/>
              </w:rPr>
              <w:t>u(1)</w:t>
            </w:r>
          </w:p>
        </w:tc>
      </w:tr>
      <w:tr w:rsidR="00C407D5" w:rsidRPr="00C33BCA" w14:paraId="46C6FF80" w14:textId="77777777" w:rsidTr="00106C6D">
        <w:trPr>
          <w:cantSplit/>
          <w:jc w:val="center"/>
        </w:trPr>
        <w:tc>
          <w:tcPr>
            <w:tcW w:w="7920" w:type="dxa"/>
          </w:tcPr>
          <w:p w14:paraId="3D4AFF4B" w14:textId="6F42EB1B"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highlight w:val="yellow"/>
              </w:rPr>
              <w:t xml:space="preserve">      }</w:t>
            </w:r>
          </w:p>
        </w:tc>
        <w:tc>
          <w:tcPr>
            <w:tcW w:w="1157" w:type="dxa"/>
          </w:tcPr>
          <w:p w14:paraId="0130C375" w14:textId="77777777"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085CE017" w14:textId="77777777" w:rsidTr="00106C6D">
        <w:trPr>
          <w:cantSplit/>
          <w:jc w:val="center"/>
        </w:trPr>
        <w:tc>
          <w:tcPr>
            <w:tcW w:w="7920" w:type="dxa"/>
          </w:tcPr>
          <w:p w14:paraId="6C76E727" w14:textId="75425E58" w:rsidR="00C407D5" w:rsidRPr="00C407D5" w:rsidRDefault="00C407D5" w:rsidP="00C407D5">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bCs/>
                <w:noProof/>
                <w:sz w:val="20"/>
                <w:highlight w:val="yellow"/>
              </w:rPr>
            </w:pPr>
            <w:r w:rsidRPr="00C407D5">
              <w:rPr>
                <w:highlight w:val="yellow"/>
              </w:rPr>
              <w:t xml:space="preserve">    }</w:t>
            </w:r>
          </w:p>
        </w:tc>
        <w:tc>
          <w:tcPr>
            <w:tcW w:w="1157" w:type="dxa"/>
          </w:tcPr>
          <w:p w14:paraId="288EC65F" w14:textId="77777777" w:rsidR="00C407D5" w:rsidRPr="00C407D5" w:rsidRDefault="00C407D5" w:rsidP="00C407D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1E123107" w14:textId="77777777" w:rsidTr="00106C6D">
        <w:trPr>
          <w:cantSplit/>
          <w:jc w:val="center"/>
        </w:trPr>
        <w:tc>
          <w:tcPr>
            <w:tcW w:w="7920" w:type="dxa"/>
          </w:tcPr>
          <w:p w14:paraId="5CDE6245"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lastRenderedPageBreak/>
              <w:tab/>
            </w:r>
            <w:r w:rsidRPr="009016A6">
              <w:rPr>
                <w:b/>
                <w:bCs/>
                <w:noProof/>
                <w:sz w:val="20"/>
              </w:rPr>
              <w:tab/>
            </w:r>
            <w:r w:rsidRPr="009016A6">
              <w:rPr>
                <w:noProof/>
                <w:sz w:val="20"/>
              </w:rPr>
              <w:t>if( </w:t>
            </w:r>
            <w:r w:rsidRPr="009016A6">
              <w:rPr>
                <w:bCs/>
                <w:noProof/>
                <w:sz w:val="20"/>
              </w:rPr>
              <w:t>ar</w:t>
            </w:r>
            <w:r w:rsidRPr="009016A6">
              <w:rPr>
                <w:noProof/>
                <w:sz w:val="20"/>
              </w:rPr>
              <w:t>_new_obj</w:t>
            </w:r>
            <w:r>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r>
              <w:rPr>
                <w:bCs/>
                <w:sz w:val="20"/>
              </w:rPr>
              <w:t> </w:t>
            </w:r>
            <w:r w:rsidRPr="009016A6">
              <w:rPr>
                <w:bCs/>
                <w:sz w:val="20"/>
              </w:rPr>
              <w:t>&amp;&amp;</w:t>
            </w:r>
            <w:r>
              <w:rPr>
                <w:bCs/>
                <w:sz w:val="20"/>
              </w:rPr>
              <w:t> </w:t>
            </w:r>
            <w:r w:rsidRPr="009016A6">
              <w:rPr>
                <w:bCs/>
                <w:sz w:val="20"/>
              </w:rPr>
              <w:t> </w:t>
            </w:r>
            <w:proofErr w:type="spellStart"/>
            <w:r w:rsidRPr="009016A6">
              <w:rPr>
                <w:noProof/>
                <w:sz w:val="20"/>
              </w:rPr>
              <w:t>ar_obj</w:t>
            </w:r>
            <w:r>
              <w:rPr>
                <w:noProof/>
                <w:sz w:val="20"/>
              </w:rPr>
              <w:t>ect</w:t>
            </w:r>
            <w:r w:rsidRPr="009016A6">
              <w:rPr>
                <w:noProof/>
                <w:sz w:val="20"/>
              </w:rPr>
              <w:t>_label_present_flag</w:t>
            </w:r>
            <w:proofErr w:type="spellEnd"/>
            <w:r w:rsidRPr="009016A6">
              <w:rPr>
                <w:noProof/>
                <w:sz w:val="20"/>
              </w:rPr>
              <w:t> )</w:t>
            </w:r>
          </w:p>
        </w:tc>
        <w:tc>
          <w:tcPr>
            <w:tcW w:w="1157" w:type="dxa"/>
          </w:tcPr>
          <w:p w14:paraId="5A6CE175"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14E6882D" w14:textId="77777777" w:rsidTr="00106C6D">
        <w:trPr>
          <w:cantSplit/>
          <w:jc w:val="center"/>
        </w:trPr>
        <w:tc>
          <w:tcPr>
            <w:tcW w:w="7920" w:type="dxa"/>
          </w:tcPr>
          <w:p w14:paraId="3AEFA61F"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t>ar_obj</w:t>
            </w:r>
            <w:r>
              <w:rPr>
                <w:b/>
                <w:bCs/>
                <w:noProof/>
                <w:sz w:val="20"/>
              </w:rPr>
              <w:t>ect</w:t>
            </w:r>
            <w:r w:rsidRPr="009016A6">
              <w:rPr>
                <w:b/>
                <w:bCs/>
                <w:noProof/>
                <w:sz w:val="20"/>
              </w:rPr>
              <w:t>_label_idc</w:t>
            </w:r>
            <w:r w:rsidRPr="009016A6">
              <w:rPr>
                <w:noProof/>
                <w:sz w:val="20"/>
              </w:rPr>
              <w:t>[ </w:t>
            </w:r>
            <w:r w:rsidRPr="009016A6">
              <w:rPr>
                <w:bCs/>
                <w:noProof/>
                <w:sz w:val="20"/>
              </w:rPr>
              <w:t>ar_obj</w:t>
            </w:r>
            <w:r>
              <w:rPr>
                <w:bCs/>
                <w:noProof/>
                <w:sz w:val="20"/>
              </w:rPr>
              <w:t>ect</w:t>
            </w:r>
            <w:r w:rsidRPr="009016A6">
              <w:rPr>
                <w:bCs/>
                <w:noProof/>
                <w:sz w:val="20"/>
              </w:rPr>
              <w:t>_idx[</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16C4BF2B"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roofErr w:type="spellStart"/>
            <w:r w:rsidRPr="009016A6">
              <w:rPr>
                <w:sz w:val="20"/>
              </w:rPr>
              <w:t>ue</w:t>
            </w:r>
            <w:proofErr w:type="spellEnd"/>
            <w:r w:rsidRPr="009016A6">
              <w:rPr>
                <w:sz w:val="20"/>
              </w:rPr>
              <w:t>(v)</w:t>
            </w:r>
          </w:p>
        </w:tc>
      </w:tr>
      <w:tr w:rsidR="00C407D5" w:rsidRPr="00C33BCA" w14:paraId="34E8BC71" w14:textId="77777777" w:rsidTr="00106C6D">
        <w:trPr>
          <w:cantSplit/>
          <w:jc w:val="center"/>
        </w:trPr>
        <w:tc>
          <w:tcPr>
            <w:tcW w:w="7920" w:type="dxa"/>
          </w:tcPr>
          <w:p w14:paraId="6B02D89F"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noProof/>
                <w:sz w:val="20"/>
              </w:rPr>
              <w:t>if( ar_partial_obj</w:t>
            </w:r>
            <w:r>
              <w:rPr>
                <w:noProof/>
                <w:sz w:val="20"/>
              </w:rPr>
              <w:t>ect</w:t>
            </w:r>
            <w:r w:rsidRPr="009016A6">
              <w:rPr>
                <w:noProof/>
                <w:sz w:val="20"/>
              </w:rPr>
              <w:t>_flag_present_flag )</w:t>
            </w:r>
          </w:p>
        </w:tc>
        <w:tc>
          <w:tcPr>
            <w:tcW w:w="1157" w:type="dxa"/>
          </w:tcPr>
          <w:p w14:paraId="673D4764"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27950340" w14:textId="77777777" w:rsidTr="00106C6D">
        <w:trPr>
          <w:cantSplit/>
          <w:jc w:val="center"/>
        </w:trPr>
        <w:tc>
          <w:tcPr>
            <w:tcW w:w="7920" w:type="dxa"/>
          </w:tcPr>
          <w:p w14:paraId="5F921137"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t>ar_partial_obj</w:t>
            </w:r>
            <w:r>
              <w:rPr>
                <w:b/>
                <w:bCs/>
                <w:noProof/>
                <w:sz w:val="20"/>
              </w:rPr>
              <w:t>ect</w:t>
            </w:r>
            <w:r w:rsidRPr="009016A6">
              <w:rPr>
                <w:b/>
                <w:bCs/>
                <w:noProof/>
                <w:sz w:val="20"/>
              </w:rPr>
              <w:t>_flag</w:t>
            </w:r>
            <w:r w:rsidRPr="009016A6">
              <w:rPr>
                <w:noProof/>
                <w:sz w:val="20"/>
              </w:rPr>
              <w:t>[</w:t>
            </w:r>
            <w:r w:rsidRPr="009016A6">
              <w:rPr>
                <w:bCs/>
                <w:sz w:val="20"/>
              </w:rPr>
              <w:t> </w:t>
            </w:r>
            <w:proofErr w:type="spellStart"/>
            <w:r w:rsidRPr="009016A6">
              <w:rPr>
                <w:noProof/>
                <w:sz w:val="20"/>
              </w:rPr>
              <w:t>ar_obj</w:t>
            </w:r>
            <w:r>
              <w:rPr>
                <w:noProof/>
                <w:sz w:val="20"/>
              </w:rPr>
              <w:t>ect</w:t>
            </w:r>
            <w:r w:rsidRPr="009016A6">
              <w:rPr>
                <w:noProof/>
                <w:sz w:val="20"/>
              </w:rPr>
              <w:t>_idx</w:t>
            </w:r>
            <w:proofErr w:type="spellEnd"/>
            <w:r w:rsidRPr="009016A6">
              <w:rPr>
                <w:noProof/>
                <w:sz w:val="20"/>
              </w:rPr>
              <w:t>[ i ]</w:t>
            </w:r>
            <w:r>
              <w:rPr>
                <w:noProof/>
                <w:sz w:val="20"/>
              </w:rPr>
              <w:t> </w:t>
            </w:r>
            <w:r w:rsidRPr="009016A6">
              <w:rPr>
                <w:noProof/>
                <w:sz w:val="20"/>
              </w:rPr>
              <w:t>]</w:t>
            </w:r>
          </w:p>
        </w:tc>
        <w:tc>
          <w:tcPr>
            <w:tcW w:w="1157" w:type="dxa"/>
          </w:tcPr>
          <w:p w14:paraId="01AB66D7"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sz w:val="20"/>
              </w:rPr>
              <w:t>u(1)</w:t>
            </w:r>
          </w:p>
        </w:tc>
      </w:tr>
      <w:tr w:rsidR="00C407D5" w:rsidRPr="00C33BCA" w14:paraId="5DC865F6" w14:textId="77777777" w:rsidTr="00106C6D">
        <w:trPr>
          <w:cantSplit/>
          <w:jc w:val="center"/>
        </w:trPr>
        <w:tc>
          <w:tcPr>
            <w:tcW w:w="7920" w:type="dxa"/>
          </w:tcPr>
          <w:p w14:paraId="1AAA6A1F"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9016A6">
              <w:rPr>
                <w:b/>
                <w:bCs/>
                <w:noProof/>
                <w:sz w:val="20"/>
              </w:rPr>
              <w:tab/>
            </w:r>
            <w:r w:rsidRPr="009016A6">
              <w:rPr>
                <w:b/>
                <w:bCs/>
                <w:noProof/>
                <w:sz w:val="20"/>
              </w:rPr>
              <w:tab/>
            </w:r>
            <w:r w:rsidRPr="009016A6">
              <w:rPr>
                <w:noProof/>
                <w:sz w:val="20"/>
              </w:rPr>
              <w:t>if( </w:t>
            </w:r>
            <w:r w:rsidRPr="009016A6">
              <w:rPr>
                <w:bCs/>
                <w:noProof/>
                <w:sz w:val="20"/>
              </w:rPr>
              <w:t>ar_obj</w:t>
            </w:r>
            <w:r>
              <w:rPr>
                <w:bCs/>
                <w:noProof/>
                <w:sz w:val="20"/>
              </w:rPr>
              <w:t>ect</w:t>
            </w:r>
            <w:r w:rsidRPr="009016A6">
              <w:rPr>
                <w:bCs/>
                <w:noProof/>
                <w:sz w:val="20"/>
              </w:rPr>
              <w:t>_</w:t>
            </w:r>
            <w:r w:rsidRPr="009016A6">
              <w:rPr>
                <w:noProof/>
                <w:sz w:val="20"/>
              </w:rPr>
              <w:t>bounding_box_update_flag[ ar</w:t>
            </w:r>
            <w:r w:rsidRPr="009016A6">
              <w:rPr>
                <w:bCs/>
                <w:noProof/>
                <w:sz w:val="20"/>
              </w:rPr>
              <w:t>_obj</w:t>
            </w:r>
            <w:r>
              <w:rPr>
                <w:bCs/>
                <w:noProof/>
                <w:sz w:val="20"/>
              </w:rPr>
              <w:t>ect</w:t>
            </w:r>
            <w:r w:rsidRPr="009016A6">
              <w:rPr>
                <w:bCs/>
                <w:noProof/>
                <w:sz w:val="20"/>
              </w:rPr>
              <w:t>_idx[</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r>
              <w:rPr>
                <w:bCs/>
                <w:sz w:val="20"/>
              </w:rPr>
              <w:t>  </w:t>
            </w:r>
            <w:r w:rsidRPr="009016A6">
              <w:rPr>
                <w:bCs/>
                <w:noProof/>
                <w:sz w:val="20"/>
              </w:rPr>
              <w:t>|</w:t>
            </w:r>
            <w:r w:rsidRPr="009016A6">
              <w:rPr>
                <w:bCs/>
                <w:sz w:val="20"/>
              </w:rPr>
              <w:t> </w:t>
            </w:r>
            <w:r w:rsidRPr="009016A6">
              <w:rPr>
                <w:bCs/>
                <w:noProof/>
                <w:sz w:val="20"/>
              </w:rPr>
              <w:t>|</w:t>
            </w:r>
            <w:r>
              <w:rPr>
                <w:bCs/>
                <w:noProof/>
                <w:sz w:val="20"/>
              </w:rPr>
              <w:br/>
            </w:r>
            <w:r w:rsidRPr="009016A6">
              <w:rPr>
                <w:b/>
                <w:bCs/>
                <w:noProof/>
                <w:sz w:val="20"/>
              </w:rPr>
              <w:tab/>
            </w:r>
            <w:r w:rsidRPr="009016A6">
              <w:rPr>
                <w:b/>
                <w:bCs/>
                <w:noProof/>
                <w:sz w:val="20"/>
              </w:rPr>
              <w:tab/>
            </w:r>
            <w:r w:rsidRPr="009016A6">
              <w:rPr>
                <w:b/>
                <w:bCs/>
                <w:noProof/>
                <w:sz w:val="20"/>
              </w:rPr>
              <w:tab/>
              <w:t> </w:t>
            </w:r>
            <w:r w:rsidRPr="009016A6">
              <w:rPr>
                <w:bCs/>
                <w:noProof/>
                <w:sz w:val="20"/>
              </w:rPr>
              <w:t>ar</w:t>
            </w:r>
            <w:r w:rsidRPr="009016A6">
              <w:rPr>
                <w:noProof/>
                <w:sz w:val="20"/>
              </w:rPr>
              <w:t>_new_obj</w:t>
            </w:r>
            <w:r>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r>
              <w:rPr>
                <w:bCs/>
                <w:sz w:val="20"/>
              </w:rPr>
              <w:t> </w:t>
            </w:r>
            <w:r w:rsidRPr="009016A6">
              <w:rPr>
                <w:noProof/>
                <w:sz w:val="20"/>
              </w:rPr>
              <w:t>)</w:t>
            </w:r>
            <w:r>
              <w:rPr>
                <w:noProof/>
                <w:sz w:val="20"/>
              </w:rPr>
              <w:t xml:space="preserve"> </w:t>
            </w:r>
            <w:r w:rsidRPr="009016A6">
              <w:rPr>
                <w:noProof/>
                <w:sz w:val="20"/>
              </w:rPr>
              <w:t>{</w:t>
            </w:r>
          </w:p>
        </w:tc>
        <w:tc>
          <w:tcPr>
            <w:tcW w:w="1157" w:type="dxa"/>
          </w:tcPr>
          <w:p w14:paraId="16B5F6C3"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72E89226" w14:textId="77777777" w:rsidTr="00106C6D">
        <w:trPr>
          <w:cantSplit/>
          <w:jc w:val="center"/>
        </w:trPr>
        <w:tc>
          <w:tcPr>
            <w:tcW w:w="7920" w:type="dxa"/>
          </w:tcPr>
          <w:p w14:paraId="6BFC8760"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t>ar</w:t>
            </w:r>
            <w:r w:rsidRPr="009016A6">
              <w:rPr>
                <w:b/>
                <w:noProof/>
                <w:sz w:val="20"/>
              </w:rPr>
              <w:t>_</w:t>
            </w:r>
            <w:r w:rsidRPr="009016A6">
              <w:rPr>
                <w:b/>
                <w:bCs/>
                <w:noProof/>
                <w:sz w:val="20"/>
              </w:rPr>
              <w:t>obj</w:t>
            </w:r>
            <w:r>
              <w:rPr>
                <w:b/>
                <w:bCs/>
                <w:noProof/>
                <w:sz w:val="20"/>
              </w:rPr>
              <w:t>ect</w:t>
            </w:r>
            <w:r w:rsidRPr="009016A6">
              <w:rPr>
                <w:b/>
                <w:bCs/>
                <w:noProof/>
                <w:sz w:val="20"/>
              </w:rPr>
              <w:t>_top[</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51E25520"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sz w:val="20"/>
              </w:rPr>
              <w:t>u(16)</w:t>
            </w:r>
          </w:p>
        </w:tc>
      </w:tr>
      <w:tr w:rsidR="00C407D5" w:rsidRPr="00C33BCA" w14:paraId="2860734D" w14:textId="77777777" w:rsidTr="00106C6D">
        <w:trPr>
          <w:cantSplit/>
          <w:jc w:val="center"/>
        </w:trPr>
        <w:tc>
          <w:tcPr>
            <w:tcW w:w="7920" w:type="dxa"/>
          </w:tcPr>
          <w:p w14:paraId="5F3BC0BA"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ar_obj</w:t>
            </w:r>
            <w:r>
              <w:rPr>
                <w:b/>
                <w:noProof/>
                <w:sz w:val="20"/>
              </w:rPr>
              <w:t>ect</w:t>
            </w:r>
            <w:r w:rsidRPr="009016A6">
              <w:rPr>
                <w:b/>
                <w:noProof/>
                <w:sz w:val="20"/>
              </w:rPr>
              <w:t>_left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125D8267"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sz w:val="20"/>
              </w:rPr>
              <w:t>u(16)</w:t>
            </w:r>
          </w:p>
        </w:tc>
      </w:tr>
      <w:tr w:rsidR="00C407D5" w:rsidRPr="00C33BCA" w14:paraId="0F82A0B4" w14:textId="77777777" w:rsidTr="00106C6D">
        <w:trPr>
          <w:cantSplit/>
          <w:jc w:val="center"/>
        </w:trPr>
        <w:tc>
          <w:tcPr>
            <w:tcW w:w="7920" w:type="dxa"/>
          </w:tcPr>
          <w:p w14:paraId="17340833"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ar_obj</w:t>
            </w:r>
            <w:r>
              <w:rPr>
                <w:b/>
                <w:noProof/>
                <w:sz w:val="20"/>
              </w:rPr>
              <w:t>ect</w:t>
            </w:r>
            <w:r w:rsidRPr="009016A6">
              <w:rPr>
                <w:b/>
                <w:noProof/>
                <w:sz w:val="20"/>
              </w:rPr>
              <w:t>_</w:t>
            </w:r>
            <w:r w:rsidRPr="009016A6">
              <w:rPr>
                <w:b/>
                <w:bCs/>
                <w:noProof/>
                <w:sz w:val="20"/>
              </w:rPr>
              <w:t>width</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422B3AFC"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sz w:val="20"/>
              </w:rPr>
              <w:t>u(16)</w:t>
            </w:r>
          </w:p>
        </w:tc>
      </w:tr>
      <w:tr w:rsidR="00C407D5" w:rsidRPr="00C33BCA" w14:paraId="68EB98CA" w14:textId="77777777" w:rsidTr="00106C6D">
        <w:trPr>
          <w:cantSplit/>
          <w:jc w:val="center"/>
        </w:trPr>
        <w:tc>
          <w:tcPr>
            <w:tcW w:w="7920" w:type="dxa"/>
          </w:tcPr>
          <w:p w14:paraId="215BD3FD" w14:textId="77777777" w:rsidR="00C407D5" w:rsidRPr="00C33BCA" w:rsidRDefault="00C407D5" w:rsidP="00106C6D">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ar_obj</w:t>
            </w:r>
            <w:r>
              <w:rPr>
                <w:b/>
                <w:noProof/>
                <w:sz w:val="20"/>
              </w:rPr>
              <w:t>ect</w:t>
            </w:r>
            <w:r w:rsidRPr="009016A6">
              <w:rPr>
                <w:b/>
                <w:noProof/>
                <w:sz w:val="20"/>
              </w:rPr>
              <w:t>_</w:t>
            </w:r>
            <w:r w:rsidRPr="009016A6">
              <w:rPr>
                <w:b/>
                <w:bCs/>
                <w:noProof/>
                <w:sz w:val="20"/>
              </w:rPr>
              <w:t>height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5AE04608" w14:textId="77777777" w:rsidR="00C407D5" w:rsidRPr="00C33BCA" w:rsidRDefault="00C407D5" w:rsidP="00106C6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sz w:val="20"/>
              </w:rPr>
              <w:t>u(16)</w:t>
            </w:r>
          </w:p>
        </w:tc>
      </w:tr>
      <w:tr w:rsidR="00C407D5" w:rsidRPr="00C33BCA" w14:paraId="24A27AA4" w14:textId="77777777" w:rsidTr="00106C6D">
        <w:trPr>
          <w:cantSplit/>
          <w:jc w:val="center"/>
        </w:trPr>
        <w:tc>
          <w:tcPr>
            <w:tcW w:w="7920" w:type="dxa"/>
          </w:tcPr>
          <w:p w14:paraId="31516F33"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Cs/>
                <w:noProof/>
                <w:sz w:val="20"/>
              </w:rPr>
              <w:tab/>
            </w:r>
            <w:r w:rsidRPr="009016A6">
              <w:rPr>
                <w:bCs/>
                <w:noProof/>
                <w:sz w:val="20"/>
              </w:rPr>
              <w:tab/>
            </w:r>
            <w:r w:rsidRPr="009016A6">
              <w:rPr>
                <w:bCs/>
                <w:noProof/>
                <w:sz w:val="20"/>
              </w:rPr>
              <w:tab/>
              <w:t>if( </w:t>
            </w:r>
            <w:r w:rsidRPr="009016A6">
              <w:rPr>
                <w:noProof/>
                <w:sz w:val="20"/>
              </w:rPr>
              <w:t>ar_obj</w:t>
            </w:r>
            <w:r>
              <w:rPr>
                <w:noProof/>
                <w:sz w:val="20"/>
              </w:rPr>
              <w:t>ect</w:t>
            </w:r>
            <w:r w:rsidRPr="009016A6">
              <w:rPr>
                <w:noProof/>
                <w:sz w:val="20"/>
              </w:rPr>
              <w:t>_</w:t>
            </w:r>
            <w:r>
              <w:rPr>
                <w:noProof/>
                <w:sz w:val="20"/>
              </w:rPr>
              <w:t>confidence_</w:t>
            </w:r>
            <w:r w:rsidRPr="009016A6">
              <w:rPr>
                <w:noProof/>
                <w:sz w:val="20"/>
              </w:rPr>
              <w:t>present_flag )</w:t>
            </w:r>
          </w:p>
        </w:tc>
        <w:tc>
          <w:tcPr>
            <w:tcW w:w="1157" w:type="dxa"/>
          </w:tcPr>
          <w:p w14:paraId="1C23CDFF"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407D5" w:rsidRPr="00C33BCA" w14:paraId="034932D7" w14:textId="77777777" w:rsidTr="00106C6D">
        <w:trPr>
          <w:cantSplit/>
          <w:jc w:val="center"/>
        </w:trPr>
        <w:tc>
          <w:tcPr>
            <w:tcW w:w="7920" w:type="dxa"/>
          </w:tcPr>
          <w:p w14:paraId="0847B89A"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b/>
                <w:noProof/>
                <w:sz w:val="20"/>
              </w:rPr>
              <w:tab/>
            </w:r>
            <w:r w:rsidRPr="009016A6">
              <w:rPr>
                <w:b/>
                <w:noProof/>
                <w:sz w:val="20"/>
              </w:rPr>
              <w:tab/>
            </w:r>
            <w:r w:rsidRPr="009016A6">
              <w:rPr>
                <w:b/>
                <w:noProof/>
                <w:sz w:val="20"/>
              </w:rPr>
              <w:tab/>
            </w:r>
            <w:r w:rsidRPr="009016A6">
              <w:rPr>
                <w:b/>
                <w:noProof/>
                <w:sz w:val="20"/>
              </w:rPr>
              <w:tab/>
              <w:t>ar_obj</w:t>
            </w:r>
            <w:r>
              <w:rPr>
                <w:b/>
                <w:noProof/>
                <w:sz w:val="20"/>
              </w:rPr>
              <w:t>ect</w:t>
            </w:r>
            <w:r w:rsidRPr="009016A6">
              <w:rPr>
                <w:b/>
                <w:noProof/>
                <w:sz w:val="20"/>
              </w:rPr>
              <w:t>_conf</w:t>
            </w:r>
            <w:r>
              <w:rPr>
                <w:b/>
                <w:noProof/>
                <w:sz w:val="20"/>
              </w:rPr>
              <w:t>idence</w:t>
            </w:r>
            <w:r w:rsidRPr="009016A6">
              <w:rPr>
                <w:bCs/>
                <w:noProof/>
                <w:sz w:val="20"/>
              </w:rPr>
              <w: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4281A950"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bCs/>
                <w:sz w:val="20"/>
              </w:rPr>
              <w:t>u(v)</w:t>
            </w:r>
          </w:p>
        </w:tc>
      </w:tr>
      <w:tr w:rsidR="00C407D5" w:rsidRPr="00C33BCA" w14:paraId="41BB0D95" w14:textId="77777777" w:rsidTr="00106C6D">
        <w:trPr>
          <w:cantSplit/>
          <w:jc w:val="center"/>
        </w:trPr>
        <w:tc>
          <w:tcPr>
            <w:tcW w:w="7920" w:type="dxa"/>
          </w:tcPr>
          <w:p w14:paraId="2A300E3D" w14:textId="77777777" w:rsidR="00C407D5" w:rsidRPr="00C33BCA"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noProof/>
                <w:sz w:val="20"/>
              </w:rPr>
              <w:tab/>
            </w:r>
            <w:r w:rsidRPr="009016A6">
              <w:rPr>
                <w:noProof/>
                <w:sz w:val="20"/>
              </w:rPr>
              <w:tab/>
              <w:t>}</w:t>
            </w:r>
          </w:p>
        </w:tc>
        <w:tc>
          <w:tcPr>
            <w:tcW w:w="1157" w:type="dxa"/>
          </w:tcPr>
          <w:p w14:paraId="109F137B"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C31923" w:rsidRPr="00C33BCA" w14:paraId="6D8FCE4C" w14:textId="77777777" w:rsidTr="00106C6D">
        <w:trPr>
          <w:cantSplit/>
          <w:jc w:val="center"/>
        </w:trPr>
        <w:tc>
          <w:tcPr>
            <w:tcW w:w="7920" w:type="dxa"/>
          </w:tcPr>
          <w:p w14:paraId="3D72D51D" w14:textId="443FB49C" w:rsidR="00C31923" w:rsidRPr="00C31923" w:rsidRDefault="00C31923" w:rsidP="00C319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ind w:firstLineChars="200" w:firstLine="440"/>
              <w:rPr>
                <w:noProof/>
                <w:sz w:val="20"/>
                <w:highlight w:val="yellow"/>
              </w:rPr>
            </w:pPr>
            <w:r w:rsidRPr="00C31923">
              <w:rPr>
                <w:highlight w:val="yellow"/>
              </w:rPr>
              <w:t xml:space="preserve">if (  </w:t>
            </w:r>
            <w:proofErr w:type="spellStart"/>
            <w:r w:rsidRPr="00C31923">
              <w:rPr>
                <w:highlight w:val="yellow"/>
              </w:rPr>
              <w:t>ar_bounding_box_mask_present_flag</w:t>
            </w:r>
            <w:proofErr w:type="spellEnd"/>
            <w:r w:rsidRPr="00C31923">
              <w:rPr>
                <w:highlight w:val="yellow"/>
              </w:rPr>
              <w:t xml:space="preserve">[ </w:t>
            </w:r>
            <w:proofErr w:type="spellStart"/>
            <w:r w:rsidRPr="00C31923">
              <w:rPr>
                <w:highlight w:val="yellow"/>
              </w:rPr>
              <w:t>ar_object_idx</w:t>
            </w:r>
            <w:proofErr w:type="spellEnd"/>
            <w:r w:rsidRPr="00C31923">
              <w:rPr>
                <w:highlight w:val="yellow"/>
              </w:rPr>
              <w:t xml:space="preserve">[ </w:t>
            </w:r>
            <w:proofErr w:type="spellStart"/>
            <w:r w:rsidRPr="00C31923">
              <w:rPr>
                <w:highlight w:val="yellow"/>
              </w:rPr>
              <w:t>i</w:t>
            </w:r>
            <w:proofErr w:type="spellEnd"/>
            <w:r w:rsidRPr="00C31923">
              <w:rPr>
                <w:highlight w:val="yellow"/>
              </w:rPr>
              <w:t xml:space="preserve"> ] ] &amp;&amp; !</w:t>
            </w:r>
            <w:proofErr w:type="spellStart"/>
            <w:r w:rsidRPr="00C31923">
              <w:rPr>
                <w:highlight w:val="yellow"/>
              </w:rPr>
              <w:t>ar_bounding_box_mask_infer_flag</w:t>
            </w:r>
            <w:proofErr w:type="spellEnd"/>
            <w:r w:rsidRPr="00C31923">
              <w:rPr>
                <w:highlight w:val="yellow"/>
              </w:rPr>
              <w:t xml:space="preserve">[ </w:t>
            </w:r>
            <w:proofErr w:type="spellStart"/>
            <w:r w:rsidRPr="00C31923">
              <w:rPr>
                <w:highlight w:val="yellow"/>
              </w:rPr>
              <w:t>ar_object_idx</w:t>
            </w:r>
            <w:proofErr w:type="spellEnd"/>
            <w:r w:rsidRPr="00C31923">
              <w:rPr>
                <w:highlight w:val="yellow"/>
              </w:rPr>
              <w:t xml:space="preserve">[ </w:t>
            </w:r>
            <w:proofErr w:type="spellStart"/>
            <w:r w:rsidRPr="00C31923">
              <w:rPr>
                <w:highlight w:val="yellow"/>
              </w:rPr>
              <w:t>i</w:t>
            </w:r>
            <w:proofErr w:type="spellEnd"/>
            <w:r w:rsidRPr="00C31923">
              <w:rPr>
                <w:highlight w:val="yellow"/>
              </w:rPr>
              <w:t xml:space="preserve"> ] ] ||  </w:t>
            </w:r>
            <w:proofErr w:type="spellStart"/>
            <w:r w:rsidRPr="00C31923">
              <w:rPr>
                <w:highlight w:val="yellow"/>
              </w:rPr>
              <w:t>ar_new_object_flag</w:t>
            </w:r>
            <w:proofErr w:type="spellEnd"/>
            <w:r w:rsidRPr="00C31923">
              <w:rPr>
                <w:highlight w:val="yellow"/>
              </w:rPr>
              <w:t xml:space="preserve">[ </w:t>
            </w:r>
            <w:proofErr w:type="spellStart"/>
            <w:r w:rsidRPr="00C31923">
              <w:rPr>
                <w:highlight w:val="yellow"/>
              </w:rPr>
              <w:t>ar_object_idx</w:t>
            </w:r>
            <w:proofErr w:type="spellEnd"/>
            <w:r w:rsidRPr="00C31923">
              <w:rPr>
                <w:highlight w:val="yellow"/>
              </w:rPr>
              <w:t xml:space="preserve">[ </w:t>
            </w:r>
            <w:proofErr w:type="spellStart"/>
            <w:r w:rsidRPr="00C31923">
              <w:rPr>
                <w:highlight w:val="yellow"/>
              </w:rPr>
              <w:t>i</w:t>
            </w:r>
            <w:proofErr w:type="spellEnd"/>
            <w:r w:rsidRPr="00C31923">
              <w:rPr>
                <w:highlight w:val="yellow"/>
              </w:rPr>
              <w:t xml:space="preserve"> ] ] ||  </w:t>
            </w:r>
            <w:proofErr w:type="spellStart"/>
            <w:r w:rsidRPr="00C31923">
              <w:rPr>
                <w:highlight w:val="yellow"/>
              </w:rPr>
              <w:t>ar_bounding_box_update_flag</w:t>
            </w:r>
            <w:proofErr w:type="spellEnd"/>
            <w:r w:rsidRPr="00C31923">
              <w:rPr>
                <w:highlight w:val="yellow"/>
              </w:rPr>
              <w:t xml:space="preserve">[ </w:t>
            </w:r>
            <w:proofErr w:type="spellStart"/>
            <w:r w:rsidRPr="00C31923">
              <w:rPr>
                <w:highlight w:val="yellow"/>
              </w:rPr>
              <w:t>ar_object_idx</w:t>
            </w:r>
            <w:proofErr w:type="spellEnd"/>
            <w:r w:rsidRPr="00C31923">
              <w:rPr>
                <w:highlight w:val="yellow"/>
              </w:rPr>
              <w:t xml:space="preserve">[ </w:t>
            </w:r>
            <w:proofErr w:type="spellStart"/>
            <w:r w:rsidRPr="00C31923">
              <w:rPr>
                <w:highlight w:val="yellow"/>
              </w:rPr>
              <w:t>i</w:t>
            </w:r>
            <w:proofErr w:type="spellEnd"/>
            <w:r w:rsidRPr="00C31923">
              <w:rPr>
                <w:highlight w:val="yellow"/>
              </w:rPr>
              <w:t xml:space="preserve"> ] ] ) {</w:t>
            </w:r>
          </w:p>
        </w:tc>
        <w:tc>
          <w:tcPr>
            <w:tcW w:w="1157" w:type="dxa"/>
          </w:tcPr>
          <w:p w14:paraId="79668882" w14:textId="77777777" w:rsidR="00C31923" w:rsidRPr="00C31923" w:rsidRDefault="00C31923" w:rsidP="00C31923">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31923" w:rsidRPr="00C33BCA" w14:paraId="41AD789C" w14:textId="77777777" w:rsidTr="00106C6D">
        <w:trPr>
          <w:cantSplit/>
          <w:jc w:val="center"/>
        </w:trPr>
        <w:tc>
          <w:tcPr>
            <w:tcW w:w="7920" w:type="dxa"/>
          </w:tcPr>
          <w:p w14:paraId="40C553DD" w14:textId="5B00AC85" w:rsidR="00C31923" w:rsidRPr="00C31923" w:rsidRDefault="00C31923" w:rsidP="00C319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highlight w:val="yellow"/>
              </w:rPr>
            </w:pPr>
            <w:r w:rsidRPr="00C31923">
              <w:rPr>
                <w:highlight w:val="yellow"/>
              </w:rPr>
              <w:t xml:space="preserve">      for (m = 0; m &lt; </w:t>
            </w:r>
            <w:proofErr w:type="spellStart"/>
            <w:r w:rsidRPr="00C31923">
              <w:rPr>
                <w:highlight w:val="yellow"/>
              </w:rPr>
              <w:t>ar_object_height</w:t>
            </w:r>
            <w:proofErr w:type="spellEnd"/>
            <w:r w:rsidRPr="00C31923">
              <w:rPr>
                <w:highlight w:val="yellow"/>
              </w:rPr>
              <w:t>[</w:t>
            </w:r>
            <w:proofErr w:type="spellStart"/>
            <w:r w:rsidRPr="00C31923">
              <w:rPr>
                <w:highlight w:val="yellow"/>
              </w:rPr>
              <w:t>i</w:t>
            </w:r>
            <w:proofErr w:type="spellEnd"/>
            <w:r w:rsidRPr="00C31923">
              <w:rPr>
                <w:highlight w:val="yellow"/>
              </w:rPr>
              <w:t xml:space="preserve"> ]; m++)</w:t>
            </w:r>
          </w:p>
        </w:tc>
        <w:tc>
          <w:tcPr>
            <w:tcW w:w="1157" w:type="dxa"/>
          </w:tcPr>
          <w:p w14:paraId="6D2F1109" w14:textId="77777777" w:rsidR="00C31923" w:rsidRPr="00C31923" w:rsidRDefault="00C31923" w:rsidP="00C31923">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31923" w:rsidRPr="00C33BCA" w14:paraId="0B61B9A8" w14:textId="77777777" w:rsidTr="00106C6D">
        <w:trPr>
          <w:cantSplit/>
          <w:jc w:val="center"/>
        </w:trPr>
        <w:tc>
          <w:tcPr>
            <w:tcW w:w="7920" w:type="dxa"/>
          </w:tcPr>
          <w:p w14:paraId="009B7DA5" w14:textId="43E76114" w:rsidR="00C31923" w:rsidRPr="00C31923" w:rsidRDefault="00C31923" w:rsidP="00C319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highlight w:val="yellow"/>
              </w:rPr>
            </w:pPr>
            <w:r w:rsidRPr="00C31923">
              <w:rPr>
                <w:highlight w:val="yellow"/>
              </w:rPr>
              <w:t xml:space="preserve">         for (n = 0; n &lt; </w:t>
            </w:r>
            <w:proofErr w:type="spellStart"/>
            <w:r w:rsidRPr="00C31923">
              <w:rPr>
                <w:highlight w:val="yellow"/>
              </w:rPr>
              <w:t>ar_object_width</w:t>
            </w:r>
            <w:proofErr w:type="spellEnd"/>
            <w:r w:rsidRPr="00C31923">
              <w:rPr>
                <w:highlight w:val="yellow"/>
              </w:rPr>
              <w:t>[</w:t>
            </w:r>
            <w:proofErr w:type="spellStart"/>
            <w:r w:rsidRPr="00C31923">
              <w:rPr>
                <w:highlight w:val="yellow"/>
              </w:rPr>
              <w:t>i</w:t>
            </w:r>
            <w:proofErr w:type="spellEnd"/>
            <w:r w:rsidRPr="00C31923">
              <w:rPr>
                <w:highlight w:val="yellow"/>
              </w:rPr>
              <w:t xml:space="preserve"> ]; n++)</w:t>
            </w:r>
          </w:p>
        </w:tc>
        <w:tc>
          <w:tcPr>
            <w:tcW w:w="1157" w:type="dxa"/>
          </w:tcPr>
          <w:p w14:paraId="682FC33C" w14:textId="77777777" w:rsidR="00C31923" w:rsidRPr="00C31923" w:rsidRDefault="00C31923" w:rsidP="00C31923">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31923" w:rsidRPr="00C33BCA" w14:paraId="4E23CDDE" w14:textId="77777777" w:rsidTr="00106C6D">
        <w:trPr>
          <w:cantSplit/>
          <w:jc w:val="center"/>
        </w:trPr>
        <w:tc>
          <w:tcPr>
            <w:tcW w:w="7920" w:type="dxa"/>
          </w:tcPr>
          <w:p w14:paraId="71E42D43" w14:textId="1E841249" w:rsidR="00C31923" w:rsidRPr="00C31923" w:rsidRDefault="00C31923" w:rsidP="00C319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noProof/>
                <w:sz w:val="20"/>
                <w:highlight w:val="yellow"/>
              </w:rPr>
            </w:pPr>
            <w:r w:rsidRPr="00C31923">
              <w:rPr>
                <w:highlight w:val="yellow"/>
              </w:rPr>
              <w:t xml:space="preserve">            </w:t>
            </w:r>
            <w:r w:rsidRPr="00C31923">
              <w:rPr>
                <w:b/>
                <w:highlight w:val="yellow"/>
              </w:rPr>
              <w:t xml:space="preserve">mask[ </w:t>
            </w:r>
            <w:proofErr w:type="spellStart"/>
            <w:r w:rsidRPr="00C31923">
              <w:rPr>
                <w:b/>
                <w:highlight w:val="yellow"/>
              </w:rPr>
              <w:t>ar_object_idx</w:t>
            </w:r>
            <w:proofErr w:type="spellEnd"/>
            <w:r w:rsidRPr="00C31923">
              <w:rPr>
                <w:b/>
                <w:highlight w:val="yellow"/>
              </w:rPr>
              <w:t xml:space="preserve">[ </w:t>
            </w:r>
            <w:proofErr w:type="spellStart"/>
            <w:r w:rsidRPr="00C31923">
              <w:rPr>
                <w:b/>
                <w:highlight w:val="yellow"/>
              </w:rPr>
              <w:t>i</w:t>
            </w:r>
            <w:proofErr w:type="spellEnd"/>
            <w:r w:rsidRPr="00C31923">
              <w:rPr>
                <w:b/>
                <w:highlight w:val="yellow"/>
              </w:rPr>
              <w:t xml:space="preserve"> ] ][m][n]</w:t>
            </w:r>
          </w:p>
        </w:tc>
        <w:tc>
          <w:tcPr>
            <w:tcW w:w="1157" w:type="dxa"/>
          </w:tcPr>
          <w:p w14:paraId="59A9475E" w14:textId="7413C7C9" w:rsidR="00C31923" w:rsidRPr="00C31923" w:rsidRDefault="00C31923" w:rsidP="00C31923">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r w:rsidRPr="00C31923">
              <w:rPr>
                <w:sz w:val="20"/>
                <w:highlight w:val="yellow"/>
              </w:rPr>
              <w:t>u(1)</w:t>
            </w:r>
          </w:p>
        </w:tc>
      </w:tr>
      <w:tr w:rsidR="00C31923" w:rsidRPr="00C33BCA" w14:paraId="3BCF86DF" w14:textId="77777777" w:rsidTr="00106C6D">
        <w:trPr>
          <w:cantSplit/>
          <w:jc w:val="center"/>
        </w:trPr>
        <w:tc>
          <w:tcPr>
            <w:tcW w:w="7920" w:type="dxa"/>
          </w:tcPr>
          <w:p w14:paraId="741B6A3E" w14:textId="4BBE4213" w:rsidR="00C31923" w:rsidRPr="00C31923" w:rsidRDefault="00C31923" w:rsidP="00C319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highlight w:val="yellow"/>
              </w:rPr>
            </w:pPr>
            <w:r w:rsidRPr="00C31923">
              <w:rPr>
                <w:highlight w:val="yellow"/>
              </w:rPr>
              <w:t xml:space="preserve">    }</w:t>
            </w:r>
          </w:p>
        </w:tc>
        <w:tc>
          <w:tcPr>
            <w:tcW w:w="1157" w:type="dxa"/>
          </w:tcPr>
          <w:p w14:paraId="5AC7BDF7" w14:textId="77777777" w:rsidR="00C31923" w:rsidRPr="00C31923" w:rsidRDefault="00C31923" w:rsidP="00C31923">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795DED5C" w14:textId="77777777" w:rsidTr="00106C6D">
        <w:trPr>
          <w:cantSplit/>
          <w:jc w:val="center"/>
        </w:trPr>
        <w:tc>
          <w:tcPr>
            <w:tcW w:w="7920" w:type="dxa"/>
          </w:tcPr>
          <w:p w14:paraId="4004D3F0" w14:textId="77777777" w:rsidR="00C407D5" w:rsidRPr="00C31923"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highlight w:val="yellow"/>
              </w:rPr>
            </w:pPr>
            <w:r w:rsidRPr="00C31923">
              <w:rPr>
                <w:noProof/>
                <w:sz w:val="20"/>
                <w:highlight w:val="yellow"/>
              </w:rPr>
              <w:tab/>
              <w:t>}</w:t>
            </w:r>
          </w:p>
        </w:tc>
        <w:tc>
          <w:tcPr>
            <w:tcW w:w="1157" w:type="dxa"/>
          </w:tcPr>
          <w:p w14:paraId="14436A9E" w14:textId="77777777" w:rsidR="00C407D5" w:rsidRPr="00C31923"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highlight w:val="yellow"/>
              </w:rPr>
            </w:pPr>
          </w:p>
        </w:tc>
      </w:tr>
      <w:tr w:rsidR="00C407D5" w:rsidRPr="00C33BCA" w14:paraId="5AA3461A" w14:textId="77777777" w:rsidTr="00106C6D">
        <w:trPr>
          <w:cantSplit/>
          <w:jc w:val="center"/>
        </w:trPr>
        <w:tc>
          <w:tcPr>
            <w:tcW w:w="7920" w:type="dxa"/>
          </w:tcPr>
          <w:p w14:paraId="2367EAF1" w14:textId="77777777" w:rsidR="00C407D5" w:rsidRPr="009016A6" w:rsidRDefault="00C407D5" w:rsidP="00106C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noProof/>
                <w:sz w:val="20"/>
              </w:rPr>
            </w:pPr>
            <w:r w:rsidRPr="009016A6">
              <w:rPr>
                <w:noProof/>
                <w:sz w:val="20"/>
              </w:rPr>
              <w:t>}</w:t>
            </w:r>
          </w:p>
        </w:tc>
        <w:tc>
          <w:tcPr>
            <w:tcW w:w="1157" w:type="dxa"/>
          </w:tcPr>
          <w:p w14:paraId="64ACF797" w14:textId="77777777" w:rsidR="00C407D5" w:rsidRPr="00C33BCA" w:rsidRDefault="00C407D5" w:rsidP="00106C6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bl>
    <w:p w14:paraId="0B73A7CD" w14:textId="77777777" w:rsidR="004B00FB" w:rsidRPr="005A1A4F" w:rsidRDefault="004B00FB" w:rsidP="005A1A4F">
      <w:pPr>
        <w:rPr>
          <w:rFonts w:eastAsia="等线"/>
          <w:b/>
          <w:bCs/>
          <w:iCs/>
          <w:sz w:val="20"/>
          <w:lang w:eastAsia="zh-CN"/>
        </w:rPr>
      </w:pPr>
    </w:p>
    <w:p w14:paraId="525AACF0" w14:textId="724D076F" w:rsidR="004B00FB" w:rsidRPr="004B00FB" w:rsidRDefault="004B00FB" w:rsidP="004B00FB">
      <w:pPr>
        <w:rPr>
          <w:b/>
          <w:bCs/>
          <w:iCs/>
          <w:szCs w:val="22"/>
        </w:rPr>
      </w:pPr>
      <w:r>
        <w:rPr>
          <w:b/>
          <w:bCs/>
          <w:iCs/>
          <w:szCs w:val="22"/>
        </w:rPr>
        <w:t>Added a</w:t>
      </w:r>
      <w:r w:rsidRPr="004B00FB">
        <w:rPr>
          <w:b/>
          <w:bCs/>
          <w:iCs/>
          <w:szCs w:val="22"/>
        </w:rPr>
        <w:t>nnotated region SEI message semantics</w:t>
      </w:r>
    </w:p>
    <w:p w14:paraId="3BCF2754" w14:textId="77777777" w:rsidR="004B00FB" w:rsidRDefault="004B00FB" w:rsidP="004B00FB">
      <w:pPr>
        <w:rPr>
          <w:bCs/>
          <w:noProof/>
          <w:sz w:val="20"/>
        </w:rPr>
      </w:pPr>
      <w:r w:rsidRPr="007D4995">
        <w:rPr>
          <w:b/>
          <w:bCs/>
          <w:noProof/>
          <w:sz w:val="20"/>
          <w:szCs w:val="22"/>
          <w:lang w:eastAsia="zh-CN"/>
        </w:rPr>
        <w:t>a</w:t>
      </w:r>
      <w:r w:rsidRPr="007D4995">
        <w:rPr>
          <w:rFonts w:hint="eastAsia"/>
          <w:b/>
          <w:bCs/>
          <w:noProof/>
          <w:sz w:val="20"/>
          <w:szCs w:val="22"/>
          <w:lang w:eastAsia="zh-CN"/>
        </w:rPr>
        <w:t>r_</w:t>
      </w:r>
      <w:r w:rsidRPr="007D4995">
        <w:rPr>
          <w:b/>
          <w:bCs/>
          <w:noProof/>
          <w:sz w:val="20"/>
          <w:szCs w:val="22"/>
          <w:lang w:eastAsia="zh-CN"/>
        </w:rPr>
        <w:t>object_mask_present_flag</w:t>
      </w:r>
      <w:r w:rsidRPr="009016A6">
        <w:rPr>
          <w:noProof/>
          <w:sz w:val="20"/>
        </w:rPr>
        <w:t xml:space="preserve"> </w:t>
      </w:r>
      <w:r>
        <w:rPr>
          <w:bCs/>
          <w:noProof/>
          <w:sz w:val="20"/>
        </w:rPr>
        <w:t xml:space="preserve">equal to 1 indicates mask information syntax elements of annotated regions are present. </w:t>
      </w:r>
      <w:r w:rsidRPr="00A4732C">
        <w:rPr>
          <w:bCs/>
          <w:noProof/>
          <w:sz w:val="20"/>
        </w:rPr>
        <w:t>ar_object_mask_present_flag</w:t>
      </w:r>
      <w:r w:rsidRPr="009016A6">
        <w:rPr>
          <w:noProof/>
          <w:sz w:val="20"/>
        </w:rPr>
        <w:t xml:space="preserve"> </w:t>
      </w:r>
      <w:r>
        <w:rPr>
          <w:bCs/>
          <w:noProof/>
          <w:sz w:val="20"/>
        </w:rPr>
        <w:t>equal to 0 indicates mask information syntax elements of annotated regions are not present.</w:t>
      </w:r>
    </w:p>
    <w:p w14:paraId="1524A7F2" w14:textId="77777777" w:rsidR="004B00FB" w:rsidRDefault="004B00FB" w:rsidP="004B00FB">
      <w:r w:rsidRPr="007D4995">
        <w:rPr>
          <w:b/>
          <w:bCs/>
          <w:noProof/>
          <w:sz w:val="20"/>
          <w:szCs w:val="22"/>
          <w:lang w:eastAsia="zh-CN"/>
        </w:rPr>
        <w:t xml:space="preserve">ar_bounding_box_mask_present_flag[ </w:t>
      </w:r>
      <w:r w:rsidRPr="007D4995">
        <w:rPr>
          <w:bCs/>
          <w:noProof/>
          <w:sz w:val="20"/>
          <w:szCs w:val="22"/>
          <w:lang w:eastAsia="zh-CN"/>
        </w:rPr>
        <w:t xml:space="preserve">ar_object_idx[ i ] </w:t>
      </w:r>
      <w:r w:rsidRPr="007D4995">
        <w:rPr>
          <w:b/>
          <w:bCs/>
          <w:noProof/>
          <w:sz w:val="20"/>
          <w:szCs w:val="22"/>
          <w:lang w:eastAsia="zh-CN"/>
        </w:rPr>
        <w:t>]</w:t>
      </w:r>
      <w:r>
        <w:rPr>
          <w:b/>
          <w:bCs/>
          <w:noProof/>
          <w:szCs w:val="22"/>
          <w:lang w:eastAsia="zh-CN"/>
        </w:rPr>
        <w:t xml:space="preserve"> </w:t>
      </w:r>
      <w:r>
        <w:rPr>
          <w:bCs/>
          <w:noProof/>
          <w:sz w:val="20"/>
        </w:rPr>
        <w:t xml:space="preserve">equal to 1 indicates that mask information syntax elements of the annotated region with the value of ar_object_idx[ i ] is present. </w:t>
      </w:r>
      <w:r w:rsidRPr="007D4995">
        <w:rPr>
          <w:bCs/>
          <w:noProof/>
          <w:sz w:val="20"/>
        </w:rPr>
        <w:t xml:space="preserve">ar_bounding_box_mask_present_flag[ ar_object_idx[ i ] ] equal to </w:t>
      </w:r>
      <w:r>
        <w:rPr>
          <w:bCs/>
          <w:noProof/>
          <w:sz w:val="20"/>
        </w:rPr>
        <w:t>0</w:t>
      </w:r>
      <w:r w:rsidRPr="007D4995">
        <w:rPr>
          <w:bCs/>
          <w:noProof/>
          <w:sz w:val="20"/>
        </w:rPr>
        <w:t xml:space="preserve"> indicates that mask information syntax</w:t>
      </w:r>
      <w:r>
        <w:rPr>
          <w:bCs/>
          <w:noProof/>
          <w:sz w:val="20"/>
        </w:rPr>
        <w:t>s</w:t>
      </w:r>
      <w:r w:rsidRPr="007D4995">
        <w:rPr>
          <w:bCs/>
          <w:noProof/>
          <w:sz w:val="20"/>
        </w:rPr>
        <w:t xml:space="preserve"> element of the annotated region with the value of ar_object_idx[ i ] is</w:t>
      </w:r>
      <w:r>
        <w:rPr>
          <w:bCs/>
          <w:noProof/>
          <w:sz w:val="20"/>
        </w:rPr>
        <w:t xml:space="preserve"> not</w:t>
      </w:r>
      <w:r w:rsidRPr="007D4995">
        <w:rPr>
          <w:bCs/>
          <w:noProof/>
          <w:sz w:val="20"/>
        </w:rPr>
        <w:t xml:space="preserve"> present</w:t>
      </w:r>
      <w:r>
        <w:rPr>
          <w:bCs/>
          <w:noProof/>
          <w:sz w:val="20"/>
        </w:rPr>
        <w:t xml:space="preserve">. If </w:t>
      </w:r>
      <w:r w:rsidRPr="007D4995">
        <w:rPr>
          <w:bCs/>
          <w:noProof/>
          <w:sz w:val="20"/>
        </w:rPr>
        <w:t>ar_bounding_box_mask_present_flag[ ar_object_idx[ i ] ]</w:t>
      </w:r>
      <w:r>
        <w:rPr>
          <w:bCs/>
          <w:noProof/>
          <w:sz w:val="20"/>
        </w:rPr>
        <w:t xml:space="preserve"> syntax element is not present, the value of </w:t>
      </w:r>
      <w:r w:rsidRPr="007D4995">
        <w:rPr>
          <w:bCs/>
          <w:noProof/>
          <w:sz w:val="20"/>
        </w:rPr>
        <w:t>ar_bounding_box_mask_present_flag[ ar_object_idx[ i ] ]</w:t>
      </w:r>
      <w:r>
        <w:rPr>
          <w:bCs/>
          <w:noProof/>
          <w:sz w:val="20"/>
        </w:rPr>
        <w:t xml:space="preserve"> is infered to 0.</w:t>
      </w:r>
    </w:p>
    <w:p w14:paraId="3A4BAE01" w14:textId="77777777" w:rsidR="004B00FB" w:rsidRDefault="004B00FB" w:rsidP="004B00FB">
      <w:pPr>
        <w:rPr>
          <w:bCs/>
          <w:noProof/>
          <w:sz w:val="20"/>
        </w:rPr>
      </w:pPr>
      <w:r w:rsidRPr="009C3076">
        <w:rPr>
          <w:b/>
          <w:bCs/>
          <w:noProof/>
          <w:sz w:val="20"/>
        </w:rPr>
        <w:t>ar_bounding_box_mask_</w:t>
      </w:r>
      <w:r>
        <w:rPr>
          <w:b/>
          <w:bCs/>
          <w:noProof/>
          <w:sz w:val="20"/>
        </w:rPr>
        <w:t>infer</w:t>
      </w:r>
      <w:r w:rsidRPr="009C3076">
        <w:rPr>
          <w:b/>
          <w:bCs/>
          <w:noProof/>
          <w:sz w:val="20"/>
        </w:rPr>
        <w:t xml:space="preserve">_flag </w:t>
      </w:r>
      <w:r w:rsidRPr="008669F9">
        <w:rPr>
          <w:bCs/>
          <w:noProof/>
          <w:sz w:val="20"/>
        </w:rPr>
        <w:t>[</w:t>
      </w:r>
      <w:r w:rsidRPr="008669F9">
        <w:rPr>
          <w:bCs/>
          <w:sz w:val="20"/>
        </w:rPr>
        <w:t> </w:t>
      </w:r>
      <w:proofErr w:type="spellStart"/>
      <w:r w:rsidRPr="008669F9">
        <w:rPr>
          <w:noProof/>
          <w:sz w:val="20"/>
        </w:rPr>
        <w:t>ar</w:t>
      </w:r>
      <w:r>
        <w:rPr>
          <w:bCs/>
          <w:noProof/>
          <w:sz w:val="20"/>
        </w:rPr>
        <w:t>_object</w:t>
      </w:r>
      <w:r w:rsidRPr="008669F9">
        <w:rPr>
          <w:bCs/>
          <w:noProof/>
          <w:sz w:val="20"/>
        </w:rPr>
        <w:t>_idx</w:t>
      </w:r>
      <w:proofErr w:type="spellEnd"/>
      <w:r w:rsidRPr="008669F9">
        <w:rPr>
          <w:bCs/>
          <w:noProof/>
          <w:sz w:val="20"/>
        </w:rPr>
        <w:t>[</w:t>
      </w:r>
      <w:r w:rsidRPr="008669F9">
        <w:rPr>
          <w:bCs/>
          <w:sz w:val="20"/>
        </w:rPr>
        <w:t> </w:t>
      </w:r>
      <w:proofErr w:type="spellStart"/>
      <w:r w:rsidRPr="008669F9">
        <w:rPr>
          <w:bCs/>
          <w:noProof/>
          <w:sz w:val="20"/>
        </w:rPr>
        <w:t>i</w:t>
      </w:r>
      <w:proofErr w:type="spellEnd"/>
      <w:r w:rsidRPr="008669F9">
        <w:rPr>
          <w:bCs/>
          <w:sz w:val="20"/>
        </w:rPr>
        <w:t> </w:t>
      </w:r>
      <w:r w:rsidRPr="008669F9">
        <w:rPr>
          <w:bCs/>
          <w:noProof/>
          <w:sz w:val="20"/>
        </w:rPr>
        <w:t>] ]</w:t>
      </w:r>
      <w:r w:rsidRPr="009016A6">
        <w:rPr>
          <w:noProof/>
          <w:sz w:val="20"/>
        </w:rPr>
        <w:t xml:space="preserve"> </w:t>
      </w:r>
      <w:r>
        <w:rPr>
          <w:bCs/>
          <w:noProof/>
          <w:sz w:val="20"/>
        </w:rPr>
        <w:t xml:space="preserve">equal to 1 indicates that mask information syntax elements </w:t>
      </w:r>
      <w:r w:rsidRPr="008669F9">
        <w:rPr>
          <w:bCs/>
          <w:noProof/>
          <w:sz w:val="20"/>
        </w:rPr>
        <w:t xml:space="preserve">of the corresponding object </w:t>
      </w:r>
      <w:r>
        <w:rPr>
          <w:bCs/>
          <w:noProof/>
          <w:sz w:val="20"/>
        </w:rPr>
        <w:t>is inferred</w:t>
      </w:r>
      <w:r w:rsidRPr="008669F9">
        <w:rPr>
          <w:bCs/>
          <w:noProof/>
          <w:sz w:val="20"/>
        </w:rPr>
        <w:t xml:space="preserve"> from </w:t>
      </w:r>
      <w:r>
        <w:rPr>
          <w:bCs/>
          <w:noProof/>
          <w:sz w:val="20"/>
        </w:rPr>
        <w:t>mask information syntax elements specified in the previous</w:t>
      </w:r>
      <w:r w:rsidRPr="008669F9">
        <w:rPr>
          <w:bCs/>
          <w:noProof/>
          <w:sz w:val="20"/>
        </w:rPr>
        <w:t xml:space="preserve"> annotated region</w:t>
      </w:r>
      <w:r>
        <w:rPr>
          <w:bCs/>
          <w:noProof/>
          <w:sz w:val="20"/>
        </w:rPr>
        <w:t>s</w:t>
      </w:r>
      <w:r w:rsidRPr="008669F9">
        <w:rPr>
          <w:bCs/>
          <w:noProof/>
          <w:sz w:val="20"/>
        </w:rPr>
        <w:t xml:space="preserve"> SEI message </w:t>
      </w:r>
      <w:r>
        <w:rPr>
          <w:bCs/>
          <w:noProof/>
          <w:sz w:val="20"/>
        </w:rPr>
        <w:t xml:space="preserve">in output order </w:t>
      </w:r>
      <w:r w:rsidRPr="008669F9">
        <w:rPr>
          <w:bCs/>
          <w:noProof/>
          <w:sz w:val="20"/>
        </w:rPr>
        <w:t xml:space="preserve">in the </w:t>
      </w:r>
      <w:r>
        <w:rPr>
          <w:bCs/>
          <w:noProof/>
          <w:sz w:val="20"/>
        </w:rPr>
        <w:t>CLVS with the same value of ar_object_idx[ i ]</w:t>
      </w:r>
      <w:r w:rsidRPr="008669F9">
        <w:rPr>
          <w:bCs/>
          <w:noProof/>
          <w:sz w:val="20"/>
        </w:rPr>
        <w:t xml:space="preserve">. </w:t>
      </w:r>
      <w:r w:rsidRPr="00067F78">
        <w:rPr>
          <w:bCs/>
          <w:noProof/>
          <w:sz w:val="20"/>
        </w:rPr>
        <w:t>ar_bounding_box_mask_</w:t>
      </w:r>
      <w:r>
        <w:rPr>
          <w:bCs/>
          <w:noProof/>
          <w:sz w:val="20"/>
        </w:rPr>
        <w:t>infer</w:t>
      </w:r>
      <w:r w:rsidRPr="00067F78">
        <w:rPr>
          <w:bCs/>
          <w:noProof/>
          <w:sz w:val="20"/>
        </w:rPr>
        <w:t>_flag</w:t>
      </w:r>
      <w:r w:rsidRPr="008669F9">
        <w:rPr>
          <w:bCs/>
          <w:noProof/>
          <w:sz w:val="20"/>
        </w:rPr>
        <w:t>[</w:t>
      </w:r>
      <w:r w:rsidRPr="008669F9">
        <w:rPr>
          <w:bCs/>
          <w:sz w:val="20"/>
        </w:rPr>
        <w:t> </w:t>
      </w:r>
      <w:proofErr w:type="spellStart"/>
      <w:r w:rsidRPr="008669F9">
        <w:rPr>
          <w:noProof/>
          <w:sz w:val="20"/>
        </w:rPr>
        <w:t>ar</w:t>
      </w:r>
      <w:r>
        <w:rPr>
          <w:bCs/>
          <w:noProof/>
          <w:sz w:val="20"/>
        </w:rPr>
        <w:t>_object</w:t>
      </w:r>
      <w:r w:rsidRPr="008669F9">
        <w:rPr>
          <w:bCs/>
          <w:noProof/>
          <w:sz w:val="20"/>
        </w:rPr>
        <w:t>_idx</w:t>
      </w:r>
      <w:proofErr w:type="spellEnd"/>
      <w:r w:rsidRPr="008669F9">
        <w:rPr>
          <w:bCs/>
          <w:noProof/>
          <w:sz w:val="20"/>
        </w:rPr>
        <w:t>[</w:t>
      </w:r>
      <w:r w:rsidRPr="008669F9">
        <w:rPr>
          <w:bCs/>
          <w:sz w:val="20"/>
        </w:rPr>
        <w:t> </w:t>
      </w:r>
      <w:proofErr w:type="spellStart"/>
      <w:r w:rsidRPr="008669F9">
        <w:rPr>
          <w:bCs/>
          <w:noProof/>
          <w:sz w:val="20"/>
        </w:rPr>
        <w:t>i</w:t>
      </w:r>
      <w:proofErr w:type="spellEnd"/>
      <w:r w:rsidRPr="008669F9">
        <w:rPr>
          <w:bCs/>
          <w:sz w:val="20"/>
        </w:rPr>
        <w:t> </w:t>
      </w:r>
      <w:r w:rsidRPr="008669F9">
        <w:rPr>
          <w:bCs/>
          <w:noProof/>
          <w:sz w:val="20"/>
        </w:rPr>
        <w:t>] ]</w:t>
      </w:r>
      <w:r w:rsidRPr="009016A6">
        <w:rPr>
          <w:noProof/>
          <w:sz w:val="20"/>
        </w:rPr>
        <w:t xml:space="preserve"> </w:t>
      </w:r>
      <w:r w:rsidRPr="008669F9">
        <w:rPr>
          <w:bCs/>
          <w:noProof/>
          <w:sz w:val="20"/>
        </w:rPr>
        <w:t xml:space="preserve">equal to 0 indicates that </w:t>
      </w:r>
      <w:r>
        <w:rPr>
          <w:bCs/>
          <w:noProof/>
          <w:sz w:val="20"/>
        </w:rPr>
        <w:t>mask information syntax elements</w:t>
      </w:r>
      <w:r w:rsidRPr="008669F9">
        <w:rPr>
          <w:bCs/>
          <w:noProof/>
          <w:sz w:val="20"/>
        </w:rPr>
        <w:t xml:space="preserve"> of the corresponding object </w:t>
      </w:r>
      <w:r>
        <w:rPr>
          <w:bCs/>
          <w:noProof/>
          <w:sz w:val="20"/>
        </w:rPr>
        <w:t>is not inferred</w:t>
      </w:r>
      <w:r w:rsidRPr="008669F9">
        <w:rPr>
          <w:bCs/>
          <w:noProof/>
          <w:sz w:val="20"/>
        </w:rPr>
        <w:t xml:space="preserve"> from </w:t>
      </w:r>
      <w:r>
        <w:rPr>
          <w:bCs/>
          <w:noProof/>
          <w:sz w:val="20"/>
        </w:rPr>
        <w:t>the previous</w:t>
      </w:r>
      <w:r w:rsidRPr="008669F9">
        <w:rPr>
          <w:bCs/>
          <w:noProof/>
          <w:sz w:val="20"/>
        </w:rPr>
        <w:t xml:space="preserve"> annotated region</w:t>
      </w:r>
      <w:r>
        <w:rPr>
          <w:bCs/>
          <w:noProof/>
          <w:sz w:val="20"/>
        </w:rPr>
        <w:t>s</w:t>
      </w:r>
      <w:r w:rsidRPr="008669F9">
        <w:rPr>
          <w:bCs/>
          <w:noProof/>
          <w:sz w:val="20"/>
        </w:rPr>
        <w:t xml:space="preserve"> SEI message </w:t>
      </w:r>
      <w:r>
        <w:rPr>
          <w:bCs/>
          <w:noProof/>
          <w:sz w:val="20"/>
        </w:rPr>
        <w:t xml:space="preserve">in output order </w:t>
      </w:r>
      <w:r w:rsidRPr="008669F9">
        <w:rPr>
          <w:bCs/>
          <w:noProof/>
          <w:sz w:val="20"/>
        </w:rPr>
        <w:t xml:space="preserve">in the </w:t>
      </w:r>
      <w:r>
        <w:rPr>
          <w:bCs/>
          <w:noProof/>
          <w:sz w:val="20"/>
        </w:rPr>
        <w:t>CLVS that contains the same value of ar_object_idx[ i ]</w:t>
      </w:r>
      <w:r w:rsidRPr="008669F9">
        <w:rPr>
          <w:bCs/>
          <w:noProof/>
          <w:sz w:val="20"/>
        </w:rPr>
        <w:t>.</w:t>
      </w:r>
      <w:r>
        <w:rPr>
          <w:bCs/>
          <w:noProof/>
          <w:sz w:val="20"/>
        </w:rPr>
        <w:t xml:space="preserve"> If </w:t>
      </w:r>
      <w:r w:rsidRPr="00067F78">
        <w:rPr>
          <w:bCs/>
          <w:noProof/>
          <w:sz w:val="20"/>
        </w:rPr>
        <w:t>ar_bounding_box_mask_</w:t>
      </w:r>
      <w:r>
        <w:rPr>
          <w:bCs/>
          <w:noProof/>
          <w:sz w:val="20"/>
        </w:rPr>
        <w:t>infer</w:t>
      </w:r>
      <w:r w:rsidRPr="00067F78">
        <w:rPr>
          <w:bCs/>
          <w:noProof/>
          <w:sz w:val="20"/>
        </w:rPr>
        <w:t>_flag</w:t>
      </w:r>
      <w:r w:rsidRPr="008669F9">
        <w:rPr>
          <w:bCs/>
          <w:noProof/>
          <w:sz w:val="20"/>
        </w:rPr>
        <w:t>[</w:t>
      </w:r>
      <w:r w:rsidRPr="008669F9">
        <w:rPr>
          <w:bCs/>
          <w:sz w:val="20"/>
        </w:rPr>
        <w:t> </w:t>
      </w:r>
      <w:proofErr w:type="spellStart"/>
      <w:r w:rsidRPr="008669F9">
        <w:rPr>
          <w:noProof/>
          <w:sz w:val="20"/>
        </w:rPr>
        <w:t>ar</w:t>
      </w:r>
      <w:r>
        <w:rPr>
          <w:bCs/>
          <w:noProof/>
          <w:sz w:val="20"/>
        </w:rPr>
        <w:t>_object</w:t>
      </w:r>
      <w:r w:rsidRPr="008669F9">
        <w:rPr>
          <w:bCs/>
          <w:noProof/>
          <w:sz w:val="20"/>
        </w:rPr>
        <w:t>_idx</w:t>
      </w:r>
      <w:proofErr w:type="spellEnd"/>
      <w:r w:rsidRPr="008669F9">
        <w:rPr>
          <w:bCs/>
          <w:noProof/>
          <w:sz w:val="20"/>
        </w:rPr>
        <w:t>[</w:t>
      </w:r>
      <w:r w:rsidRPr="008669F9">
        <w:rPr>
          <w:bCs/>
          <w:sz w:val="20"/>
        </w:rPr>
        <w:t> </w:t>
      </w:r>
      <w:proofErr w:type="spellStart"/>
      <w:r w:rsidRPr="008669F9">
        <w:rPr>
          <w:bCs/>
          <w:noProof/>
          <w:sz w:val="20"/>
        </w:rPr>
        <w:t>i</w:t>
      </w:r>
      <w:proofErr w:type="spellEnd"/>
      <w:r w:rsidRPr="008669F9">
        <w:rPr>
          <w:bCs/>
          <w:sz w:val="20"/>
        </w:rPr>
        <w:t> </w:t>
      </w:r>
      <w:r w:rsidRPr="008669F9">
        <w:rPr>
          <w:bCs/>
          <w:noProof/>
          <w:sz w:val="20"/>
        </w:rPr>
        <w:t>] ]</w:t>
      </w:r>
      <w:r>
        <w:rPr>
          <w:bCs/>
          <w:noProof/>
          <w:sz w:val="20"/>
        </w:rPr>
        <w:t xml:space="preserve"> syntax element is not represent, the value of </w:t>
      </w:r>
      <w:r w:rsidRPr="00A32AB0">
        <w:rPr>
          <w:bCs/>
          <w:noProof/>
          <w:sz w:val="20"/>
        </w:rPr>
        <w:t>ar_bounding_box_mask_</w:t>
      </w:r>
      <w:r>
        <w:rPr>
          <w:bCs/>
          <w:noProof/>
          <w:sz w:val="20"/>
        </w:rPr>
        <w:t>infer</w:t>
      </w:r>
      <w:r w:rsidRPr="00A32AB0">
        <w:rPr>
          <w:bCs/>
          <w:noProof/>
          <w:sz w:val="20"/>
        </w:rPr>
        <w:t>_flag [ ar_object_idx[ i ] ]</w:t>
      </w:r>
      <w:r>
        <w:rPr>
          <w:bCs/>
          <w:noProof/>
          <w:sz w:val="20"/>
        </w:rPr>
        <w:t xml:space="preserve"> is infered to 0.</w:t>
      </w:r>
    </w:p>
    <w:p w14:paraId="045F33F5" w14:textId="77777777" w:rsidR="004B00FB" w:rsidRDefault="004B00FB" w:rsidP="004B00FB">
      <w:pPr>
        <w:rPr>
          <w:bCs/>
          <w:noProof/>
          <w:sz w:val="20"/>
        </w:rPr>
      </w:pPr>
      <w:r w:rsidRPr="007D4995">
        <w:rPr>
          <w:b/>
          <w:noProof/>
          <w:sz w:val="20"/>
          <w:szCs w:val="22"/>
          <w:lang w:eastAsia="zh-CN"/>
        </w:rPr>
        <w:t>mask[ ar_object_idx[ i ] ][m][n]</w:t>
      </w:r>
      <w:r w:rsidRPr="007D4995">
        <w:rPr>
          <w:noProof/>
          <w:sz w:val="16"/>
        </w:rPr>
        <w:t xml:space="preserve"> </w:t>
      </w:r>
      <w:r>
        <w:rPr>
          <w:bCs/>
          <w:noProof/>
          <w:sz w:val="20"/>
        </w:rPr>
        <w:t xml:space="preserve">equal to 1 indicates that a luma sample with right offsets </w:t>
      </w:r>
      <w:r w:rsidRPr="0029498B">
        <w:rPr>
          <w:bCs/>
          <w:i/>
          <w:noProof/>
          <w:sz w:val="20"/>
        </w:rPr>
        <w:t>n</w:t>
      </w:r>
      <w:r>
        <w:rPr>
          <w:bCs/>
          <w:noProof/>
          <w:sz w:val="20"/>
        </w:rPr>
        <w:t xml:space="preserve"> and bottom offset </w:t>
      </w:r>
      <w:r w:rsidRPr="0029498B">
        <w:rPr>
          <w:bCs/>
          <w:i/>
          <w:noProof/>
          <w:sz w:val="20"/>
        </w:rPr>
        <w:t>m</w:t>
      </w:r>
      <w:r>
        <w:rPr>
          <w:bCs/>
          <w:noProof/>
          <w:sz w:val="20"/>
        </w:rPr>
        <w:t xml:space="preserve"> realted to </w:t>
      </w:r>
      <w:r w:rsidRPr="0029498B">
        <w:rPr>
          <w:bCs/>
          <w:noProof/>
          <w:sz w:val="20"/>
        </w:rPr>
        <w:t>ar_object_top[ ar_object_idx[ i ] ]</w:t>
      </w:r>
      <w:r>
        <w:rPr>
          <w:bCs/>
          <w:noProof/>
          <w:sz w:val="20"/>
        </w:rPr>
        <w:t xml:space="preserve"> and </w:t>
      </w:r>
      <w:r w:rsidRPr="0029498B">
        <w:rPr>
          <w:bCs/>
          <w:noProof/>
          <w:sz w:val="20"/>
        </w:rPr>
        <w:t>ar_object_left[ ar_object_idx[ i ] ]</w:t>
      </w:r>
      <w:r>
        <w:rPr>
          <w:bCs/>
          <w:noProof/>
          <w:sz w:val="20"/>
        </w:rPr>
        <w:t xml:space="preserve"> belongs to the annotated region with the value of </w:t>
      </w:r>
      <w:r w:rsidRPr="0029498B">
        <w:rPr>
          <w:bCs/>
          <w:noProof/>
          <w:sz w:val="20"/>
        </w:rPr>
        <w:t>ar_object_idx[ i ]</w:t>
      </w:r>
      <w:r>
        <w:rPr>
          <w:bCs/>
          <w:noProof/>
          <w:sz w:val="20"/>
        </w:rPr>
        <w:t xml:space="preserve">. </w:t>
      </w:r>
      <w:r w:rsidRPr="0051711E">
        <w:rPr>
          <w:bCs/>
          <w:noProof/>
          <w:sz w:val="20"/>
        </w:rPr>
        <w:t>mask[ ar_object_idx[ i ] ][m][n] equal to</w:t>
      </w:r>
      <w:r>
        <w:rPr>
          <w:bCs/>
          <w:noProof/>
          <w:sz w:val="20"/>
        </w:rPr>
        <w:t xml:space="preserve"> 0 indicates that the luma sample does not belong to the annotated region with the value of </w:t>
      </w:r>
      <w:r w:rsidRPr="0029498B">
        <w:rPr>
          <w:bCs/>
          <w:noProof/>
          <w:sz w:val="20"/>
        </w:rPr>
        <w:t>ar_object_idx[ i ]</w:t>
      </w:r>
      <w:r>
        <w:rPr>
          <w:bCs/>
          <w:noProof/>
          <w:sz w:val="20"/>
        </w:rPr>
        <w:t>.</w:t>
      </w:r>
    </w:p>
    <w:p w14:paraId="0546D927" w14:textId="7B73232C" w:rsidR="004B00FB" w:rsidRDefault="004B00FB" w:rsidP="009234A5">
      <w:pPr>
        <w:rPr>
          <w:ins w:id="2" w:author="Zheng Xiaozhen" w:date="2018-07-12T01:31:00Z"/>
          <w:rFonts w:eastAsia="等线"/>
          <w:sz w:val="20"/>
          <w:lang w:eastAsia="zh-CN"/>
        </w:rPr>
      </w:pPr>
    </w:p>
    <w:p w14:paraId="44CAD18F" w14:textId="77777777" w:rsidR="001D4B15" w:rsidRPr="001023F7" w:rsidRDefault="001D4B15" w:rsidP="001D4B15">
      <w:pPr>
        <w:pStyle w:val="1"/>
        <w:rPr>
          <w:ins w:id="3" w:author="Zheng Xiaozhen" w:date="2018-07-12T01:31:00Z"/>
          <w:b w:val="0"/>
          <w:bCs w:val="0"/>
        </w:rPr>
      </w:pPr>
      <w:ins w:id="4" w:author="Zheng Xiaozhen" w:date="2018-07-12T01:31:00Z">
        <w:r w:rsidRPr="005073F0">
          <w:lastRenderedPageBreak/>
          <w:t>Example</w:t>
        </w:r>
        <w:r w:rsidRPr="001023F7">
          <w:t xml:space="preserve"> Scenarios</w:t>
        </w:r>
      </w:ins>
    </w:p>
    <w:p w14:paraId="3B15F871" w14:textId="77777777" w:rsidR="001D4B15" w:rsidRPr="00973A23" w:rsidRDefault="001D4B15" w:rsidP="00E47D50">
      <w:pPr>
        <w:pStyle w:val="2"/>
        <w:numPr>
          <w:ilvl w:val="0"/>
          <w:numId w:val="0"/>
        </w:numPr>
        <w:ind w:left="720" w:hanging="720"/>
        <w:rPr>
          <w:ins w:id="5" w:author="Zheng Xiaozhen" w:date="2018-07-12T01:32:00Z"/>
          <w:sz w:val="22"/>
          <w:szCs w:val="20"/>
        </w:rPr>
      </w:pPr>
      <w:ins w:id="6" w:author="Zheng Xiaozhen" w:date="2018-07-12T01:32:00Z">
        <w:r w:rsidRPr="001023F7">
          <w:t xml:space="preserve">Picture 0 </w:t>
        </w:r>
      </w:ins>
    </w:p>
    <w:p w14:paraId="54E8E995" w14:textId="77777777" w:rsidR="001D4B15" w:rsidRDefault="001D4B15" w:rsidP="001D4B15">
      <w:pPr>
        <w:rPr>
          <w:ins w:id="7" w:author="Zheng Xiaozhen" w:date="2018-07-12T01:32:00Z"/>
          <w:bCs/>
          <w:noProof/>
          <w:sz w:val="24"/>
          <w:szCs w:val="24"/>
        </w:rPr>
      </w:pPr>
      <w:ins w:id="8" w:author="Zheng Xiaozhen" w:date="2018-07-12T01:32:00Z">
        <w:r>
          <w:rPr>
            <w:bCs/>
            <w:noProof/>
            <w:sz w:val="24"/>
            <w:szCs w:val="24"/>
          </w:rPr>
          <w:t>At picture 0, 4</w:t>
        </w:r>
        <w:r w:rsidRPr="00973A23">
          <w:rPr>
            <w:bCs/>
            <w:noProof/>
            <w:sz w:val="24"/>
            <w:szCs w:val="24"/>
          </w:rPr>
          <w:t xml:space="preserve"> objects are present in the image, </w:t>
        </w:r>
        <w:r>
          <w:rPr>
            <w:bCs/>
            <w:noProof/>
            <w:sz w:val="24"/>
            <w:szCs w:val="24"/>
          </w:rPr>
          <w:t>2</w:t>
        </w:r>
        <w:r w:rsidRPr="00973A23">
          <w:rPr>
            <w:bCs/>
            <w:noProof/>
            <w:sz w:val="24"/>
            <w:szCs w:val="24"/>
          </w:rPr>
          <w:t xml:space="preserve"> car</w:t>
        </w:r>
        <w:r>
          <w:rPr>
            <w:bCs/>
            <w:noProof/>
            <w:sz w:val="24"/>
            <w:szCs w:val="24"/>
          </w:rPr>
          <w:t>,</w:t>
        </w:r>
        <w:r w:rsidRPr="00973A23">
          <w:rPr>
            <w:bCs/>
            <w:noProof/>
            <w:sz w:val="24"/>
            <w:szCs w:val="24"/>
          </w:rPr>
          <w:t xml:space="preserve"> </w:t>
        </w:r>
        <w:r>
          <w:rPr>
            <w:bCs/>
            <w:noProof/>
            <w:sz w:val="24"/>
            <w:szCs w:val="24"/>
          </w:rPr>
          <w:t>1</w:t>
        </w:r>
        <w:r w:rsidRPr="00973A23">
          <w:rPr>
            <w:bCs/>
            <w:noProof/>
            <w:sz w:val="24"/>
            <w:szCs w:val="24"/>
          </w:rPr>
          <w:t xml:space="preserve"> </w:t>
        </w:r>
        <w:r>
          <w:rPr>
            <w:bCs/>
            <w:noProof/>
            <w:sz w:val="24"/>
            <w:szCs w:val="24"/>
          </w:rPr>
          <w:t>van and 1 truck</w:t>
        </w:r>
        <w:r w:rsidRPr="00973A23">
          <w:rPr>
            <w:bCs/>
            <w:noProof/>
            <w:sz w:val="24"/>
            <w:szCs w:val="24"/>
          </w:rPr>
          <w:t>.</w:t>
        </w:r>
      </w:ins>
    </w:p>
    <w:p w14:paraId="0655CD81" w14:textId="77777777" w:rsidR="001D4B15" w:rsidRPr="00973A23" w:rsidRDefault="001D4B15" w:rsidP="001D4B15">
      <w:pPr>
        <w:rPr>
          <w:ins w:id="9" w:author="Zheng Xiaozhen" w:date="2018-07-12T01:32:00Z"/>
          <w:bCs/>
          <w:noProof/>
          <w:sz w:val="24"/>
          <w:szCs w:val="24"/>
        </w:rPr>
      </w:pPr>
      <w:ins w:id="10" w:author="Zheng Xiaozhen" w:date="2018-07-12T01:32:00Z">
        <w:r>
          <w:rPr>
            <w:bCs/>
            <w:noProof/>
            <w:sz w:val="24"/>
            <w:szCs w:val="24"/>
          </w:rPr>
          <w:t xml:space="preserve">Pic 0 key syntax: </w:t>
        </w:r>
      </w:ins>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D4B15" w:rsidRPr="007C2158" w14:paraId="14513BA5" w14:textId="77777777" w:rsidTr="00F77171">
        <w:trPr>
          <w:cantSplit/>
          <w:ins w:id="11" w:author="Zheng Xiaozhen" w:date="2018-07-12T01:32:00Z"/>
        </w:trPr>
        <w:tc>
          <w:tcPr>
            <w:tcW w:w="7285" w:type="dxa"/>
          </w:tcPr>
          <w:p w14:paraId="24B96F35" w14:textId="77777777" w:rsidR="001D4B15" w:rsidRPr="00C84C00"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2" w:author="Zheng Xiaozhen" w:date="2018-07-12T01:32:00Z"/>
                <w:noProof/>
              </w:rPr>
            </w:pPr>
            <w:ins w:id="13" w:author="Zheng Xiaozhen" w:date="2018-07-12T01:32:00Z">
              <w:r>
                <w:rPr>
                  <w:noProof/>
                </w:rPr>
                <w:t>ar</w:t>
              </w:r>
              <w:r w:rsidRPr="00973A23">
                <w:rPr>
                  <w:noProof/>
                </w:rPr>
                <w:t>_</w:t>
              </w:r>
              <w:r>
                <w:rPr>
                  <w:noProof/>
                </w:rPr>
                <w:t>object</w:t>
              </w:r>
              <w:r w:rsidRPr="00973A23">
                <w:rPr>
                  <w:noProof/>
                </w:rPr>
                <w:t>_label_present_flag</w:t>
              </w:r>
            </w:ins>
          </w:p>
        </w:tc>
        <w:tc>
          <w:tcPr>
            <w:tcW w:w="2160" w:type="dxa"/>
          </w:tcPr>
          <w:p w14:paraId="78EC1792" w14:textId="77777777" w:rsidR="001D4B15" w:rsidRDefault="001D4B15" w:rsidP="00F77171">
            <w:pPr>
              <w:keepNext/>
              <w:keepLines/>
              <w:spacing w:before="20" w:after="40"/>
              <w:jc w:val="center"/>
              <w:rPr>
                <w:ins w:id="14" w:author="Zheng Xiaozhen" w:date="2018-07-12T01:32:00Z"/>
              </w:rPr>
            </w:pPr>
            <w:ins w:id="15" w:author="Zheng Xiaozhen" w:date="2018-07-12T01:32:00Z">
              <w:r>
                <w:t>1</w:t>
              </w:r>
            </w:ins>
          </w:p>
        </w:tc>
      </w:tr>
      <w:tr w:rsidR="001D4B15" w:rsidRPr="007C2158" w14:paraId="15D1C115" w14:textId="77777777" w:rsidTr="00F77171">
        <w:trPr>
          <w:cantSplit/>
          <w:ins w:id="16" w:author="Zheng Xiaozhen" w:date="2018-07-12T01:32:00Z"/>
        </w:trPr>
        <w:tc>
          <w:tcPr>
            <w:tcW w:w="7285" w:type="dxa"/>
          </w:tcPr>
          <w:p w14:paraId="0B69E94F"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7" w:author="Zheng Xiaozhen" w:date="2018-07-12T01:32:00Z"/>
                <w:noProof/>
              </w:rPr>
            </w:pPr>
            <w:ins w:id="18" w:author="Zheng Xiaozhen" w:date="2018-07-12T01:32:00Z">
              <w:r w:rsidRPr="00F43B9B">
                <w:rPr>
                  <w:noProof/>
                </w:rPr>
                <w:t>ar_object_mask_present_flag</w:t>
              </w:r>
            </w:ins>
          </w:p>
        </w:tc>
        <w:tc>
          <w:tcPr>
            <w:tcW w:w="2160" w:type="dxa"/>
          </w:tcPr>
          <w:p w14:paraId="7928304C" w14:textId="77777777" w:rsidR="001D4B15" w:rsidRDefault="001D4B15" w:rsidP="00F77171">
            <w:pPr>
              <w:keepNext/>
              <w:keepLines/>
              <w:spacing w:before="20" w:after="40"/>
              <w:jc w:val="center"/>
              <w:rPr>
                <w:ins w:id="19" w:author="Zheng Xiaozhen" w:date="2018-07-12T01:32:00Z"/>
                <w:lang w:eastAsia="zh-CN"/>
              </w:rPr>
            </w:pPr>
            <w:ins w:id="20" w:author="Zheng Xiaozhen" w:date="2018-07-12T01:32:00Z">
              <w:r>
                <w:rPr>
                  <w:rFonts w:hint="eastAsia"/>
                  <w:lang w:eastAsia="zh-CN"/>
                </w:rPr>
                <w:t>1</w:t>
              </w:r>
            </w:ins>
          </w:p>
        </w:tc>
      </w:tr>
      <w:tr w:rsidR="001D4B15" w:rsidRPr="007C2158" w14:paraId="3AF0F5DD" w14:textId="77777777" w:rsidTr="00F77171">
        <w:trPr>
          <w:cantSplit/>
          <w:ins w:id="21" w:author="Zheng Xiaozhen" w:date="2018-07-12T01:32:00Z"/>
        </w:trPr>
        <w:tc>
          <w:tcPr>
            <w:tcW w:w="7285" w:type="dxa"/>
          </w:tcPr>
          <w:p w14:paraId="2AE904A4" w14:textId="77777777" w:rsidR="001D4B15" w:rsidRPr="007A04B2"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2" w:author="Zheng Xiaozhen" w:date="2018-07-12T01:32:00Z"/>
                <w:noProof/>
              </w:rPr>
            </w:pPr>
            <w:ins w:id="23" w:author="Zheng Xiaozhen" w:date="2018-07-12T01:32:00Z">
              <w:r>
                <w:rPr>
                  <w:noProof/>
                </w:rPr>
                <w:t>ar</w:t>
              </w:r>
              <w:r w:rsidRPr="00973A23">
                <w:rPr>
                  <w:bCs/>
                </w:rPr>
                <w:t>_</w:t>
              </w:r>
              <w:proofErr w:type="spellStart"/>
              <w:r w:rsidRPr="00973A23">
                <w:rPr>
                  <w:bCs/>
                </w:rPr>
                <w:t>num_</w:t>
              </w:r>
              <w:r>
                <w:rPr>
                  <w:bCs/>
                </w:rPr>
                <w:t>new_labels</w:t>
              </w:r>
              <w:proofErr w:type="spellEnd"/>
            </w:ins>
          </w:p>
        </w:tc>
        <w:tc>
          <w:tcPr>
            <w:tcW w:w="2160" w:type="dxa"/>
          </w:tcPr>
          <w:p w14:paraId="4863E264" w14:textId="77777777" w:rsidR="001D4B15" w:rsidRPr="007C2158" w:rsidRDefault="001D4B15" w:rsidP="00F77171">
            <w:pPr>
              <w:keepNext/>
              <w:keepLines/>
              <w:spacing w:before="20" w:after="40"/>
              <w:jc w:val="center"/>
              <w:rPr>
                <w:ins w:id="24" w:author="Zheng Xiaozhen" w:date="2018-07-12T01:32:00Z"/>
                <w:bCs/>
                <w:noProof/>
              </w:rPr>
            </w:pPr>
            <w:ins w:id="25" w:author="Zheng Xiaozhen" w:date="2018-07-12T01:32:00Z">
              <w:r>
                <w:t>4</w:t>
              </w:r>
            </w:ins>
          </w:p>
        </w:tc>
      </w:tr>
      <w:tr w:rsidR="001D4B15" w:rsidRPr="007C2158" w14:paraId="2A9C53DA" w14:textId="77777777" w:rsidTr="00F77171">
        <w:trPr>
          <w:cantSplit/>
          <w:ins w:id="26" w:author="Zheng Xiaozhen" w:date="2018-07-12T01:32:00Z"/>
        </w:trPr>
        <w:tc>
          <w:tcPr>
            <w:tcW w:w="7285" w:type="dxa"/>
          </w:tcPr>
          <w:p w14:paraId="4914E977"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7" w:author="Zheng Xiaozhen" w:date="2018-07-12T01:32:00Z"/>
                <w:bCs/>
                <w:noProof/>
              </w:rPr>
            </w:pPr>
            <w:ins w:id="28" w:author="Zheng Xiaozhen" w:date="2018-07-12T01:32:00Z">
              <w:r>
                <w:rPr>
                  <w:bCs/>
                  <w:noProof/>
                </w:rPr>
                <w:t>ar</w:t>
              </w:r>
              <w:r w:rsidRPr="00973A23">
                <w:rPr>
                  <w:bCs/>
                  <w:noProof/>
                </w:rPr>
                <w:t>_label_idx</w:t>
              </w:r>
              <w:r>
                <w:rPr>
                  <w:bCs/>
                  <w:noProof/>
                </w:rPr>
                <w:t xml:space="preserve">[ </w:t>
              </w:r>
              <w:r w:rsidRPr="007A04B2">
                <w:rPr>
                  <w:noProof/>
                </w:rPr>
                <w:t>0</w:t>
              </w:r>
              <w:r>
                <w:rPr>
                  <w:noProof/>
                </w:rPr>
                <w:t xml:space="preserve"> ]</w:t>
              </w:r>
            </w:ins>
          </w:p>
        </w:tc>
        <w:tc>
          <w:tcPr>
            <w:tcW w:w="2160" w:type="dxa"/>
          </w:tcPr>
          <w:p w14:paraId="424D4D53" w14:textId="77777777" w:rsidR="001D4B15" w:rsidRPr="007C2158" w:rsidRDefault="001D4B15" w:rsidP="00F77171">
            <w:pPr>
              <w:keepNext/>
              <w:keepLines/>
              <w:spacing w:before="20" w:after="40"/>
              <w:jc w:val="center"/>
              <w:rPr>
                <w:ins w:id="29" w:author="Zheng Xiaozhen" w:date="2018-07-12T01:32:00Z"/>
                <w:bCs/>
                <w:noProof/>
              </w:rPr>
            </w:pPr>
            <w:ins w:id="30" w:author="Zheng Xiaozhen" w:date="2018-07-12T01:32:00Z">
              <w:r>
                <w:t>0</w:t>
              </w:r>
            </w:ins>
          </w:p>
        </w:tc>
      </w:tr>
      <w:tr w:rsidR="001D4B15" w:rsidRPr="007C2158" w14:paraId="44FD782F" w14:textId="77777777" w:rsidTr="00F77171">
        <w:trPr>
          <w:cantSplit/>
          <w:ins w:id="31" w:author="Zheng Xiaozhen" w:date="2018-07-12T01:32:00Z"/>
        </w:trPr>
        <w:tc>
          <w:tcPr>
            <w:tcW w:w="7285" w:type="dxa"/>
          </w:tcPr>
          <w:p w14:paraId="4A499ED9" w14:textId="77777777" w:rsidR="001D4B15" w:rsidRPr="007A04B2"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2" w:author="Zheng Xiaozhen" w:date="2018-07-12T01:32:00Z"/>
                <w:noProof/>
              </w:rPr>
            </w:pPr>
            <w:ins w:id="33" w:author="Zheng Xiaozhen" w:date="2018-07-12T01:32:00Z">
              <w:r>
                <w:rPr>
                  <w:bCs/>
                  <w:noProof/>
                </w:rPr>
                <w:t>ar</w:t>
              </w:r>
              <w:r w:rsidRPr="00973A23">
                <w:rPr>
                  <w:bCs/>
                  <w:noProof/>
                </w:rPr>
                <w:t>_label_idx</w:t>
              </w:r>
              <w:r>
                <w:rPr>
                  <w:bCs/>
                  <w:noProof/>
                </w:rPr>
                <w:t xml:space="preserve">[ </w:t>
              </w:r>
              <w:r w:rsidRPr="007A04B2">
                <w:rPr>
                  <w:noProof/>
                </w:rPr>
                <w:t>1</w:t>
              </w:r>
              <w:r>
                <w:rPr>
                  <w:noProof/>
                </w:rPr>
                <w:t xml:space="preserve"> ]</w:t>
              </w:r>
            </w:ins>
          </w:p>
        </w:tc>
        <w:tc>
          <w:tcPr>
            <w:tcW w:w="2160" w:type="dxa"/>
          </w:tcPr>
          <w:p w14:paraId="055FBDB5" w14:textId="77777777" w:rsidR="001D4B15" w:rsidRPr="007C2158" w:rsidRDefault="001D4B15" w:rsidP="00F77171">
            <w:pPr>
              <w:keepNext/>
              <w:keepLines/>
              <w:spacing w:before="20" w:after="40"/>
              <w:jc w:val="center"/>
              <w:rPr>
                <w:ins w:id="34" w:author="Zheng Xiaozhen" w:date="2018-07-12T01:32:00Z"/>
                <w:bCs/>
                <w:noProof/>
              </w:rPr>
            </w:pPr>
            <w:ins w:id="35" w:author="Zheng Xiaozhen" w:date="2018-07-12T01:32:00Z">
              <w:r>
                <w:t>1</w:t>
              </w:r>
            </w:ins>
          </w:p>
        </w:tc>
      </w:tr>
      <w:tr w:rsidR="001D4B15" w:rsidRPr="007C2158" w14:paraId="2EB6D5CE" w14:textId="77777777" w:rsidTr="00F77171">
        <w:trPr>
          <w:cantSplit/>
          <w:ins w:id="36" w:author="Zheng Xiaozhen" w:date="2018-07-12T01:32:00Z"/>
        </w:trPr>
        <w:tc>
          <w:tcPr>
            <w:tcW w:w="7285" w:type="dxa"/>
          </w:tcPr>
          <w:p w14:paraId="4AF87C1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7" w:author="Zheng Xiaozhen" w:date="2018-07-12T01:32:00Z"/>
                <w:bCs/>
                <w:noProof/>
              </w:rPr>
            </w:pPr>
            <w:ins w:id="38" w:author="Zheng Xiaozhen" w:date="2018-07-12T01:32:00Z">
              <w:r>
                <w:rPr>
                  <w:bCs/>
                  <w:noProof/>
                </w:rPr>
                <w:t>ar</w:t>
              </w:r>
              <w:r w:rsidRPr="00973A23">
                <w:rPr>
                  <w:bCs/>
                  <w:noProof/>
                </w:rPr>
                <w:t>_label_idx</w:t>
              </w:r>
              <w:r>
                <w:rPr>
                  <w:bCs/>
                  <w:noProof/>
                </w:rPr>
                <w:t>[ 2</w:t>
              </w:r>
              <w:r>
                <w:rPr>
                  <w:noProof/>
                </w:rPr>
                <w:t xml:space="preserve"> ]</w:t>
              </w:r>
            </w:ins>
          </w:p>
        </w:tc>
        <w:tc>
          <w:tcPr>
            <w:tcW w:w="2160" w:type="dxa"/>
          </w:tcPr>
          <w:p w14:paraId="39BD501A" w14:textId="77777777" w:rsidR="001D4B15" w:rsidRDefault="001D4B15" w:rsidP="00F77171">
            <w:pPr>
              <w:keepNext/>
              <w:keepLines/>
              <w:spacing w:before="20" w:after="40"/>
              <w:jc w:val="center"/>
              <w:rPr>
                <w:ins w:id="39" w:author="Zheng Xiaozhen" w:date="2018-07-12T01:32:00Z"/>
                <w:lang w:eastAsia="zh-CN"/>
              </w:rPr>
            </w:pPr>
            <w:ins w:id="40" w:author="Zheng Xiaozhen" w:date="2018-07-12T01:32:00Z">
              <w:r>
                <w:rPr>
                  <w:rFonts w:hint="eastAsia"/>
                  <w:lang w:eastAsia="zh-CN"/>
                </w:rPr>
                <w:t>2</w:t>
              </w:r>
            </w:ins>
          </w:p>
        </w:tc>
      </w:tr>
      <w:tr w:rsidR="001D4B15" w:rsidRPr="007C2158" w14:paraId="75CA91AA" w14:textId="77777777" w:rsidTr="00F77171">
        <w:trPr>
          <w:cantSplit/>
          <w:ins w:id="41" w:author="Zheng Xiaozhen" w:date="2018-07-12T01:32:00Z"/>
        </w:trPr>
        <w:tc>
          <w:tcPr>
            <w:tcW w:w="7285" w:type="dxa"/>
          </w:tcPr>
          <w:p w14:paraId="373509F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2" w:author="Zheng Xiaozhen" w:date="2018-07-12T01:32:00Z"/>
                <w:bCs/>
                <w:noProof/>
              </w:rPr>
            </w:pPr>
            <w:ins w:id="43" w:author="Zheng Xiaozhen" w:date="2018-07-12T01:32:00Z">
              <w:r>
                <w:rPr>
                  <w:bCs/>
                  <w:noProof/>
                </w:rPr>
                <w:t>ar</w:t>
              </w:r>
              <w:r w:rsidRPr="00973A23">
                <w:rPr>
                  <w:bCs/>
                  <w:noProof/>
                </w:rPr>
                <w:t>_label_idx</w:t>
              </w:r>
              <w:r>
                <w:rPr>
                  <w:bCs/>
                  <w:noProof/>
                </w:rPr>
                <w:t xml:space="preserve">[ </w:t>
              </w:r>
              <w:r>
                <w:rPr>
                  <w:noProof/>
                </w:rPr>
                <w:t>3 ]</w:t>
              </w:r>
            </w:ins>
          </w:p>
        </w:tc>
        <w:tc>
          <w:tcPr>
            <w:tcW w:w="2160" w:type="dxa"/>
          </w:tcPr>
          <w:p w14:paraId="08CB2EAE" w14:textId="77777777" w:rsidR="001D4B15" w:rsidRDefault="001D4B15" w:rsidP="00F77171">
            <w:pPr>
              <w:keepNext/>
              <w:keepLines/>
              <w:spacing w:before="20" w:after="40"/>
              <w:jc w:val="center"/>
              <w:rPr>
                <w:ins w:id="44" w:author="Zheng Xiaozhen" w:date="2018-07-12T01:32:00Z"/>
                <w:lang w:eastAsia="zh-CN"/>
              </w:rPr>
            </w:pPr>
            <w:ins w:id="45" w:author="Zheng Xiaozhen" w:date="2018-07-12T01:32:00Z">
              <w:r>
                <w:rPr>
                  <w:rFonts w:hint="eastAsia"/>
                  <w:lang w:eastAsia="zh-CN"/>
                </w:rPr>
                <w:t>3</w:t>
              </w:r>
            </w:ins>
          </w:p>
        </w:tc>
      </w:tr>
      <w:tr w:rsidR="001D4B15" w:rsidRPr="007C2158" w14:paraId="7518A3A0" w14:textId="77777777" w:rsidTr="00F77171">
        <w:trPr>
          <w:cantSplit/>
          <w:ins w:id="46" w:author="Zheng Xiaozhen" w:date="2018-07-12T01:32:00Z"/>
        </w:trPr>
        <w:tc>
          <w:tcPr>
            <w:tcW w:w="7285" w:type="dxa"/>
          </w:tcPr>
          <w:p w14:paraId="77431965"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7" w:author="Zheng Xiaozhen" w:date="2018-07-12T01:32:00Z"/>
                <w:noProof/>
              </w:rPr>
            </w:pPr>
            <w:ins w:id="48" w:author="Zheng Xiaozhen" w:date="2018-07-12T01:32:00Z">
              <w:r>
                <w:rPr>
                  <w:noProof/>
                </w:rPr>
                <w:t>ar</w:t>
              </w:r>
              <w:r w:rsidRPr="00973A23">
                <w:rPr>
                  <w:noProof/>
                </w:rPr>
                <w:t>_label</w:t>
              </w:r>
              <w:r>
                <w:rPr>
                  <w:noProof/>
                </w:rPr>
                <w:t xml:space="preserve">[ </w:t>
              </w:r>
              <w:r w:rsidRPr="007A04B2">
                <w:rPr>
                  <w:bCs/>
                  <w:noProof/>
                </w:rPr>
                <w:t>0</w:t>
              </w:r>
              <w:r>
                <w:rPr>
                  <w:bCs/>
                </w:rPr>
                <w:t xml:space="preserve"> ]</w:t>
              </w:r>
            </w:ins>
          </w:p>
        </w:tc>
        <w:tc>
          <w:tcPr>
            <w:tcW w:w="2160" w:type="dxa"/>
          </w:tcPr>
          <w:p w14:paraId="64323498" w14:textId="77777777" w:rsidR="001D4B15" w:rsidRPr="007C2158" w:rsidRDefault="001D4B15" w:rsidP="00F77171">
            <w:pPr>
              <w:keepNext/>
              <w:keepLines/>
              <w:spacing w:before="20" w:after="40"/>
              <w:jc w:val="center"/>
              <w:rPr>
                <w:ins w:id="49" w:author="Zheng Xiaozhen" w:date="2018-07-12T01:32:00Z"/>
                <w:bCs/>
              </w:rPr>
            </w:pPr>
            <w:ins w:id="50" w:author="Zheng Xiaozhen" w:date="2018-07-12T01:32:00Z">
              <w:r>
                <w:rPr>
                  <w:bCs/>
                </w:rPr>
                <w:t>car</w:t>
              </w:r>
            </w:ins>
          </w:p>
        </w:tc>
      </w:tr>
      <w:tr w:rsidR="001D4B15" w:rsidRPr="007C2158" w14:paraId="689E1F5C" w14:textId="77777777" w:rsidTr="00F77171">
        <w:trPr>
          <w:cantSplit/>
          <w:ins w:id="51" w:author="Zheng Xiaozhen" w:date="2018-07-12T01:32:00Z"/>
        </w:trPr>
        <w:tc>
          <w:tcPr>
            <w:tcW w:w="7285" w:type="dxa"/>
          </w:tcPr>
          <w:p w14:paraId="4D4A2D5B"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52" w:author="Zheng Xiaozhen" w:date="2018-07-12T01:32:00Z"/>
                <w:noProof/>
              </w:rPr>
            </w:pPr>
            <w:ins w:id="53" w:author="Zheng Xiaozhen" w:date="2018-07-12T01:32:00Z">
              <w:r>
                <w:rPr>
                  <w:noProof/>
                </w:rPr>
                <w:t>ar</w:t>
              </w:r>
              <w:r w:rsidRPr="00973A23">
                <w:rPr>
                  <w:noProof/>
                </w:rPr>
                <w:t>_label</w:t>
              </w:r>
              <w:r>
                <w:rPr>
                  <w:noProof/>
                </w:rPr>
                <w:t xml:space="preserve">[ </w:t>
              </w:r>
              <w:r>
                <w:rPr>
                  <w:bCs/>
                </w:rPr>
                <w:t>1 ]</w:t>
              </w:r>
            </w:ins>
          </w:p>
        </w:tc>
        <w:tc>
          <w:tcPr>
            <w:tcW w:w="2160" w:type="dxa"/>
          </w:tcPr>
          <w:p w14:paraId="31BADC31" w14:textId="77777777" w:rsidR="001D4B15" w:rsidRPr="007C2158" w:rsidRDefault="001D4B15" w:rsidP="00F77171">
            <w:pPr>
              <w:keepNext/>
              <w:keepLines/>
              <w:spacing w:before="20" w:after="40"/>
              <w:jc w:val="center"/>
              <w:rPr>
                <w:ins w:id="54" w:author="Zheng Xiaozhen" w:date="2018-07-12T01:32:00Z"/>
                <w:bCs/>
              </w:rPr>
            </w:pPr>
            <w:ins w:id="55" w:author="Zheng Xiaozhen" w:date="2018-07-12T01:32:00Z">
              <w:r>
                <w:rPr>
                  <w:bCs/>
                </w:rPr>
                <w:t>car</w:t>
              </w:r>
            </w:ins>
          </w:p>
        </w:tc>
      </w:tr>
      <w:tr w:rsidR="001D4B15" w:rsidRPr="007C2158" w14:paraId="52732477" w14:textId="77777777" w:rsidTr="00F77171">
        <w:trPr>
          <w:cantSplit/>
          <w:ins w:id="56" w:author="Zheng Xiaozhen" w:date="2018-07-12T01:32:00Z"/>
        </w:trPr>
        <w:tc>
          <w:tcPr>
            <w:tcW w:w="7285" w:type="dxa"/>
          </w:tcPr>
          <w:p w14:paraId="15260B4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57" w:author="Zheng Xiaozhen" w:date="2018-07-12T01:32:00Z"/>
                <w:noProof/>
              </w:rPr>
            </w:pPr>
            <w:ins w:id="58" w:author="Zheng Xiaozhen" w:date="2018-07-12T01:32:00Z">
              <w:r>
                <w:rPr>
                  <w:noProof/>
                </w:rPr>
                <w:t>ar</w:t>
              </w:r>
              <w:r w:rsidRPr="00973A23">
                <w:rPr>
                  <w:noProof/>
                </w:rPr>
                <w:t>_label</w:t>
              </w:r>
              <w:r>
                <w:rPr>
                  <w:noProof/>
                </w:rPr>
                <w:t>[ 2</w:t>
              </w:r>
              <w:r>
                <w:rPr>
                  <w:bCs/>
                </w:rPr>
                <w:t xml:space="preserve"> ]</w:t>
              </w:r>
            </w:ins>
          </w:p>
        </w:tc>
        <w:tc>
          <w:tcPr>
            <w:tcW w:w="2160" w:type="dxa"/>
          </w:tcPr>
          <w:p w14:paraId="6F8B6A1F" w14:textId="77777777" w:rsidR="001D4B15" w:rsidRDefault="001D4B15" w:rsidP="00F77171">
            <w:pPr>
              <w:keepNext/>
              <w:keepLines/>
              <w:spacing w:before="20" w:after="40"/>
              <w:jc w:val="center"/>
              <w:rPr>
                <w:ins w:id="59" w:author="Zheng Xiaozhen" w:date="2018-07-12T01:32:00Z"/>
                <w:bCs/>
              </w:rPr>
            </w:pPr>
            <w:ins w:id="60" w:author="Zheng Xiaozhen" w:date="2018-07-12T01:32:00Z">
              <w:r>
                <w:rPr>
                  <w:bCs/>
                </w:rPr>
                <w:t>van</w:t>
              </w:r>
            </w:ins>
          </w:p>
        </w:tc>
      </w:tr>
      <w:tr w:rsidR="001D4B15" w:rsidRPr="007C2158" w14:paraId="6EB0DAB4" w14:textId="77777777" w:rsidTr="00F77171">
        <w:trPr>
          <w:cantSplit/>
          <w:ins w:id="61" w:author="Zheng Xiaozhen" w:date="2018-07-12T01:32:00Z"/>
        </w:trPr>
        <w:tc>
          <w:tcPr>
            <w:tcW w:w="7285" w:type="dxa"/>
          </w:tcPr>
          <w:p w14:paraId="264AD72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62" w:author="Zheng Xiaozhen" w:date="2018-07-12T01:32:00Z"/>
                <w:noProof/>
              </w:rPr>
            </w:pPr>
            <w:ins w:id="63" w:author="Zheng Xiaozhen" w:date="2018-07-12T01:32:00Z">
              <w:r>
                <w:rPr>
                  <w:noProof/>
                </w:rPr>
                <w:t>ar</w:t>
              </w:r>
              <w:r w:rsidRPr="00973A23">
                <w:rPr>
                  <w:noProof/>
                </w:rPr>
                <w:t>_label</w:t>
              </w:r>
              <w:r>
                <w:rPr>
                  <w:noProof/>
                </w:rPr>
                <w:t>[ 3</w:t>
              </w:r>
              <w:r>
                <w:rPr>
                  <w:bCs/>
                </w:rPr>
                <w:t xml:space="preserve"> ]</w:t>
              </w:r>
            </w:ins>
          </w:p>
        </w:tc>
        <w:tc>
          <w:tcPr>
            <w:tcW w:w="2160" w:type="dxa"/>
          </w:tcPr>
          <w:p w14:paraId="202CB88E" w14:textId="77777777" w:rsidR="001D4B15" w:rsidRDefault="001D4B15" w:rsidP="00F77171">
            <w:pPr>
              <w:keepNext/>
              <w:keepLines/>
              <w:spacing w:before="20" w:after="40"/>
              <w:jc w:val="center"/>
              <w:rPr>
                <w:ins w:id="64" w:author="Zheng Xiaozhen" w:date="2018-07-12T01:32:00Z"/>
                <w:bCs/>
                <w:lang w:eastAsia="zh-CN"/>
              </w:rPr>
            </w:pPr>
            <w:ins w:id="65" w:author="Zheng Xiaozhen" w:date="2018-07-12T01:32:00Z">
              <w:r>
                <w:rPr>
                  <w:rFonts w:hint="eastAsia"/>
                  <w:bCs/>
                  <w:lang w:eastAsia="zh-CN"/>
                </w:rPr>
                <w:t>truck</w:t>
              </w:r>
            </w:ins>
          </w:p>
        </w:tc>
      </w:tr>
      <w:tr w:rsidR="001D4B15" w:rsidRPr="007C2158" w14:paraId="2B1DCF99" w14:textId="77777777" w:rsidTr="00F77171">
        <w:trPr>
          <w:cantSplit/>
          <w:ins w:id="66" w:author="Zheng Xiaozhen" w:date="2018-07-12T01:32:00Z"/>
        </w:trPr>
        <w:tc>
          <w:tcPr>
            <w:tcW w:w="7285" w:type="dxa"/>
          </w:tcPr>
          <w:p w14:paraId="11C3114C"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67" w:author="Zheng Xiaozhen" w:date="2018-07-12T01:32:00Z"/>
                <w:noProof/>
              </w:rPr>
            </w:pPr>
            <w:ins w:id="68" w:author="Zheng Xiaozhen" w:date="2018-07-12T01:32:00Z">
              <w:r>
                <w:rPr>
                  <w:noProof/>
                </w:rPr>
                <w:t>ar</w:t>
              </w:r>
              <w:r w:rsidRPr="00973A23">
                <w:rPr>
                  <w:bCs/>
                </w:rPr>
                <w:t>_num_</w:t>
              </w:r>
              <w:r>
                <w:rPr>
                  <w:bCs/>
                </w:rPr>
                <w:t>object</w:t>
              </w:r>
              <w:r w:rsidRPr="00973A23">
                <w:rPr>
                  <w:bCs/>
                </w:rPr>
                <w:t>s_minus1</w:t>
              </w:r>
            </w:ins>
          </w:p>
        </w:tc>
        <w:tc>
          <w:tcPr>
            <w:tcW w:w="2160" w:type="dxa"/>
          </w:tcPr>
          <w:p w14:paraId="037B454A" w14:textId="77777777" w:rsidR="001D4B15" w:rsidRPr="007C2158" w:rsidRDefault="001D4B15" w:rsidP="00F77171">
            <w:pPr>
              <w:keepNext/>
              <w:keepLines/>
              <w:spacing w:before="20" w:after="40"/>
              <w:jc w:val="center"/>
              <w:rPr>
                <w:ins w:id="69" w:author="Zheng Xiaozhen" w:date="2018-07-12T01:32:00Z"/>
                <w:bCs/>
              </w:rPr>
            </w:pPr>
            <w:ins w:id="70" w:author="Zheng Xiaozhen" w:date="2018-07-12T01:32:00Z">
              <w:r>
                <w:t>3</w:t>
              </w:r>
            </w:ins>
          </w:p>
        </w:tc>
      </w:tr>
      <w:tr w:rsidR="001D4B15" w:rsidRPr="007C2158" w14:paraId="18293491" w14:textId="77777777" w:rsidTr="00F77171">
        <w:trPr>
          <w:cantSplit/>
          <w:ins w:id="71" w:author="Zheng Xiaozhen" w:date="2018-07-12T01:32:00Z"/>
        </w:trPr>
        <w:tc>
          <w:tcPr>
            <w:tcW w:w="7285" w:type="dxa"/>
          </w:tcPr>
          <w:p w14:paraId="31B1DE66"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72" w:author="Zheng Xiaozhen" w:date="2018-07-12T01:32:00Z"/>
                <w:bCs/>
                <w:noProof/>
              </w:rPr>
            </w:pPr>
            <w:ins w:id="73" w:author="Zheng Xiaozhen" w:date="2018-07-12T01:32:00Z">
              <w:r>
                <w:rPr>
                  <w:bCs/>
                  <w:noProof/>
                </w:rPr>
                <w:t>ar</w:t>
              </w:r>
              <w:r w:rsidRPr="00973A23">
                <w:rPr>
                  <w:bCs/>
                  <w:noProof/>
                </w:rPr>
                <w:t>_</w:t>
              </w:r>
              <w:r>
                <w:rPr>
                  <w:bCs/>
                  <w:noProof/>
                </w:rPr>
                <w:t>object</w:t>
              </w:r>
              <w:r w:rsidRPr="00973A23">
                <w:rPr>
                  <w:bCs/>
                  <w:noProof/>
                </w:rPr>
                <w:t>_idx</w:t>
              </w:r>
              <w:r>
                <w:rPr>
                  <w:bCs/>
                  <w:noProof/>
                </w:rPr>
                <w:t xml:space="preserve">[ </w:t>
              </w:r>
              <w:r>
                <w:rPr>
                  <w:noProof/>
                </w:rPr>
                <w:t>0 ]</w:t>
              </w:r>
            </w:ins>
          </w:p>
        </w:tc>
        <w:tc>
          <w:tcPr>
            <w:tcW w:w="2160" w:type="dxa"/>
          </w:tcPr>
          <w:p w14:paraId="0FADC347" w14:textId="77777777" w:rsidR="001D4B15" w:rsidRPr="007C2158" w:rsidRDefault="001D4B15" w:rsidP="00F77171">
            <w:pPr>
              <w:keepNext/>
              <w:keepLines/>
              <w:spacing w:before="20" w:after="40"/>
              <w:jc w:val="center"/>
              <w:rPr>
                <w:ins w:id="74" w:author="Zheng Xiaozhen" w:date="2018-07-12T01:32:00Z"/>
                <w:bCs/>
                <w:noProof/>
              </w:rPr>
            </w:pPr>
            <w:ins w:id="75" w:author="Zheng Xiaozhen" w:date="2018-07-12T01:32:00Z">
              <w:r>
                <w:rPr>
                  <w:bCs/>
                  <w:noProof/>
                </w:rPr>
                <w:t>0</w:t>
              </w:r>
            </w:ins>
          </w:p>
        </w:tc>
      </w:tr>
      <w:tr w:rsidR="001D4B15" w:rsidRPr="007C2158" w14:paraId="6F0A5C0D" w14:textId="77777777" w:rsidTr="00F77171">
        <w:trPr>
          <w:cantSplit/>
          <w:ins w:id="76" w:author="Zheng Xiaozhen" w:date="2018-07-12T01:32:00Z"/>
        </w:trPr>
        <w:tc>
          <w:tcPr>
            <w:tcW w:w="7285" w:type="dxa"/>
          </w:tcPr>
          <w:p w14:paraId="7FD253DF"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77" w:author="Zheng Xiaozhen" w:date="2018-07-12T01:32:00Z"/>
                <w:bCs/>
                <w:noProof/>
              </w:rPr>
            </w:pPr>
            <w:ins w:id="78" w:author="Zheng Xiaozhen" w:date="2018-07-12T01:32:00Z">
              <w:r>
                <w:rPr>
                  <w:bCs/>
                  <w:noProof/>
                </w:rPr>
                <w:t>ar</w:t>
              </w:r>
              <w:r w:rsidRPr="00973A23">
                <w:rPr>
                  <w:noProof/>
                </w:rPr>
                <w:t>_new_</w:t>
              </w:r>
              <w:r>
                <w:rPr>
                  <w:noProof/>
                </w:rPr>
                <w:t>object</w:t>
              </w:r>
              <w:r w:rsidRPr="00973A23">
                <w:rPr>
                  <w:noProof/>
                </w:rPr>
                <w:t>_flag</w:t>
              </w:r>
              <w:r>
                <w:rPr>
                  <w:noProof/>
                </w:rPr>
                <w:t xml:space="preserve">[ </w:t>
              </w:r>
              <w:r>
                <w:rPr>
                  <w:bCs/>
                  <w:noProof/>
                </w:rPr>
                <w:t>0</w:t>
              </w:r>
              <w:r>
                <w:rPr>
                  <w:bCs/>
                </w:rPr>
                <w:t xml:space="preserve"> ]</w:t>
              </w:r>
            </w:ins>
          </w:p>
        </w:tc>
        <w:tc>
          <w:tcPr>
            <w:tcW w:w="2160" w:type="dxa"/>
          </w:tcPr>
          <w:p w14:paraId="42E890DE" w14:textId="77777777" w:rsidR="001D4B15" w:rsidRPr="007C2158" w:rsidRDefault="001D4B15" w:rsidP="00F77171">
            <w:pPr>
              <w:keepNext/>
              <w:keepLines/>
              <w:spacing w:before="20" w:after="40"/>
              <w:jc w:val="center"/>
              <w:rPr>
                <w:ins w:id="79" w:author="Zheng Xiaozhen" w:date="2018-07-12T01:32:00Z"/>
                <w:bCs/>
                <w:noProof/>
              </w:rPr>
            </w:pPr>
            <w:ins w:id="80" w:author="Zheng Xiaozhen" w:date="2018-07-12T01:32:00Z">
              <w:r>
                <w:t>1</w:t>
              </w:r>
            </w:ins>
          </w:p>
        </w:tc>
      </w:tr>
      <w:tr w:rsidR="001D4B15" w:rsidRPr="007C2158" w14:paraId="6964FA3C" w14:textId="77777777" w:rsidTr="00F77171">
        <w:trPr>
          <w:cantSplit/>
          <w:ins w:id="81" w:author="Zheng Xiaozhen" w:date="2018-07-12T01:32:00Z"/>
        </w:trPr>
        <w:tc>
          <w:tcPr>
            <w:tcW w:w="7285" w:type="dxa"/>
          </w:tcPr>
          <w:p w14:paraId="7B7A62E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82" w:author="Zheng Xiaozhen" w:date="2018-07-12T01:32:00Z"/>
                <w:bCs/>
                <w:noProof/>
              </w:rPr>
            </w:pPr>
            <w:ins w:id="83" w:author="Zheng Xiaozhen" w:date="2018-07-12T01:32:00Z">
              <w:r w:rsidRPr="002E788D">
                <w:rPr>
                  <w:bCs/>
                  <w:noProof/>
                </w:rPr>
                <w:t>ar_bounding_box_mask_present_flag</w:t>
              </w:r>
              <w:r>
                <w:rPr>
                  <w:bCs/>
                  <w:noProof/>
                </w:rPr>
                <w:t>[0]</w:t>
              </w:r>
            </w:ins>
          </w:p>
        </w:tc>
        <w:tc>
          <w:tcPr>
            <w:tcW w:w="2160" w:type="dxa"/>
          </w:tcPr>
          <w:p w14:paraId="2130D4EB" w14:textId="77777777" w:rsidR="001D4B15" w:rsidRDefault="001D4B15" w:rsidP="00F77171">
            <w:pPr>
              <w:keepNext/>
              <w:keepLines/>
              <w:spacing w:before="20" w:after="40"/>
              <w:jc w:val="center"/>
              <w:rPr>
                <w:ins w:id="84" w:author="Zheng Xiaozhen" w:date="2018-07-12T01:32:00Z"/>
                <w:rFonts w:hint="eastAsia"/>
                <w:lang w:eastAsia="zh-CN"/>
              </w:rPr>
            </w:pPr>
            <w:ins w:id="85" w:author="Zheng Xiaozhen" w:date="2018-07-12T01:32:00Z">
              <w:r>
                <w:rPr>
                  <w:rFonts w:hint="eastAsia"/>
                  <w:lang w:eastAsia="zh-CN"/>
                </w:rPr>
                <w:t>0</w:t>
              </w:r>
            </w:ins>
          </w:p>
        </w:tc>
      </w:tr>
      <w:tr w:rsidR="001D4B15" w:rsidRPr="007C2158" w14:paraId="3DEA0CA9" w14:textId="77777777" w:rsidTr="00F77171">
        <w:trPr>
          <w:cantSplit/>
          <w:ins w:id="86" w:author="Zheng Xiaozhen" w:date="2018-07-12T01:32:00Z"/>
        </w:trPr>
        <w:tc>
          <w:tcPr>
            <w:tcW w:w="7285" w:type="dxa"/>
          </w:tcPr>
          <w:p w14:paraId="61E0B8D8"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87" w:author="Zheng Xiaozhen" w:date="2018-07-12T01:32:00Z"/>
                <w:bCs/>
                <w:noProof/>
              </w:rPr>
            </w:pPr>
            <w:ins w:id="88"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1 ]</w:t>
              </w:r>
            </w:ins>
          </w:p>
        </w:tc>
        <w:tc>
          <w:tcPr>
            <w:tcW w:w="2160" w:type="dxa"/>
          </w:tcPr>
          <w:p w14:paraId="052029A3" w14:textId="77777777" w:rsidR="001D4B15" w:rsidRPr="007C2158" w:rsidRDefault="001D4B15" w:rsidP="00F77171">
            <w:pPr>
              <w:keepNext/>
              <w:keepLines/>
              <w:spacing w:before="20" w:after="40"/>
              <w:jc w:val="center"/>
              <w:rPr>
                <w:ins w:id="89" w:author="Zheng Xiaozhen" w:date="2018-07-12T01:32:00Z"/>
              </w:rPr>
            </w:pPr>
            <w:ins w:id="90" w:author="Zheng Xiaozhen" w:date="2018-07-12T01:32:00Z">
              <w:r>
                <w:t>1</w:t>
              </w:r>
            </w:ins>
          </w:p>
        </w:tc>
      </w:tr>
      <w:tr w:rsidR="001D4B15" w:rsidRPr="007C2158" w14:paraId="0FCDC2EB" w14:textId="77777777" w:rsidTr="00F77171">
        <w:trPr>
          <w:cantSplit/>
          <w:ins w:id="91" w:author="Zheng Xiaozhen" w:date="2018-07-12T01:32:00Z"/>
        </w:trPr>
        <w:tc>
          <w:tcPr>
            <w:tcW w:w="7285" w:type="dxa"/>
          </w:tcPr>
          <w:p w14:paraId="56F47CF2"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92" w:author="Zheng Xiaozhen" w:date="2018-07-12T01:32:00Z"/>
                <w:bCs/>
                <w:noProof/>
              </w:rPr>
            </w:pPr>
            <w:ins w:id="93" w:author="Zheng Xiaozhen" w:date="2018-07-12T01:32:00Z">
              <w:r>
                <w:rPr>
                  <w:bCs/>
                  <w:noProof/>
                </w:rPr>
                <w:t>ar</w:t>
              </w:r>
              <w:r w:rsidRPr="00343B63">
                <w:rPr>
                  <w:noProof/>
                </w:rPr>
                <w:t>_new_</w:t>
              </w:r>
              <w:r>
                <w:rPr>
                  <w:noProof/>
                </w:rPr>
                <w:t>object</w:t>
              </w:r>
              <w:r w:rsidRPr="00343B63">
                <w:rPr>
                  <w:noProof/>
                </w:rPr>
                <w:t>_flag</w:t>
              </w:r>
              <w:r>
                <w:rPr>
                  <w:noProof/>
                </w:rPr>
                <w:t xml:space="preserve">[ </w:t>
              </w:r>
              <w:r>
                <w:rPr>
                  <w:bCs/>
                  <w:noProof/>
                </w:rPr>
                <w:t>1</w:t>
              </w:r>
              <w:r>
                <w:rPr>
                  <w:bCs/>
                </w:rPr>
                <w:t xml:space="preserve"> ]</w:t>
              </w:r>
            </w:ins>
          </w:p>
        </w:tc>
        <w:tc>
          <w:tcPr>
            <w:tcW w:w="2160" w:type="dxa"/>
          </w:tcPr>
          <w:p w14:paraId="7C6A29AD" w14:textId="77777777" w:rsidR="001D4B15" w:rsidRPr="007C2158" w:rsidRDefault="001D4B15" w:rsidP="00F77171">
            <w:pPr>
              <w:keepNext/>
              <w:keepLines/>
              <w:spacing w:before="20" w:after="40"/>
              <w:jc w:val="center"/>
              <w:rPr>
                <w:ins w:id="94" w:author="Zheng Xiaozhen" w:date="2018-07-12T01:32:00Z"/>
              </w:rPr>
            </w:pPr>
            <w:ins w:id="95" w:author="Zheng Xiaozhen" w:date="2018-07-12T01:32:00Z">
              <w:r>
                <w:t>1</w:t>
              </w:r>
            </w:ins>
          </w:p>
        </w:tc>
      </w:tr>
      <w:tr w:rsidR="001D4B15" w:rsidRPr="007C2158" w14:paraId="02129ECA" w14:textId="77777777" w:rsidTr="00F77171">
        <w:trPr>
          <w:cantSplit/>
          <w:ins w:id="96" w:author="Zheng Xiaozhen" w:date="2018-07-12T01:32:00Z"/>
        </w:trPr>
        <w:tc>
          <w:tcPr>
            <w:tcW w:w="7285" w:type="dxa"/>
          </w:tcPr>
          <w:p w14:paraId="63BB689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97" w:author="Zheng Xiaozhen" w:date="2018-07-12T01:32:00Z"/>
                <w:bCs/>
                <w:noProof/>
              </w:rPr>
            </w:pPr>
            <w:ins w:id="98" w:author="Zheng Xiaozhen" w:date="2018-07-12T01:32:00Z">
              <w:r w:rsidRPr="002E788D">
                <w:rPr>
                  <w:bCs/>
                  <w:noProof/>
                </w:rPr>
                <w:t>ar_bounding_box_mask_present_flag</w:t>
              </w:r>
              <w:r>
                <w:rPr>
                  <w:bCs/>
                  <w:noProof/>
                </w:rPr>
                <w:t>[1]</w:t>
              </w:r>
            </w:ins>
          </w:p>
        </w:tc>
        <w:tc>
          <w:tcPr>
            <w:tcW w:w="2160" w:type="dxa"/>
          </w:tcPr>
          <w:p w14:paraId="27A8640A" w14:textId="77777777" w:rsidR="001D4B15" w:rsidRDefault="001D4B15" w:rsidP="00F77171">
            <w:pPr>
              <w:keepNext/>
              <w:keepLines/>
              <w:spacing w:before="20" w:after="40"/>
              <w:jc w:val="center"/>
              <w:rPr>
                <w:ins w:id="99" w:author="Zheng Xiaozhen" w:date="2018-07-12T01:32:00Z"/>
                <w:rFonts w:hint="eastAsia"/>
                <w:lang w:eastAsia="zh-CN"/>
              </w:rPr>
            </w:pPr>
            <w:ins w:id="100" w:author="Zheng Xiaozhen" w:date="2018-07-12T01:32:00Z">
              <w:r>
                <w:rPr>
                  <w:rFonts w:hint="eastAsia"/>
                  <w:lang w:eastAsia="zh-CN"/>
                </w:rPr>
                <w:t>1</w:t>
              </w:r>
            </w:ins>
          </w:p>
        </w:tc>
      </w:tr>
      <w:tr w:rsidR="001D4B15" w:rsidRPr="007C2158" w14:paraId="185ED63A" w14:textId="77777777" w:rsidTr="00F77171">
        <w:trPr>
          <w:cantSplit/>
          <w:ins w:id="101" w:author="Zheng Xiaozhen" w:date="2018-07-12T01:32:00Z"/>
        </w:trPr>
        <w:tc>
          <w:tcPr>
            <w:tcW w:w="7285" w:type="dxa"/>
          </w:tcPr>
          <w:p w14:paraId="1F6265FB"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02" w:author="Zheng Xiaozhen" w:date="2018-07-12T01:32:00Z"/>
                <w:bCs/>
                <w:noProof/>
              </w:rPr>
            </w:pPr>
            <w:ins w:id="103"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2 ]</w:t>
              </w:r>
            </w:ins>
          </w:p>
        </w:tc>
        <w:tc>
          <w:tcPr>
            <w:tcW w:w="2160" w:type="dxa"/>
          </w:tcPr>
          <w:p w14:paraId="1CEF0350" w14:textId="77777777" w:rsidR="001D4B15" w:rsidRDefault="001D4B15" w:rsidP="00F77171">
            <w:pPr>
              <w:keepNext/>
              <w:keepLines/>
              <w:spacing w:before="20" w:after="40"/>
              <w:jc w:val="center"/>
              <w:rPr>
                <w:ins w:id="104" w:author="Zheng Xiaozhen" w:date="2018-07-12T01:32:00Z"/>
                <w:rFonts w:hint="eastAsia"/>
                <w:lang w:eastAsia="zh-CN"/>
              </w:rPr>
            </w:pPr>
            <w:ins w:id="105" w:author="Zheng Xiaozhen" w:date="2018-07-12T01:32:00Z">
              <w:r>
                <w:t>2</w:t>
              </w:r>
            </w:ins>
          </w:p>
        </w:tc>
      </w:tr>
      <w:tr w:rsidR="001D4B15" w:rsidRPr="007C2158" w14:paraId="51165909" w14:textId="77777777" w:rsidTr="00F77171">
        <w:trPr>
          <w:cantSplit/>
          <w:ins w:id="106" w:author="Zheng Xiaozhen" w:date="2018-07-12T01:32:00Z"/>
        </w:trPr>
        <w:tc>
          <w:tcPr>
            <w:tcW w:w="7285" w:type="dxa"/>
          </w:tcPr>
          <w:p w14:paraId="094D3176"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07" w:author="Zheng Xiaozhen" w:date="2018-07-12T01:32:00Z"/>
                <w:bCs/>
                <w:noProof/>
              </w:rPr>
            </w:pPr>
            <w:ins w:id="108" w:author="Zheng Xiaozhen" w:date="2018-07-12T01:32:00Z">
              <w:r>
                <w:rPr>
                  <w:bCs/>
                  <w:noProof/>
                </w:rPr>
                <w:t>ar</w:t>
              </w:r>
              <w:r w:rsidRPr="00343B63">
                <w:rPr>
                  <w:noProof/>
                </w:rPr>
                <w:t>_new_</w:t>
              </w:r>
              <w:r>
                <w:rPr>
                  <w:noProof/>
                </w:rPr>
                <w:t>object</w:t>
              </w:r>
              <w:r w:rsidRPr="00343B63">
                <w:rPr>
                  <w:noProof/>
                </w:rPr>
                <w:t>_flag</w:t>
              </w:r>
              <w:r>
                <w:rPr>
                  <w:noProof/>
                </w:rPr>
                <w:t>[ 2</w:t>
              </w:r>
              <w:r>
                <w:rPr>
                  <w:bCs/>
                </w:rPr>
                <w:t xml:space="preserve"> ]</w:t>
              </w:r>
            </w:ins>
          </w:p>
        </w:tc>
        <w:tc>
          <w:tcPr>
            <w:tcW w:w="2160" w:type="dxa"/>
          </w:tcPr>
          <w:p w14:paraId="716F2CCB" w14:textId="77777777" w:rsidR="001D4B15" w:rsidRDefault="001D4B15" w:rsidP="00F77171">
            <w:pPr>
              <w:keepNext/>
              <w:keepLines/>
              <w:spacing w:before="20" w:after="40"/>
              <w:jc w:val="center"/>
              <w:rPr>
                <w:ins w:id="109" w:author="Zheng Xiaozhen" w:date="2018-07-12T01:32:00Z"/>
                <w:rFonts w:hint="eastAsia"/>
                <w:lang w:eastAsia="zh-CN"/>
              </w:rPr>
            </w:pPr>
            <w:ins w:id="110" w:author="Zheng Xiaozhen" w:date="2018-07-12T01:32:00Z">
              <w:r>
                <w:t>1</w:t>
              </w:r>
            </w:ins>
          </w:p>
        </w:tc>
      </w:tr>
      <w:tr w:rsidR="001D4B15" w:rsidRPr="007C2158" w14:paraId="6DC9C2FE" w14:textId="77777777" w:rsidTr="00F77171">
        <w:trPr>
          <w:cantSplit/>
          <w:ins w:id="111" w:author="Zheng Xiaozhen" w:date="2018-07-12T01:32:00Z"/>
        </w:trPr>
        <w:tc>
          <w:tcPr>
            <w:tcW w:w="7285" w:type="dxa"/>
          </w:tcPr>
          <w:p w14:paraId="6162A0AF"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12" w:author="Zheng Xiaozhen" w:date="2018-07-12T01:32:00Z"/>
                <w:bCs/>
                <w:noProof/>
              </w:rPr>
            </w:pPr>
            <w:ins w:id="113" w:author="Zheng Xiaozhen" w:date="2018-07-12T01:32:00Z">
              <w:r w:rsidRPr="002E788D">
                <w:rPr>
                  <w:bCs/>
                  <w:noProof/>
                </w:rPr>
                <w:t>ar_bounding_box_mask_present_flag</w:t>
              </w:r>
              <w:r>
                <w:rPr>
                  <w:bCs/>
                  <w:noProof/>
                </w:rPr>
                <w:t>[2]</w:t>
              </w:r>
            </w:ins>
          </w:p>
        </w:tc>
        <w:tc>
          <w:tcPr>
            <w:tcW w:w="2160" w:type="dxa"/>
          </w:tcPr>
          <w:p w14:paraId="1FBB416D" w14:textId="77777777" w:rsidR="001D4B15" w:rsidRDefault="001D4B15" w:rsidP="00F77171">
            <w:pPr>
              <w:keepNext/>
              <w:keepLines/>
              <w:spacing w:before="20" w:after="40"/>
              <w:jc w:val="center"/>
              <w:rPr>
                <w:ins w:id="114" w:author="Zheng Xiaozhen" w:date="2018-07-12T01:32:00Z"/>
                <w:rFonts w:hint="eastAsia"/>
                <w:lang w:eastAsia="zh-CN"/>
              </w:rPr>
            </w:pPr>
            <w:ins w:id="115" w:author="Zheng Xiaozhen" w:date="2018-07-12T01:32:00Z">
              <w:r>
                <w:rPr>
                  <w:rFonts w:hint="eastAsia"/>
                  <w:lang w:eastAsia="zh-CN"/>
                </w:rPr>
                <w:t>1</w:t>
              </w:r>
            </w:ins>
          </w:p>
        </w:tc>
      </w:tr>
      <w:tr w:rsidR="001D4B15" w:rsidRPr="007C2158" w14:paraId="43964050" w14:textId="77777777" w:rsidTr="00F77171">
        <w:trPr>
          <w:cantSplit/>
          <w:ins w:id="116" w:author="Zheng Xiaozhen" w:date="2018-07-12T01:32:00Z"/>
        </w:trPr>
        <w:tc>
          <w:tcPr>
            <w:tcW w:w="7285" w:type="dxa"/>
          </w:tcPr>
          <w:p w14:paraId="704A86A7"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17" w:author="Zheng Xiaozhen" w:date="2018-07-12T01:32:00Z"/>
                <w:bCs/>
                <w:noProof/>
              </w:rPr>
            </w:pPr>
            <w:ins w:id="118"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3 ]</w:t>
              </w:r>
            </w:ins>
          </w:p>
        </w:tc>
        <w:tc>
          <w:tcPr>
            <w:tcW w:w="2160" w:type="dxa"/>
          </w:tcPr>
          <w:p w14:paraId="761CA296" w14:textId="77777777" w:rsidR="001D4B15" w:rsidRDefault="001D4B15" w:rsidP="00F77171">
            <w:pPr>
              <w:keepNext/>
              <w:keepLines/>
              <w:spacing w:before="20" w:after="40"/>
              <w:jc w:val="center"/>
              <w:rPr>
                <w:ins w:id="119" w:author="Zheng Xiaozhen" w:date="2018-07-12T01:32:00Z"/>
                <w:rFonts w:hint="eastAsia"/>
                <w:lang w:eastAsia="zh-CN"/>
              </w:rPr>
            </w:pPr>
            <w:ins w:id="120" w:author="Zheng Xiaozhen" w:date="2018-07-12T01:32:00Z">
              <w:r>
                <w:t>3</w:t>
              </w:r>
            </w:ins>
          </w:p>
        </w:tc>
      </w:tr>
      <w:tr w:rsidR="001D4B15" w:rsidRPr="007C2158" w14:paraId="2E2F25F7" w14:textId="77777777" w:rsidTr="00F77171">
        <w:trPr>
          <w:cantSplit/>
          <w:ins w:id="121" w:author="Zheng Xiaozhen" w:date="2018-07-12T01:32:00Z"/>
        </w:trPr>
        <w:tc>
          <w:tcPr>
            <w:tcW w:w="7285" w:type="dxa"/>
          </w:tcPr>
          <w:p w14:paraId="762E2596"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22" w:author="Zheng Xiaozhen" w:date="2018-07-12T01:32:00Z"/>
                <w:bCs/>
                <w:noProof/>
              </w:rPr>
            </w:pPr>
            <w:ins w:id="123" w:author="Zheng Xiaozhen" w:date="2018-07-12T01:32:00Z">
              <w:r>
                <w:rPr>
                  <w:bCs/>
                  <w:noProof/>
                </w:rPr>
                <w:t>ar</w:t>
              </w:r>
              <w:r w:rsidRPr="00343B63">
                <w:rPr>
                  <w:noProof/>
                </w:rPr>
                <w:t>_new_</w:t>
              </w:r>
              <w:r>
                <w:rPr>
                  <w:noProof/>
                </w:rPr>
                <w:t>object</w:t>
              </w:r>
              <w:r w:rsidRPr="00343B63">
                <w:rPr>
                  <w:noProof/>
                </w:rPr>
                <w:t>_flag</w:t>
              </w:r>
              <w:r>
                <w:rPr>
                  <w:noProof/>
                </w:rPr>
                <w:t>[ 3</w:t>
              </w:r>
              <w:r>
                <w:rPr>
                  <w:bCs/>
                </w:rPr>
                <w:t xml:space="preserve"> ]</w:t>
              </w:r>
            </w:ins>
          </w:p>
        </w:tc>
        <w:tc>
          <w:tcPr>
            <w:tcW w:w="2160" w:type="dxa"/>
          </w:tcPr>
          <w:p w14:paraId="6364D43D" w14:textId="77777777" w:rsidR="001D4B15" w:rsidRDefault="001D4B15" w:rsidP="00F77171">
            <w:pPr>
              <w:keepNext/>
              <w:keepLines/>
              <w:spacing w:before="20" w:after="40"/>
              <w:jc w:val="center"/>
              <w:rPr>
                <w:ins w:id="124" w:author="Zheng Xiaozhen" w:date="2018-07-12T01:32:00Z"/>
                <w:rFonts w:hint="eastAsia"/>
                <w:lang w:eastAsia="zh-CN"/>
              </w:rPr>
            </w:pPr>
            <w:ins w:id="125" w:author="Zheng Xiaozhen" w:date="2018-07-12T01:32:00Z">
              <w:r>
                <w:t>1</w:t>
              </w:r>
            </w:ins>
          </w:p>
        </w:tc>
      </w:tr>
      <w:tr w:rsidR="001D4B15" w:rsidRPr="007C2158" w14:paraId="4BBEA6ED" w14:textId="77777777" w:rsidTr="00F77171">
        <w:trPr>
          <w:cantSplit/>
          <w:ins w:id="126" w:author="Zheng Xiaozhen" w:date="2018-07-12T01:32:00Z"/>
        </w:trPr>
        <w:tc>
          <w:tcPr>
            <w:tcW w:w="7285" w:type="dxa"/>
          </w:tcPr>
          <w:p w14:paraId="61D04D98"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27" w:author="Zheng Xiaozhen" w:date="2018-07-12T01:32:00Z"/>
                <w:bCs/>
                <w:noProof/>
              </w:rPr>
            </w:pPr>
            <w:ins w:id="128" w:author="Zheng Xiaozhen" w:date="2018-07-12T01:32:00Z">
              <w:r w:rsidRPr="002E788D">
                <w:rPr>
                  <w:bCs/>
                  <w:noProof/>
                </w:rPr>
                <w:t>ar_bounding_box_mask_present_flag</w:t>
              </w:r>
              <w:r>
                <w:rPr>
                  <w:bCs/>
                  <w:noProof/>
                </w:rPr>
                <w:t>[3]</w:t>
              </w:r>
            </w:ins>
          </w:p>
        </w:tc>
        <w:tc>
          <w:tcPr>
            <w:tcW w:w="2160" w:type="dxa"/>
          </w:tcPr>
          <w:p w14:paraId="0F3DAA65" w14:textId="77777777" w:rsidR="001D4B15" w:rsidRDefault="001D4B15" w:rsidP="00F77171">
            <w:pPr>
              <w:keepNext/>
              <w:keepLines/>
              <w:spacing w:before="20" w:after="40"/>
              <w:jc w:val="center"/>
              <w:rPr>
                <w:ins w:id="129" w:author="Zheng Xiaozhen" w:date="2018-07-12T01:32:00Z"/>
                <w:rFonts w:hint="eastAsia"/>
                <w:lang w:eastAsia="zh-CN"/>
              </w:rPr>
            </w:pPr>
            <w:ins w:id="130" w:author="Zheng Xiaozhen" w:date="2018-07-12T01:32:00Z">
              <w:r>
                <w:rPr>
                  <w:lang w:eastAsia="zh-CN"/>
                </w:rPr>
                <w:t>0</w:t>
              </w:r>
            </w:ins>
          </w:p>
        </w:tc>
      </w:tr>
      <w:tr w:rsidR="001D4B15" w:rsidRPr="007C2158" w14:paraId="30F28489" w14:textId="77777777" w:rsidTr="00F77171">
        <w:trPr>
          <w:cantSplit/>
          <w:ins w:id="131" w:author="Zheng Xiaozhen" w:date="2018-07-12T01:32:00Z"/>
        </w:trPr>
        <w:tc>
          <w:tcPr>
            <w:tcW w:w="7285" w:type="dxa"/>
          </w:tcPr>
          <w:p w14:paraId="6C16C1D0"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32" w:author="Zheng Xiaozhen" w:date="2018-07-12T01:32:00Z"/>
                <w:bCs/>
                <w:noProof/>
              </w:rPr>
            </w:pPr>
            <w:ins w:id="133" w:author="Zheng Xiaozhen" w:date="2018-07-12T01:32:00Z">
              <w:r>
                <w:rPr>
                  <w:bCs/>
                  <w:noProof/>
                </w:rPr>
                <w:t>ar</w:t>
              </w:r>
              <w:r w:rsidRPr="00973A23">
                <w:rPr>
                  <w:bCs/>
                  <w:noProof/>
                </w:rPr>
                <w:t>_</w:t>
              </w:r>
              <w:r>
                <w:rPr>
                  <w:bCs/>
                  <w:noProof/>
                </w:rPr>
                <w:t>object</w:t>
              </w:r>
              <w:r w:rsidRPr="00973A23">
                <w:rPr>
                  <w:bCs/>
                  <w:noProof/>
                </w:rPr>
                <w:t>_label_idc</w:t>
              </w:r>
              <w:r>
                <w:rPr>
                  <w:bCs/>
                  <w:noProof/>
                </w:rPr>
                <w:t>[ 0</w:t>
              </w:r>
              <w:r>
                <w:rPr>
                  <w:bCs/>
                </w:rPr>
                <w:t xml:space="preserve"> ]</w:t>
              </w:r>
            </w:ins>
          </w:p>
        </w:tc>
        <w:tc>
          <w:tcPr>
            <w:tcW w:w="2160" w:type="dxa"/>
          </w:tcPr>
          <w:p w14:paraId="40164219" w14:textId="77777777" w:rsidR="001D4B15" w:rsidRPr="007C2158" w:rsidRDefault="001D4B15" w:rsidP="00F77171">
            <w:pPr>
              <w:keepNext/>
              <w:keepLines/>
              <w:spacing w:before="20" w:after="40"/>
              <w:jc w:val="center"/>
              <w:rPr>
                <w:ins w:id="134" w:author="Zheng Xiaozhen" w:date="2018-07-12T01:32:00Z"/>
                <w:bCs/>
                <w:noProof/>
              </w:rPr>
            </w:pPr>
            <w:ins w:id="135" w:author="Zheng Xiaozhen" w:date="2018-07-12T01:32:00Z">
              <w:r>
                <w:t>0</w:t>
              </w:r>
            </w:ins>
          </w:p>
        </w:tc>
      </w:tr>
      <w:tr w:rsidR="001D4B15" w:rsidRPr="007C2158" w14:paraId="7CFA5346" w14:textId="77777777" w:rsidTr="00F77171">
        <w:trPr>
          <w:cantSplit/>
          <w:ins w:id="136" w:author="Zheng Xiaozhen" w:date="2018-07-12T01:32:00Z"/>
        </w:trPr>
        <w:tc>
          <w:tcPr>
            <w:tcW w:w="7285" w:type="dxa"/>
          </w:tcPr>
          <w:p w14:paraId="62D3523C"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37" w:author="Zheng Xiaozhen" w:date="2018-07-12T01:32:00Z"/>
                <w:noProof/>
              </w:rPr>
            </w:pPr>
            <w:ins w:id="138"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1</w:t>
              </w:r>
              <w:r>
                <w:rPr>
                  <w:bCs/>
                </w:rPr>
                <w:t xml:space="preserve"> ]</w:t>
              </w:r>
            </w:ins>
          </w:p>
        </w:tc>
        <w:tc>
          <w:tcPr>
            <w:tcW w:w="2160" w:type="dxa"/>
          </w:tcPr>
          <w:p w14:paraId="6006B929" w14:textId="77777777" w:rsidR="001D4B15" w:rsidRPr="007C2158" w:rsidRDefault="001D4B15" w:rsidP="00F77171">
            <w:pPr>
              <w:keepNext/>
              <w:keepLines/>
              <w:spacing w:before="20" w:after="40"/>
              <w:jc w:val="center"/>
              <w:rPr>
                <w:ins w:id="139" w:author="Zheng Xiaozhen" w:date="2018-07-12T01:32:00Z"/>
                <w:bCs/>
                <w:noProof/>
              </w:rPr>
            </w:pPr>
            <w:ins w:id="140" w:author="Zheng Xiaozhen" w:date="2018-07-12T01:32:00Z">
              <w:r>
                <w:t>1</w:t>
              </w:r>
            </w:ins>
          </w:p>
        </w:tc>
      </w:tr>
      <w:tr w:rsidR="001D4B15" w:rsidRPr="007C2158" w14:paraId="1FF1E382" w14:textId="77777777" w:rsidTr="00F77171">
        <w:trPr>
          <w:cantSplit/>
          <w:ins w:id="141" w:author="Zheng Xiaozhen" w:date="2018-07-12T01:32:00Z"/>
        </w:trPr>
        <w:tc>
          <w:tcPr>
            <w:tcW w:w="7285" w:type="dxa"/>
          </w:tcPr>
          <w:p w14:paraId="2A59AE86"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42" w:author="Zheng Xiaozhen" w:date="2018-07-12T01:32:00Z"/>
                <w:bCs/>
                <w:noProof/>
              </w:rPr>
            </w:pPr>
            <w:ins w:id="143" w:author="Zheng Xiaozhen" w:date="2018-07-12T01:32:00Z">
              <w:r>
                <w:rPr>
                  <w:bCs/>
                  <w:noProof/>
                </w:rPr>
                <w:t>ar</w:t>
              </w:r>
              <w:r w:rsidRPr="00973A23">
                <w:rPr>
                  <w:bCs/>
                  <w:noProof/>
                </w:rPr>
                <w:t>_</w:t>
              </w:r>
              <w:r>
                <w:rPr>
                  <w:bCs/>
                  <w:noProof/>
                </w:rPr>
                <w:t>object</w:t>
              </w:r>
              <w:r w:rsidRPr="00973A23">
                <w:rPr>
                  <w:bCs/>
                  <w:noProof/>
                </w:rPr>
                <w:t>_label_idc</w:t>
              </w:r>
              <w:r>
                <w:rPr>
                  <w:bCs/>
                  <w:noProof/>
                </w:rPr>
                <w:t>[ 2</w:t>
              </w:r>
              <w:r>
                <w:rPr>
                  <w:bCs/>
                </w:rPr>
                <w:t xml:space="preserve"> ]</w:t>
              </w:r>
            </w:ins>
          </w:p>
        </w:tc>
        <w:tc>
          <w:tcPr>
            <w:tcW w:w="2160" w:type="dxa"/>
          </w:tcPr>
          <w:p w14:paraId="4D891B87" w14:textId="77777777" w:rsidR="001D4B15" w:rsidRDefault="001D4B15" w:rsidP="00F77171">
            <w:pPr>
              <w:keepNext/>
              <w:keepLines/>
              <w:spacing w:before="20" w:after="40"/>
              <w:jc w:val="center"/>
              <w:rPr>
                <w:ins w:id="144" w:author="Zheng Xiaozhen" w:date="2018-07-12T01:32:00Z"/>
                <w:rFonts w:hint="eastAsia"/>
                <w:lang w:eastAsia="zh-CN"/>
              </w:rPr>
            </w:pPr>
            <w:ins w:id="145" w:author="Zheng Xiaozhen" w:date="2018-07-12T01:32:00Z">
              <w:r>
                <w:rPr>
                  <w:rFonts w:hint="eastAsia"/>
                  <w:lang w:eastAsia="zh-CN"/>
                </w:rPr>
                <w:t>2</w:t>
              </w:r>
            </w:ins>
          </w:p>
        </w:tc>
      </w:tr>
      <w:tr w:rsidR="001D4B15" w:rsidRPr="007C2158" w14:paraId="4AB7AE00" w14:textId="77777777" w:rsidTr="00F77171">
        <w:trPr>
          <w:cantSplit/>
          <w:ins w:id="146" w:author="Zheng Xiaozhen" w:date="2018-07-12T01:32:00Z"/>
        </w:trPr>
        <w:tc>
          <w:tcPr>
            <w:tcW w:w="7285" w:type="dxa"/>
          </w:tcPr>
          <w:p w14:paraId="1DB1C76C"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47" w:author="Zheng Xiaozhen" w:date="2018-07-12T01:32:00Z"/>
                <w:bCs/>
                <w:noProof/>
              </w:rPr>
            </w:pPr>
            <w:ins w:id="148"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3</w:t>
              </w:r>
              <w:r>
                <w:rPr>
                  <w:bCs/>
                </w:rPr>
                <w:t xml:space="preserve"> ]</w:t>
              </w:r>
            </w:ins>
          </w:p>
        </w:tc>
        <w:tc>
          <w:tcPr>
            <w:tcW w:w="2160" w:type="dxa"/>
          </w:tcPr>
          <w:p w14:paraId="483C41DE" w14:textId="77777777" w:rsidR="001D4B15" w:rsidRDefault="001D4B15" w:rsidP="00F77171">
            <w:pPr>
              <w:keepNext/>
              <w:keepLines/>
              <w:spacing w:before="20" w:after="40"/>
              <w:jc w:val="center"/>
              <w:rPr>
                <w:ins w:id="149" w:author="Zheng Xiaozhen" w:date="2018-07-12T01:32:00Z"/>
                <w:rFonts w:hint="eastAsia"/>
                <w:lang w:eastAsia="zh-CN"/>
              </w:rPr>
            </w:pPr>
            <w:ins w:id="150" w:author="Zheng Xiaozhen" w:date="2018-07-12T01:32:00Z">
              <w:r>
                <w:rPr>
                  <w:rFonts w:hint="eastAsia"/>
                  <w:lang w:eastAsia="zh-CN"/>
                </w:rPr>
                <w:t>3</w:t>
              </w:r>
            </w:ins>
          </w:p>
        </w:tc>
      </w:tr>
      <w:tr w:rsidR="001D4B15" w:rsidRPr="007C2158" w14:paraId="689C288B" w14:textId="77777777" w:rsidTr="00F77171">
        <w:trPr>
          <w:cantSplit/>
          <w:ins w:id="151" w:author="Zheng Xiaozhen" w:date="2018-07-12T01:32:00Z"/>
        </w:trPr>
        <w:tc>
          <w:tcPr>
            <w:tcW w:w="7285" w:type="dxa"/>
          </w:tcPr>
          <w:p w14:paraId="039B135D"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52" w:author="Zheng Xiaozhen" w:date="2018-07-12T01:32:00Z"/>
                <w:bCs/>
                <w:noProof/>
              </w:rPr>
            </w:pPr>
            <w:ins w:id="153" w:author="Zheng Xiaozhen" w:date="2018-07-12T01:32:00Z">
              <w:r>
                <w:rPr>
                  <w:bCs/>
                  <w:noProof/>
                </w:rPr>
                <w:t>ar</w:t>
              </w:r>
              <w:r w:rsidRPr="00973A23">
                <w:rPr>
                  <w:noProof/>
                </w:rPr>
                <w:t>_</w:t>
              </w:r>
              <w:r>
                <w:rPr>
                  <w:bCs/>
                  <w:noProof/>
                </w:rPr>
                <w:t>object</w:t>
              </w:r>
              <w:r w:rsidRPr="00973A23">
                <w:rPr>
                  <w:bCs/>
                  <w:noProof/>
                </w:rPr>
                <w:t>_to</w:t>
              </w:r>
              <w:r>
                <w:rPr>
                  <w:bCs/>
                  <w:noProof/>
                </w:rPr>
                <w:t xml:space="preserve">p, </w:t>
              </w:r>
              <w:r>
                <w:rPr>
                  <w:bCs/>
                </w:rPr>
                <w:t>left, width, height[ 0 ]</w:t>
              </w:r>
            </w:ins>
          </w:p>
        </w:tc>
        <w:tc>
          <w:tcPr>
            <w:tcW w:w="2160" w:type="dxa"/>
          </w:tcPr>
          <w:p w14:paraId="6F4296B2" w14:textId="77777777" w:rsidR="001D4B15" w:rsidRPr="007C2158" w:rsidRDefault="001D4B15" w:rsidP="00F77171">
            <w:pPr>
              <w:keepNext/>
              <w:keepLines/>
              <w:spacing w:before="20" w:after="40"/>
              <w:jc w:val="center"/>
              <w:rPr>
                <w:ins w:id="154" w:author="Zheng Xiaozhen" w:date="2018-07-12T01:32:00Z"/>
              </w:rPr>
            </w:pPr>
            <w:ins w:id="155" w:author="Zheng Xiaozhen" w:date="2018-07-12T01:32:00Z">
              <w:r>
                <w:t>BB_A</w:t>
              </w:r>
            </w:ins>
          </w:p>
        </w:tc>
      </w:tr>
      <w:tr w:rsidR="001D4B15" w:rsidRPr="007C2158" w14:paraId="3973CBA7" w14:textId="77777777" w:rsidTr="00F77171">
        <w:trPr>
          <w:cantSplit/>
          <w:ins w:id="156" w:author="Zheng Xiaozhen" w:date="2018-07-12T01:32:00Z"/>
        </w:trPr>
        <w:tc>
          <w:tcPr>
            <w:tcW w:w="7285" w:type="dxa"/>
          </w:tcPr>
          <w:p w14:paraId="49CC3C54"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57" w:author="Zheng Xiaozhen" w:date="2018-07-12T01:32:00Z"/>
                <w:b/>
                <w:bCs/>
                <w:noProof/>
              </w:rPr>
            </w:pPr>
            <w:ins w:id="158" w:author="Zheng Xiaozhen" w:date="2018-07-12T01:32:00Z">
              <w:r>
                <w:rPr>
                  <w:bCs/>
                  <w:noProof/>
                </w:rPr>
                <w:t>ar</w:t>
              </w:r>
              <w:r w:rsidRPr="00343B63">
                <w:rPr>
                  <w:noProof/>
                </w:rPr>
                <w:t>_</w:t>
              </w:r>
              <w:r>
                <w:rPr>
                  <w:bCs/>
                  <w:noProof/>
                </w:rPr>
                <w:t xml:space="preserve">object_top, </w:t>
              </w:r>
              <w:r>
                <w:rPr>
                  <w:bCs/>
                </w:rPr>
                <w:t>left, width, height[ 1 ]</w:t>
              </w:r>
            </w:ins>
          </w:p>
        </w:tc>
        <w:tc>
          <w:tcPr>
            <w:tcW w:w="2160" w:type="dxa"/>
          </w:tcPr>
          <w:p w14:paraId="3B334892" w14:textId="77777777" w:rsidR="001D4B15" w:rsidRPr="007C2158" w:rsidRDefault="001D4B15" w:rsidP="00F77171">
            <w:pPr>
              <w:keepNext/>
              <w:keepLines/>
              <w:spacing w:before="20" w:after="40"/>
              <w:jc w:val="center"/>
              <w:rPr>
                <w:ins w:id="159" w:author="Zheng Xiaozhen" w:date="2018-07-12T01:32:00Z"/>
                <w:bCs/>
                <w:noProof/>
              </w:rPr>
            </w:pPr>
            <w:ins w:id="160" w:author="Zheng Xiaozhen" w:date="2018-07-12T01:32:00Z">
              <w:r>
                <w:t>BB_B</w:t>
              </w:r>
            </w:ins>
          </w:p>
        </w:tc>
      </w:tr>
      <w:tr w:rsidR="001D4B15" w14:paraId="0BBA5324" w14:textId="77777777" w:rsidTr="00F77171">
        <w:trPr>
          <w:cantSplit/>
          <w:ins w:id="161" w:author="Zheng Xiaozhen" w:date="2018-07-12T01:32:00Z"/>
        </w:trPr>
        <w:tc>
          <w:tcPr>
            <w:tcW w:w="7285" w:type="dxa"/>
          </w:tcPr>
          <w:p w14:paraId="2A588B8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62" w:author="Zheng Xiaozhen" w:date="2018-07-12T01:32:00Z"/>
                <w:bCs/>
                <w:noProof/>
              </w:rPr>
            </w:pPr>
            <w:ins w:id="163" w:author="Zheng Xiaozhen" w:date="2018-07-12T01:32:00Z">
              <w:r>
                <w:rPr>
                  <w:bCs/>
                  <w:noProof/>
                  <w:lang w:eastAsia="zh-CN"/>
                </w:rPr>
                <w:t>mask[1]</w:t>
              </w:r>
            </w:ins>
          </w:p>
        </w:tc>
        <w:tc>
          <w:tcPr>
            <w:tcW w:w="2160" w:type="dxa"/>
          </w:tcPr>
          <w:p w14:paraId="21EC926E" w14:textId="77777777" w:rsidR="001D4B15" w:rsidRDefault="001D4B15" w:rsidP="00F77171">
            <w:pPr>
              <w:keepNext/>
              <w:keepLines/>
              <w:spacing w:before="20" w:after="40"/>
              <w:jc w:val="center"/>
              <w:rPr>
                <w:ins w:id="164" w:author="Zheng Xiaozhen" w:date="2018-07-12T01:32:00Z"/>
              </w:rPr>
            </w:pPr>
            <w:ins w:id="165" w:author="Zheng Xiaozhen" w:date="2018-07-12T01:32:00Z">
              <w:r>
                <w:rPr>
                  <w:lang w:eastAsia="zh-CN"/>
                </w:rPr>
                <w:t>car1’s mask</w:t>
              </w:r>
            </w:ins>
          </w:p>
        </w:tc>
      </w:tr>
      <w:tr w:rsidR="001D4B15" w:rsidRPr="007C2158" w14:paraId="103F5057" w14:textId="77777777" w:rsidTr="00F77171">
        <w:trPr>
          <w:cantSplit/>
          <w:ins w:id="166" w:author="Zheng Xiaozhen" w:date="2018-07-12T01:32:00Z"/>
        </w:trPr>
        <w:tc>
          <w:tcPr>
            <w:tcW w:w="7285" w:type="dxa"/>
          </w:tcPr>
          <w:p w14:paraId="0614430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67" w:author="Zheng Xiaozhen" w:date="2018-07-12T01:32:00Z"/>
                <w:bCs/>
                <w:noProof/>
              </w:rPr>
            </w:pPr>
            <w:ins w:id="168" w:author="Zheng Xiaozhen" w:date="2018-07-12T01:32:00Z">
              <w:r>
                <w:rPr>
                  <w:bCs/>
                  <w:noProof/>
                </w:rPr>
                <w:t>ar</w:t>
              </w:r>
              <w:r w:rsidRPr="00343B63">
                <w:rPr>
                  <w:noProof/>
                </w:rPr>
                <w:t>_</w:t>
              </w:r>
              <w:r>
                <w:rPr>
                  <w:bCs/>
                  <w:noProof/>
                </w:rPr>
                <w:t xml:space="preserve">object_top, </w:t>
              </w:r>
              <w:r>
                <w:rPr>
                  <w:bCs/>
                </w:rPr>
                <w:t>left, width, height[ 2 ]</w:t>
              </w:r>
            </w:ins>
          </w:p>
        </w:tc>
        <w:tc>
          <w:tcPr>
            <w:tcW w:w="2160" w:type="dxa"/>
          </w:tcPr>
          <w:p w14:paraId="525B364F" w14:textId="77777777" w:rsidR="001D4B15" w:rsidRDefault="001D4B15" w:rsidP="00F77171">
            <w:pPr>
              <w:keepNext/>
              <w:keepLines/>
              <w:spacing w:before="20" w:after="40"/>
              <w:jc w:val="center"/>
              <w:rPr>
                <w:ins w:id="169" w:author="Zheng Xiaozhen" w:date="2018-07-12T01:32:00Z"/>
              </w:rPr>
            </w:pPr>
            <w:ins w:id="170" w:author="Zheng Xiaozhen" w:date="2018-07-12T01:32:00Z">
              <w:r>
                <w:t>BB_C</w:t>
              </w:r>
            </w:ins>
          </w:p>
        </w:tc>
      </w:tr>
      <w:tr w:rsidR="001D4B15" w:rsidRPr="007C2158" w14:paraId="1FAB192A" w14:textId="77777777" w:rsidTr="00F77171">
        <w:trPr>
          <w:cantSplit/>
          <w:ins w:id="171" w:author="Zheng Xiaozhen" w:date="2018-07-12T01:32:00Z"/>
        </w:trPr>
        <w:tc>
          <w:tcPr>
            <w:tcW w:w="7285" w:type="dxa"/>
          </w:tcPr>
          <w:p w14:paraId="67F9D2B3"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72" w:author="Zheng Xiaozhen" w:date="2018-07-12T01:32:00Z"/>
                <w:bCs/>
                <w:noProof/>
              </w:rPr>
            </w:pPr>
            <w:ins w:id="173" w:author="Zheng Xiaozhen" w:date="2018-07-12T01:32:00Z">
              <w:r>
                <w:rPr>
                  <w:bCs/>
                  <w:noProof/>
                  <w:lang w:eastAsia="zh-CN"/>
                </w:rPr>
                <w:t>mask[2]</w:t>
              </w:r>
            </w:ins>
          </w:p>
        </w:tc>
        <w:tc>
          <w:tcPr>
            <w:tcW w:w="2160" w:type="dxa"/>
          </w:tcPr>
          <w:p w14:paraId="76150699" w14:textId="77777777" w:rsidR="001D4B15" w:rsidRDefault="001D4B15" w:rsidP="00F77171">
            <w:pPr>
              <w:keepNext/>
              <w:keepLines/>
              <w:spacing w:before="20" w:after="40"/>
              <w:jc w:val="center"/>
              <w:rPr>
                <w:ins w:id="174" w:author="Zheng Xiaozhen" w:date="2018-07-12T01:32:00Z"/>
              </w:rPr>
            </w:pPr>
            <w:ins w:id="175" w:author="Zheng Xiaozhen" w:date="2018-07-12T01:32:00Z">
              <w:r>
                <w:rPr>
                  <w:lang w:eastAsia="zh-CN"/>
                </w:rPr>
                <w:t>van’s mask</w:t>
              </w:r>
            </w:ins>
          </w:p>
        </w:tc>
      </w:tr>
      <w:tr w:rsidR="001D4B15" w:rsidRPr="007C2158" w14:paraId="0175D770" w14:textId="77777777" w:rsidTr="00F77171">
        <w:trPr>
          <w:cantSplit/>
          <w:ins w:id="176" w:author="Zheng Xiaozhen" w:date="2018-07-12T01:32:00Z"/>
        </w:trPr>
        <w:tc>
          <w:tcPr>
            <w:tcW w:w="7285" w:type="dxa"/>
          </w:tcPr>
          <w:p w14:paraId="01F12439"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77" w:author="Zheng Xiaozhen" w:date="2018-07-12T01:32:00Z"/>
                <w:bCs/>
                <w:noProof/>
                <w:lang w:eastAsia="zh-CN"/>
              </w:rPr>
            </w:pPr>
            <w:ins w:id="178" w:author="Zheng Xiaozhen" w:date="2018-07-12T01:32:00Z">
              <w:r>
                <w:rPr>
                  <w:bCs/>
                  <w:noProof/>
                </w:rPr>
                <w:t>ar</w:t>
              </w:r>
              <w:r w:rsidRPr="00343B63">
                <w:rPr>
                  <w:noProof/>
                </w:rPr>
                <w:t>_</w:t>
              </w:r>
              <w:r>
                <w:rPr>
                  <w:bCs/>
                  <w:noProof/>
                </w:rPr>
                <w:t xml:space="preserve">object_top, </w:t>
              </w:r>
              <w:r>
                <w:rPr>
                  <w:bCs/>
                </w:rPr>
                <w:t>left, width, height[ 3 ]</w:t>
              </w:r>
            </w:ins>
          </w:p>
        </w:tc>
        <w:tc>
          <w:tcPr>
            <w:tcW w:w="2160" w:type="dxa"/>
          </w:tcPr>
          <w:p w14:paraId="1B074885" w14:textId="77777777" w:rsidR="001D4B15" w:rsidRDefault="001D4B15" w:rsidP="00F77171">
            <w:pPr>
              <w:keepNext/>
              <w:keepLines/>
              <w:spacing w:before="20" w:after="40"/>
              <w:jc w:val="center"/>
              <w:rPr>
                <w:ins w:id="179" w:author="Zheng Xiaozhen" w:date="2018-07-12T01:32:00Z"/>
                <w:lang w:eastAsia="zh-CN"/>
              </w:rPr>
            </w:pPr>
            <w:ins w:id="180" w:author="Zheng Xiaozhen" w:date="2018-07-12T01:32:00Z">
              <w:r>
                <w:t>BB_D</w:t>
              </w:r>
            </w:ins>
          </w:p>
        </w:tc>
      </w:tr>
    </w:tbl>
    <w:p w14:paraId="20D681E3" w14:textId="77777777" w:rsidR="001D4B15" w:rsidRDefault="001D4B15" w:rsidP="00E47D50">
      <w:pPr>
        <w:pStyle w:val="2"/>
        <w:numPr>
          <w:ilvl w:val="0"/>
          <w:numId w:val="0"/>
        </w:numPr>
        <w:ind w:left="720" w:hanging="720"/>
        <w:rPr>
          <w:ins w:id="181" w:author="Zheng Xiaozhen" w:date="2018-07-12T01:32:00Z"/>
        </w:rPr>
      </w:pPr>
      <w:ins w:id="182" w:author="Zheng Xiaozhen" w:date="2018-07-12T01:32:00Z">
        <w:r w:rsidRPr="001023F7">
          <w:lastRenderedPageBreak/>
          <w:t>Picture 1</w:t>
        </w:r>
      </w:ins>
    </w:p>
    <w:p w14:paraId="5023D167" w14:textId="77777777" w:rsidR="001D4B15" w:rsidRDefault="001D4B15" w:rsidP="001D4B15">
      <w:pPr>
        <w:rPr>
          <w:ins w:id="183" w:author="Zheng Xiaozhen" w:date="2018-07-12T01:32:00Z"/>
          <w:b/>
          <w:bCs/>
          <w:i/>
          <w:iCs/>
          <w:sz w:val="32"/>
          <w:szCs w:val="28"/>
        </w:rPr>
      </w:pPr>
      <w:ins w:id="184" w:author="Zheng Xiaozhen" w:date="2018-07-12T01:32:00Z">
        <w:r>
          <w:rPr>
            <w:bCs/>
            <w:noProof/>
            <w:sz w:val="24"/>
            <w:szCs w:val="24"/>
          </w:rPr>
          <w:t>At picture 1, the car0 (object 0), car1(object 1) and truck (object 3) stayed in the same position and van (object 2) moved to a new position. Car1’s mask is inferred from previous frame.</w:t>
        </w:r>
      </w:ins>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D4B15" w:rsidRPr="007C2158" w14:paraId="6387D187" w14:textId="77777777" w:rsidTr="00F77171">
        <w:trPr>
          <w:cantSplit/>
          <w:ins w:id="185" w:author="Zheng Xiaozhen" w:date="2018-07-12T01:32:00Z"/>
        </w:trPr>
        <w:tc>
          <w:tcPr>
            <w:tcW w:w="7285" w:type="dxa"/>
          </w:tcPr>
          <w:p w14:paraId="09254206" w14:textId="77777777" w:rsidR="001D4B15" w:rsidRPr="00C84C00"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86" w:author="Zheng Xiaozhen" w:date="2018-07-12T01:32:00Z"/>
                <w:noProof/>
              </w:rPr>
            </w:pPr>
            <w:ins w:id="187" w:author="Zheng Xiaozhen" w:date="2018-07-12T01:32:00Z">
              <w:r>
                <w:rPr>
                  <w:noProof/>
                </w:rPr>
                <w:t>ar</w:t>
              </w:r>
              <w:r w:rsidRPr="00973A23">
                <w:rPr>
                  <w:noProof/>
                </w:rPr>
                <w:t>_</w:t>
              </w:r>
              <w:r>
                <w:rPr>
                  <w:noProof/>
                </w:rPr>
                <w:t>object</w:t>
              </w:r>
              <w:r w:rsidRPr="00973A23">
                <w:rPr>
                  <w:noProof/>
                </w:rPr>
                <w:t>_label_present_flag</w:t>
              </w:r>
            </w:ins>
          </w:p>
        </w:tc>
        <w:tc>
          <w:tcPr>
            <w:tcW w:w="2160" w:type="dxa"/>
          </w:tcPr>
          <w:p w14:paraId="75629F57" w14:textId="77777777" w:rsidR="001D4B15" w:rsidRDefault="001D4B15" w:rsidP="00F77171">
            <w:pPr>
              <w:keepNext/>
              <w:keepLines/>
              <w:spacing w:before="20" w:after="40"/>
              <w:jc w:val="center"/>
              <w:rPr>
                <w:ins w:id="188" w:author="Zheng Xiaozhen" w:date="2018-07-12T01:32:00Z"/>
              </w:rPr>
            </w:pPr>
            <w:ins w:id="189" w:author="Zheng Xiaozhen" w:date="2018-07-12T01:32:00Z">
              <w:r>
                <w:t>1</w:t>
              </w:r>
            </w:ins>
          </w:p>
        </w:tc>
      </w:tr>
      <w:tr w:rsidR="001D4B15" w:rsidRPr="007C2158" w14:paraId="0EC7845A" w14:textId="77777777" w:rsidTr="00F77171">
        <w:trPr>
          <w:cantSplit/>
          <w:ins w:id="190" w:author="Zheng Xiaozhen" w:date="2018-07-12T01:32:00Z"/>
        </w:trPr>
        <w:tc>
          <w:tcPr>
            <w:tcW w:w="7285" w:type="dxa"/>
          </w:tcPr>
          <w:p w14:paraId="6C7E0ADF"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91" w:author="Zheng Xiaozhen" w:date="2018-07-12T01:32:00Z"/>
                <w:noProof/>
              </w:rPr>
            </w:pPr>
            <w:ins w:id="192" w:author="Zheng Xiaozhen" w:date="2018-07-12T01:32:00Z">
              <w:r w:rsidRPr="00F43B9B">
                <w:rPr>
                  <w:noProof/>
                </w:rPr>
                <w:t>ar_object_mask_present_flag</w:t>
              </w:r>
            </w:ins>
          </w:p>
        </w:tc>
        <w:tc>
          <w:tcPr>
            <w:tcW w:w="2160" w:type="dxa"/>
          </w:tcPr>
          <w:p w14:paraId="3A73FD41" w14:textId="77777777" w:rsidR="001D4B15" w:rsidRDefault="001D4B15" w:rsidP="00F77171">
            <w:pPr>
              <w:keepNext/>
              <w:keepLines/>
              <w:spacing w:before="20" w:after="40"/>
              <w:jc w:val="center"/>
              <w:rPr>
                <w:ins w:id="193" w:author="Zheng Xiaozhen" w:date="2018-07-12T01:32:00Z"/>
                <w:lang w:eastAsia="zh-CN"/>
              </w:rPr>
            </w:pPr>
            <w:ins w:id="194" w:author="Zheng Xiaozhen" w:date="2018-07-12T01:32:00Z">
              <w:r>
                <w:rPr>
                  <w:rFonts w:hint="eastAsia"/>
                  <w:lang w:eastAsia="zh-CN"/>
                </w:rPr>
                <w:t>1</w:t>
              </w:r>
            </w:ins>
          </w:p>
        </w:tc>
      </w:tr>
      <w:tr w:rsidR="001D4B15" w:rsidRPr="007C2158" w14:paraId="7789A868" w14:textId="77777777" w:rsidTr="00F77171">
        <w:trPr>
          <w:cantSplit/>
          <w:ins w:id="195" w:author="Zheng Xiaozhen" w:date="2018-07-12T01:32:00Z"/>
        </w:trPr>
        <w:tc>
          <w:tcPr>
            <w:tcW w:w="7285" w:type="dxa"/>
          </w:tcPr>
          <w:p w14:paraId="172D2D17" w14:textId="77777777" w:rsidR="001D4B15" w:rsidRPr="007A04B2"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96" w:author="Zheng Xiaozhen" w:date="2018-07-12T01:32:00Z"/>
                <w:noProof/>
              </w:rPr>
            </w:pPr>
            <w:ins w:id="197" w:author="Zheng Xiaozhen" w:date="2018-07-12T01:32:00Z">
              <w:r>
                <w:rPr>
                  <w:noProof/>
                </w:rPr>
                <w:t>ar</w:t>
              </w:r>
              <w:r w:rsidRPr="00973A23">
                <w:rPr>
                  <w:bCs/>
                </w:rPr>
                <w:t>_</w:t>
              </w:r>
              <w:proofErr w:type="spellStart"/>
              <w:r w:rsidRPr="00973A23">
                <w:rPr>
                  <w:bCs/>
                </w:rPr>
                <w:t>num_</w:t>
              </w:r>
              <w:r>
                <w:rPr>
                  <w:bCs/>
                </w:rPr>
                <w:t>new_labels</w:t>
              </w:r>
              <w:proofErr w:type="spellEnd"/>
            </w:ins>
          </w:p>
        </w:tc>
        <w:tc>
          <w:tcPr>
            <w:tcW w:w="2160" w:type="dxa"/>
          </w:tcPr>
          <w:p w14:paraId="3B278E44" w14:textId="77777777" w:rsidR="001D4B15" w:rsidRPr="007C2158" w:rsidRDefault="001D4B15" w:rsidP="00F77171">
            <w:pPr>
              <w:keepNext/>
              <w:keepLines/>
              <w:spacing w:before="20" w:after="40"/>
              <w:jc w:val="center"/>
              <w:rPr>
                <w:ins w:id="198" w:author="Zheng Xiaozhen" w:date="2018-07-12T01:32:00Z"/>
                <w:bCs/>
                <w:noProof/>
              </w:rPr>
            </w:pPr>
            <w:ins w:id="199" w:author="Zheng Xiaozhen" w:date="2018-07-12T01:32:00Z">
              <w:r>
                <w:t>0</w:t>
              </w:r>
            </w:ins>
          </w:p>
        </w:tc>
      </w:tr>
      <w:tr w:rsidR="001D4B15" w:rsidRPr="007C2158" w14:paraId="622ABB8D" w14:textId="77777777" w:rsidTr="00F77171">
        <w:trPr>
          <w:cantSplit/>
          <w:ins w:id="200" w:author="Zheng Xiaozhen" w:date="2018-07-12T01:32:00Z"/>
        </w:trPr>
        <w:tc>
          <w:tcPr>
            <w:tcW w:w="7285" w:type="dxa"/>
          </w:tcPr>
          <w:p w14:paraId="770E9896"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01" w:author="Zheng Xiaozhen" w:date="2018-07-12T01:32:00Z"/>
                <w:noProof/>
              </w:rPr>
            </w:pPr>
            <w:ins w:id="202" w:author="Zheng Xiaozhen" w:date="2018-07-12T01:32:00Z">
              <w:r>
                <w:rPr>
                  <w:noProof/>
                </w:rPr>
                <w:t>ar</w:t>
              </w:r>
              <w:r w:rsidRPr="00973A23">
                <w:rPr>
                  <w:bCs/>
                </w:rPr>
                <w:t>_num_</w:t>
              </w:r>
              <w:r>
                <w:rPr>
                  <w:bCs/>
                </w:rPr>
                <w:t>object</w:t>
              </w:r>
              <w:r w:rsidRPr="00973A23">
                <w:rPr>
                  <w:bCs/>
                </w:rPr>
                <w:t>s_minus1</w:t>
              </w:r>
            </w:ins>
          </w:p>
        </w:tc>
        <w:tc>
          <w:tcPr>
            <w:tcW w:w="2160" w:type="dxa"/>
          </w:tcPr>
          <w:p w14:paraId="0600A79C" w14:textId="77777777" w:rsidR="001D4B15" w:rsidRPr="007C2158" w:rsidRDefault="001D4B15" w:rsidP="00F77171">
            <w:pPr>
              <w:keepNext/>
              <w:keepLines/>
              <w:spacing w:before="20" w:after="40"/>
              <w:jc w:val="center"/>
              <w:rPr>
                <w:ins w:id="203" w:author="Zheng Xiaozhen" w:date="2018-07-12T01:32:00Z"/>
                <w:bCs/>
              </w:rPr>
            </w:pPr>
            <w:ins w:id="204" w:author="Zheng Xiaozhen" w:date="2018-07-12T01:32:00Z">
              <w:r>
                <w:t>3</w:t>
              </w:r>
            </w:ins>
          </w:p>
        </w:tc>
      </w:tr>
      <w:tr w:rsidR="001D4B15" w:rsidRPr="007C2158" w14:paraId="5C5B9D9C" w14:textId="77777777" w:rsidTr="00F77171">
        <w:trPr>
          <w:cantSplit/>
          <w:ins w:id="205" w:author="Zheng Xiaozhen" w:date="2018-07-12T01:32:00Z"/>
        </w:trPr>
        <w:tc>
          <w:tcPr>
            <w:tcW w:w="7285" w:type="dxa"/>
          </w:tcPr>
          <w:p w14:paraId="1C69ECB0"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06" w:author="Zheng Xiaozhen" w:date="2018-07-12T01:32:00Z"/>
                <w:bCs/>
                <w:noProof/>
              </w:rPr>
            </w:pPr>
            <w:ins w:id="207" w:author="Zheng Xiaozhen" w:date="2018-07-12T01:32:00Z">
              <w:r>
                <w:rPr>
                  <w:bCs/>
                  <w:noProof/>
                </w:rPr>
                <w:t>ar</w:t>
              </w:r>
              <w:r w:rsidRPr="00973A23">
                <w:rPr>
                  <w:bCs/>
                  <w:noProof/>
                </w:rPr>
                <w:t>_</w:t>
              </w:r>
              <w:r>
                <w:rPr>
                  <w:bCs/>
                  <w:noProof/>
                </w:rPr>
                <w:t>object</w:t>
              </w:r>
              <w:r w:rsidRPr="00973A23">
                <w:rPr>
                  <w:bCs/>
                  <w:noProof/>
                </w:rPr>
                <w:t>_idx</w:t>
              </w:r>
              <w:r>
                <w:rPr>
                  <w:bCs/>
                  <w:noProof/>
                </w:rPr>
                <w:t xml:space="preserve">[ </w:t>
              </w:r>
              <w:r>
                <w:rPr>
                  <w:noProof/>
                </w:rPr>
                <w:t>0 ]</w:t>
              </w:r>
            </w:ins>
          </w:p>
        </w:tc>
        <w:tc>
          <w:tcPr>
            <w:tcW w:w="2160" w:type="dxa"/>
          </w:tcPr>
          <w:p w14:paraId="26A9D4F6" w14:textId="77777777" w:rsidR="001D4B15" w:rsidRPr="007C2158" w:rsidRDefault="001D4B15" w:rsidP="00F77171">
            <w:pPr>
              <w:keepNext/>
              <w:keepLines/>
              <w:spacing w:before="20" w:after="40"/>
              <w:jc w:val="center"/>
              <w:rPr>
                <w:ins w:id="208" w:author="Zheng Xiaozhen" w:date="2018-07-12T01:32:00Z"/>
                <w:bCs/>
                <w:noProof/>
              </w:rPr>
            </w:pPr>
            <w:ins w:id="209" w:author="Zheng Xiaozhen" w:date="2018-07-12T01:32:00Z">
              <w:r>
                <w:rPr>
                  <w:bCs/>
                  <w:noProof/>
                </w:rPr>
                <w:t>0</w:t>
              </w:r>
            </w:ins>
          </w:p>
        </w:tc>
      </w:tr>
      <w:tr w:rsidR="001D4B15" w:rsidRPr="007C2158" w14:paraId="00288B8C" w14:textId="77777777" w:rsidTr="00F77171">
        <w:trPr>
          <w:cantSplit/>
          <w:ins w:id="210" w:author="Zheng Xiaozhen" w:date="2018-07-12T01:32:00Z"/>
        </w:trPr>
        <w:tc>
          <w:tcPr>
            <w:tcW w:w="7285" w:type="dxa"/>
          </w:tcPr>
          <w:p w14:paraId="41BA4502"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11" w:author="Zheng Xiaozhen" w:date="2018-07-12T01:32:00Z"/>
                <w:bCs/>
                <w:noProof/>
              </w:rPr>
            </w:pPr>
            <w:ins w:id="212" w:author="Zheng Xiaozhen" w:date="2018-07-12T01:32:00Z">
              <w:r>
                <w:rPr>
                  <w:bCs/>
                  <w:noProof/>
                </w:rPr>
                <w:t>ar</w:t>
              </w:r>
              <w:r w:rsidRPr="00973A23">
                <w:rPr>
                  <w:noProof/>
                </w:rPr>
                <w:t>_new_</w:t>
              </w:r>
              <w:r>
                <w:rPr>
                  <w:noProof/>
                </w:rPr>
                <w:t>object</w:t>
              </w:r>
              <w:r w:rsidRPr="00973A23">
                <w:rPr>
                  <w:noProof/>
                </w:rPr>
                <w:t>_flag</w:t>
              </w:r>
              <w:r>
                <w:rPr>
                  <w:noProof/>
                </w:rPr>
                <w:t xml:space="preserve">[ </w:t>
              </w:r>
              <w:r>
                <w:rPr>
                  <w:bCs/>
                  <w:noProof/>
                </w:rPr>
                <w:t>0</w:t>
              </w:r>
              <w:r>
                <w:rPr>
                  <w:bCs/>
                </w:rPr>
                <w:t xml:space="preserve"> ]</w:t>
              </w:r>
            </w:ins>
          </w:p>
        </w:tc>
        <w:tc>
          <w:tcPr>
            <w:tcW w:w="2160" w:type="dxa"/>
          </w:tcPr>
          <w:p w14:paraId="21F647AD" w14:textId="77777777" w:rsidR="001D4B15" w:rsidRPr="007C2158" w:rsidRDefault="001D4B15" w:rsidP="00F77171">
            <w:pPr>
              <w:keepNext/>
              <w:keepLines/>
              <w:spacing w:before="20" w:after="40"/>
              <w:jc w:val="center"/>
              <w:rPr>
                <w:ins w:id="213" w:author="Zheng Xiaozhen" w:date="2018-07-12T01:32:00Z"/>
                <w:bCs/>
                <w:noProof/>
              </w:rPr>
            </w:pPr>
            <w:ins w:id="214" w:author="Zheng Xiaozhen" w:date="2018-07-12T01:32:00Z">
              <w:r>
                <w:t>0</w:t>
              </w:r>
            </w:ins>
          </w:p>
        </w:tc>
      </w:tr>
      <w:tr w:rsidR="001D4B15" w:rsidRPr="007C2158" w14:paraId="4E67F1CC" w14:textId="77777777" w:rsidTr="00F77171">
        <w:trPr>
          <w:cantSplit/>
          <w:ins w:id="215" w:author="Zheng Xiaozhen" w:date="2018-07-12T01:32:00Z"/>
        </w:trPr>
        <w:tc>
          <w:tcPr>
            <w:tcW w:w="7285" w:type="dxa"/>
          </w:tcPr>
          <w:p w14:paraId="2E7E293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16" w:author="Zheng Xiaozhen" w:date="2018-07-12T01:32:00Z"/>
                <w:bCs/>
                <w:noProof/>
              </w:rPr>
            </w:pPr>
            <w:ins w:id="217"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0</w:t>
              </w:r>
              <w:r>
                <w:rPr>
                  <w:bCs/>
                </w:rPr>
                <w:t xml:space="preserve"> ]</w:t>
              </w:r>
            </w:ins>
          </w:p>
        </w:tc>
        <w:tc>
          <w:tcPr>
            <w:tcW w:w="2160" w:type="dxa"/>
          </w:tcPr>
          <w:p w14:paraId="38FFF507" w14:textId="77777777" w:rsidR="001D4B15" w:rsidRDefault="001D4B15" w:rsidP="00F77171">
            <w:pPr>
              <w:keepNext/>
              <w:keepLines/>
              <w:spacing w:before="20" w:after="40"/>
              <w:jc w:val="center"/>
              <w:rPr>
                <w:ins w:id="218" w:author="Zheng Xiaozhen" w:date="2018-07-12T01:32:00Z"/>
                <w:rFonts w:hint="eastAsia"/>
                <w:lang w:eastAsia="zh-CN"/>
              </w:rPr>
            </w:pPr>
            <w:ins w:id="219" w:author="Zheng Xiaozhen" w:date="2018-07-12T01:32:00Z">
              <w:r>
                <w:rPr>
                  <w:rFonts w:hint="eastAsia"/>
                  <w:lang w:eastAsia="zh-CN"/>
                </w:rPr>
                <w:t>0</w:t>
              </w:r>
            </w:ins>
          </w:p>
        </w:tc>
      </w:tr>
      <w:tr w:rsidR="001D4B15" w:rsidRPr="007C2158" w14:paraId="232EDCB3" w14:textId="77777777" w:rsidTr="00F77171">
        <w:trPr>
          <w:cantSplit/>
          <w:ins w:id="220" w:author="Zheng Xiaozhen" w:date="2018-07-12T01:32:00Z"/>
        </w:trPr>
        <w:tc>
          <w:tcPr>
            <w:tcW w:w="7285" w:type="dxa"/>
          </w:tcPr>
          <w:p w14:paraId="04B3FA4D"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21" w:author="Zheng Xiaozhen" w:date="2018-07-12T01:32:00Z"/>
                <w:bCs/>
                <w:noProof/>
              </w:rPr>
            </w:pPr>
            <w:ins w:id="222" w:author="Zheng Xiaozhen" w:date="2018-07-12T01:32:00Z">
              <w:r w:rsidRPr="002E788D">
                <w:rPr>
                  <w:bCs/>
                  <w:noProof/>
                </w:rPr>
                <w:t>ar_bounding_box_mask_present_flag</w:t>
              </w:r>
              <w:r>
                <w:rPr>
                  <w:bCs/>
                  <w:noProof/>
                </w:rPr>
                <w:t>[0]</w:t>
              </w:r>
            </w:ins>
          </w:p>
        </w:tc>
        <w:tc>
          <w:tcPr>
            <w:tcW w:w="2160" w:type="dxa"/>
          </w:tcPr>
          <w:p w14:paraId="079611A0" w14:textId="77777777" w:rsidR="001D4B15" w:rsidRDefault="001D4B15" w:rsidP="00F77171">
            <w:pPr>
              <w:keepNext/>
              <w:keepLines/>
              <w:spacing w:before="20" w:after="40"/>
              <w:jc w:val="center"/>
              <w:rPr>
                <w:ins w:id="223" w:author="Zheng Xiaozhen" w:date="2018-07-12T01:32:00Z"/>
                <w:rFonts w:hint="eastAsia"/>
                <w:lang w:eastAsia="zh-CN"/>
              </w:rPr>
            </w:pPr>
            <w:ins w:id="224" w:author="Zheng Xiaozhen" w:date="2018-07-12T01:32:00Z">
              <w:r>
                <w:rPr>
                  <w:rFonts w:hint="eastAsia"/>
                  <w:lang w:eastAsia="zh-CN"/>
                </w:rPr>
                <w:t>0</w:t>
              </w:r>
            </w:ins>
          </w:p>
        </w:tc>
      </w:tr>
      <w:tr w:rsidR="001D4B15" w:rsidRPr="007C2158" w14:paraId="62269649" w14:textId="77777777" w:rsidTr="00F77171">
        <w:trPr>
          <w:cantSplit/>
          <w:ins w:id="225" w:author="Zheng Xiaozhen" w:date="2018-07-12T01:32:00Z"/>
        </w:trPr>
        <w:tc>
          <w:tcPr>
            <w:tcW w:w="7285" w:type="dxa"/>
          </w:tcPr>
          <w:p w14:paraId="57D593FF"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26" w:author="Zheng Xiaozhen" w:date="2018-07-12T01:32:00Z"/>
                <w:bCs/>
                <w:noProof/>
              </w:rPr>
            </w:pPr>
            <w:ins w:id="227"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1 ]</w:t>
              </w:r>
            </w:ins>
          </w:p>
        </w:tc>
        <w:tc>
          <w:tcPr>
            <w:tcW w:w="2160" w:type="dxa"/>
          </w:tcPr>
          <w:p w14:paraId="379B76BA" w14:textId="77777777" w:rsidR="001D4B15" w:rsidRPr="007C2158" w:rsidRDefault="001D4B15" w:rsidP="00F77171">
            <w:pPr>
              <w:keepNext/>
              <w:keepLines/>
              <w:spacing w:before="20" w:after="40"/>
              <w:jc w:val="center"/>
              <w:rPr>
                <w:ins w:id="228" w:author="Zheng Xiaozhen" w:date="2018-07-12T01:32:00Z"/>
                <w:rFonts w:hint="eastAsia"/>
                <w:lang w:eastAsia="zh-CN"/>
              </w:rPr>
            </w:pPr>
            <w:ins w:id="229" w:author="Zheng Xiaozhen" w:date="2018-07-12T01:32:00Z">
              <w:r>
                <w:rPr>
                  <w:lang w:eastAsia="zh-CN"/>
                </w:rPr>
                <w:t>1</w:t>
              </w:r>
            </w:ins>
          </w:p>
        </w:tc>
      </w:tr>
      <w:tr w:rsidR="001D4B15" w:rsidRPr="007C2158" w14:paraId="6D4A85C2" w14:textId="77777777" w:rsidTr="00F77171">
        <w:trPr>
          <w:cantSplit/>
          <w:ins w:id="230" w:author="Zheng Xiaozhen" w:date="2018-07-12T01:32:00Z"/>
        </w:trPr>
        <w:tc>
          <w:tcPr>
            <w:tcW w:w="7285" w:type="dxa"/>
          </w:tcPr>
          <w:p w14:paraId="7D604AC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31" w:author="Zheng Xiaozhen" w:date="2018-07-12T01:32:00Z"/>
                <w:bCs/>
                <w:noProof/>
              </w:rPr>
            </w:pPr>
            <w:ins w:id="232" w:author="Zheng Xiaozhen" w:date="2018-07-12T01:32:00Z">
              <w:r>
                <w:rPr>
                  <w:bCs/>
                  <w:noProof/>
                </w:rPr>
                <w:t>ar</w:t>
              </w:r>
              <w:r w:rsidRPr="00343B63">
                <w:rPr>
                  <w:noProof/>
                </w:rPr>
                <w:t>_new_</w:t>
              </w:r>
              <w:r>
                <w:rPr>
                  <w:noProof/>
                </w:rPr>
                <w:t>object</w:t>
              </w:r>
              <w:r w:rsidRPr="00343B63">
                <w:rPr>
                  <w:noProof/>
                </w:rPr>
                <w:t>_flag</w:t>
              </w:r>
              <w:r>
                <w:rPr>
                  <w:noProof/>
                </w:rPr>
                <w:t xml:space="preserve">[ </w:t>
              </w:r>
              <w:r>
                <w:rPr>
                  <w:bCs/>
                  <w:noProof/>
                </w:rPr>
                <w:t>1</w:t>
              </w:r>
              <w:r>
                <w:rPr>
                  <w:bCs/>
                </w:rPr>
                <w:t xml:space="preserve"> ]</w:t>
              </w:r>
            </w:ins>
          </w:p>
        </w:tc>
        <w:tc>
          <w:tcPr>
            <w:tcW w:w="2160" w:type="dxa"/>
          </w:tcPr>
          <w:p w14:paraId="7220BEF4" w14:textId="77777777" w:rsidR="001D4B15" w:rsidRPr="007C2158" w:rsidRDefault="001D4B15" w:rsidP="00F77171">
            <w:pPr>
              <w:keepNext/>
              <w:keepLines/>
              <w:spacing w:before="20" w:after="40"/>
              <w:jc w:val="center"/>
              <w:rPr>
                <w:ins w:id="233" w:author="Zheng Xiaozhen" w:date="2018-07-12T01:32:00Z"/>
              </w:rPr>
            </w:pPr>
            <w:ins w:id="234" w:author="Zheng Xiaozhen" w:date="2018-07-12T01:32:00Z">
              <w:r>
                <w:t>0</w:t>
              </w:r>
            </w:ins>
          </w:p>
        </w:tc>
      </w:tr>
      <w:tr w:rsidR="001D4B15" w:rsidRPr="007C2158" w14:paraId="30D4C95A" w14:textId="77777777" w:rsidTr="00F77171">
        <w:trPr>
          <w:cantSplit/>
          <w:ins w:id="235" w:author="Zheng Xiaozhen" w:date="2018-07-12T01:32:00Z"/>
        </w:trPr>
        <w:tc>
          <w:tcPr>
            <w:tcW w:w="7285" w:type="dxa"/>
          </w:tcPr>
          <w:p w14:paraId="5EFA4BB3"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36" w:author="Zheng Xiaozhen" w:date="2018-07-12T01:32:00Z"/>
                <w:bCs/>
                <w:noProof/>
              </w:rPr>
            </w:pPr>
            <w:ins w:id="237"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1</w:t>
              </w:r>
              <w:r>
                <w:rPr>
                  <w:bCs/>
                </w:rPr>
                <w:t xml:space="preserve"> ]</w:t>
              </w:r>
            </w:ins>
          </w:p>
        </w:tc>
        <w:tc>
          <w:tcPr>
            <w:tcW w:w="2160" w:type="dxa"/>
          </w:tcPr>
          <w:p w14:paraId="43370558" w14:textId="77777777" w:rsidR="001D4B15" w:rsidRDefault="001D4B15" w:rsidP="00F77171">
            <w:pPr>
              <w:keepNext/>
              <w:keepLines/>
              <w:spacing w:before="20" w:after="40"/>
              <w:jc w:val="center"/>
              <w:rPr>
                <w:ins w:id="238" w:author="Zheng Xiaozhen" w:date="2018-07-12T01:32:00Z"/>
                <w:rFonts w:hint="eastAsia"/>
                <w:lang w:eastAsia="zh-CN"/>
              </w:rPr>
            </w:pPr>
            <w:ins w:id="239" w:author="Zheng Xiaozhen" w:date="2018-07-12T01:32:00Z">
              <w:r>
                <w:rPr>
                  <w:rFonts w:hint="eastAsia"/>
                  <w:lang w:eastAsia="zh-CN"/>
                </w:rPr>
                <w:t>0</w:t>
              </w:r>
            </w:ins>
          </w:p>
        </w:tc>
      </w:tr>
      <w:tr w:rsidR="001D4B15" w:rsidRPr="007C2158" w14:paraId="216F3A67" w14:textId="77777777" w:rsidTr="00F77171">
        <w:trPr>
          <w:cantSplit/>
          <w:ins w:id="240" w:author="Zheng Xiaozhen" w:date="2018-07-12T01:32:00Z"/>
        </w:trPr>
        <w:tc>
          <w:tcPr>
            <w:tcW w:w="7285" w:type="dxa"/>
          </w:tcPr>
          <w:p w14:paraId="6E3D4700"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41" w:author="Zheng Xiaozhen" w:date="2018-07-12T01:32:00Z"/>
                <w:bCs/>
                <w:noProof/>
              </w:rPr>
            </w:pPr>
            <w:ins w:id="242" w:author="Zheng Xiaozhen" w:date="2018-07-12T01:32:00Z">
              <w:r w:rsidRPr="002E788D">
                <w:rPr>
                  <w:bCs/>
                  <w:noProof/>
                </w:rPr>
                <w:t>ar_bounding_box_mask_present_flag</w:t>
              </w:r>
              <w:r>
                <w:rPr>
                  <w:bCs/>
                  <w:noProof/>
                </w:rPr>
                <w:t>[1]</w:t>
              </w:r>
            </w:ins>
          </w:p>
        </w:tc>
        <w:tc>
          <w:tcPr>
            <w:tcW w:w="2160" w:type="dxa"/>
          </w:tcPr>
          <w:p w14:paraId="3FD9CBE1" w14:textId="77777777" w:rsidR="001D4B15" w:rsidRDefault="001D4B15" w:rsidP="00F77171">
            <w:pPr>
              <w:keepNext/>
              <w:keepLines/>
              <w:spacing w:before="20" w:after="40"/>
              <w:jc w:val="center"/>
              <w:rPr>
                <w:ins w:id="243" w:author="Zheng Xiaozhen" w:date="2018-07-12T01:32:00Z"/>
                <w:rFonts w:hint="eastAsia"/>
                <w:lang w:eastAsia="zh-CN"/>
              </w:rPr>
            </w:pPr>
            <w:ins w:id="244" w:author="Zheng Xiaozhen" w:date="2018-07-12T01:32:00Z">
              <w:r>
                <w:rPr>
                  <w:rFonts w:hint="eastAsia"/>
                  <w:lang w:eastAsia="zh-CN"/>
                </w:rPr>
                <w:t>1</w:t>
              </w:r>
            </w:ins>
          </w:p>
        </w:tc>
      </w:tr>
      <w:tr w:rsidR="001D4B15" w:rsidRPr="007C2158" w14:paraId="7E0CB278" w14:textId="77777777" w:rsidTr="00F77171">
        <w:trPr>
          <w:cantSplit/>
          <w:ins w:id="245" w:author="Zheng Xiaozhen" w:date="2018-07-12T01:32:00Z"/>
        </w:trPr>
        <w:tc>
          <w:tcPr>
            <w:tcW w:w="7285" w:type="dxa"/>
          </w:tcPr>
          <w:p w14:paraId="432035B8"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46" w:author="Zheng Xiaozhen" w:date="2018-07-12T01:32:00Z"/>
                <w:bCs/>
                <w:noProof/>
              </w:rPr>
            </w:pPr>
            <w:ins w:id="247" w:author="Zheng Xiaozhen" w:date="2018-07-12T01:32:00Z">
              <w:r w:rsidRPr="007A0FDD">
                <w:rPr>
                  <w:bCs/>
                  <w:noProof/>
                </w:rPr>
                <w:t xml:space="preserve">ar_bounding_box_mask_infer_flag[ </w:t>
              </w:r>
              <w:r>
                <w:rPr>
                  <w:bCs/>
                  <w:noProof/>
                </w:rPr>
                <w:t>1</w:t>
              </w:r>
              <w:r w:rsidRPr="007A0FDD">
                <w:rPr>
                  <w:bCs/>
                  <w:noProof/>
                </w:rPr>
                <w:t xml:space="preserve"> ]</w:t>
              </w:r>
            </w:ins>
          </w:p>
        </w:tc>
        <w:tc>
          <w:tcPr>
            <w:tcW w:w="2160" w:type="dxa"/>
          </w:tcPr>
          <w:p w14:paraId="45B9A571" w14:textId="77777777" w:rsidR="001D4B15" w:rsidRPr="007A0FDD" w:rsidRDefault="001D4B15" w:rsidP="00F77171">
            <w:pPr>
              <w:keepNext/>
              <w:keepLines/>
              <w:spacing w:before="20" w:after="40"/>
              <w:jc w:val="center"/>
              <w:rPr>
                <w:ins w:id="248" w:author="Zheng Xiaozhen" w:date="2018-07-12T01:32:00Z"/>
                <w:rFonts w:hint="eastAsia"/>
                <w:lang w:eastAsia="zh-CN"/>
              </w:rPr>
            </w:pPr>
            <w:ins w:id="249" w:author="Zheng Xiaozhen" w:date="2018-07-12T01:32:00Z">
              <w:r>
                <w:rPr>
                  <w:lang w:eastAsia="zh-CN"/>
                </w:rPr>
                <w:t>1</w:t>
              </w:r>
            </w:ins>
          </w:p>
        </w:tc>
      </w:tr>
      <w:tr w:rsidR="001D4B15" w:rsidRPr="007C2158" w14:paraId="5E12D8D9" w14:textId="77777777" w:rsidTr="00F77171">
        <w:trPr>
          <w:cantSplit/>
          <w:ins w:id="250" w:author="Zheng Xiaozhen" w:date="2018-07-12T01:32:00Z"/>
        </w:trPr>
        <w:tc>
          <w:tcPr>
            <w:tcW w:w="7285" w:type="dxa"/>
          </w:tcPr>
          <w:p w14:paraId="48279E4E"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51" w:author="Zheng Xiaozhen" w:date="2018-07-12T01:32:00Z"/>
                <w:bCs/>
                <w:noProof/>
              </w:rPr>
            </w:pPr>
            <w:ins w:id="252"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2 ]</w:t>
              </w:r>
            </w:ins>
          </w:p>
        </w:tc>
        <w:tc>
          <w:tcPr>
            <w:tcW w:w="2160" w:type="dxa"/>
          </w:tcPr>
          <w:p w14:paraId="32F0E1CA" w14:textId="77777777" w:rsidR="001D4B15" w:rsidRDefault="001D4B15" w:rsidP="00F77171">
            <w:pPr>
              <w:keepNext/>
              <w:keepLines/>
              <w:spacing w:before="20" w:after="40"/>
              <w:jc w:val="center"/>
              <w:rPr>
                <w:ins w:id="253" w:author="Zheng Xiaozhen" w:date="2018-07-12T01:32:00Z"/>
                <w:rFonts w:hint="eastAsia"/>
                <w:lang w:eastAsia="zh-CN"/>
              </w:rPr>
            </w:pPr>
            <w:ins w:id="254" w:author="Zheng Xiaozhen" w:date="2018-07-12T01:32:00Z">
              <w:r>
                <w:t>2</w:t>
              </w:r>
            </w:ins>
          </w:p>
        </w:tc>
      </w:tr>
      <w:tr w:rsidR="001D4B15" w:rsidRPr="007C2158" w14:paraId="0328F798" w14:textId="77777777" w:rsidTr="00F77171">
        <w:trPr>
          <w:cantSplit/>
          <w:ins w:id="255" w:author="Zheng Xiaozhen" w:date="2018-07-12T01:32:00Z"/>
        </w:trPr>
        <w:tc>
          <w:tcPr>
            <w:tcW w:w="7285" w:type="dxa"/>
          </w:tcPr>
          <w:p w14:paraId="1415EE34"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56" w:author="Zheng Xiaozhen" w:date="2018-07-12T01:32:00Z"/>
                <w:bCs/>
                <w:noProof/>
              </w:rPr>
            </w:pPr>
            <w:ins w:id="257" w:author="Zheng Xiaozhen" w:date="2018-07-12T01:32:00Z">
              <w:r>
                <w:rPr>
                  <w:bCs/>
                  <w:noProof/>
                </w:rPr>
                <w:t>ar</w:t>
              </w:r>
              <w:r w:rsidRPr="00343B63">
                <w:rPr>
                  <w:noProof/>
                </w:rPr>
                <w:t>_new_</w:t>
              </w:r>
              <w:r>
                <w:rPr>
                  <w:noProof/>
                </w:rPr>
                <w:t>object</w:t>
              </w:r>
              <w:r w:rsidRPr="00343B63">
                <w:rPr>
                  <w:noProof/>
                </w:rPr>
                <w:t>_flag</w:t>
              </w:r>
              <w:r>
                <w:rPr>
                  <w:noProof/>
                </w:rPr>
                <w:t>[ 2</w:t>
              </w:r>
              <w:r>
                <w:rPr>
                  <w:bCs/>
                </w:rPr>
                <w:t xml:space="preserve"> ]</w:t>
              </w:r>
            </w:ins>
          </w:p>
        </w:tc>
        <w:tc>
          <w:tcPr>
            <w:tcW w:w="2160" w:type="dxa"/>
          </w:tcPr>
          <w:p w14:paraId="285FED8D" w14:textId="77777777" w:rsidR="001D4B15" w:rsidRDefault="001D4B15" w:rsidP="00F77171">
            <w:pPr>
              <w:keepNext/>
              <w:keepLines/>
              <w:spacing w:before="20" w:after="40"/>
              <w:jc w:val="center"/>
              <w:rPr>
                <w:ins w:id="258" w:author="Zheng Xiaozhen" w:date="2018-07-12T01:32:00Z"/>
                <w:rFonts w:hint="eastAsia"/>
                <w:lang w:eastAsia="zh-CN"/>
              </w:rPr>
            </w:pPr>
            <w:ins w:id="259" w:author="Zheng Xiaozhen" w:date="2018-07-12T01:32:00Z">
              <w:r>
                <w:rPr>
                  <w:rFonts w:hint="eastAsia"/>
                  <w:lang w:eastAsia="zh-CN"/>
                </w:rPr>
                <w:t>0</w:t>
              </w:r>
            </w:ins>
          </w:p>
        </w:tc>
      </w:tr>
      <w:tr w:rsidR="001D4B15" w:rsidRPr="007C2158" w14:paraId="619029DD" w14:textId="77777777" w:rsidTr="00F77171">
        <w:trPr>
          <w:cantSplit/>
          <w:ins w:id="260" w:author="Zheng Xiaozhen" w:date="2018-07-12T01:32:00Z"/>
        </w:trPr>
        <w:tc>
          <w:tcPr>
            <w:tcW w:w="7285" w:type="dxa"/>
          </w:tcPr>
          <w:p w14:paraId="55AF2CA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61" w:author="Zheng Xiaozhen" w:date="2018-07-12T01:32:00Z"/>
                <w:bCs/>
                <w:noProof/>
              </w:rPr>
            </w:pPr>
            <w:ins w:id="262"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2</w:t>
              </w:r>
              <w:r>
                <w:rPr>
                  <w:bCs/>
                </w:rPr>
                <w:t xml:space="preserve"> ]</w:t>
              </w:r>
            </w:ins>
          </w:p>
        </w:tc>
        <w:tc>
          <w:tcPr>
            <w:tcW w:w="2160" w:type="dxa"/>
          </w:tcPr>
          <w:p w14:paraId="3C4FEEFD" w14:textId="77777777" w:rsidR="001D4B15" w:rsidRPr="00540EE3" w:rsidRDefault="001D4B15" w:rsidP="00F77171">
            <w:pPr>
              <w:keepNext/>
              <w:keepLines/>
              <w:spacing w:before="20" w:after="40"/>
              <w:jc w:val="center"/>
              <w:rPr>
                <w:ins w:id="263" w:author="Zheng Xiaozhen" w:date="2018-07-12T01:32:00Z"/>
                <w:rFonts w:hint="eastAsia"/>
                <w:lang w:eastAsia="zh-CN"/>
              </w:rPr>
            </w:pPr>
            <w:ins w:id="264" w:author="Zheng Xiaozhen" w:date="2018-07-12T01:32:00Z">
              <w:r>
                <w:rPr>
                  <w:lang w:eastAsia="zh-CN"/>
                </w:rPr>
                <w:t>1</w:t>
              </w:r>
            </w:ins>
          </w:p>
        </w:tc>
      </w:tr>
      <w:tr w:rsidR="001D4B15" w:rsidRPr="007C2158" w14:paraId="4929F170" w14:textId="77777777" w:rsidTr="00F77171">
        <w:trPr>
          <w:cantSplit/>
          <w:ins w:id="265" w:author="Zheng Xiaozhen" w:date="2018-07-12T01:32:00Z"/>
        </w:trPr>
        <w:tc>
          <w:tcPr>
            <w:tcW w:w="7285" w:type="dxa"/>
          </w:tcPr>
          <w:p w14:paraId="72A2E7D6"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66" w:author="Zheng Xiaozhen" w:date="2018-07-12T01:32:00Z"/>
                <w:bCs/>
                <w:noProof/>
              </w:rPr>
            </w:pPr>
            <w:ins w:id="267" w:author="Zheng Xiaozhen" w:date="2018-07-12T01:32:00Z">
              <w:r w:rsidRPr="002E788D">
                <w:rPr>
                  <w:bCs/>
                  <w:noProof/>
                </w:rPr>
                <w:t>ar_bounding_box_mask_present_flag</w:t>
              </w:r>
              <w:r>
                <w:rPr>
                  <w:bCs/>
                  <w:noProof/>
                </w:rPr>
                <w:t>[2]</w:t>
              </w:r>
            </w:ins>
          </w:p>
        </w:tc>
        <w:tc>
          <w:tcPr>
            <w:tcW w:w="2160" w:type="dxa"/>
          </w:tcPr>
          <w:p w14:paraId="6EA4F3CD" w14:textId="77777777" w:rsidR="001D4B15" w:rsidRDefault="001D4B15" w:rsidP="00F77171">
            <w:pPr>
              <w:keepNext/>
              <w:keepLines/>
              <w:spacing w:before="20" w:after="40"/>
              <w:jc w:val="center"/>
              <w:rPr>
                <w:ins w:id="268" w:author="Zheng Xiaozhen" w:date="2018-07-12T01:32:00Z"/>
                <w:rFonts w:hint="eastAsia"/>
                <w:lang w:eastAsia="zh-CN"/>
              </w:rPr>
            </w:pPr>
            <w:ins w:id="269" w:author="Zheng Xiaozhen" w:date="2018-07-12T01:32:00Z">
              <w:r>
                <w:rPr>
                  <w:rFonts w:hint="eastAsia"/>
                  <w:lang w:eastAsia="zh-CN"/>
                </w:rPr>
                <w:t>1</w:t>
              </w:r>
            </w:ins>
          </w:p>
        </w:tc>
      </w:tr>
      <w:tr w:rsidR="001D4B15" w:rsidRPr="007C2158" w14:paraId="66F84558" w14:textId="77777777" w:rsidTr="00F77171">
        <w:trPr>
          <w:cantSplit/>
          <w:ins w:id="270" w:author="Zheng Xiaozhen" w:date="2018-07-12T01:32:00Z"/>
        </w:trPr>
        <w:tc>
          <w:tcPr>
            <w:tcW w:w="7285" w:type="dxa"/>
          </w:tcPr>
          <w:p w14:paraId="69203A2A"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71" w:author="Zheng Xiaozhen" w:date="2018-07-12T01:32:00Z"/>
                <w:bCs/>
                <w:noProof/>
              </w:rPr>
            </w:pPr>
            <w:ins w:id="272"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3 ]</w:t>
              </w:r>
            </w:ins>
          </w:p>
        </w:tc>
        <w:tc>
          <w:tcPr>
            <w:tcW w:w="2160" w:type="dxa"/>
          </w:tcPr>
          <w:p w14:paraId="14644D5B" w14:textId="77777777" w:rsidR="001D4B15" w:rsidRDefault="001D4B15" w:rsidP="00F77171">
            <w:pPr>
              <w:keepNext/>
              <w:keepLines/>
              <w:spacing w:before="20" w:after="40"/>
              <w:jc w:val="center"/>
              <w:rPr>
                <w:ins w:id="273" w:author="Zheng Xiaozhen" w:date="2018-07-12T01:32:00Z"/>
                <w:rFonts w:hint="eastAsia"/>
                <w:lang w:eastAsia="zh-CN"/>
              </w:rPr>
            </w:pPr>
            <w:ins w:id="274" w:author="Zheng Xiaozhen" w:date="2018-07-12T01:32:00Z">
              <w:r>
                <w:t>3</w:t>
              </w:r>
            </w:ins>
          </w:p>
        </w:tc>
      </w:tr>
      <w:tr w:rsidR="001D4B15" w:rsidRPr="007C2158" w14:paraId="108A35B4" w14:textId="77777777" w:rsidTr="00F77171">
        <w:trPr>
          <w:cantSplit/>
          <w:ins w:id="275" w:author="Zheng Xiaozhen" w:date="2018-07-12T01:32:00Z"/>
        </w:trPr>
        <w:tc>
          <w:tcPr>
            <w:tcW w:w="7285" w:type="dxa"/>
          </w:tcPr>
          <w:p w14:paraId="5D891E07"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76" w:author="Zheng Xiaozhen" w:date="2018-07-12T01:32:00Z"/>
                <w:bCs/>
                <w:noProof/>
              </w:rPr>
            </w:pPr>
            <w:ins w:id="277" w:author="Zheng Xiaozhen" w:date="2018-07-12T01:32:00Z">
              <w:r>
                <w:rPr>
                  <w:bCs/>
                  <w:noProof/>
                </w:rPr>
                <w:t>ar</w:t>
              </w:r>
              <w:r w:rsidRPr="00343B63">
                <w:rPr>
                  <w:noProof/>
                </w:rPr>
                <w:t>_new_</w:t>
              </w:r>
              <w:r>
                <w:rPr>
                  <w:noProof/>
                </w:rPr>
                <w:t>object</w:t>
              </w:r>
              <w:r w:rsidRPr="00343B63">
                <w:rPr>
                  <w:noProof/>
                </w:rPr>
                <w:t>_flag</w:t>
              </w:r>
              <w:r>
                <w:rPr>
                  <w:noProof/>
                </w:rPr>
                <w:t>[ 3</w:t>
              </w:r>
              <w:r>
                <w:rPr>
                  <w:bCs/>
                </w:rPr>
                <w:t xml:space="preserve"> ]</w:t>
              </w:r>
            </w:ins>
          </w:p>
        </w:tc>
        <w:tc>
          <w:tcPr>
            <w:tcW w:w="2160" w:type="dxa"/>
          </w:tcPr>
          <w:p w14:paraId="7051E34F" w14:textId="77777777" w:rsidR="001D4B15" w:rsidRDefault="001D4B15" w:rsidP="00F77171">
            <w:pPr>
              <w:keepNext/>
              <w:keepLines/>
              <w:spacing w:before="20" w:after="40"/>
              <w:jc w:val="center"/>
              <w:rPr>
                <w:ins w:id="278" w:author="Zheng Xiaozhen" w:date="2018-07-12T01:32:00Z"/>
                <w:rFonts w:hint="eastAsia"/>
                <w:lang w:eastAsia="zh-CN"/>
              </w:rPr>
            </w:pPr>
            <w:ins w:id="279" w:author="Zheng Xiaozhen" w:date="2018-07-12T01:32:00Z">
              <w:r>
                <w:t>1</w:t>
              </w:r>
            </w:ins>
          </w:p>
        </w:tc>
      </w:tr>
      <w:tr w:rsidR="001D4B15" w:rsidRPr="007C2158" w14:paraId="15D9079F" w14:textId="77777777" w:rsidTr="00F77171">
        <w:trPr>
          <w:cantSplit/>
          <w:ins w:id="280" w:author="Zheng Xiaozhen" w:date="2018-07-12T01:32:00Z"/>
        </w:trPr>
        <w:tc>
          <w:tcPr>
            <w:tcW w:w="7285" w:type="dxa"/>
          </w:tcPr>
          <w:p w14:paraId="213AF25D"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81" w:author="Zheng Xiaozhen" w:date="2018-07-12T01:32:00Z"/>
                <w:bCs/>
                <w:noProof/>
              </w:rPr>
            </w:pPr>
            <w:ins w:id="282"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3</w:t>
              </w:r>
              <w:r>
                <w:rPr>
                  <w:bCs/>
                </w:rPr>
                <w:t xml:space="preserve"> ]</w:t>
              </w:r>
            </w:ins>
          </w:p>
        </w:tc>
        <w:tc>
          <w:tcPr>
            <w:tcW w:w="2160" w:type="dxa"/>
          </w:tcPr>
          <w:p w14:paraId="6D70A78F" w14:textId="77777777" w:rsidR="001D4B15" w:rsidRDefault="001D4B15" w:rsidP="00F77171">
            <w:pPr>
              <w:keepNext/>
              <w:keepLines/>
              <w:spacing w:before="20" w:after="40"/>
              <w:jc w:val="center"/>
              <w:rPr>
                <w:ins w:id="283" w:author="Zheng Xiaozhen" w:date="2018-07-12T01:32:00Z"/>
                <w:rFonts w:hint="eastAsia"/>
                <w:lang w:eastAsia="zh-CN"/>
              </w:rPr>
            </w:pPr>
            <w:ins w:id="284" w:author="Zheng Xiaozhen" w:date="2018-07-12T01:32:00Z">
              <w:r>
                <w:rPr>
                  <w:rFonts w:hint="eastAsia"/>
                  <w:lang w:eastAsia="zh-CN"/>
                </w:rPr>
                <w:t>0</w:t>
              </w:r>
            </w:ins>
          </w:p>
        </w:tc>
      </w:tr>
      <w:tr w:rsidR="001D4B15" w:rsidRPr="007C2158" w14:paraId="58BB4BCE" w14:textId="77777777" w:rsidTr="00F77171">
        <w:trPr>
          <w:cantSplit/>
          <w:ins w:id="285" w:author="Zheng Xiaozhen" w:date="2018-07-12T01:32:00Z"/>
        </w:trPr>
        <w:tc>
          <w:tcPr>
            <w:tcW w:w="7285" w:type="dxa"/>
          </w:tcPr>
          <w:p w14:paraId="42061D2D"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86" w:author="Zheng Xiaozhen" w:date="2018-07-12T01:32:00Z"/>
                <w:bCs/>
                <w:noProof/>
              </w:rPr>
            </w:pPr>
            <w:ins w:id="287" w:author="Zheng Xiaozhen" w:date="2018-07-12T01:32:00Z">
              <w:r w:rsidRPr="002E788D">
                <w:rPr>
                  <w:bCs/>
                  <w:noProof/>
                </w:rPr>
                <w:t>ar_bounding_box_mask_present_flag</w:t>
              </w:r>
              <w:r>
                <w:rPr>
                  <w:bCs/>
                  <w:noProof/>
                </w:rPr>
                <w:t>[3]</w:t>
              </w:r>
            </w:ins>
          </w:p>
        </w:tc>
        <w:tc>
          <w:tcPr>
            <w:tcW w:w="2160" w:type="dxa"/>
          </w:tcPr>
          <w:p w14:paraId="7F9A2CF2" w14:textId="77777777" w:rsidR="001D4B15" w:rsidRDefault="001D4B15" w:rsidP="00F77171">
            <w:pPr>
              <w:keepNext/>
              <w:keepLines/>
              <w:spacing w:before="20" w:after="40"/>
              <w:jc w:val="center"/>
              <w:rPr>
                <w:ins w:id="288" w:author="Zheng Xiaozhen" w:date="2018-07-12T01:32:00Z"/>
                <w:rFonts w:hint="eastAsia"/>
                <w:lang w:eastAsia="zh-CN"/>
              </w:rPr>
            </w:pPr>
            <w:ins w:id="289" w:author="Zheng Xiaozhen" w:date="2018-07-12T01:32:00Z">
              <w:r>
                <w:rPr>
                  <w:lang w:eastAsia="zh-CN"/>
                </w:rPr>
                <w:t>0</w:t>
              </w:r>
            </w:ins>
          </w:p>
        </w:tc>
      </w:tr>
      <w:tr w:rsidR="001D4B15" w:rsidRPr="007C2158" w14:paraId="0D6E35B6" w14:textId="77777777" w:rsidTr="00F77171">
        <w:trPr>
          <w:cantSplit/>
          <w:ins w:id="290" w:author="Zheng Xiaozhen" w:date="2018-07-12T01:32:00Z"/>
        </w:trPr>
        <w:tc>
          <w:tcPr>
            <w:tcW w:w="7285" w:type="dxa"/>
          </w:tcPr>
          <w:p w14:paraId="2457FC79"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91" w:author="Zheng Xiaozhen" w:date="2018-07-12T01:32:00Z"/>
                <w:bCs/>
                <w:noProof/>
              </w:rPr>
            </w:pPr>
            <w:ins w:id="292" w:author="Zheng Xiaozhen" w:date="2018-07-12T01:32:00Z">
              <w:r>
                <w:rPr>
                  <w:bCs/>
                  <w:noProof/>
                </w:rPr>
                <w:t>ar</w:t>
              </w:r>
              <w:r w:rsidRPr="00973A23">
                <w:rPr>
                  <w:bCs/>
                  <w:noProof/>
                </w:rPr>
                <w:t>_</w:t>
              </w:r>
              <w:r>
                <w:rPr>
                  <w:bCs/>
                  <w:noProof/>
                </w:rPr>
                <w:t>object</w:t>
              </w:r>
              <w:r w:rsidRPr="00973A23">
                <w:rPr>
                  <w:bCs/>
                  <w:noProof/>
                </w:rPr>
                <w:t>_label_idc</w:t>
              </w:r>
              <w:r>
                <w:rPr>
                  <w:bCs/>
                  <w:noProof/>
                </w:rPr>
                <w:t>[ 0</w:t>
              </w:r>
              <w:r>
                <w:rPr>
                  <w:bCs/>
                </w:rPr>
                <w:t xml:space="preserve"> ]</w:t>
              </w:r>
            </w:ins>
          </w:p>
        </w:tc>
        <w:tc>
          <w:tcPr>
            <w:tcW w:w="2160" w:type="dxa"/>
          </w:tcPr>
          <w:p w14:paraId="5E7D713E" w14:textId="77777777" w:rsidR="001D4B15" w:rsidRPr="007C2158" w:rsidRDefault="001D4B15" w:rsidP="00F77171">
            <w:pPr>
              <w:keepNext/>
              <w:keepLines/>
              <w:spacing w:before="20" w:after="40"/>
              <w:jc w:val="center"/>
              <w:rPr>
                <w:ins w:id="293" w:author="Zheng Xiaozhen" w:date="2018-07-12T01:32:00Z"/>
                <w:bCs/>
                <w:noProof/>
              </w:rPr>
            </w:pPr>
            <w:ins w:id="294" w:author="Zheng Xiaozhen" w:date="2018-07-12T01:32:00Z">
              <w:r>
                <w:t>0</w:t>
              </w:r>
            </w:ins>
          </w:p>
        </w:tc>
      </w:tr>
      <w:tr w:rsidR="001D4B15" w:rsidRPr="007C2158" w14:paraId="7AD6062C" w14:textId="77777777" w:rsidTr="00F77171">
        <w:trPr>
          <w:cantSplit/>
          <w:ins w:id="295" w:author="Zheng Xiaozhen" w:date="2018-07-12T01:32:00Z"/>
        </w:trPr>
        <w:tc>
          <w:tcPr>
            <w:tcW w:w="7285" w:type="dxa"/>
          </w:tcPr>
          <w:p w14:paraId="580F46F4"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296" w:author="Zheng Xiaozhen" w:date="2018-07-12T01:32:00Z"/>
                <w:noProof/>
              </w:rPr>
            </w:pPr>
            <w:ins w:id="297"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1</w:t>
              </w:r>
              <w:r>
                <w:rPr>
                  <w:bCs/>
                </w:rPr>
                <w:t xml:space="preserve"> ]</w:t>
              </w:r>
            </w:ins>
          </w:p>
        </w:tc>
        <w:tc>
          <w:tcPr>
            <w:tcW w:w="2160" w:type="dxa"/>
          </w:tcPr>
          <w:p w14:paraId="5D21F58D" w14:textId="77777777" w:rsidR="001D4B15" w:rsidRPr="007C2158" w:rsidRDefault="001D4B15" w:rsidP="00F77171">
            <w:pPr>
              <w:keepNext/>
              <w:keepLines/>
              <w:spacing w:before="20" w:after="40"/>
              <w:jc w:val="center"/>
              <w:rPr>
                <w:ins w:id="298" w:author="Zheng Xiaozhen" w:date="2018-07-12T01:32:00Z"/>
                <w:bCs/>
                <w:noProof/>
              </w:rPr>
            </w:pPr>
            <w:ins w:id="299" w:author="Zheng Xiaozhen" w:date="2018-07-12T01:32:00Z">
              <w:r>
                <w:t>1</w:t>
              </w:r>
            </w:ins>
          </w:p>
        </w:tc>
      </w:tr>
      <w:tr w:rsidR="001D4B15" w:rsidRPr="007C2158" w14:paraId="27B8D33C" w14:textId="77777777" w:rsidTr="00F77171">
        <w:trPr>
          <w:cantSplit/>
          <w:ins w:id="300" w:author="Zheng Xiaozhen" w:date="2018-07-12T01:32:00Z"/>
        </w:trPr>
        <w:tc>
          <w:tcPr>
            <w:tcW w:w="7285" w:type="dxa"/>
          </w:tcPr>
          <w:p w14:paraId="7FB7D206"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01" w:author="Zheng Xiaozhen" w:date="2018-07-12T01:32:00Z"/>
                <w:bCs/>
                <w:noProof/>
              </w:rPr>
            </w:pPr>
            <w:ins w:id="302" w:author="Zheng Xiaozhen" w:date="2018-07-12T01:32:00Z">
              <w:r>
                <w:rPr>
                  <w:bCs/>
                  <w:noProof/>
                </w:rPr>
                <w:t>ar</w:t>
              </w:r>
              <w:r w:rsidRPr="00973A23">
                <w:rPr>
                  <w:bCs/>
                  <w:noProof/>
                </w:rPr>
                <w:t>_</w:t>
              </w:r>
              <w:r>
                <w:rPr>
                  <w:bCs/>
                  <w:noProof/>
                </w:rPr>
                <w:t>object</w:t>
              </w:r>
              <w:r w:rsidRPr="00973A23">
                <w:rPr>
                  <w:bCs/>
                  <w:noProof/>
                </w:rPr>
                <w:t>_label_idc</w:t>
              </w:r>
              <w:r>
                <w:rPr>
                  <w:bCs/>
                  <w:noProof/>
                </w:rPr>
                <w:t>[ 2</w:t>
              </w:r>
              <w:r>
                <w:rPr>
                  <w:bCs/>
                </w:rPr>
                <w:t xml:space="preserve"> ]</w:t>
              </w:r>
            </w:ins>
          </w:p>
        </w:tc>
        <w:tc>
          <w:tcPr>
            <w:tcW w:w="2160" w:type="dxa"/>
          </w:tcPr>
          <w:p w14:paraId="4A011CC0" w14:textId="77777777" w:rsidR="001D4B15" w:rsidRDefault="001D4B15" w:rsidP="00F77171">
            <w:pPr>
              <w:keepNext/>
              <w:keepLines/>
              <w:spacing w:before="20" w:after="40"/>
              <w:jc w:val="center"/>
              <w:rPr>
                <w:ins w:id="303" w:author="Zheng Xiaozhen" w:date="2018-07-12T01:32:00Z"/>
                <w:rFonts w:hint="eastAsia"/>
                <w:lang w:eastAsia="zh-CN"/>
              </w:rPr>
            </w:pPr>
            <w:ins w:id="304" w:author="Zheng Xiaozhen" w:date="2018-07-12T01:32:00Z">
              <w:r>
                <w:rPr>
                  <w:rFonts w:hint="eastAsia"/>
                  <w:lang w:eastAsia="zh-CN"/>
                </w:rPr>
                <w:t>2</w:t>
              </w:r>
            </w:ins>
          </w:p>
        </w:tc>
      </w:tr>
      <w:tr w:rsidR="001D4B15" w:rsidRPr="007C2158" w14:paraId="2DB4224F" w14:textId="77777777" w:rsidTr="00F77171">
        <w:trPr>
          <w:cantSplit/>
          <w:ins w:id="305" w:author="Zheng Xiaozhen" w:date="2018-07-12T01:32:00Z"/>
        </w:trPr>
        <w:tc>
          <w:tcPr>
            <w:tcW w:w="7285" w:type="dxa"/>
          </w:tcPr>
          <w:p w14:paraId="788C645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06" w:author="Zheng Xiaozhen" w:date="2018-07-12T01:32:00Z"/>
                <w:bCs/>
                <w:noProof/>
              </w:rPr>
            </w:pPr>
            <w:ins w:id="307"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3</w:t>
              </w:r>
              <w:r>
                <w:rPr>
                  <w:bCs/>
                </w:rPr>
                <w:t xml:space="preserve"> ]</w:t>
              </w:r>
            </w:ins>
          </w:p>
        </w:tc>
        <w:tc>
          <w:tcPr>
            <w:tcW w:w="2160" w:type="dxa"/>
          </w:tcPr>
          <w:p w14:paraId="3CF21248" w14:textId="77777777" w:rsidR="001D4B15" w:rsidRDefault="001D4B15" w:rsidP="00F77171">
            <w:pPr>
              <w:keepNext/>
              <w:keepLines/>
              <w:spacing w:before="20" w:after="40"/>
              <w:jc w:val="center"/>
              <w:rPr>
                <w:ins w:id="308" w:author="Zheng Xiaozhen" w:date="2018-07-12T01:32:00Z"/>
                <w:rFonts w:hint="eastAsia"/>
                <w:lang w:eastAsia="zh-CN"/>
              </w:rPr>
            </w:pPr>
            <w:ins w:id="309" w:author="Zheng Xiaozhen" w:date="2018-07-12T01:32:00Z">
              <w:r>
                <w:rPr>
                  <w:rFonts w:hint="eastAsia"/>
                  <w:lang w:eastAsia="zh-CN"/>
                </w:rPr>
                <w:t>3</w:t>
              </w:r>
            </w:ins>
          </w:p>
        </w:tc>
      </w:tr>
      <w:tr w:rsidR="001D4B15" w:rsidRPr="007C2158" w14:paraId="594D7A06" w14:textId="77777777" w:rsidTr="00F77171">
        <w:trPr>
          <w:cantSplit/>
          <w:ins w:id="310" w:author="Zheng Xiaozhen" w:date="2018-07-12T01:32:00Z"/>
        </w:trPr>
        <w:tc>
          <w:tcPr>
            <w:tcW w:w="7285" w:type="dxa"/>
          </w:tcPr>
          <w:p w14:paraId="7294F57B"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11" w:author="Zheng Xiaozhen" w:date="2018-07-12T01:32:00Z"/>
                <w:bCs/>
                <w:noProof/>
              </w:rPr>
            </w:pPr>
            <w:ins w:id="312" w:author="Zheng Xiaozhen" w:date="2018-07-12T01:32:00Z">
              <w:r>
                <w:rPr>
                  <w:bCs/>
                  <w:noProof/>
                </w:rPr>
                <w:t>ar</w:t>
              </w:r>
              <w:r w:rsidRPr="00973A23">
                <w:rPr>
                  <w:noProof/>
                </w:rPr>
                <w:t>_</w:t>
              </w:r>
              <w:r>
                <w:rPr>
                  <w:bCs/>
                  <w:noProof/>
                </w:rPr>
                <w:t>object</w:t>
              </w:r>
              <w:r w:rsidRPr="00973A23">
                <w:rPr>
                  <w:bCs/>
                  <w:noProof/>
                </w:rPr>
                <w:t>_to</w:t>
              </w:r>
              <w:r>
                <w:rPr>
                  <w:bCs/>
                  <w:noProof/>
                </w:rPr>
                <w:t xml:space="preserve">p, </w:t>
              </w:r>
              <w:r>
                <w:rPr>
                  <w:bCs/>
                </w:rPr>
                <w:t>left, width, height[ 0 ]</w:t>
              </w:r>
            </w:ins>
          </w:p>
        </w:tc>
        <w:tc>
          <w:tcPr>
            <w:tcW w:w="2160" w:type="dxa"/>
          </w:tcPr>
          <w:p w14:paraId="579A6625" w14:textId="77777777" w:rsidR="001D4B15" w:rsidRPr="007C2158" w:rsidRDefault="001D4B15" w:rsidP="00F77171">
            <w:pPr>
              <w:keepNext/>
              <w:keepLines/>
              <w:spacing w:before="20" w:after="40"/>
              <w:jc w:val="center"/>
              <w:rPr>
                <w:ins w:id="313" w:author="Zheng Xiaozhen" w:date="2018-07-12T01:32:00Z"/>
              </w:rPr>
            </w:pPr>
            <w:ins w:id="314" w:author="Zheng Xiaozhen" w:date="2018-07-12T01:32:00Z">
              <w:r>
                <w:t>BB_A</w:t>
              </w:r>
            </w:ins>
          </w:p>
        </w:tc>
      </w:tr>
      <w:tr w:rsidR="001D4B15" w:rsidRPr="007C2158" w14:paraId="23ECEE42" w14:textId="77777777" w:rsidTr="00F77171">
        <w:trPr>
          <w:cantSplit/>
          <w:ins w:id="315" w:author="Zheng Xiaozhen" w:date="2018-07-12T01:32:00Z"/>
        </w:trPr>
        <w:tc>
          <w:tcPr>
            <w:tcW w:w="7285" w:type="dxa"/>
          </w:tcPr>
          <w:p w14:paraId="0C4F1731"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16" w:author="Zheng Xiaozhen" w:date="2018-07-12T01:32:00Z"/>
                <w:b/>
                <w:bCs/>
                <w:noProof/>
              </w:rPr>
            </w:pPr>
            <w:ins w:id="317" w:author="Zheng Xiaozhen" w:date="2018-07-12T01:32:00Z">
              <w:r>
                <w:rPr>
                  <w:bCs/>
                  <w:noProof/>
                </w:rPr>
                <w:t>ar</w:t>
              </w:r>
              <w:r w:rsidRPr="00343B63">
                <w:rPr>
                  <w:noProof/>
                </w:rPr>
                <w:t>_</w:t>
              </w:r>
              <w:r>
                <w:rPr>
                  <w:bCs/>
                  <w:noProof/>
                </w:rPr>
                <w:t xml:space="preserve">object_top, </w:t>
              </w:r>
              <w:r>
                <w:rPr>
                  <w:bCs/>
                </w:rPr>
                <w:t>left, width, height[ 1 ]</w:t>
              </w:r>
            </w:ins>
          </w:p>
        </w:tc>
        <w:tc>
          <w:tcPr>
            <w:tcW w:w="2160" w:type="dxa"/>
          </w:tcPr>
          <w:p w14:paraId="51397290" w14:textId="77777777" w:rsidR="001D4B15" w:rsidRPr="007C2158" w:rsidRDefault="001D4B15" w:rsidP="00F77171">
            <w:pPr>
              <w:keepNext/>
              <w:keepLines/>
              <w:spacing w:before="20" w:after="40"/>
              <w:jc w:val="center"/>
              <w:rPr>
                <w:ins w:id="318" w:author="Zheng Xiaozhen" w:date="2018-07-12T01:32:00Z"/>
                <w:bCs/>
                <w:noProof/>
              </w:rPr>
            </w:pPr>
            <w:ins w:id="319" w:author="Zheng Xiaozhen" w:date="2018-07-12T01:32:00Z">
              <w:r>
                <w:t>BB_B</w:t>
              </w:r>
            </w:ins>
          </w:p>
        </w:tc>
      </w:tr>
      <w:tr w:rsidR="001D4B15" w:rsidRPr="007C2158" w14:paraId="5BC1582D" w14:textId="77777777" w:rsidTr="00F77171">
        <w:trPr>
          <w:cantSplit/>
          <w:ins w:id="320" w:author="Zheng Xiaozhen" w:date="2018-07-12T01:32:00Z"/>
        </w:trPr>
        <w:tc>
          <w:tcPr>
            <w:tcW w:w="7285" w:type="dxa"/>
          </w:tcPr>
          <w:p w14:paraId="537D1BB0"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21" w:author="Zheng Xiaozhen" w:date="2018-07-12T01:32:00Z"/>
                <w:bCs/>
                <w:noProof/>
              </w:rPr>
            </w:pPr>
            <w:ins w:id="322" w:author="Zheng Xiaozhen" w:date="2018-07-12T01:32:00Z">
              <w:r>
                <w:rPr>
                  <w:bCs/>
                  <w:noProof/>
                </w:rPr>
                <w:t>ar</w:t>
              </w:r>
              <w:r w:rsidRPr="00343B63">
                <w:rPr>
                  <w:noProof/>
                </w:rPr>
                <w:t>_</w:t>
              </w:r>
              <w:r>
                <w:rPr>
                  <w:bCs/>
                  <w:noProof/>
                </w:rPr>
                <w:t xml:space="preserve">object_top, </w:t>
              </w:r>
              <w:r>
                <w:rPr>
                  <w:bCs/>
                </w:rPr>
                <w:t>left, width, height[ 2 ]</w:t>
              </w:r>
            </w:ins>
          </w:p>
        </w:tc>
        <w:tc>
          <w:tcPr>
            <w:tcW w:w="2160" w:type="dxa"/>
          </w:tcPr>
          <w:p w14:paraId="019C143F" w14:textId="77777777" w:rsidR="001D4B15" w:rsidRDefault="001D4B15" w:rsidP="00F77171">
            <w:pPr>
              <w:keepNext/>
              <w:keepLines/>
              <w:spacing w:before="20" w:after="40"/>
              <w:jc w:val="center"/>
              <w:rPr>
                <w:ins w:id="323" w:author="Zheng Xiaozhen" w:date="2018-07-12T01:32:00Z"/>
              </w:rPr>
            </w:pPr>
            <w:ins w:id="324" w:author="Zheng Xiaozhen" w:date="2018-07-12T01:32:00Z">
              <w:r>
                <w:t>BB_E</w:t>
              </w:r>
            </w:ins>
          </w:p>
        </w:tc>
      </w:tr>
      <w:tr w:rsidR="001D4B15" w:rsidRPr="007C2158" w14:paraId="54780DD5" w14:textId="77777777" w:rsidTr="00F77171">
        <w:trPr>
          <w:cantSplit/>
          <w:ins w:id="325" w:author="Zheng Xiaozhen" w:date="2018-07-12T01:32:00Z"/>
        </w:trPr>
        <w:tc>
          <w:tcPr>
            <w:tcW w:w="7285" w:type="dxa"/>
          </w:tcPr>
          <w:p w14:paraId="2360A56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26" w:author="Zheng Xiaozhen" w:date="2018-07-12T01:32:00Z"/>
                <w:bCs/>
                <w:noProof/>
              </w:rPr>
            </w:pPr>
            <w:ins w:id="327" w:author="Zheng Xiaozhen" w:date="2018-07-12T01:32:00Z">
              <w:r>
                <w:rPr>
                  <w:bCs/>
                  <w:noProof/>
                  <w:lang w:eastAsia="zh-CN"/>
                </w:rPr>
                <w:t>mask[2]</w:t>
              </w:r>
            </w:ins>
          </w:p>
        </w:tc>
        <w:tc>
          <w:tcPr>
            <w:tcW w:w="2160" w:type="dxa"/>
          </w:tcPr>
          <w:p w14:paraId="4DB5D9F9" w14:textId="77777777" w:rsidR="001D4B15" w:rsidRDefault="001D4B15" w:rsidP="00F77171">
            <w:pPr>
              <w:keepNext/>
              <w:keepLines/>
              <w:spacing w:before="20" w:after="40"/>
              <w:jc w:val="center"/>
              <w:rPr>
                <w:ins w:id="328" w:author="Zheng Xiaozhen" w:date="2018-07-12T01:32:00Z"/>
              </w:rPr>
            </w:pPr>
            <w:ins w:id="329" w:author="Zheng Xiaozhen" w:date="2018-07-12T01:32:00Z">
              <w:r>
                <w:rPr>
                  <w:lang w:eastAsia="zh-CN"/>
                </w:rPr>
                <w:t>van’s mask</w:t>
              </w:r>
            </w:ins>
          </w:p>
        </w:tc>
      </w:tr>
      <w:tr w:rsidR="001D4B15" w:rsidRPr="007C2158" w14:paraId="37715F6C" w14:textId="77777777" w:rsidTr="00F77171">
        <w:trPr>
          <w:cantSplit/>
          <w:ins w:id="330" w:author="Zheng Xiaozhen" w:date="2018-07-12T01:32:00Z"/>
        </w:trPr>
        <w:tc>
          <w:tcPr>
            <w:tcW w:w="7285" w:type="dxa"/>
          </w:tcPr>
          <w:p w14:paraId="1CB77F32"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31" w:author="Zheng Xiaozhen" w:date="2018-07-12T01:32:00Z"/>
                <w:bCs/>
                <w:noProof/>
                <w:lang w:eastAsia="zh-CN"/>
              </w:rPr>
            </w:pPr>
            <w:ins w:id="332" w:author="Zheng Xiaozhen" w:date="2018-07-12T01:32:00Z">
              <w:r>
                <w:rPr>
                  <w:bCs/>
                  <w:noProof/>
                </w:rPr>
                <w:t>ar</w:t>
              </w:r>
              <w:r w:rsidRPr="00343B63">
                <w:rPr>
                  <w:noProof/>
                </w:rPr>
                <w:t>_</w:t>
              </w:r>
              <w:r>
                <w:rPr>
                  <w:bCs/>
                  <w:noProof/>
                </w:rPr>
                <w:t xml:space="preserve">object_top, </w:t>
              </w:r>
              <w:r>
                <w:rPr>
                  <w:bCs/>
                </w:rPr>
                <w:t>left, width, height[ 3 ]</w:t>
              </w:r>
            </w:ins>
          </w:p>
        </w:tc>
        <w:tc>
          <w:tcPr>
            <w:tcW w:w="2160" w:type="dxa"/>
          </w:tcPr>
          <w:p w14:paraId="46975A56" w14:textId="77777777" w:rsidR="001D4B15" w:rsidRDefault="001D4B15" w:rsidP="00F77171">
            <w:pPr>
              <w:keepNext/>
              <w:keepLines/>
              <w:spacing w:before="20" w:after="40"/>
              <w:jc w:val="center"/>
              <w:rPr>
                <w:ins w:id="333" w:author="Zheng Xiaozhen" w:date="2018-07-12T01:32:00Z"/>
                <w:lang w:eastAsia="zh-CN"/>
              </w:rPr>
            </w:pPr>
            <w:ins w:id="334" w:author="Zheng Xiaozhen" w:date="2018-07-12T01:32:00Z">
              <w:r>
                <w:t>BB_D</w:t>
              </w:r>
            </w:ins>
          </w:p>
        </w:tc>
      </w:tr>
    </w:tbl>
    <w:p w14:paraId="299AB963" w14:textId="77777777" w:rsidR="001D4B15" w:rsidRDefault="001D4B15" w:rsidP="001D4B15">
      <w:pPr>
        <w:pStyle w:val="2"/>
        <w:numPr>
          <w:ilvl w:val="0"/>
          <w:numId w:val="0"/>
        </w:numPr>
        <w:rPr>
          <w:ins w:id="335" w:author="Zheng Xiaozhen" w:date="2018-07-12T01:32:00Z"/>
          <w:sz w:val="32"/>
        </w:rPr>
      </w:pPr>
      <w:bookmarkStart w:id="336" w:name="_GoBack"/>
      <w:bookmarkEnd w:id="336"/>
    </w:p>
    <w:p w14:paraId="5F15D236" w14:textId="5C970B56" w:rsidR="001D4B15" w:rsidRDefault="001D4B15" w:rsidP="00E47D50">
      <w:pPr>
        <w:pStyle w:val="2"/>
        <w:numPr>
          <w:ilvl w:val="0"/>
          <w:numId w:val="0"/>
        </w:numPr>
        <w:rPr>
          <w:ins w:id="337" w:author="Zheng Xiaozhen" w:date="2018-07-12T01:32:00Z"/>
          <w:noProof/>
          <w:sz w:val="24"/>
          <w:szCs w:val="24"/>
        </w:rPr>
      </w:pPr>
      <w:ins w:id="338" w:author="Zheng Xiaozhen" w:date="2018-07-12T01:32:00Z">
        <w:r w:rsidRPr="001023F7">
          <w:t>Picture 2</w:t>
        </w:r>
      </w:ins>
    </w:p>
    <w:p w14:paraId="632E54A1" w14:textId="77777777" w:rsidR="001D4B15" w:rsidRDefault="001D4B15" w:rsidP="001D4B15">
      <w:pPr>
        <w:rPr>
          <w:ins w:id="339" w:author="Zheng Xiaozhen" w:date="2018-07-12T01:32:00Z"/>
          <w:b/>
          <w:bCs/>
          <w:i/>
          <w:iCs/>
          <w:sz w:val="32"/>
          <w:szCs w:val="28"/>
        </w:rPr>
      </w:pPr>
      <w:ins w:id="340" w:author="Zheng Xiaozhen" w:date="2018-07-12T01:32:00Z">
        <w:r>
          <w:rPr>
            <w:bCs/>
            <w:noProof/>
            <w:sz w:val="24"/>
            <w:szCs w:val="24"/>
          </w:rPr>
          <w:t>At picture 2, all of objects stayed in the same position. Car1’s mask is updated and van’s mask is inferred from previous frame.</w:t>
        </w:r>
      </w:ins>
    </w:p>
    <w:tbl>
      <w:tblPr>
        <w:tblpPr w:leftFromText="180" w:rightFromText="180" w:vertAnchor="text" w:horzAnchor="margin" w:tblpY="432"/>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2160"/>
      </w:tblGrid>
      <w:tr w:rsidR="001D4B15" w:rsidRPr="007C2158" w14:paraId="36201104" w14:textId="77777777" w:rsidTr="00F77171">
        <w:trPr>
          <w:cantSplit/>
          <w:ins w:id="341" w:author="Zheng Xiaozhen" w:date="2018-07-12T01:32:00Z"/>
        </w:trPr>
        <w:tc>
          <w:tcPr>
            <w:tcW w:w="7285" w:type="dxa"/>
          </w:tcPr>
          <w:p w14:paraId="03719DBA" w14:textId="77777777" w:rsidR="001D4B15" w:rsidRPr="00C84C00"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42" w:author="Zheng Xiaozhen" w:date="2018-07-12T01:32:00Z"/>
                <w:noProof/>
              </w:rPr>
            </w:pPr>
            <w:ins w:id="343" w:author="Zheng Xiaozhen" w:date="2018-07-12T01:32:00Z">
              <w:r>
                <w:rPr>
                  <w:noProof/>
                </w:rPr>
                <w:t>ar</w:t>
              </w:r>
              <w:r w:rsidRPr="00973A23">
                <w:rPr>
                  <w:noProof/>
                </w:rPr>
                <w:t>_</w:t>
              </w:r>
              <w:r>
                <w:rPr>
                  <w:noProof/>
                </w:rPr>
                <w:t>object</w:t>
              </w:r>
              <w:r w:rsidRPr="00973A23">
                <w:rPr>
                  <w:noProof/>
                </w:rPr>
                <w:t>_label_present_flag</w:t>
              </w:r>
            </w:ins>
          </w:p>
        </w:tc>
        <w:tc>
          <w:tcPr>
            <w:tcW w:w="2160" w:type="dxa"/>
          </w:tcPr>
          <w:p w14:paraId="38BC9800" w14:textId="77777777" w:rsidR="001D4B15" w:rsidRDefault="001D4B15" w:rsidP="00F77171">
            <w:pPr>
              <w:keepNext/>
              <w:keepLines/>
              <w:spacing w:before="20" w:after="40"/>
              <w:jc w:val="center"/>
              <w:rPr>
                <w:ins w:id="344" w:author="Zheng Xiaozhen" w:date="2018-07-12T01:32:00Z"/>
              </w:rPr>
            </w:pPr>
            <w:ins w:id="345" w:author="Zheng Xiaozhen" w:date="2018-07-12T01:32:00Z">
              <w:r>
                <w:t>1</w:t>
              </w:r>
            </w:ins>
          </w:p>
        </w:tc>
      </w:tr>
      <w:tr w:rsidR="001D4B15" w:rsidRPr="007C2158" w14:paraId="16AB1A92" w14:textId="77777777" w:rsidTr="00F77171">
        <w:trPr>
          <w:cantSplit/>
          <w:ins w:id="346" w:author="Zheng Xiaozhen" w:date="2018-07-12T01:32:00Z"/>
        </w:trPr>
        <w:tc>
          <w:tcPr>
            <w:tcW w:w="7285" w:type="dxa"/>
          </w:tcPr>
          <w:p w14:paraId="07399834"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47" w:author="Zheng Xiaozhen" w:date="2018-07-12T01:32:00Z"/>
                <w:noProof/>
              </w:rPr>
            </w:pPr>
            <w:ins w:id="348" w:author="Zheng Xiaozhen" w:date="2018-07-12T01:32:00Z">
              <w:r w:rsidRPr="00F43B9B">
                <w:rPr>
                  <w:noProof/>
                </w:rPr>
                <w:lastRenderedPageBreak/>
                <w:t>ar_object_mask_present_flag</w:t>
              </w:r>
            </w:ins>
          </w:p>
        </w:tc>
        <w:tc>
          <w:tcPr>
            <w:tcW w:w="2160" w:type="dxa"/>
          </w:tcPr>
          <w:p w14:paraId="4790BCE3" w14:textId="77777777" w:rsidR="001D4B15" w:rsidRDefault="001D4B15" w:rsidP="00F77171">
            <w:pPr>
              <w:keepNext/>
              <w:keepLines/>
              <w:spacing w:before="20" w:after="40"/>
              <w:jc w:val="center"/>
              <w:rPr>
                <w:ins w:id="349" w:author="Zheng Xiaozhen" w:date="2018-07-12T01:32:00Z"/>
                <w:lang w:eastAsia="zh-CN"/>
              </w:rPr>
            </w:pPr>
            <w:ins w:id="350" w:author="Zheng Xiaozhen" w:date="2018-07-12T01:32:00Z">
              <w:r>
                <w:rPr>
                  <w:rFonts w:hint="eastAsia"/>
                  <w:lang w:eastAsia="zh-CN"/>
                </w:rPr>
                <w:t>1</w:t>
              </w:r>
            </w:ins>
          </w:p>
        </w:tc>
      </w:tr>
      <w:tr w:rsidR="001D4B15" w:rsidRPr="007C2158" w14:paraId="5242348B" w14:textId="77777777" w:rsidTr="00F77171">
        <w:trPr>
          <w:cantSplit/>
          <w:ins w:id="351" w:author="Zheng Xiaozhen" w:date="2018-07-12T01:32:00Z"/>
        </w:trPr>
        <w:tc>
          <w:tcPr>
            <w:tcW w:w="7285" w:type="dxa"/>
          </w:tcPr>
          <w:p w14:paraId="3D271F2B" w14:textId="77777777" w:rsidR="001D4B15" w:rsidRPr="007A04B2"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52" w:author="Zheng Xiaozhen" w:date="2018-07-12T01:32:00Z"/>
                <w:noProof/>
              </w:rPr>
            </w:pPr>
            <w:ins w:id="353" w:author="Zheng Xiaozhen" w:date="2018-07-12T01:32:00Z">
              <w:r>
                <w:rPr>
                  <w:noProof/>
                </w:rPr>
                <w:t>ar</w:t>
              </w:r>
              <w:r w:rsidRPr="00973A23">
                <w:rPr>
                  <w:bCs/>
                </w:rPr>
                <w:t>_</w:t>
              </w:r>
              <w:proofErr w:type="spellStart"/>
              <w:r w:rsidRPr="00973A23">
                <w:rPr>
                  <w:bCs/>
                </w:rPr>
                <w:t>num_</w:t>
              </w:r>
              <w:r>
                <w:rPr>
                  <w:bCs/>
                </w:rPr>
                <w:t>new_labels</w:t>
              </w:r>
              <w:proofErr w:type="spellEnd"/>
            </w:ins>
          </w:p>
        </w:tc>
        <w:tc>
          <w:tcPr>
            <w:tcW w:w="2160" w:type="dxa"/>
          </w:tcPr>
          <w:p w14:paraId="20E37D14" w14:textId="77777777" w:rsidR="001D4B15" w:rsidRPr="007C2158" w:rsidRDefault="001D4B15" w:rsidP="00F77171">
            <w:pPr>
              <w:keepNext/>
              <w:keepLines/>
              <w:spacing w:before="20" w:after="40"/>
              <w:jc w:val="center"/>
              <w:rPr>
                <w:ins w:id="354" w:author="Zheng Xiaozhen" w:date="2018-07-12T01:32:00Z"/>
                <w:bCs/>
                <w:noProof/>
              </w:rPr>
            </w:pPr>
            <w:ins w:id="355" w:author="Zheng Xiaozhen" w:date="2018-07-12T01:32:00Z">
              <w:r>
                <w:t>0</w:t>
              </w:r>
            </w:ins>
          </w:p>
        </w:tc>
      </w:tr>
      <w:tr w:rsidR="001D4B15" w:rsidRPr="007C2158" w14:paraId="2069E96E" w14:textId="77777777" w:rsidTr="00F77171">
        <w:trPr>
          <w:cantSplit/>
          <w:ins w:id="356" w:author="Zheng Xiaozhen" w:date="2018-07-12T01:32:00Z"/>
        </w:trPr>
        <w:tc>
          <w:tcPr>
            <w:tcW w:w="7285" w:type="dxa"/>
          </w:tcPr>
          <w:p w14:paraId="50E68EE3"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57" w:author="Zheng Xiaozhen" w:date="2018-07-12T01:32:00Z"/>
                <w:noProof/>
              </w:rPr>
            </w:pPr>
            <w:ins w:id="358" w:author="Zheng Xiaozhen" w:date="2018-07-12T01:32:00Z">
              <w:r>
                <w:rPr>
                  <w:noProof/>
                </w:rPr>
                <w:t>ar</w:t>
              </w:r>
              <w:r w:rsidRPr="00973A23">
                <w:rPr>
                  <w:bCs/>
                </w:rPr>
                <w:t>_num_</w:t>
              </w:r>
              <w:r>
                <w:rPr>
                  <w:bCs/>
                </w:rPr>
                <w:t>object</w:t>
              </w:r>
              <w:r w:rsidRPr="00973A23">
                <w:rPr>
                  <w:bCs/>
                </w:rPr>
                <w:t>s_minus1</w:t>
              </w:r>
            </w:ins>
          </w:p>
        </w:tc>
        <w:tc>
          <w:tcPr>
            <w:tcW w:w="2160" w:type="dxa"/>
          </w:tcPr>
          <w:p w14:paraId="380484DD" w14:textId="77777777" w:rsidR="001D4B15" w:rsidRPr="007C2158" w:rsidRDefault="001D4B15" w:rsidP="00F77171">
            <w:pPr>
              <w:keepNext/>
              <w:keepLines/>
              <w:spacing w:before="20" w:after="40"/>
              <w:jc w:val="center"/>
              <w:rPr>
                <w:ins w:id="359" w:author="Zheng Xiaozhen" w:date="2018-07-12T01:32:00Z"/>
                <w:bCs/>
              </w:rPr>
            </w:pPr>
            <w:ins w:id="360" w:author="Zheng Xiaozhen" w:date="2018-07-12T01:32:00Z">
              <w:r>
                <w:t>3</w:t>
              </w:r>
            </w:ins>
          </w:p>
        </w:tc>
      </w:tr>
      <w:tr w:rsidR="001D4B15" w:rsidRPr="007C2158" w14:paraId="605C90ED" w14:textId="77777777" w:rsidTr="00F77171">
        <w:trPr>
          <w:cantSplit/>
          <w:ins w:id="361" w:author="Zheng Xiaozhen" w:date="2018-07-12T01:32:00Z"/>
        </w:trPr>
        <w:tc>
          <w:tcPr>
            <w:tcW w:w="7285" w:type="dxa"/>
          </w:tcPr>
          <w:p w14:paraId="1A2CDDF5"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62" w:author="Zheng Xiaozhen" w:date="2018-07-12T01:32:00Z"/>
                <w:bCs/>
                <w:noProof/>
              </w:rPr>
            </w:pPr>
            <w:ins w:id="363" w:author="Zheng Xiaozhen" w:date="2018-07-12T01:32:00Z">
              <w:r>
                <w:rPr>
                  <w:bCs/>
                  <w:noProof/>
                </w:rPr>
                <w:t>ar</w:t>
              </w:r>
              <w:r w:rsidRPr="00973A23">
                <w:rPr>
                  <w:bCs/>
                  <w:noProof/>
                </w:rPr>
                <w:t>_</w:t>
              </w:r>
              <w:r>
                <w:rPr>
                  <w:bCs/>
                  <w:noProof/>
                </w:rPr>
                <w:t>object</w:t>
              </w:r>
              <w:r w:rsidRPr="00973A23">
                <w:rPr>
                  <w:bCs/>
                  <w:noProof/>
                </w:rPr>
                <w:t>_idx</w:t>
              </w:r>
              <w:r>
                <w:rPr>
                  <w:bCs/>
                  <w:noProof/>
                </w:rPr>
                <w:t xml:space="preserve">[ </w:t>
              </w:r>
              <w:r>
                <w:rPr>
                  <w:noProof/>
                </w:rPr>
                <w:t>0 ]</w:t>
              </w:r>
            </w:ins>
          </w:p>
        </w:tc>
        <w:tc>
          <w:tcPr>
            <w:tcW w:w="2160" w:type="dxa"/>
          </w:tcPr>
          <w:p w14:paraId="464BADEF" w14:textId="77777777" w:rsidR="001D4B15" w:rsidRPr="007C2158" w:rsidRDefault="001D4B15" w:rsidP="00F77171">
            <w:pPr>
              <w:keepNext/>
              <w:keepLines/>
              <w:spacing w:before="20" w:after="40"/>
              <w:jc w:val="center"/>
              <w:rPr>
                <w:ins w:id="364" w:author="Zheng Xiaozhen" w:date="2018-07-12T01:32:00Z"/>
                <w:bCs/>
                <w:noProof/>
              </w:rPr>
            </w:pPr>
            <w:ins w:id="365" w:author="Zheng Xiaozhen" w:date="2018-07-12T01:32:00Z">
              <w:r>
                <w:rPr>
                  <w:bCs/>
                  <w:noProof/>
                </w:rPr>
                <w:t>0</w:t>
              </w:r>
            </w:ins>
          </w:p>
        </w:tc>
      </w:tr>
      <w:tr w:rsidR="001D4B15" w:rsidRPr="007C2158" w14:paraId="43BA11CF" w14:textId="77777777" w:rsidTr="00F77171">
        <w:trPr>
          <w:cantSplit/>
          <w:ins w:id="366" w:author="Zheng Xiaozhen" w:date="2018-07-12T01:32:00Z"/>
        </w:trPr>
        <w:tc>
          <w:tcPr>
            <w:tcW w:w="7285" w:type="dxa"/>
          </w:tcPr>
          <w:p w14:paraId="5A30AB8A"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67" w:author="Zheng Xiaozhen" w:date="2018-07-12T01:32:00Z"/>
                <w:bCs/>
                <w:noProof/>
              </w:rPr>
            </w:pPr>
            <w:ins w:id="368" w:author="Zheng Xiaozhen" w:date="2018-07-12T01:32:00Z">
              <w:r>
                <w:rPr>
                  <w:bCs/>
                  <w:noProof/>
                </w:rPr>
                <w:t>ar</w:t>
              </w:r>
              <w:r w:rsidRPr="00973A23">
                <w:rPr>
                  <w:noProof/>
                </w:rPr>
                <w:t>_new_</w:t>
              </w:r>
              <w:r>
                <w:rPr>
                  <w:noProof/>
                </w:rPr>
                <w:t>object</w:t>
              </w:r>
              <w:r w:rsidRPr="00973A23">
                <w:rPr>
                  <w:noProof/>
                </w:rPr>
                <w:t>_flag</w:t>
              </w:r>
              <w:r>
                <w:rPr>
                  <w:noProof/>
                </w:rPr>
                <w:t xml:space="preserve">[ </w:t>
              </w:r>
              <w:r>
                <w:rPr>
                  <w:bCs/>
                  <w:noProof/>
                </w:rPr>
                <w:t>0</w:t>
              </w:r>
              <w:r>
                <w:rPr>
                  <w:bCs/>
                </w:rPr>
                <w:t xml:space="preserve"> ]</w:t>
              </w:r>
            </w:ins>
          </w:p>
        </w:tc>
        <w:tc>
          <w:tcPr>
            <w:tcW w:w="2160" w:type="dxa"/>
          </w:tcPr>
          <w:p w14:paraId="1831A600" w14:textId="77777777" w:rsidR="001D4B15" w:rsidRPr="007C2158" w:rsidRDefault="001D4B15" w:rsidP="00F77171">
            <w:pPr>
              <w:keepNext/>
              <w:keepLines/>
              <w:spacing w:before="20" w:after="40"/>
              <w:jc w:val="center"/>
              <w:rPr>
                <w:ins w:id="369" w:author="Zheng Xiaozhen" w:date="2018-07-12T01:32:00Z"/>
                <w:bCs/>
                <w:noProof/>
              </w:rPr>
            </w:pPr>
            <w:ins w:id="370" w:author="Zheng Xiaozhen" w:date="2018-07-12T01:32:00Z">
              <w:r>
                <w:t>0</w:t>
              </w:r>
            </w:ins>
          </w:p>
        </w:tc>
      </w:tr>
      <w:tr w:rsidR="001D4B15" w:rsidRPr="007C2158" w14:paraId="3880DF30" w14:textId="77777777" w:rsidTr="00F77171">
        <w:trPr>
          <w:cantSplit/>
          <w:ins w:id="371" w:author="Zheng Xiaozhen" w:date="2018-07-12T01:32:00Z"/>
        </w:trPr>
        <w:tc>
          <w:tcPr>
            <w:tcW w:w="7285" w:type="dxa"/>
          </w:tcPr>
          <w:p w14:paraId="544A1ACC"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72" w:author="Zheng Xiaozhen" w:date="2018-07-12T01:32:00Z"/>
                <w:bCs/>
                <w:noProof/>
              </w:rPr>
            </w:pPr>
            <w:ins w:id="373"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0</w:t>
              </w:r>
              <w:r>
                <w:rPr>
                  <w:bCs/>
                </w:rPr>
                <w:t xml:space="preserve"> ]</w:t>
              </w:r>
            </w:ins>
          </w:p>
        </w:tc>
        <w:tc>
          <w:tcPr>
            <w:tcW w:w="2160" w:type="dxa"/>
          </w:tcPr>
          <w:p w14:paraId="39F2F3D4" w14:textId="77777777" w:rsidR="001D4B15" w:rsidRDefault="001D4B15" w:rsidP="00F77171">
            <w:pPr>
              <w:keepNext/>
              <w:keepLines/>
              <w:spacing w:before="20" w:after="40"/>
              <w:jc w:val="center"/>
              <w:rPr>
                <w:ins w:id="374" w:author="Zheng Xiaozhen" w:date="2018-07-12T01:32:00Z"/>
                <w:rFonts w:hint="eastAsia"/>
                <w:lang w:eastAsia="zh-CN"/>
              </w:rPr>
            </w:pPr>
            <w:ins w:id="375" w:author="Zheng Xiaozhen" w:date="2018-07-12T01:32:00Z">
              <w:r>
                <w:rPr>
                  <w:rFonts w:hint="eastAsia"/>
                  <w:lang w:eastAsia="zh-CN"/>
                </w:rPr>
                <w:t>0</w:t>
              </w:r>
            </w:ins>
          </w:p>
        </w:tc>
      </w:tr>
      <w:tr w:rsidR="001D4B15" w:rsidRPr="007C2158" w14:paraId="363DEED5" w14:textId="77777777" w:rsidTr="00F77171">
        <w:trPr>
          <w:cantSplit/>
          <w:ins w:id="376" w:author="Zheng Xiaozhen" w:date="2018-07-12T01:32:00Z"/>
        </w:trPr>
        <w:tc>
          <w:tcPr>
            <w:tcW w:w="7285" w:type="dxa"/>
          </w:tcPr>
          <w:p w14:paraId="42FEFFBE"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77" w:author="Zheng Xiaozhen" w:date="2018-07-12T01:32:00Z"/>
                <w:bCs/>
                <w:noProof/>
              </w:rPr>
            </w:pPr>
            <w:ins w:id="378" w:author="Zheng Xiaozhen" w:date="2018-07-12T01:32:00Z">
              <w:r w:rsidRPr="002E788D">
                <w:rPr>
                  <w:bCs/>
                  <w:noProof/>
                </w:rPr>
                <w:t>ar_bounding_box_mask_present_flag</w:t>
              </w:r>
              <w:r>
                <w:rPr>
                  <w:bCs/>
                  <w:noProof/>
                </w:rPr>
                <w:t>[0]</w:t>
              </w:r>
            </w:ins>
          </w:p>
        </w:tc>
        <w:tc>
          <w:tcPr>
            <w:tcW w:w="2160" w:type="dxa"/>
          </w:tcPr>
          <w:p w14:paraId="4BA5E48E" w14:textId="77777777" w:rsidR="001D4B15" w:rsidRDefault="001D4B15" w:rsidP="00F77171">
            <w:pPr>
              <w:keepNext/>
              <w:keepLines/>
              <w:spacing w:before="20" w:after="40"/>
              <w:jc w:val="center"/>
              <w:rPr>
                <w:ins w:id="379" w:author="Zheng Xiaozhen" w:date="2018-07-12T01:32:00Z"/>
                <w:rFonts w:hint="eastAsia"/>
                <w:lang w:eastAsia="zh-CN"/>
              </w:rPr>
            </w:pPr>
            <w:ins w:id="380" w:author="Zheng Xiaozhen" w:date="2018-07-12T01:32:00Z">
              <w:r>
                <w:rPr>
                  <w:rFonts w:hint="eastAsia"/>
                  <w:lang w:eastAsia="zh-CN"/>
                </w:rPr>
                <w:t>0</w:t>
              </w:r>
            </w:ins>
          </w:p>
        </w:tc>
      </w:tr>
      <w:tr w:rsidR="001D4B15" w:rsidRPr="007C2158" w14:paraId="0FBB9CE4" w14:textId="77777777" w:rsidTr="00F77171">
        <w:trPr>
          <w:cantSplit/>
          <w:ins w:id="381" w:author="Zheng Xiaozhen" w:date="2018-07-12T01:32:00Z"/>
        </w:trPr>
        <w:tc>
          <w:tcPr>
            <w:tcW w:w="7285" w:type="dxa"/>
          </w:tcPr>
          <w:p w14:paraId="010033A8"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82" w:author="Zheng Xiaozhen" w:date="2018-07-12T01:32:00Z"/>
                <w:bCs/>
                <w:noProof/>
              </w:rPr>
            </w:pPr>
            <w:ins w:id="383"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1 ]</w:t>
              </w:r>
            </w:ins>
          </w:p>
        </w:tc>
        <w:tc>
          <w:tcPr>
            <w:tcW w:w="2160" w:type="dxa"/>
          </w:tcPr>
          <w:p w14:paraId="7FCA5213" w14:textId="77777777" w:rsidR="001D4B15" w:rsidRPr="007C2158" w:rsidRDefault="001D4B15" w:rsidP="00F77171">
            <w:pPr>
              <w:keepNext/>
              <w:keepLines/>
              <w:spacing w:before="20" w:after="40"/>
              <w:jc w:val="center"/>
              <w:rPr>
                <w:ins w:id="384" w:author="Zheng Xiaozhen" w:date="2018-07-12T01:32:00Z"/>
                <w:rFonts w:hint="eastAsia"/>
                <w:lang w:eastAsia="zh-CN"/>
              </w:rPr>
            </w:pPr>
            <w:ins w:id="385" w:author="Zheng Xiaozhen" w:date="2018-07-12T01:32:00Z">
              <w:r>
                <w:rPr>
                  <w:lang w:eastAsia="zh-CN"/>
                </w:rPr>
                <w:t>1</w:t>
              </w:r>
            </w:ins>
          </w:p>
        </w:tc>
      </w:tr>
      <w:tr w:rsidR="001D4B15" w:rsidRPr="007C2158" w14:paraId="34233576" w14:textId="77777777" w:rsidTr="00F77171">
        <w:trPr>
          <w:cantSplit/>
          <w:ins w:id="386" w:author="Zheng Xiaozhen" w:date="2018-07-12T01:32:00Z"/>
        </w:trPr>
        <w:tc>
          <w:tcPr>
            <w:tcW w:w="7285" w:type="dxa"/>
          </w:tcPr>
          <w:p w14:paraId="2B7E8AC1"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87" w:author="Zheng Xiaozhen" w:date="2018-07-12T01:32:00Z"/>
                <w:bCs/>
                <w:noProof/>
              </w:rPr>
            </w:pPr>
            <w:ins w:id="388" w:author="Zheng Xiaozhen" w:date="2018-07-12T01:32:00Z">
              <w:r>
                <w:rPr>
                  <w:bCs/>
                  <w:noProof/>
                </w:rPr>
                <w:t>ar</w:t>
              </w:r>
              <w:r w:rsidRPr="00343B63">
                <w:rPr>
                  <w:noProof/>
                </w:rPr>
                <w:t>_new_</w:t>
              </w:r>
              <w:r>
                <w:rPr>
                  <w:noProof/>
                </w:rPr>
                <w:t>object</w:t>
              </w:r>
              <w:r w:rsidRPr="00343B63">
                <w:rPr>
                  <w:noProof/>
                </w:rPr>
                <w:t>_flag</w:t>
              </w:r>
              <w:r>
                <w:rPr>
                  <w:noProof/>
                </w:rPr>
                <w:t xml:space="preserve">[ </w:t>
              </w:r>
              <w:r>
                <w:rPr>
                  <w:bCs/>
                  <w:noProof/>
                </w:rPr>
                <w:t>1</w:t>
              </w:r>
              <w:r>
                <w:rPr>
                  <w:bCs/>
                </w:rPr>
                <w:t xml:space="preserve"> ]</w:t>
              </w:r>
            </w:ins>
          </w:p>
        </w:tc>
        <w:tc>
          <w:tcPr>
            <w:tcW w:w="2160" w:type="dxa"/>
          </w:tcPr>
          <w:p w14:paraId="309DE33C" w14:textId="77777777" w:rsidR="001D4B15" w:rsidRPr="007C2158" w:rsidRDefault="001D4B15" w:rsidP="00F77171">
            <w:pPr>
              <w:keepNext/>
              <w:keepLines/>
              <w:spacing w:before="20" w:after="40"/>
              <w:jc w:val="center"/>
              <w:rPr>
                <w:ins w:id="389" w:author="Zheng Xiaozhen" w:date="2018-07-12T01:32:00Z"/>
              </w:rPr>
            </w:pPr>
            <w:ins w:id="390" w:author="Zheng Xiaozhen" w:date="2018-07-12T01:32:00Z">
              <w:r>
                <w:t>0</w:t>
              </w:r>
            </w:ins>
          </w:p>
        </w:tc>
      </w:tr>
      <w:tr w:rsidR="001D4B15" w:rsidRPr="007C2158" w14:paraId="107CD8A8" w14:textId="77777777" w:rsidTr="00F77171">
        <w:trPr>
          <w:cantSplit/>
          <w:ins w:id="391" w:author="Zheng Xiaozhen" w:date="2018-07-12T01:32:00Z"/>
        </w:trPr>
        <w:tc>
          <w:tcPr>
            <w:tcW w:w="7285" w:type="dxa"/>
          </w:tcPr>
          <w:p w14:paraId="45C6C057"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92" w:author="Zheng Xiaozhen" w:date="2018-07-12T01:32:00Z"/>
                <w:bCs/>
                <w:noProof/>
              </w:rPr>
            </w:pPr>
            <w:ins w:id="393"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1</w:t>
              </w:r>
              <w:r>
                <w:rPr>
                  <w:bCs/>
                </w:rPr>
                <w:t xml:space="preserve"> ]</w:t>
              </w:r>
            </w:ins>
          </w:p>
        </w:tc>
        <w:tc>
          <w:tcPr>
            <w:tcW w:w="2160" w:type="dxa"/>
          </w:tcPr>
          <w:p w14:paraId="74CDA697" w14:textId="77777777" w:rsidR="001D4B15" w:rsidRDefault="001D4B15" w:rsidP="00F77171">
            <w:pPr>
              <w:keepNext/>
              <w:keepLines/>
              <w:spacing w:before="20" w:after="40"/>
              <w:jc w:val="center"/>
              <w:rPr>
                <w:ins w:id="394" w:author="Zheng Xiaozhen" w:date="2018-07-12T01:32:00Z"/>
                <w:rFonts w:hint="eastAsia"/>
                <w:lang w:eastAsia="zh-CN"/>
              </w:rPr>
            </w:pPr>
            <w:ins w:id="395" w:author="Zheng Xiaozhen" w:date="2018-07-12T01:32:00Z">
              <w:r>
                <w:rPr>
                  <w:rFonts w:hint="eastAsia"/>
                  <w:lang w:eastAsia="zh-CN"/>
                </w:rPr>
                <w:t>0</w:t>
              </w:r>
            </w:ins>
          </w:p>
        </w:tc>
      </w:tr>
      <w:tr w:rsidR="001D4B15" w:rsidRPr="007C2158" w14:paraId="269CF245" w14:textId="77777777" w:rsidTr="00F77171">
        <w:trPr>
          <w:cantSplit/>
          <w:ins w:id="396" w:author="Zheng Xiaozhen" w:date="2018-07-12T01:32:00Z"/>
        </w:trPr>
        <w:tc>
          <w:tcPr>
            <w:tcW w:w="7285" w:type="dxa"/>
          </w:tcPr>
          <w:p w14:paraId="20906ACB"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97" w:author="Zheng Xiaozhen" w:date="2018-07-12T01:32:00Z"/>
                <w:bCs/>
                <w:noProof/>
              </w:rPr>
            </w:pPr>
            <w:ins w:id="398" w:author="Zheng Xiaozhen" w:date="2018-07-12T01:32:00Z">
              <w:r w:rsidRPr="002E788D">
                <w:rPr>
                  <w:bCs/>
                  <w:noProof/>
                </w:rPr>
                <w:t>ar_bounding_box_mask_present_flag</w:t>
              </w:r>
              <w:r>
                <w:rPr>
                  <w:bCs/>
                  <w:noProof/>
                </w:rPr>
                <w:t>[1]</w:t>
              </w:r>
            </w:ins>
          </w:p>
        </w:tc>
        <w:tc>
          <w:tcPr>
            <w:tcW w:w="2160" w:type="dxa"/>
          </w:tcPr>
          <w:p w14:paraId="5F5DA557" w14:textId="77777777" w:rsidR="001D4B15" w:rsidRDefault="001D4B15" w:rsidP="00F77171">
            <w:pPr>
              <w:keepNext/>
              <w:keepLines/>
              <w:spacing w:before="20" w:after="40"/>
              <w:jc w:val="center"/>
              <w:rPr>
                <w:ins w:id="399" w:author="Zheng Xiaozhen" w:date="2018-07-12T01:32:00Z"/>
                <w:rFonts w:hint="eastAsia"/>
                <w:lang w:eastAsia="zh-CN"/>
              </w:rPr>
            </w:pPr>
            <w:ins w:id="400" w:author="Zheng Xiaozhen" w:date="2018-07-12T01:32:00Z">
              <w:r>
                <w:rPr>
                  <w:rFonts w:hint="eastAsia"/>
                  <w:lang w:eastAsia="zh-CN"/>
                </w:rPr>
                <w:t>1</w:t>
              </w:r>
            </w:ins>
          </w:p>
        </w:tc>
      </w:tr>
      <w:tr w:rsidR="001D4B15" w:rsidRPr="007C2158" w14:paraId="2FD1229B" w14:textId="77777777" w:rsidTr="00F77171">
        <w:trPr>
          <w:cantSplit/>
          <w:ins w:id="401" w:author="Zheng Xiaozhen" w:date="2018-07-12T01:32:00Z"/>
        </w:trPr>
        <w:tc>
          <w:tcPr>
            <w:tcW w:w="7285" w:type="dxa"/>
          </w:tcPr>
          <w:p w14:paraId="6E06F79D"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02" w:author="Zheng Xiaozhen" w:date="2018-07-12T01:32:00Z"/>
                <w:bCs/>
                <w:noProof/>
              </w:rPr>
            </w:pPr>
            <w:ins w:id="403" w:author="Zheng Xiaozhen" w:date="2018-07-12T01:32:00Z">
              <w:r w:rsidRPr="007A0FDD">
                <w:rPr>
                  <w:bCs/>
                  <w:noProof/>
                </w:rPr>
                <w:t xml:space="preserve">ar_bounding_box_mask_infer_flag[ </w:t>
              </w:r>
              <w:r>
                <w:rPr>
                  <w:bCs/>
                  <w:noProof/>
                </w:rPr>
                <w:t>1</w:t>
              </w:r>
              <w:r w:rsidRPr="007A0FDD">
                <w:rPr>
                  <w:bCs/>
                  <w:noProof/>
                </w:rPr>
                <w:t xml:space="preserve"> ]</w:t>
              </w:r>
            </w:ins>
          </w:p>
        </w:tc>
        <w:tc>
          <w:tcPr>
            <w:tcW w:w="2160" w:type="dxa"/>
          </w:tcPr>
          <w:p w14:paraId="1C5624DE" w14:textId="77777777" w:rsidR="001D4B15" w:rsidRPr="007A0FDD" w:rsidRDefault="001D4B15" w:rsidP="00F77171">
            <w:pPr>
              <w:keepNext/>
              <w:keepLines/>
              <w:spacing w:before="20" w:after="40"/>
              <w:jc w:val="center"/>
              <w:rPr>
                <w:ins w:id="404" w:author="Zheng Xiaozhen" w:date="2018-07-12T01:32:00Z"/>
                <w:rFonts w:hint="eastAsia"/>
                <w:lang w:eastAsia="zh-CN"/>
              </w:rPr>
            </w:pPr>
            <w:ins w:id="405" w:author="Zheng Xiaozhen" w:date="2018-07-12T01:32:00Z">
              <w:r>
                <w:rPr>
                  <w:lang w:eastAsia="zh-CN"/>
                </w:rPr>
                <w:t>0</w:t>
              </w:r>
            </w:ins>
          </w:p>
        </w:tc>
      </w:tr>
      <w:tr w:rsidR="001D4B15" w:rsidRPr="007C2158" w14:paraId="7289750D" w14:textId="77777777" w:rsidTr="00F77171">
        <w:trPr>
          <w:cantSplit/>
          <w:ins w:id="406" w:author="Zheng Xiaozhen" w:date="2018-07-12T01:32:00Z"/>
        </w:trPr>
        <w:tc>
          <w:tcPr>
            <w:tcW w:w="7285" w:type="dxa"/>
          </w:tcPr>
          <w:p w14:paraId="05295281"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07" w:author="Zheng Xiaozhen" w:date="2018-07-12T01:32:00Z"/>
                <w:bCs/>
                <w:noProof/>
              </w:rPr>
            </w:pPr>
            <w:ins w:id="408"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2 ]</w:t>
              </w:r>
            </w:ins>
          </w:p>
        </w:tc>
        <w:tc>
          <w:tcPr>
            <w:tcW w:w="2160" w:type="dxa"/>
          </w:tcPr>
          <w:p w14:paraId="1D4EC933" w14:textId="77777777" w:rsidR="001D4B15" w:rsidRDefault="001D4B15" w:rsidP="00F77171">
            <w:pPr>
              <w:keepNext/>
              <w:keepLines/>
              <w:spacing w:before="20" w:after="40"/>
              <w:jc w:val="center"/>
              <w:rPr>
                <w:ins w:id="409" w:author="Zheng Xiaozhen" w:date="2018-07-12T01:32:00Z"/>
                <w:rFonts w:hint="eastAsia"/>
                <w:lang w:eastAsia="zh-CN"/>
              </w:rPr>
            </w:pPr>
            <w:ins w:id="410" w:author="Zheng Xiaozhen" w:date="2018-07-12T01:32:00Z">
              <w:r>
                <w:t>2</w:t>
              </w:r>
            </w:ins>
          </w:p>
        </w:tc>
      </w:tr>
      <w:tr w:rsidR="001D4B15" w:rsidRPr="007C2158" w14:paraId="3A0B4594" w14:textId="77777777" w:rsidTr="00F77171">
        <w:trPr>
          <w:cantSplit/>
          <w:ins w:id="411" w:author="Zheng Xiaozhen" w:date="2018-07-12T01:32:00Z"/>
        </w:trPr>
        <w:tc>
          <w:tcPr>
            <w:tcW w:w="7285" w:type="dxa"/>
          </w:tcPr>
          <w:p w14:paraId="1E5C7786"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12" w:author="Zheng Xiaozhen" w:date="2018-07-12T01:32:00Z"/>
                <w:bCs/>
                <w:noProof/>
              </w:rPr>
            </w:pPr>
            <w:ins w:id="413" w:author="Zheng Xiaozhen" w:date="2018-07-12T01:32:00Z">
              <w:r>
                <w:rPr>
                  <w:bCs/>
                  <w:noProof/>
                </w:rPr>
                <w:t>ar</w:t>
              </w:r>
              <w:r w:rsidRPr="00343B63">
                <w:rPr>
                  <w:noProof/>
                </w:rPr>
                <w:t>_new_</w:t>
              </w:r>
              <w:r>
                <w:rPr>
                  <w:noProof/>
                </w:rPr>
                <w:t>object</w:t>
              </w:r>
              <w:r w:rsidRPr="00343B63">
                <w:rPr>
                  <w:noProof/>
                </w:rPr>
                <w:t>_flag</w:t>
              </w:r>
              <w:r>
                <w:rPr>
                  <w:noProof/>
                </w:rPr>
                <w:t>[ 2</w:t>
              </w:r>
              <w:r>
                <w:rPr>
                  <w:bCs/>
                </w:rPr>
                <w:t xml:space="preserve"> ]</w:t>
              </w:r>
            </w:ins>
          </w:p>
        </w:tc>
        <w:tc>
          <w:tcPr>
            <w:tcW w:w="2160" w:type="dxa"/>
          </w:tcPr>
          <w:p w14:paraId="5C6216A3" w14:textId="77777777" w:rsidR="001D4B15" w:rsidRDefault="001D4B15" w:rsidP="00F77171">
            <w:pPr>
              <w:keepNext/>
              <w:keepLines/>
              <w:spacing w:before="20" w:after="40"/>
              <w:jc w:val="center"/>
              <w:rPr>
                <w:ins w:id="414" w:author="Zheng Xiaozhen" w:date="2018-07-12T01:32:00Z"/>
                <w:rFonts w:hint="eastAsia"/>
                <w:lang w:eastAsia="zh-CN"/>
              </w:rPr>
            </w:pPr>
            <w:ins w:id="415" w:author="Zheng Xiaozhen" w:date="2018-07-12T01:32:00Z">
              <w:r>
                <w:rPr>
                  <w:rFonts w:hint="eastAsia"/>
                  <w:lang w:eastAsia="zh-CN"/>
                </w:rPr>
                <w:t>0</w:t>
              </w:r>
            </w:ins>
          </w:p>
        </w:tc>
      </w:tr>
      <w:tr w:rsidR="001D4B15" w:rsidRPr="007C2158" w14:paraId="6FF8B64A" w14:textId="77777777" w:rsidTr="00F77171">
        <w:trPr>
          <w:cantSplit/>
          <w:ins w:id="416" w:author="Zheng Xiaozhen" w:date="2018-07-12T01:32:00Z"/>
        </w:trPr>
        <w:tc>
          <w:tcPr>
            <w:tcW w:w="7285" w:type="dxa"/>
          </w:tcPr>
          <w:p w14:paraId="5D791ADA"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17" w:author="Zheng Xiaozhen" w:date="2018-07-12T01:32:00Z"/>
                <w:bCs/>
                <w:noProof/>
              </w:rPr>
            </w:pPr>
            <w:ins w:id="418"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2</w:t>
              </w:r>
              <w:r>
                <w:rPr>
                  <w:bCs/>
                </w:rPr>
                <w:t xml:space="preserve"> ]</w:t>
              </w:r>
            </w:ins>
          </w:p>
        </w:tc>
        <w:tc>
          <w:tcPr>
            <w:tcW w:w="2160" w:type="dxa"/>
          </w:tcPr>
          <w:p w14:paraId="0A08001B" w14:textId="77777777" w:rsidR="001D4B15" w:rsidRPr="00540EE3" w:rsidRDefault="001D4B15" w:rsidP="00F77171">
            <w:pPr>
              <w:keepNext/>
              <w:keepLines/>
              <w:spacing w:before="20" w:after="40"/>
              <w:jc w:val="center"/>
              <w:rPr>
                <w:ins w:id="419" w:author="Zheng Xiaozhen" w:date="2018-07-12T01:32:00Z"/>
                <w:rFonts w:hint="eastAsia"/>
                <w:lang w:eastAsia="zh-CN"/>
              </w:rPr>
            </w:pPr>
            <w:ins w:id="420" w:author="Zheng Xiaozhen" w:date="2018-07-12T01:32:00Z">
              <w:r>
                <w:rPr>
                  <w:lang w:eastAsia="zh-CN"/>
                </w:rPr>
                <w:t>0</w:t>
              </w:r>
            </w:ins>
          </w:p>
        </w:tc>
      </w:tr>
      <w:tr w:rsidR="001D4B15" w:rsidRPr="007C2158" w14:paraId="64E5276F" w14:textId="77777777" w:rsidTr="00F77171">
        <w:trPr>
          <w:cantSplit/>
          <w:ins w:id="421" w:author="Zheng Xiaozhen" w:date="2018-07-12T01:32:00Z"/>
        </w:trPr>
        <w:tc>
          <w:tcPr>
            <w:tcW w:w="7285" w:type="dxa"/>
          </w:tcPr>
          <w:p w14:paraId="337634B6"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22" w:author="Zheng Xiaozhen" w:date="2018-07-12T01:32:00Z"/>
                <w:bCs/>
                <w:noProof/>
              </w:rPr>
            </w:pPr>
            <w:ins w:id="423" w:author="Zheng Xiaozhen" w:date="2018-07-12T01:32:00Z">
              <w:r w:rsidRPr="002E788D">
                <w:rPr>
                  <w:bCs/>
                  <w:noProof/>
                </w:rPr>
                <w:t>ar_bounding_box_mask_present_flag</w:t>
              </w:r>
              <w:r>
                <w:rPr>
                  <w:bCs/>
                  <w:noProof/>
                </w:rPr>
                <w:t>[2]</w:t>
              </w:r>
            </w:ins>
          </w:p>
        </w:tc>
        <w:tc>
          <w:tcPr>
            <w:tcW w:w="2160" w:type="dxa"/>
          </w:tcPr>
          <w:p w14:paraId="58D0FF76" w14:textId="77777777" w:rsidR="001D4B15" w:rsidRDefault="001D4B15" w:rsidP="00F77171">
            <w:pPr>
              <w:keepNext/>
              <w:keepLines/>
              <w:spacing w:before="20" w:after="40"/>
              <w:jc w:val="center"/>
              <w:rPr>
                <w:ins w:id="424" w:author="Zheng Xiaozhen" w:date="2018-07-12T01:32:00Z"/>
                <w:rFonts w:hint="eastAsia"/>
                <w:lang w:eastAsia="zh-CN"/>
              </w:rPr>
            </w:pPr>
            <w:ins w:id="425" w:author="Zheng Xiaozhen" w:date="2018-07-12T01:32:00Z">
              <w:r>
                <w:rPr>
                  <w:rFonts w:hint="eastAsia"/>
                  <w:lang w:eastAsia="zh-CN"/>
                </w:rPr>
                <w:t>1</w:t>
              </w:r>
            </w:ins>
          </w:p>
        </w:tc>
      </w:tr>
      <w:tr w:rsidR="001D4B15" w:rsidRPr="007C2158" w14:paraId="1EFDA294" w14:textId="77777777" w:rsidTr="00F77171">
        <w:trPr>
          <w:cantSplit/>
          <w:ins w:id="426" w:author="Zheng Xiaozhen" w:date="2018-07-12T01:32:00Z"/>
        </w:trPr>
        <w:tc>
          <w:tcPr>
            <w:tcW w:w="7285" w:type="dxa"/>
          </w:tcPr>
          <w:p w14:paraId="4626B7CC"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27" w:author="Zheng Xiaozhen" w:date="2018-07-12T01:32:00Z"/>
                <w:bCs/>
                <w:noProof/>
              </w:rPr>
            </w:pPr>
            <w:ins w:id="428" w:author="Zheng Xiaozhen" w:date="2018-07-12T01:32:00Z">
              <w:r w:rsidRPr="007A0FDD">
                <w:rPr>
                  <w:bCs/>
                  <w:noProof/>
                </w:rPr>
                <w:t xml:space="preserve">ar_bounding_box_mask_infer_flag[ </w:t>
              </w:r>
              <w:r>
                <w:rPr>
                  <w:bCs/>
                  <w:noProof/>
                </w:rPr>
                <w:t>2</w:t>
              </w:r>
              <w:r w:rsidRPr="007A0FDD">
                <w:rPr>
                  <w:bCs/>
                  <w:noProof/>
                </w:rPr>
                <w:t xml:space="preserve"> ]</w:t>
              </w:r>
            </w:ins>
          </w:p>
        </w:tc>
        <w:tc>
          <w:tcPr>
            <w:tcW w:w="2160" w:type="dxa"/>
          </w:tcPr>
          <w:p w14:paraId="5665EB38" w14:textId="77777777" w:rsidR="001D4B15" w:rsidRPr="00EC6877" w:rsidRDefault="001D4B15" w:rsidP="00F77171">
            <w:pPr>
              <w:keepNext/>
              <w:keepLines/>
              <w:spacing w:before="20" w:after="40"/>
              <w:jc w:val="center"/>
              <w:rPr>
                <w:ins w:id="429" w:author="Zheng Xiaozhen" w:date="2018-07-12T01:32:00Z"/>
                <w:rFonts w:hint="eastAsia"/>
                <w:lang w:eastAsia="zh-CN"/>
              </w:rPr>
            </w:pPr>
            <w:ins w:id="430" w:author="Zheng Xiaozhen" w:date="2018-07-12T01:32:00Z">
              <w:r>
                <w:rPr>
                  <w:lang w:eastAsia="zh-CN"/>
                </w:rPr>
                <w:t>1</w:t>
              </w:r>
            </w:ins>
          </w:p>
        </w:tc>
      </w:tr>
      <w:tr w:rsidR="001D4B15" w:rsidRPr="007C2158" w14:paraId="4321941F" w14:textId="77777777" w:rsidTr="00F77171">
        <w:trPr>
          <w:cantSplit/>
          <w:ins w:id="431" w:author="Zheng Xiaozhen" w:date="2018-07-12T01:32:00Z"/>
        </w:trPr>
        <w:tc>
          <w:tcPr>
            <w:tcW w:w="7285" w:type="dxa"/>
          </w:tcPr>
          <w:p w14:paraId="0352DC70"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32" w:author="Zheng Xiaozhen" w:date="2018-07-12T01:32:00Z"/>
                <w:bCs/>
                <w:noProof/>
              </w:rPr>
            </w:pPr>
            <w:ins w:id="433" w:author="Zheng Xiaozhen" w:date="2018-07-12T01:32:00Z">
              <w:r>
                <w:rPr>
                  <w:bCs/>
                  <w:noProof/>
                </w:rPr>
                <w:t>ar</w:t>
              </w:r>
              <w:r w:rsidRPr="00343B63">
                <w:rPr>
                  <w:bCs/>
                  <w:noProof/>
                </w:rPr>
                <w:t>_</w:t>
              </w:r>
              <w:r>
                <w:rPr>
                  <w:bCs/>
                  <w:noProof/>
                </w:rPr>
                <w:t>object</w:t>
              </w:r>
              <w:r w:rsidRPr="00343B63">
                <w:rPr>
                  <w:bCs/>
                  <w:noProof/>
                </w:rPr>
                <w:t>_idx</w:t>
              </w:r>
              <w:r>
                <w:rPr>
                  <w:bCs/>
                  <w:noProof/>
                </w:rPr>
                <w:t xml:space="preserve">[ </w:t>
              </w:r>
              <w:r>
                <w:rPr>
                  <w:noProof/>
                </w:rPr>
                <w:t>3 ]</w:t>
              </w:r>
            </w:ins>
          </w:p>
        </w:tc>
        <w:tc>
          <w:tcPr>
            <w:tcW w:w="2160" w:type="dxa"/>
          </w:tcPr>
          <w:p w14:paraId="1CDF71E8" w14:textId="77777777" w:rsidR="001D4B15" w:rsidRDefault="001D4B15" w:rsidP="00F77171">
            <w:pPr>
              <w:keepNext/>
              <w:keepLines/>
              <w:spacing w:before="20" w:after="40"/>
              <w:jc w:val="center"/>
              <w:rPr>
                <w:ins w:id="434" w:author="Zheng Xiaozhen" w:date="2018-07-12T01:32:00Z"/>
                <w:rFonts w:hint="eastAsia"/>
                <w:lang w:eastAsia="zh-CN"/>
              </w:rPr>
            </w:pPr>
            <w:ins w:id="435" w:author="Zheng Xiaozhen" w:date="2018-07-12T01:32:00Z">
              <w:r>
                <w:t>3</w:t>
              </w:r>
            </w:ins>
          </w:p>
        </w:tc>
      </w:tr>
      <w:tr w:rsidR="001D4B15" w:rsidRPr="007C2158" w14:paraId="3BFF9977" w14:textId="77777777" w:rsidTr="00F77171">
        <w:trPr>
          <w:cantSplit/>
          <w:ins w:id="436" w:author="Zheng Xiaozhen" w:date="2018-07-12T01:32:00Z"/>
        </w:trPr>
        <w:tc>
          <w:tcPr>
            <w:tcW w:w="7285" w:type="dxa"/>
          </w:tcPr>
          <w:p w14:paraId="7A3C34A3"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37" w:author="Zheng Xiaozhen" w:date="2018-07-12T01:32:00Z"/>
                <w:bCs/>
                <w:noProof/>
              </w:rPr>
            </w:pPr>
            <w:ins w:id="438" w:author="Zheng Xiaozhen" w:date="2018-07-12T01:32:00Z">
              <w:r>
                <w:rPr>
                  <w:bCs/>
                  <w:noProof/>
                </w:rPr>
                <w:t>ar</w:t>
              </w:r>
              <w:r w:rsidRPr="00343B63">
                <w:rPr>
                  <w:noProof/>
                </w:rPr>
                <w:t>_new_</w:t>
              </w:r>
              <w:r>
                <w:rPr>
                  <w:noProof/>
                </w:rPr>
                <w:t>object</w:t>
              </w:r>
              <w:r w:rsidRPr="00343B63">
                <w:rPr>
                  <w:noProof/>
                </w:rPr>
                <w:t>_flag</w:t>
              </w:r>
              <w:r>
                <w:rPr>
                  <w:noProof/>
                </w:rPr>
                <w:t>[ 3</w:t>
              </w:r>
              <w:r>
                <w:rPr>
                  <w:bCs/>
                </w:rPr>
                <w:t xml:space="preserve"> ]</w:t>
              </w:r>
            </w:ins>
          </w:p>
        </w:tc>
        <w:tc>
          <w:tcPr>
            <w:tcW w:w="2160" w:type="dxa"/>
          </w:tcPr>
          <w:p w14:paraId="72BC4713" w14:textId="77777777" w:rsidR="001D4B15" w:rsidRDefault="001D4B15" w:rsidP="00F77171">
            <w:pPr>
              <w:keepNext/>
              <w:keepLines/>
              <w:spacing w:before="20" w:after="40"/>
              <w:jc w:val="center"/>
              <w:rPr>
                <w:ins w:id="439" w:author="Zheng Xiaozhen" w:date="2018-07-12T01:32:00Z"/>
                <w:rFonts w:hint="eastAsia"/>
                <w:lang w:eastAsia="zh-CN"/>
              </w:rPr>
            </w:pPr>
            <w:ins w:id="440" w:author="Zheng Xiaozhen" w:date="2018-07-12T01:32:00Z">
              <w:r>
                <w:t>1</w:t>
              </w:r>
            </w:ins>
          </w:p>
        </w:tc>
      </w:tr>
      <w:tr w:rsidR="001D4B15" w:rsidRPr="007C2158" w14:paraId="5A937539" w14:textId="77777777" w:rsidTr="00F77171">
        <w:trPr>
          <w:cantSplit/>
          <w:ins w:id="441" w:author="Zheng Xiaozhen" w:date="2018-07-12T01:32:00Z"/>
        </w:trPr>
        <w:tc>
          <w:tcPr>
            <w:tcW w:w="7285" w:type="dxa"/>
          </w:tcPr>
          <w:p w14:paraId="57AF43EB"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42" w:author="Zheng Xiaozhen" w:date="2018-07-12T01:32:00Z"/>
                <w:bCs/>
                <w:noProof/>
              </w:rPr>
            </w:pPr>
            <w:ins w:id="443" w:author="Zheng Xiaozhen" w:date="2018-07-12T01:32:00Z">
              <w:r>
                <w:rPr>
                  <w:bCs/>
                  <w:noProof/>
                </w:rPr>
                <w:t>ar</w:t>
              </w:r>
              <w:r w:rsidRPr="00343B63">
                <w:rPr>
                  <w:bCs/>
                  <w:noProof/>
                </w:rPr>
                <w:t>_</w:t>
              </w:r>
              <w:r>
                <w:rPr>
                  <w:bCs/>
                  <w:noProof/>
                </w:rPr>
                <w:t>object</w:t>
              </w:r>
              <w:r w:rsidRPr="00343B63">
                <w:rPr>
                  <w:bCs/>
                  <w:noProof/>
                </w:rPr>
                <w:t>_</w:t>
              </w:r>
              <w:r w:rsidRPr="00343B63">
                <w:rPr>
                  <w:noProof/>
                </w:rPr>
                <w:t>bounding_box_update_flag</w:t>
              </w:r>
              <w:r>
                <w:rPr>
                  <w:noProof/>
                </w:rPr>
                <w:t xml:space="preserve">[ </w:t>
              </w:r>
              <w:r>
                <w:rPr>
                  <w:bCs/>
                  <w:noProof/>
                </w:rPr>
                <w:t>3</w:t>
              </w:r>
              <w:r>
                <w:rPr>
                  <w:bCs/>
                </w:rPr>
                <w:t xml:space="preserve"> ]</w:t>
              </w:r>
            </w:ins>
          </w:p>
        </w:tc>
        <w:tc>
          <w:tcPr>
            <w:tcW w:w="2160" w:type="dxa"/>
          </w:tcPr>
          <w:p w14:paraId="79CD7877" w14:textId="77777777" w:rsidR="001D4B15" w:rsidRDefault="001D4B15" w:rsidP="00F77171">
            <w:pPr>
              <w:keepNext/>
              <w:keepLines/>
              <w:spacing w:before="20" w:after="40"/>
              <w:jc w:val="center"/>
              <w:rPr>
                <w:ins w:id="444" w:author="Zheng Xiaozhen" w:date="2018-07-12T01:32:00Z"/>
                <w:rFonts w:hint="eastAsia"/>
                <w:lang w:eastAsia="zh-CN"/>
              </w:rPr>
            </w:pPr>
            <w:ins w:id="445" w:author="Zheng Xiaozhen" w:date="2018-07-12T01:32:00Z">
              <w:r>
                <w:rPr>
                  <w:rFonts w:hint="eastAsia"/>
                  <w:lang w:eastAsia="zh-CN"/>
                </w:rPr>
                <w:t>0</w:t>
              </w:r>
            </w:ins>
          </w:p>
        </w:tc>
      </w:tr>
      <w:tr w:rsidR="001D4B15" w:rsidRPr="007C2158" w14:paraId="745115BE" w14:textId="77777777" w:rsidTr="00F77171">
        <w:trPr>
          <w:cantSplit/>
          <w:ins w:id="446" w:author="Zheng Xiaozhen" w:date="2018-07-12T01:32:00Z"/>
        </w:trPr>
        <w:tc>
          <w:tcPr>
            <w:tcW w:w="7285" w:type="dxa"/>
          </w:tcPr>
          <w:p w14:paraId="6604FF9E" w14:textId="77777777" w:rsidR="001D4B15" w:rsidRPr="002E788D"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47" w:author="Zheng Xiaozhen" w:date="2018-07-12T01:32:00Z"/>
                <w:bCs/>
                <w:noProof/>
              </w:rPr>
            </w:pPr>
            <w:ins w:id="448" w:author="Zheng Xiaozhen" w:date="2018-07-12T01:32:00Z">
              <w:r w:rsidRPr="002E788D">
                <w:rPr>
                  <w:bCs/>
                  <w:noProof/>
                </w:rPr>
                <w:t>ar_bounding_box_mask_present_flag</w:t>
              </w:r>
              <w:r>
                <w:rPr>
                  <w:bCs/>
                  <w:noProof/>
                </w:rPr>
                <w:t>[3]</w:t>
              </w:r>
            </w:ins>
          </w:p>
        </w:tc>
        <w:tc>
          <w:tcPr>
            <w:tcW w:w="2160" w:type="dxa"/>
          </w:tcPr>
          <w:p w14:paraId="68CF5086" w14:textId="77777777" w:rsidR="001D4B15" w:rsidRDefault="001D4B15" w:rsidP="00F77171">
            <w:pPr>
              <w:keepNext/>
              <w:keepLines/>
              <w:spacing w:before="20" w:after="40"/>
              <w:jc w:val="center"/>
              <w:rPr>
                <w:ins w:id="449" w:author="Zheng Xiaozhen" w:date="2018-07-12T01:32:00Z"/>
                <w:rFonts w:hint="eastAsia"/>
                <w:lang w:eastAsia="zh-CN"/>
              </w:rPr>
            </w:pPr>
            <w:ins w:id="450" w:author="Zheng Xiaozhen" w:date="2018-07-12T01:32:00Z">
              <w:r>
                <w:rPr>
                  <w:lang w:eastAsia="zh-CN"/>
                </w:rPr>
                <w:t>0</w:t>
              </w:r>
            </w:ins>
          </w:p>
        </w:tc>
      </w:tr>
      <w:tr w:rsidR="001D4B15" w:rsidRPr="007C2158" w14:paraId="64A23B0E" w14:textId="77777777" w:rsidTr="00F77171">
        <w:trPr>
          <w:cantSplit/>
          <w:ins w:id="451" w:author="Zheng Xiaozhen" w:date="2018-07-12T01:32:00Z"/>
        </w:trPr>
        <w:tc>
          <w:tcPr>
            <w:tcW w:w="7285" w:type="dxa"/>
          </w:tcPr>
          <w:p w14:paraId="65BC1DE5"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52" w:author="Zheng Xiaozhen" w:date="2018-07-12T01:32:00Z"/>
                <w:bCs/>
                <w:noProof/>
              </w:rPr>
            </w:pPr>
            <w:ins w:id="453" w:author="Zheng Xiaozhen" w:date="2018-07-12T01:32:00Z">
              <w:r>
                <w:rPr>
                  <w:bCs/>
                  <w:noProof/>
                </w:rPr>
                <w:t>ar</w:t>
              </w:r>
              <w:r w:rsidRPr="00973A23">
                <w:rPr>
                  <w:bCs/>
                  <w:noProof/>
                </w:rPr>
                <w:t>_</w:t>
              </w:r>
              <w:r>
                <w:rPr>
                  <w:bCs/>
                  <w:noProof/>
                </w:rPr>
                <w:t>object</w:t>
              </w:r>
              <w:r w:rsidRPr="00973A23">
                <w:rPr>
                  <w:bCs/>
                  <w:noProof/>
                </w:rPr>
                <w:t>_label_idc</w:t>
              </w:r>
              <w:r>
                <w:rPr>
                  <w:bCs/>
                  <w:noProof/>
                </w:rPr>
                <w:t>[ 0</w:t>
              </w:r>
              <w:r>
                <w:rPr>
                  <w:bCs/>
                </w:rPr>
                <w:t xml:space="preserve"> ]</w:t>
              </w:r>
            </w:ins>
          </w:p>
        </w:tc>
        <w:tc>
          <w:tcPr>
            <w:tcW w:w="2160" w:type="dxa"/>
          </w:tcPr>
          <w:p w14:paraId="7CD3CE67" w14:textId="77777777" w:rsidR="001D4B15" w:rsidRPr="007C2158" w:rsidRDefault="001D4B15" w:rsidP="00F77171">
            <w:pPr>
              <w:keepNext/>
              <w:keepLines/>
              <w:spacing w:before="20" w:after="40"/>
              <w:jc w:val="center"/>
              <w:rPr>
                <w:ins w:id="454" w:author="Zheng Xiaozhen" w:date="2018-07-12T01:32:00Z"/>
                <w:bCs/>
                <w:noProof/>
              </w:rPr>
            </w:pPr>
            <w:ins w:id="455" w:author="Zheng Xiaozhen" w:date="2018-07-12T01:32:00Z">
              <w:r>
                <w:t>0</w:t>
              </w:r>
            </w:ins>
          </w:p>
        </w:tc>
      </w:tr>
      <w:tr w:rsidR="001D4B15" w:rsidRPr="007C2158" w14:paraId="754E76E5" w14:textId="77777777" w:rsidTr="00F77171">
        <w:trPr>
          <w:cantSplit/>
          <w:ins w:id="456" w:author="Zheng Xiaozhen" w:date="2018-07-12T01:32:00Z"/>
        </w:trPr>
        <w:tc>
          <w:tcPr>
            <w:tcW w:w="7285" w:type="dxa"/>
          </w:tcPr>
          <w:p w14:paraId="3EC068D2"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57" w:author="Zheng Xiaozhen" w:date="2018-07-12T01:32:00Z"/>
                <w:noProof/>
              </w:rPr>
            </w:pPr>
            <w:ins w:id="458"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1</w:t>
              </w:r>
              <w:r>
                <w:rPr>
                  <w:bCs/>
                </w:rPr>
                <w:t xml:space="preserve"> ]</w:t>
              </w:r>
            </w:ins>
          </w:p>
        </w:tc>
        <w:tc>
          <w:tcPr>
            <w:tcW w:w="2160" w:type="dxa"/>
          </w:tcPr>
          <w:p w14:paraId="768206DE" w14:textId="77777777" w:rsidR="001D4B15" w:rsidRPr="007C2158" w:rsidRDefault="001D4B15" w:rsidP="00F77171">
            <w:pPr>
              <w:keepNext/>
              <w:keepLines/>
              <w:spacing w:before="20" w:after="40"/>
              <w:jc w:val="center"/>
              <w:rPr>
                <w:ins w:id="459" w:author="Zheng Xiaozhen" w:date="2018-07-12T01:32:00Z"/>
                <w:bCs/>
                <w:noProof/>
              </w:rPr>
            </w:pPr>
            <w:ins w:id="460" w:author="Zheng Xiaozhen" w:date="2018-07-12T01:32:00Z">
              <w:r>
                <w:t>1</w:t>
              </w:r>
            </w:ins>
          </w:p>
        </w:tc>
      </w:tr>
      <w:tr w:rsidR="001D4B15" w:rsidRPr="007C2158" w14:paraId="6C7FFE91" w14:textId="77777777" w:rsidTr="00F77171">
        <w:trPr>
          <w:cantSplit/>
          <w:ins w:id="461" w:author="Zheng Xiaozhen" w:date="2018-07-12T01:32:00Z"/>
        </w:trPr>
        <w:tc>
          <w:tcPr>
            <w:tcW w:w="7285" w:type="dxa"/>
          </w:tcPr>
          <w:p w14:paraId="5E341FF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62" w:author="Zheng Xiaozhen" w:date="2018-07-12T01:32:00Z"/>
                <w:bCs/>
                <w:noProof/>
              </w:rPr>
            </w:pPr>
            <w:ins w:id="463" w:author="Zheng Xiaozhen" w:date="2018-07-12T01:32:00Z">
              <w:r>
                <w:rPr>
                  <w:bCs/>
                  <w:noProof/>
                </w:rPr>
                <w:t>ar</w:t>
              </w:r>
              <w:r w:rsidRPr="00973A23">
                <w:rPr>
                  <w:bCs/>
                  <w:noProof/>
                </w:rPr>
                <w:t>_</w:t>
              </w:r>
              <w:r>
                <w:rPr>
                  <w:bCs/>
                  <w:noProof/>
                </w:rPr>
                <w:t>object</w:t>
              </w:r>
              <w:r w:rsidRPr="00973A23">
                <w:rPr>
                  <w:bCs/>
                  <w:noProof/>
                </w:rPr>
                <w:t>_label_idc</w:t>
              </w:r>
              <w:r>
                <w:rPr>
                  <w:bCs/>
                  <w:noProof/>
                </w:rPr>
                <w:t>[ 2</w:t>
              </w:r>
              <w:r>
                <w:rPr>
                  <w:bCs/>
                </w:rPr>
                <w:t xml:space="preserve"> ]</w:t>
              </w:r>
            </w:ins>
          </w:p>
        </w:tc>
        <w:tc>
          <w:tcPr>
            <w:tcW w:w="2160" w:type="dxa"/>
          </w:tcPr>
          <w:p w14:paraId="10BAE215" w14:textId="77777777" w:rsidR="001D4B15" w:rsidRDefault="001D4B15" w:rsidP="00F77171">
            <w:pPr>
              <w:keepNext/>
              <w:keepLines/>
              <w:spacing w:before="20" w:after="40"/>
              <w:jc w:val="center"/>
              <w:rPr>
                <w:ins w:id="464" w:author="Zheng Xiaozhen" w:date="2018-07-12T01:32:00Z"/>
                <w:rFonts w:hint="eastAsia"/>
                <w:lang w:eastAsia="zh-CN"/>
              </w:rPr>
            </w:pPr>
            <w:ins w:id="465" w:author="Zheng Xiaozhen" w:date="2018-07-12T01:32:00Z">
              <w:r>
                <w:rPr>
                  <w:rFonts w:hint="eastAsia"/>
                  <w:lang w:eastAsia="zh-CN"/>
                </w:rPr>
                <w:t>2</w:t>
              </w:r>
            </w:ins>
          </w:p>
        </w:tc>
      </w:tr>
      <w:tr w:rsidR="001D4B15" w:rsidRPr="007C2158" w14:paraId="0679E206" w14:textId="77777777" w:rsidTr="00F77171">
        <w:trPr>
          <w:cantSplit/>
          <w:ins w:id="466" w:author="Zheng Xiaozhen" w:date="2018-07-12T01:32:00Z"/>
        </w:trPr>
        <w:tc>
          <w:tcPr>
            <w:tcW w:w="7285" w:type="dxa"/>
          </w:tcPr>
          <w:p w14:paraId="0555F0B3"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67" w:author="Zheng Xiaozhen" w:date="2018-07-12T01:32:00Z"/>
                <w:bCs/>
                <w:noProof/>
              </w:rPr>
            </w:pPr>
            <w:ins w:id="468" w:author="Zheng Xiaozhen" w:date="2018-07-12T01:32:00Z">
              <w:r>
                <w:rPr>
                  <w:bCs/>
                  <w:noProof/>
                </w:rPr>
                <w:t>ar</w:t>
              </w:r>
              <w:r w:rsidRPr="00343B63">
                <w:rPr>
                  <w:bCs/>
                  <w:noProof/>
                </w:rPr>
                <w:t>_</w:t>
              </w:r>
              <w:r>
                <w:rPr>
                  <w:bCs/>
                  <w:noProof/>
                </w:rPr>
                <w:t>object</w:t>
              </w:r>
              <w:r w:rsidRPr="00343B63">
                <w:rPr>
                  <w:bCs/>
                  <w:noProof/>
                </w:rPr>
                <w:t>_label_idc</w:t>
              </w:r>
              <w:r>
                <w:rPr>
                  <w:bCs/>
                  <w:noProof/>
                </w:rPr>
                <w:t xml:space="preserve">[ </w:t>
              </w:r>
              <w:r>
                <w:rPr>
                  <w:noProof/>
                </w:rPr>
                <w:t>3</w:t>
              </w:r>
              <w:r>
                <w:rPr>
                  <w:bCs/>
                </w:rPr>
                <w:t xml:space="preserve"> ]</w:t>
              </w:r>
            </w:ins>
          </w:p>
        </w:tc>
        <w:tc>
          <w:tcPr>
            <w:tcW w:w="2160" w:type="dxa"/>
          </w:tcPr>
          <w:p w14:paraId="4CFFA56B" w14:textId="77777777" w:rsidR="001D4B15" w:rsidRDefault="001D4B15" w:rsidP="00F77171">
            <w:pPr>
              <w:keepNext/>
              <w:keepLines/>
              <w:spacing w:before="20" w:after="40"/>
              <w:jc w:val="center"/>
              <w:rPr>
                <w:ins w:id="469" w:author="Zheng Xiaozhen" w:date="2018-07-12T01:32:00Z"/>
                <w:rFonts w:hint="eastAsia"/>
                <w:lang w:eastAsia="zh-CN"/>
              </w:rPr>
            </w:pPr>
            <w:ins w:id="470" w:author="Zheng Xiaozhen" w:date="2018-07-12T01:32:00Z">
              <w:r>
                <w:rPr>
                  <w:rFonts w:hint="eastAsia"/>
                  <w:lang w:eastAsia="zh-CN"/>
                </w:rPr>
                <w:t>3</w:t>
              </w:r>
            </w:ins>
          </w:p>
        </w:tc>
      </w:tr>
      <w:tr w:rsidR="001D4B15" w:rsidRPr="007C2158" w14:paraId="20E664E3" w14:textId="77777777" w:rsidTr="00F77171">
        <w:trPr>
          <w:cantSplit/>
          <w:ins w:id="471" w:author="Zheng Xiaozhen" w:date="2018-07-12T01:32:00Z"/>
        </w:trPr>
        <w:tc>
          <w:tcPr>
            <w:tcW w:w="7285" w:type="dxa"/>
          </w:tcPr>
          <w:p w14:paraId="0CE0C617" w14:textId="77777777" w:rsidR="001D4B15" w:rsidRPr="00973A23"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72" w:author="Zheng Xiaozhen" w:date="2018-07-12T01:32:00Z"/>
                <w:bCs/>
                <w:noProof/>
              </w:rPr>
            </w:pPr>
            <w:ins w:id="473" w:author="Zheng Xiaozhen" w:date="2018-07-12T01:32:00Z">
              <w:r>
                <w:rPr>
                  <w:bCs/>
                  <w:noProof/>
                </w:rPr>
                <w:t>ar</w:t>
              </w:r>
              <w:r w:rsidRPr="00973A23">
                <w:rPr>
                  <w:noProof/>
                </w:rPr>
                <w:t>_</w:t>
              </w:r>
              <w:r>
                <w:rPr>
                  <w:bCs/>
                  <w:noProof/>
                </w:rPr>
                <w:t>object</w:t>
              </w:r>
              <w:r w:rsidRPr="00973A23">
                <w:rPr>
                  <w:bCs/>
                  <w:noProof/>
                </w:rPr>
                <w:t>_to</w:t>
              </w:r>
              <w:r>
                <w:rPr>
                  <w:bCs/>
                  <w:noProof/>
                </w:rPr>
                <w:t xml:space="preserve">p, </w:t>
              </w:r>
              <w:r>
                <w:rPr>
                  <w:bCs/>
                </w:rPr>
                <w:t>left, width, height[ 0 ]</w:t>
              </w:r>
            </w:ins>
          </w:p>
        </w:tc>
        <w:tc>
          <w:tcPr>
            <w:tcW w:w="2160" w:type="dxa"/>
          </w:tcPr>
          <w:p w14:paraId="261C25E4" w14:textId="77777777" w:rsidR="001D4B15" w:rsidRPr="007C2158" w:rsidRDefault="001D4B15" w:rsidP="00F77171">
            <w:pPr>
              <w:keepNext/>
              <w:keepLines/>
              <w:spacing w:before="20" w:after="40"/>
              <w:jc w:val="center"/>
              <w:rPr>
                <w:ins w:id="474" w:author="Zheng Xiaozhen" w:date="2018-07-12T01:32:00Z"/>
              </w:rPr>
            </w:pPr>
            <w:ins w:id="475" w:author="Zheng Xiaozhen" w:date="2018-07-12T01:32:00Z">
              <w:r>
                <w:t>BB_A</w:t>
              </w:r>
            </w:ins>
          </w:p>
        </w:tc>
      </w:tr>
      <w:tr w:rsidR="001D4B15" w:rsidRPr="007C2158" w14:paraId="23C5F286" w14:textId="77777777" w:rsidTr="00F77171">
        <w:trPr>
          <w:cantSplit/>
          <w:ins w:id="476" w:author="Zheng Xiaozhen" w:date="2018-07-12T01:32:00Z"/>
        </w:trPr>
        <w:tc>
          <w:tcPr>
            <w:tcW w:w="7285" w:type="dxa"/>
          </w:tcPr>
          <w:p w14:paraId="41B90FC3" w14:textId="77777777" w:rsidR="001D4B15" w:rsidRPr="007C2158"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77" w:author="Zheng Xiaozhen" w:date="2018-07-12T01:32:00Z"/>
                <w:b/>
                <w:bCs/>
                <w:noProof/>
              </w:rPr>
            </w:pPr>
            <w:ins w:id="478" w:author="Zheng Xiaozhen" w:date="2018-07-12T01:32:00Z">
              <w:r>
                <w:rPr>
                  <w:bCs/>
                  <w:noProof/>
                </w:rPr>
                <w:t>ar</w:t>
              </w:r>
              <w:r w:rsidRPr="00343B63">
                <w:rPr>
                  <w:noProof/>
                </w:rPr>
                <w:t>_</w:t>
              </w:r>
              <w:r>
                <w:rPr>
                  <w:bCs/>
                  <w:noProof/>
                </w:rPr>
                <w:t xml:space="preserve">object_top, </w:t>
              </w:r>
              <w:r>
                <w:rPr>
                  <w:bCs/>
                </w:rPr>
                <w:t>left, width, height[ 1 ]</w:t>
              </w:r>
            </w:ins>
          </w:p>
        </w:tc>
        <w:tc>
          <w:tcPr>
            <w:tcW w:w="2160" w:type="dxa"/>
          </w:tcPr>
          <w:p w14:paraId="739E87A0" w14:textId="77777777" w:rsidR="001D4B15" w:rsidRPr="007C2158" w:rsidRDefault="001D4B15" w:rsidP="00F77171">
            <w:pPr>
              <w:keepNext/>
              <w:keepLines/>
              <w:spacing w:before="20" w:after="40"/>
              <w:jc w:val="center"/>
              <w:rPr>
                <w:ins w:id="479" w:author="Zheng Xiaozhen" w:date="2018-07-12T01:32:00Z"/>
                <w:bCs/>
                <w:noProof/>
              </w:rPr>
            </w:pPr>
            <w:ins w:id="480" w:author="Zheng Xiaozhen" w:date="2018-07-12T01:32:00Z">
              <w:r>
                <w:t>BB_B</w:t>
              </w:r>
            </w:ins>
          </w:p>
        </w:tc>
      </w:tr>
      <w:tr w:rsidR="001D4B15" w:rsidRPr="007C2158" w14:paraId="559E537F" w14:textId="77777777" w:rsidTr="00F77171">
        <w:trPr>
          <w:cantSplit/>
          <w:ins w:id="481" w:author="Zheng Xiaozhen" w:date="2018-07-12T01:32:00Z"/>
        </w:trPr>
        <w:tc>
          <w:tcPr>
            <w:tcW w:w="7285" w:type="dxa"/>
          </w:tcPr>
          <w:p w14:paraId="7BF5B9A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82" w:author="Zheng Xiaozhen" w:date="2018-07-12T01:32:00Z"/>
                <w:rFonts w:hint="eastAsia"/>
                <w:bCs/>
                <w:noProof/>
                <w:lang w:eastAsia="zh-CN"/>
              </w:rPr>
            </w:pPr>
            <w:ins w:id="483" w:author="Zheng Xiaozhen" w:date="2018-07-12T01:32:00Z">
              <w:r>
                <w:rPr>
                  <w:bCs/>
                  <w:noProof/>
                  <w:lang w:eastAsia="zh-CN"/>
                </w:rPr>
                <w:t>mask[1]</w:t>
              </w:r>
            </w:ins>
          </w:p>
        </w:tc>
        <w:tc>
          <w:tcPr>
            <w:tcW w:w="2160" w:type="dxa"/>
          </w:tcPr>
          <w:p w14:paraId="1CDFED46" w14:textId="77777777" w:rsidR="001D4B15" w:rsidRDefault="001D4B15" w:rsidP="00F77171">
            <w:pPr>
              <w:keepNext/>
              <w:keepLines/>
              <w:spacing w:before="20" w:after="40"/>
              <w:jc w:val="center"/>
              <w:rPr>
                <w:ins w:id="484" w:author="Zheng Xiaozhen" w:date="2018-07-12T01:32:00Z"/>
                <w:rFonts w:hint="eastAsia"/>
                <w:lang w:eastAsia="zh-CN"/>
              </w:rPr>
            </w:pPr>
            <w:ins w:id="485" w:author="Zheng Xiaozhen" w:date="2018-07-12T01:32:00Z">
              <w:r>
                <w:rPr>
                  <w:lang w:eastAsia="zh-CN"/>
                </w:rPr>
                <w:t>car1’s mask</w:t>
              </w:r>
            </w:ins>
          </w:p>
        </w:tc>
      </w:tr>
      <w:tr w:rsidR="001D4B15" w:rsidRPr="007C2158" w14:paraId="1C620717" w14:textId="77777777" w:rsidTr="00F77171">
        <w:trPr>
          <w:cantSplit/>
          <w:ins w:id="486" w:author="Zheng Xiaozhen" w:date="2018-07-12T01:32:00Z"/>
        </w:trPr>
        <w:tc>
          <w:tcPr>
            <w:tcW w:w="7285" w:type="dxa"/>
          </w:tcPr>
          <w:p w14:paraId="35F60A66"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87" w:author="Zheng Xiaozhen" w:date="2018-07-12T01:32:00Z"/>
                <w:bCs/>
                <w:noProof/>
              </w:rPr>
            </w:pPr>
            <w:ins w:id="488" w:author="Zheng Xiaozhen" w:date="2018-07-12T01:32:00Z">
              <w:r>
                <w:rPr>
                  <w:bCs/>
                  <w:noProof/>
                </w:rPr>
                <w:t>ar</w:t>
              </w:r>
              <w:r w:rsidRPr="00343B63">
                <w:rPr>
                  <w:noProof/>
                </w:rPr>
                <w:t>_</w:t>
              </w:r>
              <w:r>
                <w:rPr>
                  <w:bCs/>
                  <w:noProof/>
                </w:rPr>
                <w:t xml:space="preserve">object_top, </w:t>
              </w:r>
              <w:r>
                <w:rPr>
                  <w:bCs/>
                </w:rPr>
                <w:t>left, width, height[ 2 ]</w:t>
              </w:r>
            </w:ins>
          </w:p>
        </w:tc>
        <w:tc>
          <w:tcPr>
            <w:tcW w:w="2160" w:type="dxa"/>
          </w:tcPr>
          <w:p w14:paraId="3AF9CE09" w14:textId="77777777" w:rsidR="001D4B15" w:rsidRDefault="001D4B15" w:rsidP="00F77171">
            <w:pPr>
              <w:keepNext/>
              <w:keepLines/>
              <w:spacing w:before="20" w:after="40"/>
              <w:jc w:val="center"/>
              <w:rPr>
                <w:ins w:id="489" w:author="Zheng Xiaozhen" w:date="2018-07-12T01:32:00Z"/>
              </w:rPr>
            </w:pPr>
            <w:ins w:id="490" w:author="Zheng Xiaozhen" w:date="2018-07-12T01:32:00Z">
              <w:r>
                <w:t>BB_E</w:t>
              </w:r>
            </w:ins>
          </w:p>
        </w:tc>
      </w:tr>
      <w:tr w:rsidR="001D4B15" w:rsidRPr="007C2158" w14:paraId="743CD3D2" w14:textId="77777777" w:rsidTr="00F77171">
        <w:trPr>
          <w:cantSplit/>
          <w:ins w:id="491" w:author="Zheng Xiaozhen" w:date="2018-07-12T01:32:00Z"/>
        </w:trPr>
        <w:tc>
          <w:tcPr>
            <w:tcW w:w="7285" w:type="dxa"/>
          </w:tcPr>
          <w:p w14:paraId="77B6AC55" w14:textId="77777777" w:rsidR="001D4B15" w:rsidRDefault="001D4B15" w:rsidP="00F7717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492" w:author="Zheng Xiaozhen" w:date="2018-07-12T01:32:00Z"/>
                <w:bCs/>
                <w:noProof/>
                <w:lang w:eastAsia="zh-CN"/>
              </w:rPr>
            </w:pPr>
            <w:ins w:id="493" w:author="Zheng Xiaozhen" w:date="2018-07-12T01:32:00Z">
              <w:r>
                <w:rPr>
                  <w:bCs/>
                  <w:noProof/>
                </w:rPr>
                <w:t>ar</w:t>
              </w:r>
              <w:r w:rsidRPr="00343B63">
                <w:rPr>
                  <w:noProof/>
                </w:rPr>
                <w:t>_</w:t>
              </w:r>
              <w:r>
                <w:rPr>
                  <w:bCs/>
                  <w:noProof/>
                </w:rPr>
                <w:t xml:space="preserve">object_top, </w:t>
              </w:r>
              <w:r>
                <w:rPr>
                  <w:bCs/>
                </w:rPr>
                <w:t>left, width, height[ 3 ]</w:t>
              </w:r>
            </w:ins>
          </w:p>
        </w:tc>
        <w:tc>
          <w:tcPr>
            <w:tcW w:w="2160" w:type="dxa"/>
          </w:tcPr>
          <w:p w14:paraId="35FE34D0" w14:textId="77777777" w:rsidR="001D4B15" w:rsidRDefault="001D4B15" w:rsidP="00F77171">
            <w:pPr>
              <w:keepNext/>
              <w:keepLines/>
              <w:spacing w:before="20" w:after="40"/>
              <w:jc w:val="center"/>
              <w:rPr>
                <w:ins w:id="494" w:author="Zheng Xiaozhen" w:date="2018-07-12T01:32:00Z"/>
                <w:lang w:eastAsia="zh-CN"/>
              </w:rPr>
            </w:pPr>
            <w:ins w:id="495" w:author="Zheng Xiaozhen" w:date="2018-07-12T01:32:00Z">
              <w:r>
                <w:t>BB_D</w:t>
              </w:r>
            </w:ins>
          </w:p>
        </w:tc>
      </w:tr>
    </w:tbl>
    <w:p w14:paraId="0B195496" w14:textId="77777777" w:rsidR="001D4B15" w:rsidRPr="004B00FB" w:rsidRDefault="001D4B15" w:rsidP="009234A5">
      <w:pPr>
        <w:rPr>
          <w:rFonts w:eastAsia="等线" w:hint="eastAsia"/>
          <w:sz w:val="20"/>
          <w:lang w:eastAsia="zh-CN"/>
        </w:rPr>
      </w:pPr>
    </w:p>
    <w:p w14:paraId="02B8F205" w14:textId="0CEB0E85" w:rsidR="008B4957" w:rsidRDefault="008B4957" w:rsidP="008B4957">
      <w:pPr>
        <w:pStyle w:val="1"/>
        <w:rPr>
          <w:lang w:val="en-CA" w:eastAsia="ko-KR"/>
        </w:rPr>
      </w:pPr>
      <w:r>
        <w:rPr>
          <w:rFonts w:hint="eastAsia"/>
          <w:lang w:val="en-CA" w:eastAsia="ko-KR"/>
        </w:rPr>
        <w:t>References</w:t>
      </w:r>
    </w:p>
    <w:p w14:paraId="28D32499" w14:textId="3736A5FD" w:rsidR="008B4957" w:rsidRDefault="00CF4AA3" w:rsidP="009234A5">
      <w:pPr>
        <w:rPr>
          <w:szCs w:val="22"/>
          <w:lang w:eastAsia="ko-KR"/>
        </w:rPr>
      </w:pPr>
      <w:r>
        <w:rPr>
          <w:rFonts w:hint="eastAsia"/>
          <w:szCs w:val="22"/>
          <w:lang w:val="en-CA" w:eastAsia="ko-KR"/>
        </w:rPr>
        <w:t xml:space="preserve">[1] </w:t>
      </w:r>
      <w:r w:rsidR="006523CC" w:rsidRPr="006523CC">
        <w:rPr>
          <w:szCs w:val="22"/>
          <w:lang w:val="en-CA" w:eastAsia="ko-KR"/>
        </w:rPr>
        <w:t xml:space="preserve">J. Boyce, P. </w:t>
      </w:r>
      <w:proofErr w:type="spellStart"/>
      <w:r w:rsidR="006523CC" w:rsidRPr="006523CC">
        <w:rPr>
          <w:szCs w:val="22"/>
          <w:lang w:val="en-CA" w:eastAsia="ko-KR"/>
        </w:rPr>
        <w:t>Guruva</w:t>
      </w:r>
      <w:proofErr w:type="spellEnd"/>
      <w:r w:rsidR="006523CC" w:rsidRPr="006523CC">
        <w:rPr>
          <w:szCs w:val="22"/>
          <w:lang w:val="en-CA" w:eastAsia="ko-KR"/>
        </w:rPr>
        <w:t xml:space="preserve"> </w:t>
      </w:r>
      <w:proofErr w:type="spellStart"/>
      <w:r w:rsidR="006523CC" w:rsidRPr="006523CC">
        <w:rPr>
          <w:szCs w:val="22"/>
          <w:lang w:val="en-CA" w:eastAsia="ko-KR"/>
        </w:rPr>
        <w:t>reddiar</w:t>
      </w:r>
      <w:proofErr w:type="spellEnd"/>
      <w:r w:rsidR="006523CC">
        <w:rPr>
          <w:szCs w:val="22"/>
          <w:lang w:val="en-CA" w:eastAsia="ko-KR"/>
        </w:rPr>
        <w:t xml:space="preserve">, </w:t>
      </w:r>
      <w:r w:rsidR="008B4957">
        <w:rPr>
          <w:rFonts w:hint="eastAsia"/>
          <w:szCs w:val="22"/>
          <w:lang w:val="en-CA" w:eastAsia="ko-KR"/>
        </w:rPr>
        <w:t>JCTVC-AE</w:t>
      </w:r>
      <w:r w:rsidR="006523CC">
        <w:rPr>
          <w:szCs w:val="22"/>
          <w:lang w:val="en-CA" w:eastAsia="ko-KR"/>
        </w:rPr>
        <w:t>0027</w:t>
      </w:r>
      <w:r w:rsidR="008B4957">
        <w:rPr>
          <w:rFonts w:hint="eastAsia"/>
          <w:szCs w:val="22"/>
          <w:lang w:val="en-CA" w:eastAsia="ko-KR"/>
        </w:rPr>
        <w:t xml:space="preserve">, </w:t>
      </w:r>
      <w:r w:rsidR="008B4957">
        <w:rPr>
          <w:szCs w:val="22"/>
          <w:lang w:val="en-CA" w:eastAsia="ko-KR"/>
        </w:rPr>
        <w:t>“</w:t>
      </w:r>
      <w:r w:rsidR="006523CC" w:rsidRPr="006523CC">
        <w:rPr>
          <w:szCs w:val="22"/>
          <w:lang w:val="en-CA" w:eastAsia="ko-KR"/>
        </w:rPr>
        <w:t>Object tracking SEI message</w:t>
      </w:r>
      <w:r w:rsidR="008B4957">
        <w:rPr>
          <w:szCs w:val="22"/>
          <w:lang w:val="en-CA" w:eastAsia="ko-KR"/>
        </w:rPr>
        <w:t>”</w:t>
      </w:r>
      <w:r w:rsidR="008B4957">
        <w:rPr>
          <w:rFonts w:hint="eastAsia"/>
          <w:szCs w:val="22"/>
          <w:lang w:val="en-CA" w:eastAsia="ko-KR"/>
        </w:rPr>
        <w:t xml:space="preserve">, </w:t>
      </w:r>
      <w:r w:rsidR="008B4957">
        <w:rPr>
          <w:rFonts w:hint="eastAsia"/>
          <w:szCs w:val="22"/>
          <w:lang w:eastAsia="ko-KR"/>
        </w:rPr>
        <w:t xml:space="preserve">April, 2018, San Diego, US. </w:t>
      </w:r>
    </w:p>
    <w:p w14:paraId="7663E15E" w14:textId="21D75C02" w:rsidR="008B4957" w:rsidRPr="00CF4AA3" w:rsidRDefault="00CF4AA3" w:rsidP="009234A5">
      <w:pPr>
        <w:rPr>
          <w:szCs w:val="22"/>
          <w:lang w:eastAsia="ko-KR"/>
        </w:rPr>
      </w:pPr>
      <w:r>
        <w:rPr>
          <w:rFonts w:hint="eastAsia"/>
          <w:szCs w:val="22"/>
          <w:lang w:eastAsia="ko-KR"/>
        </w:rPr>
        <w:t xml:space="preserve">[2] </w:t>
      </w:r>
      <w:r w:rsidR="00E356E2" w:rsidRPr="00E356E2">
        <w:rPr>
          <w:szCs w:val="22"/>
          <w:lang w:eastAsia="ko-KR"/>
        </w:rPr>
        <w:t>J. Boyce, Y.-K. Wang, G. J. Sullivan</w:t>
      </w:r>
      <w:r w:rsidR="00E356E2">
        <w:rPr>
          <w:szCs w:val="22"/>
          <w:lang w:eastAsia="ko-KR"/>
        </w:rPr>
        <w:t>, JCTVC-AE1012</w:t>
      </w:r>
      <w:r w:rsidR="001255E7">
        <w:rPr>
          <w:rFonts w:hint="eastAsia"/>
          <w:szCs w:val="22"/>
          <w:lang w:eastAsia="ko-KR"/>
        </w:rPr>
        <w:t xml:space="preserve">, </w:t>
      </w:r>
      <w:r>
        <w:rPr>
          <w:szCs w:val="22"/>
          <w:lang w:eastAsia="ko-KR"/>
        </w:rPr>
        <w:t>“</w:t>
      </w:r>
      <w:r w:rsidR="00E356E2" w:rsidRPr="00E356E2">
        <w:rPr>
          <w:szCs w:val="22"/>
          <w:lang w:eastAsia="ko-KR"/>
        </w:rPr>
        <w:t>Annotated Regions SEI message for HEVC (Draft 1)</w:t>
      </w:r>
      <w:r>
        <w:rPr>
          <w:szCs w:val="22"/>
          <w:lang w:eastAsia="ko-KR"/>
        </w:rPr>
        <w:t>”</w:t>
      </w:r>
      <w:r>
        <w:rPr>
          <w:rFonts w:hint="eastAsia"/>
          <w:szCs w:val="22"/>
          <w:lang w:eastAsia="ko-KR"/>
        </w:rPr>
        <w:t xml:space="preserve">, </w:t>
      </w:r>
      <w:r w:rsidR="00E356E2">
        <w:rPr>
          <w:rFonts w:hint="eastAsia"/>
          <w:szCs w:val="22"/>
          <w:lang w:eastAsia="ko-KR"/>
        </w:rPr>
        <w:t>April, 2018, San Diego, US.</w:t>
      </w:r>
    </w:p>
    <w:p w14:paraId="4EBF97D7" w14:textId="77777777" w:rsidR="001F2594" w:rsidRPr="005B217D" w:rsidRDefault="001F2594" w:rsidP="00E11923">
      <w:pPr>
        <w:pStyle w:val="1"/>
        <w:rPr>
          <w:lang w:val="en-CA"/>
        </w:rPr>
      </w:pPr>
      <w:r w:rsidRPr="005B217D">
        <w:rPr>
          <w:lang w:val="en-CA"/>
        </w:rPr>
        <w:t>Patent rights declaration</w:t>
      </w:r>
      <w:r w:rsidR="00B94B06" w:rsidRPr="005B217D">
        <w:rPr>
          <w:lang w:val="en-CA"/>
        </w:rPr>
        <w:t>(s)</w:t>
      </w:r>
    </w:p>
    <w:p w14:paraId="0618A025" w14:textId="5E6752E4" w:rsidR="007F1F8B" w:rsidRPr="005B217D" w:rsidRDefault="004C7796" w:rsidP="009234A5">
      <w:pPr>
        <w:rPr>
          <w:szCs w:val="22"/>
          <w:lang w:val="en-CA"/>
        </w:rPr>
      </w:pPr>
      <w:r>
        <w:rPr>
          <w:b/>
          <w:szCs w:val="22"/>
          <w:lang w:val="en-CA" w:eastAsia="ko-KR"/>
        </w:rPr>
        <w:t>SZ DJI Technology Co., Ltd</w:t>
      </w:r>
      <w:r w:rsidR="008B4957" w:rsidRPr="0023536E">
        <w:rPr>
          <w:rFonts w:hint="eastAsia"/>
          <w:b/>
          <w:szCs w:val="22"/>
          <w:lang w:val="en-CA" w:eastAsia="ko-KR"/>
        </w:rPr>
        <w:t xml:space="preserve"> </w:t>
      </w:r>
      <w:r w:rsidR="001F2594" w:rsidRPr="0023536E">
        <w:rPr>
          <w:b/>
          <w:szCs w:val="22"/>
          <w:lang w:val="en-CA"/>
        </w:rPr>
        <w:t xml:space="preserve">may have </w:t>
      </w:r>
      <w:r w:rsidR="0098551D" w:rsidRPr="0023536E">
        <w:rPr>
          <w:b/>
          <w:szCs w:val="22"/>
          <w:lang w:val="en-CA"/>
        </w:rPr>
        <w:t>current or pending</w:t>
      </w:r>
      <w:r w:rsidR="001F2594" w:rsidRPr="0023536E">
        <w:rPr>
          <w:b/>
          <w:szCs w:val="22"/>
          <w:lang w:val="en-CA"/>
        </w:rPr>
        <w:t xml:space="preserve"> </w:t>
      </w:r>
      <w:r w:rsidR="0098551D" w:rsidRPr="0023536E">
        <w:rPr>
          <w:b/>
          <w:szCs w:val="22"/>
          <w:lang w:val="en-CA"/>
        </w:rPr>
        <w:t xml:space="preserve">patent rights </w:t>
      </w:r>
      <w:r w:rsidR="001F2594" w:rsidRPr="0023536E">
        <w:rPr>
          <w:b/>
          <w:szCs w:val="22"/>
          <w:lang w:val="en-CA"/>
        </w:rPr>
        <w:t xml:space="preserve">relating to the technology described </w:t>
      </w:r>
      <w:r w:rsidR="002F164D" w:rsidRPr="0023536E">
        <w:rPr>
          <w:b/>
          <w:szCs w:val="22"/>
          <w:lang w:val="en-CA"/>
        </w:rPr>
        <w:t xml:space="preserve">in </w:t>
      </w:r>
      <w:r w:rsidR="001F2594" w:rsidRPr="0023536E">
        <w:rPr>
          <w:b/>
          <w:szCs w:val="22"/>
          <w:lang w:val="en-CA"/>
        </w:rPr>
        <w:t>this contribution and, conditioned on reciprocity</w:t>
      </w:r>
      <w:r w:rsidR="001F2594" w:rsidRPr="005B217D">
        <w:rPr>
          <w:b/>
          <w:szCs w:val="22"/>
          <w:lang w:val="en-CA"/>
        </w:rPr>
        <w:t>,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12F73" w14:textId="77777777" w:rsidR="003D12EA" w:rsidRDefault="003D12EA">
      <w:r>
        <w:separator/>
      </w:r>
    </w:p>
  </w:endnote>
  <w:endnote w:type="continuationSeparator" w:id="0">
    <w:p w14:paraId="1FA3D664" w14:textId="77777777" w:rsidR="003D12EA" w:rsidRDefault="003D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270C645" w:rsidR="000000C8" w:rsidRPr="00806DFE" w:rsidRDefault="000000C8"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23536E">
      <w:rPr>
        <w:rStyle w:val="a5"/>
        <w:noProof/>
      </w:rPr>
      <w:t>2</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1D4B15">
      <w:rPr>
        <w:rStyle w:val="a5"/>
        <w:noProof/>
      </w:rPr>
      <w:t>2018-07-06</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4ACA8" w14:textId="77777777" w:rsidR="003D12EA" w:rsidRDefault="003D12EA">
      <w:r>
        <w:separator/>
      </w:r>
    </w:p>
  </w:footnote>
  <w:footnote w:type="continuationSeparator" w:id="0">
    <w:p w14:paraId="7A8D59B6" w14:textId="77777777" w:rsidR="003D12EA" w:rsidRDefault="003D1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D08D6"/>
    <w:multiLevelType w:val="hybridMultilevel"/>
    <w:tmpl w:val="8350F868"/>
    <w:lvl w:ilvl="0" w:tplc="1222091A">
      <w:start w:val="4"/>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9C74DD"/>
    <w:multiLevelType w:val="hybridMultilevel"/>
    <w:tmpl w:val="89F4D5B2"/>
    <w:lvl w:ilvl="0" w:tplc="D17C244A">
      <w:start w:val="4"/>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13">
    <w:abstractNumId w:val="3"/>
  </w:num>
  <w:num w:numId="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heng Xiaozhen">
    <w15:presenceInfo w15:providerId="Windows Live" w15:userId="1b073a22092bba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00C8"/>
    <w:rsid w:val="0001488C"/>
    <w:rsid w:val="0001553A"/>
    <w:rsid w:val="00023A2A"/>
    <w:rsid w:val="000308A3"/>
    <w:rsid w:val="000458BC"/>
    <w:rsid w:val="00045C41"/>
    <w:rsid w:val="00046C03"/>
    <w:rsid w:val="00051457"/>
    <w:rsid w:val="000614CC"/>
    <w:rsid w:val="00065039"/>
    <w:rsid w:val="0007614F"/>
    <w:rsid w:val="000B0C0F"/>
    <w:rsid w:val="000B1C6B"/>
    <w:rsid w:val="000B4FF9"/>
    <w:rsid w:val="000C09AC"/>
    <w:rsid w:val="000C3646"/>
    <w:rsid w:val="000E00F3"/>
    <w:rsid w:val="000F1148"/>
    <w:rsid w:val="000F158C"/>
    <w:rsid w:val="000F2A36"/>
    <w:rsid w:val="000F6C4F"/>
    <w:rsid w:val="00102F3D"/>
    <w:rsid w:val="00124E38"/>
    <w:rsid w:val="001255E7"/>
    <w:rsid w:val="0012580B"/>
    <w:rsid w:val="00131F90"/>
    <w:rsid w:val="0013526E"/>
    <w:rsid w:val="00143739"/>
    <w:rsid w:val="00146152"/>
    <w:rsid w:val="00154377"/>
    <w:rsid w:val="00154CF6"/>
    <w:rsid w:val="00160CAC"/>
    <w:rsid w:val="00165B71"/>
    <w:rsid w:val="00171371"/>
    <w:rsid w:val="00175A24"/>
    <w:rsid w:val="0018104A"/>
    <w:rsid w:val="00187E58"/>
    <w:rsid w:val="00194927"/>
    <w:rsid w:val="001A297E"/>
    <w:rsid w:val="001A368E"/>
    <w:rsid w:val="001A69EB"/>
    <w:rsid w:val="001A7329"/>
    <w:rsid w:val="001A792F"/>
    <w:rsid w:val="001B4E28"/>
    <w:rsid w:val="001C16B9"/>
    <w:rsid w:val="001C3525"/>
    <w:rsid w:val="001C3AFB"/>
    <w:rsid w:val="001C6A9F"/>
    <w:rsid w:val="001D1BD2"/>
    <w:rsid w:val="001D4B15"/>
    <w:rsid w:val="001E02BE"/>
    <w:rsid w:val="001E3B37"/>
    <w:rsid w:val="001F2594"/>
    <w:rsid w:val="002055A6"/>
    <w:rsid w:val="00206460"/>
    <w:rsid w:val="002069B4"/>
    <w:rsid w:val="00215DFC"/>
    <w:rsid w:val="002212DF"/>
    <w:rsid w:val="00222CD4"/>
    <w:rsid w:val="00225016"/>
    <w:rsid w:val="002264A6"/>
    <w:rsid w:val="00227BA7"/>
    <w:rsid w:val="0023011C"/>
    <w:rsid w:val="0023536E"/>
    <w:rsid w:val="002375C1"/>
    <w:rsid w:val="002403F4"/>
    <w:rsid w:val="00263398"/>
    <w:rsid w:val="00266F06"/>
    <w:rsid w:val="00275BCF"/>
    <w:rsid w:val="00291E36"/>
    <w:rsid w:val="00292257"/>
    <w:rsid w:val="002A54E0"/>
    <w:rsid w:val="002B1595"/>
    <w:rsid w:val="002B191D"/>
    <w:rsid w:val="002D0AF6"/>
    <w:rsid w:val="002D16A2"/>
    <w:rsid w:val="002F164D"/>
    <w:rsid w:val="00306206"/>
    <w:rsid w:val="00317D85"/>
    <w:rsid w:val="003217CF"/>
    <w:rsid w:val="00327C56"/>
    <w:rsid w:val="003315A1"/>
    <w:rsid w:val="003373EC"/>
    <w:rsid w:val="00342FF4"/>
    <w:rsid w:val="00346148"/>
    <w:rsid w:val="003633FD"/>
    <w:rsid w:val="003669EA"/>
    <w:rsid w:val="003706CC"/>
    <w:rsid w:val="00377710"/>
    <w:rsid w:val="003811E9"/>
    <w:rsid w:val="003862ED"/>
    <w:rsid w:val="003A0B74"/>
    <w:rsid w:val="003A231B"/>
    <w:rsid w:val="003A2D8E"/>
    <w:rsid w:val="003A7CE6"/>
    <w:rsid w:val="003C20E4"/>
    <w:rsid w:val="003D12EA"/>
    <w:rsid w:val="003D6342"/>
    <w:rsid w:val="003E6F90"/>
    <w:rsid w:val="003F5D0F"/>
    <w:rsid w:val="003F7352"/>
    <w:rsid w:val="00414101"/>
    <w:rsid w:val="004234F0"/>
    <w:rsid w:val="00433DDB"/>
    <w:rsid w:val="00437619"/>
    <w:rsid w:val="00446C55"/>
    <w:rsid w:val="00465A1E"/>
    <w:rsid w:val="0047144D"/>
    <w:rsid w:val="004870D3"/>
    <w:rsid w:val="004A2A63"/>
    <w:rsid w:val="004B00FB"/>
    <w:rsid w:val="004B210C"/>
    <w:rsid w:val="004C2E7B"/>
    <w:rsid w:val="004C7796"/>
    <w:rsid w:val="004D405F"/>
    <w:rsid w:val="004E4F4F"/>
    <w:rsid w:val="004E6789"/>
    <w:rsid w:val="004F61E3"/>
    <w:rsid w:val="00502E10"/>
    <w:rsid w:val="0051015C"/>
    <w:rsid w:val="00516CF1"/>
    <w:rsid w:val="00527A28"/>
    <w:rsid w:val="00531AE9"/>
    <w:rsid w:val="00550540"/>
    <w:rsid w:val="00550A66"/>
    <w:rsid w:val="00557496"/>
    <w:rsid w:val="00567EC7"/>
    <w:rsid w:val="00570013"/>
    <w:rsid w:val="00576541"/>
    <w:rsid w:val="005801A2"/>
    <w:rsid w:val="005952A5"/>
    <w:rsid w:val="005A1A4F"/>
    <w:rsid w:val="005A33A1"/>
    <w:rsid w:val="005A4B59"/>
    <w:rsid w:val="005B217D"/>
    <w:rsid w:val="005B5DF0"/>
    <w:rsid w:val="005C385F"/>
    <w:rsid w:val="005E1AC6"/>
    <w:rsid w:val="005E64E6"/>
    <w:rsid w:val="005F6F1B"/>
    <w:rsid w:val="005F76B5"/>
    <w:rsid w:val="00624B33"/>
    <w:rsid w:val="0063041A"/>
    <w:rsid w:val="00630AA2"/>
    <w:rsid w:val="00646707"/>
    <w:rsid w:val="00646B4E"/>
    <w:rsid w:val="006523CC"/>
    <w:rsid w:val="00657F7E"/>
    <w:rsid w:val="00662E58"/>
    <w:rsid w:val="00664DCF"/>
    <w:rsid w:val="00670790"/>
    <w:rsid w:val="00690C02"/>
    <w:rsid w:val="006B20FE"/>
    <w:rsid w:val="006B3D46"/>
    <w:rsid w:val="006C221C"/>
    <w:rsid w:val="006C5D39"/>
    <w:rsid w:val="006D6D9B"/>
    <w:rsid w:val="006E2810"/>
    <w:rsid w:val="006E5417"/>
    <w:rsid w:val="006F0C0C"/>
    <w:rsid w:val="007009F7"/>
    <w:rsid w:val="007023DE"/>
    <w:rsid w:val="00712F60"/>
    <w:rsid w:val="00720E3B"/>
    <w:rsid w:val="0074393F"/>
    <w:rsid w:val="00745F6B"/>
    <w:rsid w:val="00755276"/>
    <w:rsid w:val="0075585E"/>
    <w:rsid w:val="00770571"/>
    <w:rsid w:val="007768FF"/>
    <w:rsid w:val="007824D3"/>
    <w:rsid w:val="007845B9"/>
    <w:rsid w:val="00790ECA"/>
    <w:rsid w:val="00796EE3"/>
    <w:rsid w:val="007A7D29"/>
    <w:rsid w:val="007B4AB8"/>
    <w:rsid w:val="007D1181"/>
    <w:rsid w:val="007D2242"/>
    <w:rsid w:val="007E01A3"/>
    <w:rsid w:val="007F1F8B"/>
    <w:rsid w:val="007F67A1"/>
    <w:rsid w:val="00806DFE"/>
    <w:rsid w:val="00811C05"/>
    <w:rsid w:val="008206C8"/>
    <w:rsid w:val="00844F73"/>
    <w:rsid w:val="00855232"/>
    <w:rsid w:val="0086387C"/>
    <w:rsid w:val="00874A6C"/>
    <w:rsid w:val="00876C65"/>
    <w:rsid w:val="00887DB7"/>
    <w:rsid w:val="00894637"/>
    <w:rsid w:val="008A4B4C"/>
    <w:rsid w:val="008A4DDA"/>
    <w:rsid w:val="008B4957"/>
    <w:rsid w:val="008C239F"/>
    <w:rsid w:val="008D59CB"/>
    <w:rsid w:val="008E480C"/>
    <w:rsid w:val="00907757"/>
    <w:rsid w:val="009212B0"/>
    <w:rsid w:val="00921FA1"/>
    <w:rsid w:val="009234A5"/>
    <w:rsid w:val="00933453"/>
    <w:rsid w:val="009335AE"/>
    <w:rsid w:val="009336F7"/>
    <w:rsid w:val="0093636C"/>
    <w:rsid w:val="009374A7"/>
    <w:rsid w:val="009473F2"/>
    <w:rsid w:val="00955F6D"/>
    <w:rsid w:val="0096012B"/>
    <w:rsid w:val="00975472"/>
    <w:rsid w:val="009816BA"/>
    <w:rsid w:val="0098551D"/>
    <w:rsid w:val="0099518F"/>
    <w:rsid w:val="009A523D"/>
    <w:rsid w:val="009B02A1"/>
    <w:rsid w:val="009B24FC"/>
    <w:rsid w:val="009F496B"/>
    <w:rsid w:val="00A01439"/>
    <w:rsid w:val="00A02E61"/>
    <w:rsid w:val="00A05CFF"/>
    <w:rsid w:val="00A13048"/>
    <w:rsid w:val="00A34B0C"/>
    <w:rsid w:val="00A34C67"/>
    <w:rsid w:val="00A46843"/>
    <w:rsid w:val="00A56B97"/>
    <w:rsid w:val="00A577AA"/>
    <w:rsid w:val="00A6093D"/>
    <w:rsid w:val="00A64748"/>
    <w:rsid w:val="00A767DC"/>
    <w:rsid w:val="00A76A6D"/>
    <w:rsid w:val="00A83253"/>
    <w:rsid w:val="00AA6E84"/>
    <w:rsid w:val="00AD05A8"/>
    <w:rsid w:val="00AD3503"/>
    <w:rsid w:val="00AD577E"/>
    <w:rsid w:val="00AE341B"/>
    <w:rsid w:val="00B07CA7"/>
    <w:rsid w:val="00B11BD3"/>
    <w:rsid w:val="00B1279A"/>
    <w:rsid w:val="00B26992"/>
    <w:rsid w:val="00B4194A"/>
    <w:rsid w:val="00B44BF7"/>
    <w:rsid w:val="00B5222E"/>
    <w:rsid w:val="00B53179"/>
    <w:rsid w:val="00B600CD"/>
    <w:rsid w:val="00B61C96"/>
    <w:rsid w:val="00B73522"/>
    <w:rsid w:val="00B73A2A"/>
    <w:rsid w:val="00B81965"/>
    <w:rsid w:val="00B94B06"/>
    <w:rsid w:val="00B94C28"/>
    <w:rsid w:val="00BC10BA"/>
    <w:rsid w:val="00BC5AFD"/>
    <w:rsid w:val="00BD5566"/>
    <w:rsid w:val="00BE086E"/>
    <w:rsid w:val="00C04F43"/>
    <w:rsid w:val="00C0609D"/>
    <w:rsid w:val="00C115AB"/>
    <w:rsid w:val="00C26CCB"/>
    <w:rsid w:val="00C30249"/>
    <w:rsid w:val="00C31923"/>
    <w:rsid w:val="00C33ADC"/>
    <w:rsid w:val="00C3723B"/>
    <w:rsid w:val="00C407D5"/>
    <w:rsid w:val="00C42466"/>
    <w:rsid w:val="00C606C9"/>
    <w:rsid w:val="00C708D4"/>
    <w:rsid w:val="00C80288"/>
    <w:rsid w:val="00C84003"/>
    <w:rsid w:val="00C90650"/>
    <w:rsid w:val="00C90BA2"/>
    <w:rsid w:val="00C97D78"/>
    <w:rsid w:val="00CB300D"/>
    <w:rsid w:val="00CC2AAE"/>
    <w:rsid w:val="00CC5A42"/>
    <w:rsid w:val="00CD0EAB"/>
    <w:rsid w:val="00CD6ED4"/>
    <w:rsid w:val="00CE3559"/>
    <w:rsid w:val="00CE5E02"/>
    <w:rsid w:val="00CF34DB"/>
    <w:rsid w:val="00CF4AA3"/>
    <w:rsid w:val="00CF558F"/>
    <w:rsid w:val="00D010C0"/>
    <w:rsid w:val="00D073E2"/>
    <w:rsid w:val="00D23BB6"/>
    <w:rsid w:val="00D436B6"/>
    <w:rsid w:val="00D446EC"/>
    <w:rsid w:val="00D51BF0"/>
    <w:rsid w:val="00D55942"/>
    <w:rsid w:val="00D670A8"/>
    <w:rsid w:val="00D72B2E"/>
    <w:rsid w:val="00D77FDB"/>
    <w:rsid w:val="00D807BF"/>
    <w:rsid w:val="00D81879"/>
    <w:rsid w:val="00D82FCC"/>
    <w:rsid w:val="00DA17FC"/>
    <w:rsid w:val="00DA7738"/>
    <w:rsid w:val="00DA7887"/>
    <w:rsid w:val="00DB2C26"/>
    <w:rsid w:val="00DD0051"/>
    <w:rsid w:val="00DD02F4"/>
    <w:rsid w:val="00DE6B43"/>
    <w:rsid w:val="00DF5AB8"/>
    <w:rsid w:val="00DF68CF"/>
    <w:rsid w:val="00E11923"/>
    <w:rsid w:val="00E262D4"/>
    <w:rsid w:val="00E27984"/>
    <w:rsid w:val="00E356E2"/>
    <w:rsid w:val="00E36250"/>
    <w:rsid w:val="00E47D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97B45"/>
    <w:rsid w:val="00FA139D"/>
    <w:rsid w:val="00FA3862"/>
    <w:rsid w:val="00FA5C33"/>
    <w:rsid w:val="00FB0E84"/>
    <w:rsid w:val="00FD01C2"/>
    <w:rsid w:val="00FD2CCC"/>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docId w15:val="{9332946B-1323-4FA1-A1FE-0EA27582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标题 2 字符"/>
    <w:link w:val="2"/>
    <w:rsid w:val="00E11923"/>
    <w:rPr>
      <w:b/>
      <w:bCs/>
      <w:i/>
      <w:iCs/>
      <w:sz w:val="28"/>
      <w:szCs w:val="28"/>
      <w:lang w:eastAsia="en-US"/>
    </w:rPr>
  </w:style>
  <w:style w:type="character" w:customStyle="1" w:styleId="30">
    <w:name w:val="标题 3 字符"/>
    <w:link w:val="3"/>
    <w:rsid w:val="002B191D"/>
    <w:rPr>
      <w:b/>
      <w:bCs/>
      <w:sz w:val="26"/>
      <w:szCs w:val="26"/>
      <w:lang w:eastAsia="en-US"/>
    </w:rPr>
  </w:style>
  <w:style w:type="character" w:customStyle="1" w:styleId="40">
    <w:name w:val="标题 4 字符"/>
    <w:link w:val="4"/>
    <w:rsid w:val="004234F0"/>
    <w:rPr>
      <w:rFonts w:ascii="Times New Roman Bold" w:hAnsi="Times New Roman Bold"/>
      <w:b/>
      <w:bCs/>
      <w:sz w:val="24"/>
      <w:szCs w:val="28"/>
    </w:rPr>
  </w:style>
  <w:style w:type="character" w:customStyle="1" w:styleId="50">
    <w:name w:val="标题 5 字符"/>
    <w:link w:val="5"/>
    <w:rsid w:val="004234F0"/>
    <w:rPr>
      <w:b/>
      <w:bCs/>
      <w:i/>
      <w:iCs/>
      <w:sz w:val="24"/>
      <w:szCs w:val="26"/>
    </w:rPr>
  </w:style>
  <w:style w:type="character" w:customStyle="1" w:styleId="60">
    <w:name w:val="标题 6 字符"/>
    <w:link w:val="6"/>
    <w:rsid w:val="000E00F3"/>
    <w:rPr>
      <w:b/>
      <w:bCs/>
      <w:sz w:val="22"/>
      <w:szCs w:val="22"/>
      <w:lang w:eastAsia="en-US"/>
    </w:rPr>
  </w:style>
  <w:style w:type="character" w:customStyle="1" w:styleId="70">
    <w:name w:val="标题 7 字符"/>
    <w:link w:val="7"/>
    <w:rsid w:val="004234F0"/>
    <w:rPr>
      <w:sz w:val="22"/>
      <w:szCs w:val="24"/>
    </w:rPr>
  </w:style>
  <w:style w:type="character" w:customStyle="1" w:styleId="80">
    <w:name w:val="标题 8 字符"/>
    <w:link w:val="8"/>
    <w:rsid w:val="004234F0"/>
    <w:rPr>
      <w:i/>
      <w:iCs/>
      <w:sz w:val="22"/>
      <w:szCs w:val="24"/>
    </w:rPr>
  </w:style>
  <w:style w:type="character" w:customStyle="1" w:styleId="90">
    <w:name w:val="标题 9 字符"/>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文档结构图 字符"/>
    <w:link w:val="a9"/>
    <w:rsid w:val="00E11923"/>
    <w:rPr>
      <w:rFonts w:ascii="Tahoma" w:hAnsi="Tahoma" w:cs="Tahoma"/>
      <w:sz w:val="16"/>
      <w:szCs w:val="16"/>
      <w:lang w:eastAsia="en-US"/>
    </w:rPr>
  </w:style>
  <w:style w:type="character" w:customStyle="1" w:styleId="3N2Char">
    <w:name w:val="3N2 Char"/>
    <w:link w:val="3N2"/>
    <w:locked/>
    <w:rsid w:val="008B4957"/>
    <w:rPr>
      <w:rFonts w:eastAsia="Times New Roman"/>
      <w:lang w:val="en-GB" w:eastAsia="ko-KR"/>
    </w:rPr>
  </w:style>
  <w:style w:type="paragraph" w:customStyle="1" w:styleId="3N2">
    <w:name w:val="3N2"/>
    <w:basedOn w:val="a"/>
    <w:link w:val="3N2Char"/>
    <w:qFormat/>
    <w:rsid w:val="008B4957"/>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textAlignment w:val="auto"/>
      <w:outlineLvl w:val="3"/>
    </w:pPr>
    <w:rPr>
      <w:rFonts w:eastAsia="Times New Roman"/>
      <w:sz w:val="20"/>
      <w:lang w:val="en-GB" w:eastAsia="ko-KR"/>
    </w:rPr>
  </w:style>
  <w:style w:type="paragraph" w:customStyle="1" w:styleId="Equationsmallertabs">
    <w:name w:val="Equation smaller tabs"/>
    <w:basedOn w:val="a"/>
    <w:qFormat/>
    <w:rsid w:val="008B495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70"/>
        <w:tab w:val="left" w:pos="1588"/>
        <w:tab w:val="left" w:pos="1890"/>
        <w:tab w:val="left" w:pos="2430"/>
        <w:tab w:val="center" w:pos="4849"/>
        <w:tab w:val="right" w:pos="9696"/>
      </w:tabs>
      <w:ind w:left="794"/>
      <w:jc w:val="left"/>
    </w:pPr>
    <w:rPr>
      <w:sz w:val="20"/>
      <w:szCs w:val="22"/>
      <w:lang w:val="en-CA" w:eastAsia="ko-KR"/>
    </w:rPr>
  </w:style>
  <w:style w:type="paragraph" w:customStyle="1" w:styleId="3E3">
    <w:name w:val="3E3"/>
    <w:basedOn w:val="a"/>
    <w:uiPriority w:val="99"/>
    <w:qFormat/>
    <w:rsid w:val="008B4957"/>
    <w:pPr>
      <w:numPr>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sz w:val="20"/>
      <w:lang w:val="en-GB"/>
    </w:rPr>
  </w:style>
  <w:style w:type="paragraph" w:customStyle="1" w:styleId="3E4">
    <w:name w:val="3E4"/>
    <w:basedOn w:val="a"/>
    <w:uiPriority w:val="99"/>
    <w:qFormat/>
    <w:rsid w:val="008B4957"/>
    <w:pPr>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sz w:val="20"/>
      <w:lang w:val="en-GB"/>
    </w:rPr>
  </w:style>
  <w:style w:type="paragraph" w:customStyle="1" w:styleId="3E5">
    <w:name w:val="3E5"/>
    <w:basedOn w:val="a"/>
    <w:uiPriority w:val="99"/>
    <w:qFormat/>
    <w:rsid w:val="008B4957"/>
    <w:pPr>
      <w:numPr>
        <w:ilvl w:val="2"/>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sz w:val="20"/>
      <w:lang w:val="en-GB"/>
    </w:rPr>
  </w:style>
  <w:style w:type="paragraph" w:customStyle="1" w:styleId="3E6">
    <w:name w:val="3E6"/>
    <w:basedOn w:val="a"/>
    <w:uiPriority w:val="99"/>
    <w:qFormat/>
    <w:rsid w:val="008B4957"/>
    <w:pPr>
      <w:numPr>
        <w:ilvl w:val="3"/>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sz w:val="20"/>
      <w:lang w:val="en-GB"/>
    </w:rPr>
  </w:style>
  <w:style w:type="paragraph" w:customStyle="1" w:styleId="3E7">
    <w:name w:val="3E7"/>
    <w:basedOn w:val="a"/>
    <w:uiPriority w:val="99"/>
    <w:qFormat/>
    <w:rsid w:val="008B4957"/>
    <w:pPr>
      <w:numPr>
        <w:ilvl w:val="4"/>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sz w:val="20"/>
      <w:lang w:val="en-GB"/>
    </w:rPr>
  </w:style>
  <w:style w:type="paragraph" w:customStyle="1" w:styleId="3E8">
    <w:name w:val="3E8"/>
    <w:basedOn w:val="a"/>
    <w:uiPriority w:val="99"/>
    <w:qFormat/>
    <w:rsid w:val="008B4957"/>
    <w:pPr>
      <w:numPr>
        <w:ilvl w:val="5"/>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sz w:val="20"/>
      <w:lang w:val="en-GB"/>
    </w:rPr>
  </w:style>
  <w:style w:type="paragraph" w:customStyle="1" w:styleId="3N4">
    <w:name w:val="3N4"/>
    <w:basedOn w:val="a"/>
    <w:qFormat/>
    <w:rsid w:val="008B4957"/>
    <w:pPr>
      <w:widowControl w:val="0"/>
      <w:numPr>
        <w:ilvl w:val="7"/>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29"/>
      <w:textAlignment w:val="auto"/>
    </w:pPr>
    <w:rPr>
      <w:rFonts w:eastAsia="Times New Roman"/>
      <w:sz w:val="20"/>
      <w:lang w:val="en-GB"/>
    </w:rPr>
  </w:style>
  <w:style w:type="character" w:customStyle="1" w:styleId="3N3Char">
    <w:name w:val="3N3 Char"/>
    <w:link w:val="3N3"/>
    <w:locked/>
    <w:rsid w:val="008B4957"/>
    <w:rPr>
      <w:rFonts w:eastAsia="Times New Roman"/>
      <w:lang w:val="en-GB"/>
    </w:rPr>
  </w:style>
  <w:style w:type="paragraph" w:customStyle="1" w:styleId="3N3">
    <w:name w:val="3N3"/>
    <w:basedOn w:val="3N4"/>
    <w:link w:val="3N3Char"/>
    <w:qFormat/>
    <w:rsid w:val="008B4957"/>
    <w:pPr>
      <w:outlineLvl w:val="4"/>
    </w:pPr>
  </w:style>
  <w:style w:type="character" w:styleId="ab">
    <w:name w:val="annotation reference"/>
    <w:basedOn w:val="a0"/>
    <w:semiHidden/>
    <w:unhideWhenUsed/>
    <w:rsid w:val="00790ECA"/>
    <w:rPr>
      <w:sz w:val="16"/>
      <w:szCs w:val="16"/>
    </w:rPr>
  </w:style>
  <w:style w:type="paragraph" w:styleId="ac">
    <w:name w:val="annotation text"/>
    <w:basedOn w:val="a"/>
    <w:link w:val="ad"/>
    <w:semiHidden/>
    <w:unhideWhenUsed/>
    <w:rsid w:val="00790ECA"/>
    <w:rPr>
      <w:sz w:val="20"/>
    </w:rPr>
  </w:style>
  <w:style w:type="character" w:customStyle="1" w:styleId="ad">
    <w:name w:val="批注文字 字符"/>
    <w:basedOn w:val="a0"/>
    <w:link w:val="ac"/>
    <w:semiHidden/>
    <w:rsid w:val="00790ECA"/>
    <w:rPr>
      <w:lang w:eastAsia="en-US"/>
    </w:rPr>
  </w:style>
  <w:style w:type="paragraph" w:styleId="ae">
    <w:name w:val="annotation subject"/>
    <w:basedOn w:val="ac"/>
    <w:next w:val="ac"/>
    <w:link w:val="af"/>
    <w:semiHidden/>
    <w:unhideWhenUsed/>
    <w:rsid w:val="00790ECA"/>
    <w:rPr>
      <w:b/>
      <w:bCs/>
    </w:rPr>
  </w:style>
  <w:style w:type="character" w:customStyle="1" w:styleId="af">
    <w:name w:val="批注主题 字符"/>
    <w:basedOn w:val="ad"/>
    <w:link w:val="ae"/>
    <w:semiHidden/>
    <w:rsid w:val="00790ECA"/>
    <w:rPr>
      <w:b/>
      <w:bCs/>
      <w:lang w:eastAsia="en-US"/>
    </w:rPr>
  </w:style>
  <w:style w:type="paragraph" w:styleId="af0">
    <w:name w:val="Revision"/>
    <w:hidden/>
    <w:uiPriority w:val="99"/>
    <w:semiHidden/>
    <w:rsid w:val="00790EC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19682-997C-445E-8441-AED47982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1959</Words>
  <Characters>11168</Characters>
  <Application>Microsoft Office Word</Application>
  <DocSecurity>0</DocSecurity>
  <Lines>93</Lines>
  <Paragraphs>26</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13101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Zheng Xiaozhen</cp:lastModifiedBy>
  <cp:revision>22</cp:revision>
  <cp:lastPrinted>1900-12-31T15:00:00Z</cp:lastPrinted>
  <dcterms:created xsi:type="dcterms:W3CDTF">2018-07-05T16:37:00Z</dcterms:created>
  <dcterms:modified xsi:type="dcterms:W3CDTF">2018-07-11T17:33:00Z</dcterms:modified>
</cp:coreProperties>
</file>