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9104D9" w14:paraId="682016BC" w14:textId="77777777">
        <w:tc>
          <w:tcPr>
            <w:tcW w:w="6408" w:type="dxa"/>
          </w:tcPr>
          <w:p w14:paraId="09A510B1" w14:textId="77777777" w:rsidR="006C5D39" w:rsidRPr="009104D9" w:rsidRDefault="00CD1F1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 w14:anchorId="79C45207">
                <v:group id="_x0000_s1026" style="position:absolute;left:0;text-align:left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szCs w:val="22"/>
                <w:lang w:val="en-CA"/>
              </w:rPr>
              <w:pict w14:anchorId="7B8BC5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left:0;text-align:left;margin-left:48.05pt;margin-top:-25.1pt;width:23.1pt;height:21.05pt;z-index:3">
                  <v:imagedata r:id="rId7" o:title=""/>
                </v:shape>
              </w:pict>
            </w:r>
            <w:r>
              <w:rPr>
                <w:b/>
                <w:szCs w:val="22"/>
                <w:lang w:val="en-CA"/>
              </w:rPr>
              <w:pict w14:anchorId="3C1C6D58">
                <v:shape id="_x0000_s1050" type="#_x0000_t75" style="position:absolute;left:0;text-align:left;margin-left:21.15pt;margin-top:-25.1pt;width:23.2pt;height:21.05pt;z-index:2">
                  <v:imagedata r:id="rId8" o:title=""/>
                </v:shape>
              </w:pict>
            </w:r>
            <w:r w:rsidR="00E61DAC" w:rsidRPr="009104D9">
              <w:rPr>
                <w:b/>
                <w:szCs w:val="22"/>
                <w:lang w:val="en-CA"/>
              </w:rPr>
              <w:t xml:space="preserve">Joint </w:t>
            </w:r>
            <w:r w:rsidR="006C5D39" w:rsidRPr="009104D9">
              <w:rPr>
                <w:b/>
                <w:szCs w:val="22"/>
                <w:lang w:val="en-CA"/>
              </w:rPr>
              <w:t>Collaborative</w:t>
            </w:r>
            <w:r w:rsidR="00E61DAC" w:rsidRPr="009104D9">
              <w:rPr>
                <w:b/>
                <w:szCs w:val="22"/>
                <w:lang w:val="en-CA"/>
              </w:rPr>
              <w:t xml:space="preserve"> Team </w:t>
            </w:r>
            <w:r w:rsidR="006C5D39" w:rsidRPr="009104D9">
              <w:rPr>
                <w:b/>
                <w:szCs w:val="22"/>
                <w:lang w:val="en-CA"/>
              </w:rPr>
              <w:t>on Video Coding (JCT-VC)</w:t>
            </w:r>
          </w:p>
          <w:p w14:paraId="1C7E1086" w14:textId="77777777" w:rsidR="00E61DAC" w:rsidRPr="009104D9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104D9">
              <w:rPr>
                <w:b/>
                <w:szCs w:val="22"/>
                <w:lang w:val="en-CA"/>
              </w:rPr>
              <w:t xml:space="preserve">of </w:t>
            </w:r>
            <w:r w:rsidR="007F1F8B" w:rsidRPr="009104D9">
              <w:rPr>
                <w:b/>
                <w:szCs w:val="22"/>
                <w:lang w:val="en-CA"/>
              </w:rPr>
              <w:t>ITU-T SG</w:t>
            </w:r>
            <w:r w:rsidR="005E1AC6" w:rsidRPr="009104D9">
              <w:rPr>
                <w:b/>
                <w:szCs w:val="22"/>
                <w:lang w:val="en-CA"/>
              </w:rPr>
              <w:t> </w:t>
            </w:r>
            <w:r w:rsidR="007F1F8B" w:rsidRPr="009104D9">
              <w:rPr>
                <w:b/>
                <w:szCs w:val="22"/>
                <w:lang w:val="en-CA"/>
              </w:rPr>
              <w:t>16 WP</w:t>
            </w:r>
            <w:r w:rsidR="005E1AC6" w:rsidRPr="009104D9">
              <w:rPr>
                <w:b/>
                <w:szCs w:val="22"/>
                <w:lang w:val="en-CA"/>
              </w:rPr>
              <w:t> </w:t>
            </w:r>
            <w:r w:rsidR="007F1F8B" w:rsidRPr="009104D9">
              <w:rPr>
                <w:b/>
                <w:szCs w:val="22"/>
                <w:lang w:val="en-CA"/>
              </w:rPr>
              <w:t>3 and ISO/IEC JTC</w:t>
            </w:r>
            <w:r w:rsidR="005E1AC6" w:rsidRPr="009104D9">
              <w:rPr>
                <w:b/>
                <w:szCs w:val="22"/>
                <w:lang w:val="en-CA"/>
              </w:rPr>
              <w:t> </w:t>
            </w:r>
            <w:r w:rsidR="007F1F8B" w:rsidRPr="009104D9">
              <w:rPr>
                <w:b/>
                <w:szCs w:val="22"/>
                <w:lang w:val="en-CA"/>
              </w:rPr>
              <w:t>1/SC</w:t>
            </w:r>
            <w:r w:rsidR="005E1AC6" w:rsidRPr="009104D9">
              <w:rPr>
                <w:b/>
                <w:szCs w:val="22"/>
                <w:lang w:val="en-CA"/>
              </w:rPr>
              <w:t> </w:t>
            </w:r>
            <w:r w:rsidR="007F1F8B" w:rsidRPr="009104D9">
              <w:rPr>
                <w:b/>
                <w:szCs w:val="22"/>
                <w:lang w:val="en-CA"/>
              </w:rPr>
              <w:t>29/WG</w:t>
            </w:r>
            <w:r w:rsidR="005E1AC6" w:rsidRPr="009104D9">
              <w:rPr>
                <w:b/>
                <w:szCs w:val="22"/>
                <w:lang w:val="en-CA"/>
              </w:rPr>
              <w:t> </w:t>
            </w:r>
            <w:r w:rsidR="007F1F8B" w:rsidRPr="009104D9">
              <w:rPr>
                <w:b/>
                <w:szCs w:val="22"/>
                <w:lang w:val="en-CA"/>
              </w:rPr>
              <w:t>11</w:t>
            </w:r>
          </w:p>
          <w:p w14:paraId="2B4C9D54" w14:textId="47ED836A" w:rsidR="00E61DAC" w:rsidRPr="009104D9" w:rsidRDefault="00855232" w:rsidP="00C33AD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104D9">
              <w:t>3</w:t>
            </w:r>
            <w:r w:rsidR="00D81879" w:rsidRPr="009104D9">
              <w:t>2nd</w:t>
            </w:r>
            <w:r w:rsidR="00A767DC" w:rsidRPr="009104D9">
              <w:t xml:space="preserve"> Meeting: </w:t>
            </w:r>
            <w:r w:rsidR="00D81879" w:rsidRPr="009104D9">
              <w:rPr>
                <w:lang w:val="en-CA"/>
              </w:rPr>
              <w:t>Ljubljana, SI, 12–18 July</w:t>
            </w:r>
            <w:r w:rsidR="00975472" w:rsidRPr="009104D9">
              <w:rPr>
                <w:lang w:val="en-CA"/>
              </w:rPr>
              <w:t xml:space="preserve"> 201</w:t>
            </w:r>
            <w:r w:rsidRPr="009104D9">
              <w:rPr>
                <w:lang w:val="en-CA"/>
              </w:rPr>
              <w:t>8</w:t>
            </w:r>
          </w:p>
        </w:tc>
        <w:tc>
          <w:tcPr>
            <w:tcW w:w="3168" w:type="dxa"/>
          </w:tcPr>
          <w:p w14:paraId="353C5F48" w14:textId="7123DED5" w:rsidR="008A4B4C" w:rsidRPr="009104D9" w:rsidRDefault="00E61DAC" w:rsidP="002F6ED2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9104D9">
              <w:rPr>
                <w:lang w:val="en-CA"/>
              </w:rPr>
              <w:t>Document</w:t>
            </w:r>
            <w:r w:rsidR="006C5D39" w:rsidRPr="009104D9">
              <w:rPr>
                <w:lang w:val="en-CA"/>
              </w:rPr>
              <w:t>: JC</w:t>
            </w:r>
            <w:r w:rsidRPr="009104D9">
              <w:rPr>
                <w:lang w:val="en-CA"/>
              </w:rPr>
              <w:t>T</w:t>
            </w:r>
            <w:r w:rsidR="006C5D39" w:rsidRPr="009104D9">
              <w:rPr>
                <w:lang w:val="en-CA"/>
              </w:rPr>
              <w:t>VC</w:t>
            </w:r>
            <w:r w:rsidRPr="009104D9">
              <w:rPr>
                <w:lang w:val="en-CA"/>
              </w:rPr>
              <w:t>-</w:t>
            </w:r>
            <w:r w:rsidR="00975472" w:rsidRPr="009104D9">
              <w:rPr>
                <w:lang w:val="en-CA"/>
              </w:rPr>
              <w:t>A</w:t>
            </w:r>
            <w:r w:rsidR="00D81879" w:rsidRPr="009104D9">
              <w:rPr>
                <w:lang w:val="en-CA"/>
              </w:rPr>
              <w:t>F</w:t>
            </w:r>
            <w:r w:rsidR="002F6ED2">
              <w:rPr>
                <w:lang w:val="en-CA"/>
              </w:rPr>
              <w:t>0022</w:t>
            </w:r>
            <w:r w:rsidR="006B20FE" w:rsidRPr="009104D9">
              <w:rPr>
                <w:lang w:val="en-CA"/>
              </w:rPr>
              <w:t>-v</w:t>
            </w:r>
            <w:ins w:id="0" w:author="Park Sang-hyo" w:date="2018-07-10T13:20:00Z">
              <w:r w:rsidR="00BA7201">
                <w:rPr>
                  <w:lang w:val="en-CA"/>
                </w:rPr>
                <w:t>2</w:t>
              </w:r>
            </w:ins>
            <w:bookmarkStart w:id="1" w:name="_GoBack"/>
            <w:bookmarkEnd w:id="1"/>
            <w:del w:id="2" w:author="Park Sang-hyo" w:date="2018-07-10T13:20:00Z">
              <w:r w:rsidR="006B20FE" w:rsidRPr="009104D9" w:rsidDel="00BA7201">
                <w:rPr>
                  <w:lang w:val="en-CA"/>
                </w:rPr>
                <w:delText>1</w:delText>
              </w:r>
            </w:del>
          </w:p>
        </w:tc>
      </w:tr>
    </w:tbl>
    <w:p w14:paraId="32151260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9104D9" w14:paraId="3B4E2EE3" w14:textId="77777777">
        <w:tc>
          <w:tcPr>
            <w:tcW w:w="1458" w:type="dxa"/>
          </w:tcPr>
          <w:p w14:paraId="6D6EABD0" w14:textId="77777777" w:rsidR="00E61DAC" w:rsidRPr="009104D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104D9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49C23A94" w14:textId="675BDEBB" w:rsidR="00E61DAC" w:rsidRPr="009104D9" w:rsidRDefault="001A1511" w:rsidP="001A1511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Additional r</w:t>
            </w:r>
            <w:r w:rsidR="002E1056" w:rsidRPr="009104D9">
              <w:rPr>
                <w:b/>
                <w:szCs w:val="22"/>
                <w:lang w:val="en-CA"/>
              </w:rPr>
              <w:t xml:space="preserve">eport on the performance of </w:t>
            </w:r>
            <w:r>
              <w:rPr>
                <w:b/>
                <w:szCs w:val="22"/>
                <w:lang w:val="en-CA"/>
              </w:rPr>
              <w:t>raster search</w:t>
            </w:r>
            <w:r w:rsidR="002E1056" w:rsidRPr="009104D9">
              <w:rPr>
                <w:b/>
                <w:szCs w:val="22"/>
                <w:lang w:val="en-CA"/>
              </w:rPr>
              <w:t xml:space="preserve"> </w:t>
            </w:r>
            <w:r>
              <w:rPr>
                <w:b/>
                <w:szCs w:val="22"/>
                <w:lang w:val="en-CA"/>
              </w:rPr>
              <w:t>with regard to JCTVC-AE0029</w:t>
            </w:r>
          </w:p>
        </w:tc>
      </w:tr>
      <w:tr w:rsidR="00E61DAC" w:rsidRPr="009104D9" w14:paraId="0A1ECD37" w14:textId="77777777">
        <w:tc>
          <w:tcPr>
            <w:tcW w:w="1458" w:type="dxa"/>
          </w:tcPr>
          <w:p w14:paraId="41697C41" w14:textId="77777777" w:rsidR="00E61DAC" w:rsidRPr="009104D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104D9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06D08F86" w14:textId="2047608F" w:rsidR="00E61DAC" w:rsidRPr="009104D9" w:rsidRDefault="000C37F3" w:rsidP="007C2B0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</w:t>
            </w:r>
            <w:r w:rsidRPr="005B217D">
              <w:rPr>
                <w:szCs w:val="22"/>
                <w:lang w:val="en-CA"/>
              </w:rPr>
              <w:t>ocument</w:t>
            </w:r>
          </w:p>
        </w:tc>
      </w:tr>
      <w:tr w:rsidR="00E61DAC" w:rsidRPr="009104D9" w14:paraId="47CDA43F" w14:textId="77777777">
        <w:tc>
          <w:tcPr>
            <w:tcW w:w="1458" w:type="dxa"/>
          </w:tcPr>
          <w:p w14:paraId="5AB38009" w14:textId="77777777" w:rsidR="00E61DAC" w:rsidRPr="009104D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104D9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3343B6EE" w14:textId="112E6D93" w:rsidR="00E61DAC" w:rsidRPr="009104D9" w:rsidRDefault="00E61DAC" w:rsidP="005E1AC6">
            <w:pPr>
              <w:spacing w:before="60" w:after="60"/>
              <w:rPr>
                <w:szCs w:val="22"/>
                <w:lang w:val="en-CA"/>
              </w:rPr>
            </w:pPr>
            <w:r w:rsidRPr="009104D9">
              <w:rPr>
                <w:szCs w:val="22"/>
                <w:lang w:val="en-CA"/>
              </w:rPr>
              <w:t>Report</w:t>
            </w:r>
          </w:p>
        </w:tc>
      </w:tr>
      <w:tr w:rsidR="007C2B09" w:rsidRPr="009104D9" w14:paraId="11A48DDC" w14:textId="77777777">
        <w:tc>
          <w:tcPr>
            <w:tcW w:w="1458" w:type="dxa"/>
          </w:tcPr>
          <w:p w14:paraId="3722F248" w14:textId="77777777" w:rsidR="007C2B09" w:rsidRPr="009104D9" w:rsidRDefault="007C2B09" w:rsidP="007C2B09">
            <w:pPr>
              <w:spacing w:before="60" w:after="60"/>
              <w:rPr>
                <w:i/>
                <w:szCs w:val="22"/>
                <w:lang w:val="en-CA"/>
              </w:rPr>
            </w:pPr>
            <w:r w:rsidRPr="009104D9">
              <w:rPr>
                <w:i/>
                <w:szCs w:val="22"/>
                <w:lang w:val="en-CA"/>
              </w:rPr>
              <w:t>Author(s) or</w:t>
            </w:r>
            <w:r w:rsidRPr="009104D9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52B5957D" w14:textId="2CFC7EA1" w:rsidR="007C2B09" w:rsidRPr="009104D9" w:rsidRDefault="007C2B09" w:rsidP="007C2B0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Sang-hyo Park</w:t>
            </w:r>
            <w:r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 xml:space="preserve">Barun ICT Research Center, 50 Yonsei-ro, Seodaemun-gu, </w:t>
            </w:r>
            <w:r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Seoul, South Korea, 03722</w:t>
            </w:r>
            <w:r w:rsidRPr="005B217D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14:paraId="1B34B461" w14:textId="23E74465" w:rsidR="007C2B09" w:rsidRPr="009104D9" w:rsidRDefault="007C2B09" w:rsidP="007C2B09">
            <w:pPr>
              <w:spacing w:before="60" w:after="60"/>
              <w:rPr>
                <w:szCs w:val="22"/>
                <w:lang w:val="en-CA"/>
              </w:rPr>
            </w:pPr>
            <w:r w:rsidRPr="009104D9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4FF8AA28" w14:textId="58C1A747" w:rsidR="007C2B09" w:rsidRPr="009104D9" w:rsidRDefault="007C2B09" w:rsidP="007C2B0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spark@barunict.kr</w:t>
            </w:r>
            <w:r w:rsidRPr="005B217D">
              <w:rPr>
                <w:szCs w:val="22"/>
                <w:lang w:val="en-CA"/>
              </w:rPr>
              <w:br/>
            </w:r>
          </w:p>
        </w:tc>
      </w:tr>
      <w:tr w:rsidR="007C2B09" w:rsidRPr="009104D9" w14:paraId="508325BE" w14:textId="77777777">
        <w:tc>
          <w:tcPr>
            <w:tcW w:w="1458" w:type="dxa"/>
          </w:tcPr>
          <w:p w14:paraId="70E2F5C7" w14:textId="77777777" w:rsidR="007C2B09" w:rsidRPr="009104D9" w:rsidRDefault="007C2B09" w:rsidP="007C2B09">
            <w:pPr>
              <w:spacing w:before="60" w:after="60"/>
              <w:rPr>
                <w:i/>
                <w:szCs w:val="22"/>
                <w:lang w:val="en-CA"/>
              </w:rPr>
            </w:pPr>
            <w:r w:rsidRPr="009104D9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4DFBD0B9" w14:textId="1069708E" w:rsidR="007C2B09" w:rsidRPr="009104D9" w:rsidRDefault="007C2B09" w:rsidP="007C2B0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Yonsei University</w:t>
            </w:r>
          </w:p>
        </w:tc>
      </w:tr>
    </w:tbl>
    <w:p w14:paraId="524BD060" w14:textId="77777777" w:rsidR="00E61DAC" w:rsidRPr="005B217D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4185D15C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45BD9222" w14:textId="6220B34E" w:rsidR="00275BCF" w:rsidRPr="005B217D" w:rsidRDefault="00F66FCA" w:rsidP="00C97D78">
      <w:pPr>
        <w:rPr>
          <w:lang w:val="en-CA"/>
        </w:rPr>
      </w:pPr>
      <w:r>
        <w:rPr>
          <w:lang w:val="en-CA"/>
        </w:rPr>
        <w:t>T</w:t>
      </w:r>
      <w:r w:rsidR="00C30F3D">
        <w:rPr>
          <w:lang w:val="en-CA"/>
        </w:rPr>
        <w:t>his contribution reports the performance change in HM when raster search is turned off</w:t>
      </w:r>
      <w:r w:rsidR="00E63A2C">
        <w:rPr>
          <w:lang w:val="en-CA"/>
        </w:rPr>
        <w:t xml:space="preserve"> as similar as JCTVC-AE0029 does with newly updated sequences</w:t>
      </w:r>
      <w:r w:rsidR="00C30F3D">
        <w:rPr>
          <w:lang w:val="en-CA"/>
        </w:rPr>
        <w:t xml:space="preserve">. When turning it off, a </w:t>
      </w:r>
      <w:del w:id="3" w:author="Park Sang-hyo" w:date="2018-07-10T13:07:00Z">
        <w:r w:rsidR="00C30F3D" w:rsidRPr="0012710B" w:rsidDel="00DA6B7A">
          <w:rPr>
            <w:highlight w:val="yellow"/>
            <w:lang w:val="en-CA"/>
          </w:rPr>
          <w:delText>0.2</w:delText>
        </w:r>
      </w:del>
      <w:ins w:id="4" w:author="Park Sang-hyo" w:date="2018-07-10T13:07:00Z">
        <w:r w:rsidR="00DA6B7A">
          <w:rPr>
            <w:lang w:val="en-CA"/>
          </w:rPr>
          <w:t>0.3</w:t>
        </w:r>
      </w:ins>
      <w:del w:id="5" w:author="Park Sang-hyo" w:date="2018-07-10T13:07:00Z">
        <w:r w:rsidR="00C30F3D" w:rsidDel="00DA6B7A">
          <w:rPr>
            <w:lang w:val="en-CA"/>
          </w:rPr>
          <w:delText xml:space="preserve"> </w:delText>
        </w:r>
      </w:del>
      <w:r w:rsidR="00C30F3D">
        <w:rPr>
          <w:lang w:val="en-CA"/>
        </w:rPr>
        <w:t>% increase for RA case were reported on average</w:t>
      </w:r>
      <w:r w:rsidR="00C30F3D" w:rsidRPr="006D4177">
        <w:rPr>
          <w:lang w:val="en-CA"/>
        </w:rPr>
        <w:t xml:space="preserve"> </w:t>
      </w:r>
      <w:r w:rsidR="00C30F3D">
        <w:rPr>
          <w:lang w:val="en-CA"/>
        </w:rPr>
        <w:t xml:space="preserve">in Y BD-rate. At the same time, turning off raster search reduced the encoding time to </w:t>
      </w:r>
      <w:del w:id="6" w:author="Park Sang-hyo" w:date="2018-07-10T13:07:00Z">
        <w:r w:rsidR="00C30F3D" w:rsidDel="00221143">
          <w:rPr>
            <w:lang w:val="en-CA"/>
          </w:rPr>
          <w:delText xml:space="preserve">90 </w:delText>
        </w:r>
      </w:del>
      <w:ins w:id="7" w:author="Park Sang-hyo" w:date="2018-07-10T13:07:00Z">
        <w:r w:rsidR="00221143">
          <w:rPr>
            <w:lang w:val="en-CA"/>
          </w:rPr>
          <w:t>84</w:t>
        </w:r>
      </w:ins>
      <w:r w:rsidR="00C30F3D">
        <w:rPr>
          <w:lang w:val="en-CA"/>
        </w:rPr>
        <w:t>% for RA, on average, in comparison with HM 16.18.</w:t>
      </w:r>
    </w:p>
    <w:p w14:paraId="430C72DA" w14:textId="5010FC99"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14:paraId="1D39D57B" w14:textId="644C1F6B" w:rsidR="001F2594" w:rsidRPr="005B217D" w:rsidRDefault="0025328F" w:rsidP="00F66FCA">
      <w:pPr>
        <w:rPr>
          <w:szCs w:val="22"/>
          <w:lang w:val="en-CA"/>
        </w:rPr>
      </w:pPr>
      <w:r>
        <w:rPr>
          <w:lang w:val="en-CA"/>
        </w:rPr>
        <w:t>In the previous 31</w:t>
      </w:r>
      <w:r w:rsidRPr="0025328F">
        <w:rPr>
          <w:vertAlign w:val="superscript"/>
          <w:lang w:val="en-CA"/>
        </w:rPr>
        <w:t>st</w:t>
      </w:r>
      <w:r>
        <w:rPr>
          <w:lang w:val="en-CA"/>
        </w:rPr>
        <w:t xml:space="preserve"> JCT-VC meeting, it was reported in JCTVC-AE0029 that a 10% speed improvement was possible without much of an impact on coding efficiency [1]. In the report document, however, test sequences of two classes (Classes A and F) were not tested. Moreover, a</w:t>
      </w:r>
      <w:r w:rsidR="00F66FCA">
        <w:rPr>
          <w:lang w:val="en-CA"/>
        </w:rPr>
        <w:t xml:space="preserve">s the common test condition for HM was recently changed with regard to CfP of VVC, </w:t>
      </w:r>
      <w:r>
        <w:rPr>
          <w:lang w:val="en-CA"/>
        </w:rPr>
        <w:t xml:space="preserve">it would be helpful to evaluate the performance of raster search with </w:t>
      </w:r>
      <w:r w:rsidR="00F66FCA">
        <w:rPr>
          <w:lang w:val="en-CA"/>
        </w:rPr>
        <w:t>newly updated sequences.</w:t>
      </w:r>
      <w:r>
        <w:rPr>
          <w:lang w:val="en-CA"/>
        </w:rPr>
        <w:t xml:space="preserve"> </w:t>
      </w:r>
      <w:r w:rsidR="00827DE8">
        <w:rPr>
          <w:lang w:val="en-CA"/>
        </w:rPr>
        <w:t>Thus, in this document, test sequences of Classes A and F are also tested</w:t>
      </w:r>
      <w:r w:rsidR="00544D7D">
        <w:rPr>
          <w:lang w:val="en-CA"/>
        </w:rPr>
        <w:t>, including other sequences</w:t>
      </w:r>
      <w:r w:rsidR="003646A4">
        <w:rPr>
          <w:lang w:val="en-CA"/>
        </w:rPr>
        <w:t xml:space="preserve"> in common test condition (CTC) </w:t>
      </w:r>
      <w:r w:rsidR="00544D7D">
        <w:rPr>
          <w:lang w:val="en-CA"/>
        </w:rPr>
        <w:t>[2]</w:t>
      </w:r>
      <w:r w:rsidR="00827DE8">
        <w:rPr>
          <w:lang w:val="en-CA"/>
        </w:rPr>
        <w:t>.</w:t>
      </w:r>
      <w:r w:rsidR="00E27E5C">
        <w:rPr>
          <w:lang w:val="en-CA"/>
        </w:rPr>
        <w:t xml:space="preserve"> The detailed information for the experiment and associated results are described in the following section.</w:t>
      </w:r>
    </w:p>
    <w:p w14:paraId="4EBF97D7" w14:textId="26680D81" w:rsidR="001F2594" w:rsidRPr="005B217D" w:rsidRDefault="00534BAC" w:rsidP="00E11923">
      <w:pPr>
        <w:pStyle w:val="Heading1"/>
        <w:rPr>
          <w:lang w:val="en-CA"/>
        </w:rPr>
      </w:pPr>
      <w:r>
        <w:rPr>
          <w:lang w:val="en-CA"/>
        </w:rPr>
        <w:t>Experiments</w:t>
      </w:r>
    </w:p>
    <w:p w14:paraId="11890982" w14:textId="052E46D7" w:rsidR="00546B50" w:rsidRDefault="00CE1A80" w:rsidP="003646A4">
      <w:pPr>
        <w:rPr>
          <w:szCs w:val="22"/>
          <w:lang w:val="en-CA"/>
        </w:rPr>
      </w:pPr>
      <w:r>
        <w:rPr>
          <w:szCs w:val="22"/>
          <w:lang w:val="en-CA"/>
        </w:rPr>
        <w:t xml:space="preserve">Two sets </w:t>
      </w:r>
      <w:r w:rsidR="00402299">
        <w:rPr>
          <w:szCs w:val="22"/>
          <w:lang w:val="en-CA"/>
        </w:rPr>
        <w:t>were</w:t>
      </w:r>
      <w:r>
        <w:rPr>
          <w:szCs w:val="22"/>
          <w:lang w:val="en-CA"/>
        </w:rPr>
        <w:t xml:space="preserve"> tested: one is anchor, and the other turning off raster search in HM</w:t>
      </w:r>
      <w:r w:rsidR="00716524">
        <w:rPr>
          <w:szCs w:val="22"/>
          <w:lang w:val="en-CA"/>
        </w:rPr>
        <w:t xml:space="preserve"> 16.18</w:t>
      </w:r>
      <w:r>
        <w:rPr>
          <w:szCs w:val="22"/>
          <w:lang w:val="en-CA"/>
        </w:rPr>
        <w:t>.</w:t>
      </w:r>
      <w:r>
        <w:rPr>
          <w:rFonts w:hint="eastAsia"/>
          <w:szCs w:val="22"/>
          <w:lang w:val="en-CA" w:eastAsia="ko-KR"/>
        </w:rPr>
        <w:t xml:space="preserve"> </w:t>
      </w:r>
      <w:r w:rsidR="003646A4">
        <w:rPr>
          <w:szCs w:val="22"/>
          <w:lang w:val="en-CA"/>
        </w:rPr>
        <w:t xml:space="preserve">Tests were conducted based </w:t>
      </w:r>
      <w:r w:rsidR="00DA0556">
        <w:rPr>
          <w:szCs w:val="22"/>
          <w:lang w:val="en-CA"/>
        </w:rPr>
        <w:t xml:space="preserve">on </w:t>
      </w:r>
      <w:r w:rsidR="003646A4">
        <w:rPr>
          <w:szCs w:val="22"/>
          <w:lang w:val="en-CA"/>
        </w:rPr>
        <w:t>JCTVC-AE1100</w:t>
      </w:r>
      <w:r w:rsidR="00DA0556">
        <w:rPr>
          <w:szCs w:val="22"/>
          <w:lang w:val="en-CA"/>
        </w:rPr>
        <w:t>, particularly</w:t>
      </w:r>
      <w:r w:rsidR="003646A4">
        <w:rPr>
          <w:szCs w:val="22"/>
          <w:lang w:val="en-CA"/>
        </w:rPr>
        <w:t xml:space="preserve"> 4:2:0 test condition with random access (RA) main</w:t>
      </w:r>
      <w:ins w:id="8" w:author="Park Sang-hyo" w:date="2018-07-10T13:14:00Z">
        <w:r w:rsidR="006C6467">
          <w:rPr>
            <w:szCs w:val="22"/>
            <w:lang w:val="en-CA"/>
          </w:rPr>
          <w:t>,</w:t>
        </w:r>
      </w:ins>
      <w:r w:rsidR="003646A4">
        <w:rPr>
          <w:szCs w:val="22"/>
          <w:lang w:val="en-CA"/>
        </w:rPr>
        <w:t xml:space="preserve"> </w:t>
      </w:r>
      <w:del w:id="9" w:author="Park Sang-hyo" w:date="2018-07-10T13:14:00Z">
        <w:r w:rsidR="000B1473" w:rsidDel="006C6467">
          <w:rPr>
            <w:szCs w:val="22"/>
            <w:lang w:val="en-CA"/>
          </w:rPr>
          <w:delText xml:space="preserve">and </w:delText>
        </w:r>
      </w:del>
      <w:r w:rsidR="000B1473">
        <w:rPr>
          <w:szCs w:val="22"/>
          <w:lang w:val="en-CA"/>
        </w:rPr>
        <w:t>RA main 10 (RA10)</w:t>
      </w:r>
      <w:ins w:id="10" w:author="Park Sang-hyo" w:date="2018-07-10T13:14:00Z">
        <w:r w:rsidR="006C6467">
          <w:rPr>
            <w:szCs w:val="22"/>
            <w:lang w:val="en-CA"/>
          </w:rPr>
          <w:t xml:space="preserve">, </w:t>
        </w:r>
      </w:ins>
      <w:ins w:id="11" w:author="Park Sang-hyo" w:date="2018-07-10T13:15:00Z">
        <w:r w:rsidR="006C6467">
          <w:rPr>
            <w:szCs w:val="22"/>
            <w:lang w:val="en-CA"/>
          </w:rPr>
          <w:t>l</w:t>
        </w:r>
      </w:ins>
      <w:ins w:id="12" w:author="Park Sang-hyo" w:date="2018-07-10T13:14:00Z">
        <w:r w:rsidR="006C6467">
          <w:rPr>
            <w:szCs w:val="22"/>
            <w:lang w:val="en-CA"/>
          </w:rPr>
          <w:t xml:space="preserve">ow-delay (LD) main, and </w:t>
        </w:r>
      </w:ins>
      <w:ins w:id="13" w:author="Park Sang-hyo" w:date="2018-07-10T13:15:00Z">
        <w:r w:rsidR="006C6467">
          <w:rPr>
            <w:szCs w:val="22"/>
            <w:lang w:val="en-CA"/>
          </w:rPr>
          <w:t>low-delay 10 (LD10)</w:t>
        </w:r>
      </w:ins>
      <w:r w:rsidR="000B1473">
        <w:rPr>
          <w:szCs w:val="22"/>
          <w:lang w:val="en-CA"/>
        </w:rPr>
        <w:t xml:space="preserve"> </w:t>
      </w:r>
      <w:r w:rsidR="003646A4">
        <w:rPr>
          <w:szCs w:val="22"/>
          <w:lang w:val="en-CA"/>
        </w:rPr>
        <w:t>configuration</w:t>
      </w:r>
      <w:r w:rsidR="000B1473">
        <w:rPr>
          <w:szCs w:val="22"/>
          <w:lang w:val="en-CA"/>
        </w:rPr>
        <w:t>s</w:t>
      </w:r>
      <w:r w:rsidR="003646A4">
        <w:rPr>
          <w:szCs w:val="22"/>
          <w:lang w:val="en-CA"/>
        </w:rPr>
        <w:t xml:space="preserve">. Test material in this experiments is </w:t>
      </w:r>
      <w:r w:rsidR="004739FA">
        <w:rPr>
          <w:szCs w:val="22"/>
          <w:lang w:val="en-CA"/>
        </w:rPr>
        <w:t xml:space="preserve">Class A, </w:t>
      </w:r>
      <w:r w:rsidR="003646A4">
        <w:rPr>
          <w:szCs w:val="22"/>
          <w:lang w:val="en-CA"/>
        </w:rPr>
        <w:t xml:space="preserve">Class B, Class C, Class </w:t>
      </w:r>
      <w:r w:rsidR="004739FA">
        <w:rPr>
          <w:szCs w:val="22"/>
          <w:lang w:val="en-CA"/>
        </w:rPr>
        <w:t>D</w:t>
      </w:r>
      <w:r w:rsidR="003646A4">
        <w:rPr>
          <w:szCs w:val="22"/>
          <w:lang w:val="en-CA"/>
        </w:rPr>
        <w:t xml:space="preserve">, </w:t>
      </w:r>
      <w:ins w:id="14" w:author="Park Sang-hyo" w:date="2018-07-10T13:15:00Z">
        <w:r w:rsidR="00765824">
          <w:rPr>
            <w:szCs w:val="22"/>
            <w:lang w:val="en-CA"/>
          </w:rPr>
          <w:t xml:space="preserve">Class E </w:t>
        </w:r>
      </w:ins>
      <w:r w:rsidR="003646A4">
        <w:rPr>
          <w:szCs w:val="22"/>
          <w:lang w:val="en-CA"/>
        </w:rPr>
        <w:t xml:space="preserve">and Class </w:t>
      </w:r>
      <w:r w:rsidR="004739FA">
        <w:rPr>
          <w:szCs w:val="22"/>
          <w:lang w:val="en-CA"/>
        </w:rPr>
        <w:t>F</w:t>
      </w:r>
      <w:r w:rsidR="003646A4">
        <w:rPr>
          <w:szCs w:val="22"/>
          <w:lang w:val="en-CA"/>
        </w:rPr>
        <w:t xml:space="preserve">. </w:t>
      </w:r>
      <w:r w:rsidR="00402299">
        <w:rPr>
          <w:szCs w:val="22"/>
          <w:lang w:val="en-CA"/>
        </w:rPr>
        <w:t xml:space="preserve">For the simplicity, 10-bit source sequences was encoded by </w:t>
      </w:r>
      <w:r w:rsidR="00822B96">
        <w:rPr>
          <w:szCs w:val="22"/>
          <w:lang w:val="en-CA"/>
        </w:rPr>
        <w:t xml:space="preserve">RA10 </w:t>
      </w:r>
      <w:ins w:id="15" w:author="Park Sang-hyo" w:date="2018-07-10T13:15:00Z">
        <w:r w:rsidR="00765824">
          <w:rPr>
            <w:szCs w:val="22"/>
            <w:lang w:val="en-CA"/>
          </w:rPr>
          <w:t xml:space="preserve">or LD10 </w:t>
        </w:r>
      </w:ins>
      <w:r w:rsidR="00822B96">
        <w:rPr>
          <w:szCs w:val="22"/>
          <w:lang w:val="en-CA"/>
        </w:rPr>
        <w:t>configuration</w:t>
      </w:r>
      <w:r w:rsidR="00402299">
        <w:rPr>
          <w:szCs w:val="22"/>
          <w:lang w:val="en-CA"/>
        </w:rPr>
        <w:t xml:space="preserve">, and 8-bit source sequences by RA main </w:t>
      </w:r>
      <w:ins w:id="16" w:author="Park Sang-hyo" w:date="2018-07-10T13:15:00Z">
        <w:r w:rsidR="00765824">
          <w:rPr>
            <w:szCs w:val="22"/>
            <w:lang w:val="en-CA"/>
          </w:rPr>
          <w:t xml:space="preserve">or LD main </w:t>
        </w:r>
      </w:ins>
      <w:r w:rsidR="00402299">
        <w:rPr>
          <w:szCs w:val="22"/>
          <w:lang w:val="en-CA"/>
        </w:rPr>
        <w:t>configuration.</w:t>
      </w:r>
      <w:r w:rsidR="00822B96">
        <w:rPr>
          <w:szCs w:val="22"/>
          <w:lang w:val="en-CA"/>
        </w:rPr>
        <w:t xml:space="preserve"> </w:t>
      </w:r>
      <w:r w:rsidR="00402299">
        <w:rPr>
          <w:szCs w:val="22"/>
          <w:lang w:val="en-CA"/>
        </w:rPr>
        <w:t xml:space="preserve">For instance, </w:t>
      </w:r>
      <w:r w:rsidR="00822B96" w:rsidRPr="00402299">
        <w:rPr>
          <w:i/>
          <w:szCs w:val="22"/>
          <w:lang w:val="en-CA"/>
        </w:rPr>
        <w:t>MarketPlace</w:t>
      </w:r>
      <w:r w:rsidR="00822B96">
        <w:rPr>
          <w:szCs w:val="22"/>
          <w:lang w:val="en-CA"/>
        </w:rPr>
        <w:t xml:space="preserve"> and </w:t>
      </w:r>
      <w:r w:rsidR="00822B96" w:rsidRPr="00402299">
        <w:rPr>
          <w:i/>
          <w:szCs w:val="22"/>
          <w:lang w:val="en-CA"/>
        </w:rPr>
        <w:t>RitualDance</w:t>
      </w:r>
      <w:r w:rsidR="00402299">
        <w:rPr>
          <w:szCs w:val="22"/>
          <w:lang w:val="en-CA"/>
        </w:rPr>
        <w:t xml:space="preserve"> sequences were encoded by RA10</w:t>
      </w:r>
      <w:ins w:id="17" w:author="Park Sang-hyo" w:date="2018-07-10T13:15:00Z">
        <w:r w:rsidR="004969B4">
          <w:rPr>
            <w:szCs w:val="22"/>
            <w:lang w:val="en-CA"/>
          </w:rPr>
          <w:t xml:space="preserve"> or LD10</w:t>
        </w:r>
      </w:ins>
      <w:r w:rsidR="00402299">
        <w:rPr>
          <w:szCs w:val="22"/>
          <w:lang w:val="en-CA"/>
        </w:rPr>
        <w:t>.</w:t>
      </w:r>
    </w:p>
    <w:p w14:paraId="38FBCD1F" w14:textId="00AC4F45" w:rsidR="003646A4" w:rsidRDefault="003646A4" w:rsidP="003646A4">
      <w:pPr>
        <w:rPr>
          <w:szCs w:val="22"/>
          <w:lang w:val="en-CA"/>
        </w:rPr>
      </w:pPr>
      <w:r>
        <w:rPr>
          <w:szCs w:val="22"/>
          <w:lang w:val="en-CA"/>
        </w:rPr>
        <w:t xml:space="preserve">Overall results for RA is shown in Table 1. Detailed data is in the attached excel sheet. For RA case, it was reported on average that </w:t>
      </w:r>
      <w:r w:rsidRPr="006757A8">
        <w:rPr>
          <w:szCs w:val="22"/>
          <w:lang w:val="en-CA"/>
        </w:rPr>
        <w:t xml:space="preserve">a </w:t>
      </w:r>
      <w:r w:rsidR="00402299" w:rsidRPr="006757A8">
        <w:rPr>
          <w:szCs w:val="22"/>
          <w:lang w:val="en-CA"/>
        </w:rPr>
        <w:t>0.3</w:t>
      </w:r>
      <w:r w:rsidRPr="006757A8">
        <w:rPr>
          <w:szCs w:val="22"/>
          <w:lang w:val="en-CA"/>
        </w:rPr>
        <w:t xml:space="preserve">% increase was occurred in BD-rate of Y and a </w:t>
      </w:r>
      <w:r w:rsidR="00402299" w:rsidRPr="006757A8">
        <w:rPr>
          <w:szCs w:val="22"/>
          <w:lang w:val="en-CA"/>
        </w:rPr>
        <w:t>16</w:t>
      </w:r>
      <w:r w:rsidRPr="006757A8">
        <w:rPr>
          <w:szCs w:val="22"/>
          <w:lang w:val="en-CA"/>
        </w:rPr>
        <w:t>% decrease</w:t>
      </w:r>
      <w:r>
        <w:rPr>
          <w:szCs w:val="22"/>
          <w:lang w:val="en-CA"/>
        </w:rPr>
        <w:t xml:space="preserve"> was occurred in encoding time, when raster search was turned off.</w:t>
      </w:r>
      <w:r w:rsidR="002570E6">
        <w:rPr>
          <w:szCs w:val="22"/>
          <w:lang w:val="en-CA"/>
        </w:rPr>
        <w:t xml:space="preserve"> Note that in Table 1, the results of block-colored average are the average of Classes A, B, and C, and the gray-colored results are the average of all sequences including Classes D and F.</w:t>
      </w:r>
    </w:p>
    <w:p w14:paraId="29E79078" w14:textId="77777777" w:rsidR="00402299" w:rsidRDefault="00402299" w:rsidP="003646A4">
      <w:pPr>
        <w:rPr>
          <w:szCs w:val="22"/>
          <w:lang w:val="en-CA"/>
        </w:rPr>
      </w:pPr>
    </w:p>
    <w:p w14:paraId="24EC5E01" w14:textId="77777777" w:rsidR="00402299" w:rsidRDefault="00402299" w:rsidP="00402299">
      <w:pPr>
        <w:jc w:val="center"/>
        <w:rPr>
          <w:lang w:val="en-CA" w:eastAsia="ko-KR"/>
        </w:rPr>
      </w:pPr>
      <w:r w:rsidRPr="00A0069F">
        <w:rPr>
          <w:b/>
          <w:lang w:val="en-CA" w:eastAsia="ko-KR"/>
        </w:rPr>
        <w:t xml:space="preserve">Table </w:t>
      </w:r>
      <w:r>
        <w:rPr>
          <w:b/>
          <w:lang w:val="en-CA" w:eastAsia="ko-KR"/>
        </w:rPr>
        <w:t>1</w:t>
      </w:r>
      <w:r w:rsidRPr="00A0069F">
        <w:rPr>
          <w:b/>
          <w:lang w:val="en-CA" w:eastAsia="ko-KR"/>
        </w:rPr>
        <w:t>.</w:t>
      </w:r>
      <w:r>
        <w:rPr>
          <w:lang w:val="en-CA" w:eastAsia="ko-KR"/>
        </w:rPr>
        <w:t xml:space="preserve"> BD-rates of raster search off against HM 16.18 in RA case</w:t>
      </w:r>
    </w:p>
    <w:tbl>
      <w:tblPr>
        <w:tblW w:w="4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13"/>
        <w:gridCol w:w="862"/>
        <w:gridCol w:w="862"/>
        <w:gridCol w:w="862"/>
      </w:tblGrid>
      <w:tr w:rsidR="00402299" w:rsidRPr="00381CA2" w14:paraId="41D9A4F6" w14:textId="77777777" w:rsidTr="00381CA2">
        <w:trPr>
          <w:trHeight w:val="26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CAD0A2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ko-K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B2C033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20"/>
                <w:lang w:eastAsia="ko-KR"/>
              </w:rPr>
            </w:pPr>
            <w:r w:rsidRPr="00402299">
              <w:rPr>
                <w:b/>
                <w:color w:val="000000"/>
                <w:sz w:val="20"/>
                <w:lang w:eastAsia="ko-KR"/>
              </w:rPr>
              <w:t>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844D59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20"/>
                <w:lang w:eastAsia="ko-KR"/>
              </w:rPr>
            </w:pPr>
            <w:r w:rsidRPr="00402299">
              <w:rPr>
                <w:b/>
                <w:color w:val="000000"/>
                <w:sz w:val="20"/>
                <w:lang w:eastAsia="ko-KR"/>
              </w:rPr>
              <w:t>U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9853F4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20"/>
                <w:lang w:eastAsia="ko-KR"/>
              </w:rPr>
            </w:pPr>
            <w:r w:rsidRPr="00402299">
              <w:rPr>
                <w:b/>
                <w:color w:val="000000"/>
                <w:sz w:val="20"/>
                <w:lang w:eastAsia="ko-KR"/>
              </w:rPr>
              <w:t>V</w:t>
            </w:r>
          </w:p>
        </w:tc>
      </w:tr>
      <w:tr w:rsidR="00402299" w:rsidRPr="00381CA2" w14:paraId="45B4C2EB" w14:textId="77777777" w:rsidTr="00381CA2">
        <w:trPr>
          <w:trHeight w:val="26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9A4BCE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Class A1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5B00E5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0.4%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3E099E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0.7%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039D42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0.8%</w:t>
            </w:r>
          </w:p>
        </w:tc>
      </w:tr>
      <w:tr w:rsidR="00402299" w:rsidRPr="00381CA2" w14:paraId="2601E96F" w14:textId="77777777" w:rsidTr="00381CA2">
        <w:trPr>
          <w:trHeight w:val="24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A69853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Class A2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2E71A9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0.4%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CB1B23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0.8%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DCF724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0.7%</w:t>
            </w:r>
          </w:p>
        </w:tc>
      </w:tr>
      <w:tr w:rsidR="00402299" w:rsidRPr="00381CA2" w14:paraId="51916825" w14:textId="77777777" w:rsidTr="00381CA2">
        <w:trPr>
          <w:trHeight w:val="24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651A7F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Class B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B64570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0.2%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92C895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25CF5F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0.3%</w:t>
            </w:r>
          </w:p>
        </w:tc>
      </w:tr>
      <w:tr w:rsidR="00402299" w:rsidRPr="00381CA2" w14:paraId="11560E9D" w14:textId="77777777" w:rsidTr="00381CA2">
        <w:trPr>
          <w:trHeight w:val="24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553E5D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Class 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465758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91917A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0.4%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6CC3D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0.5%</w:t>
            </w:r>
          </w:p>
        </w:tc>
      </w:tr>
      <w:tr w:rsidR="00402299" w:rsidRPr="00381CA2" w14:paraId="54724D3A" w14:textId="77777777" w:rsidTr="00381CA2">
        <w:trPr>
          <w:trHeight w:val="26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7B5755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Class E</w:t>
            </w:r>
          </w:p>
        </w:tc>
        <w:tc>
          <w:tcPr>
            <w:tcW w:w="0" w:type="auto"/>
            <w:shd w:val="clear" w:color="000000" w:fill="BFBFBF"/>
            <w:noWrap/>
            <w:vAlign w:val="center"/>
            <w:hideMark/>
          </w:tcPr>
          <w:p w14:paraId="6FD2177E" w14:textId="2E5AE52C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0" w:type="auto"/>
            <w:shd w:val="clear" w:color="000000" w:fill="BFBFBF"/>
            <w:noWrap/>
            <w:vAlign w:val="center"/>
            <w:hideMark/>
          </w:tcPr>
          <w:p w14:paraId="69DC1EC7" w14:textId="701690B0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0" w:type="auto"/>
            <w:shd w:val="clear" w:color="000000" w:fill="BFBFBF"/>
            <w:noWrap/>
            <w:vAlign w:val="center"/>
            <w:hideMark/>
          </w:tcPr>
          <w:p w14:paraId="3C95A89C" w14:textId="2CB9A99F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</w:p>
        </w:tc>
      </w:tr>
      <w:tr w:rsidR="00402299" w:rsidRPr="00381CA2" w14:paraId="5D251BE7" w14:textId="77777777" w:rsidTr="00381CA2">
        <w:trPr>
          <w:trHeight w:val="24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097AC5" w14:textId="0DD56482" w:rsidR="00402299" w:rsidRPr="00402299" w:rsidRDefault="002570E6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ko-KR"/>
              </w:rPr>
            </w:pPr>
            <w:r w:rsidRPr="00381CA2">
              <w:rPr>
                <w:b/>
                <w:bCs/>
                <w:color w:val="000000"/>
                <w:sz w:val="20"/>
                <w:lang w:eastAsia="ko-KR"/>
              </w:rPr>
              <w:t>Average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B7A318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F8AD28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179E6B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0.5%</w:t>
            </w:r>
          </w:p>
        </w:tc>
      </w:tr>
      <w:tr w:rsidR="00402299" w:rsidRPr="00381CA2" w14:paraId="6B600D55" w14:textId="77777777" w:rsidTr="00381CA2">
        <w:trPr>
          <w:trHeight w:val="26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AC4D20" w14:textId="69AD1200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17A728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808080"/>
                <w:sz w:val="20"/>
                <w:lang w:eastAsia="ko-KR"/>
              </w:rPr>
            </w:pPr>
            <w:r w:rsidRPr="00402299">
              <w:rPr>
                <w:color w:val="808080"/>
                <w:sz w:val="20"/>
                <w:lang w:eastAsia="ko-KR"/>
              </w:rPr>
              <w:t>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747DFB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808080"/>
                <w:sz w:val="20"/>
                <w:lang w:eastAsia="ko-KR"/>
              </w:rPr>
            </w:pPr>
            <w:r w:rsidRPr="00402299">
              <w:rPr>
                <w:color w:val="808080"/>
                <w:sz w:val="20"/>
                <w:lang w:eastAsia="ko-KR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11AE7F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808080"/>
                <w:sz w:val="20"/>
                <w:lang w:eastAsia="ko-KR"/>
              </w:rPr>
            </w:pPr>
            <w:r w:rsidRPr="00402299">
              <w:rPr>
                <w:color w:val="808080"/>
                <w:sz w:val="20"/>
                <w:lang w:eastAsia="ko-KR"/>
              </w:rPr>
              <w:t>0.5%</w:t>
            </w:r>
          </w:p>
        </w:tc>
      </w:tr>
      <w:tr w:rsidR="00402299" w:rsidRPr="00381CA2" w14:paraId="7420A2BC" w14:textId="77777777" w:rsidTr="00381CA2">
        <w:trPr>
          <w:trHeight w:val="26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EC75DB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Class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7235B1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8286B1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760167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0.1%</w:t>
            </w:r>
          </w:p>
        </w:tc>
      </w:tr>
      <w:tr w:rsidR="00402299" w:rsidRPr="00381CA2" w14:paraId="55105FB5" w14:textId="77777777" w:rsidTr="00381CA2">
        <w:trPr>
          <w:trHeight w:val="26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0FE9BB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eastAsia="ko-KR"/>
              </w:rPr>
            </w:pPr>
            <w:r w:rsidRPr="00402299">
              <w:rPr>
                <w:sz w:val="20"/>
                <w:lang w:eastAsia="ko-KR"/>
              </w:rPr>
              <w:t>Class F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865FE9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eastAsia="ko-KR"/>
              </w:rPr>
            </w:pPr>
            <w:r w:rsidRPr="00402299">
              <w:rPr>
                <w:sz w:val="20"/>
                <w:lang w:eastAsia="ko-KR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1A313B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eastAsia="ko-KR"/>
              </w:rPr>
            </w:pPr>
            <w:r w:rsidRPr="00402299">
              <w:rPr>
                <w:sz w:val="20"/>
                <w:lang w:eastAsia="ko-KR"/>
              </w:rPr>
              <w:t>0.6%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DF7820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eastAsia="ko-KR"/>
              </w:rPr>
            </w:pPr>
            <w:r w:rsidRPr="00402299">
              <w:rPr>
                <w:sz w:val="20"/>
                <w:lang w:eastAsia="ko-KR"/>
              </w:rPr>
              <w:t>0.8%</w:t>
            </w:r>
          </w:p>
        </w:tc>
      </w:tr>
      <w:tr w:rsidR="00402299" w:rsidRPr="00402299" w14:paraId="4FD393BD" w14:textId="77777777" w:rsidTr="00381CA2">
        <w:trPr>
          <w:trHeight w:val="24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3474CC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Enc Time[%]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14:paraId="2771B258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84%</w:t>
            </w:r>
          </w:p>
        </w:tc>
      </w:tr>
      <w:tr w:rsidR="006757A8" w:rsidRPr="00381CA2" w14:paraId="7FF6C144" w14:textId="77777777" w:rsidTr="00381CA2">
        <w:trPr>
          <w:trHeight w:val="247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79D2F9D" w14:textId="77777777" w:rsidR="006757A8" w:rsidRPr="00381CA2" w:rsidRDefault="006757A8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0" w:type="auto"/>
            <w:gridSpan w:val="3"/>
            <w:shd w:val="clear" w:color="auto" w:fill="auto"/>
            <w:noWrap/>
            <w:vAlign w:val="center"/>
          </w:tcPr>
          <w:p w14:paraId="043853E2" w14:textId="33644A60" w:rsidR="006757A8" w:rsidRPr="00381CA2" w:rsidRDefault="006757A8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808080"/>
                <w:sz w:val="20"/>
                <w:lang w:eastAsia="ko-KR"/>
              </w:rPr>
            </w:pPr>
            <w:r w:rsidRPr="00381CA2">
              <w:rPr>
                <w:color w:val="808080"/>
                <w:sz w:val="20"/>
                <w:lang w:eastAsia="ko-KR"/>
              </w:rPr>
              <w:t>87%</w:t>
            </w:r>
          </w:p>
        </w:tc>
      </w:tr>
      <w:tr w:rsidR="00402299" w:rsidRPr="00402299" w14:paraId="2DD05FDD" w14:textId="77777777" w:rsidTr="00381CA2">
        <w:trPr>
          <w:trHeight w:val="26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D7953A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Dec Time[%]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14:paraId="23848433" w14:textId="77777777" w:rsidR="00402299" w:rsidRPr="00402299" w:rsidRDefault="00402299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402299">
              <w:rPr>
                <w:color w:val="000000"/>
                <w:sz w:val="20"/>
                <w:lang w:eastAsia="ko-KR"/>
              </w:rPr>
              <w:t>#NUM!</w:t>
            </w:r>
          </w:p>
        </w:tc>
      </w:tr>
    </w:tbl>
    <w:p w14:paraId="2730E9E0" w14:textId="44BF3C09" w:rsidR="00712F60" w:rsidRDefault="00712F60" w:rsidP="00A83253">
      <w:pPr>
        <w:rPr>
          <w:ins w:id="18" w:author="Park Sang-hyo" w:date="2018-07-10T13:16:00Z"/>
          <w:szCs w:val="22"/>
          <w:lang w:val="en-CA"/>
        </w:rPr>
      </w:pPr>
    </w:p>
    <w:p w14:paraId="18C3B046" w14:textId="66797862" w:rsidR="00660B76" w:rsidRDefault="00660B76" w:rsidP="00660B76">
      <w:pPr>
        <w:rPr>
          <w:ins w:id="19" w:author="Park Sang-hyo" w:date="2018-07-10T13:16:00Z"/>
          <w:szCs w:val="22"/>
          <w:lang w:val="en-CA"/>
        </w:rPr>
      </w:pPr>
      <w:ins w:id="20" w:author="Park Sang-hyo" w:date="2018-07-10T13:16:00Z">
        <w:r>
          <w:rPr>
            <w:szCs w:val="22"/>
            <w:lang w:val="en-CA"/>
          </w:rPr>
          <w:t xml:space="preserve">Overall results for </w:t>
        </w:r>
        <w:r>
          <w:rPr>
            <w:szCs w:val="22"/>
            <w:lang w:val="en-CA"/>
          </w:rPr>
          <w:t>LD is shown in Table 2</w:t>
        </w:r>
        <w:r>
          <w:rPr>
            <w:szCs w:val="22"/>
            <w:lang w:val="en-CA"/>
          </w:rPr>
          <w:t xml:space="preserve">. Detailed data is in the attached excel sheet. For </w:t>
        </w:r>
        <w:r w:rsidR="00D173CD">
          <w:rPr>
            <w:szCs w:val="22"/>
            <w:lang w:val="en-CA"/>
          </w:rPr>
          <w:t>LD</w:t>
        </w:r>
        <w:r>
          <w:rPr>
            <w:szCs w:val="22"/>
            <w:lang w:val="en-CA"/>
          </w:rPr>
          <w:t xml:space="preserve"> case, it was reported on average that </w:t>
        </w:r>
        <w:r w:rsidRPr="006757A8">
          <w:rPr>
            <w:szCs w:val="22"/>
            <w:lang w:val="en-CA"/>
          </w:rPr>
          <w:t xml:space="preserve">a </w:t>
        </w:r>
        <w:r w:rsidR="00D173CD">
          <w:rPr>
            <w:szCs w:val="22"/>
            <w:lang w:val="en-CA"/>
          </w:rPr>
          <w:t>02</w:t>
        </w:r>
        <w:r w:rsidRPr="006757A8">
          <w:rPr>
            <w:szCs w:val="22"/>
            <w:lang w:val="en-CA"/>
          </w:rPr>
          <w:t xml:space="preserve">% increase was occurred in BD-rate of Y and a </w:t>
        </w:r>
        <w:r w:rsidR="00D173CD">
          <w:rPr>
            <w:szCs w:val="22"/>
            <w:lang w:val="en-CA"/>
          </w:rPr>
          <w:t>2</w:t>
        </w:r>
        <w:r w:rsidRPr="006757A8">
          <w:rPr>
            <w:szCs w:val="22"/>
            <w:lang w:val="en-CA"/>
          </w:rPr>
          <w:t>% decrease</w:t>
        </w:r>
        <w:r>
          <w:rPr>
            <w:szCs w:val="22"/>
            <w:lang w:val="en-CA"/>
          </w:rPr>
          <w:t xml:space="preserve"> was occurred in encoding time, when raster search was turned off. Note that in Table </w:t>
        </w:r>
        <w:r w:rsidR="00D173CD">
          <w:rPr>
            <w:szCs w:val="22"/>
            <w:lang w:val="en-CA"/>
          </w:rPr>
          <w:t>2</w:t>
        </w:r>
        <w:r>
          <w:rPr>
            <w:szCs w:val="22"/>
            <w:lang w:val="en-CA"/>
          </w:rPr>
          <w:t xml:space="preserve">, the results of average are the average of </w:t>
        </w:r>
      </w:ins>
      <w:ins w:id="21" w:author="Park Sang-hyo" w:date="2018-07-10T13:18:00Z">
        <w:r w:rsidR="00D173CD">
          <w:rPr>
            <w:szCs w:val="22"/>
            <w:lang w:val="en-CA"/>
          </w:rPr>
          <w:t xml:space="preserve">all </w:t>
        </w:r>
      </w:ins>
      <w:ins w:id="22" w:author="Park Sang-hyo" w:date="2018-07-10T13:16:00Z">
        <w:r>
          <w:rPr>
            <w:szCs w:val="22"/>
            <w:lang w:val="en-CA"/>
          </w:rPr>
          <w:t>Classes.</w:t>
        </w:r>
      </w:ins>
    </w:p>
    <w:p w14:paraId="776EFF8E" w14:textId="77777777" w:rsidR="00660B76" w:rsidRPr="00660B76" w:rsidRDefault="00660B76" w:rsidP="00A83253">
      <w:pPr>
        <w:rPr>
          <w:ins w:id="23" w:author="Park Sang-hyo" w:date="2018-07-10T13:11:00Z"/>
          <w:szCs w:val="22"/>
          <w:lang w:val="en-CA"/>
        </w:rPr>
      </w:pPr>
    </w:p>
    <w:p w14:paraId="506E4B57" w14:textId="5B907937" w:rsidR="00AC726F" w:rsidRDefault="00AC726F" w:rsidP="00AC726F">
      <w:pPr>
        <w:jc w:val="center"/>
        <w:rPr>
          <w:ins w:id="24" w:author="Park Sang-hyo" w:date="2018-07-10T13:13:00Z"/>
          <w:lang w:val="en-CA" w:eastAsia="ko-KR"/>
        </w:rPr>
      </w:pPr>
      <w:ins w:id="25" w:author="Park Sang-hyo" w:date="2018-07-10T13:13:00Z">
        <w:r w:rsidRPr="00A0069F">
          <w:rPr>
            <w:b/>
            <w:lang w:val="en-CA" w:eastAsia="ko-KR"/>
          </w:rPr>
          <w:t xml:space="preserve">Table </w:t>
        </w:r>
        <w:r>
          <w:rPr>
            <w:b/>
            <w:lang w:val="en-CA" w:eastAsia="ko-KR"/>
          </w:rPr>
          <w:t>1</w:t>
        </w:r>
        <w:r w:rsidRPr="00A0069F">
          <w:rPr>
            <w:b/>
            <w:lang w:val="en-CA" w:eastAsia="ko-KR"/>
          </w:rPr>
          <w:t>.</w:t>
        </w:r>
        <w:r>
          <w:rPr>
            <w:lang w:val="en-CA" w:eastAsia="ko-KR"/>
          </w:rPr>
          <w:t xml:space="preserve"> BD-rates of raster search off against HM 16.18 in </w:t>
        </w:r>
        <w:r w:rsidR="009E6D7E">
          <w:rPr>
            <w:rFonts w:hint="eastAsia"/>
            <w:lang w:val="en-CA" w:eastAsia="ko-KR"/>
          </w:rPr>
          <w:t>L</w:t>
        </w:r>
        <w:r w:rsidR="009E6D7E">
          <w:rPr>
            <w:lang w:val="en-CA" w:eastAsia="ko-KR"/>
          </w:rPr>
          <w:t>D</w:t>
        </w:r>
        <w:r w:rsidR="00F97445">
          <w:rPr>
            <w:lang w:val="en-CA" w:eastAsia="ko-KR"/>
          </w:rPr>
          <w:t xml:space="preserve"> </w:t>
        </w:r>
        <w:r>
          <w:rPr>
            <w:lang w:val="en-CA" w:eastAsia="ko-KR"/>
          </w:rPr>
          <w:t>case</w:t>
        </w:r>
      </w:ins>
    </w:p>
    <w:tbl>
      <w:tblPr>
        <w:tblW w:w="4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  <w:tblPrChange w:id="26" w:author="Park Sang-hyo" w:date="2018-07-10T13:12:00Z">
          <w:tblPr>
            <w:tblW w:w="5080" w:type="dxa"/>
            <w:tblInd w:w="99" w:type="dxa"/>
            <w:tblCellMar>
              <w:left w:w="99" w:type="dxa"/>
              <w:right w:w="99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1300"/>
        <w:gridCol w:w="1008"/>
        <w:gridCol w:w="1008"/>
        <w:gridCol w:w="1147"/>
        <w:tblGridChange w:id="27">
          <w:tblGrid>
            <w:gridCol w:w="1480"/>
            <w:gridCol w:w="1148"/>
            <w:gridCol w:w="1148"/>
            <w:gridCol w:w="1304"/>
          </w:tblGrid>
        </w:tblGridChange>
      </w:tblGrid>
      <w:tr w:rsidR="00AC726F" w:rsidRPr="00254D8A" w14:paraId="230DA087" w14:textId="77777777" w:rsidTr="009E6D7E">
        <w:trPr>
          <w:trHeight w:val="269"/>
          <w:jc w:val="center"/>
          <w:ins w:id="28" w:author="Park Sang-hyo" w:date="2018-07-10T13:13:00Z"/>
          <w:trPrChange w:id="29" w:author="Park Sang-hyo" w:date="2018-07-10T13:12:00Z">
            <w:trPr>
              <w:trHeight w:val="255"/>
            </w:trPr>
          </w:trPrChange>
        </w:trPr>
        <w:tc>
          <w:tcPr>
            <w:tcW w:w="1300" w:type="dxa"/>
            <w:shd w:val="clear" w:color="auto" w:fill="auto"/>
            <w:noWrap/>
            <w:vAlign w:val="bottom"/>
            <w:hideMark/>
            <w:tcPrChange w:id="30" w:author="Park Sang-hyo" w:date="2018-07-10T13:12:00Z">
              <w:tcPr>
                <w:tcW w:w="14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24D176E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1" w:author="Park Sang-hyo" w:date="2018-07-10T13:13:00Z"/>
                <w:color w:val="000000"/>
                <w:sz w:val="20"/>
                <w:lang w:eastAsia="ko-KR"/>
                <w:rPrChange w:id="32" w:author="Park Sang-hyo" w:date="2018-07-10T13:11:00Z">
                  <w:rPr>
                    <w:ins w:id="33" w:author="Park Sang-hyo" w:date="2018-07-10T13:13:00Z"/>
                    <w:rFonts w:ascii="Arial" w:hAnsi="Arial" w:cs="Arial"/>
                    <w:b/>
                    <w:bCs/>
                    <w:color w:val="000000"/>
                    <w:sz w:val="18"/>
                    <w:szCs w:val="18"/>
                    <w:lang w:eastAsia="ko-KR"/>
                  </w:rPr>
                </w:rPrChange>
              </w:rPr>
              <w:pPrChange w:id="34" w:author="Park Sang-hyo" w:date="2018-07-10T13:11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clear" w:pos="1800"/>
                    <w:tab w:val="clear" w:pos="2160"/>
                    <w:tab w:val="clear" w:pos="2520"/>
                    <w:tab w:val="clear" w:pos="2880"/>
                    <w:tab w:val="clear" w:pos="3240"/>
                    <w:tab w:val="clear" w:pos="3600"/>
                    <w:tab w:val="clear" w:pos="3960"/>
                    <w:tab w:val="clear" w:pos="432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</w:p>
        </w:tc>
        <w:tc>
          <w:tcPr>
            <w:tcW w:w="1008" w:type="dxa"/>
            <w:shd w:val="clear" w:color="auto" w:fill="auto"/>
            <w:noWrap/>
            <w:vAlign w:val="bottom"/>
            <w:hideMark/>
            <w:tcPrChange w:id="35" w:author="Park Sang-hyo" w:date="2018-07-10T13:12:00Z">
              <w:tcPr>
                <w:tcW w:w="1148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5288B419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" w:author="Park Sang-hyo" w:date="2018-07-10T13:13:00Z"/>
                <w:color w:val="000000"/>
                <w:sz w:val="20"/>
                <w:lang w:eastAsia="ko-KR"/>
                <w:rPrChange w:id="37" w:author="Park Sang-hyo" w:date="2018-07-10T13:11:00Z">
                  <w:rPr>
                    <w:ins w:id="38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39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40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Y</w:t>
              </w:r>
            </w:ins>
          </w:p>
        </w:tc>
        <w:tc>
          <w:tcPr>
            <w:tcW w:w="1008" w:type="dxa"/>
            <w:shd w:val="clear" w:color="auto" w:fill="auto"/>
            <w:noWrap/>
            <w:vAlign w:val="bottom"/>
            <w:hideMark/>
            <w:tcPrChange w:id="41" w:author="Park Sang-hyo" w:date="2018-07-10T13:12:00Z">
              <w:tcPr>
                <w:tcW w:w="1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171F474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" w:author="Park Sang-hyo" w:date="2018-07-10T13:13:00Z"/>
                <w:color w:val="000000"/>
                <w:sz w:val="20"/>
                <w:lang w:eastAsia="ko-KR"/>
                <w:rPrChange w:id="43" w:author="Park Sang-hyo" w:date="2018-07-10T13:11:00Z">
                  <w:rPr>
                    <w:ins w:id="44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45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46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U</w:t>
              </w:r>
            </w:ins>
          </w:p>
        </w:tc>
        <w:tc>
          <w:tcPr>
            <w:tcW w:w="1145" w:type="dxa"/>
            <w:shd w:val="clear" w:color="auto" w:fill="auto"/>
            <w:noWrap/>
            <w:vAlign w:val="bottom"/>
            <w:hideMark/>
            <w:tcPrChange w:id="47" w:author="Park Sang-hyo" w:date="2018-07-10T13:12:00Z">
              <w:tcPr>
                <w:tcW w:w="1304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BBBEA05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8" w:author="Park Sang-hyo" w:date="2018-07-10T13:13:00Z"/>
                <w:color w:val="000000"/>
                <w:sz w:val="20"/>
                <w:lang w:eastAsia="ko-KR"/>
                <w:rPrChange w:id="49" w:author="Park Sang-hyo" w:date="2018-07-10T13:11:00Z">
                  <w:rPr>
                    <w:ins w:id="50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51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52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V</w:t>
              </w:r>
            </w:ins>
          </w:p>
        </w:tc>
      </w:tr>
      <w:tr w:rsidR="00AC726F" w:rsidRPr="00254D8A" w14:paraId="256B6C75" w14:textId="77777777" w:rsidTr="009E6D7E">
        <w:trPr>
          <w:trHeight w:val="254"/>
          <w:jc w:val="center"/>
          <w:ins w:id="53" w:author="Park Sang-hyo" w:date="2018-07-10T13:13:00Z"/>
          <w:trPrChange w:id="54" w:author="Park Sang-hyo" w:date="2018-07-10T13:12:00Z">
            <w:trPr>
              <w:trHeight w:val="240"/>
            </w:trPr>
          </w:trPrChange>
        </w:trPr>
        <w:tc>
          <w:tcPr>
            <w:tcW w:w="1300" w:type="dxa"/>
            <w:shd w:val="clear" w:color="auto" w:fill="auto"/>
            <w:noWrap/>
            <w:vAlign w:val="bottom"/>
            <w:hideMark/>
            <w:tcPrChange w:id="55" w:author="Park Sang-hyo" w:date="2018-07-10T13:12:00Z">
              <w:tcPr>
                <w:tcW w:w="14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5CD4254C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6" w:author="Park Sang-hyo" w:date="2018-07-10T13:13:00Z"/>
                <w:color w:val="000000"/>
                <w:sz w:val="20"/>
                <w:lang w:eastAsia="ko-KR"/>
                <w:rPrChange w:id="57" w:author="Park Sang-hyo" w:date="2018-07-10T13:11:00Z">
                  <w:rPr>
                    <w:ins w:id="58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  <w:pPrChange w:id="59" w:author="Park Sang-hyo" w:date="2018-07-10T13:11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clear" w:pos="1800"/>
                    <w:tab w:val="clear" w:pos="2160"/>
                    <w:tab w:val="clear" w:pos="2520"/>
                    <w:tab w:val="clear" w:pos="2880"/>
                    <w:tab w:val="clear" w:pos="3240"/>
                    <w:tab w:val="clear" w:pos="3600"/>
                    <w:tab w:val="clear" w:pos="3960"/>
                    <w:tab w:val="clear" w:pos="4320"/>
                  </w:tabs>
                  <w:overflowPunct/>
                  <w:autoSpaceDE/>
                  <w:autoSpaceDN/>
                  <w:adjustRightInd/>
                  <w:spacing w:before="0"/>
                  <w:jc w:val="left"/>
                  <w:textAlignment w:val="auto"/>
                </w:pPr>
              </w:pPrChange>
            </w:pPr>
            <w:ins w:id="60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61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Class A1</w:t>
              </w:r>
            </w:ins>
          </w:p>
        </w:tc>
        <w:tc>
          <w:tcPr>
            <w:tcW w:w="1008" w:type="dxa"/>
            <w:shd w:val="clear" w:color="000000" w:fill="BFBFBF"/>
            <w:noWrap/>
            <w:vAlign w:val="bottom"/>
            <w:tcPrChange w:id="62" w:author="Park Sang-hyo" w:date="2018-07-10T13:12:00Z">
              <w:tcPr>
                <w:tcW w:w="1148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BFBFBF"/>
                <w:noWrap/>
                <w:vAlign w:val="bottom"/>
              </w:tcPr>
            </w:tcPrChange>
          </w:tcPr>
          <w:p w14:paraId="51A7AEAC" w14:textId="09E46C0D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3" w:author="Park Sang-hyo" w:date="2018-07-10T13:13:00Z"/>
                <w:color w:val="000000"/>
                <w:sz w:val="20"/>
                <w:lang w:eastAsia="ko-KR"/>
                <w:rPrChange w:id="64" w:author="Park Sang-hyo" w:date="2018-07-10T13:11:00Z">
                  <w:rPr>
                    <w:ins w:id="65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  <w:pPrChange w:id="66" w:author="Park Sang-hyo" w:date="2018-07-10T13:11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clear" w:pos="1800"/>
                    <w:tab w:val="clear" w:pos="2160"/>
                    <w:tab w:val="clear" w:pos="2520"/>
                    <w:tab w:val="clear" w:pos="2880"/>
                    <w:tab w:val="clear" w:pos="3240"/>
                    <w:tab w:val="clear" w:pos="3600"/>
                    <w:tab w:val="clear" w:pos="3960"/>
                    <w:tab w:val="clear" w:pos="432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</w:p>
        </w:tc>
        <w:tc>
          <w:tcPr>
            <w:tcW w:w="1008" w:type="dxa"/>
            <w:shd w:val="clear" w:color="000000" w:fill="BFBFBF"/>
            <w:noWrap/>
            <w:vAlign w:val="bottom"/>
            <w:tcPrChange w:id="67" w:author="Park Sang-hyo" w:date="2018-07-10T13:12:00Z">
              <w:tcPr>
                <w:tcW w:w="1148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BFBFBF"/>
                <w:noWrap/>
                <w:vAlign w:val="bottom"/>
              </w:tcPr>
            </w:tcPrChange>
          </w:tcPr>
          <w:p w14:paraId="28E4E310" w14:textId="6B071603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8" w:author="Park Sang-hyo" w:date="2018-07-10T13:13:00Z"/>
                <w:color w:val="000000"/>
                <w:sz w:val="20"/>
                <w:lang w:eastAsia="ko-KR"/>
                <w:rPrChange w:id="69" w:author="Park Sang-hyo" w:date="2018-07-10T13:11:00Z">
                  <w:rPr>
                    <w:ins w:id="70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  <w:pPrChange w:id="71" w:author="Park Sang-hyo" w:date="2018-07-10T13:11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clear" w:pos="1800"/>
                    <w:tab w:val="clear" w:pos="2160"/>
                    <w:tab w:val="clear" w:pos="2520"/>
                    <w:tab w:val="clear" w:pos="2880"/>
                    <w:tab w:val="clear" w:pos="3240"/>
                    <w:tab w:val="clear" w:pos="3600"/>
                    <w:tab w:val="clear" w:pos="3960"/>
                    <w:tab w:val="clear" w:pos="432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</w:p>
        </w:tc>
        <w:tc>
          <w:tcPr>
            <w:tcW w:w="1145" w:type="dxa"/>
            <w:shd w:val="clear" w:color="000000" w:fill="BFBFBF"/>
            <w:noWrap/>
            <w:vAlign w:val="bottom"/>
            <w:tcPrChange w:id="72" w:author="Park Sang-hyo" w:date="2018-07-10T13:12:00Z">
              <w:tcPr>
                <w:tcW w:w="1304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000000" w:fill="BFBFBF"/>
                <w:noWrap/>
                <w:vAlign w:val="bottom"/>
              </w:tcPr>
            </w:tcPrChange>
          </w:tcPr>
          <w:p w14:paraId="6FE7A9D6" w14:textId="665F2479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3" w:author="Park Sang-hyo" w:date="2018-07-10T13:13:00Z"/>
                <w:color w:val="000000"/>
                <w:sz w:val="20"/>
                <w:lang w:eastAsia="ko-KR"/>
                <w:rPrChange w:id="74" w:author="Park Sang-hyo" w:date="2018-07-10T13:11:00Z">
                  <w:rPr>
                    <w:ins w:id="75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  <w:pPrChange w:id="76" w:author="Park Sang-hyo" w:date="2018-07-10T13:11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clear" w:pos="1800"/>
                    <w:tab w:val="clear" w:pos="2160"/>
                    <w:tab w:val="clear" w:pos="2520"/>
                    <w:tab w:val="clear" w:pos="2880"/>
                    <w:tab w:val="clear" w:pos="3240"/>
                    <w:tab w:val="clear" w:pos="3600"/>
                    <w:tab w:val="clear" w:pos="3960"/>
                    <w:tab w:val="clear" w:pos="432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</w:p>
        </w:tc>
      </w:tr>
      <w:tr w:rsidR="00AC726F" w:rsidRPr="00254D8A" w14:paraId="26630B83" w14:textId="77777777" w:rsidTr="009E6D7E">
        <w:trPr>
          <w:trHeight w:val="254"/>
          <w:jc w:val="center"/>
          <w:ins w:id="77" w:author="Park Sang-hyo" w:date="2018-07-10T13:13:00Z"/>
          <w:trPrChange w:id="78" w:author="Park Sang-hyo" w:date="2018-07-10T13:12:00Z">
            <w:trPr>
              <w:trHeight w:val="240"/>
            </w:trPr>
          </w:trPrChange>
        </w:trPr>
        <w:tc>
          <w:tcPr>
            <w:tcW w:w="1300" w:type="dxa"/>
            <w:shd w:val="clear" w:color="auto" w:fill="auto"/>
            <w:noWrap/>
            <w:vAlign w:val="bottom"/>
            <w:hideMark/>
            <w:tcPrChange w:id="79" w:author="Park Sang-hyo" w:date="2018-07-10T13:12:00Z">
              <w:tcPr>
                <w:tcW w:w="14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52C85C5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0" w:author="Park Sang-hyo" w:date="2018-07-10T13:13:00Z"/>
                <w:color w:val="000000"/>
                <w:sz w:val="20"/>
                <w:lang w:eastAsia="ko-KR"/>
                <w:rPrChange w:id="81" w:author="Park Sang-hyo" w:date="2018-07-10T13:11:00Z">
                  <w:rPr>
                    <w:ins w:id="82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  <w:pPrChange w:id="83" w:author="Park Sang-hyo" w:date="2018-07-10T13:11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clear" w:pos="1800"/>
                    <w:tab w:val="clear" w:pos="2160"/>
                    <w:tab w:val="clear" w:pos="2520"/>
                    <w:tab w:val="clear" w:pos="2880"/>
                    <w:tab w:val="clear" w:pos="3240"/>
                    <w:tab w:val="clear" w:pos="3600"/>
                    <w:tab w:val="clear" w:pos="3960"/>
                    <w:tab w:val="clear" w:pos="4320"/>
                  </w:tabs>
                  <w:overflowPunct/>
                  <w:autoSpaceDE/>
                  <w:autoSpaceDN/>
                  <w:adjustRightInd/>
                  <w:spacing w:before="0"/>
                  <w:jc w:val="left"/>
                  <w:textAlignment w:val="auto"/>
                </w:pPr>
              </w:pPrChange>
            </w:pPr>
            <w:ins w:id="84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85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Class A2</w:t>
              </w:r>
            </w:ins>
          </w:p>
        </w:tc>
        <w:tc>
          <w:tcPr>
            <w:tcW w:w="1008" w:type="dxa"/>
            <w:shd w:val="clear" w:color="000000" w:fill="BFBFBF"/>
            <w:noWrap/>
            <w:vAlign w:val="bottom"/>
            <w:tcPrChange w:id="86" w:author="Park Sang-hyo" w:date="2018-07-10T13:12:00Z">
              <w:tcPr>
                <w:tcW w:w="1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BFBFBF"/>
                <w:noWrap/>
                <w:vAlign w:val="bottom"/>
              </w:tcPr>
            </w:tcPrChange>
          </w:tcPr>
          <w:p w14:paraId="3814920F" w14:textId="0F9C0750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7" w:author="Park Sang-hyo" w:date="2018-07-10T13:13:00Z"/>
                <w:color w:val="000000"/>
                <w:sz w:val="20"/>
                <w:lang w:eastAsia="ko-KR"/>
                <w:rPrChange w:id="88" w:author="Park Sang-hyo" w:date="2018-07-10T13:11:00Z">
                  <w:rPr>
                    <w:ins w:id="89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  <w:pPrChange w:id="90" w:author="Park Sang-hyo" w:date="2018-07-10T13:11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clear" w:pos="1800"/>
                    <w:tab w:val="clear" w:pos="2160"/>
                    <w:tab w:val="clear" w:pos="2520"/>
                    <w:tab w:val="clear" w:pos="2880"/>
                    <w:tab w:val="clear" w:pos="3240"/>
                    <w:tab w:val="clear" w:pos="3600"/>
                    <w:tab w:val="clear" w:pos="3960"/>
                    <w:tab w:val="clear" w:pos="432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</w:p>
        </w:tc>
        <w:tc>
          <w:tcPr>
            <w:tcW w:w="1008" w:type="dxa"/>
            <w:shd w:val="clear" w:color="000000" w:fill="BFBFBF"/>
            <w:noWrap/>
            <w:vAlign w:val="bottom"/>
            <w:tcPrChange w:id="91" w:author="Park Sang-hyo" w:date="2018-07-10T13:12:00Z">
              <w:tcPr>
                <w:tcW w:w="1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BFBFBF"/>
                <w:noWrap/>
                <w:vAlign w:val="bottom"/>
              </w:tcPr>
            </w:tcPrChange>
          </w:tcPr>
          <w:p w14:paraId="08342BD5" w14:textId="5167A118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92" w:author="Park Sang-hyo" w:date="2018-07-10T13:13:00Z"/>
                <w:color w:val="000000"/>
                <w:sz w:val="20"/>
                <w:lang w:eastAsia="ko-KR"/>
                <w:rPrChange w:id="93" w:author="Park Sang-hyo" w:date="2018-07-10T13:11:00Z">
                  <w:rPr>
                    <w:ins w:id="94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  <w:pPrChange w:id="95" w:author="Park Sang-hyo" w:date="2018-07-10T13:11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clear" w:pos="1800"/>
                    <w:tab w:val="clear" w:pos="2160"/>
                    <w:tab w:val="clear" w:pos="2520"/>
                    <w:tab w:val="clear" w:pos="2880"/>
                    <w:tab w:val="clear" w:pos="3240"/>
                    <w:tab w:val="clear" w:pos="3600"/>
                    <w:tab w:val="clear" w:pos="3960"/>
                    <w:tab w:val="clear" w:pos="432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</w:p>
        </w:tc>
        <w:tc>
          <w:tcPr>
            <w:tcW w:w="1145" w:type="dxa"/>
            <w:shd w:val="clear" w:color="000000" w:fill="BFBFBF"/>
            <w:noWrap/>
            <w:vAlign w:val="bottom"/>
            <w:tcPrChange w:id="96" w:author="Park Sang-hyo" w:date="2018-07-10T13:12:00Z">
              <w:tcPr>
                <w:tcW w:w="1304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BFBFBF"/>
                <w:noWrap/>
                <w:vAlign w:val="bottom"/>
              </w:tcPr>
            </w:tcPrChange>
          </w:tcPr>
          <w:p w14:paraId="548250D0" w14:textId="19CFBBE3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97" w:author="Park Sang-hyo" w:date="2018-07-10T13:13:00Z"/>
                <w:color w:val="000000"/>
                <w:sz w:val="20"/>
                <w:lang w:eastAsia="ko-KR"/>
                <w:rPrChange w:id="98" w:author="Park Sang-hyo" w:date="2018-07-10T13:11:00Z">
                  <w:rPr>
                    <w:ins w:id="99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  <w:pPrChange w:id="100" w:author="Park Sang-hyo" w:date="2018-07-10T13:11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clear" w:pos="1800"/>
                    <w:tab w:val="clear" w:pos="2160"/>
                    <w:tab w:val="clear" w:pos="2520"/>
                    <w:tab w:val="clear" w:pos="2880"/>
                    <w:tab w:val="clear" w:pos="3240"/>
                    <w:tab w:val="clear" w:pos="3600"/>
                    <w:tab w:val="clear" w:pos="3960"/>
                    <w:tab w:val="clear" w:pos="432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</w:p>
        </w:tc>
      </w:tr>
      <w:tr w:rsidR="00AC726F" w:rsidRPr="00254D8A" w14:paraId="0915E9B7" w14:textId="77777777" w:rsidTr="009E6D7E">
        <w:trPr>
          <w:trHeight w:val="254"/>
          <w:jc w:val="center"/>
          <w:ins w:id="101" w:author="Park Sang-hyo" w:date="2018-07-10T13:13:00Z"/>
          <w:trPrChange w:id="102" w:author="Park Sang-hyo" w:date="2018-07-10T13:12:00Z">
            <w:trPr>
              <w:trHeight w:val="240"/>
            </w:trPr>
          </w:trPrChange>
        </w:trPr>
        <w:tc>
          <w:tcPr>
            <w:tcW w:w="1300" w:type="dxa"/>
            <w:shd w:val="clear" w:color="auto" w:fill="auto"/>
            <w:noWrap/>
            <w:vAlign w:val="bottom"/>
            <w:hideMark/>
            <w:tcPrChange w:id="103" w:author="Park Sang-hyo" w:date="2018-07-10T13:12:00Z">
              <w:tcPr>
                <w:tcW w:w="14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0BD7329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4" w:author="Park Sang-hyo" w:date="2018-07-10T13:13:00Z"/>
                <w:color w:val="000000"/>
                <w:sz w:val="20"/>
                <w:lang w:eastAsia="ko-KR"/>
                <w:rPrChange w:id="105" w:author="Park Sang-hyo" w:date="2018-07-10T13:11:00Z">
                  <w:rPr>
                    <w:ins w:id="106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  <w:pPrChange w:id="107" w:author="Park Sang-hyo" w:date="2018-07-10T13:11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clear" w:pos="1800"/>
                    <w:tab w:val="clear" w:pos="2160"/>
                    <w:tab w:val="clear" w:pos="2520"/>
                    <w:tab w:val="clear" w:pos="2880"/>
                    <w:tab w:val="clear" w:pos="3240"/>
                    <w:tab w:val="clear" w:pos="3600"/>
                    <w:tab w:val="clear" w:pos="3960"/>
                    <w:tab w:val="clear" w:pos="4320"/>
                  </w:tabs>
                  <w:overflowPunct/>
                  <w:autoSpaceDE/>
                  <w:autoSpaceDN/>
                  <w:adjustRightInd/>
                  <w:spacing w:before="0"/>
                  <w:jc w:val="left"/>
                  <w:textAlignment w:val="auto"/>
                </w:pPr>
              </w:pPrChange>
            </w:pPr>
            <w:ins w:id="108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109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Class B</w:t>
              </w:r>
            </w:ins>
          </w:p>
        </w:tc>
        <w:tc>
          <w:tcPr>
            <w:tcW w:w="1008" w:type="dxa"/>
            <w:shd w:val="clear" w:color="auto" w:fill="auto"/>
            <w:noWrap/>
            <w:vAlign w:val="bottom"/>
            <w:hideMark/>
            <w:tcPrChange w:id="110" w:author="Park Sang-hyo" w:date="2018-07-10T13:12:00Z">
              <w:tcPr>
                <w:tcW w:w="1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EF7CC2E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1" w:author="Park Sang-hyo" w:date="2018-07-10T13:13:00Z"/>
                <w:color w:val="000000"/>
                <w:sz w:val="20"/>
                <w:lang w:eastAsia="ko-KR"/>
                <w:rPrChange w:id="112" w:author="Park Sang-hyo" w:date="2018-07-10T13:11:00Z">
                  <w:rPr>
                    <w:ins w:id="113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114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115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0.1%</w:t>
              </w:r>
            </w:ins>
          </w:p>
        </w:tc>
        <w:tc>
          <w:tcPr>
            <w:tcW w:w="1008" w:type="dxa"/>
            <w:shd w:val="clear" w:color="auto" w:fill="auto"/>
            <w:noWrap/>
            <w:vAlign w:val="bottom"/>
            <w:hideMark/>
            <w:tcPrChange w:id="116" w:author="Park Sang-hyo" w:date="2018-07-10T13:12:00Z">
              <w:tcPr>
                <w:tcW w:w="1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360C3D9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7" w:author="Park Sang-hyo" w:date="2018-07-10T13:13:00Z"/>
                <w:color w:val="000000"/>
                <w:sz w:val="20"/>
                <w:lang w:eastAsia="ko-KR"/>
                <w:rPrChange w:id="118" w:author="Park Sang-hyo" w:date="2018-07-10T13:11:00Z">
                  <w:rPr>
                    <w:ins w:id="119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120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121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0.1%</w:t>
              </w:r>
            </w:ins>
          </w:p>
        </w:tc>
        <w:tc>
          <w:tcPr>
            <w:tcW w:w="1145" w:type="dxa"/>
            <w:shd w:val="clear" w:color="auto" w:fill="auto"/>
            <w:noWrap/>
            <w:vAlign w:val="bottom"/>
            <w:hideMark/>
            <w:tcPrChange w:id="122" w:author="Park Sang-hyo" w:date="2018-07-10T13:12:00Z">
              <w:tcPr>
                <w:tcW w:w="1304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2462C14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3" w:author="Park Sang-hyo" w:date="2018-07-10T13:13:00Z"/>
                <w:color w:val="000000"/>
                <w:sz w:val="20"/>
                <w:lang w:eastAsia="ko-KR"/>
                <w:rPrChange w:id="124" w:author="Park Sang-hyo" w:date="2018-07-10T13:11:00Z">
                  <w:rPr>
                    <w:ins w:id="125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126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127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0.0%</w:t>
              </w:r>
            </w:ins>
          </w:p>
        </w:tc>
      </w:tr>
      <w:tr w:rsidR="00AC726F" w:rsidRPr="00254D8A" w14:paraId="5587A102" w14:textId="77777777" w:rsidTr="009E6D7E">
        <w:trPr>
          <w:trHeight w:val="254"/>
          <w:jc w:val="center"/>
          <w:ins w:id="128" w:author="Park Sang-hyo" w:date="2018-07-10T13:13:00Z"/>
          <w:trPrChange w:id="129" w:author="Park Sang-hyo" w:date="2018-07-10T13:12:00Z">
            <w:trPr>
              <w:trHeight w:val="240"/>
            </w:trPr>
          </w:trPrChange>
        </w:trPr>
        <w:tc>
          <w:tcPr>
            <w:tcW w:w="1300" w:type="dxa"/>
            <w:shd w:val="clear" w:color="auto" w:fill="auto"/>
            <w:noWrap/>
            <w:vAlign w:val="bottom"/>
            <w:hideMark/>
            <w:tcPrChange w:id="130" w:author="Park Sang-hyo" w:date="2018-07-10T13:12:00Z">
              <w:tcPr>
                <w:tcW w:w="14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8B3BB11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31" w:author="Park Sang-hyo" w:date="2018-07-10T13:13:00Z"/>
                <w:color w:val="000000"/>
                <w:sz w:val="20"/>
                <w:lang w:eastAsia="ko-KR"/>
                <w:rPrChange w:id="132" w:author="Park Sang-hyo" w:date="2018-07-10T13:11:00Z">
                  <w:rPr>
                    <w:ins w:id="133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  <w:pPrChange w:id="134" w:author="Park Sang-hyo" w:date="2018-07-10T13:11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clear" w:pos="1800"/>
                    <w:tab w:val="clear" w:pos="2160"/>
                    <w:tab w:val="clear" w:pos="2520"/>
                    <w:tab w:val="clear" w:pos="2880"/>
                    <w:tab w:val="clear" w:pos="3240"/>
                    <w:tab w:val="clear" w:pos="3600"/>
                    <w:tab w:val="clear" w:pos="3960"/>
                    <w:tab w:val="clear" w:pos="4320"/>
                  </w:tabs>
                  <w:overflowPunct/>
                  <w:autoSpaceDE/>
                  <w:autoSpaceDN/>
                  <w:adjustRightInd/>
                  <w:spacing w:before="0"/>
                  <w:jc w:val="left"/>
                  <w:textAlignment w:val="auto"/>
                </w:pPr>
              </w:pPrChange>
            </w:pPr>
            <w:ins w:id="135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136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Class C</w:t>
              </w:r>
            </w:ins>
          </w:p>
        </w:tc>
        <w:tc>
          <w:tcPr>
            <w:tcW w:w="1008" w:type="dxa"/>
            <w:shd w:val="clear" w:color="auto" w:fill="auto"/>
            <w:noWrap/>
            <w:vAlign w:val="bottom"/>
            <w:hideMark/>
            <w:tcPrChange w:id="137" w:author="Park Sang-hyo" w:date="2018-07-10T13:12:00Z">
              <w:tcPr>
                <w:tcW w:w="1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21C4DC0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8" w:author="Park Sang-hyo" w:date="2018-07-10T13:13:00Z"/>
                <w:color w:val="000000"/>
                <w:sz w:val="20"/>
                <w:lang w:eastAsia="ko-KR"/>
                <w:rPrChange w:id="139" w:author="Park Sang-hyo" w:date="2018-07-10T13:11:00Z">
                  <w:rPr>
                    <w:ins w:id="140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141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142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0.1%</w:t>
              </w:r>
            </w:ins>
          </w:p>
        </w:tc>
        <w:tc>
          <w:tcPr>
            <w:tcW w:w="1008" w:type="dxa"/>
            <w:shd w:val="clear" w:color="auto" w:fill="auto"/>
            <w:noWrap/>
            <w:vAlign w:val="bottom"/>
            <w:hideMark/>
            <w:tcPrChange w:id="143" w:author="Park Sang-hyo" w:date="2018-07-10T13:12:00Z">
              <w:tcPr>
                <w:tcW w:w="1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2DF78AB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4" w:author="Park Sang-hyo" w:date="2018-07-10T13:13:00Z"/>
                <w:color w:val="000000"/>
                <w:sz w:val="20"/>
                <w:lang w:eastAsia="ko-KR"/>
                <w:rPrChange w:id="145" w:author="Park Sang-hyo" w:date="2018-07-10T13:11:00Z">
                  <w:rPr>
                    <w:ins w:id="146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147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148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0.1%</w:t>
              </w:r>
            </w:ins>
          </w:p>
        </w:tc>
        <w:tc>
          <w:tcPr>
            <w:tcW w:w="1145" w:type="dxa"/>
            <w:shd w:val="clear" w:color="auto" w:fill="auto"/>
            <w:noWrap/>
            <w:vAlign w:val="bottom"/>
            <w:hideMark/>
            <w:tcPrChange w:id="149" w:author="Park Sang-hyo" w:date="2018-07-10T13:12:00Z">
              <w:tcPr>
                <w:tcW w:w="1304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225219F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0" w:author="Park Sang-hyo" w:date="2018-07-10T13:13:00Z"/>
                <w:color w:val="000000"/>
                <w:sz w:val="20"/>
                <w:lang w:eastAsia="ko-KR"/>
                <w:rPrChange w:id="151" w:author="Park Sang-hyo" w:date="2018-07-10T13:11:00Z">
                  <w:rPr>
                    <w:ins w:id="152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153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154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0.1%</w:t>
              </w:r>
            </w:ins>
          </w:p>
        </w:tc>
      </w:tr>
      <w:tr w:rsidR="00AC726F" w:rsidRPr="00254D8A" w14:paraId="08C8898E" w14:textId="77777777" w:rsidTr="009E6D7E">
        <w:trPr>
          <w:trHeight w:val="254"/>
          <w:jc w:val="center"/>
          <w:ins w:id="155" w:author="Park Sang-hyo" w:date="2018-07-10T13:13:00Z"/>
          <w:trPrChange w:id="156" w:author="Park Sang-hyo" w:date="2018-07-10T13:12:00Z">
            <w:trPr>
              <w:trHeight w:val="240"/>
            </w:trPr>
          </w:trPrChange>
        </w:trPr>
        <w:tc>
          <w:tcPr>
            <w:tcW w:w="1300" w:type="dxa"/>
            <w:shd w:val="clear" w:color="auto" w:fill="auto"/>
            <w:noWrap/>
            <w:vAlign w:val="bottom"/>
            <w:hideMark/>
            <w:tcPrChange w:id="157" w:author="Park Sang-hyo" w:date="2018-07-10T13:12:00Z">
              <w:tcPr>
                <w:tcW w:w="14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F38B82C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8" w:author="Park Sang-hyo" w:date="2018-07-10T13:13:00Z"/>
                <w:color w:val="000000"/>
                <w:sz w:val="20"/>
                <w:lang w:eastAsia="ko-KR"/>
                <w:rPrChange w:id="159" w:author="Park Sang-hyo" w:date="2018-07-10T13:11:00Z">
                  <w:rPr>
                    <w:ins w:id="160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  <w:pPrChange w:id="161" w:author="Park Sang-hyo" w:date="2018-07-10T13:11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clear" w:pos="1800"/>
                    <w:tab w:val="clear" w:pos="2160"/>
                    <w:tab w:val="clear" w:pos="2520"/>
                    <w:tab w:val="clear" w:pos="2880"/>
                    <w:tab w:val="clear" w:pos="3240"/>
                    <w:tab w:val="clear" w:pos="3600"/>
                    <w:tab w:val="clear" w:pos="3960"/>
                    <w:tab w:val="clear" w:pos="4320"/>
                  </w:tabs>
                  <w:overflowPunct/>
                  <w:autoSpaceDE/>
                  <w:autoSpaceDN/>
                  <w:adjustRightInd/>
                  <w:spacing w:before="0"/>
                  <w:jc w:val="left"/>
                  <w:textAlignment w:val="auto"/>
                </w:pPr>
              </w:pPrChange>
            </w:pPr>
            <w:ins w:id="162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163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Class D</w:t>
              </w:r>
            </w:ins>
          </w:p>
        </w:tc>
        <w:tc>
          <w:tcPr>
            <w:tcW w:w="1008" w:type="dxa"/>
            <w:shd w:val="clear" w:color="auto" w:fill="auto"/>
            <w:noWrap/>
            <w:vAlign w:val="bottom"/>
            <w:hideMark/>
            <w:tcPrChange w:id="164" w:author="Park Sang-hyo" w:date="2018-07-10T13:12:00Z">
              <w:tcPr>
                <w:tcW w:w="1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DFE3FC8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5" w:author="Park Sang-hyo" w:date="2018-07-10T13:13:00Z"/>
                <w:color w:val="000000"/>
                <w:sz w:val="20"/>
                <w:lang w:eastAsia="ko-KR"/>
                <w:rPrChange w:id="166" w:author="Park Sang-hyo" w:date="2018-07-10T13:11:00Z">
                  <w:rPr>
                    <w:ins w:id="167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168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169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0.0%</w:t>
              </w:r>
            </w:ins>
          </w:p>
        </w:tc>
        <w:tc>
          <w:tcPr>
            <w:tcW w:w="1008" w:type="dxa"/>
            <w:shd w:val="clear" w:color="auto" w:fill="auto"/>
            <w:noWrap/>
            <w:vAlign w:val="bottom"/>
            <w:hideMark/>
            <w:tcPrChange w:id="170" w:author="Park Sang-hyo" w:date="2018-07-10T13:12:00Z">
              <w:tcPr>
                <w:tcW w:w="1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DE1C6A8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1" w:author="Park Sang-hyo" w:date="2018-07-10T13:13:00Z"/>
                <w:color w:val="000000"/>
                <w:sz w:val="20"/>
                <w:lang w:eastAsia="ko-KR"/>
                <w:rPrChange w:id="172" w:author="Park Sang-hyo" w:date="2018-07-10T13:11:00Z">
                  <w:rPr>
                    <w:ins w:id="173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174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175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0.0%</w:t>
              </w:r>
            </w:ins>
          </w:p>
        </w:tc>
        <w:tc>
          <w:tcPr>
            <w:tcW w:w="1145" w:type="dxa"/>
            <w:shd w:val="clear" w:color="auto" w:fill="auto"/>
            <w:noWrap/>
            <w:vAlign w:val="bottom"/>
            <w:hideMark/>
            <w:tcPrChange w:id="176" w:author="Park Sang-hyo" w:date="2018-07-10T13:12:00Z">
              <w:tcPr>
                <w:tcW w:w="1304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98EDD31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7" w:author="Park Sang-hyo" w:date="2018-07-10T13:13:00Z"/>
                <w:color w:val="000000"/>
                <w:sz w:val="20"/>
                <w:lang w:eastAsia="ko-KR"/>
                <w:rPrChange w:id="178" w:author="Park Sang-hyo" w:date="2018-07-10T13:11:00Z">
                  <w:rPr>
                    <w:ins w:id="179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180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181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-0.1%</w:t>
              </w:r>
            </w:ins>
          </w:p>
        </w:tc>
      </w:tr>
      <w:tr w:rsidR="00AC726F" w:rsidRPr="00254D8A" w14:paraId="7FFBF15C" w14:textId="77777777" w:rsidTr="009E6D7E">
        <w:trPr>
          <w:trHeight w:val="254"/>
          <w:jc w:val="center"/>
          <w:ins w:id="182" w:author="Park Sang-hyo" w:date="2018-07-10T13:13:00Z"/>
          <w:trPrChange w:id="183" w:author="Park Sang-hyo" w:date="2018-07-10T13:12:00Z">
            <w:trPr>
              <w:trHeight w:val="240"/>
            </w:trPr>
          </w:trPrChange>
        </w:trPr>
        <w:tc>
          <w:tcPr>
            <w:tcW w:w="1300" w:type="dxa"/>
            <w:shd w:val="clear" w:color="auto" w:fill="auto"/>
            <w:noWrap/>
            <w:vAlign w:val="bottom"/>
            <w:hideMark/>
            <w:tcPrChange w:id="184" w:author="Park Sang-hyo" w:date="2018-07-10T13:12:00Z">
              <w:tcPr>
                <w:tcW w:w="14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051BD84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85" w:author="Park Sang-hyo" w:date="2018-07-10T13:13:00Z"/>
                <w:color w:val="000000"/>
                <w:sz w:val="20"/>
                <w:lang w:eastAsia="ko-KR"/>
                <w:rPrChange w:id="186" w:author="Park Sang-hyo" w:date="2018-07-10T13:11:00Z">
                  <w:rPr>
                    <w:ins w:id="187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  <w:pPrChange w:id="188" w:author="Park Sang-hyo" w:date="2018-07-10T13:11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clear" w:pos="1800"/>
                    <w:tab w:val="clear" w:pos="2160"/>
                    <w:tab w:val="clear" w:pos="2520"/>
                    <w:tab w:val="clear" w:pos="2880"/>
                    <w:tab w:val="clear" w:pos="3240"/>
                    <w:tab w:val="clear" w:pos="3600"/>
                    <w:tab w:val="clear" w:pos="3960"/>
                    <w:tab w:val="clear" w:pos="4320"/>
                  </w:tabs>
                  <w:overflowPunct/>
                  <w:autoSpaceDE/>
                  <w:autoSpaceDN/>
                  <w:adjustRightInd/>
                  <w:spacing w:before="0"/>
                  <w:jc w:val="left"/>
                  <w:textAlignment w:val="auto"/>
                </w:pPr>
              </w:pPrChange>
            </w:pPr>
            <w:ins w:id="189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190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Class E</w:t>
              </w:r>
            </w:ins>
          </w:p>
        </w:tc>
        <w:tc>
          <w:tcPr>
            <w:tcW w:w="1008" w:type="dxa"/>
            <w:shd w:val="clear" w:color="auto" w:fill="auto"/>
            <w:noWrap/>
            <w:vAlign w:val="bottom"/>
            <w:hideMark/>
            <w:tcPrChange w:id="191" w:author="Park Sang-hyo" w:date="2018-07-10T13:12:00Z">
              <w:tcPr>
                <w:tcW w:w="1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AE03BE2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2" w:author="Park Sang-hyo" w:date="2018-07-10T13:13:00Z"/>
                <w:color w:val="000000"/>
                <w:sz w:val="20"/>
                <w:lang w:eastAsia="ko-KR"/>
                <w:rPrChange w:id="193" w:author="Park Sang-hyo" w:date="2018-07-10T13:11:00Z">
                  <w:rPr>
                    <w:ins w:id="194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195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196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0.0%</w:t>
              </w:r>
            </w:ins>
          </w:p>
        </w:tc>
        <w:tc>
          <w:tcPr>
            <w:tcW w:w="1008" w:type="dxa"/>
            <w:shd w:val="clear" w:color="auto" w:fill="auto"/>
            <w:noWrap/>
            <w:vAlign w:val="bottom"/>
            <w:hideMark/>
            <w:tcPrChange w:id="197" w:author="Park Sang-hyo" w:date="2018-07-10T13:12:00Z">
              <w:tcPr>
                <w:tcW w:w="1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7661927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8" w:author="Park Sang-hyo" w:date="2018-07-10T13:13:00Z"/>
                <w:color w:val="000000"/>
                <w:sz w:val="20"/>
                <w:lang w:eastAsia="ko-KR"/>
                <w:rPrChange w:id="199" w:author="Park Sang-hyo" w:date="2018-07-10T13:11:00Z">
                  <w:rPr>
                    <w:ins w:id="200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201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202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0.0%</w:t>
              </w:r>
            </w:ins>
          </w:p>
        </w:tc>
        <w:tc>
          <w:tcPr>
            <w:tcW w:w="1145" w:type="dxa"/>
            <w:shd w:val="clear" w:color="auto" w:fill="auto"/>
            <w:noWrap/>
            <w:vAlign w:val="bottom"/>
            <w:hideMark/>
            <w:tcPrChange w:id="203" w:author="Park Sang-hyo" w:date="2018-07-10T13:12:00Z">
              <w:tcPr>
                <w:tcW w:w="1304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2DFD505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4" w:author="Park Sang-hyo" w:date="2018-07-10T13:13:00Z"/>
                <w:color w:val="000000"/>
                <w:sz w:val="20"/>
                <w:lang w:eastAsia="ko-KR"/>
                <w:rPrChange w:id="205" w:author="Park Sang-hyo" w:date="2018-07-10T13:11:00Z">
                  <w:rPr>
                    <w:ins w:id="206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207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208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-0.5%</w:t>
              </w:r>
            </w:ins>
          </w:p>
        </w:tc>
      </w:tr>
      <w:tr w:rsidR="00AC726F" w:rsidRPr="00254D8A" w14:paraId="4F3D046F" w14:textId="77777777" w:rsidTr="009E6D7E">
        <w:trPr>
          <w:trHeight w:val="269"/>
          <w:jc w:val="center"/>
          <w:ins w:id="209" w:author="Park Sang-hyo" w:date="2018-07-10T13:13:00Z"/>
          <w:trPrChange w:id="210" w:author="Park Sang-hyo" w:date="2018-07-10T13:12:00Z">
            <w:trPr>
              <w:trHeight w:val="255"/>
            </w:trPr>
          </w:trPrChange>
        </w:trPr>
        <w:tc>
          <w:tcPr>
            <w:tcW w:w="1300" w:type="dxa"/>
            <w:shd w:val="clear" w:color="auto" w:fill="auto"/>
            <w:noWrap/>
            <w:vAlign w:val="bottom"/>
            <w:hideMark/>
            <w:tcPrChange w:id="211" w:author="Park Sang-hyo" w:date="2018-07-10T13:12:00Z">
              <w:tcPr>
                <w:tcW w:w="14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F6760BC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12" w:author="Park Sang-hyo" w:date="2018-07-10T13:13:00Z"/>
                <w:color w:val="000000"/>
                <w:sz w:val="20"/>
                <w:lang w:eastAsia="ko-KR"/>
                <w:rPrChange w:id="213" w:author="Park Sang-hyo" w:date="2018-07-10T13:11:00Z">
                  <w:rPr>
                    <w:ins w:id="214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  <w:pPrChange w:id="215" w:author="Park Sang-hyo" w:date="2018-07-10T13:11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clear" w:pos="1800"/>
                    <w:tab w:val="clear" w:pos="2160"/>
                    <w:tab w:val="clear" w:pos="2520"/>
                    <w:tab w:val="clear" w:pos="2880"/>
                    <w:tab w:val="clear" w:pos="3240"/>
                    <w:tab w:val="clear" w:pos="3600"/>
                    <w:tab w:val="clear" w:pos="3960"/>
                    <w:tab w:val="clear" w:pos="4320"/>
                  </w:tabs>
                  <w:overflowPunct/>
                  <w:autoSpaceDE/>
                  <w:autoSpaceDN/>
                  <w:adjustRightInd/>
                  <w:spacing w:before="0"/>
                  <w:jc w:val="left"/>
                  <w:textAlignment w:val="auto"/>
                </w:pPr>
              </w:pPrChange>
            </w:pPr>
            <w:ins w:id="216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217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Class F</w:t>
              </w:r>
            </w:ins>
          </w:p>
        </w:tc>
        <w:tc>
          <w:tcPr>
            <w:tcW w:w="1008" w:type="dxa"/>
            <w:shd w:val="clear" w:color="auto" w:fill="auto"/>
            <w:noWrap/>
            <w:vAlign w:val="bottom"/>
            <w:hideMark/>
            <w:tcPrChange w:id="218" w:author="Park Sang-hyo" w:date="2018-07-10T13:12:00Z">
              <w:tcPr>
                <w:tcW w:w="1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BF7187D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9" w:author="Park Sang-hyo" w:date="2018-07-10T13:13:00Z"/>
                <w:color w:val="000000"/>
                <w:sz w:val="20"/>
                <w:lang w:eastAsia="ko-KR"/>
                <w:rPrChange w:id="220" w:author="Park Sang-hyo" w:date="2018-07-10T13:11:00Z">
                  <w:rPr>
                    <w:ins w:id="221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222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223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0.9%</w:t>
              </w:r>
            </w:ins>
          </w:p>
        </w:tc>
        <w:tc>
          <w:tcPr>
            <w:tcW w:w="1008" w:type="dxa"/>
            <w:shd w:val="clear" w:color="auto" w:fill="auto"/>
            <w:noWrap/>
            <w:vAlign w:val="bottom"/>
            <w:hideMark/>
            <w:tcPrChange w:id="224" w:author="Park Sang-hyo" w:date="2018-07-10T13:12:00Z">
              <w:tcPr>
                <w:tcW w:w="1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173478F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5" w:author="Park Sang-hyo" w:date="2018-07-10T13:13:00Z"/>
                <w:color w:val="000000"/>
                <w:sz w:val="20"/>
                <w:lang w:eastAsia="ko-KR"/>
                <w:rPrChange w:id="226" w:author="Park Sang-hyo" w:date="2018-07-10T13:11:00Z">
                  <w:rPr>
                    <w:ins w:id="227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228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229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1.1%</w:t>
              </w:r>
            </w:ins>
          </w:p>
        </w:tc>
        <w:tc>
          <w:tcPr>
            <w:tcW w:w="1145" w:type="dxa"/>
            <w:shd w:val="clear" w:color="auto" w:fill="auto"/>
            <w:noWrap/>
            <w:vAlign w:val="bottom"/>
            <w:hideMark/>
            <w:tcPrChange w:id="230" w:author="Park Sang-hyo" w:date="2018-07-10T13:12:00Z">
              <w:tcPr>
                <w:tcW w:w="1304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0E8CEBC1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1" w:author="Park Sang-hyo" w:date="2018-07-10T13:13:00Z"/>
                <w:color w:val="000000"/>
                <w:sz w:val="20"/>
                <w:lang w:eastAsia="ko-KR"/>
                <w:rPrChange w:id="232" w:author="Park Sang-hyo" w:date="2018-07-10T13:11:00Z">
                  <w:rPr>
                    <w:ins w:id="233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234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235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1.0%</w:t>
              </w:r>
            </w:ins>
          </w:p>
        </w:tc>
      </w:tr>
      <w:tr w:rsidR="00AC726F" w:rsidRPr="00254D8A" w14:paraId="62DB578A" w14:textId="77777777" w:rsidTr="009E6D7E">
        <w:trPr>
          <w:trHeight w:val="254"/>
          <w:jc w:val="center"/>
          <w:ins w:id="236" w:author="Park Sang-hyo" w:date="2018-07-10T13:13:00Z"/>
          <w:trPrChange w:id="237" w:author="Park Sang-hyo" w:date="2018-07-10T13:12:00Z">
            <w:trPr>
              <w:trHeight w:val="240"/>
            </w:trPr>
          </w:trPrChange>
        </w:trPr>
        <w:tc>
          <w:tcPr>
            <w:tcW w:w="1300" w:type="dxa"/>
            <w:shd w:val="clear" w:color="auto" w:fill="auto"/>
            <w:noWrap/>
            <w:vAlign w:val="bottom"/>
            <w:hideMark/>
            <w:tcPrChange w:id="238" w:author="Park Sang-hyo" w:date="2018-07-10T13:12:00Z">
              <w:tcPr>
                <w:tcW w:w="14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2DFEE70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39" w:author="Park Sang-hyo" w:date="2018-07-10T13:13:00Z"/>
                <w:b/>
                <w:color w:val="000000"/>
                <w:sz w:val="20"/>
                <w:lang w:eastAsia="ko-KR"/>
                <w:rPrChange w:id="240" w:author="Park Sang-hyo" w:date="2018-07-10T13:11:00Z">
                  <w:rPr>
                    <w:ins w:id="241" w:author="Park Sang-hyo" w:date="2018-07-10T13:13:00Z"/>
                    <w:rFonts w:ascii="Arial" w:hAnsi="Arial" w:cs="Arial"/>
                    <w:b/>
                    <w:bCs/>
                    <w:color w:val="000000"/>
                    <w:sz w:val="18"/>
                    <w:szCs w:val="18"/>
                    <w:lang w:eastAsia="ko-KR"/>
                  </w:rPr>
                </w:rPrChange>
              </w:rPr>
              <w:pPrChange w:id="242" w:author="Park Sang-hyo" w:date="2018-07-10T13:11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clear" w:pos="1800"/>
                    <w:tab w:val="clear" w:pos="2160"/>
                    <w:tab w:val="clear" w:pos="2520"/>
                    <w:tab w:val="clear" w:pos="2880"/>
                    <w:tab w:val="clear" w:pos="3240"/>
                    <w:tab w:val="clear" w:pos="3600"/>
                    <w:tab w:val="clear" w:pos="3960"/>
                    <w:tab w:val="clear" w:pos="4320"/>
                  </w:tabs>
                  <w:overflowPunct/>
                  <w:autoSpaceDE/>
                  <w:autoSpaceDN/>
                  <w:adjustRightInd/>
                  <w:spacing w:before="0"/>
                  <w:jc w:val="left"/>
                  <w:textAlignment w:val="auto"/>
                </w:pPr>
              </w:pPrChange>
            </w:pPr>
            <w:ins w:id="243" w:author="Park Sang-hyo" w:date="2018-07-10T13:13:00Z">
              <w:r w:rsidRPr="00254D8A">
                <w:rPr>
                  <w:b/>
                  <w:color w:val="000000"/>
                  <w:sz w:val="20"/>
                  <w:lang w:eastAsia="ko-KR"/>
                  <w:rPrChange w:id="244" w:author="Park Sang-hyo" w:date="2018-07-10T13:11:00Z">
                    <w:rPr>
                      <w:color w:val="000000"/>
                      <w:sz w:val="20"/>
                      <w:lang w:eastAsia="ko-KR"/>
                    </w:rPr>
                  </w:rPrChange>
                </w:rPr>
                <w:t>Average</w:t>
              </w:r>
            </w:ins>
          </w:p>
        </w:tc>
        <w:tc>
          <w:tcPr>
            <w:tcW w:w="1008" w:type="dxa"/>
            <w:shd w:val="clear" w:color="auto" w:fill="auto"/>
            <w:noWrap/>
            <w:vAlign w:val="bottom"/>
            <w:hideMark/>
            <w:tcPrChange w:id="245" w:author="Park Sang-hyo" w:date="2018-07-10T13:12:00Z">
              <w:tcPr>
                <w:tcW w:w="1148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3CB2FE8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6" w:author="Park Sang-hyo" w:date="2018-07-10T13:13:00Z"/>
                <w:color w:val="000000"/>
                <w:sz w:val="20"/>
                <w:lang w:eastAsia="ko-KR"/>
                <w:rPrChange w:id="247" w:author="Park Sang-hyo" w:date="2018-07-10T13:11:00Z">
                  <w:rPr>
                    <w:ins w:id="248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249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250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0.2%</w:t>
              </w:r>
            </w:ins>
          </w:p>
        </w:tc>
        <w:tc>
          <w:tcPr>
            <w:tcW w:w="1008" w:type="dxa"/>
            <w:shd w:val="clear" w:color="auto" w:fill="auto"/>
            <w:noWrap/>
            <w:vAlign w:val="bottom"/>
            <w:hideMark/>
            <w:tcPrChange w:id="251" w:author="Park Sang-hyo" w:date="2018-07-10T13:12:00Z">
              <w:tcPr>
                <w:tcW w:w="1148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4F99C70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2" w:author="Park Sang-hyo" w:date="2018-07-10T13:13:00Z"/>
                <w:color w:val="000000"/>
                <w:sz w:val="20"/>
                <w:lang w:eastAsia="ko-KR"/>
                <w:rPrChange w:id="253" w:author="Park Sang-hyo" w:date="2018-07-10T13:11:00Z">
                  <w:rPr>
                    <w:ins w:id="254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255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256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0.3%</w:t>
              </w:r>
            </w:ins>
          </w:p>
        </w:tc>
        <w:tc>
          <w:tcPr>
            <w:tcW w:w="1145" w:type="dxa"/>
            <w:shd w:val="clear" w:color="auto" w:fill="auto"/>
            <w:noWrap/>
            <w:vAlign w:val="bottom"/>
            <w:hideMark/>
            <w:tcPrChange w:id="257" w:author="Park Sang-hyo" w:date="2018-07-10T13:12:00Z">
              <w:tcPr>
                <w:tcW w:w="1304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6F367A1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8" w:author="Park Sang-hyo" w:date="2018-07-10T13:13:00Z"/>
                <w:color w:val="000000"/>
                <w:sz w:val="20"/>
                <w:lang w:eastAsia="ko-KR"/>
                <w:rPrChange w:id="259" w:author="Park Sang-hyo" w:date="2018-07-10T13:11:00Z">
                  <w:rPr>
                    <w:ins w:id="260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261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262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0.1%</w:t>
              </w:r>
            </w:ins>
          </w:p>
        </w:tc>
      </w:tr>
      <w:tr w:rsidR="00AC726F" w:rsidRPr="00254D8A" w14:paraId="2A7A5CFD" w14:textId="77777777" w:rsidTr="009E6D7E">
        <w:trPr>
          <w:trHeight w:val="269"/>
          <w:jc w:val="center"/>
          <w:ins w:id="263" w:author="Park Sang-hyo" w:date="2018-07-10T13:13:00Z"/>
          <w:trPrChange w:id="264" w:author="Park Sang-hyo" w:date="2018-07-10T13:12:00Z">
            <w:trPr>
              <w:trHeight w:val="255"/>
            </w:trPr>
          </w:trPrChange>
        </w:trPr>
        <w:tc>
          <w:tcPr>
            <w:tcW w:w="1300" w:type="dxa"/>
            <w:shd w:val="clear" w:color="auto" w:fill="auto"/>
            <w:noWrap/>
            <w:vAlign w:val="bottom"/>
            <w:hideMark/>
            <w:tcPrChange w:id="265" w:author="Park Sang-hyo" w:date="2018-07-10T13:12:00Z">
              <w:tcPr>
                <w:tcW w:w="148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3BA30FD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66" w:author="Park Sang-hyo" w:date="2018-07-10T13:13:00Z"/>
                <w:color w:val="000000"/>
                <w:sz w:val="20"/>
                <w:lang w:eastAsia="ko-KR"/>
                <w:rPrChange w:id="267" w:author="Park Sang-hyo" w:date="2018-07-10T13:11:00Z">
                  <w:rPr>
                    <w:ins w:id="268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  <w:pPrChange w:id="269" w:author="Park Sang-hyo" w:date="2018-07-10T13:11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clear" w:pos="1800"/>
                    <w:tab w:val="clear" w:pos="2160"/>
                    <w:tab w:val="clear" w:pos="2520"/>
                    <w:tab w:val="clear" w:pos="2880"/>
                    <w:tab w:val="clear" w:pos="3240"/>
                    <w:tab w:val="clear" w:pos="3600"/>
                    <w:tab w:val="clear" w:pos="3960"/>
                    <w:tab w:val="clear" w:pos="4320"/>
                  </w:tabs>
                  <w:overflowPunct/>
                  <w:autoSpaceDE/>
                  <w:autoSpaceDN/>
                  <w:adjustRightInd/>
                  <w:spacing w:before="0"/>
                  <w:jc w:val="left"/>
                  <w:textAlignment w:val="auto"/>
                </w:pPr>
              </w:pPrChange>
            </w:pPr>
            <w:ins w:id="270" w:author="Park Sang-hyo" w:date="2018-07-10T13:13:00Z">
              <w:r w:rsidRPr="00254D8A">
                <w:rPr>
                  <w:rFonts w:hint="eastAsia"/>
                  <w:color w:val="000000"/>
                  <w:sz w:val="20"/>
                  <w:lang w:eastAsia="ko-KR"/>
                  <w:rPrChange w:id="271" w:author="Park Sang-hyo" w:date="2018-07-10T13:11:00Z">
                    <w:rPr>
                      <w:rFonts w:ascii="Arial" w:hAnsi="Arial" w:cs="Arial" w:hint="eastAsia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 xml:space="preserve">　</w:t>
              </w:r>
            </w:ins>
          </w:p>
        </w:tc>
        <w:tc>
          <w:tcPr>
            <w:tcW w:w="1008" w:type="dxa"/>
            <w:shd w:val="clear" w:color="auto" w:fill="auto"/>
            <w:noWrap/>
            <w:vAlign w:val="bottom"/>
            <w:hideMark/>
            <w:tcPrChange w:id="272" w:author="Park Sang-hyo" w:date="2018-07-10T13:12:00Z">
              <w:tcPr>
                <w:tcW w:w="1148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8F603F1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3" w:author="Park Sang-hyo" w:date="2018-07-10T13:13:00Z"/>
                <w:color w:val="000000"/>
                <w:sz w:val="20"/>
                <w:lang w:eastAsia="ko-KR"/>
                <w:rPrChange w:id="274" w:author="Park Sang-hyo" w:date="2018-07-10T13:11:00Z">
                  <w:rPr>
                    <w:ins w:id="275" w:author="Park Sang-hyo" w:date="2018-07-10T13:13:00Z"/>
                    <w:rFonts w:ascii="Arial" w:hAnsi="Arial" w:cs="Arial"/>
                    <w:color w:val="808080"/>
                    <w:sz w:val="18"/>
                    <w:szCs w:val="18"/>
                    <w:lang w:eastAsia="ko-KR"/>
                  </w:rPr>
                </w:rPrChange>
              </w:rPr>
            </w:pPr>
            <w:ins w:id="276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277" w:author="Park Sang-hyo" w:date="2018-07-10T13:11:00Z">
                    <w:rPr>
                      <w:rFonts w:ascii="Arial" w:hAnsi="Arial" w:cs="Arial"/>
                      <w:color w:val="808080"/>
                      <w:sz w:val="18"/>
                      <w:szCs w:val="18"/>
                      <w:lang w:eastAsia="ko-KR"/>
                    </w:rPr>
                  </w:rPrChange>
                </w:rPr>
                <w:t>0.2%</w:t>
              </w:r>
            </w:ins>
          </w:p>
        </w:tc>
        <w:tc>
          <w:tcPr>
            <w:tcW w:w="1008" w:type="dxa"/>
            <w:shd w:val="clear" w:color="auto" w:fill="auto"/>
            <w:noWrap/>
            <w:vAlign w:val="bottom"/>
            <w:hideMark/>
            <w:tcPrChange w:id="278" w:author="Park Sang-hyo" w:date="2018-07-10T13:12:00Z">
              <w:tcPr>
                <w:tcW w:w="1148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10230EF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9" w:author="Park Sang-hyo" w:date="2018-07-10T13:13:00Z"/>
                <w:color w:val="000000"/>
                <w:sz w:val="20"/>
                <w:lang w:eastAsia="ko-KR"/>
                <w:rPrChange w:id="280" w:author="Park Sang-hyo" w:date="2018-07-10T13:11:00Z">
                  <w:rPr>
                    <w:ins w:id="281" w:author="Park Sang-hyo" w:date="2018-07-10T13:13:00Z"/>
                    <w:rFonts w:ascii="Arial" w:hAnsi="Arial" w:cs="Arial"/>
                    <w:color w:val="808080"/>
                    <w:sz w:val="18"/>
                    <w:szCs w:val="18"/>
                    <w:lang w:eastAsia="ko-KR"/>
                  </w:rPr>
                </w:rPrChange>
              </w:rPr>
            </w:pPr>
            <w:ins w:id="282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283" w:author="Park Sang-hyo" w:date="2018-07-10T13:11:00Z">
                    <w:rPr>
                      <w:rFonts w:ascii="Arial" w:hAnsi="Arial" w:cs="Arial"/>
                      <w:color w:val="808080"/>
                      <w:sz w:val="18"/>
                      <w:szCs w:val="18"/>
                      <w:lang w:eastAsia="ko-KR"/>
                    </w:rPr>
                  </w:rPrChange>
                </w:rPr>
                <w:t>0.3%</w:t>
              </w:r>
            </w:ins>
          </w:p>
        </w:tc>
        <w:tc>
          <w:tcPr>
            <w:tcW w:w="1145" w:type="dxa"/>
            <w:shd w:val="clear" w:color="auto" w:fill="auto"/>
            <w:noWrap/>
            <w:vAlign w:val="bottom"/>
            <w:hideMark/>
            <w:tcPrChange w:id="284" w:author="Park Sang-hyo" w:date="2018-07-10T13:12:00Z">
              <w:tcPr>
                <w:tcW w:w="130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0C1C0862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5" w:author="Park Sang-hyo" w:date="2018-07-10T13:13:00Z"/>
                <w:color w:val="000000"/>
                <w:sz w:val="20"/>
                <w:lang w:eastAsia="ko-KR"/>
                <w:rPrChange w:id="286" w:author="Park Sang-hyo" w:date="2018-07-10T13:11:00Z">
                  <w:rPr>
                    <w:ins w:id="287" w:author="Park Sang-hyo" w:date="2018-07-10T13:13:00Z"/>
                    <w:rFonts w:ascii="Arial" w:hAnsi="Arial" w:cs="Arial"/>
                    <w:color w:val="808080"/>
                    <w:sz w:val="18"/>
                    <w:szCs w:val="18"/>
                    <w:lang w:eastAsia="ko-KR"/>
                  </w:rPr>
                </w:rPrChange>
              </w:rPr>
            </w:pPr>
            <w:ins w:id="288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289" w:author="Park Sang-hyo" w:date="2018-07-10T13:11:00Z">
                    <w:rPr>
                      <w:rFonts w:ascii="Arial" w:hAnsi="Arial" w:cs="Arial"/>
                      <w:color w:val="808080"/>
                      <w:sz w:val="18"/>
                      <w:szCs w:val="18"/>
                      <w:lang w:eastAsia="ko-KR"/>
                    </w:rPr>
                  </w:rPrChange>
                </w:rPr>
                <w:t>0.1%</w:t>
              </w:r>
            </w:ins>
          </w:p>
        </w:tc>
      </w:tr>
      <w:tr w:rsidR="00AC726F" w:rsidRPr="00254D8A" w14:paraId="1AF33374" w14:textId="77777777" w:rsidTr="009E6D7E">
        <w:trPr>
          <w:trHeight w:val="254"/>
          <w:jc w:val="center"/>
          <w:ins w:id="290" w:author="Park Sang-hyo" w:date="2018-07-10T13:13:00Z"/>
          <w:trPrChange w:id="291" w:author="Park Sang-hyo" w:date="2018-07-10T13:12:00Z">
            <w:trPr>
              <w:trHeight w:val="240"/>
            </w:trPr>
          </w:trPrChange>
        </w:trPr>
        <w:tc>
          <w:tcPr>
            <w:tcW w:w="1300" w:type="dxa"/>
            <w:shd w:val="clear" w:color="auto" w:fill="auto"/>
            <w:noWrap/>
            <w:vAlign w:val="bottom"/>
            <w:hideMark/>
            <w:tcPrChange w:id="292" w:author="Park Sang-hyo" w:date="2018-07-10T13:12:00Z">
              <w:tcPr>
                <w:tcW w:w="14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34E1108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93" w:author="Park Sang-hyo" w:date="2018-07-10T13:13:00Z"/>
                <w:color w:val="000000"/>
                <w:sz w:val="20"/>
                <w:lang w:eastAsia="ko-KR"/>
                <w:rPrChange w:id="294" w:author="Park Sang-hyo" w:date="2018-07-10T13:11:00Z">
                  <w:rPr>
                    <w:ins w:id="295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  <w:pPrChange w:id="296" w:author="Park Sang-hyo" w:date="2018-07-10T13:11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clear" w:pos="1800"/>
                    <w:tab w:val="clear" w:pos="2160"/>
                    <w:tab w:val="clear" w:pos="2520"/>
                    <w:tab w:val="clear" w:pos="2880"/>
                    <w:tab w:val="clear" w:pos="3240"/>
                    <w:tab w:val="clear" w:pos="3600"/>
                    <w:tab w:val="clear" w:pos="3960"/>
                    <w:tab w:val="clear" w:pos="4320"/>
                  </w:tabs>
                  <w:overflowPunct/>
                  <w:autoSpaceDE/>
                  <w:autoSpaceDN/>
                  <w:adjustRightInd/>
                  <w:spacing w:before="0"/>
                  <w:jc w:val="left"/>
                  <w:textAlignment w:val="auto"/>
                </w:pPr>
              </w:pPrChange>
            </w:pPr>
            <w:ins w:id="297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298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Enc Time[%]</w:t>
              </w:r>
            </w:ins>
          </w:p>
        </w:tc>
        <w:tc>
          <w:tcPr>
            <w:tcW w:w="3163" w:type="dxa"/>
            <w:gridSpan w:val="3"/>
            <w:shd w:val="clear" w:color="auto" w:fill="auto"/>
            <w:noWrap/>
            <w:vAlign w:val="bottom"/>
            <w:hideMark/>
            <w:tcPrChange w:id="299" w:author="Park Sang-hyo" w:date="2018-07-10T13:12:00Z">
              <w:tcPr>
                <w:tcW w:w="3600" w:type="dxa"/>
                <w:gridSpan w:val="3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54F01F72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0" w:author="Park Sang-hyo" w:date="2018-07-10T13:13:00Z"/>
                <w:color w:val="000000"/>
                <w:sz w:val="20"/>
                <w:lang w:eastAsia="ko-KR"/>
                <w:rPrChange w:id="301" w:author="Park Sang-hyo" w:date="2018-07-10T13:11:00Z">
                  <w:rPr>
                    <w:ins w:id="302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303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304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98%</w:t>
              </w:r>
            </w:ins>
          </w:p>
        </w:tc>
      </w:tr>
      <w:tr w:rsidR="00AC726F" w:rsidRPr="00254D8A" w14:paraId="08880231" w14:textId="77777777" w:rsidTr="009E6D7E">
        <w:trPr>
          <w:trHeight w:val="269"/>
          <w:jc w:val="center"/>
          <w:ins w:id="305" w:author="Park Sang-hyo" w:date="2018-07-10T13:13:00Z"/>
          <w:trPrChange w:id="306" w:author="Park Sang-hyo" w:date="2018-07-10T13:12:00Z">
            <w:trPr>
              <w:trHeight w:val="255"/>
            </w:trPr>
          </w:trPrChange>
        </w:trPr>
        <w:tc>
          <w:tcPr>
            <w:tcW w:w="1300" w:type="dxa"/>
            <w:shd w:val="clear" w:color="auto" w:fill="auto"/>
            <w:noWrap/>
            <w:vAlign w:val="bottom"/>
            <w:hideMark/>
            <w:tcPrChange w:id="307" w:author="Park Sang-hyo" w:date="2018-07-10T13:12:00Z">
              <w:tcPr>
                <w:tcW w:w="148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F09B736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08" w:author="Park Sang-hyo" w:date="2018-07-10T13:13:00Z"/>
                <w:color w:val="000000"/>
                <w:sz w:val="20"/>
                <w:lang w:eastAsia="ko-KR"/>
                <w:rPrChange w:id="309" w:author="Park Sang-hyo" w:date="2018-07-10T13:11:00Z">
                  <w:rPr>
                    <w:ins w:id="310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  <w:pPrChange w:id="311" w:author="Park Sang-hyo" w:date="2018-07-10T13:11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clear" w:pos="1800"/>
                    <w:tab w:val="clear" w:pos="2160"/>
                    <w:tab w:val="clear" w:pos="2520"/>
                    <w:tab w:val="clear" w:pos="2880"/>
                    <w:tab w:val="clear" w:pos="3240"/>
                    <w:tab w:val="clear" w:pos="3600"/>
                    <w:tab w:val="clear" w:pos="3960"/>
                    <w:tab w:val="clear" w:pos="4320"/>
                  </w:tabs>
                  <w:overflowPunct/>
                  <w:autoSpaceDE/>
                  <w:autoSpaceDN/>
                  <w:adjustRightInd/>
                  <w:spacing w:before="0"/>
                  <w:jc w:val="left"/>
                  <w:textAlignment w:val="auto"/>
                </w:pPr>
              </w:pPrChange>
            </w:pPr>
            <w:ins w:id="312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313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Dec Time[%]</w:t>
              </w:r>
            </w:ins>
          </w:p>
        </w:tc>
        <w:tc>
          <w:tcPr>
            <w:tcW w:w="3163" w:type="dxa"/>
            <w:gridSpan w:val="3"/>
            <w:shd w:val="clear" w:color="auto" w:fill="auto"/>
            <w:noWrap/>
            <w:vAlign w:val="bottom"/>
            <w:hideMark/>
            <w:tcPrChange w:id="314" w:author="Park Sang-hyo" w:date="2018-07-10T13:12:00Z">
              <w:tcPr>
                <w:tcW w:w="360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2C69D29" w14:textId="77777777" w:rsidR="00AC726F" w:rsidRPr="00254D8A" w:rsidRDefault="00AC726F" w:rsidP="005E7C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5" w:author="Park Sang-hyo" w:date="2018-07-10T13:13:00Z"/>
                <w:color w:val="000000"/>
                <w:sz w:val="20"/>
                <w:lang w:eastAsia="ko-KR"/>
                <w:rPrChange w:id="316" w:author="Park Sang-hyo" w:date="2018-07-10T13:11:00Z">
                  <w:rPr>
                    <w:ins w:id="317" w:author="Park Sang-hyo" w:date="2018-07-10T13:13:00Z"/>
                    <w:rFonts w:ascii="Arial" w:hAnsi="Arial" w:cs="Arial"/>
                    <w:color w:val="000000"/>
                    <w:sz w:val="18"/>
                    <w:szCs w:val="18"/>
                    <w:lang w:eastAsia="ko-KR"/>
                  </w:rPr>
                </w:rPrChange>
              </w:rPr>
            </w:pPr>
            <w:ins w:id="318" w:author="Park Sang-hyo" w:date="2018-07-10T13:13:00Z">
              <w:r w:rsidRPr="00254D8A">
                <w:rPr>
                  <w:color w:val="000000"/>
                  <w:sz w:val="20"/>
                  <w:lang w:eastAsia="ko-KR"/>
                  <w:rPrChange w:id="319" w:author="Park Sang-hyo" w:date="2018-07-10T13:11:00Z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ko-KR"/>
                    </w:rPr>
                  </w:rPrChange>
                </w:rPr>
                <w:t>#NUM!</w:t>
              </w:r>
            </w:ins>
          </w:p>
        </w:tc>
      </w:tr>
    </w:tbl>
    <w:p w14:paraId="64C8D289" w14:textId="77777777" w:rsidR="00AC726F" w:rsidRDefault="00AC726F" w:rsidP="00AC726F">
      <w:pPr>
        <w:rPr>
          <w:ins w:id="320" w:author="Park Sang-hyo" w:date="2018-07-10T13:13:00Z"/>
          <w:szCs w:val="22"/>
          <w:lang w:val="en-CA"/>
        </w:rPr>
      </w:pPr>
    </w:p>
    <w:p w14:paraId="71864FAD" w14:textId="2D0BA171" w:rsidR="00402299" w:rsidRDefault="00507D9C" w:rsidP="00A83253">
      <w:pPr>
        <w:rPr>
          <w:szCs w:val="22"/>
          <w:lang w:val="en-CA" w:eastAsia="ko-KR"/>
        </w:rPr>
      </w:pPr>
      <w:r>
        <w:rPr>
          <w:szCs w:val="22"/>
          <w:lang w:val="en-CA" w:eastAsia="ko-KR"/>
        </w:rPr>
        <w:t>To know t</w:t>
      </w:r>
      <w:r w:rsidR="00381CA2">
        <w:rPr>
          <w:szCs w:val="22"/>
          <w:lang w:val="en-CA" w:eastAsia="ko-KR"/>
        </w:rPr>
        <w:t xml:space="preserve">he worst case </w:t>
      </w:r>
      <w:r>
        <w:rPr>
          <w:szCs w:val="22"/>
          <w:lang w:val="en-CA" w:eastAsia="ko-KR"/>
        </w:rPr>
        <w:t xml:space="preserve">of performance, results per sequence are presented as shown in Table </w:t>
      </w:r>
      <w:del w:id="321" w:author="Park Sang-hyo" w:date="2018-07-10T13:16:00Z">
        <w:r w:rsidDel="00D173CD">
          <w:rPr>
            <w:szCs w:val="22"/>
            <w:lang w:val="en-CA" w:eastAsia="ko-KR"/>
          </w:rPr>
          <w:delText>2</w:delText>
        </w:r>
      </w:del>
      <w:ins w:id="322" w:author="Park Sang-hyo" w:date="2018-07-10T13:16:00Z">
        <w:r w:rsidR="00D173CD">
          <w:rPr>
            <w:szCs w:val="22"/>
            <w:lang w:val="en-CA" w:eastAsia="ko-KR"/>
          </w:rPr>
          <w:t>3</w:t>
        </w:r>
      </w:ins>
      <w:r>
        <w:rPr>
          <w:szCs w:val="22"/>
          <w:lang w:val="en-CA" w:eastAsia="ko-KR"/>
        </w:rPr>
        <w:t>.</w:t>
      </w:r>
      <w:r w:rsidR="00B808CB">
        <w:rPr>
          <w:szCs w:val="22"/>
          <w:lang w:val="en-CA" w:eastAsia="ko-KR"/>
        </w:rPr>
        <w:t xml:space="preserve"> The worst case in terms of BD-rate loss is </w:t>
      </w:r>
      <w:r w:rsidR="00B808CB" w:rsidRPr="00B808CB">
        <w:rPr>
          <w:i/>
          <w:szCs w:val="22"/>
          <w:lang w:val="en-CA" w:eastAsia="ko-KR"/>
        </w:rPr>
        <w:t>SlideShow</w:t>
      </w:r>
      <w:r w:rsidR="00B808CB">
        <w:rPr>
          <w:szCs w:val="22"/>
          <w:lang w:val="en-CA" w:eastAsia="ko-KR"/>
        </w:rPr>
        <w:t xml:space="preserve"> sequence</w:t>
      </w:r>
      <w:r w:rsidR="0097589B">
        <w:rPr>
          <w:szCs w:val="22"/>
          <w:lang w:val="en-CA" w:eastAsia="ko-KR"/>
        </w:rPr>
        <w:t xml:space="preserve">, showing a 1.1% increase in luma sample. On the other hand, the best case in terms of encoding time reduction is </w:t>
      </w:r>
      <w:r w:rsidR="0097589B" w:rsidRPr="0097589B">
        <w:rPr>
          <w:i/>
          <w:szCs w:val="22"/>
          <w:lang w:val="en-CA" w:eastAsia="ko-KR"/>
        </w:rPr>
        <w:t>Tango2</w:t>
      </w:r>
      <w:r w:rsidR="0097589B">
        <w:rPr>
          <w:szCs w:val="22"/>
          <w:lang w:val="en-CA" w:eastAsia="ko-KR"/>
        </w:rPr>
        <w:t xml:space="preserve"> sequence, showing a 26% decrease of encoding time. In general, Class A sequences showed the most time reduction when turning off raster search.</w:t>
      </w:r>
    </w:p>
    <w:p w14:paraId="3F6C5791" w14:textId="471E83EA" w:rsidR="00381CA2" w:rsidRDefault="00381CA2" w:rsidP="00A83253">
      <w:pPr>
        <w:rPr>
          <w:szCs w:val="22"/>
          <w:lang w:val="en-CA"/>
        </w:rPr>
      </w:pPr>
    </w:p>
    <w:p w14:paraId="78B79088" w14:textId="3F711097" w:rsidR="00381CA2" w:rsidRPr="00D95FEE" w:rsidRDefault="00D95FEE" w:rsidP="00D95FEE">
      <w:pPr>
        <w:jc w:val="center"/>
        <w:rPr>
          <w:lang w:val="en-CA" w:eastAsia="ko-KR"/>
        </w:rPr>
      </w:pPr>
      <w:r w:rsidRPr="00A0069F">
        <w:rPr>
          <w:b/>
          <w:lang w:val="en-CA" w:eastAsia="ko-KR"/>
        </w:rPr>
        <w:t xml:space="preserve">Table </w:t>
      </w:r>
      <w:ins w:id="323" w:author="Park Sang-hyo" w:date="2018-07-10T13:16:00Z">
        <w:r w:rsidR="00D173CD">
          <w:rPr>
            <w:b/>
            <w:lang w:val="en-CA" w:eastAsia="ko-KR"/>
          </w:rPr>
          <w:t>3</w:t>
        </w:r>
      </w:ins>
      <w:del w:id="324" w:author="Park Sang-hyo" w:date="2018-07-10T13:16:00Z">
        <w:r w:rsidDel="00D173CD">
          <w:rPr>
            <w:b/>
            <w:lang w:val="en-CA" w:eastAsia="ko-KR"/>
          </w:rPr>
          <w:delText>2</w:delText>
        </w:r>
      </w:del>
      <w:r w:rsidRPr="00A0069F">
        <w:rPr>
          <w:b/>
          <w:lang w:val="en-CA" w:eastAsia="ko-KR"/>
        </w:rPr>
        <w:t>.</w:t>
      </w:r>
      <w:r>
        <w:rPr>
          <w:lang w:val="en-CA" w:eastAsia="ko-KR"/>
        </w:rPr>
        <w:t xml:space="preserve"> Results per sequence in RA case: red color </w:t>
      </w:r>
      <w:r w:rsidR="00CA1E50">
        <w:rPr>
          <w:lang w:val="en-CA" w:eastAsia="ko-KR"/>
        </w:rPr>
        <w:t xml:space="preserve">denotes </w:t>
      </w:r>
      <w:r>
        <w:rPr>
          <w:lang w:val="en-CA" w:eastAsia="ko-KR"/>
        </w:rPr>
        <w:t>the worst case</w:t>
      </w:r>
      <w:r w:rsidR="00CA1E50">
        <w:rPr>
          <w:lang w:val="en-CA" w:eastAsia="ko-KR"/>
        </w:rPr>
        <w:t xml:space="preserve"> per each column</w:t>
      </w:r>
    </w:p>
    <w:tbl>
      <w:tblPr>
        <w:tblW w:w="7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6"/>
        <w:gridCol w:w="1820"/>
        <w:gridCol w:w="1410"/>
        <w:gridCol w:w="738"/>
        <w:gridCol w:w="819"/>
        <w:gridCol w:w="819"/>
        <w:gridCol w:w="1076"/>
      </w:tblGrid>
      <w:tr w:rsidR="00D95FEE" w:rsidRPr="00381CA2" w14:paraId="31FA8C56" w14:textId="77777777" w:rsidTr="006133AB">
        <w:trPr>
          <w:trHeight w:val="265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CA597E2" w14:textId="26361D82" w:rsidR="00D95FEE" w:rsidRPr="00CB4B40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20"/>
                <w:lang w:eastAsia="ko-KR"/>
              </w:rPr>
            </w:pPr>
            <w:r w:rsidRPr="00CB4B40">
              <w:rPr>
                <w:rFonts w:hint="eastAsia"/>
                <w:b/>
                <w:color w:val="000000"/>
                <w:sz w:val="20"/>
                <w:lang w:eastAsia="ko-KR"/>
              </w:rPr>
              <w:t>C</w:t>
            </w:r>
            <w:r w:rsidRPr="00CB4B40">
              <w:rPr>
                <w:b/>
                <w:color w:val="000000"/>
                <w:sz w:val="20"/>
                <w:lang w:eastAsia="ko-KR"/>
              </w:rPr>
              <w:t>lass</w:t>
            </w:r>
          </w:p>
        </w:tc>
        <w:tc>
          <w:tcPr>
            <w:tcW w:w="1820" w:type="dxa"/>
            <w:vMerge w:val="restart"/>
            <w:shd w:val="clear" w:color="auto" w:fill="auto"/>
            <w:noWrap/>
            <w:vAlign w:val="center"/>
            <w:hideMark/>
          </w:tcPr>
          <w:p w14:paraId="17C0732C" w14:textId="216461F6" w:rsidR="00D95FEE" w:rsidRPr="00CB4B40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20"/>
                <w:lang w:eastAsia="ko-KR"/>
              </w:rPr>
            </w:pPr>
            <w:r w:rsidRPr="00CB4B40">
              <w:rPr>
                <w:rFonts w:hint="eastAsia"/>
                <w:b/>
                <w:color w:val="000000"/>
                <w:sz w:val="20"/>
                <w:lang w:eastAsia="ko-KR"/>
              </w:rPr>
              <w:t>S</w:t>
            </w:r>
            <w:r w:rsidRPr="00CB4B40">
              <w:rPr>
                <w:b/>
                <w:color w:val="000000"/>
                <w:sz w:val="20"/>
                <w:lang w:eastAsia="ko-KR"/>
              </w:rPr>
              <w:t>equence</w:t>
            </w:r>
          </w:p>
        </w:tc>
        <w:tc>
          <w:tcPr>
            <w:tcW w:w="1410" w:type="dxa"/>
            <w:vMerge w:val="restart"/>
            <w:vAlign w:val="center"/>
          </w:tcPr>
          <w:p w14:paraId="05FCFAE9" w14:textId="5A5362CE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ko-KR"/>
              </w:rPr>
            </w:pPr>
            <w:r>
              <w:rPr>
                <w:rFonts w:hint="eastAsia"/>
                <w:b/>
                <w:bCs/>
                <w:color w:val="000000"/>
                <w:sz w:val="20"/>
                <w:lang w:eastAsia="ko-KR"/>
              </w:rPr>
              <w:t>C</w:t>
            </w:r>
            <w:r>
              <w:rPr>
                <w:b/>
                <w:bCs/>
                <w:color w:val="000000"/>
                <w:sz w:val="20"/>
                <w:lang w:eastAsia="ko-KR"/>
              </w:rPr>
              <w:t>onfiguration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14:paraId="4D0F300E" w14:textId="1804AA11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ko-KR"/>
              </w:rPr>
            </w:pPr>
            <w:r w:rsidRPr="00381CA2">
              <w:rPr>
                <w:b/>
                <w:bCs/>
                <w:color w:val="000000"/>
                <w:sz w:val="20"/>
                <w:lang w:eastAsia="ko-KR"/>
              </w:rPr>
              <w:t>BD-rate (piecewise cubic)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AB37774" w14:textId="34676010" w:rsidR="00D95FEE" w:rsidRPr="00CB4B40" w:rsidRDefault="00D95FEE" w:rsidP="00381CA2">
            <w:pPr>
              <w:spacing w:before="0"/>
              <w:jc w:val="center"/>
              <w:rPr>
                <w:b/>
                <w:color w:val="000000"/>
                <w:sz w:val="20"/>
                <w:lang w:eastAsia="ko-KR"/>
              </w:rPr>
            </w:pPr>
            <w:r>
              <w:rPr>
                <w:b/>
                <w:color w:val="000000"/>
                <w:sz w:val="20"/>
                <w:lang w:eastAsia="ko-KR"/>
              </w:rPr>
              <w:t>Enc. Time</w:t>
            </w:r>
          </w:p>
        </w:tc>
      </w:tr>
      <w:tr w:rsidR="00D95FEE" w:rsidRPr="00381CA2" w14:paraId="7DFE30C7" w14:textId="77777777" w:rsidTr="006133AB">
        <w:trPr>
          <w:trHeight w:val="254"/>
          <w:jc w:val="center"/>
        </w:trPr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73E687FF" w14:textId="1EAD09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1820" w:type="dxa"/>
            <w:vMerge/>
            <w:shd w:val="clear" w:color="auto" w:fill="auto"/>
            <w:noWrap/>
            <w:vAlign w:val="center"/>
            <w:hideMark/>
          </w:tcPr>
          <w:p w14:paraId="6DFC29C9" w14:textId="6F50DCD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1410" w:type="dxa"/>
            <w:vMerge/>
          </w:tcPr>
          <w:p w14:paraId="0D8AE9D7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DBF070" w14:textId="553280FA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A3F298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U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9E9F71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V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5D576D05" w14:textId="308AC453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</w:p>
        </w:tc>
      </w:tr>
      <w:tr w:rsidR="00D95FEE" w:rsidRPr="00381CA2" w14:paraId="51504CC2" w14:textId="77777777" w:rsidTr="006133AB">
        <w:trPr>
          <w:trHeight w:val="254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BA24BF0" w14:textId="77777777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Class A1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3C480397" w14:textId="77777777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Tango2</w:t>
            </w:r>
          </w:p>
        </w:tc>
        <w:tc>
          <w:tcPr>
            <w:tcW w:w="1410" w:type="dxa"/>
          </w:tcPr>
          <w:p w14:paraId="2B6121D4" w14:textId="1A2ECA5D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BE83AF" w14:textId="2539899D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CEA384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1.2%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640214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0.9%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B08E4F" w14:textId="77777777" w:rsidR="00D95FEE" w:rsidRPr="006133AB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6133AB">
              <w:rPr>
                <w:color w:val="000000"/>
                <w:sz w:val="20"/>
                <w:lang w:eastAsia="ko-KR"/>
              </w:rPr>
              <w:t>74%</w:t>
            </w:r>
          </w:p>
        </w:tc>
      </w:tr>
      <w:tr w:rsidR="00D95FEE" w:rsidRPr="00381CA2" w14:paraId="00627D38" w14:textId="77777777" w:rsidTr="006133AB">
        <w:trPr>
          <w:trHeight w:val="254"/>
          <w:jc w:val="center"/>
        </w:trPr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109D8313" w14:textId="0C35104E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05BA2628" w14:textId="77777777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FoodMarket4</w:t>
            </w:r>
          </w:p>
        </w:tc>
        <w:tc>
          <w:tcPr>
            <w:tcW w:w="1410" w:type="dxa"/>
          </w:tcPr>
          <w:p w14:paraId="7D5753A6" w14:textId="18829664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566D20" w14:textId="485B9B08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0.7%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A53EFC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0.7%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6E4C00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0.9%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66589E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78%</w:t>
            </w:r>
          </w:p>
        </w:tc>
      </w:tr>
      <w:tr w:rsidR="00D95FEE" w:rsidRPr="00381CA2" w14:paraId="38C2BA55" w14:textId="77777777" w:rsidTr="006133AB">
        <w:trPr>
          <w:trHeight w:val="254"/>
          <w:jc w:val="center"/>
        </w:trPr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5D6A7C53" w14:textId="6ABF3EE6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593051B9" w14:textId="77777777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Campfire</w:t>
            </w:r>
          </w:p>
        </w:tc>
        <w:tc>
          <w:tcPr>
            <w:tcW w:w="1410" w:type="dxa"/>
          </w:tcPr>
          <w:p w14:paraId="66F3ECCB" w14:textId="53635735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BBF8B4" w14:textId="1A310E0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40EAB5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78E903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8FE7F6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86%</w:t>
            </w:r>
          </w:p>
        </w:tc>
      </w:tr>
      <w:tr w:rsidR="00D95FEE" w:rsidRPr="00381CA2" w14:paraId="0E44F805" w14:textId="77777777" w:rsidTr="006133AB">
        <w:trPr>
          <w:trHeight w:val="254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173335C" w14:textId="77777777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Class A2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5B861A26" w14:textId="77777777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CatRobot1</w:t>
            </w:r>
          </w:p>
        </w:tc>
        <w:tc>
          <w:tcPr>
            <w:tcW w:w="1410" w:type="dxa"/>
          </w:tcPr>
          <w:p w14:paraId="6AA2068F" w14:textId="30C2AC90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A619D1" w14:textId="36D0282D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3943FC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F20B51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A8E423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84%</w:t>
            </w:r>
          </w:p>
        </w:tc>
      </w:tr>
      <w:tr w:rsidR="00D95FEE" w:rsidRPr="00381CA2" w14:paraId="2BF5C04A" w14:textId="77777777" w:rsidTr="006133AB">
        <w:trPr>
          <w:trHeight w:val="254"/>
          <w:jc w:val="center"/>
        </w:trPr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06EBA17A" w14:textId="45DCF118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189E67A4" w14:textId="77777777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DaylightRoad2</w:t>
            </w:r>
          </w:p>
        </w:tc>
        <w:tc>
          <w:tcPr>
            <w:tcW w:w="1410" w:type="dxa"/>
          </w:tcPr>
          <w:p w14:paraId="62A1CBF4" w14:textId="0B124DA9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FAB966" w14:textId="64E28F56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A74816" w14:textId="77777777" w:rsidR="00D95FEE" w:rsidRPr="00CB4B40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FF0000"/>
                <w:sz w:val="20"/>
                <w:lang w:eastAsia="ko-KR"/>
              </w:rPr>
            </w:pPr>
            <w:r w:rsidRPr="00CB4B40">
              <w:rPr>
                <w:color w:val="FF0000"/>
                <w:sz w:val="20"/>
                <w:lang w:eastAsia="ko-KR"/>
              </w:rPr>
              <w:t>1.5%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853927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1.4%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EE59BF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84%</w:t>
            </w:r>
          </w:p>
        </w:tc>
      </w:tr>
      <w:tr w:rsidR="00D95FEE" w:rsidRPr="00381CA2" w14:paraId="2D5A5A78" w14:textId="77777777" w:rsidTr="006133AB">
        <w:trPr>
          <w:trHeight w:val="254"/>
          <w:jc w:val="center"/>
        </w:trPr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0DDEB0CD" w14:textId="481A0301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33315AC0" w14:textId="77777777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ParkRunning3</w:t>
            </w:r>
          </w:p>
        </w:tc>
        <w:tc>
          <w:tcPr>
            <w:tcW w:w="1410" w:type="dxa"/>
          </w:tcPr>
          <w:p w14:paraId="2CC42DB1" w14:textId="3B8CE2C6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734D06" w14:textId="741A3730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5E876A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7DDC1A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71AF2F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79%</w:t>
            </w:r>
          </w:p>
        </w:tc>
      </w:tr>
      <w:tr w:rsidR="00D95FEE" w:rsidRPr="00381CA2" w14:paraId="34991306" w14:textId="77777777" w:rsidTr="006133AB">
        <w:trPr>
          <w:trHeight w:val="254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E4D7080" w14:textId="77777777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Class B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7BE1E691" w14:textId="77777777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MarketPlace</w:t>
            </w:r>
          </w:p>
        </w:tc>
        <w:tc>
          <w:tcPr>
            <w:tcW w:w="1410" w:type="dxa"/>
          </w:tcPr>
          <w:p w14:paraId="5B0957FA" w14:textId="39F41A92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57437C" w14:textId="7D199F83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C4BACC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3EFA48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144B49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81%</w:t>
            </w:r>
          </w:p>
        </w:tc>
      </w:tr>
      <w:tr w:rsidR="00D95FEE" w:rsidRPr="00381CA2" w14:paraId="31DB37B8" w14:textId="77777777" w:rsidTr="006133AB">
        <w:trPr>
          <w:trHeight w:val="254"/>
          <w:jc w:val="center"/>
        </w:trPr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6F7BAF68" w14:textId="28F21CAC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77052E00" w14:textId="77777777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RitualDance</w:t>
            </w:r>
          </w:p>
        </w:tc>
        <w:tc>
          <w:tcPr>
            <w:tcW w:w="1410" w:type="dxa"/>
          </w:tcPr>
          <w:p w14:paraId="410AD3F5" w14:textId="1FF85891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C2B4B5" w14:textId="10810789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9B3D39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8899C3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7F909A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78%</w:t>
            </w:r>
          </w:p>
        </w:tc>
      </w:tr>
      <w:tr w:rsidR="00D95FEE" w:rsidRPr="00381CA2" w14:paraId="0F029EF3" w14:textId="77777777" w:rsidTr="006133AB">
        <w:trPr>
          <w:trHeight w:val="254"/>
          <w:jc w:val="center"/>
        </w:trPr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41F55B2C" w14:textId="6B42CE1F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7CB76BD7" w14:textId="77777777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Cactus</w:t>
            </w:r>
          </w:p>
        </w:tc>
        <w:tc>
          <w:tcPr>
            <w:tcW w:w="1410" w:type="dxa"/>
          </w:tcPr>
          <w:p w14:paraId="53FD6954" w14:textId="13F1FE4B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B1148A" w14:textId="577238E4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6DA84E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DE9EB1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7AA46C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87%</w:t>
            </w:r>
          </w:p>
        </w:tc>
      </w:tr>
      <w:tr w:rsidR="00D95FEE" w:rsidRPr="00381CA2" w14:paraId="59E97EC7" w14:textId="77777777" w:rsidTr="006133AB">
        <w:trPr>
          <w:trHeight w:val="254"/>
          <w:jc w:val="center"/>
        </w:trPr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72989057" w14:textId="7CEA5AB8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61E63F0F" w14:textId="77777777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BasketballDrive</w:t>
            </w:r>
          </w:p>
        </w:tc>
        <w:tc>
          <w:tcPr>
            <w:tcW w:w="1410" w:type="dxa"/>
          </w:tcPr>
          <w:p w14:paraId="1C3D75A9" w14:textId="7395313C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0DFA30" w14:textId="3BBEA7F0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43F82E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94B00A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32335F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80%</w:t>
            </w:r>
          </w:p>
        </w:tc>
      </w:tr>
      <w:tr w:rsidR="00D95FEE" w:rsidRPr="00381CA2" w14:paraId="4E4E1A89" w14:textId="77777777" w:rsidTr="006133AB">
        <w:trPr>
          <w:trHeight w:val="254"/>
          <w:jc w:val="center"/>
        </w:trPr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6DB18C21" w14:textId="45A72E91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4F59C726" w14:textId="77777777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BQTerrace</w:t>
            </w:r>
          </w:p>
        </w:tc>
        <w:tc>
          <w:tcPr>
            <w:tcW w:w="1410" w:type="dxa"/>
          </w:tcPr>
          <w:p w14:paraId="7583F0A9" w14:textId="3CF76F9A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39CBB4" w14:textId="7CD79534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489C7F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A88164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789739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96%</w:t>
            </w:r>
          </w:p>
        </w:tc>
      </w:tr>
      <w:tr w:rsidR="00D95FEE" w:rsidRPr="00381CA2" w14:paraId="62E6A77F" w14:textId="77777777" w:rsidTr="006133AB">
        <w:trPr>
          <w:trHeight w:val="254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55CC66C" w14:textId="77777777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Class C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7334F01A" w14:textId="77777777" w:rsidR="00D95FEE" w:rsidRPr="00381CA2" w:rsidRDefault="00D95FEE" w:rsidP="00CB4B4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BasketballDrill</w:t>
            </w:r>
          </w:p>
        </w:tc>
        <w:tc>
          <w:tcPr>
            <w:tcW w:w="1410" w:type="dxa"/>
          </w:tcPr>
          <w:p w14:paraId="6465DF1F" w14:textId="4CDBF299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EC119A" w14:textId="61B47E80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6C1A0A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2FA3FC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0.7%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B2D6C9" w14:textId="77777777" w:rsidR="00D95FEE" w:rsidRPr="00381CA2" w:rsidRDefault="00D95FEE" w:rsidP="00381CA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88%</w:t>
            </w:r>
          </w:p>
        </w:tc>
      </w:tr>
      <w:tr w:rsidR="006133AB" w:rsidRPr="00381CA2" w14:paraId="37BD9838" w14:textId="77777777" w:rsidTr="006133AB">
        <w:trPr>
          <w:trHeight w:val="254"/>
          <w:jc w:val="center"/>
        </w:trPr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45B4A21B" w14:textId="39B255E8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3DBBC006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BQMall</w:t>
            </w:r>
          </w:p>
        </w:tc>
        <w:tc>
          <w:tcPr>
            <w:tcW w:w="1410" w:type="dxa"/>
          </w:tcPr>
          <w:p w14:paraId="769F71B0" w14:textId="50B2B2DD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C27454" w14:textId="332D944F" w:rsidR="00D95FEE" w:rsidRPr="006133AB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6133AB">
              <w:rPr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F5A5AA" w14:textId="77777777" w:rsidR="00D95FEE" w:rsidRPr="006133AB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6133AB">
              <w:rPr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E13ADC" w14:textId="77777777" w:rsidR="00D95FEE" w:rsidRPr="006133AB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6133AB">
              <w:rPr>
                <w:color w:val="000000"/>
                <w:sz w:val="20"/>
                <w:lang w:eastAsia="ko-KR"/>
              </w:rPr>
              <w:t>-0.2%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9BC412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89%</w:t>
            </w:r>
          </w:p>
        </w:tc>
      </w:tr>
      <w:tr w:rsidR="006133AB" w:rsidRPr="00381CA2" w14:paraId="12308CD3" w14:textId="77777777" w:rsidTr="006133AB">
        <w:trPr>
          <w:trHeight w:val="254"/>
          <w:jc w:val="center"/>
        </w:trPr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7F85603A" w14:textId="099667F9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3AC980A4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PartyScene</w:t>
            </w:r>
          </w:p>
        </w:tc>
        <w:tc>
          <w:tcPr>
            <w:tcW w:w="1410" w:type="dxa"/>
          </w:tcPr>
          <w:p w14:paraId="78933761" w14:textId="72849BC1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58D8E3" w14:textId="5DD968B8" w:rsidR="00D95FEE" w:rsidRPr="006133AB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6133AB">
              <w:rPr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8556FA" w14:textId="77777777" w:rsidR="00D95FEE" w:rsidRPr="006133AB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6133AB">
              <w:rPr>
                <w:color w:val="000000"/>
                <w:sz w:val="20"/>
                <w:lang w:eastAsia="ko-KR"/>
              </w:rPr>
              <w:t>0.2%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669ED9" w14:textId="77777777" w:rsidR="00D95FEE" w:rsidRPr="006133AB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6133AB">
              <w:rPr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E89F35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93%</w:t>
            </w:r>
          </w:p>
        </w:tc>
      </w:tr>
      <w:tr w:rsidR="006133AB" w:rsidRPr="00381CA2" w14:paraId="3BBAC1AF" w14:textId="77777777" w:rsidTr="006133AB">
        <w:trPr>
          <w:trHeight w:val="254"/>
          <w:jc w:val="center"/>
        </w:trPr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6B972296" w14:textId="6A1F61E5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2016CD94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RaceHorses</w:t>
            </w:r>
          </w:p>
        </w:tc>
        <w:tc>
          <w:tcPr>
            <w:tcW w:w="1410" w:type="dxa"/>
          </w:tcPr>
          <w:p w14:paraId="6AC6017D" w14:textId="645830AD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D96EA0" w14:textId="42C06A97" w:rsidR="00D95FEE" w:rsidRPr="006133AB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6133AB">
              <w:rPr>
                <w:color w:val="000000"/>
                <w:sz w:val="20"/>
                <w:lang w:eastAsia="ko-KR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75AB05" w14:textId="77777777" w:rsidR="00D95FEE" w:rsidRPr="006133AB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6133AB">
              <w:rPr>
                <w:color w:val="000000"/>
                <w:sz w:val="20"/>
                <w:lang w:eastAsia="ko-KR"/>
              </w:rPr>
              <w:t>0.9%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2EAFD1" w14:textId="77777777" w:rsidR="00D95FEE" w:rsidRPr="006133AB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6133AB">
              <w:rPr>
                <w:color w:val="000000"/>
                <w:sz w:val="20"/>
                <w:lang w:eastAsia="ko-KR"/>
              </w:rPr>
              <w:t>1.2%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1BA5F7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84%</w:t>
            </w:r>
          </w:p>
        </w:tc>
      </w:tr>
      <w:tr w:rsidR="006133AB" w:rsidRPr="00381CA2" w14:paraId="2279FE9C" w14:textId="77777777" w:rsidTr="006133AB">
        <w:trPr>
          <w:trHeight w:val="254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6A51EF5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Class D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07A16251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BasketballPass</w:t>
            </w:r>
          </w:p>
        </w:tc>
        <w:tc>
          <w:tcPr>
            <w:tcW w:w="1410" w:type="dxa"/>
          </w:tcPr>
          <w:p w14:paraId="6B3FD7C8" w14:textId="2650368A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457193" w14:textId="4934020F" w:rsidR="00D95FEE" w:rsidRPr="006133AB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6133AB">
              <w:rPr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22FE6D" w14:textId="77777777" w:rsidR="00D95FEE" w:rsidRPr="006133AB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6133AB">
              <w:rPr>
                <w:color w:val="000000"/>
                <w:sz w:val="20"/>
                <w:lang w:eastAsia="ko-KR"/>
              </w:rPr>
              <w:t>-0.1%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877643" w14:textId="77777777" w:rsidR="00D95FEE" w:rsidRPr="006133AB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6133AB">
              <w:rPr>
                <w:color w:val="000000"/>
                <w:sz w:val="20"/>
                <w:lang w:eastAsia="ko-KR"/>
              </w:rPr>
              <w:t>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D0B9F0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89%</w:t>
            </w:r>
          </w:p>
        </w:tc>
      </w:tr>
      <w:tr w:rsidR="006133AB" w:rsidRPr="00381CA2" w14:paraId="748B45CB" w14:textId="77777777" w:rsidTr="006133AB">
        <w:trPr>
          <w:trHeight w:val="254"/>
          <w:jc w:val="center"/>
        </w:trPr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3D297905" w14:textId="50FB6F00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7B148031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BQSquare</w:t>
            </w:r>
          </w:p>
        </w:tc>
        <w:tc>
          <w:tcPr>
            <w:tcW w:w="1410" w:type="dxa"/>
          </w:tcPr>
          <w:p w14:paraId="18A5E591" w14:textId="37E6775E" w:rsidR="00D95FEE" w:rsidRPr="00CB4B40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highlight w:val="yellow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86CDA9" w14:textId="0B4607CC" w:rsidR="00D95FEE" w:rsidRPr="006133AB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6133AB">
              <w:rPr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8CC1F5" w14:textId="77777777" w:rsidR="00D95FEE" w:rsidRPr="006133AB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6133AB">
              <w:rPr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F9AD9E" w14:textId="77777777" w:rsidR="00D95FEE" w:rsidRPr="006133AB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6133AB">
              <w:rPr>
                <w:color w:val="000000"/>
                <w:sz w:val="20"/>
                <w:lang w:eastAsia="ko-KR"/>
              </w:rPr>
              <w:t>-0.2%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866987" w14:textId="77777777" w:rsidR="00D95FEE" w:rsidRPr="00CB4B40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FF0000"/>
                <w:sz w:val="20"/>
                <w:lang w:eastAsia="ko-KR"/>
              </w:rPr>
            </w:pPr>
            <w:r w:rsidRPr="00CB4B40">
              <w:rPr>
                <w:color w:val="FF0000"/>
                <w:sz w:val="20"/>
                <w:lang w:eastAsia="ko-KR"/>
              </w:rPr>
              <w:t>99%</w:t>
            </w:r>
          </w:p>
        </w:tc>
      </w:tr>
      <w:tr w:rsidR="006133AB" w:rsidRPr="00381CA2" w14:paraId="6A5B549F" w14:textId="77777777" w:rsidTr="006133AB">
        <w:trPr>
          <w:trHeight w:val="254"/>
          <w:jc w:val="center"/>
        </w:trPr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1E017037" w14:textId="58DE208D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383A9E03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BlowingBubbles</w:t>
            </w:r>
          </w:p>
        </w:tc>
        <w:tc>
          <w:tcPr>
            <w:tcW w:w="1410" w:type="dxa"/>
          </w:tcPr>
          <w:p w14:paraId="45F1E208" w14:textId="1F7E206D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CC9D20" w14:textId="2F64B7F4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B4ABC5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2E618F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-0.1%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617F3E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97%</w:t>
            </w:r>
          </w:p>
        </w:tc>
      </w:tr>
      <w:tr w:rsidR="006133AB" w:rsidRPr="00381CA2" w14:paraId="37C94A6D" w14:textId="77777777" w:rsidTr="006133AB">
        <w:trPr>
          <w:trHeight w:val="254"/>
          <w:jc w:val="center"/>
        </w:trPr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4CCA5591" w14:textId="5C939AFC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0941748B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RaceHorses</w:t>
            </w:r>
          </w:p>
        </w:tc>
        <w:tc>
          <w:tcPr>
            <w:tcW w:w="1410" w:type="dxa"/>
          </w:tcPr>
          <w:p w14:paraId="244B827B" w14:textId="44AEAFD1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20BC4F" w14:textId="6B79374D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E4E4F0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2F948C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626BAC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90%</w:t>
            </w:r>
          </w:p>
        </w:tc>
      </w:tr>
      <w:tr w:rsidR="006133AB" w:rsidRPr="00381CA2" w14:paraId="54255530" w14:textId="77777777" w:rsidTr="006133AB">
        <w:trPr>
          <w:trHeight w:val="254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0390021" w14:textId="231F3D6E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Class</w:t>
            </w:r>
            <w:r>
              <w:rPr>
                <w:color w:val="000000"/>
                <w:sz w:val="20"/>
                <w:lang w:eastAsia="ko-KR"/>
              </w:rPr>
              <w:t xml:space="preserve"> </w:t>
            </w:r>
            <w:r w:rsidRPr="00381CA2">
              <w:rPr>
                <w:color w:val="000000"/>
                <w:sz w:val="20"/>
                <w:lang w:eastAsia="ko-KR"/>
              </w:rPr>
              <w:t>F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65C6D0B2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BasketballDrillText</w:t>
            </w:r>
          </w:p>
        </w:tc>
        <w:tc>
          <w:tcPr>
            <w:tcW w:w="1410" w:type="dxa"/>
          </w:tcPr>
          <w:p w14:paraId="52215203" w14:textId="4B06D7D1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412D49" w14:textId="7FD965BF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72FD39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6933EB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F9B1C3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89%</w:t>
            </w:r>
          </w:p>
        </w:tc>
      </w:tr>
      <w:tr w:rsidR="006133AB" w:rsidRPr="00381CA2" w14:paraId="71F52771" w14:textId="77777777" w:rsidTr="006133AB">
        <w:trPr>
          <w:trHeight w:val="254"/>
          <w:jc w:val="center"/>
        </w:trPr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3741F9FD" w14:textId="25ADA69E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792039CC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ChinaSpeed</w:t>
            </w:r>
          </w:p>
        </w:tc>
        <w:tc>
          <w:tcPr>
            <w:tcW w:w="1410" w:type="dxa"/>
          </w:tcPr>
          <w:p w14:paraId="2D64EA19" w14:textId="60923B13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562D9C" w14:textId="63542038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20A618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90BA30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0.6%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43AA9D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84%</w:t>
            </w:r>
          </w:p>
        </w:tc>
      </w:tr>
      <w:tr w:rsidR="006133AB" w:rsidRPr="00381CA2" w14:paraId="5A8A4167" w14:textId="77777777" w:rsidTr="006133AB">
        <w:trPr>
          <w:trHeight w:val="254"/>
          <w:jc w:val="center"/>
        </w:trPr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64F71528" w14:textId="11DDB28C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75F38A27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SlideEditing</w:t>
            </w:r>
          </w:p>
        </w:tc>
        <w:tc>
          <w:tcPr>
            <w:tcW w:w="1410" w:type="dxa"/>
          </w:tcPr>
          <w:p w14:paraId="1FDC7765" w14:textId="64F1330C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07E638" w14:textId="13758E30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17A320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D9BF9E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98E4B1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98%</w:t>
            </w:r>
          </w:p>
        </w:tc>
      </w:tr>
      <w:tr w:rsidR="006133AB" w:rsidRPr="00381CA2" w14:paraId="29341FC0" w14:textId="77777777" w:rsidTr="006133AB">
        <w:trPr>
          <w:trHeight w:val="254"/>
          <w:jc w:val="center"/>
        </w:trPr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04FBE3DD" w14:textId="011772B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14:paraId="4E6147C9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SlideShow</w:t>
            </w:r>
          </w:p>
        </w:tc>
        <w:tc>
          <w:tcPr>
            <w:tcW w:w="1410" w:type="dxa"/>
          </w:tcPr>
          <w:p w14:paraId="28585FBE" w14:textId="144049D3" w:rsidR="00D95FEE" w:rsidRPr="00CB4B40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FF0000"/>
                <w:sz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lang w:eastAsia="ko-KR"/>
              </w:rPr>
              <w:t>R</w:t>
            </w:r>
            <w:r>
              <w:rPr>
                <w:color w:val="000000"/>
                <w:sz w:val="20"/>
                <w:lang w:eastAsia="ko-KR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0BD432" w14:textId="67DD1AC2" w:rsidR="00D95FEE" w:rsidRPr="00CB4B40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FF0000"/>
                <w:sz w:val="20"/>
                <w:lang w:eastAsia="ko-KR"/>
              </w:rPr>
            </w:pPr>
            <w:r w:rsidRPr="00CB4B40">
              <w:rPr>
                <w:color w:val="FF0000"/>
                <w:sz w:val="20"/>
                <w:lang w:eastAsia="ko-KR"/>
              </w:rPr>
              <w:t>1.1%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D84467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1.3%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C4ECC6" w14:textId="77777777" w:rsidR="00D95FEE" w:rsidRPr="00CB4B40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FF0000"/>
                <w:sz w:val="20"/>
                <w:lang w:eastAsia="ko-KR"/>
              </w:rPr>
            </w:pPr>
            <w:r w:rsidRPr="00CB4B40">
              <w:rPr>
                <w:color w:val="FF0000"/>
                <w:sz w:val="20"/>
                <w:lang w:eastAsia="ko-KR"/>
              </w:rPr>
              <w:t>1.7%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BC3B1A" w14:textId="77777777" w:rsidR="00D95FEE" w:rsidRPr="00381CA2" w:rsidRDefault="00D95FEE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91%</w:t>
            </w:r>
          </w:p>
        </w:tc>
      </w:tr>
      <w:tr w:rsidR="006133AB" w:rsidRPr="00381CA2" w14:paraId="09BD1F49" w14:textId="77777777" w:rsidTr="006133AB">
        <w:trPr>
          <w:trHeight w:val="254"/>
          <w:jc w:val="center"/>
        </w:trPr>
        <w:tc>
          <w:tcPr>
            <w:tcW w:w="4156" w:type="dxa"/>
            <w:gridSpan w:val="3"/>
            <w:shd w:val="clear" w:color="auto" w:fill="auto"/>
            <w:noWrap/>
            <w:vAlign w:val="center"/>
            <w:hideMark/>
          </w:tcPr>
          <w:p w14:paraId="63814364" w14:textId="3FE71BB7" w:rsidR="006133AB" w:rsidRPr="00381CA2" w:rsidRDefault="006133AB" w:rsidP="006133A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Class A1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138A67" w14:textId="615DB8A4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B163B0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0.7%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4A41B7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C7B6CF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79%</w:t>
            </w:r>
          </w:p>
        </w:tc>
      </w:tr>
      <w:tr w:rsidR="006133AB" w:rsidRPr="00381CA2" w14:paraId="6E2563FE" w14:textId="77777777" w:rsidTr="00D11C61">
        <w:trPr>
          <w:trHeight w:val="254"/>
          <w:jc w:val="center"/>
        </w:trPr>
        <w:tc>
          <w:tcPr>
            <w:tcW w:w="4156" w:type="dxa"/>
            <w:gridSpan w:val="3"/>
            <w:shd w:val="clear" w:color="auto" w:fill="auto"/>
            <w:noWrap/>
            <w:vAlign w:val="center"/>
            <w:hideMark/>
          </w:tcPr>
          <w:p w14:paraId="26FBE1D7" w14:textId="766F6D57" w:rsidR="006133AB" w:rsidRPr="00381CA2" w:rsidRDefault="006133AB" w:rsidP="006133A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Class A2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A5FBED" w14:textId="71034F08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BE8FC9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9EDFF3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0.7%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021D27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82%</w:t>
            </w:r>
          </w:p>
        </w:tc>
      </w:tr>
      <w:tr w:rsidR="006133AB" w:rsidRPr="00381CA2" w14:paraId="3F4F9286" w14:textId="77777777" w:rsidTr="00635A65">
        <w:trPr>
          <w:trHeight w:val="254"/>
          <w:jc w:val="center"/>
        </w:trPr>
        <w:tc>
          <w:tcPr>
            <w:tcW w:w="4156" w:type="dxa"/>
            <w:gridSpan w:val="3"/>
            <w:shd w:val="clear" w:color="auto" w:fill="auto"/>
            <w:noWrap/>
            <w:vAlign w:val="center"/>
            <w:hideMark/>
          </w:tcPr>
          <w:p w14:paraId="17BB10D6" w14:textId="0FC0ABEC" w:rsidR="006133AB" w:rsidRPr="00381CA2" w:rsidRDefault="006133AB" w:rsidP="006133A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Class B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4A6A01" w14:textId="2813B95E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D15A91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8C3AFB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BF69ED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84%</w:t>
            </w:r>
          </w:p>
        </w:tc>
      </w:tr>
      <w:tr w:rsidR="006133AB" w:rsidRPr="00381CA2" w14:paraId="04EC34B8" w14:textId="77777777" w:rsidTr="00642DCB">
        <w:trPr>
          <w:trHeight w:val="254"/>
          <w:jc w:val="center"/>
        </w:trPr>
        <w:tc>
          <w:tcPr>
            <w:tcW w:w="4156" w:type="dxa"/>
            <w:gridSpan w:val="3"/>
            <w:shd w:val="clear" w:color="auto" w:fill="auto"/>
            <w:noWrap/>
            <w:vAlign w:val="center"/>
            <w:hideMark/>
          </w:tcPr>
          <w:p w14:paraId="4BD91BEE" w14:textId="07A34A51" w:rsidR="006133AB" w:rsidRPr="00381CA2" w:rsidRDefault="006133AB" w:rsidP="006133A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Class 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367471" w14:textId="7E81925E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1DDE5A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E81198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F7A11A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88%</w:t>
            </w:r>
          </w:p>
        </w:tc>
      </w:tr>
      <w:tr w:rsidR="006133AB" w:rsidRPr="00381CA2" w14:paraId="085537FE" w14:textId="77777777" w:rsidTr="006C6C51">
        <w:trPr>
          <w:trHeight w:val="254"/>
          <w:jc w:val="center"/>
        </w:trPr>
        <w:tc>
          <w:tcPr>
            <w:tcW w:w="4156" w:type="dxa"/>
            <w:gridSpan w:val="3"/>
            <w:shd w:val="clear" w:color="auto" w:fill="auto"/>
            <w:noWrap/>
            <w:vAlign w:val="center"/>
            <w:hideMark/>
          </w:tcPr>
          <w:p w14:paraId="2B1CFDFE" w14:textId="24F7F380" w:rsidR="006133AB" w:rsidRPr="00381CA2" w:rsidRDefault="006133AB" w:rsidP="006133A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Class 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81003D" w14:textId="631155FF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F2CC8C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9DED08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9B0680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94%</w:t>
            </w:r>
          </w:p>
        </w:tc>
      </w:tr>
      <w:tr w:rsidR="006133AB" w:rsidRPr="00381CA2" w14:paraId="5EBA026F" w14:textId="77777777" w:rsidTr="00EB3655">
        <w:trPr>
          <w:trHeight w:val="254"/>
          <w:jc w:val="center"/>
        </w:trPr>
        <w:tc>
          <w:tcPr>
            <w:tcW w:w="4156" w:type="dxa"/>
            <w:gridSpan w:val="3"/>
            <w:shd w:val="clear" w:color="auto" w:fill="auto"/>
            <w:noWrap/>
            <w:vAlign w:val="center"/>
            <w:hideMark/>
          </w:tcPr>
          <w:p w14:paraId="09CA4B68" w14:textId="167B3B33" w:rsidR="006133AB" w:rsidRPr="00381CA2" w:rsidRDefault="006133AB" w:rsidP="006133A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Class F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D08BC8" w14:textId="1248B166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8F27C3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0.6%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F52ED8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12FE7D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90%</w:t>
            </w:r>
          </w:p>
        </w:tc>
      </w:tr>
      <w:tr w:rsidR="006133AB" w:rsidRPr="00381CA2" w14:paraId="49C20247" w14:textId="77777777" w:rsidTr="00A40621">
        <w:trPr>
          <w:trHeight w:val="254"/>
          <w:jc w:val="center"/>
        </w:trPr>
        <w:tc>
          <w:tcPr>
            <w:tcW w:w="4156" w:type="dxa"/>
            <w:gridSpan w:val="3"/>
            <w:shd w:val="clear" w:color="auto" w:fill="auto"/>
            <w:noWrap/>
            <w:vAlign w:val="center"/>
            <w:hideMark/>
          </w:tcPr>
          <w:p w14:paraId="274A07EC" w14:textId="5E26F632" w:rsidR="006133AB" w:rsidRPr="00381CA2" w:rsidRDefault="006133AB" w:rsidP="006133A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507D9C">
              <w:rPr>
                <w:b/>
                <w:color w:val="000000"/>
                <w:sz w:val="20"/>
                <w:lang w:eastAsia="ko-KR"/>
              </w:rPr>
              <w:t>Average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3A46F2" w14:textId="30BB94D9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C05DE5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DF0BEF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D99F53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87%</w:t>
            </w:r>
          </w:p>
        </w:tc>
      </w:tr>
      <w:tr w:rsidR="006133AB" w:rsidRPr="00381CA2" w14:paraId="71B356F6" w14:textId="77777777" w:rsidTr="00CE2E8E">
        <w:trPr>
          <w:trHeight w:val="265"/>
          <w:jc w:val="center"/>
        </w:trPr>
        <w:tc>
          <w:tcPr>
            <w:tcW w:w="4156" w:type="dxa"/>
            <w:gridSpan w:val="3"/>
            <w:shd w:val="clear" w:color="auto" w:fill="auto"/>
            <w:noWrap/>
            <w:vAlign w:val="center"/>
            <w:hideMark/>
          </w:tcPr>
          <w:p w14:paraId="5CC516F4" w14:textId="27833E29" w:rsidR="006133AB" w:rsidRPr="00381CA2" w:rsidRDefault="006133AB" w:rsidP="006133A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000000"/>
                <w:sz w:val="20"/>
                <w:lang w:eastAsia="ko-KR"/>
              </w:rPr>
            </w:pPr>
            <w:r w:rsidRPr="00507D9C">
              <w:rPr>
                <w:b/>
                <w:color w:val="000000"/>
                <w:sz w:val="20"/>
                <w:lang w:eastAsia="ko-KR"/>
              </w:rPr>
              <w:t>Average (except D and F)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F51FF1" w14:textId="5E1EC053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D71F91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E2CE4D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0.5%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112489" w14:textId="77777777" w:rsidR="006133AB" w:rsidRPr="00381CA2" w:rsidRDefault="006133AB" w:rsidP="00D95FEE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  <w:r w:rsidRPr="00381CA2">
              <w:rPr>
                <w:color w:val="000000"/>
                <w:sz w:val="20"/>
                <w:lang w:eastAsia="ko-KR"/>
              </w:rPr>
              <w:t>84%</w:t>
            </w:r>
          </w:p>
        </w:tc>
      </w:tr>
    </w:tbl>
    <w:p w14:paraId="37BCF695" w14:textId="77777777" w:rsidR="00381CA2" w:rsidRPr="00402299" w:rsidRDefault="00381CA2" w:rsidP="00A83253">
      <w:pPr>
        <w:rPr>
          <w:szCs w:val="22"/>
          <w:lang w:val="en-CA"/>
        </w:rPr>
      </w:pPr>
    </w:p>
    <w:p w14:paraId="50E1E615" w14:textId="7BA8503C" w:rsidR="00B63D69" w:rsidRPr="005B217D" w:rsidRDefault="00B63D69" w:rsidP="00B63D69">
      <w:pPr>
        <w:pStyle w:val="Heading1"/>
        <w:rPr>
          <w:lang w:val="en-CA"/>
        </w:rPr>
      </w:pPr>
      <w:r>
        <w:rPr>
          <w:lang w:val="en-CA"/>
        </w:rPr>
        <w:t>References</w:t>
      </w:r>
    </w:p>
    <w:p w14:paraId="0A0B5541" w14:textId="3EF67B10" w:rsidR="00525708" w:rsidRDefault="00525708" w:rsidP="00525708">
      <w:r>
        <w:t>[1] G. J. Sullivan, “</w:t>
      </w:r>
      <w:r w:rsidRPr="00525708">
        <w:t>Meeting Report of the 31st JCT-VC Meeting</w:t>
      </w:r>
      <w:r w:rsidR="00354DEE">
        <w:t>,</w:t>
      </w:r>
      <w:r>
        <w:t>”</w:t>
      </w:r>
      <w:r w:rsidR="00354DEE">
        <w:t xml:space="preserve"> JCTVC-AE1000, </w:t>
      </w:r>
      <w:r w:rsidR="00A154FA">
        <w:t xml:space="preserve">San Diego, </w:t>
      </w:r>
      <w:r w:rsidR="00937CF8">
        <w:t xml:space="preserve">US, </w:t>
      </w:r>
      <w:r w:rsidR="00701C56">
        <w:t xml:space="preserve">13-20 </w:t>
      </w:r>
      <w:r w:rsidR="00354DEE">
        <w:t>Apr</w:t>
      </w:r>
      <w:r w:rsidR="00701C56">
        <w:t>il</w:t>
      </w:r>
      <w:r w:rsidR="00D100D3">
        <w:t xml:space="preserve">, </w:t>
      </w:r>
      <w:r w:rsidR="00354DEE">
        <w:t>2018.</w:t>
      </w:r>
    </w:p>
    <w:p w14:paraId="6F9DF2C9" w14:textId="77777777" w:rsidR="00982014" w:rsidRDefault="00D25377" w:rsidP="00982014">
      <w:r>
        <w:t xml:space="preserve">[2] </w:t>
      </w:r>
      <w:r w:rsidR="00982014">
        <w:t>K. Sharman, K. Suehring, “Common test conditions,” JCTVC-AE1100, San Diego, US, 13-20 April, 2018.</w:t>
      </w:r>
    </w:p>
    <w:p w14:paraId="74874C50" w14:textId="4BC49235" w:rsidR="00B63D69" w:rsidRDefault="00B63D69" w:rsidP="00A83253">
      <w:pPr>
        <w:rPr>
          <w:szCs w:val="22"/>
          <w:lang w:val="en-CA"/>
        </w:rPr>
      </w:pPr>
    </w:p>
    <w:p w14:paraId="460FE442" w14:textId="77777777" w:rsidR="00872539" w:rsidRPr="005B217D" w:rsidRDefault="00872539" w:rsidP="00872539">
      <w:pPr>
        <w:pStyle w:val="Heading1"/>
        <w:rPr>
          <w:lang w:val="en-CA"/>
        </w:rPr>
      </w:pPr>
      <w:r w:rsidRPr="005B217D">
        <w:rPr>
          <w:lang w:val="en-CA"/>
        </w:rPr>
        <w:t>Patent rights declaration(s)</w:t>
      </w:r>
    </w:p>
    <w:p w14:paraId="6149FAAF" w14:textId="5EC9394D" w:rsidR="008D287F" w:rsidRPr="005B217D" w:rsidRDefault="008D287F" w:rsidP="008D287F">
      <w:pPr>
        <w:rPr>
          <w:szCs w:val="22"/>
          <w:lang w:val="en-CA"/>
        </w:rPr>
      </w:pPr>
      <w:r>
        <w:rPr>
          <w:b/>
          <w:szCs w:val="22"/>
          <w:lang w:val="en-CA"/>
        </w:rPr>
        <w:t xml:space="preserve">To the knowledge of the authors, Yonsei University does not </w:t>
      </w:r>
      <w:r w:rsidRPr="005B217D">
        <w:rPr>
          <w:b/>
          <w:szCs w:val="22"/>
          <w:lang w:val="en-CA"/>
        </w:rPr>
        <w:t>have current or pending patent rights relating to the technology described in this contribution.</w:t>
      </w:r>
    </w:p>
    <w:p w14:paraId="1A88F6E4" w14:textId="18D93EC6" w:rsidR="005801A2" w:rsidRPr="008D287F" w:rsidRDefault="005801A2" w:rsidP="00806DFE">
      <w:pPr>
        <w:rPr>
          <w:b/>
          <w:lang w:val="en-CA"/>
        </w:rPr>
      </w:pPr>
    </w:p>
    <w:sectPr w:rsidR="005801A2" w:rsidRPr="008D287F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57327" w14:textId="77777777" w:rsidR="00CD1F1B" w:rsidRDefault="00CD1F1B">
      <w:r>
        <w:separator/>
      </w:r>
    </w:p>
  </w:endnote>
  <w:endnote w:type="continuationSeparator" w:id="0">
    <w:p w14:paraId="15010A17" w14:textId="77777777" w:rsidR="00CD1F1B" w:rsidRDefault="00CD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3D92E" w14:textId="1FE12509" w:rsidR="00381CA2" w:rsidRPr="00806DFE" w:rsidRDefault="00381CA2" w:rsidP="002D16A2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806DFE">
      <w:tab/>
      <w:t xml:space="preserve">Page: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PAGE </w:instrText>
    </w:r>
    <w:r w:rsidRPr="00806DFE">
      <w:rPr>
        <w:rStyle w:val="PageNumber"/>
      </w:rPr>
      <w:fldChar w:fldCharType="separate"/>
    </w:r>
    <w:r w:rsidR="00BA7201">
      <w:rPr>
        <w:rStyle w:val="PageNumber"/>
        <w:noProof/>
      </w:rPr>
      <w:t>1</w:t>
    </w:r>
    <w:r w:rsidRPr="00806DFE">
      <w:rPr>
        <w:rStyle w:val="PageNumber"/>
      </w:rPr>
      <w:fldChar w:fldCharType="end"/>
    </w:r>
    <w:r w:rsidRPr="00806DFE">
      <w:rPr>
        <w:rStyle w:val="PageNumber"/>
      </w:rPr>
      <w:tab/>
      <w:t xml:space="preserve">Date Saved: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SAVEDATE  \@ "yyyy-MM-dd"  \* MERGEFORMAT </w:instrText>
    </w:r>
    <w:r w:rsidRPr="00806DFE">
      <w:rPr>
        <w:rStyle w:val="PageNumber"/>
      </w:rPr>
      <w:fldChar w:fldCharType="separate"/>
    </w:r>
    <w:ins w:id="325" w:author="Park Sang-hyo" w:date="2018-07-10T13:12:00Z">
      <w:r w:rsidR="00AC726F">
        <w:rPr>
          <w:rStyle w:val="PageNumber"/>
          <w:noProof/>
        </w:rPr>
        <w:t>2018-07-10</w:t>
      </w:r>
    </w:ins>
    <w:del w:id="326" w:author="Park Sang-hyo" w:date="2018-07-10T13:12:00Z">
      <w:r w:rsidR="00DA6B7A" w:rsidDel="00AC726F">
        <w:rPr>
          <w:rStyle w:val="PageNumber"/>
          <w:noProof/>
        </w:rPr>
        <w:delText>2018-07-03</w:delText>
      </w:r>
    </w:del>
    <w:r w:rsidRPr="00806DF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ED876" w14:textId="77777777" w:rsidR="00CD1F1B" w:rsidRDefault="00CD1F1B">
      <w:r>
        <w:separator/>
      </w:r>
    </w:p>
  </w:footnote>
  <w:footnote w:type="continuationSeparator" w:id="0">
    <w:p w14:paraId="13A2BB67" w14:textId="77777777" w:rsidR="00CD1F1B" w:rsidRDefault="00CD1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ark Sang-hyo">
    <w15:presenceInfo w15:providerId="Windows Live" w15:userId="9a38bfe8275b3cc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trackRevisions/>
  <w:doNotTrackMoves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D39"/>
    <w:rsid w:val="0001553A"/>
    <w:rsid w:val="00023A2A"/>
    <w:rsid w:val="000308A3"/>
    <w:rsid w:val="000458BC"/>
    <w:rsid w:val="00045C41"/>
    <w:rsid w:val="00046C03"/>
    <w:rsid w:val="00051457"/>
    <w:rsid w:val="00065039"/>
    <w:rsid w:val="0007614F"/>
    <w:rsid w:val="000B0C0F"/>
    <w:rsid w:val="000B1473"/>
    <w:rsid w:val="000B1C6B"/>
    <w:rsid w:val="000B4FF9"/>
    <w:rsid w:val="000C09AC"/>
    <w:rsid w:val="000C37F3"/>
    <w:rsid w:val="000E00F3"/>
    <w:rsid w:val="000F1148"/>
    <w:rsid w:val="000F158C"/>
    <w:rsid w:val="000F2A36"/>
    <w:rsid w:val="000F6C4F"/>
    <w:rsid w:val="00102F3D"/>
    <w:rsid w:val="00124E38"/>
    <w:rsid w:val="0012580B"/>
    <w:rsid w:val="0012710B"/>
    <w:rsid w:val="00131F90"/>
    <w:rsid w:val="0013526E"/>
    <w:rsid w:val="00146152"/>
    <w:rsid w:val="001576BE"/>
    <w:rsid w:val="00165B71"/>
    <w:rsid w:val="00171371"/>
    <w:rsid w:val="00175A24"/>
    <w:rsid w:val="0018104A"/>
    <w:rsid w:val="00187E58"/>
    <w:rsid w:val="001A1511"/>
    <w:rsid w:val="001A297E"/>
    <w:rsid w:val="001A368E"/>
    <w:rsid w:val="001A7329"/>
    <w:rsid w:val="001A792F"/>
    <w:rsid w:val="001B4E28"/>
    <w:rsid w:val="001C16B9"/>
    <w:rsid w:val="001C3525"/>
    <w:rsid w:val="001C3AFB"/>
    <w:rsid w:val="001D1BD2"/>
    <w:rsid w:val="001E02BE"/>
    <w:rsid w:val="001E3B37"/>
    <w:rsid w:val="001F2594"/>
    <w:rsid w:val="002055A6"/>
    <w:rsid w:val="00206460"/>
    <w:rsid w:val="002069B4"/>
    <w:rsid w:val="00215DFC"/>
    <w:rsid w:val="00221143"/>
    <w:rsid w:val="002212DF"/>
    <w:rsid w:val="00222CD4"/>
    <w:rsid w:val="00225016"/>
    <w:rsid w:val="002264A6"/>
    <w:rsid w:val="00227BA7"/>
    <w:rsid w:val="0023011C"/>
    <w:rsid w:val="002375C1"/>
    <w:rsid w:val="0025328F"/>
    <w:rsid w:val="00254D8A"/>
    <w:rsid w:val="002570E6"/>
    <w:rsid w:val="00263398"/>
    <w:rsid w:val="00266F06"/>
    <w:rsid w:val="00275BCF"/>
    <w:rsid w:val="00291E36"/>
    <w:rsid w:val="00292257"/>
    <w:rsid w:val="002A54E0"/>
    <w:rsid w:val="002B1595"/>
    <w:rsid w:val="002B191D"/>
    <w:rsid w:val="002D0AF6"/>
    <w:rsid w:val="002D16A2"/>
    <w:rsid w:val="002E1056"/>
    <w:rsid w:val="002F164D"/>
    <w:rsid w:val="002F6ED2"/>
    <w:rsid w:val="00306206"/>
    <w:rsid w:val="00317D85"/>
    <w:rsid w:val="00327C56"/>
    <w:rsid w:val="003315A1"/>
    <w:rsid w:val="003373EC"/>
    <w:rsid w:val="00342FF4"/>
    <w:rsid w:val="00346148"/>
    <w:rsid w:val="00354DEE"/>
    <w:rsid w:val="003646A4"/>
    <w:rsid w:val="003669EA"/>
    <w:rsid w:val="003706CC"/>
    <w:rsid w:val="00377710"/>
    <w:rsid w:val="003811E9"/>
    <w:rsid w:val="00381CA2"/>
    <w:rsid w:val="003A2D8E"/>
    <w:rsid w:val="003A7CE6"/>
    <w:rsid w:val="003C20E4"/>
    <w:rsid w:val="003D6342"/>
    <w:rsid w:val="003E6F90"/>
    <w:rsid w:val="003F5D0F"/>
    <w:rsid w:val="00402299"/>
    <w:rsid w:val="00414101"/>
    <w:rsid w:val="004234F0"/>
    <w:rsid w:val="00433DDB"/>
    <w:rsid w:val="00437619"/>
    <w:rsid w:val="00465A1E"/>
    <w:rsid w:val="004739FA"/>
    <w:rsid w:val="004870D3"/>
    <w:rsid w:val="004969B4"/>
    <w:rsid w:val="004A2A63"/>
    <w:rsid w:val="004B210C"/>
    <w:rsid w:val="004D405F"/>
    <w:rsid w:val="004E4F4F"/>
    <w:rsid w:val="004E6789"/>
    <w:rsid w:val="004F61E3"/>
    <w:rsid w:val="00502E10"/>
    <w:rsid w:val="00507D9C"/>
    <w:rsid w:val="0051015C"/>
    <w:rsid w:val="00516CF1"/>
    <w:rsid w:val="00525708"/>
    <w:rsid w:val="00531AE9"/>
    <w:rsid w:val="00534BAC"/>
    <w:rsid w:val="00544D7D"/>
    <w:rsid w:val="00546B50"/>
    <w:rsid w:val="00550540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133AB"/>
    <w:rsid w:val="00624B33"/>
    <w:rsid w:val="0063041A"/>
    <w:rsid w:val="00630AA2"/>
    <w:rsid w:val="00646707"/>
    <w:rsid w:val="00646B4E"/>
    <w:rsid w:val="00657F7E"/>
    <w:rsid w:val="00660B76"/>
    <w:rsid w:val="00662E58"/>
    <w:rsid w:val="00664DCF"/>
    <w:rsid w:val="006757A8"/>
    <w:rsid w:val="00690C02"/>
    <w:rsid w:val="006A4989"/>
    <w:rsid w:val="006A71D2"/>
    <w:rsid w:val="006B20FE"/>
    <w:rsid w:val="006B3D46"/>
    <w:rsid w:val="006C5D39"/>
    <w:rsid w:val="006C6467"/>
    <w:rsid w:val="006D6D9B"/>
    <w:rsid w:val="006E2810"/>
    <w:rsid w:val="006E5417"/>
    <w:rsid w:val="00701C56"/>
    <w:rsid w:val="007023DE"/>
    <w:rsid w:val="00712F60"/>
    <w:rsid w:val="00716524"/>
    <w:rsid w:val="00717C5A"/>
    <w:rsid w:val="00720E3B"/>
    <w:rsid w:val="0074393F"/>
    <w:rsid w:val="00745F6B"/>
    <w:rsid w:val="00755276"/>
    <w:rsid w:val="0075585E"/>
    <w:rsid w:val="007600A4"/>
    <w:rsid w:val="00765824"/>
    <w:rsid w:val="00770571"/>
    <w:rsid w:val="007768FF"/>
    <w:rsid w:val="007824D3"/>
    <w:rsid w:val="00796EE3"/>
    <w:rsid w:val="007A7D29"/>
    <w:rsid w:val="007B4AB8"/>
    <w:rsid w:val="007C2B09"/>
    <w:rsid w:val="007D1181"/>
    <w:rsid w:val="007E01A3"/>
    <w:rsid w:val="007F1F8B"/>
    <w:rsid w:val="007F67A1"/>
    <w:rsid w:val="00806DFE"/>
    <w:rsid w:val="00811C05"/>
    <w:rsid w:val="008206C8"/>
    <w:rsid w:val="00822B96"/>
    <w:rsid w:val="00827DE8"/>
    <w:rsid w:val="00844F73"/>
    <w:rsid w:val="00855232"/>
    <w:rsid w:val="0086387C"/>
    <w:rsid w:val="00872539"/>
    <w:rsid w:val="00874A6C"/>
    <w:rsid w:val="00876C65"/>
    <w:rsid w:val="008A4B4C"/>
    <w:rsid w:val="008A4DDA"/>
    <w:rsid w:val="008C239F"/>
    <w:rsid w:val="008D287F"/>
    <w:rsid w:val="008D59CB"/>
    <w:rsid w:val="008E480C"/>
    <w:rsid w:val="00907757"/>
    <w:rsid w:val="009104D9"/>
    <w:rsid w:val="009212B0"/>
    <w:rsid w:val="00921FA1"/>
    <w:rsid w:val="009234A5"/>
    <w:rsid w:val="00933453"/>
    <w:rsid w:val="009335AE"/>
    <w:rsid w:val="009336F7"/>
    <w:rsid w:val="0093636C"/>
    <w:rsid w:val="009374A7"/>
    <w:rsid w:val="00937CF8"/>
    <w:rsid w:val="00955F6D"/>
    <w:rsid w:val="009577E7"/>
    <w:rsid w:val="00975472"/>
    <w:rsid w:val="0097589B"/>
    <w:rsid w:val="009816BA"/>
    <w:rsid w:val="00982014"/>
    <w:rsid w:val="0098551D"/>
    <w:rsid w:val="0099518F"/>
    <w:rsid w:val="009A523D"/>
    <w:rsid w:val="009B02A1"/>
    <w:rsid w:val="009B24FC"/>
    <w:rsid w:val="009E6D7E"/>
    <w:rsid w:val="009F496B"/>
    <w:rsid w:val="00A01439"/>
    <w:rsid w:val="00A02E61"/>
    <w:rsid w:val="00A05CFF"/>
    <w:rsid w:val="00A13048"/>
    <w:rsid w:val="00A154FA"/>
    <w:rsid w:val="00A46843"/>
    <w:rsid w:val="00A56B97"/>
    <w:rsid w:val="00A6093D"/>
    <w:rsid w:val="00A7535E"/>
    <w:rsid w:val="00A767DC"/>
    <w:rsid w:val="00A76A6D"/>
    <w:rsid w:val="00A83253"/>
    <w:rsid w:val="00AA6E84"/>
    <w:rsid w:val="00AC726F"/>
    <w:rsid w:val="00AD05A8"/>
    <w:rsid w:val="00AD577E"/>
    <w:rsid w:val="00AE341B"/>
    <w:rsid w:val="00B07CA7"/>
    <w:rsid w:val="00B1279A"/>
    <w:rsid w:val="00B4194A"/>
    <w:rsid w:val="00B5222E"/>
    <w:rsid w:val="00B53179"/>
    <w:rsid w:val="00B600CD"/>
    <w:rsid w:val="00B61C96"/>
    <w:rsid w:val="00B63D69"/>
    <w:rsid w:val="00B73A2A"/>
    <w:rsid w:val="00B808CB"/>
    <w:rsid w:val="00B94B06"/>
    <w:rsid w:val="00B94C28"/>
    <w:rsid w:val="00BA7201"/>
    <w:rsid w:val="00BC10BA"/>
    <w:rsid w:val="00BC5AFD"/>
    <w:rsid w:val="00BD5566"/>
    <w:rsid w:val="00BE086E"/>
    <w:rsid w:val="00C04F43"/>
    <w:rsid w:val="00C0609D"/>
    <w:rsid w:val="00C115AB"/>
    <w:rsid w:val="00C26CCB"/>
    <w:rsid w:val="00C30249"/>
    <w:rsid w:val="00C30F3D"/>
    <w:rsid w:val="00C33ADC"/>
    <w:rsid w:val="00C3723B"/>
    <w:rsid w:val="00C42466"/>
    <w:rsid w:val="00C4563C"/>
    <w:rsid w:val="00C606C9"/>
    <w:rsid w:val="00C71430"/>
    <w:rsid w:val="00C80288"/>
    <w:rsid w:val="00C84003"/>
    <w:rsid w:val="00C90650"/>
    <w:rsid w:val="00C97D78"/>
    <w:rsid w:val="00CA1E50"/>
    <w:rsid w:val="00CB4B40"/>
    <w:rsid w:val="00CC2AAE"/>
    <w:rsid w:val="00CC5A42"/>
    <w:rsid w:val="00CD0EAB"/>
    <w:rsid w:val="00CD1F1B"/>
    <w:rsid w:val="00CE1A80"/>
    <w:rsid w:val="00CE5E02"/>
    <w:rsid w:val="00CF34DB"/>
    <w:rsid w:val="00CF558F"/>
    <w:rsid w:val="00D010C0"/>
    <w:rsid w:val="00D073E2"/>
    <w:rsid w:val="00D100D3"/>
    <w:rsid w:val="00D173CD"/>
    <w:rsid w:val="00D23BB6"/>
    <w:rsid w:val="00D25377"/>
    <w:rsid w:val="00D446EC"/>
    <w:rsid w:val="00D51BF0"/>
    <w:rsid w:val="00D55942"/>
    <w:rsid w:val="00D67717"/>
    <w:rsid w:val="00D77FDB"/>
    <w:rsid w:val="00D807BF"/>
    <w:rsid w:val="00D81879"/>
    <w:rsid w:val="00D82FCC"/>
    <w:rsid w:val="00D926E3"/>
    <w:rsid w:val="00D95FEE"/>
    <w:rsid w:val="00DA0556"/>
    <w:rsid w:val="00DA17FC"/>
    <w:rsid w:val="00DA6B7A"/>
    <w:rsid w:val="00DA7887"/>
    <w:rsid w:val="00DB2C26"/>
    <w:rsid w:val="00DD0051"/>
    <w:rsid w:val="00DD02F4"/>
    <w:rsid w:val="00DE6B43"/>
    <w:rsid w:val="00E11923"/>
    <w:rsid w:val="00E262D4"/>
    <w:rsid w:val="00E27E5C"/>
    <w:rsid w:val="00E36250"/>
    <w:rsid w:val="00E54511"/>
    <w:rsid w:val="00E576C5"/>
    <w:rsid w:val="00E61DAC"/>
    <w:rsid w:val="00E63A2C"/>
    <w:rsid w:val="00E72B80"/>
    <w:rsid w:val="00E75FE3"/>
    <w:rsid w:val="00E86C4C"/>
    <w:rsid w:val="00E907A3"/>
    <w:rsid w:val="00EA5AE0"/>
    <w:rsid w:val="00EB7AB1"/>
    <w:rsid w:val="00EE7CD8"/>
    <w:rsid w:val="00EF48CC"/>
    <w:rsid w:val="00F00801"/>
    <w:rsid w:val="00F66FCA"/>
    <w:rsid w:val="00F711F1"/>
    <w:rsid w:val="00F73032"/>
    <w:rsid w:val="00F848FC"/>
    <w:rsid w:val="00F84DC0"/>
    <w:rsid w:val="00F9282A"/>
    <w:rsid w:val="00F96BAD"/>
    <w:rsid w:val="00F97445"/>
    <w:rsid w:val="00FA139D"/>
    <w:rsid w:val="00FB0E84"/>
    <w:rsid w:val="00FB1814"/>
    <w:rsid w:val="00FD01C2"/>
    <w:rsid w:val="00FD6831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."/>
  <w:listSeparator w:val=","/>
  <w14:docId w14:val="50AECF47"/>
  <w15:chartTrackingRefBased/>
  <w15:docId w15:val="{F3971392-89E4-4B0B-8369-8AE2877D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5FE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link w:val="Heading1"/>
    <w:rsid w:val="00B63D69"/>
    <w:rPr>
      <w:rFonts w:cs="Arial"/>
      <w:b/>
      <w:bCs/>
      <w:kern w:val="32"/>
      <w:sz w:val="32"/>
      <w:szCs w:val="32"/>
      <w:lang w:eastAsia="en-US"/>
    </w:rPr>
  </w:style>
  <w:style w:type="paragraph" w:styleId="Revision">
    <w:name w:val="Revision"/>
    <w:hidden/>
    <w:uiPriority w:val="99"/>
    <w:semiHidden/>
    <w:rsid w:val="00AC726F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5766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Park Sang-hyo</cp:lastModifiedBy>
  <cp:revision>70</cp:revision>
  <cp:lastPrinted>1900-01-01T08:00:00Z</cp:lastPrinted>
  <dcterms:created xsi:type="dcterms:W3CDTF">2017-12-03T02:30:00Z</dcterms:created>
  <dcterms:modified xsi:type="dcterms:W3CDTF">2018-07-10T04:20:00Z</dcterms:modified>
</cp:coreProperties>
</file>