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9A13AF" w14:paraId="682016BC" w14:textId="77777777">
        <w:tc>
          <w:tcPr>
            <w:tcW w:w="6408" w:type="dxa"/>
          </w:tcPr>
          <w:p w14:paraId="09A510B1" w14:textId="77777777" w:rsidR="006C5D39" w:rsidRPr="009A13AF" w:rsidRDefault="007335BD" w:rsidP="00C97D78">
            <w:pPr>
              <w:tabs>
                <w:tab w:val="left" w:pos="7200"/>
              </w:tabs>
              <w:spacing w:before="0"/>
              <w:rPr>
                <w:b/>
                <w:szCs w:val="22"/>
              </w:rPr>
            </w:pPr>
            <w:r>
              <w:rPr>
                <w:b/>
                <w:szCs w:val="22"/>
              </w:rPr>
              <w:pict w14:anchorId="79C45207">
                <v:group id="_x0000_s1026" style="position:absolute;left:0;text-align:left;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rPr>
              <w:pict w14:anchorId="7B8BC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48.05pt;margin-top:-25.1pt;width:23.1pt;height:21.05pt;z-index:3">
                  <v:imagedata r:id="rId7" o:title=""/>
                </v:shape>
              </w:pict>
            </w:r>
            <w:r>
              <w:rPr>
                <w:b/>
                <w:szCs w:val="22"/>
              </w:rPr>
              <w:pict w14:anchorId="3C1C6D58">
                <v:shape id="_x0000_s1050" type="#_x0000_t75" style="position:absolute;left:0;text-align:left;margin-left:21.15pt;margin-top:-25.1pt;width:23.2pt;height:21.05pt;z-index:2">
                  <v:imagedata r:id="rId8" o:title=""/>
                </v:shape>
              </w:pict>
            </w:r>
            <w:r w:rsidR="00E61DAC" w:rsidRPr="009A13AF">
              <w:rPr>
                <w:b/>
                <w:szCs w:val="22"/>
              </w:rPr>
              <w:t xml:space="preserve">Joint </w:t>
            </w:r>
            <w:r w:rsidR="006C5D39" w:rsidRPr="009A13AF">
              <w:rPr>
                <w:b/>
                <w:szCs w:val="22"/>
              </w:rPr>
              <w:t>Collaborative</w:t>
            </w:r>
            <w:r w:rsidR="00E61DAC" w:rsidRPr="009A13AF">
              <w:rPr>
                <w:b/>
                <w:szCs w:val="22"/>
              </w:rPr>
              <w:t xml:space="preserve"> Team </w:t>
            </w:r>
            <w:r w:rsidR="006C5D39" w:rsidRPr="009A13AF">
              <w:rPr>
                <w:b/>
                <w:szCs w:val="22"/>
              </w:rPr>
              <w:t>on Video Coding (JCT-VC)</w:t>
            </w:r>
          </w:p>
          <w:p w14:paraId="1C7E1086" w14:textId="77777777" w:rsidR="00E61DAC" w:rsidRPr="009A13AF" w:rsidRDefault="00E54511" w:rsidP="00C97D78">
            <w:pPr>
              <w:tabs>
                <w:tab w:val="left" w:pos="7200"/>
              </w:tabs>
              <w:spacing w:before="0"/>
              <w:rPr>
                <w:b/>
                <w:szCs w:val="22"/>
              </w:rPr>
            </w:pPr>
            <w:r w:rsidRPr="009A13AF">
              <w:rPr>
                <w:b/>
                <w:szCs w:val="22"/>
              </w:rPr>
              <w:t xml:space="preserve">of </w:t>
            </w:r>
            <w:r w:rsidR="007F1F8B" w:rsidRPr="009A13AF">
              <w:rPr>
                <w:b/>
                <w:szCs w:val="22"/>
              </w:rPr>
              <w:t>ITU-T SG</w:t>
            </w:r>
            <w:r w:rsidR="005E1AC6" w:rsidRPr="009A13AF">
              <w:rPr>
                <w:b/>
                <w:szCs w:val="22"/>
              </w:rPr>
              <w:t> </w:t>
            </w:r>
            <w:r w:rsidR="007F1F8B" w:rsidRPr="009A13AF">
              <w:rPr>
                <w:b/>
                <w:szCs w:val="22"/>
              </w:rPr>
              <w:t>16 WP</w:t>
            </w:r>
            <w:r w:rsidR="005E1AC6" w:rsidRPr="009A13AF">
              <w:rPr>
                <w:b/>
                <w:szCs w:val="22"/>
              </w:rPr>
              <w:t> </w:t>
            </w:r>
            <w:r w:rsidR="007F1F8B" w:rsidRPr="009A13AF">
              <w:rPr>
                <w:b/>
                <w:szCs w:val="22"/>
              </w:rPr>
              <w:t>3 and ISO/IEC JTC</w:t>
            </w:r>
            <w:r w:rsidR="005E1AC6" w:rsidRPr="009A13AF">
              <w:rPr>
                <w:b/>
                <w:szCs w:val="22"/>
              </w:rPr>
              <w:t> </w:t>
            </w:r>
            <w:r w:rsidR="007F1F8B" w:rsidRPr="009A13AF">
              <w:rPr>
                <w:b/>
                <w:szCs w:val="22"/>
              </w:rPr>
              <w:t>1/SC</w:t>
            </w:r>
            <w:r w:rsidR="005E1AC6" w:rsidRPr="009A13AF">
              <w:rPr>
                <w:b/>
                <w:szCs w:val="22"/>
              </w:rPr>
              <w:t> </w:t>
            </w:r>
            <w:r w:rsidR="007F1F8B" w:rsidRPr="009A13AF">
              <w:rPr>
                <w:b/>
                <w:szCs w:val="22"/>
              </w:rPr>
              <w:t>29/WG</w:t>
            </w:r>
            <w:r w:rsidR="005E1AC6" w:rsidRPr="009A13AF">
              <w:rPr>
                <w:b/>
                <w:szCs w:val="22"/>
              </w:rPr>
              <w:t> </w:t>
            </w:r>
            <w:r w:rsidR="007F1F8B" w:rsidRPr="009A13AF">
              <w:rPr>
                <w:b/>
                <w:szCs w:val="22"/>
              </w:rPr>
              <w:t>11</w:t>
            </w:r>
          </w:p>
          <w:p w14:paraId="2B4C9D54" w14:textId="47ED836A" w:rsidR="00E61DAC" w:rsidRPr="009A13AF" w:rsidRDefault="00855232" w:rsidP="00C33ADC">
            <w:pPr>
              <w:tabs>
                <w:tab w:val="left" w:pos="7200"/>
              </w:tabs>
              <w:spacing w:before="0"/>
              <w:rPr>
                <w:b/>
                <w:szCs w:val="22"/>
              </w:rPr>
            </w:pPr>
            <w:r w:rsidRPr="009A13AF">
              <w:t>3</w:t>
            </w:r>
            <w:r w:rsidR="00D81879" w:rsidRPr="009A13AF">
              <w:t>2nd</w:t>
            </w:r>
            <w:r w:rsidR="00A767DC" w:rsidRPr="009A13AF">
              <w:t xml:space="preserve"> Meeting: </w:t>
            </w:r>
            <w:r w:rsidR="00D81879" w:rsidRPr="009A13AF">
              <w:t>Ljubljana, SI, 12–18 July</w:t>
            </w:r>
            <w:r w:rsidR="00975472" w:rsidRPr="009A13AF">
              <w:t xml:space="preserve"> 201</w:t>
            </w:r>
            <w:r w:rsidRPr="009A13AF">
              <w:t>8</w:t>
            </w:r>
          </w:p>
        </w:tc>
        <w:tc>
          <w:tcPr>
            <w:tcW w:w="3168" w:type="dxa"/>
          </w:tcPr>
          <w:p w14:paraId="353C5F48" w14:textId="43CC261D" w:rsidR="008A4B4C" w:rsidRPr="009A13AF" w:rsidRDefault="00E61DAC" w:rsidP="00C33ADC">
            <w:pPr>
              <w:tabs>
                <w:tab w:val="left" w:pos="7200"/>
              </w:tabs>
              <w:rPr>
                <w:u w:val="single"/>
              </w:rPr>
            </w:pPr>
            <w:r w:rsidRPr="009A13AF">
              <w:t>Document</w:t>
            </w:r>
            <w:r w:rsidR="006C5D39" w:rsidRPr="009A13AF">
              <w:t>: JC</w:t>
            </w:r>
            <w:r w:rsidRPr="009A13AF">
              <w:t>T</w:t>
            </w:r>
            <w:r w:rsidR="006C5D39" w:rsidRPr="009A13AF">
              <w:t>VC</w:t>
            </w:r>
            <w:r w:rsidRPr="009A13AF">
              <w:t>-</w:t>
            </w:r>
            <w:r w:rsidR="00975472" w:rsidRPr="009A13AF">
              <w:t>A</w:t>
            </w:r>
            <w:r w:rsidR="00D81879" w:rsidRPr="009A13AF">
              <w:t>F</w:t>
            </w:r>
            <w:r w:rsidR="00605EA0">
              <w:t>0021</w:t>
            </w:r>
            <w:r w:rsidR="006B20FE" w:rsidRPr="009A13AF">
              <w:t>-v</w:t>
            </w:r>
            <w:ins w:id="0" w:author="McCarthy, Sean" w:date="2018-07-13T09:37:00Z">
              <w:r w:rsidR="00B70E44">
                <w:t>2</w:t>
              </w:r>
            </w:ins>
            <w:del w:id="1" w:author="McCarthy, Sean" w:date="2018-07-13T09:37:00Z">
              <w:r w:rsidR="006B20FE" w:rsidRPr="009A13AF" w:rsidDel="00B70E44">
                <w:delText>1</w:delText>
              </w:r>
            </w:del>
            <w:bookmarkStart w:id="2" w:name="_GoBack"/>
            <w:bookmarkEnd w:id="2"/>
          </w:p>
        </w:tc>
      </w:tr>
    </w:tbl>
    <w:p w14:paraId="32151260" w14:textId="77777777" w:rsidR="00E61DAC" w:rsidRPr="009A13AF"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9A13AF" w14:paraId="3B4E2EE3" w14:textId="77777777">
        <w:tc>
          <w:tcPr>
            <w:tcW w:w="1458" w:type="dxa"/>
          </w:tcPr>
          <w:p w14:paraId="6D6EABD0" w14:textId="77777777" w:rsidR="00E61DAC" w:rsidRPr="009A13AF" w:rsidRDefault="00E61DAC">
            <w:pPr>
              <w:spacing w:before="60" w:after="60"/>
              <w:rPr>
                <w:i/>
                <w:szCs w:val="22"/>
              </w:rPr>
            </w:pPr>
            <w:r w:rsidRPr="009A13AF">
              <w:rPr>
                <w:i/>
                <w:szCs w:val="22"/>
              </w:rPr>
              <w:t>Title:</w:t>
            </w:r>
          </w:p>
        </w:tc>
        <w:tc>
          <w:tcPr>
            <w:tcW w:w="8118" w:type="dxa"/>
            <w:gridSpan w:val="3"/>
          </w:tcPr>
          <w:p w14:paraId="49C23A94" w14:textId="37847A11" w:rsidR="00E61DAC" w:rsidRPr="009A13AF" w:rsidRDefault="000C0CB3">
            <w:pPr>
              <w:spacing w:before="60" w:after="60"/>
              <w:rPr>
                <w:b/>
                <w:szCs w:val="22"/>
              </w:rPr>
            </w:pPr>
            <w:r w:rsidRPr="009A13AF">
              <w:rPr>
                <w:b/>
                <w:szCs w:val="22"/>
              </w:rPr>
              <w:t>Ambient viewing environment SEI message for AVC</w:t>
            </w:r>
          </w:p>
        </w:tc>
      </w:tr>
      <w:tr w:rsidR="00E61DAC" w:rsidRPr="009A13AF" w14:paraId="0A1ECD37" w14:textId="77777777">
        <w:tc>
          <w:tcPr>
            <w:tcW w:w="1458" w:type="dxa"/>
          </w:tcPr>
          <w:p w14:paraId="41697C41" w14:textId="77777777" w:rsidR="00E61DAC" w:rsidRPr="009A13AF" w:rsidRDefault="00E61DAC">
            <w:pPr>
              <w:spacing w:before="60" w:after="60"/>
              <w:rPr>
                <w:i/>
                <w:szCs w:val="22"/>
              </w:rPr>
            </w:pPr>
            <w:r w:rsidRPr="009A13AF">
              <w:rPr>
                <w:i/>
                <w:szCs w:val="22"/>
              </w:rPr>
              <w:t>Status:</w:t>
            </w:r>
          </w:p>
        </w:tc>
        <w:tc>
          <w:tcPr>
            <w:tcW w:w="8118" w:type="dxa"/>
            <w:gridSpan w:val="3"/>
          </w:tcPr>
          <w:p w14:paraId="06D08F86" w14:textId="0A711BF2" w:rsidR="00E61DAC" w:rsidRPr="009A13AF" w:rsidRDefault="00646B4E">
            <w:pPr>
              <w:spacing w:before="60" w:after="60"/>
              <w:rPr>
                <w:szCs w:val="22"/>
              </w:rPr>
            </w:pPr>
            <w:r w:rsidRPr="009A13AF">
              <w:rPr>
                <w:szCs w:val="22"/>
              </w:rPr>
              <w:t>Input d</w:t>
            </w:r>
            <w:r w:rsidR="00E61DAC" w:rsidRPr="009A13AF">
              <w:rPr>
                <w:szCs w:val="22"/>
              </w:rPr>
              <w:t xml:space="preserve">ocument to </w:t>
            </w:r>
            <w:r w:rsidR="00AE341B" w:rsidRPr="009A13AF">
              <w:rPr>
                <w:szCs w:val="22"/>
              </w:rPr>
              <w:t>JCT-VC</w:t>
            </w:r>
          </w:p>
        </w:tc>
      </w:tr>
      <w:tr w:rsidR="00E61DAC" w:rsidRPr="009A13AF" w14:paraId="47CDA43F" w14:textId="77777777">
        <w:tc>
          <w:tcPr>
            <w:tcW w:w="1458" w:type="dxa"/>
          </w:tcPr>
          <w:p w14:paraId="5AB38009" w14:textId="77777777" w:rsidR="00E61DAC" w:rsidRPr="009A13AF" w:rsidRDefault="00E61DAC">
            <w:pPr>
              <w:spacing w:before="60" w:after="60"/>
              <w:rPr>
                <w:i/>
                <w:szCs w:val="22"/>
              </w:rPr>
            </w:pPr>
            <w:r w:rsidRPr="009A13AF">
              <w:rPr>
                <w:i/>
                <w:szCs w:val="22"/>
              </w:rPr>
              <w:t>Purpose:</w:t>
            </w:r>
          </w:p>
        </w:tc>
        <w:tc>
          <w:tcPr>
            <w:tcW w:w="8118" w:type="dxa"/>
            <w:gridSpan w:val="3"/>
          </w:tcPr>
          <w:p w14:paraId="3343B6EE" w14:textId="6CE58F77" w:rsidR="00E61DAC" w:rsidRPr="009A13AF" w:rsidRDefault="00E61DAC" w:rsidP="005E1AC6">
            <w:pPr>
              <w:spacing w:before="60" w:after="60"/>
              <w:rPr>
                <w:szCs w:val="22"/>
              </w:rPr>
            </w:pPr>
            <w:r w:rsidRPr="009A13AF">
              <w:rPr>
                <w:szCs w:val="22"/>
              </w:rPr>
              <w:t>Proposal</w:t>
            </w:r>
          </w:p>
        </w:tc>
      </w:tr>
      <w:tr w:rsidR="000C0CB3" w:rsidRPr="009A13AF" w14:paraId="11A48DDC" w14:textId="77777777">
        <w:tc>
          <w:tcPr>
            <w:tcW w:w="1458" w:type="dxa"/>
          </w:tcPr>
          <w:p w14:paraId="3722F248" w14:textId="17FDF728" w:rsidR="000C0CB3" w:rsidRPr="009A13AF" w:rsidRDefault="000C0CB3" w:rsidP="000C0CB3">
            <w:pPr>
              <w:spacing w:before="60" w:after="60"/>
              <w:rPr>
                <w:i/>
                <w:szCs w:val="22"/>
              </w:rPr>
            </w:pPr>
            <w:r w:rsidRPr="009A13AF">
              <w:rPr>
                <w:i/>
                <w:szCs w:val="22"/>
              </w:rPr>
              <w:t>Author(s) or</w:t>
            </w:r>
            <w:r w:rsidRPr="009A13AF">
              <w:rPr>
                <w:i/>
                <w:szCs w:val="22"/>
              </w:rPr>
              <w:br/>
              <w:t>Contact(s):</w:t>
            </w:r>
          </w:p>
        </w:tc>
        <w:tc>
          <w:tcPr>
            <w:tcW w:w="4050" w:type="dxa"/>
          </w:tcPr>
          <w:p w14:paraId="10FA9E50" w14:textId="77777777" w:rsidR="000C0CB3" w:rsidRPr="009A13AF" w:rsidRDefault="000C0CB3" w:rsidP="000C0CB3">
            <w:pPr>
              <w:tabs>
                <w:tab w:val="clear" w:pos="1800"/>
                <w:tab w:val="clear" w:pos="2160"/>
                <w:tab w:val="clear" w:pos="2520"/>
                <w:tab w:val="clear" w:pos="2880"/>
                <w:tab w:val="clear" w:pos="3240"/>
                <w:tab w:val="clear" w:pos="3600"/>
                <w:tab w:val="clear" w:pos="3960"/>
                <w:tab w:val="clear" w:pos="4320"/>
              </w:tabs>
              <w:spacing w:before="60" w:after="60"/>
              <w:contextualSpacing/>
              <w:jc w:val="left"/>
              <w:rPr>
                <w:b/>
                <w:szCs w:val="22"/>
              </w:rPr>
            </w:pPr>
            <w:r w:rsidRPr="009A13AF">
              <w:rPr>
                <w:b/>
                <w:szCs w:val="22"/>
              </w:rPr>
              <w:t>Sean McCarthy</w:t>
            </w:r>
          </w:p>
          <w:p w14:paraId="79981E07" w14:textId="77777777" w:rsidR="000C0CB3" w:rsidRPr="009A13AF" w:rsidRDefault="000C0CB3" w:rsidP="000C0CB3">
            <w:pPr>
              <w:tabs>
                <w:tab w:val="clear" w:pos="1800"/>
                <w:tab w:val="clear" w:pos="2160"/>
                <w:tab w:val="clear" w:pos="2520"/>
                <w:tab w:val="clear" w:pos="2880"/>
                <w:tab w:val="clear" w:pos="3240"/>
                <w:tab w:val="clear" w:pos="3600"/>
                <w:tab w:val="clear" w:pos="3960"/>
                <w:tab w:val="clear" w:pos="4320"/>
              </w:tabs>
              <w:spacing w:before="60" w:after="60"/>
              <w:contextualSpacing/>
              <w:jc w:val="left"/>
              <w:rPr>
                <w:szCs w:val="22"/>
              </w:rPr>
            </w:pPr>
            <w:r w:rsidRPr="009A13AF">
              <w:rPr>
                <w:b/>
                <w:szCs w:val="22"/>
              </w:rPr>
              <w:t>Walt Husak</w:t>
            </w:r>
            <w:r w:rsidRPr="009A13AF">
              <w:rPr>
                <w:b/>
                <w:szCs w:val="22"/>
              </w:rPr>
              <w:br/>
            </w:r>
            <w:r w:rsidRPr="009A13AF">
              <w:rPr>
                <w:szCs w:val="22"/>
              </w:rPr>
              <w:t>Dolby Laboratories, Inc.</w:t>
            </w:r>
          </w:p>
          <w:p w14:paraId="5BC4F0DF" w14:textId="77777777" w:rsidR="000C0CB3" w:rsidRPr="009A13AF" w:rsidRDefault="000C0CB3" w:rsidP="000C0CB3">
            <w:pPr>
              <w:tabs>
                <w:tab w:val="clear" w:pos="1800"/>
                <w:tab w:val="clear" w:pos="2160"/>
                <w:tab w:val="clear" w:pos="2520"/>
                <w:tab w:val="clear" w:pos="2880"/>
                <w:tab w:val="clear" w:pos="3240"/>
                <w:tab w:val="clear" w:pos="3600"/>
                <w:tab w:val="clear" w:pos="3960"/>
                <w:tab w:val="clear" w:pos="4320"/>
              </w:tabs>
              <w:spacing w:before="60" w:after="60"/>
              <w:contextualSpacing/>
              <w:jc w:val="left"/>
              <w:rPr>
                <w:szCs w:val="22"/>
              </w:rPr>
            </w:pPr>
            <w:r w:rsidRPr="009A13AF">
              <w:rPr>
                <w:szCs w:val="22"/>
              </w:rPr>
              <w:t xml:space="preserve">1275 Market Street </w:t>
            </w:r>
          </w:p>
          <w:p w14:paraId="52B5957D" w14:textId="5F7714E5" w:rsidR="000C0CB3" w:rsidRPr="009A13AF" w:rsidRDefault="000C0CB3" w:rsidP="000C0CB3">
            <w:pPr>
              <w:spacing w:before="60" w:after="60"/>
              <w:rPr>
                <w:szCs w:val="22"/>
              </w:rPr>
            </w:pPr>
            <w:r w:rsidRPr="009A13AF">
              <w:rPr>
                <w:szCs w:val="22"/>
              </w:rPr>
              <w:t>San Francisco, CA 94114</w:t>
            </w:r>
          </w:p>
        </w:tc>
        <w:tc>
          <w:tcPr>
            <w:tcW w:w="900" w:type="dxa"/>
          </w:tcPr>
          <w:p w14:paraId="1B34B461" w14:textId="612B78E4" w:rsidR="000C0CB3" w:rsidRPr="009A13AF" w:rsidRDefault="000C0CB3" w:rsidP="000C0CB3">
            <w:pPr>
              <w:spacing w:before="60" w:after="60"/>
              <w:rPr>
                <w:szCs w:val="22"/>
              </w:rPr>
            </w:pPr>
            <w:r w:rsidRPr="009A13AF">
              <w:rPr>
                <w:szCs w:val="22"/>
              </w:rPr>
              <w:br/>
              <w:t>Tel:</w:t>
            </w:r>
            <w:r w:rsidRPr="009A13AF">
              <w:rPr>
                <w:szCs w:val="22"/>
              </w:rPr>
              <w:br/>
              <w:t>Email:</w:t>
            </w:r>
          </w:p>
        </w:tc>
        <w:tc>
          <w:tcPr>
            <w:tcW w:w="3168" w:type="dxa"/>
          </w:tcPr>
          <w:p w14:paraId="26EE60DF" w14:textId="77777777" w:rsidR="000C0CB3" w:rsidRPr="009A13AF" w:rsidRDefault="000C0CB3" w:rsidP="000C0CB3">
            <w:pPr>
              <w:spacing w:before="0" w:after="60"/>
              <w:rPr>
                <w:szCs w:val="22"/>
              </w:rPr>
            </w:pPr>
            <w:r w:rsidRPr="009A13AF">
              <w:rPr>
                <w:szCs w:val="22"/>
              </w:rPr>
              <w:br/>
              <w:t>+1 415-518-5287</w:t>
            </w:r>
            <w:r w:rsidRPr="009A13AF">
              <w:rPr>
                <w:szCs w:val="22"/>
              </w:rPr>
              <w:br/>
            </w:r>
            <w:hyperlink r:id="rId9" w:history="1">
              <w:r w:rsidRPr="009A13AF">
                <w:rPr>
                  <w:rStyle w:val="Hyperlink"/>
                  <w:szCs w:val="22"/>
                </w:rPr>
                <w:t>sean.mccarthy@dolby.com</w:t>
              </w:r>
            </w:hyperlink>
          </w:p>
          <w:p w14:paraId="22070A67" w14:textId="77777777" w:rsidR="000C0CB3" w:rsidRPr="009A13AF" w:rsidRDefault="007335BD" w:rsidP="000C0CB3">
            <w:pPr>
              <w:spacing w:before="0" w:after="60"/>
              <w:rPr>
                <w:szCs w:val="22"/>
              </w:rPr>
            </w:pPr>
            <w:hyperlink r:id="rId10" w:history="1">
              <w:r w:rsidR="000C0CB3" w:rsidRPr="009A13AF">
                <w:rPr>
                  <w:rStyle w:val="Hyperlink"/>
                  <w:szCs w:val="22"/>
                </w:rPr>
                <w:t>wjh@dolby.com</w:t>
              </w:r>
            </w:hyperlink>
          </w:p>
          <w:p w14:paraId="4FF8AA28" w14:textId="10AA20B8" w:rsidR="000C0CB3" w:rsidRPr="009A13AF" w:rsidRDefault="000C0CB3" w:rsidP="000C0CB3">
            <w:pPr>
              <w:spacing w:before="60" w:after="60"/>
              <w:rPr>
                <w:szCs w:val="22"/>
              </w:rPr>
            </w:pPr>
          </w:p>
        </w:tc>
      </w:tr>
      <w:tr w:rsidR="000C0CB3" w:rsidRPr="009A13AF" w14:paraId="508325BE" w14:textId="77777777">
        <w:tc>
          <w:tcPr>
            <w:tcW w:w="1458" w:type="dxa"/>
          </w:tcPr>
          <w:p w14:paraId="70E2F5C7" w14:textId="76698821" w:rsidR="000C0CB3" w:rsidRPr="009A13AF" w:rsidRDefault="000C0CB3" w:rsidP="000C0CB3">
            <w:pPr>
              <w:spacing w:before="60" w:after="60"/>
              <w:rPr>
                <w:i/>
                <w:szCs w:val="22"/>
              </w:rPr>
            </w:pPr>
            <w:r w:rsidRPr="009A13AF">
              <w:rPr>
                <w:i/>
                <w:szCs w:val="22"/>
              </w:rPr>
              <w:t>Source:</w:t>
            </w:r>
          </w:p>
        </w:tc>
        <w:tc>
          <w:tcPr>
            <w:tcW w:w="8118" w:type="dxa"/>
            <w:gridSpan w:val="3"/>
          </w:tcPr>
          <w:p w14:paraId="4DFBD0B9" w14:textId="49984C41" w:rsidR="000C0CB3" w:rsidRPr="009A13AF" w:rsidRDefault="000C0CB3" w:rsidP="000C0CB3">
            <w:pPr>
              <w:spacing w:before="60" w:after="60"/>
              <w:rPr>
                <w:szCs w:val="22"/>
              </w:rPr>
            </w:pPr>
            <w:r w:rsidRPr="009A13AF">
              <w:rPr>
                <w:szCs w:val="22"/>
              </w:rPr>
              <w:t>Dolby Laboratories, Inc.</w:t>
            </w:r>
          </w:p>
        </w:tc>
      </w:tr>
    </w:tbl>
    <w:p w14:paraId="524BD060" w14:textId="77777777" w:rsidR="00E61DAC" w:rsidRPr="009A13AF" w:rsidRDefault="00E61DAC">
      <w:pPr>
        <w:tabs>
          <w:tab w:val="right" w:pos="9360"/>
        </w:tabs>
        <w:spacing w:before="120" w:after="240"/>
        <w:jc w:val="center"/>
        <w:rPr>
          <w:szCs w:val="22"/>
        </w:rPr>
      </w:pPr>
      <w:r w:rsidRPr="009A13AF">
        <w:rPr>
          <w:szCs w:val="22"/>
          <w:u w:val="single"/>
        </w:rPr>
        <w:t>_____________________________</w:t>
      </w:r>
    </w:p>
    <w:p w14:paraId="4185D15C" w14:textId="77777777" w:rsidR="00275BCF" w:rsidRPr="009A13AF" w:rsidRDefault="00275BCF" w:rsidP="009234A5">
      <w:pPr>
        <w:pStyle w:val="Heading1"/>
        <w:numPr>
          <w:ilvl w:val="0"/>
          <w:numId w:val="0"/>
        </w:numPr>
        <w:ind w:left="432" w:hanging="432"/>
      </w:pPr>
      <w:r w:rsidRPr="009A13AF">
        <w:t>Abstract</w:t>
      </w:r>
    </w:p>
    <w:p w14:paraId="73F1BC61" w14:textId="7CEE42B7" w:rsidR="005B4A2A" w:rsidRPr="009A13AF" w:rsidRDefault="005B4A2A" w:rsidP="005B4A2A">
      <w:pPr>
        <w:rPr>
          <w:rFonts w:eastAsia="Malgun Gothic"/>
          <w:bCs/>
          <w:szCs w:val="22"/>
        </w:rPr>
      </w:pPr>
      <w:r w:rsidRPr="009A13AF">
        <w:rPr>
          <w:rFonts w:eastAsia="Malgun Gothic"/>
          <w:bCs/>
          <w:szCs w:val="22"/>
        </w:rPr>
        <w:t xml:space="preserve">The ambient viewing environment SEI message was added to HEVC </w:t>
      </w:r>
      <w:del w:id="3" w:author="McCarthy, Sean" w:date="2018-07-13T09:20:00Z">
        <w:r w:rsidRPr="009A13AF" w:rsidDel="0048050B">
          <w:rPr>
            <w:rFonts w:eastAsia="Malgun Gothic"/>
            <w:bCs/>
            <w:szCs w:val="22"/>
          </w:rPr>
          <w:delText xml:space="preserve">in ISO/IEC 23008-2:2017 </w:delText>
        </w:r>
      </w:del>
      <w:r w:rsidRPr="009A13AF">
        <w:rPr>
          <w:rFonts w:eastAsia="Malgun Gothic"/>
          <w:bCs/>
          <w:szCs w:val="22"/>
        </w:rPr>
        <w:t>but was not added to AVC</w:t>
      </w:r>
      <w:del w:id="4" w:author="McCarthy, Sean" w:date="2018-07-13T09:36:00Z">
        <w:r w:rsidRPr="009A13AF" w:rsidDel="007F750E">
          <w:rPr>
            <w:rFonts w:eastAsia="Malgun Gothic"/>
            <w:bCs/>
            <w:szCs w:val="22"/>
          </w:rPr>
          <w:delText xml:space="preserve"> (14496-10)</w:delText>
        </w:r>
      </w:del>
      <w:r w:rsidRPr="009A13AF">
        <w:rPr>
          <w:rFonts w:eastAsia="Malgun Gothic"/>
          <w:bCs/>
          <w:szCs w:val="22"/>
        </w:rPr>
        <w:t>.</w:t>
      </w:r>
    </w:p>
    <w:p w14:paraId="1BD4C39C" w14:textId="154DC005" w:rsidR="005B4A2A" w:rsidRPr="009A13AF" w:rsidRDefault="005B4A2A" w:rsidP="005B4A2A">
      <w:pPr>
        <w:rPr>
          <w:rFonts w:eastAsia="Malgun Gothic"/>
          <w:bCs/>
          <w:szCs w:val="22"/>
        </w:rPr>
      </w:pPr>
      <w:r w:rsidRPr="009A13AF">
        <w:rPr>
          <w:rFonts w:eastAsia="Malgun Gothic"/>
          <w:bCs/>
          <w:szCs w:val="22"/>
        </w:rPr>
        <w:t>This JCT-VC input document requests that the next update of AVC</w:t>
      </w:r>
      <w:del w:id="5" w:author="McCarthy, Sean" w:date="2018-07-13T09:36:00Z">
        <w:r w:rsidRPr="009A13AF" w:rsidDel="007F750E">
          <w:rPr>
            <w:rFonts w:eastAsia="Malgun Gothic"/>
            <w:bCs/>
            <w:szCs w:val="22"/>
          </w:rPr>
          <w:delText xml:space="preserve"> (14496-10)</w:delText>
        </w:r>
      </w:del>
      <w:r w:rsidRPr="009A13AF">
        <w:rPr>
          <w:rFonts w:eastAsia="Malgun Gothic"/>
          <w:bCs/>
          <w:szCs w:val="22"/>
        </w:rPr>
        <w:t xml:space="preserve"> add the </w:t>
      </w:r>
      <w:r w:rsidR="00F8642C" w:rsidRPr="009A13AF">
        <w:rPr>
          <w:rFonts w:eastAsia="Malgun Gothic"/>
          <w:bCs/>
          <w:szCs w:val="22"/>
        </w:rPr>
        <w:t xml:space="preserve">ambient viewing </w:t>
      </w:r>
      <w:r w:rsidR="00B25BD3" w:rsidRPr="009A13AF">
        <w:rPr>
          <w:rFonts w:eastAsia="Malgun Gothic"/>
          <w:bCs/>
          <w:szCs w:val="22"/>
        </w:rPr>
        <w:t>environment</w:t>
      </w:r>
      <w:r w:rsidRPr="009A13AF">
        <w:rPr>
          <w:rFonts w:eastAsia="Malgun Gothic"/>
          <w:bCs/>
          <w:szCs w:val="22"/>
        </w:rPr>
        <w:t xml:space="preserve"> SEI message.</w:t>
      </w:r>
    </w:p>
    <w:p w14:paraId="430C72DA" w14:textId="11E1C6C5" w:rsidR="00745F6B" w:rsidRPr="009A13AF" w:rsidRDefault="00745F6B" w:rsidP="00E11923">
      <w:pPr>
        <w:pStyle w:val="Heading1"/>
      </w:pPr>
      <w:r w:rsidRPr="009A13AF">
        <w:t>Introduction</w:t>
      </w:r>
    </w:p>
    <w:p w14:paraId="3EE8F532" w14:textId="5B89CA4B" w:rsidR="002D49AD" w:rsidRPr="009A13AF" w:rsidRDefault="002D49AD" w:rsidP="002D49AD">
      <w:pPr>
        <w:keepNext/>
        <w:tabs>
          <w:tab w:val="left" w:pos="794"/>
          <w:tab w:val="left" w:pos="1191"/>
          <w:tab w:val="left" w:pos="1588"/>
          <w:tab w:val="left" w:pos="1985"/>
          <w:tab w:val="num" w:pos="2160"/>
        </w:tabs>
        <w:spacing w:before="181"/>
        <w:outlineLvl w:val="2"/>
        <w:rPr>
          <w:rFonts w:eastAsia="Malgun Gothic"/>
          <w:bCs/>
          <w:szCs w:val="22"/>
        </w:rPr>
      </w:pPr>
      <w:r w:rsidRPr="009A13AF">
        <w:rPr>
          <w:rFonts w:eastAsia="Malgun Gothic"/>
          <w:bCs/>
          <w:szCs w:val="22"/>
        </w:rPr>
        <w:t xml:space="preserve">The following proposed text is the same as the text for the corresponding ambient viewing conditions SEI message in </w:t>
      </w:r>
      <w:del w:id="6" w:author="McCarthy, Sean" w:date="2018-07-13T09:23:00Z">
        <w:r w:rsidRPr="009A13AF" w:rsidDel="0048050B">
          <w:rPr>
            <w:rFonts w:eastAsia="Malgun Gothic"/>
            <w:bCs/>
            <w:szCs w:val="22"/>
          </w:rPr>
          <w:delText>ISO/IEC 23008-2:2017</w:delText>
        </w:r>
      </w:del>
      <w:ins w:id="7" w:author="McCarthy, Sean" w:date="2018-07-13T09:23:00Z">
        <w:r w:rsidR="0048050B">
          <w:rPr>
            <w:rFonts w:eastAsia="Malgun Gothic"/>
            <w:bCs/>
            <w:szCs w:val="22"/>
          </w:rPr>
          <w:t>HEVC</w:t>
        </w:r>
      </w:ins>
      <w:r w:rsidRPr="009A13AF">
        <w:rPr>
          <w:rFonts w:eastAsia="Malgun Gothic"/>
          <w:bCs/>
          <w:szCs w:val="22"/>
        </w:rPr>
        <w:t xml:space="preserve">, with the following differences required to conform to </w:t>
      </w:r>
      <w:del w:id="8" w:author="McCarthy, Sean" w:date="2018-07-13T09:23:00Z">
        <w:r w:rsidRPr="009A13AF" w:rsidDel="0048050B">
          <w:rPr>
            <w:rFonts w:eastAsia="Malgun Gothic"/>
            <w:bCs/>
            <w:szCs w:val="22"/>
          </w:rPr>
          <w:delText>ISO/IEC 14496–10</w:delText>
        </w:r>
      </w:del>
      <w:ins w:id="9" w:author="McCarthy, Sean" w:date="2018-07-13T09:23:00Z">
        <w:r w:rsidR="0048050B">
          <w:rPr>
            <w:rFonts w:eastAsia="Malgun Gothic"/>
            <w:bCs/>
            <w:szCs w:val="22"/>
          </w:rPr>
          <w:t>AVC</w:t>
        </w:r>
      </w:ins>
      <w:r w:rsidRPr="009A13AF">
        <w:rPr>
          <w:rFonts w:eastAsia="Malgun Gothic"/>
          <w:bCs/>
          <w:szCs w:val="22"/>
        </w:rPr>
        <w:t>:</w:t>
      </w:r>
    </w:p>
    <w:p w14:paraId="0D18715B" w14:textId="29C7A5E2" w:rsidR="002D49AD" w:rsidRPr="009A13AF" w:rsidRDefault="00172412" w:rsidP="00172412">
      <w:pPr>
        <w:pStyle w:val="ListParagraph"/>
        <w:keepNext/>
        <w:tabs>
          <w:tab w:val="left" w:pos="794"/>
          <w:tab w:val="left" w:pos="1191"/>
          <w:tab w:val="left" w:pos="1588"/>
          <w:tab w:val="left" w:pos="1985"/>
          <w:tab w:val="num" w:pos="2160"/>
        </w:tabs>
        <w:spacing w:before="181"/>
        <w:ind w:left="0"/>
        <w:outlineLvl w:val="2"/>
        <w:rPr>
          <w:rFonts w:eastAsia="Malgun Gothic"/>
          <w:bCs/>
          <w:i/>
          <w:szCs w:val="22"/>
        </w:rPr>
      </w:pPr>
      <w:r w:rsidRPr="009A13AF">
        <w:rPr>
          <w:rFonts w:eastAsia="Malgun Gothic"/>
          <w:bCs/>
          <w:i/>
          <w:szCs w:val="22"/>
        </w:rPr>
        <w:t>Replace the HEVC-specific text:</w:t>
      </w:r>
    </w:p>
    <w:p w14:paraId="6B339F1F" w14:textId="77777777" w:rsidR="00172412" w:rsidRPr="009A13AF" w:rsidRDefault="00172412" w:rsidP="00172412">
      <w:pPr>
        <w:pStyle w:val="ListParagraph"/>
        <w:keepNext/>
        <w:tabs>
          <w:tab w:val="left" w:pos="794"/>
          <w:tab w:val="left" w:pos="1191"/>
          <w:tab w:val="left" w:pos="1588"/>
          <w:tab w:val="left" w:pos="1985"/>
          <w:tab w:val="num" w:pos="2160"/>
        </w:tabs>
        <w:spacing w:before="181"/>
        <w:ind w:left="0"/>
        <w:outlineLvl w:val="2"/>
        <w:rPr>
          <w:rFonts w:eastAsia="Malgun Gothic"/>
          <w:bCs/>
          <w:i/>
          <w:szCs w:val="22"/>
        </w:rPr>
      </w:pPr>
    </w:p>
    <w:p w14:paraId="48ED6341" w14:textId="77777777" w:rsidR="00172412" w:rsidRPr="009A13AF" w:rsidRDefault="00172412" w:rsidP="00172412">
      <w:pPr>
        <w:pStyle w:val="Default"/>
        <w:rPr>
          <w:sz w:val="22"/>
          <w:szCs w:val="22"/>
        </w:rPr>
      </w:pPr>
      <w:r w:rsidRPr="009A13AF">
        <w:rPr>
          <w:sz w:val="22"/>
          <w:szCs w:val="22"/>
        </w:rPr>
        <w:t xml:space="preserve">When an ambient viewing environment SEI message is present for any picture of a CLVS of a particular layer and the first picture of the CLVS is an IRAP picture, an ambient viewing environment SEI message shall be present for that IRAP picture. The ambient viewing environment SEI message persists for the current layer in decoding order from the current picture until the end of the CLVS. All ambient viewing environment SEI messages that apply to the same CLVS shall have the same content. </w:t>
      </w:r>
    </w:p>
    <w:p w14:paraId="2921AEE1" w14:textId="2248717C" w:rsidR="00172412" w:rsidRPr="009A13AF" w:rsidRDefault="00172412" w:rsidP="00172412">
      <w:pPr>
        <w:pStyle w:val="ListParagraph"/>
        <w:keepNext/>
        <w:tabs>
          <w:tab w:val="left" w:pos="794"/>
          <w:tab w:val="left" w:pos="1191"/>
          <w:tab w:val="left" w:pos="1588"/>
          <w:tab w:val="left" w:pos="1985"/>
          <w:tab w:val="num" w:pos="2160"/>
        </w:tabs>
        <w:spacing w:before="181"/>
        <w:ind w:left="0"/>
        <w:outlineLvl w:val="2"/>
        <w:rPr>
          <w:rFonts w:eastAsia="Malgun Gothic"/>
          <w:bCs/>
          <w:i/>
          <w:szCs w:val="22"/>
        </w:rPr>
      </w:pPr>
      <w:r w:rsidRPr="009A13AF">
        <w:rPr>
          <w:rFonts w:eastAsia="Malgun Gothic"/>
          <w:bCs/>
          <w:i/>
          <w:szCs w:val="22"/>
        </w:rPr>
        <w:t>with the following:</w:t>
      </w:r>
    </w:p>
    <w:p w14:paraId="79F2B6C9" w14:textId="77777777" w:rsidR="00172412" w:rsidRPr="009A13AF" w:rsidRDefault="00172412" w:rsidP="00172412">
      <w:pPr>
        <w:pStyle w:val="ListParagraph"/>
        <w:keepNext/>
        <w:tabs>
          <w:tab w:val="left" w:pos="794"/>
          <w:tab w:val="left" w:pos="1191"/>
          <w:tab w:val="left" w:pos="1588"/>
          <w:tab w:val="left" w:pos="1985"/>
          <w:tab w:val="num" w:pos="2160"/>
        </w:tabs>
        <w:spacing w:before="181"/>
        <w:ind w:left="0"/>
        <w:outlineLvl w:val="2"/>
        <w:rPr>
          <w:rFonts w:eastAsia="Malgun Gothic"/>
          <w:bCs/>
          <w:szCs w:val="22"/>
        </w:rPr>
      </w:pPr>
    </w:p>
    <w:p w14:paraId="1A745437" w14:textId="77777777" w:rsidR="00172412" w:rsidRPr="009A13AF" w:rsidRDefault="00172412" w:rsidP="00172412">
      <w:pPr>
        <w:pStyle w:val="Default"/>
        <w:rPr>
          <w:sz w:val="22"/>
          <w:szCs w:val="22"/>
        </w:rPr>
      </w:pPr>
      <w:r w:rsidRPr="009A13AF">
        <w:rPr>
          <w:sz w:val="22"/>
          <w:szCs w:val="22"/>
        </w:rPr>
        <w:t xml:space="preserve">When an ambient viewing environment SEI message is present for any picture of a coded video sequence, an ambient viewing environment SEI message shall be present in the IDR access unit that is the first access unit of the coded video sequence. All ambient viewing environment SEI messages that apply to the same coded video sequence shall have the same content. </w:t>
      </w:r>
    </w:p>
    <w:p w14:paraId="3DE87149" w14:textId="0E5A142F" w:rsidR="00172412" w:rsidRPr="009A13AF" w:rsidRDefault="00172412" w:rsidP="00172412">
      <w:pPr>
        <w:pStyle w:val="ListParagraph"/>
        <w:keepNext/>
        <w:tabs>
          <w:tab w:val="left" w:pos="794"/>
          <w:tab w:val="left" w:pos="1191"/>
          <w:tab w:val="left" w:pos="1588"/>
          <w:tab w:val="left" w:pos="1985"/>
          <w:tab w:val="num" w:pos="2160"/>
        </w:tabs>
        <w:spacing w:before="181"/>
        <w:ind w:left="0"/>
        <w:outlineLvl w:val="2"/>
        <w:rPr>
          <w:rFonts w:eastAsia="Malgun Gothic"/>
          <w:bCs/>
          <w:szCs w:val="22"/>
        </w:rPr>
      </w:pPr>
      <w:r w:rsidRPr="009A13AF">
        <w:rPr>
          <w:rFonts w:eastAsia="Malgun Gothic"/>
          <w:bCs/>
          <w:szCs w:val="22"/>
        </w:rPr>
        <w:lastRenderedPageBreak/>
        <w:t>The replacement text is equivalent to that in JCTVC-AE1006-v1, “Additional Supplemental Enhancement Information for AVC (Draft 2)” for the mastering display colour volume SEI message.</w:t>
      </w:r>
    </w:p>
    <w:p w14:paraId="009C4022" w14:textId="77777777" w:rsidR="002D49AD" w:rsidRPr="009A13AF" w:rsidRDefault="002D49AD" w:rsidP="002D49AD">
      <w:pPr>
        <w:pStyle w:val="Heading1"/>
      </w:pPr>
      <w:r w:rsidRPr="009A13AF">
        <w:t>Proposed syntax and semantics</w:t>
      </w:r>
    </w:p>
    <w:p w14:paraId="0555022A" w14:textId="77777777" w:rsidR="002D49AD" w:rsidRPr="009A13AF" w:rsidRDefault="002D49AD" w:rsidP="002D49AD">
      <w:pPr>
        <w:keepNext/>
        <w:tabs>
          <w:tab w:val="left" w:pos="794"/>
          <w:tab w:val="left" w:pos="1191"/>
          <w:tab w:val="left" w:pos="1588"/>
          <w:tab w:val="left" w:pos="1985"/>
          <w:tab w:val="num" w:pos="2160"/>
        </w:tabs>
        <w:spacing w:before="181"/>
        <w:outlineLvl w:val="2"/>
        <w:rPr>
          <w:rFonts w:eastAsia="Malgun Gothic"/>
          <w:bCs/>
          <w:szCs w:val="22"/>
        </w:rPr>
      </w:pPr>
      <w:r w:rsidRPr="009A13AF">
        <w:rPr>
          <w:rFonts w:eastAsia="Malgun Gothic"/>
          <w:bCs/>
          <w:szCs w:val="22"/>
        </w:rPr>
        <w:t>Add the following payload type to the General SEI message syntax in appropriate sequence in table in section D.1.1</w:t>
      </w:r>
    </w:p>
    <w:p w14:paraId="2940C660" w14:textId="77777777" w:rsidR="002D49AD" w:rsidRPr="009A13AF" w:rsidRDefault="002D49AD" w:rsidP="002D49AD">
      <w:pPr>
        <w:keepNext/>
        <w:tabs>
          <w:tab w:val="left" w:pos="794"/>
          <w:tab w:val="left" w:pos="1191"/>
          <w:tab w:val="left" w:pos="1588"/>
          <w:tab w:val="left" w:pos="1985"/>
          <w:tab w:val="num" w:pos="2160"/>
        </w:tabs>
        <w:spacing w:before="181"/>
        <w:outlineLvl w:val="2"/>
        <w:rPr>
          <w:rFonts w:eastAsia="Malgun Gothic"/>
          <w:b/>
          <w:bCs/>
          <w:sz w:val="20"/>
        </w:rPr>
      </w:pPr>
      <w:r w:rsidRPr="009A13AF">
        <w:rPr>
          <w:rFonts w:eastAsia="Malgun Gothic"/>
          <w:b/>
          <w:bCs/>
          <w:sz w:val="20"/>
        </w:rPr>
        <w:t>D.1.1</w:t>
      </w:r>
      <w:r w:rsidRPr="009A13AF">
        <w:rPr>
          <w:rFonts w:eastAsia="Malgun Gothic"/>
          <w:b/>
          <w:bCs/>
          <w:sz w:val="20"/>
        </w:rPr>
        <w:tab/>
        <w:t>General SEI message syntax</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7543"/>
        <w:gridCol w:w="662"/>
        <w:gridCol w:w="1195"/>
        <w:gridCol w:w="50"/>
      </w:tblGrid>
      <w:tr w:rsidR="002D49AD" w:rsidRPr="009A13AF" w14:paraId="384C49CD" w14:textId="77777777" w:rsidTr="006B6FE9">
        <w:trPr>
          <w:tblCellSpacing w:w="15" w:type="dxa"/>
          <w:jc w:val="center"/>
        </w:trPr>
        <w:tc>
          <w:tcPr>
            <w:tcW w:w="7425" w:type="dxa"/>
          </w:tcPr>
          <w:p w14:paraId="350709EE" w14:textId="77777777" w:rsidR="002D49AD" w:rsidRPr="0048050B" w:rsidRDefault="002D49AD" w:rsidP="006B6FE9">
            <w:pPr>
              <w:keepNext/>
              <w:tabs>
                <w:tab w:val="left" w:pos="794"/>
                <w:tab w:val="left" w:pos="1191"/>
                <w:tab w:val="left" w:pos="1588"/>
                <w:tab w:val="left" w:pos="1985"/>
                <w:tab w:val="num" w:pos="2160"/>
              </w:tabs>
              <w:spacing w:before="181"/>
              <w:outlineLvl w:val="2"/>
              <w:rPr>
                <w:color w:val="444444"/>
                <w:sz w:val="24"/>
                <w:szCs w:val="24"/>
                <w:rPrChange w:id="10" w:author="McCarthy, Sean" w:date="2018-07-13T09:24:00Z">
                  <w:rPr>
                    <w:rFonts w:ascii="Arial" w:hAnsi="Arial" w:cs="Arial"/>
                    <w:color w:val="444444"/>
                    <w:sz w:val="24"/>
                    <w:szCs w:val="24"/>
                  </w:rPr>
                </w:rPrChange>
              </w:rPr>
            </w:pPr>
          </w:p>
        </w:tc>
        <w:tc>
          <w:tcPr>
            <w:tcW w:w="1845" w:type="dxa"/>
            <w:gridSpan w:val="3"/>
            <w:vAlign w:val="center"/>
            <w:hideMark/>
          </w:tcPr>
          <w:p w14:paraId="6A14BAB9" w14:textId="77777777" w:rsidR="002D49AD" w:rsidRPr="009A13AF" w:rsidRDefault="002D49AD" w:rsidP="006B6FE9">
            <w:pPr>
              <w:keepNext/>
              <w:tabs>
                <w:tab w:val="left" w:pos="794"/>
                <w:tab w:val="left" w:pos="1191"/>
                <w:tab w:val="left" w:pos="1588"/>
                <w:tab w:val="left" w:pos="1985"/>
                <w:tab w:val="num" w:pos="2160"/>
              </w:tabs>
              <w:spacing w:before="181"/>
              <w:outlineLvl w:val="2"/>
              <w:rPr>
                <w:rFonts w:ascii="Arial" w:hAnsi="Arial" w:cs="Arial"/>
                <w:color w:val="444444"/>
                <w:sz w:val="24"/>
                <w:szCs w:val="24"/>
              </w:rPr>
            </w:pPr>
          </w:p>
        </w:tc>
      </w:tr>
      <w:tr w:rsidR="002D49AD" w:rsidRPr="009A13AF" w14:paraId="726CDFE2" w14:textId="77777777" w:rsidTr="006B6FE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firstRow="0" w:lastRow="0" w:firstColumn="0" w:lastColumn="0" w:noHBand="0" w:noVBand="0"/>
        </w:tblPrEx>
        <w:trPr>
          <w:gridAfter w:val="1"/>
          <w:wAfter w:w="5" w:type="dxa"/>
          <w:cantSplit/>
          <w:jc w:val="center"/>
        </w:trPr>
        <w:tc>
          <w:tcPr>
            <w:tcW w:w="7425" w:type="dxa"/>
          </w:tcPr>
          <w:p w14:paraId="61B7FF8F" w14:textId="2A0225E3" w:rsidR="002D49AD" w:rsidRPr="009A13AF" w:rsidRDefault="002D49AD" w:rsidP="006B6FE9">
            <w:pPr>
              <w:keepLines/>
              <w:tabs>
                <w:tab w:val="left" w:pos="216"/>
                <w:tab w:val="left" w:pos="432"/>
                <w:tab w:val="left" w:pos="648"/>
                <w:tab w:val="left" w:pos="864"/>
                <w:tab w:val="left" w:pos="1296"/>
                <w:tab w:val="left" w:pos="1512"/>
                <w:tab w:val="left" w:pos="1728"/>
                <w:tab w:val="left" w:pos="1944"/>
              </w:tabs>
              <w:spacing w:before="20" w:after="40"/>
              <w:rPr>
                <w:rFonts w:eastAsia="Malgun Gothic"/>
                <w:sz w:val="20"/>
              </w:rPr>
            </w:pPr>
            <w:r w:rsidRPr="009A13AF">
              <w:rPr>
                <w:rFonts w:eastAsia="Malgun Gothic"/>
                <w:sz w:val="20"/>
              </w:rPr>
              <w:tab/>
            </w:r>
            <w:r w:rsidRPr="009A13AF">
              <w:rPr>
                <w:rFonts w:eastAsia="Malgun Gothic"/>
                <w:sz w:val="20"/>
              </w:rPr>
              <w:tab/>
              <w:t>else if( payloadType  = =  14</w:t>
            </w:r>
            <w:r w:rsidR="00B25BD3" w:rsidRPr="009A13AF">
              <w:rPr>
                <w:rFonts w:eastAsia="Malgun Gothic"/>
                <w:sz w:val="20"/>
              </w:rPr>
              <w:t>8</w:t>
            </w:r>
            <w:r w:rsidRPr="009A13AF">
              <w:rPr>
                <w:rFonts w:eastAsia="Malgun Gothic"/>
                <w:sz w:val="20"/>
              </w:rPr>
              <w:t> )</w:t>
            </w:r>
          </w:p>
        </w:tc>
        <w:tc>
          <w:tcPr>
            <w:tcW w:w="626" w:type="dxa"/>
          </w:tcPr>
          <w:p w14:paraId="6AD3F2BA" w14:textId="77777777" w:rsidR="002D49AD" w:rsidRPr="009A13AF" w:rsidRDefault="002D49AD" w:rsidP="006B6FE9">
            <w:pPr>
              <w:keepNext/>
              <w:keepLines/>
              <w:tabs>
                <w:tab w:val="left" w:pos="216"/>
                <w:tab w:val="left" w:pos="432"/>
                <w:tab w:val="left" w:pos="648"/>
                <w:tab w:val="left" w:pos="864"/>
                <w:tab w:val="left" w:pos="1296"/>
                <w:tab w:val="left" w:pos="1512"/>
                <w:tab w:val="left" w:pos="1728"/>
                <w:tab w:val="left" w:pos="1944"/>
              </w:tabs>
              <w:spacing w:before="20" w:after="40"/>
              <w:jc w:val="center"/>
              <w:rPr>
                <w:rFonts w:eastAsia="Malgun Gothic"/>
                <w:b/>
                <w:sz w:val="20"/>
              </w:rPr>
            </w:pPr>
          </w:p>
        </w:tc>
        <w:tc>
          <w:tcPr>
            <w:tcW w:w="1154" w:type="dxa"/>
          </w:tcPr>
          <w:p w14:paraId="6013CB58" w14:textId="77777777" w:rsidR="002D49AD" w:rsidRPr="009A13AF" w:rsidRDefault="002D49AD" w:rsidP="006B6FE9">
            <w:pPr>
              <w:keepLines/>
              <w:spacing w:before="20" w:after="40"/>
              <w:jc w:val="center"/>
              <w:rPr>
                <w:rFonts w:eastAsia="Malgun Gothic"/>
                <w:bCs/>
                <w:sz w:val="20"/>
                <w:highlight w:val="yellow"/>
              </w:rPr>
            </w:pPr>
          </w:p>
        </w:tc>
      </w:tr>
      <w:tr w:rsidR="002D49AD" w:rsidRPr="009A13AF" w14:paraId="0F5F7A21" w14:textId="77777777" w:rsidTr="006B6FE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firstRow="0" w:lastRow="0" w:firstColumn="0" w:lastColumn="0" w:noHBand="0" w:noVBand="0"/>
        </w:tblPrEx>
        <w:trPr>
          <w:gridAfter w:val="1"/>
          <w:wAfter w:w="5" w:type="dxa"/>
          <w:cantSplit/>
          <w:jc w:val="center"/>
        </w:trPr>
        <w:tc>
          <w:tcPr>
            <w:tcW w:w="7425" w:type="dxa"/>
          </w:tcPr>
          <w:p w14:paraId="55D5D70A" w14:textId="6E363A5F" w:rsidR="002D49AD" w:rsidRPr="009A13AF" w:rsidRDefault="002D49AD" w:rsidP="006B6FE9">
            <w:pPr>
              <w:keepLines/>
              <w:tabs>
                <w:tab w:val="left" w:pos="216"/>
                <w:tab w:val="left" w:pos="432"/>
                <w:tab w:val="left" w:pos="648"/>
                <w:tab w:val="left" w:pos="864"/>
                <w:tab w:val="left" w:pos="1296"/>
                <w:tab w:val="left" w:pos="1512"/>
                <w:tab w:val="left" w:pos="1728"/>
                <w:tab w:val="left" w:pos="1944"/>
              </w:tabs>
              <w:spacing w:before="20" w:after="40"/>
              <w:rPr>
                <w:rFonts w:eastAsia="Malgun Gothic"/>
                <w:sz w:val="20"/>
              </w:rPr>
            </w:pPr>
            <w:r w:rsidRPr="009A13AF">
              <w:rPr>
                <w:rFonts w:eastAsia="Malgun Gothic"/>
                <w:sz w:val="20"/>
              </w:rPr>
              <w:tab/>
            </w:r>
            <w:r w:rsidRPr="009A13AF">
              <w:rPr>
                <w:rFonts w:eastAsia="Malgun Gothic"/>
                <w:sz w:val="20"/>
              </w:rPr>
              <w:tab/>
            </w:r>
            <w:r w:rsidRPr="009A13AF">
              <w:rPr>
                <w:rFonts w:eastAsia="Malgun Gothic"/>
                <w:sz w:val="20"/>
              </w:rPr>
              <w:tab/>
            </w:r>
            <w:r w:rsidR="00B25BD3" w:rsidRPr="009A13AF">
              <w:rPr>
                <w:rFonts w:eastAsia="Malgun Gothic"/>
                <w:sz w:val="20"/>
              </w:rPr>
              <w:t xml:space="preserve">   ambient_viewing_environment</w:t>
            </w:r>
            <w:r w:rsidRPr="009A13AF">
              <w:rPr>
                <w:rFonts w:eastAsia="Malgun Gothic"/>
                <w:sz w:val="20"/>
              </w:rPr>
              <w:t>( payloadSize )</w:t>
            </w:r>
          </w:p>
        </w:tc>
        <w:tc>
          <w:tcPr>
            <w:tcW w:w="626" w:type="dxa"/>
          </w:tcPr>
          <w:p w14:paraId="07A770E1" w14:textId="77777777" w:rsidR="002D49AD" w:rsidRPr="009A13AF" w:rsidRDefault="002D49AD" w:rsidP="006B6FE9">
            <w:pPr>
              <w:keepNext/>
              <w:keepLines/>
              <w:tabs>
                <w:tab w:val="left" w:pos="216"/>
                <w:tab w:val="left" w:pos="432"/>
                <w:tab w:val="left" w:pos="648"/>
                <w:tab w:val="left" w:pos="864"/>
                <w:tab w:val="left" w:pos="1296"/>
                <w:tab w:val="left" w:pos="1512"/>
                <w:tab w:val="left" w:pos="1728"/>
                <w:tab w:val="left" w:pos="1944"/>
              </w:tabs>
              <w:spacing w:before="20" w:after="40"/>
              <w:jc w:val="center"/>
              <w:rPr>
                <w:rFonts w:eastAsia="Malgun Gothic"/>
                <w:sz w:val="20"/>
              </w:rPr>
            </w:pPr>
            <w:r w:rsidRPr="009A13AF">
              <w:rPr>
                <w:rFonts w:eastAsia="Malgun Gothic"/>
                <w:sz w:val="20"/>
              </w:rPr>
              <w:t>5</w:t>
            </w:r>
          </w:p>
        </w:tc>
        <w:tc>
          <w:tcPr>
            <w:tcW w:w="1154" w:type="dxa"/>
          </w:tcPr>
          <w:p w14:paraId="3DA21DD6" w14:textId="77777777" w:rsidR="002D49AD" w:rsidRPr="009A13AF" w:rsidRDefault="002D49AD" w:rsidP="006B6FE9">
            <w:pPr>
              <w:keepLines/>
              <w:spacing w:before="20" w:after="40"/>
              <w:jc w:val="center"/>
              <w:rPr>
                <w:rFonts w:eastAsia="Malgun Gothic"/>
                <w:bCs/>
                <w:sz w:val="20"/>
                <w:highlight w:val="yellow"/>
              </w:rPr>
            </w:pPr>
          </w:p>
        </w:tc>
      </w:tr>
    </w:tbl>
    <w:p w14:paraId="5CDD003B" w14:textId="08461EFC" w:rsidR="002D49AD" w:rsidRPr="009A13AF" w:rsidRDefault="002D49AD" w:rsidP="002D49AD">
      <w:r w:rsidRPr="009A13AF">
        <w:t xml:space="preserve">Add the following </w:t>
      </w:r>
      <w:r w:rsidR="00B25BD3" w:rsidRPr="009A13AF">
        <w:t>ambient viewing environment</w:t>
      </w:r>
      <w:r w:rsidRPr="009A13AF">
        <w:t xml:space="preserve"> SEI message syntax </w:t>
      </w:r>
      <w:r w:rsidR="00B25BD3" w:rsidRPr="009A13AF">
        <w:t xml:space="preserve">at the appropriate </w:t>
      </w:r>
      <w:r w:rsidRPr="009A13AF">
        <w:t>section D.1.</w:t>
      </w:r>
      <w:r w:rsidR="00B25BD3" w:rsidRPr="009A13AF">
        <w:t>xx</w:t>
      </w:r>
      <w:r w:rsidRPr="009A13AF">
        <w:t>.  Renumber existing section</w:t>
      </w:r>
      <w:r w:rsidR="00B25BD3" w:rsidRPr="009A13AF">
        <w:t>s</w:t>
      </w:r>
      <w:r w:rsidRPr="009A13AF">
        <w:t xml:space="preserve"> D.1.</w:t>
      </w:r>
      <w:r w:rsidR="00B25BD3" w:rsidRPr="009A13AF">
        <w:t>xx</w:t>
      </w:r>
      <w:r w:rsidRPr="009A13AF">
        <w:t xml:space="preserve"> as appropriate. </w:t>
      </w:r>
    </w:p>
    <w:p w14:paraId="255EB2C6" w14:textId="1CC6F421" w:rsidR="002D49AD" w:rsidRPr="009A13AF" w:rsidRDefault="002D49AD" w:rsidP="002D49AD">
      <w:pPr>
        <w:keepNext/>
        <w:tabs>
          <w:tab w:val="left" w:pos="794"/>
          <w:tab w:val="left" w:pos="1191"/>
          <w:tab w:val="left" w:pos="1588"/>
          <w:tab w:val="left" w:pos="1985"/>
          <w:tab w:val="num" w:pos="2160"/>
        </w:tabs>
        <w:spacing w:before="181"/>
        <w:outlineLvl w:val="2"/>
        <w:rPr>
          <w:rFonts w:eastAsia="SimSun"/>
          <w:b/>
        </w:rPr>
      </w:pPr>
      <w:r w:rsidRPr="009A13AF">
        <w:rPr>
          <w:rFonts w:eastAsia="SimSun"/>
          <w:b/>
        </w:rPr>
        <w:t>D.1.</w:t>
      </w:r>
      <w:r w:rsidR="00B25BD3" w:rsidRPr="009A13AF">
        <w:rPr>
          <w:rFonts w:eastAsia="SimSun"/>
          <w:b/>
        </w:rPr>
        <w:t>XX</w:t>
      </w:r>
      <w:r w:rsidRPr="009A13AF">
        <w:rPr>
          <w:rFonts w:eastAsia="SimSun"/>
          <w:b/>
        </w:rPr>
        <w:tab/>
      </w:r>
      <w:r w:rsidR="00B25BD3" w:rsidRPr="009A13AF">
        <w:rPr>
          <w:rFonts w:eastAsia="SimSun"/>
          <w:b/>
        </w:rPr>
        <w:t>Ambient viewing environment</w:t>
      </w:r>
      <w:r w:rsidRPr="009A13AF">
        <w:rPr>
          <w:rFonts w:eastAsia="SimSun"/>
          <w:b/>
        </w:rPr>
        <w:t xml:space="preserve"> SEI message syntax</w:t>
      </w:r>
    </w:p>
    <w:p w14:paraId="197A58C0" w14:textId="77777777" w:rsidR="00B25BD3" w:rsidRPr="009A13AF" w:rsidRDefault="00B25BD3" w:rsidP="002D49AD">
      <w:pPr>
        <w:keepNext/>
        <w:tabs>
          <w:tab w:val="left" w:pos="794"/>
          <w:tab w:val="left" w:pos="1191"/>
          <w:tab w:val="left" w:pos="1588"/>
          <w:tab w:val="left" w:pos="1985"/>
          <w:tab w:val="num" w:pos="2160"/>
        </w:tabs>
        <w:spacing w:before="181"/>
        <w:outlineLvl w:val="2"/>
        <w:rPr>
          <w:rFonts w:eastAsia="SimSu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5"/>
        <w:gridCol w:w="1435"/>
      </w:tblGrid>
      <w:tr w:rsidR="00D556E5" w:rsidRPr="009A13AF" w14:paraId="1E1CA9CF" w14:textId="77777777" w:rsidTr="00D556E5">
        <w:tc>
          <w:tcPr>
            <w:tcW w:w="7915" w:type="dxa"/>
            <w:shd w:val="clear" w:color="auto" w:fill="auto"/>
          </w:tcPr>
          <w:p w14:paraId="3F1666B7"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eastAsia="Calibri"/>
                <w:bCs/>
                <w:color w:val="000000"/>
                <w:sz w:val="20"/>
                <w:szCs w:val="22"/>
                <w:rPrChange w:id="11" w:author="McCarthy, Sean" w:date="2018-07-13T09:23:00Z">
                  <w:rPr>
                    <w:rFonts w:ascii="Calibri" w:eastAsia="Calibri" w:hAnsi="Calibri"/>
                    <w:bCs/>
                    <w:color w:val="000000"/>
                    <w:sz w:val="20"/>
                    <w:szCs w:val="22"/>
                  </w:rPr>
                </w:rPrChange>
              </w:rPr>
            </w:pPr>
            <w:r w:rsidRPr="0048050B">
              <w:rPr>
                <w:rFonts w:eastAsia="Calibri"/>
                <w:bCs/>
                <w:color w:val="000000"/>
                <w:sz w:val="20"/>
                <w:szCs w:val="22"/>
                <w:rPrChange w:id="12" w:author="McCarthy, Sean" w:date="2018-07-13T09:23:00Z">
                  <w:rPr>
                    <w:rFonts w:ascii="Calibri" w:eastAsia="Calibri" w:hAnsi="Calibri"/>
                    <w:bCs/>
                    <w:color w:val="000000"/>
                    <w:sz w:val="20"/>
                    <w:szCs w:val="22"/>
                  </w:rPr>
                </w:rPrChange>
              </w:rPr>
              <w:t>ambient_viewing_environment( payloadSize ) {</w:t>
            </w:r>
          </w:p>
        </w:tc>
        <w:tc>
          <w:tcPr>
            <w:tcW w:w="1435" w:type="dxa"/>
            <w:shd w:val="clear" w:color="auto" w:fill="auto"/>
          </w:tcPr>
          <w:p w14:paraId="596F4E53"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eastAsia="Calibri"/>
                <w:b/>
                <w:bCs/>
                <w:color w:val="000000"/>
                <w:sz w:val="20"/>
                <w:szCs w:val="22"/>
                <w:rPrChange w:id="13" w:author="McCarthy, Sean" w:date="2018-07-13T09:23:00Z">
                  <w:rPr>
                    <w:rFonts w:ascii="Calibri" w:eastAsia="Calibri" w:hAnsi="Calibri"/>
                    <w:b/>
                    <w:bCs/>
                    <w:color w:val="000000"/>
                    <w:sz w:val="20"/>
                    <w:szCs w:val="22"/>
                  </w:rPr>
                </w:rPrChange>
              </w:rPr>
            </w:pPr>
            <w:r w:rsidRPr="0048050B">
              <w:rPr>
                <w:rFonts w:eastAsia="Calibri"/>
                <w:b/>
                <w:bCs/>
                <w:color w:val="000000"/>
                <w:sz w:val="20"/>
                <w:szCs w:val="22"/>
                <w:rPrChange w:id="14" w:author="McCarthy, Sean" w:date="2018-07-13T09:23:00Z">
                  <w:rPr>
                    <w:rFonts w:ascii="Calibri" w:eastAsia="Calibri" w:hAnsi="Calibri"/>
                    <w:b/>
                    <w:bCs/>
                    <w:color w:val="000000"/>
                    <w:sz w:val="20"/>
                    <w:szCs w:val="22"/>
                  </w:rPr>
                </w:rPrChange>
              </w:rPr>
              <w:t>Descriptor</w:t>
            </w:r>
          </w:p>
        </w:tc>
      </w:tr>
      <w:tr w:rsidR="00D556E5" w:rsidRPr="009A13AF" w14:paraId="4021D620" w14:textId="77777777" w:rsidTr="00D556E5">
        <w:tc>
          <w:tcPr>
            <w:tcW w:w="7915" w:type="dxa"/>
            <w:shd w:val="clear" w:color="auto" w:fill="auto"/>
          </w:tcPr>
          <w:p w14:paraId="4CAB3401"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eastAsia="Calibri"/>
                <w:b/>
                <w:bCs/>
                <w:color w:val="000000"/>
                <w:sz w:val="20"/>
                <w:szCs w:val="22"/>
                <w:rPrChange w:id="15" w:author="McCarthy, Sean" w:date="2018-07-13T09:23:00Z">
                  <w:rPr>
                    <w:rFonts w:ascii="Calibri" w:eastAsia="Calibri" w:hAnsi="Calibri"/>
                    <w:b/>
                    <w:bCs/>
                    <w:color w:val="000000"/>
                    <w:sz w:val="20"/>
                    <w:szCs w:val="22"/>
                  </w:rPr>
                </w:rPrChange>
              </w:rPr>
            </w:pPr>
            <w:r w:rsidRPr="0048050B">
              <w:rPr>
                <w:rFonts w:eastAsia="Calibri"/>
                <w:bCs/>
                <w:color w:val="000000"/>
                <w:sz w:val="20"/>
                <w:szCs w:val="22"/>
                <w:rPrChange w:id="16" w:author="McCarthy, Sean" w:date="2018-07-13T09:23:00Z">
                  <w:rPr>
                    <w:rFonts w:ascii="Calibri" w:eastAsia="Calibri" w:hAnsi="Calibri"/>
                    <w:bCs/>
                    <w:color w:val="000000"/>
                    <w:sz w:val="20"/>
                    <w:szCs w:val="22"/>
                  </w:rPr>
                </w:rPrChange>
              </w:rPr>
              <w:t xml:space="preserve">     </w:t>
            </w:r>
            <w:r w:rsidRPr="0048050B">
              <w:rPr>
                <w:rFonts w:eastAsia="Calibri"/>
                <w:b/>
                <w:bCs/>
                <w:color w:val="000000"/>
                <w:sz w:val="20"/>
                <w:szCs w:val="22"/>
                <w:rPrChange w:id="17" w:author="McCarthy, Sean" w:date="2018-07-13T09:23:00Z">
                  <w:rPr>
                    <w:rFonts w:ascii="Calibri" w:eastAsia="Calibri" w:hAnsi="Calibri"/>
                    <w:b/>
                    <w:bCs/>
                    <w:color w:val="000000"/>
                    <w:sz w:val="20"/>
                    <w:szCs w:val="22"/>
                  </w:rPr>
                </w:rPrChange>
              </w:rPr>
              <w:t>ambient_illuminance</w:t>
            </w:r>
          </w:p>
        </w:tc>
        <w:tc>
          <w:tcPr>
            <w:tcW w:w="1435" w:type="dxa"/>
            <w:shd w:val="clear" w:color="auto" w:fill="auto"/>
          </w:tcPr>
          <w:p w14:paraId="5EF6E0FB"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eastAsia="Calibri"/>
                <w:bCs/>
                <w:color w:val="000000"/>
                <w:sz w:val="20"/>
                <w:szCs w:val="22"/>
                <w:rPrChange w:id="18" w:author="McCarthy, Sean" w:date="2018-07-13T09:23:00Z">
                  <w:rPr>
                    <w:rFonts w:ascii="Calibri" w:eastAsia="Calibri" w:hAnsi="Calibri"/>
                    <w:bCs/>
                    <w:color w:val="000000"/>
                    <w:sz w:val="20"/>
                    <w:szCs w:val="22"/>
                  </w:rPr>
                </w:rPrChange>
              </w:rPr>
            </w:pPr>
            <w:r w:rsidRPr="0048050B">
              <w:rPr>
                <w:rFonts w:eastAsia="Calibri"/>
                <w:bCs/>
                <w:color w:val="000000"/>
                <w:sz w:val="20"/>
                <w:szCs w:val="22"/>
                <w:rPrChange w:id="19" w:author="McCarthy, Sean" w:date="2018-07-13T09:23:00Z">
                  <w:rPr>
                    <w:rFonts w:ascii="Calibri" w:eastAsia="Calibri" w:hAnsi="Calibri"/>
                    <w:bCs/>
                    <w:color w:val="000000"/>
                    <w:sz w:val="20"/>
                    <w:szCs w:val="22"/>
                  </w:rPr>
                </w:rPrChange>
              </w:rPr>
              <w:t>u(32)</w:t>
            </w:r>
          </w:p>
        </w:tc>
      </w:tr>
      <w:tr w:rsidR="00D556E5" w:rsidRPr="009A13AF" w14:paraId="61315C5B" w14:textId="77777777" w:rsidTr="00D556E5">
        <w:tc>
          <w:tcPr>
            <w:tcW w:w="7915" w:type="dxa"/>
            <w:shd w:val="clear" w:color="auto" w:fill="auto"/>
          </w:tcPr>
          <w:p w14:paraId="6D205467"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eastAsia="Calibri"/>
                <w:b/>
                <w:bCs/>
                <w:color w:val="000000"/>
                <w:sz w:val="20"/>
                <w:szCs w:val="22"/>
                <w:rPrChange w:id="20" w:author="McCarthy, Sean" w:date="2018-07-13T09:23:00Z">
                  <w:rPr>
                    <w:rFonts w:ascii="Calibri" w:eastAsia="Calibri" w:hAnsi="Calibri"/>
                    <w:b/>
                    <w:bCs/>
                    <w:color w:val="000000"/>
                    <w:sz w:val="20"/>
                    <w:szCs w:val="22"/>
                  </w:rPr>
                </w:rPrChange>
              </w:rPr>
            </w:pPr>
            <w:r w:rsidRPr="0048050B">
              <w:rPr>
                <w:rFonts w:eastAsia="Calibri"/>
                <w:bCs/>
                <w:color w:val="000000"/>
                <w:sz w:val="20"/>
                <w:szCs w:val="22"/>
                <w:rPrChange w:id="21" w:author="McCarthy, Sean" w:date="2018-07-13T09:23:00Z">
                  <w:rPr>
                    <w:rFonts w:ascii="Calibri" w:eastAsia="Calibri" w:hAnsi="Calibri"/>
                    <w:bCs/>
                    <w:color w:val="000000"/>
                    <w:sz w:val="20"/>
                    <w:szCs w:val="22"/>
                  </w:rPr>
                </w:rPrChange>
              </w:rPr>
              <w:t xml:space="preserve">     </w:t>
            </w:r>
            <w:r w:rsidRPr="0048050B">
              <w:rPr>
                <w:rFonts w:eastAsia="Calibri"/>
                <w:b/>
                <w:bCs/>
                <w:color w:val="000000"/>
                <w:sz w:val="20"/>
                <w:szCs w:val="22"/>
                <w:rPrChange w:id="22" w:author="McCarthy, Sean" w:date="2018-07-13T09:23:00Z">
                  <w:rPr>
                    <w:rFonts w:ascii="Calibri" w:eastAsia="Calibri" w:hAnsi="Calibri"/>
                    <w:b/>
                    <w:bCs/>
                    <w:color w:val="000000"/>
                    <w:sz w:val="20"/>
                    <w:szCs w:val="22"/>
                  </w:rPr>
                </w:rPrChange>
              </w:rPr>
              <w:t>ambient_light_x</w:t>
            </w:r>
          </w:p>
        </w:tc>
        <w:tc>
          <w:tcPr>
            <w:tcW w:w="1435" w:type="dxa"/>
            <w:shd w:val="clear" w:color="auto" w:fill="auto"/>
          </w:tcPr>
          <w:p w14:paraId="0C52D7E6"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eastAsia="Calibri"/>
                <w:bCs/>
                <w:color w:val="000000"/>
                <w:sz w:val="20"/>
                <w:szCs w:val="22"/>
                <w:rPrChange w:id="23" w:author="McCarthy, Sean" w:date="2018-07-13T09:23:00Z">
                  <w:rPr>
                    <w:rFonts w:ascii="Calibri" w:eastAsia="Calibri" w:hAnsi="Calibri"/>
                    <w:bCs/>
                    <w:color w:val="000000"/>
                    <w:sz w:val="20"/>
                    <w:szCs w:val="22"/>
                  </w:rPr>
                </w:rPrChange>
              </w:rPr>
            </w:pPr>
            <w:r w:rsidRPr="0048050B">
              <w:rPr>
                <w:rFonts w:eastAsia="Calibri"/>
                <w:bCs/>
                <w:color w:val="000000"/>
                <w:sz w:val="20"/>
                <w:szCs w:val="22"/>
                <w:rPrChange w:id="24" w:author="McCarthy, Sean" w:date="2018-07-13T09:23:00Z">
                  <w:rPr>
                    <w:rFonts w:ascii="Calibri" w:eastAsia="Calibri" w:hAnsi="Calibri"/>
                    <w:bCs/>
                    <w:color w:val="000000"/>
                    <w:sz w:val="20"/>
                    <w:szCs w:val="22"/>
                  </w:rPr>
                </w:rPrChange>
              </w:rPr>
              <w:t>u(16)</w:t>
            </w:r>
          </w:p>
        </w:tc>
      </w:tr>
      <w:tr w:rsidR="00D556E5" w:rsidRPr="009A13AF" w14:paraId="2A47362F" w14:textId="77777777" w:rsidTr="00D556E5">
        <w:tc>
          <w:tcPr>
            <w:tcW w:w="7915" w:type="dxa"/>
            <w:shd w:val="clear" w:color="auto" w:fill="auto"/>
          </w:tcPr>
          <w:p w14:paraId="3DB10C0A"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eastAsia="Calibri"/>
                <w:b/>
                <w:bCs/>
                <w:color w:val="000000"/>
                <w:sz w:val="20"/>
                <w:szCs w:val="22"/>
                <w:rPrChange w:id="25" w:author="McCarthy, Sean" w:date="2018-07-13T09:23:00Z">
                  <w:rPr>
                    <w:rFonts w:ascii="Calibri" w:eastAsia="Calibri" w:hAnsi="Calibri"/>
                    <w:b/>
                    <w:bCs/>
                    <w:color w:val="000000"/>
                    <w:sz w:val="20"/>
                    <w:szCs w:val="22"/>
                  </w:rPr>
                </w:rPrChange>
              </w:rPr>
            </w:pPr>
            <w:r w:rsidRPr="0048050B">
              <w:rPr>
                <w:rFonts w:eastAsia="Calibri"/>
                <w:bCs/>
                <w:color w:val="000000"/>
                <w:sz w:val="20"/>
                <w:szCs w:val="22"/>
                <w:rPrChange w:id="26" w:author="McCarthy, Sean" w:date="2018-07-13T09:23:00Z">
                  <w:rPr>
                    <w:rFonts w:ascii="Calibri" w:eastAsia="Calibri" w:hAnsi="Calibri"/>
                    <w:bCs/>
                    <w:color w:val="000000"/>
                    <w:sz w:val="20"/>
                    <w:szCs w:val="22"/>
                  </w:rPr>
                </w:rPrChange>
              </w:rPr>
              <w:t xml:space="preserve">     </w:t>
            </w:r>
            <w:r w:rsidRPr="0048050B">
              <w:rPr>
                <w:rFonts w:eastAsia="Calibri"/>
                <w:b/>
                <w:bCs/>
                <w:color w:val="000000"/>
                <w:sz w:val="20"/>
                <w:szCs w:val="22"/>
                <w:rPrChange w:id="27" w:author="McCarthy, Sean" w:date="2018-07-13T09:23:00Z">
                  <w:rPr>
                    <w:rFonts w:ascii="Calibri" w:eastAsia="Calibri" w:hAnsi="Calibri"/>
                    <w:b/>
                    <w:bCs/>
                    <w:color w:val="000000"/>
                    <w:sz w:val="20"/>
                    <w:szCs w:val="22"/>
                  </w:rPr>
                </w:rPrChange>
              </w:rPr>
              <w:t>ambient_light_y</w:t>
            </w:r>
          </w:p>
        </w:tc>
        <w:tc>
          <w:tcPr>
            <w:tcW w:w="1435" w:type="dxa"/>
            <w:shd w:val="clear" w:color="auto" w:fill="auto"/>
          </w:tcPr>
          <w:p w14:paraId="4C27B493"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eastAsia="Calibri"/>
                <w:bCs/>
                <w:color w:val="000000"/>
                <w:sz w:val="20"/>
                <w:szCs w:val="22"/>
                <w:rPrChange w:id="28" w:author="McCarthy, Sean" w:date="2018-07-13T09:23:00Z">
                  <w:rPr>
                    <w:rFonts w:ascii="Calibri" w:eastAsia="Calibri" w:hAnsi="Calibri"/>
                    <w:bCs/>
                    <w:color w:val="000000"/>
                    <w:sz w:val="20"/>
                    <w:szCs w:val="22"/>
                  </w:rPr>
                </w:rPrChange>
              </w:rPr>
            </w:pPr>
            <w:r w:rsidRPr="0048050B">
              <w:rPr>
                <w:rFonts w:eastAsia="Calibri"/>
                <w:bCs/>
                <w:color w:val="000000"/>
                <w:sz w:val="20"/>
                <w:szCs w:val="22"/>
                <w:rPrChange w:id="29" w:author="McCarthy, Sean" w:date="2018-07-13T09:23:00Z">
                  <w:rPr>
                    <w:rFonts w:ascii="Calibri" w:eastAsia="Calibri" w:hAnsi="Calibri"/>
                    <w:bCs/>
                    <w:color w:val="000000"/>
                    <w:sz w:val="20"/>
                    <w:szCs w:val="22"/>
                  </w:rPr>
                </w:rPrChange>
              </w:rPr>
              <w:t>u(16)</w:t>
            </w:r>
          </w:p>
        </w:tc>
      </w:tr>
      <w:tr w:rsidR="00D556E5" w:rsidRPr="009A13AF" w14:paraId="3AD90D0E" w14:textId="77777777" w:rsidTr="00D556E5">
        <w:tc>
          <w:tcPr>
            <w:tcW w:w="7915" w:type="dxa"/>
            <w:shd w:val="clear" w:color="auto" w:fill="auto"/>
          </w:tcPr>
          <w:p w14:paraId="08F66732"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eastAsia="Calibri"/>
                <w:bCs/>
                <w:color w:val="000000"/>
                <w:sz w:val="20"/>
                <w:szCs w:val="22"/>
                <w:rPrChange w:id="30" w:author="McCarthy, Sean" w:date="2018-07-13T09:23:00Z">
                  <w:rPr>
                    <w:rFonts w:ascii="Calibri" w:eastAsia="Calibri" w:hAnsi="Calibri"/>
                    <w:bCs/>
                    <w:color w:val="000000"/>
                    <w:sz w:val="20"/>
                    <w:szCs w:val="22"/>
                  </w:rPr>
                </w:rPrChange>
              </w:rPr>
            </w:pPr>
            <w:r w:rsidRPr="0048050B">
              <w:rPr>
                <w:rFonts w:eastAsia="Calibri"/>
                <w:bCs/>
                <w:color w:val="000000"/>
                <w:sz w:val="20"/>
                <w:szCs w:val="22"/>
                <w:rPrChange w:id="31" w:author="McCarthy, Sean" w:date="2018-07-13T09:23:00Z">
                  <w:rPr>
                    <w:rFonts w:ascii="Calibri" w:eastAsia="Calibri" w:hAnsi="Calibri"/>
                    <w:bCs/>
                    <w:color w:val="000000"/>
                    <w:sz w:val="20"/>
                    <w:szCs w:val="22"/>
                  </w:rPr>
                </w:rPrChange>
              </w:rPr>
              <w:t>}</w:t>
            </w:r>
          </w:p>
        </w:tc>
        <w:tc>
          <w:tcPr>
            <w:tcW w:w="1435" w:type="dxa"/>
            <w:shd w:val="clear" w:color="auto" w:fill="auto"/>
          </w:tcPr>
          <w:p w14:paraId="6FE18C87" w14:textId="77777777" w:rsidR="00B25BD3" w:rsidRPr="0048050B" w:rsidRDefault="00B25BD3" w:rsidP="00D55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eastAsia="Calibri"/>
                <w:bCs/>
                <w:color w:val="000000"/>
                <w:sz w:val="20"/>
                <w:szCs w:val="22"/>
                <w:rPrChange w:id="32" w:author="McCarthy, Sean" w:date="2018-07-13T09:23:00Z">
                  <w:rPr>
                    <w:rFonts w:ascii="Calibri" w:eastAsia="Calibri" w:hAnsi="Calibri"/>
                    <w:bCs/>
                    <w:color w:val="000000"/>
                    <w:sz w:val="20"/>
                    <w:szCs w:val="22"/>
                  </w:rPr>
                </w:rPrChange>
              </w:rPr>
            </w:pPr>
          </w:p>
        </w:tc>
      </w:tr>
    </w:tbl>
    <w:p w14:paraId="05B6EC98" w14:textId="0A4D0E71" w:rsidR="002D49AD" w:rsidRPr="009A13AF" w:rsidRDefault="002D49AD" w:rsidP="002D49AD">
      <w:pPr>
        <w:keepNext/>
        <w:tabs>
          <w:tab w:val="clear" w:pos="360"/>
          <w:tab w:val="clear" w:pos="1080"/>
          <w:tab w:val="clear" w:pos="1440"/>
          <w:tab w:val="left" w:pos="794"/>
          <w:tab w:val="left" w:pos="1191"/>
          <w:tab w:val="left" w:pos="1588"/>
          <w:tab w:val="left" w:pos="1985"/>
          <w:tab w:val="num" w:pos="2160"/>
        </w:tabs>
        <w:spacing w:before="181"/>
        <w:textAlignment w:val="auto"/>
        <w:outlineLvl w:val="2"/>
        <w:rPr>
          <w:rFonts w:eastAsia="SimSun"/>
          <w:b/>
          <w:szCs w:val="22"/>
        </w:rPr>
      </w:pPr>
      <w:r w:rsidRPr="009A13AF">
        <w:rPr>
          <w:rFonts w:eastAsia="SimSun"/>
          <w:b/>
          <w:szCs w:val="22"/>
        </w:rPr>
        <w:t>D.2.</w:t>
      </w:r>
      <w:r w:rsidR="00B25BD3" w:rsidRPr="009A13AF">
        <w:rPr>
          <w:rFonts w:eastAsia="SimSun"/>
          <w:b/>
          <w:szCs w:val="22"/>
        </w:rPr>
        <w:t xml:space="preserve">XX </w:t>
      </w:r>
      <w:r w:rsidRPr="009A13AF">
        <w:rPr>
          <w:rFonts w:eastAsia="SimSun"/>
          <w:b/>
          <w:szCs w:val="22"/>
        </w:rPr>
        <w:tab/>
      </w:r>
      <w:r w:rsidR="00B25BD3" w:rsidRPr="009A13AF">
        <w:rPr>
          <w:rFonts w:eastAsia="SimSun"/>
          <w:b/>
          <w:szCs w:val="22"/>
        </w:rPr>
        <w:t xml:space="preserve">Ambient viewing </w:t>
      </w:r>
      <w:r w:rsidR="00D63E45" w:rsidRPr="009A13AF">
        <w:rPr>
          <w:rFonts w:eastAsia="SimSun"/>
          <w:b/>
          <w:szCs w:val="22"/>
        </w:rPr>
        <w:t>environment</w:t>
      </w:r>
      <w:r w:rsidRPr="009A13AF">
        <w:rPr>
          <w:rFonts w:eastAsia="SimSun"/>
          <w:b/>
          <w:szCs w:val="22"/>
        </w:rPr>
        <w:t xml:space="preserve"> SEI message semantics</w:t>
      </w:r>
    </w:p>
    <w:p w14:paraId="7EC0E995" w14:textId="77777777" w:rsidR="00D63E45" w:rsidRPr="009A13AF" w:rsidRDefault="00D63E45" w:rsidP="00B25BD3">
      <w:pPr>
        <w:pStyle w:val="Default"/>
        <w:rPr>
          <w:sz w:val="20"/>
          <w:szCs w:val="20"/>
        </w:rPr>
      </w:pPr>
    </w:p>
    <w:p w14:paraId="163FB6D4" w14:textId="78054F52" w:rsidR="00B25BD3" w:rsidRPr="009A13AF" w:rsidRDefault="00B25BD3" w:rsidP="00B25BD3">
      <w:pPr>
        <w:pStyle w:val="Default"/>
        <w:rPr>
          <w:sz w:val="20"/>
          <w:szCs w:val="20"/>
        </w:rPr>
      </w:pPr>
      <w:bookmarkStart w:id="33" w:name="_Hlk519237222"/>
      <w:r w:rsidRPr="009A13AF">
        <w:rPr>
          <w:sz w:val="20"/>
          <w:szCs w:val="20"/>
        </w:rPr>
        <w:t xml:space="preserve">The ambient viewing environment SEI message </w:t>
      </w:r>
      <w:bookmarkStart w:id="34" w:name="_Hlk510538419"/>
      <w:r w:rsidRPr="009A13AF">
        <w:rPr>
          <w:sz w:val="20"/>
          <w:szCs w:val="20"/>
        </w:rPr>
        <w:t>identifies the characteristics of the nominal ambient viewing environment for the display of the associated video content</w:t>
      </w:r>
      <w:bookmarkEnd w:id="34"/>
      <w:r w:rsidRPr="009A13AF">
        <w:rPr>
          <w:sz w:val="20"/>
          <w:szCs w:val="20"/>
        </w:rPr>
        <w:t xml:space="preserve">. The syntax elements of the ambient viewing environment SEI message may assist the receiving system in adapting the received video content for local display in viewing environments that may be similar or may substantially differ from those assumed or intended when mastering the video content. </w:t>
      </w:r>
    </w:p>
    <w:p w14:paraId="2555A255" w14:textId="77777777" w:rsidR="00B25BD3" w:rsidRPr="009A13AF" w:rsidRDefault="00B25BD3" w:rsidP="00B25BD3">
      <w:pPr>
        <w:pStyle w:val="Default"/>
        <w:rPr>
          <w:sz w:val="20"/>
          <w:szCs w:val="20"/>
        </w:rPr>
      </w:pPr>
    </w:p>
    <w:p w14:paraId="61415D03" w14:textId="77777777" w:rsidR="00B25BD3" w:rsidRPr="009A13AF" w:rsidRDefault="00B25BD3" w:rsidP="00B25BD3">
      <w:pPr>
        <w:pStyle w:val="Default"/>
        <w:rPr>
          <w:sz w:val="20"/>
          <w:szCs w:val="20"/>
        </w:rPr>
      </w:pPr>
      <w:r w:rsidRPr="009A13AF">
        <w:rPr>
          <w:sz w:val="20"/>
          <w:szCs w:val="20"/>
        </w:rPr>
        <w:t xml:space="preserve">This SEI message does not provide information on colour transformations that would be appropriate to preserve creative intent on displays with colour volumes different from that of the described mastering display. </w:t>
      </w:r>
    </w:p>
    <w:p w14:paraId="239A1688" w14:textId="77777777" w:rsidR="00B25BD3" w:rsidRPr="009A13AF" w:rsidRDefault="00B25BD3" w:rsidP="00B25BD3">
      <w:pPr>
        <w:pStyle w:val="Default"/>
        <w:rPr>
          <w:sz w:val="20"/>
          <w:szCs w:val="20"/>
        </w:rPr>
      </w:pPr>
    </w:p>
    <w:p w14:paraId="695F1C19" w14:textId="5B8E8731" w:rsidR="00B25BD3" w:rsidRPr="009A13AF" w:rsidRDefault="00B25BD3" w:rsidP="00B25BD3">
      <w:pPr>
        <w:pStyle w:val="Default"/>
        <w:rPr>
          <w:sz w:val="20"/>
          <w:szCs w:val="20"/>
        </w:rPr>
      </w:pPr>
      <w:r w:rsidRPr="009A13AF">
        <w:rPr>
          <w:sz w:val="20"/>
          <w:szCs w:val="20"/>
        </w:rPr>
        <w:t xml:space="preserve">When an ambient viewing environment SEI message is present for any picture of a </w:t>
      </w:r>
      <w:r w:rsidR="00BA3C9C" w:rsidRPr="009A13AF">
        <w:rPr>
          <w:sz w:val="20"/>
          <w:szCs w:val="20"/>
        </w:rPr>
        <w:t>coded video sequence</w:t>
      </w:r>
      <w:r w:rsidRPr="009A13AF">
        <w:rPr>
          <w:sz w:val="20"/>
          <w:szCs w:val="20"/>
        </w:rPr>
        <w:t xml:space="preserve">, an ambient viewing environment SEI message shall be present </w:t>
      </w:r>
      <w:r w:rsidR="00BA3C9C" w:rsidRPr="009A13AF">
        <w:rPr>
          <w:sz w:val="20"/>
          <w:szCs w:val="20"/>
        </w:rPr>
        <w:t>in the IDR access unit that is the first access unit of the coded video sequence</w:t>
      </w:r>
      <w:r w:rsidRPr="009A13AF">
        <w:rPr>
          <w:sz w:val="20"/>
          <w:szCs w:val="20"/>
        </w:rPr>
        <w:t xml:space="preserve">. All ambient viewing environment SEI messages that apply to the same </w:t>
      </w:r>
      <w:r w:rsidR="00BA3C9C" w:rsidRPr="009A13AF">
        <w:rPr>
          <w:sz w:val="20"/>
          <w:szCs w:val="20"/>
        </w:rPr>
        <w:t>coded video sequence</w:t>
      </w:r>
      <w:r w:rsidRPr="009A13AF">
        <w:rPr>
          <w:sz w:val="20"/>
          <w:szCs w:val="20"/>
        </w:rPr>
        <w:t xml:space="preserve"> shall have the same content. </w:t>
      </w:r>
    </w:p>
    <w:p w14:paraId="00C5C9DF" w14:textId="77777777" w:rsidR="00B25BD3" w:rsidRPr="009A13AF" w:rsidRDefault="00B25BD3" w:rsidP="00B25BD3">
      <w:pPr>
        <w:pStyle w:val="Default"/>
        <w:rPr>
          <w:sz w:val="20"/>
          <w:szCs w:val="20"/>
        </w:rPr>
      </w:pPr>
    </w:p>
    <w:p w14:paraId="3EDE1ADF" w14:textId="77777777" w:rsidR="00B25BD3" w:rsidRPr="009A13AF" w:rsidRDefault="00B25BD3" w:rsidP="00B25BD3">
      <w:pPr>
        <w:pStyle w:val="Default"/>
        <w:rPr>
          <w:sz w:val="20"/>
          <w:szCs w:val="20"/>
        </w:rPr>
      </w:pPr>
      <w:r w:rsidRPr="009A13AF">
        <w:rPr>
          <w:b/>
          <w:bCs/>
          <w:sz w:val="20"/>
          <w:szCs w:val="20"/>
        </w:rPr>
        <w:t xml:space="preserve">ambient_illuminance </w:t>
      </w:r>
      <w:r w:rsidRPr="009A13AF">
        <w:rPr>
          <w:sz w:val="20"/>
          <w:szCs w:val="20"/>
        </w:rPr>
        <w:t xml:space="preserve">specifies the environmental illluminance of the ambient viewing environment in units of 0.0001 lux. ambient_illuminance shall not be equal to 0. </w:t>
      </w:r>
    </w:p>
    <w:p w14:paraId="69B9B2F4" w14:textId="77777777" w:rsidR="00B25BD3" w:rsidRPr="009A13AF" w:rsidRDefault="00B25BD3" w:rsidP="00B25BD3">
      <w:pPr>
        <w:pStyle w:val="Default"/>
        <w:rPr>
          <w:sz w:val="20"/>
          <w:szCs w:val="20"/>
        </w:rPr>
      </w:pPr>
    </w:p>
    <w:p w14:paraId="14132D0F" w14:textId="15E70893" w:rsidR="00B25BD3" w:rsidRPr="009A13AF" w:rsidRDefault="00B25BD3" w:rsidP="00B25BD3">
      <w:pPr>
        <w:pStyle w:val="Default"/>
        <w:rPr>
          <w:sz w:val="20"/>
          <w:szCs w:val="20"/>
        </w:rPr>
      </w:pPr>
      <w:r w:rsidRPr="009A13AF">
        <w:rPr>
          <w:b/>
          <w:bCs/>
          <w:sz w:val="20"/>
          <w:szCs w:val="20"/>
        </w:rPr>
        <w:t xml:space="preserve">ambient_light_x </w:t>
      </w:r>
      <w:r w:rsidRPr="009A13AF">
        <w:rPr>
          <w:sz w:val="20"/>
          <w:szCs w:val="20"/>
        </w:rPr>
        <w:t xml:space="preserve">and </w:t>
      </w:r>
      <w:r w:rsidRPr="009A13AF">
        <w:rPr>
          <w:b/>
          <w:bCs/>
          <w:sz w:val="20"/>
          <w:szCs w:val="20"/>
        </w:rPr>
        <w:t xml:space="preserve">ambient_light_y </w:t>
      </w:r>
      <w:r w:rsidRPr="009A13AF">
        <w:rPr>
          <w:sz w:val="20"/>
          <w:szCs w:val="20"/>
        </w:rPr>
        <w:t>specify the normalized x and y chromaticity coordinates, respectively, of the environmental ambient light in the nominal viewing environment</w:t>
      </w:r>
      <w:commentRangeStart w:id="35"/>
      <w:del w:id="36" w:author="McCarthy, Sean" w:date="2018-07-13T09:30:00Z">
        <w:r w:rsidRPr="009A13AF" w:rsidDel="0048050B">
          <w:rPr>
            <w:sz w:val="20"/>
            <w:szCs w:val="20"/>
          </w:rPr>
          <w:delText xml:space="preserve"> in normalized increments of 0.00002</w:delText>
        </w:r>
      </w:del>
      <w:r w:rsidRPr="009A13AF">
        <w:rPr>
          <w:sz w:val="20"/>
          <w:szCs w:val="20"/>
        </w:rPr>
        <w:t>, according to the CIE 1931 definition of x and y as specified in ISO 11664-1 (see also ISO 11664-3 and CIE 15)</w:t>
      </w:r>
      <w:ins w:id="37" w:author="McCarthy, Sean" w:date="2018-07-13T09:30:00Z">
        <w:r w:rsidR="0048050B">
          <w:rPr>
            <w:sz w:val="20"/>
            <w:szCs w:val="20"/>
          </w:rPr>
          <w:t>,</w:t>
        </w:r>
        <w:r w:rsidR="0048050B" w:rsidRPr="009A13AF">
          <w:rPr>
            <w:sz w:val="20"/>
            <w:szCs w:val="20"/>
          </w:rPr>
          <w:t xml:space="preserve"> in normalized increments of 0.00002</w:t>
        </w:r>
      </w:ins>
      <w:commentRangeEnd w:id="35"/>
      <w:ins w:id="38" w:author="McCarthy, Sean" w:date="2018-07-13T09:34:00Z">
        <w:r w:rsidR="007F750E">
          <w:rPr>
            <w:rStyle w:val="CommentReference"/>
            <w:rFonts w:eastAsia="Times New Roman"/>
            <w:color w:val="auto"/>
          </w:rPr>
          <w:commentReference w:id="35"/>
        </w:r>
      </w:ins>
      <w:r w:rsidRPr="009A13AF">
        <w:rPr>
          <w:sz w:val="20"/>
          <w:szCs w:val="20"/>
        </w:rPr>
        <w:t xml:space="preserve">. The values of ambient_light_x and ambient_light_y shall be in the range of 0 to 50 000. </w:t>
      </w:r>
    </w:p>
    <w:p w14:paraId="3EB459F0" w14:textId="77777777" w:rsidR="00B25BD3" w:rsidRPr="009A13AF" w:rsidRDefault="00B25BD3" w:rsidP="00B25BD3">
      <w:pPr>
        <w:pStyle w:val="Default"/>
        <w:rPr>
          <w:sz w:val="20"/>
          <w:szCs w:val="20"/>
        </w:rPr>
      </w:pPr>
    </w:p>
    <w:p w14:paraId="27EB1C96" w14:textId="77777777" w:rsidR="00B25BD3" w:rsidRPr="009A13AF" w:rsidRDefault="00B25BD3" w:rsidP="00B25BD3">
      <w:pPr>
        <w:ind w:left="720"/>
        <w:rPr>
          <w:sz w:val="18"/>
          <w:szCs w:val="18"/>
        </w:rPr>
      </w:pPr>
      <w:r w:rsidRPr="009A13AF">
        <w:rPr>
          <w:sz w:val="18"/>
          <w:szCs w:val="18"/>
        </w:rPr>
        <w:t>NOTE – For example, the conditions identified in Rec. ITU-R BT.2035 can be expressed using ambient_illuminance equal to 100 000 with background chromaticity indicating D</w:t>
      </w:r>
      <w:r w:rsidRPr="009A13AF">
        <w:rPr>
          <w:sz w:val="12"/>
          <w:szCs w:val="12"/>
        </w:rPr>
        <w:t xml:space="preserve">65 </w:t>
      </w:r>
      <w:r w:rsidRPr="009A13AF">
        <w:rPr>
          <w:sz w:val="18"/>
          <w:szCs w:val="18"/>
        </w:rPr>
        <w:t>(ambient_light_x equal to 15 635, ambient_light_y equal to 16 450), or optionally in some regions, background chromaticity indicating D</w:t>
      </w:r>
      <w:r w:rsidRPr="009A13AF">
        <w:rPr>
          <w:sz w:val="12"/>
          <w:szCs w:val="12"/>
        </w:rPr>
        <w:t xml:space="preserve">93 </w:t>
      </w:r>
      <w:r w:rsidRPr="009A13AF">
        <w:rPr>
          <w:sz w:val="18"/>
          <w:szCs w:val="18"/>
        </w:rPr>
        <w:t>(ambient_light_x equal to 14 155, ambient_light_y equal to 14 855).</w:t>
      </w:r>
    </w:p>
    <w:bookmarkEnd w:id="33"/>
    <w:p w14:paraId="02B7268A" w14:textId="77777777" w:rsidR="002D49AD" w:rsidRPr="009A13AF" w:rsidRDefault="002D49AD" w:rsidP="002D49AD">
      <w:pPr>
        <w:pStyle w:val="ListParagraph"/>
        <w:keepNext/>
        <w:tabs>
          <w:tab w:val="clear" w:pos="2160"/>
          <w:tab w:val="left" w:pos="794"/>
          <w:tab w:val="left" w:pos="1191"/>
          <w:tab w:val="left" w:pos="1588"/>
          <w:tab w:val="left" w:pos="1985"/>
        </w:tabs>
        <w:spacing w:before="181"/>
        <w:ind w:left="0"/>
        <w:outlineLvl w:val="2"/>
        <w:rPr>
          <w:rFonts w:eastAsia="Malgun Gothic"/>
          <w:bCs/>
          <w:szCs w:val="22"/>
        </w:rPr>
      </w:pPr>
    </w:p>
    <w:p w14:paraId="4EBF97D7" w14:textId="77777777" w:rsidR="001F2594" w:rsidRPr="009A13AF" w:rsidRDefault="001F2594" w:rsidP="00E11923">
      <w:pPr>
        <w:pStyle w:val="Heading1"/>
      </w:pPr>
      <w:r w:rsidRPr="009A13AF">
        <w:t>Patent rights declaration</w:t>
      </w:r>
      <w:r w:rsidR="00B94B06" w:rsidRPr="009A13AF">
        <w:t>(s)</w:t>
      </w:r>
    </w:p>
    <w:p w14:paraId="6AF543D6" w14:textId="77777777" w:rsidR="00197510" w:rsidRPr="009A13AF" w:rsidRDefault="00197510" w:rsidP="00197510">
      <w:pPr>
        <w:rPr>
          <w:szCs w:val="22"/>
        </w:rPr>
      </w:pPr>
      <w:r w:rsidRPr="009A13AF">
        <w:rPr>
          <w:b/>
          <w:szCs w:val="22"/>
        </w:rPr>
        <w:t>Dolby Laboratories,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0618A025" w14:textId="77777777" w:rsidR="007F1F8B" w:rsidRPr="009A13AF" w:rsidRDefault="007F1F8B" w:rsidP="009234A5">
      <w:pPr>
        <w:rPr>
          <w:szCs w:val="22"/>
        </w:rPr>
      </w:pPr>
    </w:p>
    <w:sectPr w:rsidR="007F1F8B" w:rsidRPr="009A13AF" w:rsidSect="00A01439">
      <w:footerReference w:type="default" r:id="rId14"/>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5" w:author="McCarthy, Sean" w:date="2018-07-13T09:34:00Z" w:initials="MS">
    <w:p w14:paraId="57D66B52" w14:textId="1F9CC09C" w:rsidR="007F750E" w:rsidRDefault="007F750E">
      <w:pPr>
        <w:pStyle w:val="CommentText"/>
      </w:pPr>
      <w:r>
        <w:rPr>
          <w:rStyle w:val="CommentReference"/>
        </w:rPr>
        <w:annotationRef/>
      </w:r>
      <w:r>
        <w:t>Text modified to be the same as the text in ITU-T H.265 (02/2018)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7D66B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D66B52" w16cid:durableId="1EF2F0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AE025" w14:textId="77777777" w:rsidR="007335BD" w:rsidRDefault="007335BD">
      <w:r>
        <w:separator/>
      </w:r>
    </w:p>
  </w:endnote>
  <w:endnote w:type="continuationSeparator" w:id="0">
    <w:p w14:paraId="5042FE37" w14:textId="77777777" w:rsidR="007335BD" w:rsidRDefault="0073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2F5B736D"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B70E44">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5217D0">
      <w:rPr>
        <w:rStyle w:val="PageNumber"/>
        <w:noProof/>
      </w:rPr>
      <w:t>2018-07-03</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3D713" w14:textId="77777777" w:rsidR="007335BD" w:rsidRDefault="007335BD">
      <w:r>
        <w:separator/>
      </w:r>
    </w:p>
  </w:footnote>
  <w:footnote w:type="continuationSeparator" w:id="0">
    <w:p w14:paraId="0AFB0F65" w14:textId="77777777" w:rsidR="007335BD" w:rsidRDefault="007335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2C0AB2"/>
    <w:multiLevelType w:val="hybridMultilevel"/>
    <w:tmpl w:val="DB84FAB6"/>
    <w:lvl w:ilvl="0" w:tplc="22BE31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062C26"/>
    <w:multiLevelType w:val="hybridMultilevel"/>
    <w:tmpl w:val="F1D8B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4"/>
  </w:num>
  <w:num w:numId="7">
    <w:abstractNumId w:val="5"/>
  </w:num>
  <w:num w:numId="8">
    <w:abstractNumId w:val="4"/>
  </w:num>
  <w:num w:numId="9">
    <w:abstractNumId w:val="1"/>
  </w:num>
  <w:num w:numId="10">
    <w:abstractNumId w:val="3"/>
  </w:num>
  <w:num w:numId="11">
    <w:abstractNumId w:val="2"/>
  </w:num>
  <w:num w:numId="12">
    <w:abstractNumId w:val="10"/>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Carthy, Sean">
    <w15:presenceInfo w15:providerId="AD" w15:userId="S-1-5-21-2457142945-2322155060-3342925858-136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C0CB3"/>
    <w:rsid w:val="000E00F3"/>
    <w:rsid w:val="000F1148"/>
    <w:rsid w:val="000F158C"/>
    <w:rsid w:val="000F2A36"/>
    <w:rsid w:val="000F6C4F"/>
    <w:rsid w:val="00102F3D"/>
    <w:rsid w:val="00124E38"/>
    <w:rsid w:val="0012580B"/>
    <w:rsid w:val="00131F90"/>
    <w:rsid w:val="0013526E"/>
    <w:rsid w:val="00146152"/>
    <w:rsid w:val="00165B71"/>
    <w:rsid w:val="00171371"/>
    <w:rsid w:val="00172412"/>
    <w:rsid w:val="00175A24"/>
    <w:rsid w:val="0018104A"/>
    <w:rsid w:val="00187E58"/>
    <w:rsid w:val="00197510"/>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D49AD"/>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C20E4"/>
    <w:rsid w:val="003D6342"/>
    <w:rsid w:val="003E6F90"/>
    <w:rsid w:val="003F5D0F"/>
    <w:rsid w:val="003F699E"/>
    <w:rsid w:val="00414101"/>
    <w:rsid w:val="004234F0"/>
    <w:rsid w:val="00433DDB"/>
    <w:rsid w:val="00437619"/>
    <w:rsid w:val="00465A1E"/>
    <w:rsid w:val="0048050B"/>
    <w:rsid w:val="004870D3"/>
    <w:rsid w:val="004A2A63"/>
    <w:rsid w:val="004B210C"/>
    <w:rsid w:val="004D405F"/>
    <w:rsid w:val="004E4F4F"/>
    <w:rsid w:val="004E6789"/>
    <w:rsid w:val="004F61E3"/>
    <w:rsid w:val="00502E10"/>
    <w:rsid w:val="0051015C"/>
    <w:rsid w:val="00516CF1"/>
    <w:rsid w:val="005217D0"/>
    <w:rsid w:val="00531AE9"/>
    <w:rsid w:val="00550540"/>
    <w:rsid w:val="00550A66"/>
    <w:rsid w:val="00567EC7"/>
    <w:rsid w:val="00570013"/>
    <w:rsid w:val="005801A2"/>
    <w:rsid w:val="005952A5"/>
    <w:rsid w:val="005A33A1"/>
    <w:rsid w:val="005B217D"/>
    <w:rsid w:val="005B4A2A"/>
    <w:rsid w:val="005C385F"/>
    <w:rsid w:val="005E1AC6"/>
    <w:rsid w:val="005F6F1B"/>
    <w:rsid w:val="00605EA0"/>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335BD"/>
    <w:rsid w:val="0074393F"/>
    <w:rsid w:val="00745F6B"/>
    <w:rsid w:val="00755276"/>
    <w:rsid w:val="0075585E"/>
    <w:rsid w:val="00770571"/>
    <w:rsid w:val="007768FF"/>
    <w:rsid w:val="007824D3"/>
    <w:rsid w:val="00796EE3"/>
    <w:rsid w:val="007A7D29"/>
    <w:rsid w:val="007B4AB8"/>
    <w:rsid w:val="007D1181"/>
    <w:rsid w:val="007E01A3"/>
    <w:rsid w:val="007F1F8B"/>
    <w:rsid w:val="007F67A1"/>
    <w:rsid w:val="007F750E"/>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13AF"/>
    <w:rsid w:val="009A523D"/>
    <w:rsid w:val="009B02A1"/>
    <w:rsid w:val="009B24FC"/>
    <w:rsid w:val="009F496B"/>
    <w:rsid w:val="00A01439"/>
    <w:rsid w:val="00A02E61"/>
    <w:rsid w:val="00A05CFF"/>
    <w:rsid w:val="00A13048"/>
    <w:rsid w:val="00A46843"/>
    <w:rsid w:val="00A56B97"/>
    <w:rsid w:val="00A6093D"/>
    <w:rsid w:val="00A767DC"/>
    <w:rsid w:val="00A76A6D"/>
    <w:rsid w:val="00A83253"/>
    <w:rsid w:val="00AA6E84"/>
    <w:rsid w:val="00AD05A8"/>
    <w:rsid w:val="00AD577E"/>
    <w:rsid w:val="00AE341B"/>
    <w:rsid w:val="00B07CA7"/>
    <w:rsid w:val="00B1279A"/>
    <w:rsid w:val="00B25BD3"/>
    <w:rsid w:val="00B4194A"/>
    <w:rsid w:val="00B5222E"/>
    <w:rsid w:val="00B53179"/>
    <w:rsid w:val="00B600CD"/>
    <w:rsid w:val="00B61C96"/>
    <w:rsid w:val="00B70E44"/>
    <w:rsid w:val="00B73A2A"/>
    <w:rsid w:val="00B94B06"/>
    <w:rsid w:val="00B94C28"/>
    <w:rsid w:val="00B951DB"/>
    <w:rsid w:val="00BA3C9C"/>
    <w:rsid w:val="00BC10BA"/>
    <w:rsid w:val="00BC5AFD"/>
    <w:rsid w:val="00BD5566"/>
    <w:rsid w:val="00BE086E"/>
    <w:rsid w:val="00C04F43"/>
    <w:rsid w:val="00C0609D"/>
    <w:rsid w:val="00C115AB"/>
    <w:rsid w:val="00C26CCB"/>
    <w:rsid w:val="00C30249"/>
    <w:rsid w:val="00C33ADC"/>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6E5"/>
    <w:rsid w:val="00D55942"/>
    <w:rsid w:val="00D63E45"/>
    <w:rsid w:val="00D77FDB"/>
    <w:rsid w:val="00D807BF"/>
    <w:rsid w:val="00D81879"/>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8642C"/>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2D49AD"/>
    <w:pPr>
      <w:ind w:left="720"/>
      <w:contextualSpacing/>
    </w:pPr>
  </w:style>
  <w:style w:type="character" w:customStyle="1" w:styleId="Heading1Char">
    <w:name w:val="Heading 1 Char"/>
    <w:link w:val="Heading1"/>
    <w:rsid w:val="002D49AD"/>
    <w:rPr>
      <w:rFonts w:cs="Arial"/>
      <w:b/>
      <w:bCs/>
      <w:kern w:val="32"/>
      <w:sz w:val="32"/>
      <w:szCs w:val="32"/>
    </w:rPr>
  </w:style>
  <w:style w:type="table" w:styleId="TableGrid">
    <w:name w:val="Table Grid"/>
    <w:basedOn w:val="TableNormal"/>
    <w:uiPriority w:val="39"/>
    <w:rsid w:val="00B25B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5BD3"/>
    <w:pPr>
      <w:autoSpaceDE w:val="0"/>
      <w:autoSpaceDN w:val="0"/>
      <w:adjustRightInd w:val="0"/>
    </w:pPr>
    <w:rPr>
      <w:rFonts w:eastAsia="Calibri"/>
      <w:color w:val="000000"/>
      <w:sz w:val="24"/>
      <w:szCs w:val="24"/>
    </w:rPr>
  </w:style>
  <w:style w:type="character" w:styleId="CommentReference">
    <w:name w:val="annotation reference"/>
    <w:rsid w:val="0048050B"/>
    <w:rPr>
      <w:sz w:val="16"/>
      <w:szCs w:val="16"/>
    </w:rPr>
  </w:style>
  <w:style w:type="paragraph" w:styleId="CommentText">
    <w:name w:val="annotation text"/>
    <w:basedOn w:val="Normal"/>
    <w:link w:val="CommentTextChar"/>
    <w:rsid w:val="0048050B"/>
    <w:rPr>
      <w:sz w:val="20"/>
    </w:rPr>
  </w:style>
  <w:style w:type="character" w:customStyle="1" w:styleId="CommentTextChar">
    <w:name w:val="Comment Text Char"/>
    <w:basedOn w:val="DefaultParagraphFont"/>
    <w:link w:val="CommentText"/>
    <w:rsid w:val="0048050B"/>
  </w:style>
  <w:style w:type="paragraph" w:styleId="CommentSubject">
    <w:name w:val="annotation subject"/>
    <w:basedOn w:val="CommentText"/>
    <w:next w:val="CommentText"/>
    <w:link w:val="CommentSubjectChar"/>
    <w:rsid w:val="0048050B"/>
    <w:rPr>
      <w:b/>
      <w:bCs/>
    </w:rPr>
  </w:style>
  <w:style w:type="character" w:customStyle="1" w:styleId="CommentSubjectChar">
    <w:name w:val="Comment Subject Char"/>
    <w:link w:val="CommentSubject"/>
    <w:rsid w:val="004805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wjh@dolby.com" TargetMode="External"/><Relationship Id="rId4" Type="http://schemas.openxmlformats.org/officeDocument/2006/relationships/webSettings" Target="webSettings.xml"/><Relationship Id="rId9" Type="http://schemas.openxmlformats.org/officeDocument/2006/relationships/hyperlink" Target="mailto:sean.mccarthy@dolby.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803</Words>
  <Characters>4582</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5375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McCarthy, Sean</cp:lastModifiedBy>
  <cp:revision>4</cp:revision>
  <cp:lastPrinted>1900-01-01T08:00:00Z</cp:lastPrinted>
  <dcterms:created xsi:type="dcterms:W3CDTF">2018-07-13T07:19:00Z</dcterms:created>
  <dcterms:modified xsi:type="dcterms:W3CDTF">2018-07-13T07:37:00Z</dcterms:modified>
</cp:coreProperties>
</file>