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77777777"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w:t>
            </w:r>
            <w:bookmarkStart w:id="0" w:name="_GoBack"/>
            <w:bookmarkEnd w:id="0"/>
            <w:r w:rsidRPr="00F12B2F">
              <w:rPr>
                <w:b/>
                <w:sz w:val="22"/>
                <w:szCs w:val="22"/>
                <w:lang w:val="en-CA"/>
              </w:rPr>
              <w:t>29/WG 11</w:t>
            </w:r>
          </w:p>
          <w:p w14:paraId="5FDD4CCA" w14:textId="598E246B" w:rsidR="00F12B2F" w:rsidRPr="00F12B2F" w:rsidRDefault="00475F2D"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475F2D">
              <w:rPr>
                <w:sz w:val="22"/>
                <w:szCs w:val="20"/>
              </w:rPr>
              <w:t>32nd Meeting: Ljubljana, SI, 12–18 July 2018</w:t>
            </w:r>
          </w:p>
        </w:tc>
        <w:tc>
          <w:tcPr>
            <w:tcW w:w="3168" w:type="dxa"/>
          </w:tcPr>
          <w:p w14:paraId="47D7C796" w14:textId="0BE20BE4"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B71FA7">
              <w:rPr>
                <w:sz w:val="22"/>
                <w:szCs w:val="20"/>
                <w:lang w:val="en-CA"/>
              </w:rPr>
              <w:t>F</w:t>
            </w:r>
            <w:r w:rsidR="00235BDA" w:rsidRPr="00933863">
              <w:rPr>
                <w:sz w:val="22"/>
                <w:szCs w:val="20"/>
                <w:u w:val="single"/>
                <w:lang w:val="en-CA"/>
              </w:rPr>
              <w:t>0020-v</w:t>
            </w:r>
            <w:ins w:id="1" w:author="Gary Sullivan" w:date="2018-07-08T11:18:00Z">
              <w:r w:rsidR="003B55A4">
                <w:rPr>
                  <w:sz w:val="22"/>
                  <w:szCs w:val="20"/>
                  <w:u w:val="single"/>
                  <w:lang w:val="en-CA"/>
                </w:rPr>
                <w:t>2</w:t>
              </w:r>
            </w:ins>
            <w:del w:id="2" w:author="Gary Sullivan" w:date="2018-07-08T11:18:00Z">
              <w:r w:rsidR="00F249A3" w:rsidDel="003B55A4">
                <w:rPr>
                  <w:sz w:val="22"/>
                  <w:szCs w:val="20"/>
                  <w:u w:val="single"/>
                  <w:lang w:val="en-CA"/>
                </w:rPr>
                <w:delText>1</w:delText>
              </w:r>
            </w:del>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1A51D0F1" w14:textId="5E248F07" w:rsidR="003F229E"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ins w:id="3" w:author="Gary Sullivan" w:date="2018-07-08T08:45:00Z">
        <w:r w:rsidR="00F01C30">
          <w:t xml:space="preserve"> Revision marking is included to show changes relative to JCTVC-AB0020</w:t>
        </w:r>
      </w:ins>
      <w:ins w:id="4" w:author="Gary Sullivan" w:date="2018-07-08T08:46:00Z">
        <w:r w:rsidR="00F01C30">
          <w:t>-</w:t>
        </w:r>
      </w:ins>
      <w:ins w:id="5" w:author="Gary Sullivan" w:date="2018-07-08T08:45:00Z">
        <w:r w:rsidR="00F01C30">
          <w:t>v3</w:t>
        </w:r>
      </w:ins>
      <w:ins w:id="6" w:author="Gary Sullivan" w:date="2018-07-08T08:46:00Z">
        <w:r w:rsidR="00F01C30">
          <w:t xml:space="preserve"> of July 2017</w:t>
        </w:r>
      </w:ins>
      <w:ins w:id="7" w:author="Gary Sullivan" w:date="2018-07-08T08:45:00Z">
        <w:r w:rsidR="00F01C30">
          <w:t>.</w:t>
        </w:r>
      </w:ins>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298D219D"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A70CC5">
        <w:t>[1]</w:t>
      </w:r>
      <w:r>
        <w:fldChar w:fldCharType="end"/>
      </w:r>
      <w:r>
        <w:fldChar w:fldCharType="begin"/>
      </w:r>
      <w:r>
        <w:instrText xml:space="preserve"> REF _Ref483129062 \r \h  \* MERGEFORMAT </w:instrText>
      </w:r>
      <w:r>
        <w:fldChar w:fldCharType="separate"/>
      </w:r>
      <w:r w:rsidR="00A70CC5">
        <w:t>[2]</w:t>
      </w:r>
      <w:r>
        <w:fldChar w:fldCharType="end"/>
      </w:r>
      <w:r>
        <w:fldChar w:fldCharType="begin"/>
      </w:r>
      <w:r>
        <w:instrText xml:space="preserve"> REF _Ref483128595 \r \h  \* MERGEFORMAT </w:instrText>
      </w:r>
      <w:r>
        <w:fldChar w:fldCharType="separate"/>
      </w:r>
      <w:r w:rsidR="00A70CC5">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A70CC5">
        <w:t>[4]</w:t>
      </w:r>
      <w:r>
        <w:fldChar w:fldCharType="end"/>
      </w:r>
      <w:r>
        <w:fldChar w:fldCharType="begin"/>
      </w:r>
      <w:r>
        <w:instrText xml:space="preserve"> REF _Ref483128370 \r \h  \* MERGEFORMAT </w:instrText>
      </w:r>
      <w:r>
        <w:fldChar w:fldCharType="separate"/>
      </w:r>
      <w:r w:rsidR="00A70CC5">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about 75%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r w:rsidR="00EF2D1C">
        <w:fldChar w:fldCharType="begin"/>
      </w:r>
      <w:r w:rsidR="00EF2D1C">
        <w:instrText xml:space="preserve"> REF _Ref483037491 \r \h </w:instrText>
      </w:r>
      <w:r w:rsidR="00233611">
        <w:instrText xml:space="preserve"> \* MERGEFORMAT </w:instrText>
      </w:r>
      <w:r w:rsidR="00EF2D1C">
        <w:fldChar w:fldCharType="separate"/>
      </w:r>
      <w:r w:rsidR="00A70CC5">
        <w:t>[6]</w:t>
      </w:r>
      <w:r w:rsidR="00EF2D1C">
        <w:fldChar w:fldCharType="end"/>
      </w:r>
      <w:r w:rsidR="00FB15F4">
        <w:t>.</w:t>
      </w:r>
      <w:ins w:id="8" w:author="Gary Sullivan" w:date="2018-05-01T17:38:00Z">
        <w:r w:rsidR="00B95866">
          <w:rPr>
            <w:rStyle w:val="FootnoteReference"/>
          </w:rPr>
          <w:footnoteReference w:id="1"/>
        </w:r>
      </w:ins>
      <w:r w:rsidR="00021E87">
        <w:t xml:space="preserve"> </w:t>
      </w:r>
      <w:r w:rsidRPr="00506DFA">
        <w:t xml:space="preserve">The introduction of </w:t>
      </w:r>
      <w:r>
        <w:t>ultra high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The complexity requirements for implementation of HEVC decoders are relatively modest (less than twice the complexity of a comparable AVC decoder), and HEVC encoders, while being 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ins w:id="44" w:author="Gary Sullivan" w:date="2018-05-01T16:00:00Z"/>
          <w:b/>
          <w:bCs/>
          <w:sz w:val="32"/>
          <w:szCs w:val="32"/>
        </w:rPr>
      </w:pPr>
      <w:bookmarkStart w:id="45" w:name="_Hlk484684193"/>
      <w:ins w:id="46" w:author="Gary Sullivan" w:date="2018-05-01T17:34:00Z">
        <w:r>
          <w:rPr>
            <w:b/>
            <w:bCs/>
            <w:sz w:val="32"/>
            <w:szCs w:val="32"/>
          </w:rPr>
          <w:lastRenderedPageBreak/>
          <w:t xml:space="preserve">Overall </w:t>
        </w:r>
      </w:ins>
      <w:ins w:id="47" w:author="Gary Sullivan" w:date="2018-05-01T16:00:00Z">
        <w:r w:rsidR="00B71FA7">
          <w:rPr>
            <w:b/>
            <w:bCs/>
            <w:sz w:val="32"/>
            <w:szCs w:val="32"/>
          </w:rPr>
          <w:t>HEVC deployment statistic</w:t>
        </w:r>
      </w:ins>
      <w:ins w:id="48" w:author="Gary Sullivan" w:date="2018-05-01T16:01:00Z">
        <w:r w:rsidR="00B71FA7">
          <w:rPr>
            <w:b/>
            <w:bCs/>
            <w:sz w:val="32"/>
            <w:szCs w:val="32"/>
          </w:rPr>
          <w:t>s</w:t>
        </w:r>
      </w:ins>
    </w:p>
    <w:p w14:paraId="67F00E42" w14:textId="08E61150" w:rsidR="00B71FA7" w:rsidRDefault="00B71FA7" w:rsidP="00B71FA7">
      <w:pPr>
        <w:spacing w:before="120"/>
        <w:jc w:val="both"/>
        <w:rPr>
          <w:ins w:id="49" w:author="Gary Sullivan" w:date="2018-05-01T16:01:00Z"/>
        </w:rPr>
      </w:pPr>
      <w:ins w:id="50" w:author="Gary Sullivan" w:date="2018-05-01T16:01:00Z">
        <w:r>
          <w:t xml:space="preserve">Some published deployment statistics </w:t>
        </w:r>
      </w:ins>
      <w:ins w:id="51" w:author="Gary Sullivan" w:date="2018-05-01T16:09:00Z">
        <w:r>
          <w:t>have been</w:t>
        </w:r>
      </w:ins>
      <w:ins w:id="52" w:author="Gary Sullivan" w:date="2018-05-01T16:00:00Z">
        <w:r>
          <w:t xml:space="preserve"> as follows:</w:t>
        </w:r>
      </w:ins>
    </w:p>
    <w:p w14:paraId="2A97F579" w14:textId="15029452" w:rsidR="00176972" w:rsidRDefault="00176972" w:rsidP="00B71FA7">
      <w:pPr>
        <w:numPr>
          <w:ilvl w:val="0"/>
          <w:numId w:val="1"/>
        </w:numPr>
        <w:spacing w:before="120"/>
        <w:jc w:val="both"/>
        <w:outlineLvl w:val="1"/>
        <w:rPr>
          <w:ins w:id="53" w:author="Gary Sullivan" w:date="2018-05-03T15:31:00Z"/>
        </w:rPr>
      </w:pPr>
      <w:ins w:id="54" w:author="Gary Sullivan" w:date="2018-05-03T15:30:00Z">
        <w:r>
          <w:t>A report in</w:t>
        </w:r>
      </w:ins>
      <w:ins w:id="55" w:author="Gary Sullivan" w:date="2018-05-03T15:29:00Z">
        <w:r>
          <w:t xml:space="preserve"> </w:t>
        </w:r>
      </w:ins>
      <w:ins w:id="56" w:author="Gary Sullivan" w:date="2018-05-03T15:30:00Z">
        <w:r>
          <w:t xml:space="preserve">March </w:t>
        </w:r>
      </w:ins>
      <w:ins w:id="57" w:author="Gary Sullivan" w:date="2018-05-03T15:29:00Z">
        <w:r>
          <w:t xml:space="preserve">2016 </w:t>
        </w:r>
      </w:ins>
      <w:ins w:id="58" w:author="Gary Sullivan" w:date="2018-05-03T15:42:00Z">
        <w:r>
          <w:fldChar w:fldCharType="begin"/>
        </w:r>
        <w:r>
          <w:instrText xml:space="preserve"> REF _Ref513125504 \r \h </w:instrText>
        </w:r>
      </w:ins>
      <w:r>
        <w:fldChar w:fldCharType="separate"/>
      </w:r>
      <w:r w:rsidR="00A70CC5">
        <w:t>[7]</w:t>
      </w:r>
      <w:ins w:id="59" w:author="Gary Sullivan" w:date="2018-05-03T15:42:00Z">
        <w:r>
          <w:fldChar w:fldCharType="end"/>
        </w:r>
        <w:r>
          <w:t xml:space="preserve"> </w:t>
        </w:r>
      </w:ins>
      <w:ins w:id="60" w:author="Gary Sullivan" w:date="2018-05-03T15:31:00Z">
        <w:r>
          <w:t>contained the following</w:t>
        </w:r>
      </w:ins>
      <w:ins w:id="61" w:author="Gary Sullivan" w:date="2018-05-03T15:33:00Z">
        <w:r>
          <w:t xml:space="preserve"> estimates of numbers of devices shipping with HEVC support</w:t>
        </w:r>
      </w:ins>
      <w:ins w:id="62" w:author="Gary Sullivan" w:date="2018-05-03T15:36:00Z">
        <w:r>
          <w:t xml:space="preserve"> and subscriptions to services with </w:t>
        </w:r>
      </w:ins>
      <w:ins w:id="63" w:author="Gary Sullivan" w:date="2018-05-03T15:38:00Z">
        <w:r>
          <w:t xml:space="preserve">access to </w:t>
        </w:r>
      </w:ins>
      <w:ins w:id="64" w:author="Gary Sullivan" w:date="2018-05-03T15:36:00Z">
        <w:r>
          <w:t>HEVC content</w:t>
        </w:r>
      </w:ins>
      <w:ins w:id="65" w:author="Gary Sullivan" w:date="2018-05-03T15:31:00Z">
        <w:r>
          <w:t>:</w:t>
        </w:r>
      </w:ins>
    </w:p>
    <w:p w14:paraId="675E6B2E" w14:textId="5921E594" w:rsidR="00176972" w:rsidRDefault="00176972" w:rsidP="00176972">
      <w:pPr>
        <w:numPr>
          <w:ilvl w:val="1"/>
          <w:numId w:val="1"/>
        </w:numPr>
        <w:spacing w:before="120"/>
        <w:jc w:val="both"/>
        <w:rPr>
          <w:ins w:id="66" w:author="Gary Sullivan" w:date="2018-05-03T15:31:00Z"/>
        </w:rPr>
      </w:pPr>
      <w:ins w:id="67" w:author="Gary Sullivan" w:date="2018-05-03T15:29:00Z">
        <w:r>
          <w:t xml:space="preserve">20 million televisions and </w:t>
        </w:r>
      </w:ins>
      <w:ins w:id="68" w:author="Gary Sullivan" w:date="2018-05-03T15:30:00Z">
        <w:r>
          <w:t xml:space="preserve">313 million mobile handsets </w:t>
        </w:r>
      </w:ins>
      <w:ins w:id="69" w:author="Gary Sullivan" w:date="2018-05-03T15:33:00Z">
        <w:r>
          <w:t>in 2015</w:t>
        </w:r>
      </w:ins>
    </w:p>
    <w:p w14:paraId="6DC825B6" w14:textId="01A8C4D7" w:rsidR="00176972" w:rsidRDefault="00176972" w:rsidP="00176972">
      <w:pPr>
        <w:numPr>
          <w:ilvl w:val="1"/>
          <w:numId w:val="1"/>
        </w:numPr>
        <w:spacing w:before="120"/>
        <w:jc w:val="both"/>
        <w:rPr>
          <w:ins w:id="70" w:author="Gary Sullivan" w:date="2018-05-03T15:32:00Z"/>
        </w:rPr>
      </w:pPr>
      <w:ins w:id="71" w:author="Gary Sullivan" w:date="2018-05-03T15:34:00Z">
        <w:r>
          <w:t>948 m</w:t>
        </w:r>
      </w:ins>
      <w:ins w:id="72" w:author="Gary Sullivan" w:date="2018-05-03T15:32:00Z">
        <w:r>
          <w:t xml:space="preserve">illion devices </w:t>
        </w:r>
      </w:ins>
      <w:ins w:id="73" w:author="Gary Sullivan" w:date="2018-05-03T15:34:00Z">
        <w:r>
          <w:t>to</w:t>
        </w:r>
      </w:ins>
      <w:ins w:id="74" w:author="Gary Sullivan" w:date="2018-05-03T15:32:00Z">
        <w:r>
          <w:t xml:space="preserve"> ship in 2016</w:t>
        </w:r>
      </w:ins>
      <w:ins w:id="75" w:author="Gary Sullivan" w:date="2018-05-03T15:37:00Z">
        <w:r>
          <w:t>, rising to 2.6 billion in 2020</w:t>
        </w:r>
      </w:ins>
    </w:p>
    <w:p w14:paraId="49535A32" w14:textId="74D67FDB" w:rsidR="00176972" w:rsidRDefault="00176972" w:rsidP="00475F2D">
      <w:pPr>
        <w:numPr>
          <w:ilvl w:val="1"/>
          <w:numId w:val="1"/>
        </w:numPr>
        <w:spacing w:before="120"/>
        <w:jc w:val="both"/>
        <w:rPr>
          <w:ins w:id="76" w:author="Gary Sullivan" w:date="2018-05-03T15:29:00Z"/>
        </w:rPr>
      </w:pPr>
      <w:ins w:id="77" w:author="Gary Sullivan" w:date="2018-05-03T15:36:00Z">
        <w:r>
          <w:t>67 million service su</w:t>
        </w:r>
      </w:ins>
      <w:ins w:id="78" w:author="Gary Sullivan" w:date="2018-05-03T15:37:00Z">
        <w:r>
          <w:t>bscribers in 2016</w:t>
        </w:r>
      </w:ins>
      <w:ins w:id="79" w:author="Gary Sullivan" w:date="2018-05-03T15:39:00Z">
        <w:r>
          <w:t>, rising to 300 million in 2021</w:t>
        </w:r>
      </w:ins>
    </w:p>
    <w:p w14:paraId="6D4164B1" w14:textId="7DB46F78" w:rsidR="00B71FA7" w:rsidRDefault="00B71FA7" w:rsidP="00B71FA7">
      <w:pPr>
        <w:numPr>
          <w:ilvl w:val="0"/>
          <w:numId w:val="1"/>
        </w:numPr>
        <w:spacing w:before="120"/>
        <w:jc w:val="both"/>
        <w:outlineLvl w:val="1"/>
        <w:rPr>
          <w:ins w:id="80" w:author="Gary Sullivan" w:date="2018-05-01T16:06:00Z"/>
        </w:rPr>
      </w:pPr>
      <w:ins w:id="81" w:author="Gary Sullivan" w:date="2018-05-01T16:01:00Z">
        <w:r>
          <w:t xml:space="preserve">As of September 2017, </w:t>
        </w:r>
      </w:ins>
      <w:ins w:id="82" w:author="Gary Sullivan" w:date="2018-05-01T16:04:00Z">
        <w:r>
          <w:t xml:space="preserve">a developer survey </w:t>
        </w:r>
      </w:ins>
      <w:ins w:id="83" w:author="Gary Sullivan" w:date="2018-05-01T16:06:00Z">
        <w:r>
          <w:t xml:space="preserve">with </w:t>
        </w:r>
        <w:r w:rsidRPr="003F229E">
          <w:t xml:space="preserve">380 respondents </w:t>
        </w:r>
      </w:ins>
      <w:ins w:id="84" w:author="Gary Sullivan" w:date="2018-05-01T16:38:00Z">
        <w:r w:rsidR="00266BC5">
          <w:t>from</w:t>
        </w:r>
      </w:ins>
      <w:ins w:id="85" w:author="Gary Sullivan" w:date="2018-05-01T16:37:00Z">
        <w:r w:rsidR="00266BC5">
          <w:t xml:space="preserve"> more than 50 countri</w:t>
        </w:r>
      </w:ins>
      <w:ins w:id="86" w:author="Gary Sullivan" w:date="2018-05-01T16:38:00Z">
        <w:r w:rsidR="00266BC5">
          <w:t xml:space="preserve">es </w:t>
        </w:r>
      </w:ins>
      <w:ins w:id="87" w:author="Gary Sullivan" w:date="2018-05-01T16:36:00Z">
        <w:r w:rsidR="00266BC5">
          <w:t>(primarily with technical roles, roughly evenly providing live and on-demand video services)</w:t>
        </w:r>
      </w:ins>
      <w:ins w:id="88" w:author="Gary Sullivan" w:date="2018-05-01T16:06:00Z">
        <w:r>
          <w:t xml:space="preserve"> </w:t>
        </w:r>
      </w:ins>
      <w:ins w:id="89" w:author="Gary Sullivan" w:date="2018-05-01T16:04:00Z">
        <w:r>
          <w:t>reported</w:t>
        </w:r>
      </w:ins>
      <w:ins w:id="90" w:author="Gary Sullivan" w:date="2018-05-01T16:15:00Z">
        <w:r w:rsidR="00D5435B">
          <w:t xml:space="preserve"> </w:t>
        </w:r>
      </w:ins>
      <w:ins w:id="91" w:author="Gary Sullivan" w:date="2018-05-01T16:16:00Z">
        <w:r w:rsidR="00D5435B">
          <w:fldChar w:fldCharType="begin"/>
        </w:r>
        <w:r w:rsidR="00D5435B">
          <w:instrText xml:space="preserve"> REF _Ref512954688 \r \h </w:instrText>
        </w:r>
      </w:ins>
      <w:r w:rsidR="00D5435B">
        <w:fldChar w:fldCharType="separate"/>
      </w:r>
      <w:r w:rsidR="00A70CC5">
        <w:t>[8]</w:t>
      </w:r>
      <w:ins w:id="92" w:author="Gary Sullivan" w:date="2018-05-01T16:16:00Z">
        <w:r w:rsidR="00D5435B">
          <w:fldChar w:fldCharType="end"/>
        </w:r>
      </w:ins>
      <w:ins w:id="93" w:author="Gary Sullivan" w:date="2018-05-01T16:15:00Z">
        <w:r w:rsidR="00D5435B">
          <w:t>:</w:t>
        </w:r>
      </w:ins>
    </w:p>
    <w:p w14:paraId="0C994C53" w14:textId="73079014" w:rsidR="00B71FA7" w:rsidRDefault="00B71FA7" w:rsidP="00B71FA7">
      <w:pPr>
        <w:numPr>
          <w:ilvl w:val="1"/>
          <w:numId w:val="1"/>
        </w:numPr>
        <w:spacing w:before="120"/>
        <w:jc w:val="both"/>
        <w:rPr>
          <w:ins w:id="94" w:author="Gary Sullivan" w:date="2018-05-01T16:08:00Z"/>
        </w:rPr>
      </w:pPr>
      <w:ins w:id="95" w:author="Gary Sullivan" w:date="2018-05-01T16:04:00Z">
        <w:r>
          <w:t xml:space="preserve">28% </w:t>
        </w:r>
      </w:ins>
      <w:ins w:id="96" w:author="Gary Sullivan" w:date="2018-05-01T16:06:00Z">
        <w:r>
          <w:t xml:space="preserve">of </w:t>
        </w:r>
      </w:ins>
      <w:ins w:id="97" w:author="Gary Sullivan" w:date="2018-05-01T16:07:00Z">
        <w:r>
          <w:t xml:space="preserve">video developers </w:t>
        </w:r>
      </w:ins>
      <w:ins w:id="98" w:author="Gary Sullivan" w:date="2018-05-01T16:08:00Z">
        <w:r>
          <w:t>currently using HEVC</w:t>
        </w:r>
      </w:ins>
    </w:p>
    <w:p w14:paraId="78A4E817" w14:textId="01037EF9" w:rsidR="00B71FA7" w:rsidRDefault="00266BC5" w:rsidP="00B71FA7">
      <w:pPr>
        <w:numPr>
          <w:ilvl w:val="1"/>
          <w:numId w:val="1"/>
        </w:numPr>
        <w:spacing w:before="120"/>
        <w:jc w:val="both"/>
        <w:rPr>
          <w:ins w:id="99" w:author="Gary Sullivan" w:date="2018-05-01T16:09:00Z"/>
        </w:rPr>
      </w:pPr>
      <w:ins w:id="100" w:author="Gary Sullivan" w:date="2018-05-01T16:39:00Z">
        <w:r>
          <w:t>40</w:t>
        </w:r>
      </w:ins>
      <w:ins w:id="101" w:author="Gary Sullivan" w:date="2018-05-01T16:08:00Z">
        <w:r w:rsidR="00B71FA7">
          <w:t xml:space="preserve">% of video developers planning to use HEVC </w:t>
        </w:r>
      </w:ins>
      <w:ins w:id="102" w:author="Gary Sullivan" w:date="2018-05-01T16:09:00Z">
        <w:r w:rsidR="00B71FA7">
          <w:t>by September 2018</w:t>
        </w:r>
      </w:ins>
    </w:p>
    <w:p w14:paraId="4DA00DB4" w14:textId="4DB4055F" w:rsidR="00B71FA7" w:rsidRDefault="00B71FA7" w:rsidP="00475F2D">
      <w:pPr>
        <w:numPr>
          <w:ilvl w:val="0"/>
          <w:numId w:val="1"/>
        </w:numPr>
        <w:spacing w:before="120"/>
        <w:jc w:val="both"/>
        <w:outlineLvl w:val="1"/>
        <w:rPr>
          <w:ins w:id="103" w:author="Gary Sullivan" w:date="2018-05-01T16:55:00Z"/>
        </w:rPr>
      </w:pPr>
      <w:ins w:id="104" w:author="Gary Sullivan" w:date="2018-05-01T16:09:00Z">
        <w:r>
          <w:t xml:space="preserve">As of </w:t>
        </w:r>
      </w:ins>
      <w:ins w:id="105" w:author="Gary Sullivan" w:date="2018-05-01T16:58:00Z">
        <w:r w:rsidR="000D1D6E">
          <w:t>December 2017</w:t>
        </w:r>
      </w:ins>
      <w:ins w:id="106" w:author="Gary Sullivan" w:date="2018-05-01T16:09:00Z">
        <w:r>
          <w:t xml:space="preserve">, </w:t>
        </w:r>
      </w:ins>
      <w:ins w:id="107" w:author="Gary Sullivan" w:date="2018-05-01T16:10:00Z">
        <w:r>
          <w:t xml:space="preserve">a </w:t>
        </w:r>
      </w:ins>
      <w:ins w:id="108" w:author="Gary Sullivan" w:date="2018-05-01T16:54:00Z">
        <w:r w:rsidR="00FD2973">
          <w:t xml:space="preserve">survey </w:t>
        </w:r>
      </w:ins>
      <w:ins w:id="109" w:author="Gary Sullivan" w:date="2018-05-01T16:58:00Z">
        <w:r w:rsidR="000D1D6E">
          <w:t xml:space="preserve">with 437 complete responses </w:t>
        </w:r>
      </w:ins>
      <w:ins w:id="110" w:author="Gary Sullivan" w:date="2018-05-01T16:59:00Z">
        <w:r w:rsidR="000D1D6E">
          <w:t xml:space="preserve">(primarily in North America) </w:t>
        </w:r>
      </w:ins>
      <w:ins w:id="111" w:author="Gary Sullivan" w:date="2018-05-01T16:54:00Z">
        <w:r w:rsidR="00FD2973">
          <w:t>reported</w:t>
        </w:r>
      </w:ins>
      <w:ins w:id="112" w:author="Gary Sullivan" w:date="2018-05-01T16:55:00Z">
        <w:r w:rsidR="00FD2973">
          <w:t xml:space="preserve"> </w:t>
        </w:r>
        <w:r w:rsidR="00FD2973">
          <w:fldChar w:fldCharType="begin"/>
        </w:r>
        <w:r w:rsidR="00FD2973">
          <w:instrText xml:space="preserve"> REF _Ref512957042 \r \h </w:instrText>
        </w:r>
      </w:ins>
      <w:r w:rsidR="00FD2973">
        <w:fldChar w:fldCharType="separate"/>
      </w:r>
      <w:r w:rsidR="00A70CC5">
        <w:t>[9]</w:t>
      </w:r>
      <w:ins w:id="113" w:author="Gary Sullivan" w:date="2018-05-01T16:55:00Z">
        <w:r w:rsidR="00FD2973">
          <w:fldChar w:fldCharType="end"/>
        </w:r>
        <w:r w:rsidR="00FD2973">
          <w:t>:</w:t>
        </w:r>
      </w:ins>
    </w:p>
    <w:p w14:paraId="7B89A79C" w14:textId="356C77DA" w:rsidR="00FD2973" w:rsidRDefault="00FD2973" w:rsidP="00FD2973">
      <w:pPr>
        <w:numPr>
          <w:ilvl w:val="1"/>
          <w:numId w:val="1"/>
        </w:numPr>
        <w:spacing w:before="120"/>
        <w:jc w:val="both"/>
        <w:rPr>
          <w:ins w:id="114" w:author="Gary Sullivan" w:date="2018-05-01T17:00:00Z"/>
        </w:rPr>
      </w:pPr>
      <w:ins w:id="115" w:author="Gary Sullivan" w:date="2018-05-01T16:55:00Z">
        <w:r>
          <w:t>2</w:t>
        </w:r>
      </w:ins>
      <w:ins w:id="116" w:author="Gary Sullivan" w:date="2018-05-01T16:56:00Z">
        <w:r>
          <w:t>5</w:t>
        </w:r>
      </w:ins>
      <w:ins w:id="117" w:author="Gary Sullivan" w:date="2018-05-01T16:55:00Z">
        <w:r>
          <w:t xml:space="preserve">% of </w:t>
        </w:r>
      </w:ins>
      <w:ins w:id="118" w:author="Gary Sullivan" w:date="2018-05-01T17:00:00Z">
        <w:r w:rsidR="000D1D6E">
          <w:t>respondents</w:t>
        </w:r>
      </w:ins>
      <w:ins w:id="119" w:author="Gary Sullivan" w:date="2018-05-01T16:59:00Z">
        <w:r w:rsidR="000D1D6E">
          <w:t xml:space="preserve"> currently using HEVC</w:t>
        </w:r>
      </w:ins>
    </w:p>
    <w:p w14:paraId="1D3EA4D6" w14:textId="7E2AC19D" w:rsidR="000D1D6E" w:rsidRDefault="000D1D6E" w:rsidP="00FD2973">
      <w:pPr>
        <w:numPr>
          <w:ilvl w:val="1"/>
          <w:numId w:val="1"/>
        </w:numPr>
        <w:spacing w:before="120"/>
        <w:jc w:val="both"/>
        <w:rPr>
          <w:ins w:id="120" w:author="Gary Sullivan" w:date="2018-05-01T17:30:00Z"/>
        </w:rPr>
      </w:pPr>
      <w:ins w:id="121" w:author="Gary Sullivan" w:date="2018-05-01T17:12:00Z">
        <w:r>
          <w:t>62.5% of respondents considering using HEVC by the end of 2018</w:t>
        </w:r>
      </w:ins>
    </w:p>
    <w:p w14:paraId="779CDF6D" w14:textId="6835FC0E" w:rsidR="00BC321F" w:rsidRDefault="00BC321F">
      <w:pPr>
        <w:numPr>
          <w:ilvl w:val="0"/>
          <w:numId w:val="1"/>
        </w:numPr>
        <w:spacing w:before="120"/>
        <w:jc w:val="both"/>
        <w:outlineLvl w:val="1"/>
        <w:rPr>
          <w:ins w:id="122" w:author="Gary Sullivan" w:date="2018-07-08T06:44:00Z"/>
        </w:rPr>
      </w:pPr>
      <w:ins w:id="123" w:author="Gary Sullivan" w:date="2018-05-01T17:30:00Z">
        <w:r>
          <w:t>In April 2018, HEVC was reported</w:t>
        </w:r>
      </w:ins>
      <w:ins w:id="124" w:author="Gary Sullivan" w:date="2018-05-01T17:34:00Z">
        <w:r w:rsidR="00EA5B4A">
          <w:t xml:space="preserve"> to be</w:t>
        </w:r>
      </w:ins>
      <w:ins w:id="125" w:author="Gary Sullivan" w:date="2018-05-01T17:30:00Z">
        <w:r>
          <w:t xml:space="preserve"> supported in more than 2 billion devices</w:t>
        </w:r>
      </w:ins>
      <w:ins w:id="126" w:author="Gary Sullivan" w:date="2018-05-01T17:31:00Z">
        <w:r>
          <w:t xml:space="preserve"> </w:t>
        </w:r>
      </w:ins>
      <w:ins w:id="127" w:author="Gary Sullivan" w:date="2018-05-01T17:33:00Z">
        <w:r w:rsidR="00EA5B4A">
          <w:fldChar w:fldCharType="begin"/>
        </w:r>
        <w:r w:rsidR="00EA5B4A">
          <w:instrText xml:space="preserve"> REF _Ref512959358 \r \h </w:instrText>
        </w:r>
      </w:ins>
      <w:r w:rsidR="00EA5B4A">
        <w:fldChar w:fldCharType="separate"/>
      </w:r>
      <w:r w:rsidR="00A70CC5">
        <w:t>[10]</w:t>
      </w:r>
      <w:ins w:id="128" w:author="Gary Sullivan" w:date="2018-05-01T17:33:00Z">
        <w:r w:rsidR="00EA5B4A">
          <w:fldChar w:fldCharType="end"/>
        </w:r>
      </w:ins>
      <w:ins w:id="129" w:author="Gary Sullivan" w:date="2018-05-01T17:30:00Z">
        <w:r>
          <w:t>.</w:t>
        </w:r>
      </w:ins>
    </w:p>
    <w:p w14:paraId="2DB9D9B3" w14:textId="3B63452E" w:rsidR="00744982" w:rsidRDefault="00744982">
      <w:pPr>
        <w:numPr>
          <w:ilvl w:val="0"/>
          <w:numId w:val="1"/>
        </w:numPr>
        <w:spacing w:before="120"/>
        <w:jc w:val="both"/>
        <w:outlineLvl w:val="1"/>
        <w:rPr>
          <w:ins w:id="130" w:author="Gary Sullivan" w:date="2018-07-08T06:54:00Z"/>
        </w:rPr>
      </w:pPr>
      <w:ins w:id="131" w:author="Gary Sullivan" w:date="2018-07-08T06:44:00Z">
        <w:r>
          <w:t xml:space="preserve">In June 2018, </w:t>
        </w:r>
      </w:ins>
      <w:ins w:id="132" w:author="Gary Sullivan" w:date="2018-07-08T07:11:00Z">
        <w:r>
          <w:t xml:space="preserve">in </w:t>
        </w:r>
      </w:ins>
      <w:ins w:id="133" w:author="Gary Sullivan" w:date="2018-07-08T07:10:00Z">
        <w:r>
          <w:t>a survey with 406 responses</w:t>
        </w:r>
      </w:ins>
      <w:ins w:id="134" w:author="Gary Sullivan" w:date="2018-07-08T08:28:00Z">
        <w:r w:rsidR="00475F2D">
          <w:t>,</w:t>
        </w:r>
      </w:ins>
      <w:ins w:id="135" w:author="Gary Sullivan" w:date="2018-07-08T07:10:00Z">
        <w:r>
          <w:t xml:space="preserve"> </w:t>
        </w:r>
      </w:ins>
      <w:ins w:id="136" w:author="Gary Sullivan" w:date="2018-07-08T06:44:00Z">
        <w:r>
          <w:t>two-thirds</w:t>
        </w:r>
      </w:ins>
      <w:ins w:id="137" w:author="Gary Sullivan" w:date="2018-07-08T06:45:00Z">
        <w:r>
          <w:t xml:space="preserve"> of </w:t>
        </w:r>
      </w:ins>
      <w:ins w:id="138" w:author="Gary Sullivan" w:date="2018-07-08T06:47:00Z">
        <w:r>
          <w:t xml:space="preserve">video </w:t>
        </w:r>
      </w:ins>
      <w:ins w:id="139" w:author="Gary Sullivan" w:date="2018-07-08T08:50:00Z">
        <w:r w:rsidR="00F01C30">
          <w:t>encoding industry</w:t>
        </w:r>
      </w:ins>
      <w:ins w:id="140" w:author="Gary Sullivan" w:date="2018-07-08T06:47:00Z">
        <w:r>
          <w:t xml:space="preserve"> respondents said they were either using HEVC </w:t>
        </w:r>
      </w:ins>
      <w:ins w:id="141" w:author="Gary Sullivan" w:date="2018-07-08T06:48:00Z">
        <w:r>
          <w:t xml:space="preserve">in their </w:t>
        </w:r>
      </w:ins>
      <w:ins w:id="142" w:author="Gary Sullivan" w:date="2018-07-08T07:08:00Z">
        <w:r>
          <w:t xml:space="preserve">current </w:t>
        </w:r>
      </w:ins>
      <w:ins w:id="143" w:author="Gary Sullivan" w:date="2018-07-08T06:49:00Z">
        <w:r>
          <w:t xml:space="preserve">production pipeline or were </w:t>
        </w:r>
      </w:ins>
      <w:ins w:id="144" w:author="Gary Sullivan" w:date="2018-07-08T07:06:00Z">
        <w:r>
          <w:t>taking steps toward using</w:t>
        </w:r>
      </w:ins>
      <w:ins w:id="145" w:author="Gary Sullivan" w:date="2018-07-08T06:49:00Z">
        <w:r>
          <w:t xml:space="preserve"> it within two years</w:t>
        </w:r>
      </w:ins>
      <w:ins w:id="146" w:author="Gary Sullivan" w:date="2018-07-08T06:55:00Z">
        <w:r>
          <w:t xml:space="preserve"> </w:t>
        </w:r>
      </w:ins>
      <w:ins w:id="147" w:author="Gary Sullivan" w:date="2018-07-08T07:29:00Z">
        <w:r>
          <w:fldChar w:fldCharType="begin"/>
        </w:r>
        <w:r>
          <w:instrText xml:space="preserve"> REF _Ref518798311 \r \h </w:instrText>
        </w:r>
      </w:ins>
      <w:r>
        <w:fldChar w:fldCharType="separate"/>
      </w:r>
      <w:r w:rsidR="00A70CC5">
        <w:t>[11]</w:t>
      </w:r>
      <w:ins w:id="148" w:author="Gary Sullivan" w:date="2018-07-08T07:29:00Z">
        <w:r>
          <w:fldChar w:fldCharType="end"/>
        </w:r>
      </w:ins>
      <w:ins w:id="149" w:author="Gary Sullivan" w:date="2018-07-08T06:59:00Z">
        <w:r>
          <w:fldChar w:fldCharType="begin"/>
        </w:r>
        <w:r>
          <w:instrText xml:space="preserve"> REF _Ref518796510 \r \h </w:instrText>
        </w:r>
      </w:ins>
      <w:r>
        <w:fldChar w:fldCharType="separate"/>
      </w:r>
      <w:r w:rsidR="00A70CC5">
        <w:t>[12]</w:t>
      </w:r>
      <w:ins w:id="150" w:author="Gary Sullivan" w:date="2018-07-08T06:59:00Z">
        <w:r>
          <w:fldChar w:fldCharType="end"/>
        </w:r>
      </w:ins>
      <w:ins w:id="151" w:author="Gary Sullivan" w:date="2018-07-08T06:51:00Z">
        <w:r>
          <w:t>.</w:t>
        </w:r>
      </w:ins>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45"/>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ins w:id="152" w:author="Gary Sullivan" w:date="2018-05-03T17:42:00Z">
        <w:r w:rsidR="00DD7F65">
          <w:rPr>
            <w:b/>
            <w:bCs/>
          </w:rPr>
          <w:t xml:space="preserve"> and devices</w:t>
        </w:r>
      </w:ins>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1C87EE13" w:rsidR="00475F2D" w:rsidRPr="00475F2D" w:rsidRDefault="00475F2D" w:rsidP="008E5643">
      <w:pPr>
        <w:numPr>
          <w:ilvl w:val="1"/>
          <w:numId w:val="1"/>
        </w:numPr>
        <w:spacing w:before="120"/>
        <w:jc w:val="both"/>
        <w:rPr>
          <w:ins w:id="153" w:author="Gary Sullivan" w:date="2018-07-08T07:57:00Z"/>
          <w:b/>
        </w:rPr>
      </w:pPr>
      <w:ins w:id="154" w:author="Gary Sullivan" w:date="2018-07-08T08:29:00Z">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ins>
      <w:ins w:id="155" w:author="Gary Sullivan" w:date="2018-07-08T08:29:00Z">
        <w:r>
          <w:fldChar w:fldCharType="separate"/>
        </w:r>
      </w:ins>
      <w:r w:rsidR="00A70CC5">
        <w:t>[13]</w:t>
      </w:r>
      <w:ins w:id="156" w:author="Gary Sullivan" w:date="2018-07-08T08:29:00Z">
        <w:r>
          <w:fldChar w:fldCharType="end"/>
        </w:r>
        <w:r>
          <w:t xml:space="preserve">, and </w:t>
        </w:r>
        <w:r w:rsidRPr="0023075C">
          <w:rPr>
            <w:b/>
          </w:rPr>
          <w:t>Telekom Austria</w:t>
        </w:r>
        <w:r>
          <w:t xml:space="preserve"> has switched its </w:t>
        </w:r>
        <w:r>
          <w:rPr>
            <w:b/>
          </w:rPr>
          <w:t>direct2home</w:t>
        </w:r>
        <w:r>
          <w:t xml:space="preserve"> pay-TV service for </w:t>
        </w:r>
        <w:r w:rsidRPr="0023075C">
          <w:rPr>
            <w:b/>
          </w:rPr>
          <w:t>Czech Republic</w:t>
        </w:r>
        <w:r>
          <w:t xml:space="preserve"> and </w:t>
        </w:r>
        <w:r w:rsidRPr="0023075C">
          <w:rPr>
            <w:b/>
          </w:rPr>
          <w:t>Slovakia</w:t>
        </w:r>
        <w:r>
          <w:t xml:space="preserve"> to HEVC </w:t>
        </w:r>
      </w:ins>
      <w:ins w:id="157" w:author="Gary Sullivan" w:date="2018-07-08T08:07:00Z">
        <w:r>
          <w:fldChar w:fldCharType="begin"/>
        </w:r>
        <w:r>
          <w:instrText xml:space="preserve"> REF _Ref518800556 \r \h </w:instrText>
        </w:r>
      </w:ins>
      <w:r>
        <w:fldChar w:fldCharType="separate"/>
      </w:r>
      <w:r w:rsidR="00A70CC5">
        <w:t>[14]</w:t>
      </w:r>
      <w:ins w:id="158" w:author="Gary Sullivan" w:date="2018-07-08T08:07:00Z">
        <w:r>
          <w:fldChar w:fldCharType="end"/>
        </w:r>
      </w:ins>
      <w:ins w:id="159" w:author="Gary Sullivan" w:date="2018-07-08T08:01:00Z">
        <w:r>
          <w:t>.</w:t>
        </w:r>
      </w:ins>
    </w:p>
    <w:p w14:paraId="3401520A" w14:textId="4700F583"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A70CC5">
        <w:t>[15]</w:t>
      </w:r>
      <w:r w:rsidR="00980A8A">
        <w:fldChar w:fldCharType="end"/>
      </w:r>
      <w:r>
        <w:t>.</w:t>
      </w:r>
    </w:p>
    <w:p w14:paraId="6277B66B" w14:textId="06A826D4" w:rsidR="008E5643" w:rsidRDefault="008E5643" w:rsidP="008E5643">
      <w:pPr>
        <w:numPr>
          <w:ilvl w:val="1"/>
          <w:numId w:val="1"/>
        </w:numPr>
        <w:spacing w:before="120"/>
        <w:jc w:val="both"/>
      </w:pPr>
      <w:r w:rsidRPr="00112FB1">
        <w:rPr>
          <w:b/>
          <w:bCs/>
        </w:rPr>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A70CC5">
        <w:t>[16]</w:t>
      </w:r>
      <w:r>
        <w:fldChar w:fldCharType="end"/>
      </w:r>
      <w:r>
        <w:t>.</w:t>
      </w:r>
    </w:p>
    <w:p w14:paraId="511F52C4" w14:textId="4E460620"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A70CC5">
        <w:t>[17]</w:t>
      </w:r>
      <w:r>
        <w:fldChar w:fldCharType="end"/>
      </w:r>
      <w:r>
        <w:fldChar w:fldCharType="begin"/>
      </w:r>
      <w:r>
        <w:instrText xml:space="preserve"> REF _Ref483583912 \r \h </w:instrText>
      </w:r>
      <w:r w:rsidR="00233611">
        <w:instrText xml:space="preserve"> \* MERGEFORMAT </w:instrText>
      </w:r>
      <w:r>
        <w:fldChar w:fldCharType="separate"/>
      </w:r>
      <w:r w:rsidR="00A70CC5">
        <w:t>[18]</w:t>
      </w:r>
      <w:r>
        <w:fldChar w:fldCharType="end"/>
      </w:r>
      <w:r>
        <w:t>.</w:t>
      </w:r>
    </w:p>
    <w:p w14:paraId="66345498" w14:textId="44B2ADE3"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ins w:id="160" w:author="Gary Sullivan" w:date="2018-07-08T08:04:00Z">
        <w:r w:rsidR="00475F2D">
          <w:fldChar w:fldCharType="begin"/>
        </w:r>
        <w:r w:rsidR="00475F2D">
          <w:instrText xml:space="preserve"> REF _Ref518800344 \r \h </w:instrText>
        </w:r>
      </w:ins>
      <w:ins w:id="161" w:author="Gary Sullivan" w:date="2018-07-08T08:04:00Z">
        <w:r w:rsidR="00475F2D">
          <w:fldChar w:fldCharType="separate"/>
        </w:r>
      </w:ins>
      <w:r w:rsidR="00A70CC5">
        <w:t>[13]</w:t>
      </w:r>
      <w:ins w:id="162" w:author="Gary Sullivan" w:date="2018-07-08T08:04:00Z">
        <w:r w:rsidR="00475F2D">
          <w:fldChar w:fldCharType="end"/>
        </w:r>
      </w:ins>
      <w:r w:rsidR="004F6144">
        <w:fldChar w:fldCharType="begin"/>
      </w:r>
      <w:r w:rsidR="004F6144">
        <w:instrText xml:space="preserve"> REF _Ref483124336 \r \h </w:instrText>
      </w:r>
      <w:r w:rsidR="00233611">
        <w:instrText xml:space="preserve"> \* MERGEFORMAT </w:instrText>
      </w:r>
      <w:r w:rsidR="004F6144">
        <w:fldChar w:fldCharType="separate"/>
      </w:r>
      <w:r w:rsidR="00A70CC5">
        <w:t>[19]</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ins w:id="163" w:author="Gary Sullivan" w:date="2018-07-08T11:49:00Z">
        <w:r w:rsidR="008878BC">
          <w:t>in major mar</w:t>
        </w:r>
      </w:ins>
      <w:ins w:id="164" w:author="Gary Sullivan" w:date="2018-07-08T11:50:00Z">
        <w:r w:rsidR="008878BC">
          <w:t>kets</w:t>
        </w:r>
      </w:ins>
      <w:del w:id="165" w:author="Gary Sullivan" w:date="2018-07-08T11:49:00Z">
        <w:r w:rsidR="0032475C" w:rsidDel="008878BC">
          <w:delText>has</w:delText>
        </w:r>
      </w:del>
      <w:r w:rsidR="0032475C">
        <w:t xml:space="preserve"> </w:t>
      </w:r>
      <w:r>
        <w:t>ceased</w:t>
      </w:r>
      <w:ins w:id="166" w:author="Gary Sullivan" w:date="2018-07-08T11:58:00Z">
        <w:r w:rsidR="008878BC">
          <w:t xml:space="preserve"> in a switch-over</w:t>
        </w:r>
      </w:ins>
      <w:del w:id="167" w:author="Gary Sullivan" w:date="2018-07-08T11:58:00Z">
        <w:r w:rsidDel="008878BC">
          <w:delText>,</w:delText>
        </w:r>
      </w:del>
      <w:r>
        <w:t xml:space="preserve"> effective 29 March 2017</w:t>
      </w:r>
      <w:ins w:id="168" w:author="Gary Sullivan" w:date="2018-07-08T11:52:00Z">
        <w:r w:rsidR="008878BC">
          <w:t xml:space="preserve"> </w:t>
        </w:r>
        <w:r w:rsidR="008878BC">
          <w:fldChar w:fldCharType="begin"/>
        </w:r>
        <w:r w:rsidR="008878BC">
          <w:instrText xml:space="preserve"> REF _Ref518814104 \r \h </w:instrText>
        </w:r>
      </w:ins>
      <w:r w:rsidR="008878BC">
        <w:fldChar w:fldCharType="separate"/>
      </w:r>
      <w:r w:rsidR="00A70CC5">
        <w:t>[20]</w:t>
      </w:r>
      <w:ins w:id="169" w:author="Gary Sullivan" w:date="2018-07-08T11:52:00Z">
        <w:r w:rsidR="008878BC">
          <w:fldChar w:fldCharType="end"/>
        </w:r>
      </w:ins>
      <w:r w:rsidR="004F6144">
        <w:t>.</w:t>
      </w:r>
      <w:ins w:id="170" w:author="Gary Sullivan" w:date="2018-07-08T11:54:00Z">
        <w:r w:rsidR="008878BC">
          <w:t xml:space="preserve"> </w:t>
        </w:r>
      </w:ins>
      <w:ins w:id="171" w:author="Gary Sullivan" w:date="2018-07-08T11:55:00Z">
        <w:r w:rsidR="008878BC">
          <w:t xml:space="preserve">The </w:t>
        </w:r>
      </w:ins>
      <w:ins w:id="172" w:author="Gary Sullivan" w:date="2018-07-08T11:56:00Z">
        <w:r w:rsidR="008878BC" w:rsidRPr="0023075C">
          <w:rPr>
            <w:b/>
          </w:rPr>
          <w:t>Freenet TV</w:t>
        </w:r>
        <w:r w:rsidR="008878BC">
          <w:t xml:space="preserve"> </w:t>
        </w:r>
      </w:ins>
      <w:ins w:id="173" w:author="Gary Sullivan" w:date="2018-07-08T11:55:00Z">
        <w:r w:rsidR="008878BC">
          <w:t>service offers c</w:t>
        </w:r>
      </w:ins>
      <w:ins w:id="174" w:author="Gary Sullivan" w:date="2018-07-08T11:54:00Z">
        <w:r w:rsidR="008878BC">
          <w:t xml:space="preserve">ommercial </w:t>
        </w:r>
      </w:ins>
      <w:ins w:id="175" w:author="Gary Sullivan" w:date="2018-07-08T11:56:00Z">
        <w:r w:rsidR="008878BC">
          <w:t>subscription services</w:t>
        </w:r>
      </w:ins>
      <w:ins w:id="176" w:author="Gary Sullivan" w:date="2018-07-08T11:54:00Z">
        <w:r w:rsidR="008878BC">
          <w:t xml:space="preserve"> on the </w:t>
        </w:r>
      </w:ins>
      <w:ins w:id="177" w:author="Gary Sullivan" w:date="2018-07-08T12:01:00Z">
        <w:r w:rsidR="00A70CC5">
          <w:t xml:space="preserve">terrestrial </w:t>
        </w:r>
      </w:ins>
      <w:ins w:id="178" w:author="Gary Sullivan" w:date="2018-07-08T11:55:00Z">
        <w:r w:rsidR="008878BC">
          <w:t>broadcast</w:t>
        </w:r>
      </w:ins>
      <w:ins w:id="179" w:author="Gary Sullivan" w:date="2018-07-08T11:56:00Z">
        <w:r w:rsidR="008878BC">
          <w:t xml:space="preserve">ing </w:t>
        </w:r>
      </w:ins>
      <w:ins w:id="180" w:author="Gary Sullivan" w:date="2018-07-08T11:54:00Z">
        <w:r w:rsidR="008878BC">
          <w:t xml:space="preserve">system </w:t>
        </w:r>
      </w:ins>
      <w:ins w:id="181" w:author="Gary Sullivan" w:date="2018-07-08T11:56:00Z">
        <w:r w:rsidR="008878BC">
          <w:fldChar w:fldCharType="begin"/>
        </w:r>
        <w:r w:rsidR="008878BC">
          <w:instrText xml:space="preserve"> REF _Ref518814104 \r \h </w:instrText>
        </w:r>
        <w:r w:rsidR="008878BC">
          <w:fldChar w:fldCharType="separate"/>
        </w:r>
      </w:ins>
      <w:r w:rsidR="00A70CC5">
        <w:t>[20]</w:t>
      </w:r>
      <w:ins w:id="182" w:author="Gary Sullivan" w:date="2018-07-08T11:56:00Z">
        <w:r w:rsidR="008878BC">
          <w:fldChar w:fldCharType="end"/>
        </w:r>
      </w:ins>
      <w:ins w:id="183" w:author="Gary Sullivan" w:date="2018-07-08T12:02:00Z">
        <w:r w:rsidR="00A70CC5">
          <w:t xml:space="preserve"> and the same channels are offered by satellite direct-to-home service as of March 2018</w:t>
        </w:r>
      </w:ins>
      <w:ins w:id="184" w:author="Gary Sullivan" w:date="2018-07-08T12:04:00Z">
        <w:r w:rsidR="00A70CC5">
          <w:t xml:space="preserve"> </w:t>
        </w:r>
        <w:r w:rsidR="00A70CC5">
          <w:fldChar w:fldCharType="begin"/>
        </w:r>
        <w:r w:rsidR="00A70CC5">
          <w:instrText xml:space="preserve"> REF _Ref518814804 \r \h </w:instrText>
        </w:r>
      </w:ins>
      <w:r w:rsidR="00A70CC5">
        <w:fldChar w:fldCharType="separate"/>
      </w:r>
      <w:r w:rsidR="00A70CC5">
        <w:t>[21]</w:t>
      </w:r>
      <w:ins w:id="185" w:author="Gary Sullivan" w:date="2018-07-08T12:04:00Z">
        <w:r w:rsidR="00A70CC5">
          <w:fldChar w:fldCharType="end"/>
        </w:r>
      </w:ins>
      <w:ins w:id="186" w:author="Gary Sullivan" w:date="2018-07-08T11:56:00Z">
        <w:r w:rsidR="008878BC">
          <w:t>.</w:t>
        </w:r>
      </w:ins>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A70CC5">
        <w:t>[22]</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A70CC5">
        <w:t>[23]</w:t>
      </w:r>
      <w:r w:rsidR="003C2EDD">
        <w:fldChar w:fldCharType="end"/>
      </w:r>
      <w:r w:rsidR="004E20C0">
        <w:t>.</w:t>
      </w:r>
      <w:r w:rsidR="00B05258">
        <w:t xml:space="preserve"> </w:t>
      </w:r>
      <w:r w:rsidR="00B05258" w:rsidRPr="005472CD">
        <w:rPr>
          <w:b/>
          <w:bCs/>
        </w:rPr>
        <w:t>Vodafone</w:t>
      </w:r>
      <w:r w:rsidR="00B05258">
        <w:t xml:space="preserve"> has a new </w:t>
      </w:r>
      <w:r w:rsidR="00B05258" w:rsidRPr="005472CD">
        <w:rPr>
          <w:b/>
          <w:bCs/>
        </w:rPr>
        <w:t>GigaTV</w:t>
      </w:r>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A70CC5">
        <w:t>[24]</w:t>
      </w:r>
      <w:r w:rsidR="00B05258">
        <w:fldChar w:fldCharType="end"/>
      </w:r>
      <w:r w:rsidR="00B05258">
        <w:fldChar w:fldCharType="begin"/>
      </w:r>
      <w:r w:rsidR="00B05258">
        <w:instrText xml:space="preserve"> REF _Ref483906690 \r \h </w:instrText>
      </w:r>
      <w:r w:rsidR="00B05258">
        <w:fldChar w:fldCharType="separate"/>
      </w:r>
      <w:r w:rsidR="00A70CC5">
        <w:t>[25]</w:t>
      </w:r>
      <w:r w:rsidR="00B05258">
        <w:fldChar w:fldCharType="end"/>
      </w:r>
      <w:r w:rsidR="00B05258">
        <w:t>.</w:t>
      </w:r>
    </w:p>
    <w:p w14:paraId="38B96359" w14:textId="2CAECF35"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A70CC5">
        <w:t>[26]</w:t>
      </w:r>
      <w:r>
        <w:fldChar w:fldCharType="end"/>
      </w:r>
      <w:r w:rsidR="001730C4">
        <w:t xml:space="preserve">, </w:t>
      </w:r>
      <w:ins w:id="187" w:author="Gary Sullivan" w:date="2018-07-08T08:18:00Z">
        <w:r w:rsidR="00475F2D">
          <w:rPr>
            <w:b/>
          </w:rPr>
          <w:t>Videocon d2</w:t>
        </w:r>
      </w:ins>
      <w:ins w:id="188" w:author="Gary Sullivan" w:date="2018-07-08T08:19:00Z">
        <w:r w:rsidR="00475F2D">
          <w:rPr>
            <w:b/>
          </w:rPr>
          <w:t>h</w:t>
        </w:r>
        <w:r w:rsidR="00475F2D" w:rsidRPr="0023075C">
          <w:t xml:space="preserve"> using</w:t>
        </w:r>
        <w:r w:rsidR="00475F2D">
          <w:t xml:space="preserve"> HEVC for HD </w:t>
        </w:r>
      </w:ins>
      <w:ins w:id="189" w:author="Gary Sullivan" w:date="2018-07-08T08:20:00Z">
        <w:r w:rsidR="00475F2D">
          <w:t>satellite</w:t>
        </w:r>
      </w:ins>
      <w:ins w:id="190" w:author="Gary Sullivan" w:date="2018-07-08T08:30:00Z">
        <w:r w:rsidR="00475F2D">
          <w:t xml:space="preserve"> direct</w:t>
        </w:r>
      </w:ins>
      <w:ins w:id="191" w:author="Gary Sullivan" w:date="2018-07-08T08:20:00Z">
        <w:r w:rsidR="00475F2D">
          <w:t xml:space="preserve">-to-home broadcasting since 2015 </w:t>
        </w:r>
      </w:ins>
      <w:ins w:id="192" w:author="Gary Sullivan" w:date="2018-07-08T08:22:00Z">
        <w:r w:rsidR="00475F2D">
          <w:fldChar w:fldCharType="begin"/>
        </w:r>
        <w:r w:rsidR="00475F2D">
          <w:instrText xml:space="preserve"> REF _Ref518801467 \r \h </w:instrText>
        </w:r>
      </w:ins>
      <w:r w:rsidR="00475F2D">
        <w:fldChar w:fldCharType="separate"/>
      </w:r>
      <w:r w:rsidR="00A70CC5">
        <w:t>[27]</w:t>
      </w:r>
      <w:ins w:id="193" w:author="Gary Sullivan" w:date="2018-07-08T08:22:00Z">
        <w:r w:rsidR="00475F2D">
          <w:fldChar w:fldCharType="end"/>
        </w:r>
      </w:ins>
      <w:ins w:id="194" w:author="Gary Sullivan" w:date="2018-07-08T08:20:00Z">
        <w:r w:rsidR="00475F2D">
          <w:t>,</w:t>
        </w:r>
      </w:ins>
      <w:ins w:id="195" w:author="Gary Sullivan" w:date="2018-07-08T08:19:00Z">
        <w:r w:rsidR="00475F2D">
          <w:t xml:space="preserve"> </w:t>
        </w:r>
      </w:ins>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A70CC5">
        <w:t>[28]</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A70CC5">
        <w:t>[29]</w:t>
      </w:r>
      <w:r w:rsidR="001730C4">
        <w:fldChar w:fldCharType="end"/>
      </w:r>
      <w:r>
        <w:t>.</w:t>
      </w:r>
    </w:p>
    <w:p w14:paraId="31CDB7D3" w14:textId="663A998D"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A70CC5">
        <w:t>[30]</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A70CC5">
        <w:t>[31]</w:t>
      </w:r>
      <w:r>
        <w:fldChar w:fldCharType="end"/>
      </w:r>
      <w:r>
        <w:t>.</w:t>
      </w:r>
    </w:p>
    <w:p w14:paraId="7AF927DE" w14:textId="18B22F01"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r w:rsidR="007F1E62" w:rsidRPr="00F67972">
        <w:rPr>
          <w:b/>
          <w:bCs/>
        </w:rPr>
        <w:t>SkyPerfec</w:t>
      </w:r>
      <w:r w:rsidR="00BE68A1">
        <w:rPr>
          <w:b/>
          <w:bCs/>
        </w:rPr>
        <w:t>t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A70CC5">
        <w:t>[32]</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A70CC5">
        <w:t>[33]</w:t>
      </w:r>
      <w:r w:rsidR="00A875F0">
        <w:fldChar w:fldCharType="end"/>
      </w:r>
      <w:r w:rsidR="00A875F0">
        <w:fldChar w:fldCharType="begin"/>
      </w:r>
      <w:r w:rsidR="00A875F0">
        <w:instrText xml:space="preserve"> REF _Ref483908773 \r \h </w:instrText>
      </w:r>
      <w:r w:rsidR="00A875F0">
        <w:fldChar w:fldCharType="separate"/>
      </w:r>
      <w:r w:rsidR="00A70CC5">
        <w:t>[34]</w:t>
      </w:r>
      <w:r w:rsidR="00A875F0">
        <w:fldChar w:fldCharType="end"/>
      </w:r>
      <w:r w:rsidR="00A875F0">
        <w:t xml:space="preserve">, </w:t>
      </w:r>
      <w:r w:rsidR="007F1E62">
        <w:t xml:space="preserve">8K trials by </w:t>
      </w:r>
      <w:r w:rsidR="007F1E62" w:rsidRPr="00F67972">
        <w:rPr>
          <w:b/>
          <w:bCs/>
        </w:rPr>
        <w:t>NHK</w:t>
      </w:r>
      <w:r w:rsidR="007F1E62">
        <w:t xml:space="preserve"> moving into commercial deployment </w:t>
      </w:r>
      <w:r w:rsidR="00BE68A1">
        <w:t xml:space="preserve">in </w:t>
      </w:r>
      <w:r w:rsidR="007F1E62">
        <w:t xml:space="preserve">2018,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r w:rsidR="007F1E62" w:rsidRPr="00760C3B">
        <w:rPr>
          <w:b/>
          <w:bCs/>
        </w:rPr>
        <w:t>Plala</w:t>
      </w:r>
      <w:r w:rsidR="007F1E62" w:rsidRPr="00B645A5">
        <w:rPr>
          <w:b/>
          <w:bCs/>
        </w:rPr>
        <w:t xml:space="preserve"> </w:t>
      </w:r>
      <w:r w:rsidR="00760C3B" w:rsidRPr="00B645A5">
        <w:rPr>
          <w:b/>
          <w:bCs/>
        </w:rPr>
        <w:t>Hikari TV</w:t>
      </w:r>
      <w:r w:rsidR="00760C3B">
        <w:t xml:space="preserve"> </w:t>
      </w:r>
      <w:r w:rsidR="007F1E62">
        <w:t>streaming</w:t>
      </w:r>
      <w:r w:rsidR="00760C3B">
        <w:t xml:space="preserve"> service (since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A70CC5">
        <w:t>[35]</w:t>
      </w:r>
      <w:r w:rsidR="00760C3B">
        <w:fldChar w:fldCharType="end"/>
      </w:r>
      <w:r w:rsidR="007F1E62">
        <w:t xml:space="preserve">, and </w:t>
      </w:r>
      <w:r w:rsidR="00760C3B">
        <w:t xml:space="preserve">the </w:t>
      </w:r>
      <w:r w:rsidR="00760C3B">
        <w:rPr>
          <w:b/>
          <w:bCs/>
        </w:rPr>
        <w:t>d animestore</w:t>
      </w:r>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760C3B">
        <w:fldChar w:fldCharType="begin"/>
      </w:r>
      <w:r w:rsidR="00760C3B">
        <w:instrText xml:space="preserve"> REF _Ref483580627 \r \h </w:instrText>
      </w:r>
      <w:r w:rsidR="00233611">
        <w:instrText xml:space="preserve"> \* MERGEFORMAT </w:instrText>
      </w:r>
      <w:r w:rsidR="00760C3B">
        <w:fldChar w:fldCharType="separate"/>
      </w:r>
      <w:r w:rsidR="00A70CC5">
        <w:t>[36]</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A70CC5">
        <w:t>[37]</w:t>
      </w:r>
      <w:r w:rsidR="00760C3B">
        <w:fldChar w:fldCharType="end"/>
      </w:r>
      <w:r w:rsidR="007F1E62">
        <w:t>.</w:t>
      </w:r>
    </w:p>
    <w:p w14:paraId="5BE72105" w14:textId="7D24A000" w:rsidR="00DC217D" w:rsidRDefault="00DC217D" w:rsidP="008E5643">
      <w:pPr>
        <w:numPr>
          <w:ilvl w:val="1"/>
          <w:numId w:val="1"/>
        </w:numPr>
        <w:spacing w:before="120"/>
        <w:jc w:val="both"/>
        <w:rPr>
          <w:ins w:id="196" w:author="Gary Sullivan" w:date="2018-07-08T07:43:00Z"/>
        </w:rPr>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A70CC5">
        <w:t>[38]</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A70CC5">
        <w:t>[39]</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A70CC5">
        <w:t>[40]</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A70CC5">
        <w:t>[41]</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A70CC5">
        <w:t>[42]</w:t>
      </w:r>
      <w:r w:rsidR="00EC65A5">
        <w:fldChar w:fldCharType="end"/>
      </w:r>
      <w:r w:rsidR="007A28A6">
        <w:t>.</w:t>
      </w:r>
    </w:p>
    <w:p w14:paraId="63078B42" w14:textId="0916B7FC" w:rsidR="00475F2D" w:rsidRDefault="00475F2D" w:rsidP="008E5643">
      <w:pPr>
        <w:numPr>
          <w:ilvl w:val="1"/>
          <w:numId w:val="1"/>
        </w:numPr>
        <w:spacing w:before="120"/>
        <w:jc w:val="both"/>
      </w:pPr>
      <w:ins w:id="197" w:author="Gary Sullivan" w:date="2018-07-08T07:43:00Z">
        <w:r>
          <w:rPr>
            <w:b/>
          </w:rPr>
          <w:t>Netherlands</w:t>
        </w:r>
        <w:r>
          <w:t xml:space="preserve"> has </w:t>
        </w:r>
      </w:ins>
      <w:ins w:id="198" w:author="Gary Sullivan" w:date="2018-07-08T07:50:00Z">
        <w:r>
          <w:t>announced a plan to switch</w:t>
        </w:r>
      </w:ins>
      <w:ins w:id="199" w:author="Gary Sullivan" w:date="2018-07-08T07:51:00Z">
        <w:r>
          <w:t xml:space="preserve"> its entire terrestrial broadcast system to HEVC (in </w:t>
        </w:r>
        <w:r w:rsidRPr="00F67972">
          <w:rPr>
            <w:b/>
            <w:bCs/>
          </w:rPr>
          <w:t>DVB T2</w:t>
        </w:r>
        <w:r>
          <w:t>) by April 2019</w:t>
        </w:r>
      </w:ins>
      <w:ins w:id="200" w:author="Gary Sullivan" w:date="2018-07-08T08:31:00Z">
        <w:r>
          <w:t xml:space="preserve"> </w:t>
        </w:r>
        <w:r>
          <w:fldChar w:fldCharType="begin"/>
        </w:r>
        <w:r>
          <w:instrText xml:space="preserve"> REF _Ref518800344 \r \h </w:instrText>
        </w:r>
      </w:ins>
      <w:r>
        <w:fldChar w:fldCharType="separate"/>
      </w:r>
      <w:r w:rsidR="00A70CC5">
        <w:t>[13]</w:t>
      </w:r>
      <w:ins w:id="201" w:author="Gary Sullivan" w:date="2018-07-08T08:31:00Z">
        <w:r>
          <w:fldChar w:fldCharType="end"/>
        </w:r>
      </w:ins>
      <w:ins w:id="202" w:author="Gary Sullivan" w:date="2018-07-08T07:44:00Z">
        <w:r>
          <w:t>.</w:t>
        </w:r>
      </w:ins>
    </w:p>
    <w:p w14:paraId="5E82C128" w14:textId="40815A13" w:rsidR="001B3885" w:rsidRDefault="001B3885" w:rsidP="008E5643">
      <w:pPr>
        <w:numPr>
          <w:ilvl w:val="1"/>
          <w:numId w:val="1"/>
        </w:numPr>
        <w:spacing w:before="120"/>
        <w:jc w:val="both"/>
        <w:rPr>
          <w:ins w:id="203" w:author="Gary Sullivan" w:date="2018-07-08T11:19:00Z"/>
        </w:rPr>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A70CC5">
        <w:t>[43]</w:t>
      </w:r>
      <w:r>
        <w:fldChar w:fldCharType="end"/>
      </w:r>
      <w:ins w:id="204" w:author="Gary Sullivan" w:date="2018-07-08T07:21:00Z">
        <w:r w:rsidR="00744982">
          <w:t xml:space="preserve"> and the </w:t>
        </w:r>
        <w:r w:rsidR="00744982" w:rsidRPr="00475F2D">
          <w:rPr>
            <w:b/>
          </w:rPr>
          <w:t>NOS</w:t>
        </w:r>
        <w:r w:rsidR="00744982">
          <w:t xml:space="preserve"> </w:t>
        </w:r>
      </w:ins>
      <w:ins w:id="205" w:author="Gary Sullivan" w:date="2018-07-08T07:22:00Z">
        <w:r w:rsidR="00744982">
          <w:t xml:space="preserve">broadband and pay-TV service </w:t>
        </w:r>
      </w:ins>
      <w:ins w:id="206" w:author="Gary Sullivan" w:date="2018-07-08T07:23:00Z">
        <w:r w:rsidR="00744982">
          <w:t xml:space="preserve">using HEVC for 4K UHD </w:t>
        </w:r>
      </w:ins>
      <w:ins w:id="207" w:author="Gary Sullivan" w:date="2018-07-08T07:24:00Z">
        <w:r w:rsidR="00744982">
          <w:t>since 2016</w:t>
        </w:r>
      </w:ins>
      <w:ins w:id="208" w:author="Gary Sullivan" w:date="2018-07-08T07:26:00Z">
        <w:r w:rsidR="00744982">
          <w:t xml:space="preserve"> </w:t>
        </w:r>
        <w:r w:rsidR="00744982">
          <w:fldChar w:fldCharType="begin"/>
        </w:r>
        <w:r w:rsidR="00744982">
          <w:instrText xml:space="preserve"> REF _Ref518798104 \r \h </w:instrText>
        </w:r>
      </w:ins>
      <w:r w:rsidR="00744982">
        <w:fldChar w:fldCharType="separate"/>
      </w:r>
      <w:r w:rsidR="00A70CC5">
        <w:t>[44]</w:t>
      </w:r>
      <w:ins w:id="209" w:author="Gary Sullivan" w:date="2018-07-08T07:26:00Z">
        <w:r w:rsidR="00744982">
          <w:fldChar w:fldCharType="end"/>
        </w:r>
      </w:ins>
      <w:r>
        <w:t>.</w:t>
      </w:r>
    </w:p>
    <w:p w14:paraId="5A1D3CFC" w14:textId="7327FC9D" w:rsidR="003B55A4" w:rsidDel="003B55A4" w:rsidRDefault="003B55A4" w:rsidP="008E5643">
      <w:pPr>
        <w:numPr>
          <w:ilvl w:val="1"/>
          <w:numId w:val="1"/>
        </w:numPr>
        <w:spacing w:before="120"/>
        <w:jc w:val="both"/>
        <w:rPr>
          <w:del w:id="210" w:author="Gary Sullivan" w:date="2018-07-08T11:19:00Z"/>
        </w:rPr>
      </w:pPr>
    </w:p>
    <w:p w14:paraId="60130B5E" w14:textId="73A2798F" w:rsidR="003B55A4" w:rsidRDefault="003B55A4" w:rsidP="003B55A4">
      <w:pPr>
        <w:numPr>
          <w:ilvl w:val="1"/>
          <w:numId w:val="1"/>
        </w:numPr>
        <w:spacing w:before="120"/>
        <w:jc w:val="both"/>
        <w:rPr>
          <w:ins w:id="211" w:author="Gary Sullivan" w:date="2018-07-08T11:19:00Z"/>
        </w:rPr>
      </w:pPr>
      <w:ins w:id="212" w:author="Gary Sullivan" w:date="2018-07-08T11:20:00Z">
        <w:r w:rsidRPr="0023075C">
          <w:rPr>
            <w:b/>
          </w:rPr>
          <w:t>Russia</w:t>
        </w:r>
        <w:r>
          <w:t xml:space="preserve"> has the </w:t>
        </w:r>
        <w:r w:rsidRPr="0023075C">
          <w:rPr>
            <w:b/>
          </w:rPr>
          <w:t>NTV</w:t>
        </w:r>
      </w:ins>
      <w:ins w:id="213" w:author="Gary Sullivan" w:date="2018-07-08T11:29:00Z">
        <w:r>
          <w:rPr>
            <w:b/>
          </w:rPr>
          <w:t>-</w:t>
        </w:r>
      </w:ins>
      <w:ins w:id="214" w:author="Gary Sullivan" w:date="2018-07-08T11:20:00Z">
        <w:r w:rsidRPr="0023075C">
          <w:rPr>
            <w:b/>
          </w:rPr>
          <w:t>Plus</w:t>
        </w:r>
        <w:r>
          <w:t xml:space="preserve"> </w:t>
        </w:r>
      </w:ins>
      <w:ins w:id="215" w:author="Gary Sullivan" w:date="2018-07-08T11:22:00Z">
        <w:r>
          <w:t xml:space="preserve">satellite direct-to-home broadcasting </w:t>
        </w:r>
      </w:ins>
      <w:ins w:id="216" w:author="Gary Sullivan" w:date="2018-07-08T11:20:00Z">
        <w:r>
          <w:t>service</w:t>
        </w:r>
        <w:r>
          <w:t xml:space="preserve"> </w:t>
        </w:r>
      </w:ins>
      <w:ins w:id="217" w:author="Gary Sullivan" w:date="2018-07-08T11:34:00Z">
        <w:r>
          <w:t>launched</w:t>
        </w:r>
      </w:ins>
      <w:ins w:id="218" w:author="Gary Sullivan" w:date="2018-07-08T11:20:00Z">
        <w:r>
          <w:t xml:space="preserve"> </w:t>
        </w:r>
      </w:ins>
      <w:ins w:id="219" w:author="Gary Sullivan" w:date="2018-07-08T11:30:00Z">
        <w:r>
          <w:t xml:space="preserve">throughout </w:t>
        </w:r>
      </w:ins>
      <w:ins w:id="220" w:author="Gary Sullivan" w:date="2018-07-08T11:33:00Z">
        <w:r>
          <w:t>the country</w:t>
        </w:r>
      </w:ins>
      <w:ins w:id="221" w:author="Gary Sullivan" w:date="2018-07-08T11:30:00Z">
        <w:r>
          <w:t xml:space="preserve"> </w:t>
        </w:r>
      </w:ins>
      <w:ins w:id="222" w:author="Gary Sullivan" w:date="2018-07-08T11:20:00Z">
        <w:r>
          <w:t xml:space="preserve">in </w:t>
        </w:r>
      </w:ins>
      <w:ins w:id="223" w:author="Gary Sullivan" w:date="2018-07-08T11:34:00Z">
        <w:r>
          <w:t xml:space="preserve">April </w:t>
        </w:r>
      </w:ins>
      <w:ins w:id="224" w:author="Gary Sullivan" w:date="2018-07-08T11:20:00Z">
        <w:r>
          <w:t>201</w:t>
        </w:r>
      </w:ins>
      <w:ins w:id="225" w:author="Gary Sullivan" w:date="2018-07-08T11:23:00Z">
        <w:r>
          <w:t>7</w:t>
        </w:r>
      </w:ins>
      <w:ins w:id="226" w:author="Gary Sullivan" w:date="2018-07-08T11:20:00Z">
        <w:r>
          <w:t xml:space="preserve"> using HEVC</w:t>
        </w:r>
      </w:ins>
      <w:ins w:id="227" w:author="Gary Sullivan" w:date="2018-07-08T11:21:00Z">
        <w:r>
          <w:t xml:space="preserve"> </w:t>
        </w:r>
      </w:ins>
      <w:ins w:id="228" w:author="Gary Sullivan" w:date="2018-07-08T11:22:00Z">
        <w:r>
          <w:t>with 4K UHD</w:t>
        </w:r>
      </w:ins>
      <w:ins w:id="229" w:author="Gary Sullivan" w:date="2018-07-08T11:23:00Z">
        <w:r>
          <w:t>, following trial broadcasting begun in 2014</w:t>
        </w:r>
      </w:ins>
      <w:ins w:id="230" w:author="Gary Sullivan" w:date="2018-07-08T11:28:00Z">
        <w:r>
          <w:t xml:space="preserve"> </w:t>
        </w:r>
      </w:ins>
      <w:ins w:id="231" w:author="Gary Sullivan" w:date="2018-07-08T11:33:00Z">
        <w:r>
          <w:fldChar w:fldCharType="begin"/>
        </w:r>
        <w:r>
          <w:instrText xml:space="preserve"> REF _Ref518812920 \r \h </w:instrText>
        </w:r>
      </w:ins>
      <w:r>
        <w:fldChar w:fldCharType="separate"/>
      </w:r>
      <w:r w:rsidR="00A70CC5">
        <w:t>[45]</w:t>
      </w:r>
      <w:ins w:id="232" w:author="Gary Sullivan" w:date="2018-07-08T11:33:00Z">
        <w:r>
          <w:fldChar w:fldCharType="end"/>
        </w:r>
        <w:r>
          <w:fldChar w:fldCharType="begin"/>
        </w:r>
        <w:r>
          <w:instrText xml:space="preserve"> REF _Ref518812923 \r \h </w:instrText>
        </w:r>
      </w:ins>
      <w:r>
        <w:fldChar w:fldCharType="separate"/>
      </w:r>
      <w:r w:rsidR="00A70CC5">
        <w:t>[46]</w:t>
      </w:r>
      <w:ins w:id="233" w:author="Gary Sullivan" w:date="2018-07-08T11:33:00Z">
        <w:r>
          <w:fldChar w:fldCharType="end"/>
        </w:r>
      </w:ins>
      <w:ins w:id="234" w:author="Gary Sullivan" w:date="2018-07-08T11:28:00Z">
        <w:r>
          <w:t>.</w:t>
        </w:r>
      </w:ins>
    </w:p>
    <w:p w14:paraId="1EEEE9D4" w14:textId="2A433A72"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r w:rsidRPr="00DF247B">
        <w:t>HbbTV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A70CC5">
        <w:t>[47]</w:t>
      </w:r>
      <w:r w:rsidR="001730C4">
        <w:fldChar w:fldCharType="end"/>
      </w:r>
      <w:r>
        <w:t>.</w:t>
      </w:r>
    </w:p>
    <w:p w14:paraId="5807AD7E" w14:textId="092FE090" w:rsidR="008F7CDC" w:rsidRDefault="008F7CDC" w:rsidP="008E5643">
      <w:pPr>
        <w:numPr>
          <w:ilvl w:val="1"/>
          <w:numId w:val="1"/>
        </w:numPr>
        <w:spacing w:before="120"/>
        <w:jc w:val="both"/>
      </w:pPr>
      <w:r>
        <w:rPr>
          <w:b/>
          <w:bCs/>
        </w:rPr>
        <w:t>Switzerland</w:t>
      </w:r>
      <w:r>
        <w:t xml:space="preserve">’s </w:t>
      </w:r>
      <w:r>
        <w:rPr>
          <w:b/>
          <w:bCs/>
        </w:rPr>
        <w:t>Swisscomm</w:t>
      </w:r>
      <w:r>
        <w:t xml:space="preserve"> launched UHD service with HDR in 2016 using HEVC </w:t>
      </w:r>
      <w:r>
        <w:fldChar w:fldCharType="begin"/>
      </w:r>
      <w:r>
        <w:instrText xml:space="preserve"> REF _Ref484551779 \r \h </w:instrText>
      </w:r>
      <w:r>
        <w:fldChar w:fldCharType="separate"/>
      </w:r>
      <w:r w:rsidR="00A70CC5">
        <w:t>[48]</w:t>
      </w:r>
      <w:r>
        <w:fldChar w:fldCharType="end"/>
      </w:r>
      <w:r>
        <w:fldChar w:fldCharType="begin"/>
      </w:r>
      <w:r>
        <w:instrText xml:space="preserve"> REF _Ref484551860 \r \h </w:instrText>
      </w:r>
      <w:r>
        <w:fldChar w:fldCharType="separate"/>
      </w:r>
      <w:r w:rsidR="00A70CC5">
        <w:t>[49]</w:t>
      </w:r>
      <w:r>
        <w:fldChar w:fldCharType="end"/>
      </w:r>
      <w:r>
        <w:fldChar w:fldCharType="begin"/>
      </w:r>
      <w:r>
        <w:instrText xml:space="preserve"> REF _Ref484550599 \r \h </w:instrText>
      </w:r>
      <w:r>
        <w:fldChar w:fldCharType="separate"/>
      </w:r>
      <w:r w:rsidR="00A70CC5">
        <w:t>[50]</w:t>
      </w:r>
      <w:r>
        <w:fldChar w:fldCharType="end"/>
      </w:r>
      <w:r>
        <w:t>.</w:t>
      </w:r>
    </w:p>
    <w:p w14:paraId="4E06C4C6" w14:textId="4B4FCDBD" w:rsidR="00E373A8" w:rsidRDefault="00E373A8" w:rsidP="008E5643">
      <w:pPr>
        <w:numPr>
          <w:ilvl w:val="1"/>
          <w:numId w:val="1"/>
        </w:numPr>
        <w:spacing w:before="120"/>
        <w:jc w:val="both"/>
      </w:pPr>
      <w:r w:rsidRPr="00F67972">
        <w:rPr>
          <w:b/>
          <w:bCs/>
        </w:rPr>
        <w:t>UK</w:t>
      </w:r>
      <w:r w:rsidR="007F1E62">
        <w:t xml:space="preserve"> has </w:t>
      </w:r>
      <w:r w:rsidR="006651EE" w:rsidRPr="00BE68A1">
        <w:rPr>
          <w:b/>
          <w:bCs/>
        </w:rPr>
        <w:t>Sky Q</w:t>
      </w:r>
      <w:r w:rsidR="006651EE">
        <w:t xml:space="preserve"> UHD with HEVC </w:t>
      </w:r>
      <w:bookmarkStart w:id="235"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A70CC5">
        <w:t>[51]</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70CC5">
        <w:t>[52]</w:t>
      </w:r>
      <w:r w:rsidR="006651EE">
        <w:fldChar w:fldCharType="end"/>
      </w:r>
      <w:bookmarkEnd w:id="235"/>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A70CC5">
        <w:t>[50]</w:t>
      </w:r>
      <w:r w:rsidR="008F7CDC">
        <w:fldChar w:fldCharType="end"/>
      </w:r>
      <w:r w:rsidR="00045BAD">
        <w:fldChar w:fldCharType="begin"/>
      </w:r>
      <w:r w:rsidR="00045BAD">
        <w:instrText xml:space="preserve"> REF _Ref484549942 \r \h </w:instrText>
      </w:r>
      <w:r w:rsidR="00045BAD">
        <w:fldChar w:fldCharType="separate"/>
      </w:r>
      <w:r w:rsidR="00A70CC5">
        <w:t>[53]</w:t>
      </w:r>
      <w:r w:rsidR="00045BAD">
        <w:fldChar w:fldCharType="end"/>
      </w:r>
      <w:r w:rsidR="00045BAD">
        <w:t xml:space="preserve"> </w:t>
      </w:r>
      <w:r w:rsidR="007F1E62">
        <w:t xml:space="preserve">the </w:t>
      </w:r>
      <w:r w:rsidR="007F1E62" w:rsidRPr="00F67972">
        <w:rPr>
          <w:b/>
          <w:bCs/>
        </w:rPr>
        <w:t>Freeview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A70CC5">
        <w:t>[54]</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A70CC5">
        <w:t>[55]</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A70CC5">
        <w:t>[56]</w:t>
      </w:r>
      <w:r w:rsidR="00B645A5">
        <w:fldChar w:fldCharType="end"/>
      </w:r>
      <w:r w:rsidR="00751ABA">
        <w:t>.</w:t>
      </w:r>
    </w:p>
    <w:p w14:paraId="3E530EB0" w14:textId="14F80ACB"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70CC5">
        <w:t>[57]</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70CC5">
        <w:t>[58]</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70CC5">
        <w:t>[57]</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70CC5">
        <w:t>[58]</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A70CC5">
        <w:t>[59]</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A70CC5">
        <w:t>[60]</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A70CC5">
        <w:t>[61]</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A70CC5">
        <w:t>[62]</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A70CC5">
        <w:t>[63]</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A70CC5">
        <w:t>[57]</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70CC5">
        <w:t>[58]</w:t>
      </w:r>
      <w:r w:rsidR="005368CC">
        <w:fldChar w:fldCharType="end"/>
      </w:r>
      <w:r>
        <w:t>)</w:t>
      </w:r>
      <w:r w:rsidR="00871274">
        <w:t>,</w:t>
      </w:r>
      <w:r>
        <w:t xml:space="preserve"> </w:t>
      </w:r>
      <w:r w:rsidR="005368CC" w:rsidRPr="00F67972">
        <w:rPr>
          <w:b/>
          <w:bCs/>
        </w:rPr>
        <w:t>FandangoNow</w:t>
      </w:r>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A70CC5">
        <w:t>[58]</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A70CC5">
        <w:t>[64]</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r w:rsidR="005368CC" w:rsidRPr="00DC01B1">
        <w:rPr>
          <w:b/>
          <w:bCs/>
        </w:rPr>
        <w:t>Ultraflix</w:t>
      </w:r>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A70CC5">
        <w:t>[58]</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A70CC5">
        <w:t>[58]</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A70CC5">
        <w:t>[65]</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A70CC5">
        <w:t>[66]</w:t>
      </w:r>
      <w:r w:rsidR="00053E30">
        <w:fldChar w:fldCharType="end"/>
      </w:r>
      <w:r w:rsidR="00053E30">
        <w:fldChar w:fldCharType="begin"/>
      </w:r>
      <w:r w:rsidR="00053E30">
        <w:instrText xml:space="preserve"> REF _Ref484543055 \r \h </w:instrText>
      </w:r>
      <w:r w:rsidR="00053E30">
        <w:fldChar w:fldCharType="separate"/>
      </w:r>
      <w:r w:rsidR="00A70CC5">
        <w:t>[67]</w:t>
      </w:r>
      <w:r w:rsidR="00053E30">
        <w:fldChar w:fldCharType="end"/>
      </w:r>
      <w:r w:rsidR="007F1E62">
        <w:t>.</w:t>
      </w:r>
    </w:p>
    <w:p w14:paraId="1008FF18" w14:textId="5B1106EC"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 </w:t>
      </w:r>
      <w:r>
        <w:fldChar w:fldCharType="begin"/>
      </w:r>
      <w:r>
        <w:instrText xml:space="preserve"> REF _Ref483574786 \r \h </w:instrText>
      </w:r>
      <w:r w:rsidR="00233611">
        <w:instrText xml:space="preserve"> \* MERGEFORMAT </w:instrText>
      </w:r>
      <w:r>
        <w:fldChar w:fldCharType="separate"/>
      </w:r>
      <w:r w:rsidR="00A70CC5">
        <w:t>[68]</w:t>
      </w:r>
      <w:r>
        <w:fldChar w:fldCharType="end"/>
      </w:r>
      <w:r>
        <w:t>.</w:t>
      </w:r>
    </w:p>
    <w:p w14:paraId="7E4F0C96" w14:textId="7B1CCDBC"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A70CC5">
        <w:t>[69]</w:t>
      </w:r>
      <w:r w:rsidR="007A28A6">
        <w:fldChar w:fldCharType="end"/>
      </w:r>
      <w:r w:rsidR="007A28A6">
        <w:t>.</w:t>
      </w:r>
    </w:p>
    <w:p w14:paraId="5B2ABF66" w14:textId="43D4F900"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A70CC5">
        <w:t>[70]</w:t>
      </w:r>
      <w:r>
        <w:fldChar w:fldCharType="end"/>
      </w:r>
      <w:r>
        <w:t>.</w:t>
      </w:r>
    </w:p>
    <w:p w14:paraId="7E0D8F02" w14:textId="362395D8" w:rsidR="000E7A2E" w:rsidRDefault="000E7A2E" w:rsidP="000E7A2E">
      <w:pPr>
        <w:numPr>
          <w:ilvl w:val="1"/>
          <w:numId w:val="1"/>
        </w:numPr>
        <w:spacing w:before="120"/>
        <w:jc w:val="both"/>
      </w:pPr>
      <w:r>
        <w:rPr>
          <w:b/>
          <w:bCs/>
        </w:rPr>
        <w:t>Kartina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t xml:space="preserve"> </w:t>
      </w:r>
      <w:r>
        <w:fldChar w:fldCharType="begin"/>
      </w:r>
      <w:r>
        <w:instrText xml:space="preserve"> REF _Ref484536022 \r \h </w:instrText>
      </w:r>
      <w:r>
        <w:fldChar w:fldCharType="separate"/>
      </w:r>
      <w:r w:rsidR="00A70CC5">
        <w:t>[71]</w:t>
      </w:r>
      <w:r>
        <w:fldChar w:fldCharType="end"/>
      </w:r>
      <w:r>
        <w:t>.</w:t>
      </w:r>
    </w:p>
    <w:p w14:paraId="3024E4D0" w14:textId="32D29760"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ins w:id="236" w:author="Gary Sullivan" w:date="2018-07-08T11:26:00Z">
        <w:r w:rsidR="003B55A4" w:rsidRPr="00F67972">
          <w:rPr>
            <w:b/>
            <w:bCs/>
          </w:rPr>
          <w:t xml:space="preserve">2014 </w:t>
        </w:r>
      </w:ins>
      <w:ins w:id="237" w:author="Gary Sullivan" w:date="2018-07-08T11:27:00Z">
        <w:r w:rsidR="003B55A4">
          <w:rPr>
            <w:b/>
            <w:bCs/>
          </w:rPr>
          <w:t>Winter Olympics</w:t>
        </w:r>
        <w:r w:rsidR="003B55A4">
          <w:t xml:space="preserve"> </w:t>
        </w:r>
      </w:ins>
      <w:ins w:id="238" w:author="Gary Sullivan" w:date="2018-07-08T11:35:00Z">
        <w:r w:rsidR="003B55A4">
          <w:fldChar w:fldCharType="begin"/>
        </w:r>
        <w:r w:rsidR="003B55A4">
          <w:instrText xml:space="preserve"> REF _Ref518812923 \r \h </w:instrText>
        </w:r>
        <w:r w:rsidR="003B55A4">
          <w:fldChar w:fldCharType="separate"/>
        </w:r>
      </w:ins>
      <w:r w:rsidR="00A70CC5">
        <w:t>[46]</w:t>
      </w:r>
      <w:ins w:id="239" w:author="Gary Sullivan" w:date="2018-07-08T11:35:00Z">
        <w:r w:rsidR="003B55A4">
          <w:fldChar w:fldCharType="end"/>
        </w:r>
      </w:ins>
      <w:ins w:id="240" w:author="Gary Sullivan" w:date="2018-07-08T11:26:00Z">
        <w:r w:rsidR="003B55A4">
          <w:t xml:space="preserve">, the </w:t>
        </w:r>
      </w:ins>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A70CC5">
        <w:t>[72]</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A70CC5">
        <w:t>[26]</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A70CC5">
        <w:t>[73]</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A70CC5">
        <w:t>[74]</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70CC5">
        <w:t>[62]</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70CC5">
        <w:t>[62]</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70CC5">
        <w:t>[62]</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A70CC5">
        <w:t>[51]</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70CC5">
        <w:t>[52]</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A70CC5">
        <w:t>[75]</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241"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A70CC5">
        <w:t>[51]</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70CC5">
        <w:t>[52]</w:t>
      </w:r>
      <w:r w:rsidR="006651EE">
        <w:fldChar w:fldCharType="end"/>
      </w:r>
      <w:bookmarkEnd w:id="241"/>
      <w:r w:rsidR="005368CC">
        <w:t>.</w:t>
      </w:r>
    </w:p>
    <w:p w14:paraId="29BD1146" w14:textId="57517A55" w:rsidR="00DD56B3" w:rsidDel="00DD7F65" w:rsidRDefault="0032475C" w:rsidP="008E5643">
      <w:pPr>
        <w:numPr>
          <w:ilvl w:val="1"/>
          <w:numId w:val="1"/>
        </w:numPr>
        <w:spacing w:before="120"/>
        <w:jc w:val="both"/>
        <w:rPr>
          <w:del w:id="242" w:author="Gary Sullivan" w:date="2018-05-03T17:45:00Z"/>
        </w:rPr>
      </w:pPr>
      <w:del w:id="243" w:author="Gary Sullivan" w:date="2018-05-03T17:45:00Z">
        <w:r w:rsidRPr="00BE68A1" w:rsidDel="00DD7F65">
          <w:rPr>
            <w:b/>
            <w:bCs/>
          </w:rPr>
          <w:delText>More than 1 billion</w:delText>
        </w:r>
        <w:r w:rsidR="00DD56B3" w:rsidRPr="00BE68A1" w:rsidDel="00DD7F65">
          <w:rPr>
            <w:b/>
            <w:bCs/>
          </w:rPr>
          <w:delText xml:space="preserve"> HEVC-enabled mobile devices</w:delText>
        </w:r>
        <w:r w:rsidR="00DD56B3" w:rsidDel="00DD7F65">
          <w:delText xml:space="preserve"> </w:delText>
        </w:r>
        <w:r w:rsidDel="00DD7F65">
          <w:delText>have been produced</w:delText>
        </w:r>
        <w:r w:rsidR="00751ABA" w:rsidDel="00DD7F65">
          <w:delText>,</w:delText>
        </w:r>
        <w:r w:rsidR="00FB15F4" w:rsidDel="00DD7F65">
          <w:delText xml:space="preserve"> as of early 2017</w:delText>
        </w:r>
        <w:r w:rsidR="00B95363" w:rsidDel="00DD7F65">
          <w:delText xml:space="preserve"> </w:delText>
        </w:r>
        <w:r w:rsidR="00B95363" w:rsidDel="00DD7F65">
          <w:fldChar w:fldCharType="begin"/>
        </w:r>
        <w:r w:rsidR="00B95363" w:rsidDel="00DD7F65">
          <w:delInstrText xml:space="preserve"> REF _Ref483129933 \r \h </w:delInstrText>
        </w:r>
        <w:r w:rsidR="00233611" w:rsidDel="00DD7F65">
          <w:delInstrText xml:space="preserve"> \* MERGEFORMAT </w:delInstrText>
        </w:r>
        <w:r w:rsidR="00B95363" w:rsidDel="00DD7F65">
          <w:fldChar w:fldCharType="separate"/>
        </w:r>
        <w:r w:rsidR="00933863" w:rsidDel="00DD7F65">
          <w:rPr>
            <w:cs/>
          </w:rPr>
          <w:delText>‎</w:delText>
        </w:r>
        <w:r w:rsidR="00933863" w:rsidDel="00DD7F65">
          <w:delText>[62]</w:delText>
        </w:r>
        <w:r w:rsidR="00B95363" w:rsidDel="00DD7F65">
          <w:fldChar w:fldCharType="end"/>
        </w:r>
        <w:r w:rsidR="00751ABA" w:rsidDel="00DD7F65">
          <w:delText>.</w:delText>
        </w:r>
      </w:del>
    </w:p>
    <w:p w14:paraId="403E08D3" w14:textId="1DB772C9"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A70CC5">
        <w:t>[76]</w:t>
      </w:r>
      <w:r w:rsidR="00760C3B">
        <w:fldChar w:fldCharType="end"/>
      </w:r>
      <w:r>
        <w:t>.</w:t>
      </w:r>
    </w:p>
    <w:p w14:paraId="598BE6A6" w14:textId="5157D529"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A70CC5">
        <w:t>[77]</w:t>
      </w:r>
      <w:r>
        <w:fldChar w:fldCharType="end"/>
      </w:r>
      <w:r>
        <w:t xml:space="preserve">, and the G5 and G6 support 10 bit video and 60 fps HFR </w:t>
      </w:r>
      <w:r>
        <w:fldChar w:fldCharType="begin"/>
      </w:r>
      <w:r>
        <w:instrText xml:space="preserve"> REF _Ref485305578 \r \h </w:instrText>
      </w:r>
      <w:r>
        <w:fldChar w:fldCharType="separate"/>
      </w:r>
      <w:r w:rsidR="00A70CC5">
        <w:t>[78]</w:t>
      </w:r>
      <w:r>
        <w:fldChar w:fldCharType="end"/>
      </w:r>
      <w:r>
        <w:t>.</w:t>
      </w:r>
    </w:p>
    <w:p w14:paraId="447A60E2" w14:textId="3CABC16E"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A70CC5">
        <w:t>[79]</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A70CC5">
        <w:t>[80]</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A70CC5">
        <w:t>[81]</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A70CC5">
        <w:t>[82]</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w:t>
      </w:r>
      <w:proofErr w:type="gramStart"/>
      <w:r w:rsidR="00D26033">
        <w:t>10 bit</w:t>
      </w:r>
      <w:proofErr w:type="gramEnd"/>
      <w:r w:rsidR="00D26033">
        <w:t xml:space="preserve">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A70CC5">
        <w:t>[83]</w:t>
      </w:r>
      <w:r w:rsidR="00D26033">
        <w:fldChar w:fldCharType="end"/>
      </w:r>
      <w:r w:rsidR="00D26033">
        <w:t>.</w:t>
      </w:r>
      <w:r w:rsidR="00DB1A22">
        <w:t xml:space="preserve"> The </w:t>
      </w:r>
      <w:r w:rsidR="00DB1A22">
        <w:rPr>
          <w:b/>
          <w:bCs/>
        </w:rPr>
        <w:t>Xbox One S</w:t>
      </w:r>
      <w:r w:rsidR="00DB1A22">
        <w:t xml:space="preserve"> has su</w:t>
      </w:r>
      <w:r w:rsidR="00D045C9">
        <w:t xml:space="preserve">pported HEVC with </w:t>
      </w:r>
      <w:proofErr w:type="gramStart"/>
      <w:r w:rsidR="00D045C9">
        <w:t>10 bit</w:t>
      </w:r>
      <w:proofErr w:type="gramEnd"/>
      <w:r w:rsidR="00D045C9">
        <w:t xml:space="preserve">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A70CC5">
        <w:t>[84]</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A70CC5">
        <w:t>[85]</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2AAE8979" w14:textId="26B384C8"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A70CC5">
        <w:t>[86]</w:t>
      </w:r>
      <w:r>
        <w:fldChar w:fldCharType="end"/>
      </w:r>
      <w:r w:rsidR="007518FD">
        <w:fldChar w:fldCharType="begin"/>
      </w:r>
      <w:r w:rsidR="007518FD">
        <w:instrText xml:space="preserve"> REF _Ref484428232 \r \h </w:instrText>
      </w:r>
      <w:r w:rsidR="007518FD">
        <w:fldChar w:fldCharType="separate"/>
      </w:r>
      <w:r w:rsidR="00A70CC5">
        <w:t>[87]</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A70CC5">
        <w:t>[86]</w:t>
      </w:r>
      <w:r>
        <w:fldChar w:fldCharType="end"/>
      </w:r>
      <w:r w:rsidR="007518FD">
        <w:fldChar w:fldCharType="begin"/>
      </w:r>
      <w:r w:rsidR="007518FD">
        <w:instrText xml:space="preserve"> REF _Ref484428232 \r \h </w:instrText>
      </w:r>
      <w:r w:rsidR="007518FD">
        <w:fldChar w:fldCharType="separate"/>
      </w:r>
      <w:r w:rsidR="00A70CC5">
        <w:t>[87]</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(due for Fall 2017 release)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A70CC5">
        <w:t>[88]</w:t>
      </w:r>
      <w:r w:rsidR="00DD4A9C">
        <w:fldChar w:fldCharType="end"/>
      </w:r>
      <w:r w:rsidR="00DD4A9C">
        <w:fldChar w:fldCharType="begin"/>
      </w:r>
      <w:r w:rsidR="00DD4A9C">
        <w:instrText xml:space="preserve"> REF _Ref484430766 \r \h </w:instrText>
      </w:r>
      <w:r w:rsidR="00DD4A9C">
        <w:fldChar w:fldCharType="separate"/>
      </w:r>
      <w:r w:rsidR="00A70CC5">
        <w:t>[89]</w:t>
      </w:r>
      <w:r w:rsidR="00DD4A9C">
        <w:fldChar w:fldCharType="end"/>
      </w:r>
      <w:r w:rsidR="00912746">
        <w:fldChar w:fldCharType="begin"/>
      </w:r>
      <w:r w:rsidR="00912746">
        <w:instrText xml:space="preserve"> REF _Ref484433126 \r \h </w:instrText>
      </w:r>
      <w:r w:rsidR="00912746">
        <w:fldChar w:fldCharType="separate"/>
      </w:r>
      <w:r w:rsidR="00A70CC5">
        <w:t>[90]</w:t>
      </w:r>
      <w:r w:rsidR="00912746">
        <w:fldChar w:fldCharType="end"/>
      </w:r>
      <w:r w:rsidR="00912746">
        <w:t>.</w:t>
      </w:r>
    </w:p>
    <w:p w14:paraId="3251A98D" w14:textId="6BCF04AA" w:rsidR="00B37DBF" w:rsidRDefault="00B37DBF" w:rsidP="008E5643">
      <w:pPr>
        <w:numPr>
          <w:ilvl w:val="1"/>
          <w:numId w:val="1"/>
        </w:numPr>
        <w:spacing w:before="120"/>
        <w:jc w:val="both"/>
        <w:rPr>
          <w:ins w:id="244" w:author="Gary Sullivan" w:date="2018-05-03T17:47:00Z"/>
        </w:rPr>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7FF2DC46" w14:textId="3B4992EE" w:rsidR="00DD7F65" w:rsidRDefault="00DD7F65" w:rsidP="008E5643">
      <w:pPr>
        <w:numPr>
          <w:ilvl w:val="1"/>
          <w:numId w:val="1"/>
        </w:numPr>
        <w:spacing w:before="120"/>
        <w:jc w:val="both"/>
      </w:pPr>
      <w:ins w:id="245" w:author="Gary Sullivan" w:date="2018-05-03T17:47:00Z">
        <w:r>
          <w:rPr>
            <w:b/>
          </w:rPr>
          <w:t>GoPro Hero 6 Black</w:t>
        </w:r>
        <w:r>
          <w:t xml:space="preserve"> (April 2018)</w:t>
        </w:r>
      </w:ins>
      <w:ins w:id="246" w:author="Gary Sullivan" w:date="2018-07-08T08:53:00Z">
        <w:r w:rsidR="00F01C30">
          <w:t>, an action camera device,</w:t>
        </w:r>
      </w:ins>
      <w:ins w:id="247" w:author="Gary Sullivan" w:date="2018-05-03T17:47:00Z">
        <w:r>
          <w:t xml:space="preserve"> includes HEVC</w:t>
        </w:r>
      </w:ins>
      <w:ins w:id="248" w:author="Gary Sullivan" w:date="2018-05-03T17:48:00Z">
        <w:r>
          <w:t xml:space="preserve"> </w:t>
        </w:r>
      </w:ins>
      <w:ins w:id="249" w:author="Gary Sullivan" w:date="2018-05-03T17:50:00Z">
        <w:r>
          <w:t xml:space="preserve">encoding </w:t>
        </w:r>
      </w:ins>
      <w:ins w:id="250" w:author="Gary Sullivan" w:date="2018-05-03T17:48:00Z">
        <w:r>
          <w:t xml:space="preserve">with UHD support at up to 60 fps HFR and full HD support at up to </w:t>
        </w:r>
      </w:ins>
      <w:ins w:id="251" w:author="Gary Sullivan" w:date="2018-05-03T17:49:00Z">
        <w:r>
          <w:t>240 fps HFR</w:t>
        </w:r>
      </w:ins>
      <w:ins w:id="252" w:author="Gary Sullivan" w:date="2018-05-03T17:53:00Z">
        <w:r w:rsidR="00F93AB1">
          <w:t xml:space="preserve"> </w:t>
        </w:r>
      </w:ins>
      <w:ins w:id="253" w:author="Gary Sullivan" w:date="2018-05-03T17:54:00Z">
        <w:r w:rsidR="00F93AB1">
          <w:fldChar w:fldCharType="begin"/>
        </w:r>
        <w:r w:rsidR="00F93AB1">
          <w:instrText xml:space="preserve"> REF _Ref513133374 \r \h </w:instrText>
        </w:r>
      </w:ins>
      <w:r w:rsidR="00F93AB1">
        <w:fldChar w:fldCharType="separate"/>
      </w:r>
      <w:r w:rsidR="00A70CC5">
        <w:t>[91]</w:t>
      </w:r>
      <w:ins w:id="254" w:author="Gary Sullivan" w:date="2018-05-03T17:54:00Z">
        <w:r w:rsidR="00F93AB1">
          <w:fldChar w:fldCharType="end"/>
        </w:r>
      </w:ins>
      <w:ins w:id="255" w:author="Gary Sullivan" w:date="2018-05-03T17:49:00Z">
        <w:r>
          <w:t>.</w:t>
        </w:r>
      </w:ins>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xml:space="preserve">: AMD, Broadcom, Huawei/HiSilicon (Hi series), Intel, Marvell (Armada series), MediaTek (MT series), MStar, Nvidia, </w:t>
      </w:r>
      <w:r w:rsidRPr="00EC65A5">
        <w:rPr>
          <w:bCs/>
        </w:rPr>
        <w:t>RealTek (RTD series)</w:t>
      </w:r>
      <w:r w:rsidRPr="00B22769">
        <w:rPr>
          <w:bCs/>
        </w:rPr>
        <w:t>, Samsung, Sigma Designs (SX series), ViXS (XCode series)</w:t>
      </w:r>
      <w:r w:rsidR="00B07360">
        <w:rPr>
          <w:bCs/>
        </w:rPr>
        <w:t>.</w:t>
      </w:r>
    </w:p>
    <w:p w14:paraId="45A68737" w14:textId="2FAC7555"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Qualcomm (Snapdragon series), MediaTek (MT, P, and Helio series), Intel (Z series), Samsung (Exynos series), Huawei (Kirin series), Xiaomi (Surge series)</w:t>
      </w:r>
      <w:r w:rsidR="00B07360">
        <w:t>.</w:t>
      </w:r>
    </w:p>
    <w:p w14:paraId="3C40EF2E" w14:textId="6AF53D88"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r w:rsidRPr="00760C3B">
        <w:t>Ateme</w:t>
      </w:r>
      <w:r w:rsidRPr="00B07360">
        <w:t xml:space="preserve">, </w:t>
      </w:r>
      <w:r w:rsidR="00DF247B" w:rsidRPr="00760C3B">
        <w:t xml:space="preserve">AWS </w:t>
      </w:r>
      <w:r w:rsidRPr="00760C3B">
        <w:t>Elemental</w:t>
      </w:r>
      <w:r w:rsidRPr="00B07360">
        <w:t xml:space="preserve">,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Socionext</w:t>
      </w:r>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7C2B62A4"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Laven</w:t>
      </w:r>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A70CC5">
        <w:rPr>
          <w:rFonts w:asciiTheme="minorHAnsi" w:eastAsiaTheme="minorHAnsi" w:hAnsiTheme="minorHAnsi" w:cstheme="minorBidi"/>
        </w:rPr>
        <w:t>[92]</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2C5582B4"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A70CC5">
        <w:rPr>
          <w:rFonts w:asciiTheme="minorHAnsi" w:eastAsiaTheme="minorHAnsi" w:hAnsiTheme="minorHAnsi" w:cstheme="minorBidi"/>
        </w:rPr>
        <w:t>[93]</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4B30F954"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B95363">
        <w:t xml:space="preserve"> </w:t>
      </w:r>
      <w:r w:rsidR="00B95363">
        <w:fldChar w:fldCharType="begin"/>
      </w:r>
      <w:r w:rsidR="00B95363">
        <w:instrText xml:space="preserve"> REF _Ref483129933 \r \h </w:instrText>
      </w:r>
      <w:r w:rsidR="00233611">
        <w:instrText xml:space="preserve"> \* MERGEFORMAT </w:instrText>
      </w:r>
      <w:r w:rsidR="00B95363">
        <w:fldChar w:fldCharType="separate"/>
      </w:r>
      <w:r w:rsidR="00A70CC5">
        <w:t>[1]</w:t>
      </w:r>
      <w:r w:rsidR="00B95363">
        <w:fldChar w:fldCharType="end"/>
      </w:r>
      <w:r w:rsidR="00751ABA">
        <w:t>.</w:t>
      </w:r>
    </w:p>
    <w:p w14:paraId="436CB658" w14:textId="316ECF2C" w:rsidR="006E194F" w:rsidRDefault="006E194F" w:rsidP="008E5643">
      <w:pPr>
        <w:numPr>
          <w:ilvl w:val="1"/>
          <w:numId w:val="1"/>
        </w:numPr>
        <w:spacing w:before="120"/>
        <w:jc w:val="both"/>
      </w:pPr>
      <w:r>
        <w:t xml:space="preserve">Market penetration of 4K televisions </w:t>
      </w:r>
      <w:r w:rsidR="00E373A8">
        <w:t xml:space="preserve">has reached approximately 10% in France, Germany, Italy, Poland, Sweden, UK, U.S. </w:t>
      </w:r>
      <w:r w:rsidR="00DF247B">
        <w:t>(</w:t>
      </w:r>
      <w:r w:rsidR="00B23C11">
        <w:t>per</w:t>
      </w:r>
      <w:r w:rsidR="00E373A8">
        <w:t xml:space="preserve"> Huawei presentation </w:t>
      </w:r>
      <w:r w:rsidR="00DF247B">
        <w:t xml:space="preserve">at </w:t>
      </w:r>
      <w:r w:rsidR="00E373A8">
        <w:t>NAB 2017</w:t>
      </w:r>
      <w:r w:rsidR="00DF247B">
        <w:t>)</w:t>
      </w:r>
      <w:r w:rsidR="008E5643">
        <w:t xml:space="preserve">, and China </w:t>
      </w:r>
      <w:r w:rsidR="008E5643">
        <w:fldChar w:fldCharType="begin"/>
      </w:r>
      <w:r w:rsidR="008E5643">
        <w:instrText xml:space="preserve"> REF _Ref483735651 \r \h </w:instrText>
      </w:r>
      <w:r w:rsidR="008E5643">
        <w:fldChar w:fldCharType="separate"/>
      </w:r>
      <w:r w:rsidR="00A70CC5">
        <w:t>[16]</w:t>
      </w:r>
      <w:r w:rsidR="008E5643">
        <w:fldChar w:fldCharType="end"/>
      </w:r>
      <w:r w:rsidR="00B07360">
        <w:t>.</w:t>
      </w:r>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256" w:name="_Hlk482979312"/>
      <w:r>
        <w:t>“UHD Phase A</w:t>
      </w:r>
      <w:r w:rsidR="003E5D28">
        <w:t xml:space="preserve"> Content Parameters</w:t>
      </w:r>
      <w:r>
        <w:t xml:space="preserve">” </w:t>
      </w:r>
      <w:r w:rsidR="003E5D28">
        <w:t>(initial release 1.1 released to the public July 2016, latest release 1.3 April 2017)</w:t>
      </w:r>
      <w:bookmarkEnd w:id="256"/>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0E6750FF" w:rsidR="0095747A" w:rsidRDefault="0095747A"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19AD0334"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62DBEF93"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A70CC5">
        <w:t>[94]</w:t>
      </w:r>
      <w:r w:rsidR="005A1A84">
        <w:fldChar w:fldCharType="end"/>
      </w:r>
      <w:r>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7EBB267E" w:rsidR="00FD2C9A" w:rsidRDefault="007D71FF"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8E2D35">
        <w:rPr>
          <w:b/>
          <w:bCs/>
        </w:rPr>
        <w:t xml:space="preserve"> </w:t>
      </w:r>
      <w:r w:rsidR="00FD2C9A">
        <w:t>(all versions since version 12.3.0 published in March 2014, section 7.4) supports HEVC Main Profile Main Tier Level 3.1.</w:t>
      </w:r>
    </w:p>
    <w:p w14:paraId="2E243113" w14:textId="6CC09FB7" w:rsidR="00FD2C9A" w:rsidRDefault="007D71FF"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8E2D35">
        <w:rPr>
          <w:b/>
          <w:bCs/>
        </w:rPr>
        <w:t xml:space="preserve"> </w:t>
      </w:r>
      <w:r w:rsidR="00FD2C9A">
        <w:t>(all versions since version 12.2.0 published in March 2014, section 7.3.6) supports HEVC Main Profile Main Tier Level 3.1.</w:t>
      </w:r>
    </w:p>
    <w:p w14:paraId="3D7B8091" w14:textId="34BC17B5" w:rsidR="00FD2C9A" w:rsidRDefault="007D71FF"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8E2D35">
        <w:rPr>
          <w:b/>
          <w:bCs/>
        </w:rPr>
        <w:t xml:space="preserve"> </w:t>
      </w:r>
      <w:r w:rsidR="00FD2C9A">
        <w:t>(all versions since version 12.1.0 published in March 2014, section 10.5) supports HEVC Main Profile Main Tier Level 3.1.</w:t>
      </w:r>
    </w:p>
    <w:p w14:paraId="46000C46" w14:textId="2EE647B5" w:rsidR="00FD2C9A" w:rsidRDefault="007D71FF"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 xml:space="preserve">Media handling and interaction </w:t>
      </w:r>
      <w:r w:rsidR="00FD2C9A">
        <w:t>(all versions since version 12.5.0 published in March 2014, section 5.2.2) supports HEVC Main Profile Main Tier Level 3.1.</w:t>
      </w:r>
    </w:p>
    <w:p w14:paraId="0AE3ABDB" w14:textId="5359B322" w:rsidR="00FD2C9A" w:rsidRDefault="007D71FF"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8E2D35">
        <w:rPr>
          <w:b/>
          <w:bCs/>
        </w:rPr>
        <w:t xml:space="preserve"> </w:t>
      </w:r>
      <w:r w:rsidR="00FD2C9A">
        <w:t>(all versions since version 13.0.0 published in December 2015, section 5.2) supports HEVC Main Profile Main Tier Level 4.1.</w:t>
      </w:r>
    </w:p>
    <w:p w14:paraId="5B449C8A" w14:textId="333A0B06" w:rsidR="00FD2C9A" w:rsidRDefault="007D71FF"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8E2D35">
        <w:rPr>
          <w:b/>
          <w:bCs/>
        </w:rPr>
        <w:t xml:space="preserve"> </w:t>
      </w:r>
      <w:r w:rsidR="00FD2C9A">
        <w:t>(all versions since version 12.0.0 published in March 2014, section 4.8) supports HEVC Main Profile Main Tier Level 3.1.</w:t>
      </w:r>
    </w:p>
    <w:p w14:paraId="72364BDF" w14:textId="54C5BFB1" w:rsidR="00FD2C9A" w:rsidRDefault="007D71FF"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580E191" w14:textId="77777777" w:rsidR="00DD7F65" w:rsidRPr="004075EB" w:rsidRDefault="00DD7F65" w:rsidP="00A70CC5">
      <w:pPr>
        <w:keepNext/>
        <w:numPr>
          <w:ilvl w:val="0"/>
          <w:numId w:val="1"/>
        </w:numPr>
        <w:spacing w:before="120"/>
        <w:jc w:val="both"/>
        <w:outlineLvl w:val="1"/>
        <w:rPr>
          <w:ins w:id="257" w:author="Gary Sullivan" w:date="2018-05-03T17:00:00Z"/>
          <w:b/>
        </w:rPr>
      </w:pPr>
      <w:ins w:id="258" w:author="Gary Sullivan" w:date="2018-05-03T17:00:00Z">
        <w:r>
          <w:rPr>
            <w:b/>
          </w:rPr>
          <w:t>ANSI/</w:t>
        </w:r>
        <w:r w:rsidRPr="004075EB">
          <w:rPr>
            <w:b/>
          </w:rPr>
          <w:t>SCTE specifications:</w:t>
        </w:r>
      </w:ins>
    </w:p>
    <w:p w14:paraId="7C5A4945" w14:textId="61A4F18B" w:rsidR="00DD7F65" w:rsidRPr="004075EB" w:rsidRDefault="00DD7F65" w:rsidP="00DD7F65">
      <w:pPr>
        <w:numPr>
          <w:ilvl w:val="1"/>
          <w:numId w:val="1"/>
        </w:numPr>
        <w:spacing w:before="120"/>
        <w:jc w:val="both"/>
        <w:outlineLvl w:val="2"/>
        <w:rPr>
          <w:ins w:id="259" w:author="Gary Sullivan" w:date="2018-05-03T17:00:00Z"/>
          <w:b/>
        </w:rPr>
      </w:pPr>
      <w:ins w:id="260" w:author="Gary Sullivan" w:date="2018-05-03T17:00:00Z">
        <w:r>
          <w:rPr>
            <w:b/>
            <w:bCs/>
          </w:rPr>
          <w:t>ANSI/</w:t>
        </w:r>
        <w:r w:rsidRPr="004075EB">
          <w:rPr>
            <w:b/>
            <w:bCs/>
          </w:rPr>
          <w:t>SCTE 215-1 2015, HEVC Video Constraints for Cable Television Part 1 – Coding</w:t>
        </w:r>
      </w:ins>
      <w:ins w:id="261" w:author="Gary Sullivan" w:date="2018-05-03T17:09:00Z">
        <w:r>
          <w:rPr>
            <w:bCs/>
          </w:rPr>
          <w:t xml:space="preserve">, </w:t>
        </w:r>
      </w:ins>
      <w:ins w:id="262" w:author="Gary Sullivan" w:date="2018-05-03T17:00:00Z">
        <w:r>
          <w:rPr>
            <w:bCs/>
          </w:rPr>
          <w:t>includes support of Main and Main 10 profiles and provisions for operation up to UHD and HFR up to 60 fps for UHD and 120 fps for HD</w:t>
        </w:r>
      </w:ins>
    </w:p>
    <w:p w14:paraId="2EB9D4DA" w14:textId="77777777" w:rsidR="00DD7F65" w:rsidRDefault="00DD7F65" w:rsidP="00DD7F65">
      <w:pPr>
        <w:numPr>
          <w:ilvl w:val="1"/>
          <w:numId w:val="1"/>
        </w:numPr>
        <w:spacing w:before="120"/>
        <w:jc w:val="both"/>
        <w:outlineLvl w:val="2"/>
        <w:rPr>
          <w:ins w:id="263" w:author="Gary Sullivan" w:date="2018-05-03T17:00:00Z"/>
          <w:b/>
        </w:rPr>
      </w:pPr>
      <w:ins w:id="264" w:author="Gary Sullivan" w:date="2018-05-03T17:00:00Z">
        <w:r>
          <w:rPr>
            <w:b/>
          </w:rPr>
          <w:t>ANSI/</w:t>
        </w:r>
        <w:r w:rsidRPr="004075EB">
          <w:rPr>
            <w:b/>
          </w:rPr>
          <w:t>SCTE 215-2 2015, HEVC Video Constraints for Cable Television Part 2</w:t>
        </w:r>
        <w:r>
          <w:rPr>
            <w:b/>
          </w:rPr>
          <w:t xml:space="preserve"> –</w:t>
        </w:r>
        <w:r w:rsidRPr="004075EB">
          <w:rPr>
            <w:b/>
          </w:rPr>
          <w:t xml:space="preserve"> Transport</w:t>
        </w:r>
      </w:ins>
    </w:p>
    <w:p w14:paraId="2A27818B" w14:textId="77777777" w:rsidR="00DD7F65" w:rsidRPr="004075EB" w:rsidRDefault="00DD7F65" w:rsidP="00DD7F65">
      <w:pPr>
        <w:numPr>
          <w:ilvl w:val="1"/>
          <w:numId w:val="1"/>
        </w:numPr>
        <w:spacing w:before="120"/>
        <w:jc w:val="both"/>
        <w:outlineLvl w:val="2"/>
        <w:rPr>
          <w:ins w:id="265" w:author="Gary Sullivan" w:date="2018-05-03T17:00:00Z"/>
          <w:b/>
        </w:rPr>
      </w:pPr>
      <w:ins w:id="266" w:author="Gary Sullivan" w:date="2018-05-03T17:00:00Z">
        <w:r w:rsidRPr="004075EB">
          <w:rPr>
            <w:b/>
          </w:rPr>
          <w:t>SCTE 172 2017, Constraints on AVC and HEVC Structured Video Coding for Digital Program Insertion</w:t>
        </w:r>
      </w:ins>
    </w:p>
    <w:p w14:paraId="7F438942" w14:textId="4157D353" w:rsidR="00EE3940" w:rsidRDefault="00EE3940" w:rsidP="00530B2F">
      <w:pPr>
        <w:numPr>
          <w:ilvl w:val="0"/>
          <w:numId w:val="1"/>
        </w:numPr>
        <w:spacing w:before="120"/>
        <w:jc w:val="both"/>
        <w:outlineLvl w:val="1"/>
      </w:pPr>
      <w:r w:rsidRPr="00F67972">
        <w:rPr>
          <w:b/>
          <w:bCs/>
        </w:rPr>
        <w:t>ARIB B6</w:t>
      </w:r>
      <w:r>
        <w:rPr>
          <w:b/>
          <w:bCs/>
        </w:rPr>
        <w:t>2</w:t>
      </w:r>
      <w:r>
        <w:t xml:space="preserve"> “</w:t>
      </w:r>
      <w:hyperlink r:id="rId17" w:history="1">
        <w:r w:rsidRPr="00EE3940">
          <w:rPr>
            <w:rStyle w:val="Hyperlink"/>
          </w:rPr>
          <w:t>Multimedia Coding Specification for Digital Broadcasting (Second Generation)</w:t>
        </w:r>
      </w:hyperlink>
      <w:r>
        <w:t>” (</w:t>
      </w:r>
      <w:ins w:id="267" w:author="Gary Sullivan" w:date="2018-05-03T17:19:00Z">
        <w:r w:rsidR="00DD7F65">
          <w:t xml:space="preserve">Fascicle 1, </w:t>
        </w:r>
      </w:ins>
      <w:r>
        <w:t>initial release 1.0 July 31, 2014; latest release 1.</w:t>
      </w:r>
      <w:ins w:id="268" w:author="Gary Sullivan" w:date="2018-05-03T17:21:00Z">
        <w:r w:rsidR="00DD7F65">
          <w:t>8</w:t>
        </w:r>
      </w:ins>
      <w:del w:id="269" w:author="Gary Sullivan" w:date="2018-05-03T17:21:00Z">
        <w:r w:rsidDel="00DD7F65">
          <w:delText>2</w:delText>
        </w:r>
      </w:del>
      <w:r>
        <w:t xml:space="preserve"> </w:t>
      </w:r>
      <w:del w:id="270" w:author="Gary Sullivan" w:date="2018-05-03T17:21:00Z">
        <w:r w:rsidDel="00DD7F65">
          <w:delText xml:space="preserve">July </w:delText>
        </w:r>
      </w:del>
      <w:ins w:id="271" w:author="Gary Sullivan" w:date="2018-05-03T17:21:00Z">
        <w:r w:rsidR="00DD7F65">
          <w:t xml:space="preserve">January </w:t>
        </w:r>
      </w:ins>
      <w:del w:id="272" w:author="Gary Sullivan" w:date="2018-05-03T17:21:00Z">
        <w:r w:rsidDel="00DD7F65">
          <w:delText>3</w:delText>
        </w:r>
      </w:del>
      <w:ins w:id="273" w:author="Gary Sullivan" w:date="2018-05-03T17:21:00Z">
        <w:r w:rsidR="00DD7F65">
          <w:t>22</w:t>
        </w:r>
      </w:ins>
      <w:r>
        <w:t>, 201</w:t>
      </w:r>
      <w:ins w:id="274" w:author="Gary Sullivan" w:date="2018-05-03T17:21:00Z">
        <w:r w:rsidR="00DD7F65">
          <w:t>8</w:t>
        </w:r>
      </w:ins>
      <w:del w:id="275" w:author="Gary Sullivan" w:date="2018-05-03T17:21:00Z">
        <w:r w:rsidDel="00DD7F65">
          <w:delText>5</w:delText>
        </w:r>
      </w:del>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6152F1D0" w:rsidR="00E80DBA" w:rsidRDefault="00F8556D" w:rsidP="00506DFA">
      <w:pPr>
        <w:numPr>
          <w:ilvl w:val="1"/>
          <w:numId w:val="1"/>
        </w:numPr>
        <w:spacing w:before="120"/>
        <w:jc w:val="both"/>
      </w:pPr>
      <w:r>
        <w:fldChar w:fldCharType="begin"/>
      </w:r>
      <w:ins w:id="276" w:author="Gary Sullivan" w:date="2018-05-03T17:23:00Z">
        <w:r w:rsidR="00DD7F65">
          <w:instrText>HYPERLINK "https://www.atsc.org/wp-content/uploads/2017/10/A300-2017-ATSC-3-System-Standard-4.pdf"</w:instrText>
        </w:r>
      </w:ins>
      <w:del w:id="277" w:author="Gary Sullivan" w:date="2018-05-03T17:23:00Z">
        <w:r w:rsidDel="00DD7F65">
          <w:delInstrText xml:space="preserve"> HYPERLINK "http://atsc.org/wp-content/uploads/2017/03/A300S31-204r18-ATSC-3-System-Standard.pdf" </w:delInstrText>
        </w:r>
      </w:del>
      <w:r>
        <w:fldChar w:fldCharType="separate"/>
      </w:r>
      <w:r w:rsidR="00E80DBA" w:rsidRPr="00530B2F">
        <w:rPr>
          <w:rStyle w:val="Hyperlink"/>
          <w:b/>
          <w:bCs/>
        </w:rPr>
        <w:t>ATSC A/300</w:t>
      </w:r>
      <w:r>
        <w:rPr>
          <w:rStyle w:val="Hyperlink"/>
          <w:b/>
          <w:bCs/>
        </w:rPr>
        <w:fldChar w:fldCharType="end"/>
      </w:r>
      <w:r w:rsidR="00E80DBA">
        <w:t xml:space="preserve"> (</w:t>
      </w:r>
      <w:del w:id="278" w:author="Gary Sullivan" w:date="2018-05-03T17:22:00Z">
        <w:r w:rsidR="00E80DBA" w:rsidDel="00DD7F65">
          <w:delText xml:space="preserve">candidate </w:delText>
        </w:r>
      </w:del>
      <w:ins w:id="279" w:author="Gary Sullivan" w:date="2018-05-03T17:22:00Z">
        <w:r w:rsidR="00DD7F65">
          <w:t>finaliz</w:t>
        </w:r>
      </w:ins>
      <w:ins w:id="280" w:author="Gary Sullivan" w:date="2018-05-03T17:23:00Z">
        <w:r w:rsidR="00DD7F65">
          <w:t>ed</w:t>
        </w:r>
      </w:ins>
      <w:ins w:id="281" w:author="Gary Sullivan" w:date="2018-05-03T17:22:00Z">
        <w:r w:rsidR="00DD7F65">
          <w:t xml:space="preserve"> </w:t>
        </w:r>
      </w:ins>
      <w:r w:rsidR="00E80DBA">
        <w:t>standard, 1</w:t>
      </w:r>
      <w:ins w:id="282" w:author="Gary Sullivan" w:date="2018-05-03T17:23:00Z">
        <w:r w:rsidR="00DD7F65">
          <w:t>9</w:t>
        </w:r>
      </w:ins>
      <w:del w:id="283" w:author="Gary Sullivan" w:date="2018-05-03T17:23:00Z">
        <w:r w:rsidR="00E80DBA" w:rsidDel="00DD7F65">
          <w:delText>2</w:delText>
        </w:r>
      </w:del>
      <w:r w:rsidR="00E80DBA">
        <w:t xml:space="preserve"> </w:t>
      </w:r>
      <w:del w:id="284" w:author="Gary Sullivan" w:date="2018-05-03T17:23:00Z">
        <w:r w:rsidR="00E80DBA" w:rsidDel="00DD7F65">
          <w:delText xml:space="preserve">April </w:delText>
        </w:r>
      </w:del>
      <w:ins w:id="285" w:author="Gary Sullivan" w:date="2018-05-03T17:23:00Z">
        <w:r w:rsidR="00DD7F65">
          <w:t xml:space="preserve">October </w:t>
        </w:r>
      </w:ins>
      <w:r w:rsidR="00E80DBA">
        <w:t xml:space="preserve">2017) specifies the ATSC 3.0 System, and specifically identifies </w:t>
      </w:r>
      <w:r w:rsidR="00E80DBA" w:rsidRPr="00F12B2F">
        <w:rPr>
          <w:i/>
          <w:iCs/>
        </w:rPr>
        <w:t>only</w:t>
      </w:r>
      <w:r w:rsidR="00E80DBA">
        <w:t xml:space="preserve"> HEVC for video use.</w:t>
      </w:r>
    </w:p>
    <w:p w14:paraId="1810E2DA" w14:textId="4613B086" w:rsidR="006E194F" w:rsidRDefault="007D71FF" w:rsidP="00506DFA">
      <w:pPr>
        <w:numPr>
          <w:ilvl w:val="1"/>
          <w:numId w:val="1"/>
        </w:numPr>
        <w:spacing w:before="120"/>
        <w:jc w:val="both"/>
      </w:pPr>
      <w:hyperlink r:id="rId18"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7C67D719"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19"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57012F00" w14:textId="36B3D2CB" w:rsidR="00EE3940" w:rsidRDefault="00EE3940" w:rsidP="00530B2F">
      <w:pPr>
        <w:numPr>
          <w:ilvl w:val="0"/>
          <w:numId w:val="1"/>
        </w:numPr>
        <w:spacing w:before="120"/>
        <w:jc w:val="both"/>
        <w:outlineLvl w:val="1"/>
      </w:pPr>
      <w:r w:rsidRPr="00F67972">
        <w:rPr>
          <w:b/>
          <w:bCs/>
        </w:rPr>
        <w:t>Digital UK</w:t>
      </w:r>
      <w:r>
        <w:t xml:space="preserve">, </w:t>
      </w:r>
      <w:hyperlink r:id="rId20" w:history="1">
        <w:r w:rsidRPr="00915988">
          <w:rPr>
            <w:rStyle w:val="Hyperlink"/>
            <w:i/>
            <w:iCs/>
          </w:rPr>
          <w:t>Freeview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8E5643">
      <w:pPr>
        <w:numPr>
          <w:ilvl w:val="1"/>
          <w:numId w:val="1"/>
        </w:numPr>
        <w:spacing w:before="120"/>
        <w:jc w:val="both"/>
      </w:pPr>
      <w:r>
        <w:t>v2.2.1 of June 2016 include</w:t>
      </w:r>
      <w:r w:rsidR="00D2041C">
        <w:t>s</w:t>
      </w:r>
      <w:r>
        <w:t xml:space="preserve"> HEVC for HD </w:t>
      </w:r>
      <w:r w:rsidR="00A56AA2">
        <w:t xml:space="preserve">(up to 60 fps, with 8 or </w:t>
      </w:r>
      <w:proofErr w:type="gramStart"/>
      <w:r w:rsidR="00A56AA2">
        <w:t>10 bit</w:t>
      </w:r>
      <w:proofErr w:type="gramEnd"/>
      <w:r w:rsidR="00A56AA2">
        <w:t xml:space="preserve">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8E5643">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(HbbTV)</w:t>
      </w:r>
      <w:r w:rsidR="00A56AA2">
        <w:rPr>
          <w:b/>
          <w:bCs/>
        </w:rPr>
        <w:t xml:space="preserve"> v2.0.1</w:t>
      </w:r>
      <w:r w:rsidR="00A56AA2">
        <w:t xml:space="preserve"> (August 2016) includes HEVC streaming for HD and UHD with 8 </w:t>
      </w:r>
      <w:r w:rsidR="001603AB">
        <w:t>or</w:t>
      </w:r>
      <w:r w:rsidR="00A56AA2">
        <w:t xml:space="preserve"> </w:t>
      </w:r>
      <w:proofErr w:type="gramStart"/>
      <w:r w:rsidR="00A56AA2">
        <w:t>10 bit</w:t>
      </w:r>
      <w:proofErr w:type="gramEnd"/>
      <w:r w:rsidR="00A56AA2">
        <w:t xml:space="preserve"> formats</w:t>
      </w:r>
      <w:r w:rsidR="00AA178F">
        <w:t xml:space="preserve"> (generally similar to ETSI/DVB TS 101 154)</w:t>
      </w:r>
      <w:r w:rsidR="00A56AA2">
        <w:t>.</w:t>
      </w:r>
    </w:p>
    <w:p w14:paraId="2BF8AFF0" w14:textId="52428AF0" w:rsidR="00F249A3" w:rsidRDefault="00813AD4">
      <w:pPr>
        <w:keepNext/>
        <w:numPr>
          <w:ilvl w:val="0"/>
          <w:numId w:val="1"/>
        </w:numPr>
        <w:spacing w:before="120"/>
        <w:jc w:val="both"/>
        <w:outlineLvl w:val="1"/>
        <w:rPr>
          <w:ins w:id="286" w:author="Gary Sullivan" w:date="2017-11-10T09:17:00Z"/>
          <w:b/>
        </w:rPr>
        <w:pPrChange w:id="287" w:author="Gary Sullivan" w:date="2018-05-01T15:59:00Z">
          <w:pPr>
            <w:numPr>
              <w:numId w:val="1"/>
            </w:numPr>
            <w:spacing w:before="120"/>
            <w:ind w:left="360" w:hanging="360"/>
            <w:jc w:val="both"/>
            <w:outlineLvl w:val="1"/>
          </w:pPr>
        </w:pPrChange>
      </w:pPr>
      <w:ins w:id="288" w:author="Gary Sullivan" w:date="2017-11-10T09:57:00Z">
        <w:r>
          <w:rPr>
            <w:b/>
          </w:rPr>
          <w:t xml:space="preserve">NATO and U.S. </w:t>
        </w:r>
      </w:ins>
      <w:ins w:id="289" w:author="Gary Sullivan" w:date="2017-11-10T09:17:00Z">
        <w:r w:rsidR="00F249A3">
          <w:rPr>
            <w:b/>
          </w:rPr>
          <w:t xml:space="preserve">MISB </w:t>
        </w:r>
      </w:ins>
      <w:ins w:id="290" w:author="Gary Sullivan" w:date="2017-11-10T09:25:00Z">
        <w:r w:rsidR="00F249A3">
          <w:rPr>
            <w:b/>
          </w:rPr>
          <w:t xml:space="preserve">military </w:t>
        </w:r>
      </w:ins>
      <w:ins w:id="291" w:author="Gary Sullivan" w:date="2017-11-10T09:17:00Z">
        <w:r w:rsidR="00F249A3">
          <w:rPr>
            <w:b/>
          </w:rPr>
          <w:t>specifications:</w:t>
        </w:r>
      </w:ins>
    </w:p>
    <w:p w14:paraId="6FAD1B44" w14:textId="1A16890D" w:rsidR="00F249A3" w:rsidRDefault="00813AD4">
      <w:pPr>
        <w:numPr>
          <w:ilvl w:val="1"/>
          <w:numId w:val="1"/>
        </w:numPr>
        <w:spacing w:before="120"/>
        <w:jc w:val="both"/>
        <w:rPr>
          <w:ins w:id="292" w:author="Gary Sullivan" w:date="2017-11-10T09:17:00Z"/>
          <w:b/>
        </w:rPr>
        <w:pPrChange w:id="293" w:author="Gary Sullivan" w:date="2017-11-10T09:18:00Z">
          <w:pPr>
            <w:numPr>
              <w:numId w:val="1"/>
            </w:numPr>
            <w:spacing w:before="120"/>
            <w:ind w:left="360" w:hanging="360"/>
            <w:jc w:val="both"/>
            <w:outlineLvl w:val="1"/>
          </w:pPr>
        </w:pPrChange>
      </w:pPr>
      <w:ins w:id="294" w:author="Gary Sullivan" w:date="2017-11-10T09:50:00Z">
        <w:r w:rsidRPr="00006CBD">
          <w:rPr>
            <w:b/>
            <w:rPrChange w:id="295" w:author="Gary Sullivan" w:date="2017-11-12T10:46:00Z">
              <w:rPr/>
            </w:rPrChange>
          </w:rPr>
          <w:t>ST 1101 STANAG 4586 Control of Motion Imagery Payloads</w:t>
        </w:r>
        <w:r>
          <w:t xml:space="preserve"> </w:t>
        </w:r>
      </w:ins>
      <w:ins w:id="296" w:author="Gary Sullivan" w:date="2018-05-03T15:16:00Z">
        <w:r w:rsidR="00176972">
          <w:t xml:space="preserve">(2014) </w:t>
        </w:r>
      </w:ins>
      <w:ins w:id="297" w:author="Gary Sullivan" w:date="2017-11-10T09:20:00Z">
        <w:r w:rsidR="00F249A3">
          <w:t>include</w:t>
        </w:r>
      </w:ins>
      <w:ins w:id="298" w:author="Gary Sullivan" w:date="2017-11-12T10:46:00Z">
        <w:r w:rsidR="00006CBD">
          <w:t>s</w:t>
        </w:r>
      </w:ins>
      <w:ins w:id="299" w:author="Gary Sullivan" w:date="2017-11-10T09:20:00Z">
        <w:r w:rsidR="00F249A3">
          <w:t xml:space="preserve"> HEVC </w:t>
        </w:r>
      </w:ins>
      <w:ins w:id="300" w:author="Gary Sullivan" w:date="2017-11-10T09:21:00Z">
        <w:r w:rsidR="00F249A3">
          <w:t xml:space="preserve">approval </w:t>
        </w:r>
      </w:ins>
      <w:ins w:id="301" w:author="Gary Sullivan" w:date="2017-11-10T09:51:00Z">
        <w:r>
          <w:t>with explicit codepoints for Main and Main 10 profiles and allowance for encoder-specific profile selections</w:t>
        </w:r>
      </w:ins>
      <w:ins w:id="302" w:author="Gary Sullivan" w:date="2017-11-10T10:00:00Z">
        <w:r>
          <w:t xml:space="preserve"> (with provisions for HD and UHD usage)</w:t>
        </w:r>
      </w:ins>
      <w:ins w:id="303" w:author="Gary Sullivan" w:date="2018-05-03T15:17:00Z">
        <w:r w:rsidR="00176972">
          <w:t> </w:t>
        </w:r>
      </w:ins>
      <w:ins w:id="304" w:author="Gary Sullivan" w:date="2017-11-10T10:01:00Z">
        <w:r>
          <w:fldChar w:fldCharType="begin"/>
        </w:r>
        <w:r>
          <w:instrText xml:space="preserve"> REF _Ref498071446 \r \h </w:instrText>
        </w:r>
      </w:ins>
      <w:r>
        <w:fldChar w:fldCharType="separate"/>
      </w:r>
      <w:r w:rsidR="00A70CC5">
        <w:t>[95]</w:t>
      </w:r>
      <w:ins w:id="305" w:author="Gary Sullivan" w:date="2017-11-10T10:01:00Z">
        <w:r>
          <w:fldChar w:fldCharType="end"/>
        </w:r>
      </w:ins>
      <w:ins w:id="306" w:author="Gary Sullivan" w:date="2017-11-10T10:02:00Z">
        <w:r>
          <w:fldChar w:fldCharType="begin"/>
        </w:r>
        <w:r>
          <w:instrText xml:space="preserve"> REF _Ref498071449 \r \h </w:instrText>
        </w:r>
      </w:ins>
      <w:r>
        <w:fldChar w:fldCharType="separate"/>
      </w:r>
      <w:r w:rsidR="00A70CC5">
        <w:t>[96]</w:t>
      </w:r>
      <w:ins w:id="307" w:author="Gary Sullivan" w:date="2017-11-10T10:02:00Z">
        <w:r>
          <w:fldChar w:fldCharType="end"/>
        </w:r>
      </w:ins>
    </w:p>
    <w:p w14:paraId="46C00ED6" w14:textId="78A85D56" w:rsidR="004075EB" w:rsidRPr="004075EB" w:rsidDel="00DD7F65" w:rsidRDefault="004075EB" w:rsidP="004075EB">
      <w:pPr>
        <w:numPr>
          <w:ilvl w:val="0"/>
          <w:numId w:val="1"/>
        </w:numPr>
        <w:spacing w:before="120"/>
        <w:jc w:val="both"/>
        <w:outlineLvl w:val="1"/>
        <w:rPr>
          <w:del w:id="308" w:author="Gary Sullivan" w:date="2018-05-03T17:00:00Z"/>
          <w:b/>
        </w:rPr>
      </w:pPr>
      <w:del w:id="309" w:author="Gary Sullivan" w:date="2018-05-03T17:00:00Z">
        <w:r w:rsidRPr="004075EB" w:rsidDel="00DD7F65">
          <w:rPr>
            <w:b/>
          </w:rPr>
          <w:delText>SCTE specifications:</w:delText>
        </w:r>
      </w:del>
    </w:p>
    <w:p w14:paraId="464A678B" w14:textId="6C8E8596" w:rsidR="004075EB" w:rsidRPr="004075EB" w:rsidDel="00DD7F65" w:rsidRDefault="004075EB" w:rsidP="004075EB">
      <w:pPr>
        <w:numPr>
          <w:ilvl w:val="1"/>
          <w:numId w:val="1"/>
        </w:numPr>
        <w:spacing w:before="120"/>
        <w:jc w:val="both"/>
        <w:outlineLvl w:val="2"/>
        <w:rPr>
          <w:del w:id="310" w:author="Gary Sullivan" w:date="2018-05-03T17:00:00Z"/>
          <w:b/>
        </w:rPr>
      </w:pPr>
      <w:del w:id="311" w:author="Gary Sullivan" w:date="2018-05-03T17:00:00Z">
        <w:r w:rsidRPr="004075EB" w:rsidDel="00DD7F65">
          <w:rPr>
            <w:b/>
            <w:bCs/>
          </w:rPr>
          <w:delText>SCTE 215-1 2015, HEVC Video Constraints for Cable Television Part 1 – Coding</w:delText>
        </w:r>
      </w:del>
    </w:p>
    <w:p w14:paraId="18CE8475" w14:textId="184056E3" w:rsidR="004075EB" w:rsidDel="00DD7F65" w:rsidRDefault="004075EB" w:rsidP="004075EB">
      <w:pPr>
        <w:numPr>
          <w:ilvl w:val="1"/>
          <w:numId w:val="1"/>
        </w:numPr>
        <w:spacing w:before="120"/>
        <w:jc w:val="both"/>
        <w:outlineLvl w:val="2"/>
        <w:rPr>
          <w:del w:id="312" w:author="Gary Sullivan" w:date="2018-05-03T17:00:00Z"/>
          <w:b/>
        </w:rPr>
      </w:pPr>
      <w:del w:id="313" w:author="Gary Sullivan" w:date="2018-05-03T17:00:00Z">
        <w:r w:rsidRPr="004075EB" w:rsidDel="00DD7F65">
          <w:rPr>
            <w:b/>
          </w:rPr>
          <w:delText>SCTE 215-2 2015, HEVC Video Constraints for Cable Television Part 2</w:delText>
        </w:r>
        <w:r w:rsidDel="00DD7F65">
          <w:rPr>
            <w:b/>
          </w:rPr>
          <w:delText xml:space="preserve"> –</w:delText>
        </w:r>
        <w:r w:rsidRPr="004075EB" w:rsidDel="00DD7F65">
          <w:rPr>
            <w:b/>
          </w:rPr>
          <w:delText xml:space="preserve"> Transport</w:delText>
        </w:r>
      </w:del>
    </w:p>
    <w:p w14:paraId="79251A9F" w14:textId="41070613" w:rsidR="004075EB" w:rsidRPr="004075EB" w:rsidDel="00DD7F65" w:rsidRDefault="004075EB" w:rsidP="004075EB">
      <w:pPr>
        <w:numPr>
          <w:ilvl w:val="1"/>
          <w:numId w:val="1"/>
        </w:numPr>
        <w:spacing w:before="120"/>
        <w:jc w:val="both"/>
        <w:outlineLvl w:val="2"/>
        <w:rPr>
          <w:del w:id="314" w:author="Gary Sullivan" w:date="2018-05-03T17:00:00Z"/>
          <w:b/>
        </w:rPr>
      </w:pPr>
      <w:del w:id="315" w:author="Gary Sullivan" w:date="2018-05-03T17:00:00Z">
        <w:r w:rsidRPr="004075EB" w:rsidDel="00DD7F65">
          <w:rPr>
            <w:b/>
          </w:rPr>
          <w:delText>SCTE 172 2017, Constraints on AVC and HEVC Structured Video Coding for Digital Program Insertion</w:delText>
        </w:r>
      </w:del>
    </w:p>
    <w:p w14:paraId="67FE4661" w14:textId="5D0A9F8F" w:rsidR="00FF5545" w:rsidRDefault="00FF5545" w:rsidP="00530B2F">
      <w:pPr>
        <w:numPr>
          <w:ilvl w:val="0"/>
          <w:numId w:val="1"/>
        </w:numPr>
        <w:spacing w:before="120"/>
        <w:jc w:val="both"/>
        <w:outlineLvl w:val="1"/>
      </w:pPr>
      <w:r w:rsidRPr="00F67972">
        <w:rPr>
          <w:b/>
          <w:bCs/>
        </w:rPr>
        <w:t>Ultra HD Forum</w:t>
      </w:r>
      <w:r>
        <w:t xml:space="preserve"> “</w:t>
      </w:r>
      <w:hyperlink r:id="rId21" w:history="1">
        <w:r w:rsidRPr="004B3996">
          <w:rPr>
            <w:rStyle w:val="Hyperlink"/>
          </w:rPr>
          <w:t>UHD Phase A Content Parameters</w:t>
        </w:r>
      </w:hyperlink>
      <w:r>
        <w:t>” (initial release 1.1 released to the public July 2016, latest release 1.</w:t>
      </w:r>
      <w:ins w:id="316" w:author="Gary Sullivan" w:date="2018-05-03T17:25:00Z">
        <w:r w:rsidR="00DD7F65">
          <w:t>4</w:t>
        </w:r>
      </w:ins>
      <w:del w:id="317" w:author="Gary Sullivan" w:date="2018-05-03T17:25:00Z">
        <w:r w:rsidDel="00DD7F65">
          <w:delText>3</w:delText>
        </w:r>
      </w:del>
      <w:r>
        <w:t xml:space="preserve"> </w:t>
      </w:r>
      <w:del w:id="318" w:author="Gary Sullivan" w:date="2018-05-03T17:25:00Z">
        <w:r w:rsidDel="00DD7F65">
          <w:delText xml:space="preserve">April </w:delText>
        </w:r>
      </w:del>
      <w:ins w:id="319" w:author="Gary Sullivan" w:date="2018-05-03T17:25:00Z">
        <w:r w:rsidR="00DD7F65">
          <w:t xml:space="preserve">September </w:t>
        </w:r>
      </w:ins>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73EFBF0B" w:rsidR="00694ACB" w:rsidRDefault="00694ACB" w:rsidP="00933863">
      <w:pPr>
        <w:keepLines/>
        <w:spacing w:before="240"/>
        <w:jc w:val="both"/>
      </w:pPr>
      <w:r>
        <w:t xml:space="preserve">This document was prepared with the assistance of several people, including Simao Campos (ITU), </w:t>
      </w:r>
      <w:r w:rsidRPr="00694ACB">
        <w:t xml:space="preserve">Thierry Fautier </w:t>
      </w:r>
      <w:r>
        <w:t xml:space="preserve">(Harmonic), Chad Fogg (MovieLabs), Walt Husak (Dolby), </w:t>
      </w:r>
      <w:ins w:id="320" w:author="Gary Sullivan" w:date="2018-07-08T07:17:00Z">
        <w:r w:rsidR="00744982">
          <w:t xml:space="preserve">Myra Moore (DTC Reports), </w:t>
        </w:r>
      </w:ins>
      <w:r>
        <w:t xml:space="preserve">Marta Mrak (BBC), 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 xml:space="preserve">Qualcomm),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4F315227" w:rsidR="00761BFB" w:rsidRDefault="00761BFB" w:rsidP="008E5643">
      <w:pPr>
        <w:numPr>
          <w:ilvl w:val="0"/>
          <w:numId w:val="3"/>
        </w:numPr>
        <w:spacing w:before="120"/>
        <w:jc w:val="both"/>
      </w:pPr>
      <w:bookmarkStart w:id="321" w:name="_Ref483035726"/>
      <w:r>
        <w:t xml:space="preserve">ITU-T and ISO/IEC, </w:t>
      </w:r>
      <w:hyperlink r:id="rId22"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321"/>
    </w:p>
    <w:p w14:paraId="1405ABB9" w14:textId="53CEB7AE" w:rsidR="009221B0" w:rsidRDefault="009221B0" w:rsidP="008E5643">
      <w:pPr>
        <w:numPr>
          <w:ilvl w:val="0"/>
          <w:numId w:val="3"/>
        </w:numPr>
        <w:spacing w:before="120"/>
        <w:jc w:val="both"/>
      </w:pPr>
      <w:bookmarkStart w:id="322" w:name="_Ref483129062"/>
      <w:r w:rsidRPr="009221B0">
        <w:t>G. J. Sullivan, J.-R. Ohm, W.-J. Han, and T. Wiegand, “</w:t>
      </w:r>
      <w:hyperlink r:id="rId23"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322"/>
    </w:p>
    <w:p w14:paraId="59CADDEF" w14:textId="65781148" w:rsidR="009221B0" w:rsidRDefault="009221B0" w:rsidP="008E5643">
      <w:pPr>
        <w:numPr>
          <w:ilvl w:val="0"/>
          <w:numId w:val="3"/>
        </w:numPr>
        <w:spacing w:before="120"/>
        <w:jc w:val="both"/>
      </w:pPr>
      <w:bookmarkStart w:id="323"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323"/>
    </w:p>
    <w:p w14:paraId="4A3BD7F7" w14:textId="35F2355C" w:rsidR="009221B0" w:rsidRDefault="009221B0" w:rsidP="008E5643">
      <w:pPr>
        <w:numPr>
          <w:ilvl w:val="0"/>
          <w:numId w:val="3"/>
        </w:numPr>
        <w:spacing w:before="120"/>
        <w:jc w:val="both"/>
      </w:pPr>
      <w:bookmarkStart w:id="324" w:name="_Ref483129038"/>
      <w:r w:rsidRPr="009221B0">
        <w:t xml:space="preserve">J.-R. Ohm, G. J. Sullivan, H. Schwarz, T. K. Tan, and T. Wiegand, “Comparison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324"/>
    </w:p>
    <w:p w14:paraId="1C8FF28B" w14:textId="78850337" w:rsidR="009221B0" w:rsidRDefault="009221B0" w:rsidP="008E5643">
      <w:pPr>
        <w:numPr>
          <w:ilvl w:val="0"/>
          <w:numId w:val="3"/>
        </w:numPr>
        <w:spacing w:before="120"/>
        <w:jc w:val="both"/>
      </w:pPr>
      <w:bookmarkStart w:id="325" w:name="_Ref483128370"/>
      <w:r w:rsidRPr="009221B0">
        <w:t>T. K. Tan, R. Weerakkody, M. Mrak, N. Ramzan, V. Baroncini, J.-R. Ohm, and G. J. Sullivan, “</w:t>
      </w:r>
      <w:hyperlink r:id="rId24"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325"/>
    </w:p>
    <w:p w14:paraId="6E58F6A5" w14:textId="730A7563" w:rsidR="00EF2D1C" w:rsidRDefault="001412E5" w:rsidP="008E5643">
      <w:pPr>
        <w:numPr>
          <w:ilvl w:val="0"/>
          <w:numId w:val="3"/>
        </w:numPr>
        <w:spacing w:before="120"/>
        <w:jc w:val="both"/>
        <w:rPr>
          <w:ins w:id="326" w:author="Gary Sullivan" w:date="2018-05-03T15:41:00Z"/>
        </w:rPr>
      </w:pPr>
      <w:bookmarkStart w:id="327" w:name="_Ref483037491"/>
      <w:r>
        <w:t xml:space="preserve">Cisco Systems, </w:t>
      </w:r>
      <w:r w:rsidR="00EF2D1C">
        <w:t>“</w:t>
      </w:r>
      <w:hyperlink r:id="rId25"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Methodology 201</w:t>
        </w:r>
        <w:r w:rsidR="0020190E">
          <w:rPr>
            <w:rStyle w:val="Hyperlink"/>
          </w:rPr>
          <w:t>6</w:t>
        </w:r>
        <w:r w:rsidR="00EF2D1C" w:rsidRPr="00EF2D1C">
          <w:rPr>
            <w:rStyle w:val="Hyperlink"/>
          </w:rPr>
          <w:t>–2020</w:t>
        </w:r>
      </w:hyperlink>
      <w:r w:rsidR="00EF2D1C">
        <w:t xml:space="preserve">”, Cisco Systems White Paper, June </w:t>
      </w:r>
      <w:r w:rsidR="0020190E">
        <w:t>7</w:t>
      </w:r>
      <w:r w:rsidR="00EF2D1C">
        <w:t>, 201</w:t>
      </w:r>
      <w:r w:rsidR="0020190E">
        <w:t>7</w:t>
      </w:r>
      <w:r w:rsidR="00EF2D1C">
        <w:t>.</w:t>
      </w:r>
      <w:bookmarkEnd w:id="327"/>
    </w:p>
    <w:p w14:paraId="215ACAA8" w14:textId="54F7FF28" w:rsidR="00176972" w:rsidRDefault="00176972" w:rsidP="00176972">
      <w:pPr>
        <w:numPr>
          <w:ilvl w:val="0"/>
          <w:numId w:val="3"/>
        </w:numPr>
        <w:spacing w:before="120"/>
        <w:jc w:val="both"/>
        <w:rPr>
          <w:ins w:id="328" w:author="Gary Sullivan" w:date="2018-05-01T16:12:00Z"/>
        </w:rPr>
      </w:pPr>
      <w:bookmarkStart w:id="329" w:name="_Ref513125504"/>
      <w:ins w:id="330" w:author="Gary Sullivan" w:date="2018-05-03T15:41:00Z">
        <w:r>
          <w:t>Sui, Jin, “</w:t>
        </w:r>
        <w:r>
          <w:fldChar w:fldCharType="begin"/>
        </w:r>
        <w:r>
          <w:instrText xml:space="preserve"> HYPERLINK "http://www.dtcreports.com/weeklyriff/2016/03/20/hevc-products-forecast-overview/" </w:instrText>
        </w:r>
      </w:ins>
      <w:ins w:id="331" w:author="Gary Sullivan" w:date="2018-05-03T15:41:00Z">
        <w:r>
          <w:fldChar w:fldCharType="separate"/>
        </w:r>
        <w:r w:rsidRPr="00176972">
          <w:rPr>
            <w:rStyle w:val="Hyperlink"/>
          </w:rPr>
          <w:t>HEVC Products Forecast Overview</w:t>
        </w:r>
        <w:r>
          <w:fldChar w:fldCharType="end"/>
        </w:r>
        <w:r>
          <w:t xml:space="preserve">”, </w:t>
        </w:r>
      </w:ins>
      <w:ins w:id="332" w:author="Gary Sullivan" w:date="2018-05-03T15:42:00Z">
        <w:r>
          <w:t xml:space="preserve">Digital Tech Consulting, Inc., March </w:t>
        </w:r>
      </w:ins>
      <w:ins w:id="333" w:author="Gary Sullivan" w:date="2018-05-03T17:45:00Z">
        <w:r w:rsidR="00DD7F65">
          <w:t xml:space="preserve">20, </w:t>
        </w:r>
      </w:ins>
      <w:ins w:id="334" w:author="Gary Sullivan" w:date="2018-05-03T15:42:00Z">
        <w:r>
          <w:t>2016.</w:t>
        </w:r>
      </w:ins>
      <w:bookmarkEnd w:id="329"/>
    </w:p>
    <w:p w14:paraId="7961DDFA" w14:textId="264F07FF" w:rsidR="00D5435B" w:rsidRDefault="00B71FA7" w:rsidP="00266BC5">
      <w:pPr>
        <w:numPr>
          <w:ilvl w:val="0"/>
          <w:numId w:val="3"/>
        </w:numPr>
        <w:spacing w:before="120"/>
        <w:jc w:val="both"/>
        <w:rPr>
          <w:ins w:id="335" w:author="Gary Sullivan" w:date="2018-05-01T16:52:00Z"/>
        </w:rPr>
      </w:pPr>
      <w:bookmarkStart w:id="336" w:name="_Ref512954688"/>
      <w:ins w:id="337" w:author="Gary Sullivan" w:date="2018-05-01T16:13:00Z">
        <w:r>
          <w:t>Bitmovin,</w:t>
        </w:r>
      </w:ins>
      <w:ins w:id="338" w:author="Gary Sullivan" w:date="2018-05-01T16:12:00Z">
        <w:r>
          <w:t xml:space="preserve"> “</w:t>
        </w:r>
        <w:r>
          <w:fldChar w:fldCharType="begin"/>
        </w:r>
        <w:r>
          <w:instrText xml:space="preserve"> HYPERLINK "https://bitmovin.com/video-dev-report/" </w:instrText>
        </w:r>
      </w:ins>
      <w:ins w:id="339" w:author="Gary Sullivan" w:date="2018-05-01T16:12:00Z">
        <w:r>
          <w:fldChar w:fldCharType="separate"/>
        </w:r>
        <w:r w:rsidRPr="00B71FA7">
          <w:rPr>
            <w:rStyle w:val="Hyperlink"/>
          </w:rPr>
          <w:t>2017 Video Developer Report</w:t>
        </w:r>
        <w:r>
          <w:fldChar w:fldCharType="end"/>
        </w:r>
        <w:r>
          <w:t>”</w:t>
        </w:r>
      </w:ins>
      <w:ins w:id="340" w:author="Gary Sullivan" w:date="2018-05-01T16:13:00Z">
        <w:r>
          <w:t xml:space="preserve">, </w:t>
        </w:r>
      </w:ins>
      <w:ins w:id="341" w:author="Gary Sullivan" w:date="2018-05-01T16:15:00Z">
        <w:r w:rsidR="00D5435B">
          <w:t>September</w:t>
        </w:r>
      </w:ins>
      <w:ins w:id="342" w:author="Gary Sullivan" w:date="2018-05-01T16:14:00Z">
        <w:r>
          <w:t xml:space="preserve"> 2017.</w:t>
        </w:r>
      </w:ins>
      <w:bookmarkEnd w:id="336"/>
    </w:p>
    <w:p w14:paraId="100BBF20" w14:textId="5478697A" w:rsidR="00FD2973" w:rsidRDefault="00FD2973" w:rsidP="00FD2973">
      <w:pPr>
        <w:numPr>
          <w:ilvl w:val="0"/>
          <w:numId w:val="3"/>
        </w:numPr>
        <w:spacing w:before="120"/>
        <w:jc w:val="both"/>
        <w:rPr>
          <w:ins w:id="343" w:author="Gary Sullivan" w:date="2018-05-01T17:31:00Z"/>
        </w:rPr>
      </w:pPr>
      <w:bookmarkStart w:id="344" w:name="_Ref512957042"/>
      <w:ins w:id="345" w:author="Gary Sullivan" w:date="2018-05-01T16:53:00Z">
        <w:r>
          <w:t xml:space="preserve">Ozer, Jan, </w:t>
        </w:r>
      </w:ins>
      <w:ins w:id="346" w:author="Gary Sullivan" w:date="2018-05-01T16:52:00Z">
        <w:r>
          <w:t>“</w:t>
        </w:r>
      </w:ins>
      <w:ins w:id="347" w:author="Gary Sullivan" w:date="2018-05-01T16:54:00Z">
        <w:r>
          <w:fldChar w:fldCharType="begin"/>
        </w:r>
        <w:r>
          <w:instrText xml:space="preserve"> HYPERLINK "http://www.streamingmedia.com/Research/7694-The-Impact-of-Apple's-HEVC-Adoption-A-Survey-Based-Report.htm" </w:instrText>
        </w:r>
      </w:ins>
      <w:ins w:id="348" w:author="Gary Sullivan" w:date="2018-05-01T16:54:00Z">
        <w:r>
          <w:fldChar w:fldCharType="separate"/>
        </w:r>
        <w:r w:rsidRPr="00FD2973">
          <w:rPr>
            <w:rStyle w:val="Hyperlink"/>
          </w:rPr>
          <w:t>The Impact of Apple's HEVC Adoption: A Survey-Based Report</w:t>
        </w:r>
        <w:r>
          <w:fldChar w:fldCharType="end"/>
        </w:r>
      </w:ins>
      <w:ins w:id="349" w:author="Gary Sullivan" w:date="2018-05-01T16:52:00Z">
        <w:r>
          <w:t xml:space="preserve">”, </w:t>
        </w:r>
      </w:ins>
      <w:ins w:id="350" w:author="Gary Sullivan" w:date="2018-05-01T16:53:00Z">
        <w:r>
          <w:t xml:space="preserve">Unisphere Research and </w:t>
        </w:r>
        <w:r>
          <w:rPr>
            <w:i/>
          </w:rPr>
          <w:t>Streaming Media</w:t>
        </w:r>
      </w:ins>
      <w:ins w:id="351" w:author="Gary Sullivan" w:date="2018-05-01T17:03:00Z">
        <w:r w:rsidR="000D1D6E">
          <w:t xml:space="preserve"> (sponsored by Harmonic),</w:t>
        </w:r>
      </w:ins>
      <w:ins w:id="352" w:author="Gary Sullivan" w:date="2018-05-01T16:53:00Z">
        <w:r>
          <w:t xml:space="preserve"> January 2018.</w:t>
        </w:r>
      </w:ins>
      <w:bookmarkEnd w:id="344"/>
    </w:p>
    <w:p w14:paraId="4FE4D2E3" w14:textId="7E1987C5" w:rsidR="00BC321F" w:rsidRDefault="00BC321F" w:rsidP="00FD2973">
      <w:pPr>
        <w:numPr>
          <w:ilvl w:val="0"/>
          <w:numId w:val="3"/>
        </w:numPr>
        <w:spacing w:before="120"/>
        <w:jc w:val="both"/>
        <w:rPr>
          <w:ins w:id="353" w:author="Gary Sullivan" w:date="2018-07-08T07:28:00Z"/>
        </w:rPr>
      </w:pPr>
      <w:bookmarkStart w:id="354" w:name="_Ref512959358"/>
      <w:ins w:id="355" w:author="Gary Sullivan" w:date="2018-05-01T17:31:00Z">
        <w:r>
          <w:t>Fautier, Thierry, “</w:t>
        </w:r>
      </w:ins>
      <w:ins w:id="356" w:author="Gary Sullivan" w:date="2018-05-01T17:33:00Z">
        <w:r>
          <w:fldChar w:fldCharType="begin"/>
        </w:r>
        <w:r>
          <w:instrText xml:space="preserve"> HYPERLINK "http://www.streamingmedia.com/Articles/ReadArticle.aspx?ArticleID=124245" </w:instrText>
        </w:r>
      </w:ins>
      <w:ins w:id="357" w:author="Gary Sullivan" w:date="2018-05-01T17:33:00Z">
        <w:r>
          <w:fldChar w:fldCharType="separate"/>
        </w:r>
        <w:r w:rsidRPr="00BC321F">
          <w:rPr>
            <w:rStyle w:val="Hyperlink"/>
          </w:rPr>
          <w:t>Commentary: HEVC and AV1 – A Behind-the-Scenes Look at the Video Codec Race</w:t>
        </w:r>
        <w:r>
          <w:fldChar w:fldCharType="end"/>
        </w:r>
      </w:ins>
      <w:ins w:id="358" w:author="Gary Sullivan" w:date="2018-05-01T17:31:00Z">
        <w:r>
          <w:t>”</w:t>
        </w:r>
      </w:ins>
      <w:ins w:id="359" w:author="Gary Sullivan" w:date="2018-05-01T17:32:00Z">
        <w:r>
          <w:t xml:space="preserve">, </w:t>
        </w:r>
        <w:r>
          <w:rPr>
            <w:i/>
          </w:rPr>
          <w:t>Streaming Media</w:t>
        </w:r>
        <w:r>
          <w:t>, April 5, 2018.</w:t>
        </w:r>
      </w:ins>
      <w:bookmarkEnd w:id="354"/>
    </w:p>
    <w:p w14:paraId="45E44CFE" w14:textId="54BA012D" w:rsidR="00744982" w:rsidRDefault="00744982" w:rsidP="00FD2973">
      <w:pPr>
        <w:numPr>
          <w:ilvl w:val="0"/>
          <w:numId w:val="3"/>
        </w:numPr>
        <w:spacing w:before="120"/>
        <w:jc w:val="both"/>
        <w:rPr>
          <w:ins w:id="360" w:author="Gary Sullivan" w:date="2018-07-08T06:55:00Z"/>
        </w:rPr>
      </w:pPr>
      <w:bookmarkStart w:id="361" w:name="_Ref518798311"/>
      <w:ins w:id="362" w:author="Gary Sullivan" w:date="2018-07-08T07:28:00Z">
        <w:r>
          <w:t>“</w:t>
        </w:r>
      </w:ins>
      <w:ins w:id="363" w:author="Gary Sullivan" w:date="2018-07-08T07:29:00Z">
        <w:r>
          <w:fldChar w:fldCharType="begin"/>
        </w:r>
        <w:r>
          <w:instrText xml:space="preserve"> HYPERLINK "http://www.streamingmedia.com/Articles/ReadArticle.aspx?ArticleID=125993" </w:instrText>
        </w:r>
      </w:ins>
      <w:ins w:id="364" w:author="Gary Sullivan" w:date="2018-07-08T07:29:00Z">
        <w:r>
          <w:fldChar w:fldCharType="separate"/>
        </w:r>
        <w:r w:rsidRPr="00744982">
          <w:rPr>
            <w:rStyle w:val="Hyperlink"/>
          </w:rPr>
          <w:t>HEVC is Streaming into AVC Workflows: Survey Report</w:t>
        </w:r>
        <w:r>
          <w:fldChar w:fldCharType="end"/>
        </w:r>
      </w:ins>
      <w:ins w:id="365" w:author="Gary Sullivan" w:date="2018-07-08T07:28:00Z">
        <w:r>
          <w:t xml:space="preserve">”, </w:t>
        </w:r>
        <w:r>
          <w:rPr>
            <w:i/>
          </w:rPr>
          <w:t>Streaming Media</w:t>
        </w:r>
        <w:r>
          <w:t>, June 28</w:t>
        </w:r>
      </w:ins>
      <w:ins w:id="366" w:author="Gary Sullivan" w:date="2018-07-08T07:29:00Z">
        <w:r>
          <w:t xml:space="preserve">, </w:t>
        </w:r>
      </w:ins>
      <w:ins w:id="367" w:author="Gary Sullivan" w:date="2018-07-08T07:28:00Z">
        <w:r>
          <w:t>2018.</w:t>
        </w:r>
      </w:ins>
      <w:bookmarkEnd w:id="361"/>
    </w:p>
    <w:p w14:paraId="1FAA1B41" w14:textId="2FBF8E9F" w:rsidR="00744982" w:rsidRDefault="00744982" w:rsidP="00FD2973">
      <w:pPr>
        <w:numPr>
          <w:ilvl w:val="0"/>
          <w:numId w:val="3"/>
        </w:numPr>
        <w:spacing w:before="120"/>
        <w:jc w:val="both"/>
        <w:rPr>
          <w:ins w:id="368" w:author="Gary Sullivan" w:date="2018-07-08T08:01:00Z"/>
        </w:rPr>
      </w:pPr>
      <w:bookmarkStart w:id="369" w:name="_Ref518796510"/>
      <w:ins w:id="370" w:author="Gary Sullivan" w:date="2018-07-08T06:55:00Z">
        <w:r>
          <w:t>Siglin, Timothy, “</w:t>
        </w:r>
      </w:ins>
      <w:ins w:id="371" w:author="Gary Sullivan" w:date="2018-07-08T07:28:00Z">
        <w:r>
          <w:fldChar w:fldCharType="begin"/>
        </w:r>
        <w:r>
          <w:instrText xml:space="preserve"> HYPERLINK "http://go.beamr.com/HEVC-industry-Insights" </w:instrText>
        </w:r>
      </w:ins>
      <w:ins w:id="372" w:author="Gary Sullivan" w:date="2018-07-08T07:28:00Z">
        <w:r>
          <w:fldChar w:fldCharType="separate"/>
        </w:r>
        <w:r w:rsidRPr="00744982">
          <w:rPr>
            <w:rStyle w:val="Hyperlink"/>
          </w:rPr>
          <w:t>Real-World HEVC Insights: Adoption, Implications, and Workflows</w:t>
        </w:r>
        <w:r>
          <w:fldChar w:fldCharType="end"/>
        </w:r>
      </w:ins>
      <w:ins w:id="373" w:author="Gary Sullivan" w:date="2018-07-08T06:56:00Z">
        <w:r>
          <w:t xml:space="preserve">”, </w:t>
        </w:r>
      </w:ins>
      <w:ins w:id="374" w:author="Gary Sullivan" w:date="2018-07-08T06:57:00Z">
        <w:r>
          <w:t xml:space="preserve">Unisphere Research </w:t>
        </w:r>
      </w:ins>
      <w:ins w:id="375" w:author="Gary Sullivan" w:date="2018-07-08T07:01:00Z">
        <w:r>
          <w:t>and</w:t>
        </w:r>
      </w:ins>
      <w:ins w:id="376" w:author="Gary Sullivan" w:date="2018-07-08T06:57:00Z">
        <w:r>
          <w:t xml:space="preserve"> </w:t>
        </w:r>
        <w:r>
          <w:rPr>
            <w:i/>
          </w:rPr>
          <w:t>Streaming Media</w:t>
        </w:r>
        <w:r>
          <w:t xml:space="preserve"> </w:t>
        </w:r>
      </w:ins>
      <w:ins w:id="377" w:author="Gary Sullivan" w:date="2018-07-08T07:01:00Z">
        <w:r>
          <w:t>(</w:t>
        </w:r>
      </w:ins>
      <w:ins w:id="378" w:author="Gary Sullivan" w:date="2018-07-08T06:57:00Z">
        <w:r>
          <w:t>sponsored by Be</w:t>
        </w:r>
      </w:ins>
      <w:ins w:id="379" w:author="Gary Sullivan" w:date="2018-07-08T06:58:00Z">
        <w:r>
          <w:t>amr</w:t>
        </w:r>
      </w:ins>
      <w:ins w:id="380" w:author="Gary Sullivan" w:date="2018-07-08T07:07:00Z">
        <w:r>
          <w:t xml:space="preserve"> and Help Me Stream</w:t>
        </w:r>
      </w:ins>
      <w:ins w:id="381" w:author="Gary Sullivan" w:date="2018-07-08T07:01:00Z">
        <w:r>
          <w:t>)</w:t>
        </w:r>
      </w:ins>
      <w:ins w:id="382" w:author="Gary Sullivan" w:date="2018-07-08T06:58:00Z">
        <w:r>
          <w:t>, June 2018.</w:t>
        </w:r>
      </w:ins>
      <w:bookmarkEnd w:id="369"/>
    </w:p>
    <w:p w14:paraId="4EC658EB" w14:textId="6569CDD1" w:rsidR="00475F2D" w:rsidRDefault="00475F2D" w:rsidP="00FD2973">
      <w:pPr>
        <w:numPr>
          <w:ilvl w:val="0"/>
          <w:numId w:val="3"/>
        </w:numPr>
        <w:spacing w:before="120"/>
        <w:jc w:val="both"/>
        <w:rPr>
          <w:ins w:id="383" w:author="Gary Sullivan" w:date="2018-07-08T08:06:00Z"/>
        </w:rPr>
      </w:pPr>
      <w:bookmarkStart w:id="384" w:name="_Ref518800344"/>
      <w:ins w:id="385" w:author="Gary Sullivan" w:date="2018-07-08T08:02:00Z">
        <w:r>
          <w:t>“</w:t>
        </w:r>
        <w:r>
          <w:fldChar w:fldCharType="begin"/>
        </w:r>
        <w:r>
          <w:instrText xml:space="preserve"> HYPERLINK "https://www.a516digital.com/2018/06/dutch-next-to-upgrade-digital.html" </w:instrText>
        </w:r>
      </w:ins>
      <w:ins w:id="386" w:author="Gary Sullivan" w:date="2018-07-08T08:02:00Z">
        <w:r>
          <w:fldChar w:fldCharType="separate"/>
        </w:r>
        <w:r w:rsidRPr="00475F2D">
          <w:rPr>
            <w:rStyle w:val="Hyperlink"/>
          </w:rPr>
          <w:t>Dutch Next to Upgrade Digital Terrestrial TV</w:t>
        </w:r>
        <w:r>
          <w:fldChar w:fldCharType="end"/>
        </w:r>
        <w:r>
          <w:t xml:space="preserve">”, </w:t>
        </w:r>
        <w:r>
          <w:rPr>
            <w:i/>
          </w:rPr>
          <w:t>A516digital</w:t>
        </w:r>
        <w:r>
          <w:t>, June 25, 2018.</w:t>
        </w:r>
      </w:ins>
      <w:bookmarkEnd w:id="384"/>
    </w:p>
    <w:p w14:paraId="4B003B8C" w14:textId="61E2E303" w:rsidR="00475F2D" w:rsidRDefault="00475F2D" w:rsidP="00475F2D">
      <w:pPr>
        <w:numPr>
          <w:ilvl w:val="0"/>
          <w:numId w:val="3"/>
        </w:numPr>
        <w:spacing w:before="120"/>
        <w:jc w:val="both"/>
      </w:pPr>
      <w:bookmarkStart w:id="387" w:name="_Ref518800556"/>
      <w:ins w:id="388" w:author="Gary Sullivan" w:date="2018-07-08T08:06:00Z">
        <w:r>
          <w:t>Dziadul, Chris, “</w:t>
        </w:r>
        <w:r>
          <w:fldChar w:fldCharType="begin"/>
        </w:r>
        <w:r>
          <w:instrText xml:space="preserve"> HYPERLINK "https://www.broadbandtvnews.com/2017/09/19/hevc-first-for-telekom-austria/" </w:instrText>
        </w:r>
      </w:ins>
      <w:ins w:id="389" w:author="Gary Sullivan" w:date="2018-07-08T08:06:00Z">
        <w:r>
          <w:fldChar w:fldCharType="separate"/>
        </w:r>
        <w:r w:rsidRPr="00475F2D">
          <w:rPr>
            <w:rStyle w:val="Hyperlink"/>
          </w:rPr>
          <w:t>HEVC First for Telekom Austria</w:t>
        </w:r>
        <w:r>
          <w:fldChar w:fldCharType="end"/>
        </w:r>
        <w:r>
          <w:t xml:space="preserve">”, </w:t>
        </w:r>
        <w:r w:rsidRPr="00475F2D">
          <w:rPr>
            <w:i/>
          </w:rPr>
          <w:t>Broadband TV News</w:t>
        </w:r>
        <w:r>
          <w:t>, September 19, 2017.</w:t>
        </w:r>
      </w:ins>
      <w:bookmarkEnd w:id="387"/>
    </w:p>
    <w:p w14:paraId="06F1C1A7" w14:textId="7B982503" w:rsidR="00980A8A" w:rsidRDefault="00980A8A" w:rsidP="008E5643">
      <w:pPr>
        <w:numPr>
          <w:ilvl w:val="0"/>
          <w:numId w:val="3"/>
        </w:numPr>
        <w:spacing w:before="120"/>
        <w:jc w:val="both"/>
      </w:pPr>
      <w:r>
        <w:t>AWS Elemental, “</w:t>
      </w:r>
      <w:hyperlink r:id="rId26" w:history="1">
        <w:r w:rsidRPr="00DF247B">
          <w:rPr>
            <w:rStyle w:val="Hyperlink"/>
          </w:rPr>
          <w:t>Elemental Powers 4K Video-on-Demand Service in Brazil</w:t>
        </w:r>
      </w:hyperlink>
      <w:r>
        <w:t>”, February 20, 2017.</w:t>
      </w:r>
      <w:bookmarkStart w:id="390" w:name="_Ref483314723"/>
    </w:p>
    <w:p w14:paraId="1DF37D45" w14:textId="608AB082" w:rsidR="008E5643" w:rsidRDefault="008E5643" w:rsidP="008E5643">
      <w:pPr>
        <w:numPr>
          <w:ilvl w:val="0"/>
          <w:numId w:val="3"/>
        </w:numPr>
        <w:spacing w:before="120"/>
        <w:jc w:val="both"/>
      </w:pPr>
      <w:bookmarkStart w:id="391" w:name="_Ref483735651"/>
      <w:r>
        <w:t>Jukic, Stephan, “</w:t>
      </w:r>
      <w:hyperlink r:id="rId27"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391"/>
    </w:p>
    <w:p w14:paraId="7E756B2A" w14:textId="43A24B49" w:rsidR="001C54FA" w:rsidRDefault="001C54FA" w:rsidP="008E5643">
      <w:pPr>
        <w:numPr>
          <w:ilvl w:val="0"/>
          <w:numId w:val="3"/>
        </w:numPr>
        <w:spacing w:before="120"/>
        <w:jc w:val="both"/>
      </w:pPr>
      <w:bookmarkStart w:id="392" w:name="_Ref483583910"/>
      <w:r>
        <w:t>Baumgartner, Jeff, “</w:t>
      </w:r>
      <w:hyperlink r:id="rId28" w:history="1">
        <w:r w:rsidRPr="001C54FA">
          <w:rPr>
            <w:rStyle w:val="Hyperlink"/>
          </w:rPr>
          <w:t>Broadcom Chips In For Android TV-Based 4K Box</w:t>
        </w:r>
      </w:hyperlink>
      <w:r>
        <w:t xml:space="preserve">”, </w:t>
      </w:r>
      <w:r>
        <w:rPr>
          <w:i/>
          <w:iCs/>
        </w:rPr>
        <w:t>Multichannel News</w:t>
      </w:r>
      <w:r>
        <w:t>, March 11, 2015.</w:t>
      </w:r>
      <w:bookmarkEnd w:id="392"/>
    </w:p>
    <w:p w14:paraId="736E5F3C" w14:textId="442F041D" w:rsidR="001837B3" w:rsidRDefault="001C54FA" w:rsidP="00B82AFA">
      <w:pPr>
        <w:numPr>
          <w:ilvl w:val="0"/>
          <w:numId w:val="3"/>
        </w:numPr>
        <w:spacing w:before="120"/>
        <w:jc w:val="both"/>
      </w:pPr>
      <w:bookmarkStart w:id="393" w:name="_Ref483583912"/>
      <w:r>
        <w:t>Paoli-Lebailly, Pascale, “</w:t>
      </w:r>
      <w:hyperlink r:id="rId29" w:history="1">
        <w:r w:rsidRPr="001C54FA">
          <w:rPr>
            <w:rStyle w:val="Hyperlink"/>
          </w:rPr>
          <w:t>Free launches 4K mini box</w:t>
        </w:r>
      </w:hyperlink>
      <w:r>
        <w:t xml:space="preserve">”, </w:t>
      </w:r>
      <w:r>
        <w:rPr>
          <w:i/>
          <w:iCs/>
        </w:rPr>
        <w:t>Advanced Television</w:t>
      </w:r>
      <w:r>
        <w:t>, March 10, 2015.</w:t>
      </w:r>
      <w:bookmarkEnd w:id="393"/>
    </w:p>
    <w:p w14:paraId="63E76436" w14:textId="41579555" w:rsidR="004F6144" w:rsidRDefault="001412E5" w:rsidP="008E5643">
      <w:pPr>
        <w:numPr>
          <w:ilvl w:val="0"/>
          <w:numId w:val="3"/>
        </w:numPr>
        <w:spacing w:before="120"/>
        <w:jc w:val="both"/>
        <w:rPr>
          <w:ins w:id="394" w:author="Gary Sullivan" w:date="2018-07-08T11:51:00Z"/>
        </w:rPr>
      </w:pPr>
      <w:bookmarkStart w:id="395" w:name="_Ref483124336"/>
      <w:bookmarkEnd w:id="390"/>
      <w:r>
        <w:t>Krieger, J</w:t>
      </w:r>
      <w:r w:rsidRPr="001412E5">
        <w:t>ö</w:t>
      </w:r>
      <w:r>
        <w:t xml:space="preserve">rn, </w:t>
      </w:r>
      <w:r w:rsidR="004F6144">
        <w:t>“</w:t>
      </w:r>
      <w:hyperlink r:id="rId30"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395"/>
    </w:p>
    <w:p w14:paraId="5808AAC2" w14:textId="334A1041" w:rsidR="008878BC" w:rsidRDefault="008878BC" w:rsidP="008878BC">
      <w:pPr>
        <w:numPr>
          <w:ilvl w:val="0"/>
          <w:numId w:val="3"/>
        </w:numPr>
        <w:spacing w:before="120"/>
        <w:jc w:val="both"/>
        <w:rPr>
          <w:ins w:id="396" w:author="Gary Sullivan" w:date="2018-07-08T12:03:00Z"/>
        </w:rPr>
      </w:pPr>
      <w:bookmarkStart w:id="397" w:name="_Ref518814104"/>
      <w:ins w:id="398" w:author="Gary Sullivan" w:date="2018-07-08T11:51:00Z">
        <w:r>
          <w:t>Krieger, J</w:t>
        </w:r>
        <w:r w:rsidRPr="001412E5">
          <w:t>ö</w:t>
        </w:r>
        <w:r>
          <w:t>rn</w:t>
        </w:r>
        <w:r>
          <w:t>, “</w:t>
        </w:r>
      </w:ins>
      <w:ins w:id="399" w:author="Gary Sullivan" w:date="2018-07-08T11:52:00Z">
        <w:r>
          <w:fldChar w:fldCharType="begin"/>
        </w:r>
        <w:r>
          <w:instrText xml:space="preserve"> HYPERLINK "https://www.broadbandtvnews.com/2017/03/29/germany-starts-dvb-t2-introduction/" </w:instrText>
        </w:r>
        <w:r>
          <w:fldChar w:fldCharType="separate"/>
        </w:r>
        <w:r w:rsidRPr="008878BC">
          <w:rPr>
            <w:rStyle w:val="Hyperlink"/>
          </w:rPr>
          <w:t>Germany starts DVB-T2 introduction</w:t>
        </w:r>
        <w:r>
          <w:fldChar w:fldCharType="end"/>
        </w:r>
      </w:ins>
      <w:ins w:id="400" w:author="Gary Sullivan" w:date="2018-07-08T11:51:00Z">
        <w:r>
          <w:t xml:space="preserve">”, </w:t>
        </w:r>
      </w:ins>
      <w:ins w:id="401" w:author="Gary Sullivan" w:date="2018-07-08T11:52:00Z">
        <w:r>
          <w:rPr>
            <w:i/>
            <w:iCs/>
          </w:rPr>
          <w:t>Broadband TV News</w:t>
        </w:r>
        <w:r>
          <w:t xml:space="preserve">, </w:t>
        </w:r>
        <w:r>
          <w:t>March</w:t>
        </w:r>
        <w:r>
          <w:t xml:space="preserve"> </w:t>
        </w:r>
        <w:r>
          <w:t>29</w:t>
        </w:r>
        <w:r>
          <w:t>, 201</w:t>
        </w:r>
        <w:r>
          <w:t>7</w:t>
        </w:r>
        <w:r>
          <w:t>.</w:t>
        </w:r>
      </w:ins>
      <w:bookmarkEnd w:id="397"/>
    </w:p>
    <w:p w14:paraId="3B5E66EE" w14:textId="3FFECA60" w:rsidR="00A70CC5" w:rsidRDefault="00A70CC5" w:rsidP="008878BC">
      <w:pPr>
        <w:numPr>
          <w:ilvl w:val="0"/>
          <w:numId w:val="3"/>
        </w:numPr>
        <w:spacing w:before="120"/>
        <w:jc w:val="both"/>
      </w:pPr>
      <w:bookmarkStart w:id="402" w:name="_Ref518814804"/>
      <w:ins w:id="403" w:author="Gary Sullivan" w:date="2018-07-08T12:03:00Z">
        <w:r>
          <w:t>Krieger, J</w:t>
        </w:r>
        <w:r w:rsidRPr="001412E5">
          <w:t>ö</w:t>
        </w:r>
        <w:r>
          <w:t>rn,</w:t>
        </w:r>
        <w:r>
          <w:t xml:space="preserve"> “</w:t>
        </w:r>
        <w:r>
          <w:fldChar w:fldCharType="begin"/>
        </w:r>
        <w:r>
          <w:instrText xml:space="preserve"> HYPERLINK "https://www.broadbandtvnews.com/2018/03/28/german-hd-platform-freenet-tv-launches-on-astra/" </w:instrText>
        </w:r>
        <w:r>
          <w:fldChar w:fldCharType="separate"/>
        </w:r>
        <w:r w:rsidRPr="00A70CC5">
          <w:rPr>
            <w:rStyle w:val="Hyperlink"/>
          </w:rPr>
          <w:t>German HD platform Freenet TV launches on Astra</w:t>
        </w:r>
        <w:r>
          <w:fldChar w:fldCharType="end"/>
        </w:r>
        <w:r>
          <w:t xml:space="preserve">”, </w:t>
        </w:r>
      </w:ins>
      <w:ins w:id="404" w:author="Gary Sullivan" w:date="2018-07-08T12:04:00Z">
        <w:r>
          <w:rPr>
            <w:i/>
            <w:iCs/>
          </w:rPr>
          <w:t>Broadband TV News</w:t>
        </w:r>
        <w:r>
          <w:t>, March 2</w:t>
        </w:r>
        <w:r>
          <w:t>8</w:t>
        </w:r>
        <w:r>
          <w:t>, 201</w:t>
        </w:r>
        <w:r>
          <w:t>8</w:t>
        </w:r>
        <w:r>
          <w:t>.</w:t>
        </w:r>
      </w:ins>
      <w:bookmarkEnd w:id="402"/>
    </w:p>
    <w:p w14:paraId="79F7DEF1" w14:textId="1152BABC" w:rsidR="00D03DAB" w:rsidRDefault="00D03DAB" w:rsidP="008E5643">
      <w:pPr>
        <w:numPr>
          <w:ilvl w:val="0"/>
          <w:numId w:val="3"/>
        </w:numPr>
        <w:spacing w:before="120"/>
        <w:jc w:val="both"/>
      </w:pPr>
      <w:bookmarkStart w:id="405" w:name="_Ref483329226"/>
      <w:r>
        <w:t>“</w:t>
      </w:r>
      <w:hyperlink r:id="rId31" w:history="1">
        <w:r w:rsidRPr="00D03DAB">
          <w:rPr>
            <w:rStyle w:val="Hyperlink"/>
          </w:rPr>
          <w:t>Sky Deutschland Goes UHD with Rohde &amp; Schwarz</w:t>
        </w:r>
      </w:hyperlink>
      <w:r>
        <w:t xml:space="preserve">”, </w:t>
      </w:r>
      <w:r>
        <w:rPr>
          <w:i/>
          <w:iCs/>
        </w:rPr>
        <w:t>The Broadcast Bridge</w:t>
      </w:r>
      <w:r>
        <w:t>, November 10, 2016.</w:t>
      </w:r>
      <w:bookmarkEnd w:id="405"/>
    </w:p>
    <w:p w14:paraId="38761A22" w14:textId="638155CB" w:rsidR="003C2EDD" w:rsidRDefault="003C2EDD" w:rsidP="003C2EDD">
      <w:pPr>
        <w:numPr>
          <w:ilvl w:val="0"/>
          <w:numId w:val="3"/>
        </w:numPr>
        <w:spacing w:before="120"/>
        <w:jc w:val="both"/>
      </w:pPr>
      <w:bookmarkStart w:id="406" w:name="_Ref483740484"/>
      <w:r>
        <w:t>Krieger, J</w:t>
      </w:r>
      <w:r w:rsidRPr="001412E5">
        <w:t>ö</w:t>
      </w:r>
      <w:r>
        <w:t>rn, “</w:t>
      </w:r>
      <w:hyperlink r:id="rId32" w:history="1">
        <w:r w:rsidRPr="003C2EDD">
          <w:rPr>
            <w:rStyle w:val="Hyperlink"/>
          </w:rPr>
          <w:t>SES and HD+ launch Ultra HD channel on Astra</w:t>
        </w:r>
      </w:hyperlink>
      <w:r>
        <w:t xml:space="preserve">”, </w:t>
      </w:r>
      <w:r>
        <w:rPr>
          <w:i/>
          <w:iCs/>
        </w:rPr>
        <w:t>Broadband TV News</w:t>
      </w:r>
      <w:r>
        <w:t>, August 31, 2015.</w:t>
      </w:r>
      <w:bookmarkEnd w:id="406"/>
    </w:p>
    <w:p w14:paraId="6A121B98" w14:textId="27CD6186" w:rsidR="00B05258" w:rsidRDefault="00B05258" w:rsidP="00B05258">
      <w:pPr>
        <w:numPr>
          <w:ilvl w:val="0"/>
          <w:numId w:val="3"/>
        </w:numPr>
        <w:spacing w:before="120"/>
        <w:jc w:val="both"/>
      </w:pPr>
      <w:bookmarkStart w:id="407" w:name="_Ref483906688"/>
      <w:r>
        <w:t>“</w:t>
      </w:r>
      <w:hyperlink r:id="rId33" w:history="1">
        <w:r w:rsidRPr="00B05258">
          <w:rPr>
            <w:rStyle w:val="Hyperlink"/>
          </w:rPr>
          <w:t>Vodafone TV: Alle Details zur 4K-Set-Top-Box</w:t>
        </w:r>
      </w:hyperlink>
      <w:r>
        <w:t xml:space="preserve">”, </w:t>
      </w:r>
      <w:r>
        <w:rPr>
          <w:i/>
          <w:iCs/>
        </w:rPr>
        <w:t>IPTV-Anbieter.info</w:t>
      </w:r>
      <w:r>
        <w:t>, September 4, 2014.</w:t>
      </w:r>
      <w:bookmarkEnd w:id="407"/>
    </w:p>
    <w:p w14:paraId="1D5FD007" w14:textId="187E2E83" w:rsidR="00B05258" w:rsidRDefault="00B05258" w:rsidP="00B05258">
      <w:pPr>
        <w:numPr>
          <w:ilvl w:val="0"/>
          <w:numId w:val="3"/>
        </w:numPr>
        <w:spacing w:before="120"/>
        <w:jc w:val="both"/>
      </w:pPr>
      <w:bookmarkStart w:id="408" w:name="_Ref483906690"/>
      <w:r>
        <w:t>“</w:t>
      </w:r>
      <w:hyperlink r:id="rId34" w:history="1">
        <w:r w:rsidRPr="00B05258">
          <w:rPr>
            <w:rStyle w:val="Hyperlink"/>
          </w:rPr>
          <w:t>GigaTV vod Vodafone</w:t>
        </w:r>
      </w:hyperlink>
      <w:r>
        <w:t xml:space="preserve">”, </w:t>
      </w:r>
      <w:r>
        <w:rPr>
          <w:i/>
          <w:iCs/>
        </w:rPr>
        <w:t>Fernsehempfang.TV</w:t>
      </w:r>
      <w:r>
        <w:t>, March 24, 2017.</w:t>
      </w:r>
      <w:bookmarkEnd w:id="408"/>
    </w:p>
    <w:p w14:paraId="7424F058" w14:textId="03BF0AD5" w:rsidR="001C3C91" w:rsidRDefault="001C3C91" w:rsidP="008E5643">
      <w:pPr>
        <w:numPr>
          <w:ilvl w:val="0"/>
          <w:numId w:val="3"/>
        </w:numPr>
        <w:spacing w:before="120"/>
        <w:jc w:val="both"/>
        <w:rPr>
          <w:ins w:id="409" w:author="Gary Sullivan" w:date="2018-07-08T08:20:00Z"/>
        </w:rPr>
      </w:pPr>
      <w:bookmarkStart w:id="410" w:name="_Ref483302601"/>
      <w:r>
        <w:t>“</w:t>
      </w:r>
      <w:hyperlink r:id="rId35"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410"/>
    </w:p>
    <w:p w14:paraId="313308C0" w14:textId="57F967EE" w:rsidR="00475F2D" w:rsidRDefault="00475F2D" w:rsidP="008E5643">
      <w:pPr>
        <w:numPr>
          <w:ilvl w:val="0"/>
          <w:numId w:val="3"/>
        </w:numPr>
        <w:spacing w:before="120"/>
        <w:jc w:val="both"/>
      </w:pPr>
      <w:bookmarkStart w:id="411" w:name="_Ref518801467"/>
      <w:ins w:id="412" w:author="Gary Sullivan" w:date="2018-07-08T08:20:00Z">
        <w:r>
          <w:t>“</w:t>
        </w:r>
      </w:ins>
      <w:ins w:id="413" w:author="Gary Sullivan" w:date="2018-07-08T08:21:00Z">
        <w:r>
          <w:fldChar w:fldCharType="begin"/>
        </w:r>
        <w:r>
          <w:instrText xml:space="preserve"> HYPERLINK "http://www.indiantelevision.com/dth/dth-services/videocon-d2h-selects-mstar-hevc-soc-solution-for-hd-zapper-stb-150112" </w:instrText>
        </w:r>
      </w:ins>
      <w:ins w:id="414" w:author="Gary Sullivan" w:date="2018-07-08T08:21:00Z">
        <w:r>
          <w:fldChar w:fldCharType="separate"/>
        </w:r>
        <w:r w:rsidRPr="00475F2D">
          <w:rPr>
            <w:rStyle w:val="Hyperlink"/>
          </w:rPr>
          <w:t>Videocon d2h selects MStar HEVC SoC solution for HD zapper STB</w:t>
        </w:r>
        <w:r>
          <w:fldChar w:fldCharType="end"/>
        </w:r>
        <w:r>
          <w:t>”, January 12, 2015.</w:t>
        </w:r>
      </w:ins>
      <w:bookmarkEnd w:id="411"/>
    </w:p>
    <w:p w14:paraId="793F3A87" w14:textId="3F2782A0" w:rsidR="00CA7125" w:rsidRDefault="00CA7125" w:rsidP="008E5643">
      <w:pPr>
        <w:numPr>
          <w:ilvl w:val="0"/>
          <w:numId w:val="3"/>
        </w:numPr>
        <w:spacing w:before="120"/>
        <w:jc w:val="both"/>
      </w:pPr>
      <w:bookmarkStart w:id="415" w:name="_Ref483574486"/>
      <w:r>
        <w:t>“</w:t>
      </w:r>
      <w:hyperlink r:id="rId36"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r>
        <w:rPr>
          <w:i/>
          <w:iCs/>
        </w:rPr>
        <w:t>DTHPay</w:t>
      </w:r>
      <w:r>
        <w:t>, August 18, 2016.</w:t>
      </w:r>
      <w:bookmarkEnd w:id="415"/>
    </w:p>
    <w:p w14:paraId="5237F1AD" w14:textId="2CC2620A" w:rsidR="001730C4" w:rsidRDefault="001730C4" w:rsidP="008E5643">
      <w:pPr>
        <w:numPr>
          <w:ilvl w:val="0"/>
          <w:numId w:val="3"/>
        </w:numPr>
        <w:spacing w:before="120"/>
        <w:jc w:val="both"/>
      </w:pPr>
      <w:bookmarkStart w:id="416" w:name="_Ref483575565"/>
      <w:r>
        <w:t>Airtel, “</w:t>
      </w:r>
      <w:hyperlink r:id="rId37" w:history="1">
        <w:r w:rsidRPr="001730C4">
          <w:rPr>
            <w:rStyle w:val="Hyperlink"/>
          </w:rPr>
          <w:t>Internet TV: Technical Specifications</w:t>
        </w:r>
      </w:hyperlink>
      <w:r>
        <w:t>”, accessed May 26, 2017.</w:t>
      </w:r>
      <w:bookmarkEnd w:id="416"/>
    </w:p>
    <w:p w14:paraId="75766BD3" w14:textId="0F0FF712" w:rsidR="00B05258" w:rsidRDefault="00B05258" w:rsidP="00B05258">
      <w:pPr>
        <w:numPr>
          <w:ilvl w:val="0"/>
          <w:numId w:val="3"/>
        </w:numPr>
        <w:spacing w:before="120"/>
        <w:jc w:val="both"/>
      </w:pPr>
      <w:bookmarkStart w:id="417" w:name="_Ref483906018"/>
      <w:r>
        <w:t>Pekic, Vanislav, “</w:t>
      </w:r>
      <w:hyperlink r:id="rId38" w:history="1">
        <w:r w:rsidRPr="00B05258">
          <w:rPr>
            <w:rStyle w:val="Hyperlink"/>
          </w:rPr>
          <w:t>Only DVB-T2/HEVC TV sets on sale in Italy</w:t>
        </w:r>
      </w:hyperlink>
      <w:r>
        <w:t xml:space="preserve">”, </w:t>
      </w:r>
      <w:r>
        <w:rPr>
          <w:i/>
          <w:iCs/>
        </w:rPr>
        <w:t>Advanced Television</w:t>
      </w:r>
      <w:r>
        <w:t>, January 5, 2017.</w:t>
      </w:r>
      <w:bookmarkEnd w:id="417"/>
    </w:p>
    <w:p w14:paraId="29DC7A97" w14:textId="0F3C0A0C" w:rsidR="00CA7125" w:rsidRDefault="00CA7125" w:rsidP="008E5643">
      <w:pPr>
        <w:numPr>
          <w:ilvl w:val="0"/>
          <w:numId w:val="3"/>
        </w:numPr>
        <w:spacing w:before="120"/>
        <w:jc w:val="both"/>
      </w:pPr>
      <w:bookmarkStart w:id="418" w:name="_Ref483572030"/>
      <w:r>
        <w:t>“</w:t>
      </w:r>
      <w:hyperlink r:id="rId39"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418"/>
    </w:p>
    <w:p w14:paraId="5A291E5F" w14:textId="1704E3A3" w:rsidR="00BE68A1" w:rsidRDefault="003A4866" w:rsidP="008E5643">
      <w:pPr>
        <w:numPr>
          <w:ilvl w:val="0"/>
          <w:numId w:val="3"/>
        </w:numPr>
        <w:spacing w:before="120"/>
        <w:jc w:val="both"/>
      </w:pPr>
      <w:bookmarkStart w:id="419" w:name="_Ref483568501"/>
      <w:r>
        <w:t xml:space="preserve">ViXS Systems, </w:t>
      </w:r>
      <w:r w:rsidR="00BE68A1">
        <w:t>“</w:t>
      </w:r>
      <w:hyperlink r:id="rId40" w:history="1">
        <w:r w:rsidR="00BE68A1" w:rsidRPr="00BE68A1">
          <w:rPr>
            <w:rStyle w:val="Hyperlink"/>
          </w:rPr>
          <w:t>Toshiba TVs Powered by ViXS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419"/>
    </w:p>
    <w:p w14:paraId="7FB75658" w14:textId="5104AC21" w:rsidR="00A875F0" w:rsidRDefault="00A875F0" w:rsidP="00A875F0">
      <w:pPr>
        <w:numPr>
          <w:ilvl w:val="0"/>
          <w:numId w:val="3"/>
        </w:numPr>
        <w:spacing w:before="120"/>
        <w:jc w:val="both"/>
      </w:pPr>
      <w:bookmarkStart w:id="420" w:name="_Ref483908771"/>
      <w:r>
        <w:t>“</w:t>
      </w:r>
      <w:hyperlink r:id="rId41" w:history="1">
        <w:r w:rsidRPr="00A875F0">
          <w:rPr>
            <w:rStyle w:val="Hyperlink"/>
          </w:rPr>
          <w:t>4K cable channel to launch in Japan</w:t>
        </w:r>
      </w:hyperlink>
      <w:r>
        <w:t xml:space="preserve">”, </w:t>
      </w:r>
      <w:r>
        <w:rPr>
          <w:i/>
          <w:iCs/>
        </w:rPr>
        <w:t>TVBEurope</w:t>
      </w:r>
      <w:r>
        <w:t>, September 25, 2015.</w:t>
      </w:r>
      <w:bookmarkEnd w:id="420"/>
    </w:p>
    <w:p w14:paraId="4D9284DB" w14:textId="10BAB4D8" w:rsidR="00A875F0" w:rsidRDefault="00A875F0" w:rsidP="00A875F0">
      <w:pPr>
        <w:numPr>
          <w:ilvl w:val="0"/>
          <w:numId w:val="3"/>
        </w:numPr>
        <w:spacing w:before="120"/>
        <w:jc w:val="both"/>
      </w:pPr>
      <w:bookmarkStart w:id="421" w:name="_Ref483908773"/>
      <w:r>
        <w:t>Shibata, Tatsuo, “</w:t>
      </w:r>
      <w:hyperlink r:id="rId42"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421"/>
    </w:p>
    <w:p w14:paraId="256858F5" w14:textId="18A30FF2" w:rsidR="00760C3B" w:rsidRDefault="00760C3B" w:rsidP="008E5643">
      <w:pPr>
        <w:numPr>
          <w:ilvl w:val="0"/>
          <w:numId w:val="3"/>
        </w:numPr>
        <w:spacing w:before="120"/>
        <w:jc w:val="both"/>
      </w:pPr>
      <w:bookmarkStart w:id="422" w:name="_Ref483579908"/>
      <w:r>
        <w:t>Simmons, Daniel, “</w:t>
      </w:r>
      <w:hyperlink r:id="rId43"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422"/>
    </w:p>
    <w:p w14:paraId="54C542E7" w14:textId="182F21E7" w:rsidR="00760C3B" w:rsidRDefault="00760C3B" w:rsidP="008E5643">
      <w:pPr>
        <w:numPr>
          <w:ilvl w:val="0"/>
          <w:numId w:val="3"/>
        </w:numPr>
        <w:spacing w:before="120"/>
        <w:jc w:val="both"/>
      </w:pPr>
      <w:bookmarkStart w:id="423" w:name="_Ref483580627"/>
      <w:r>
        <w:t>Docomo, “</w:t>
      </w:r>
      <w:hyperlink r:id="rId44" w:history="1">
        <w:r w:rsidRPr="00760C3B">
          <w:rPr>
            <w:rStyle w:val="Hyperlink"/>
          </w:rPr>
          <w:t>d animestore Supporting H.265/HEVC Exhibit at the International Conference on ITU-T and ISO/IEC Standardization</w:t>
        </w:r>
      </w:hyperlink>
      <w:r>
        <w:t xml:space="preserve">”, </w:t>
      </w:r>
      <w:r w:rsidRPr="00B645A5">
        <w:rPr>
          <w:i/>
          <w:iCs/>
        </w:rPr>
        <w:t>NTT Docomo Technical Journal</w:t>
      </w:r>
      <w:r>
        <w:t>, Vol. 16, No. 3, 2014.</w:t>
      </w:r>
      <w:bookmarkEnd w:id="423"/>
    </w:p>
    <w:p w14:paraId="76DEF7EB" w14:textId="6486AD46" w:rsidR="00760C3B" w:rsidRDefault="00760C3B" w:rsidP="008E5643">
      <w:pPr>
        <w:numPr>
          <w:ilvl w:val="0"/>
          <w:numId w:val="3"/>
        </w:numPr>
        <w:spacing w:before="120"/>
        <w:jc w:val="both"/>
      </w:pPr>
      <w:bookmarkStart w:id="424" w:name="_Ref483580608"/>
      <w:r>
        <w:t xml:space="preserve">Docomo, </w:t>
      </w:r>
      <w:hyperlink r:id="rId45" w:history="1">
        <w:r w:rsidRPr="00B645A5">
          <w:rPr>
            <w:rStyle w:val="Hyperlink"/>
          </w:rPr>
          <w:t>Docomo Anime Store</w:t>
        </w:r>
      </w:hyperlink>
      <w:r>
        <w:t>, accessed May 26, 2017.</w:t>
      </w:r>
      <w:bookmarkEnd w:id="424"/>
    </w:p>
    <w:p w14:paraId="1C55DB90" w14:textId="11DF094A" w:rsidR="00751ABA" w:rsidRDefault="001412E5" w:rsidP="008E5643">
      <w:pPr>
        <w:numPr>
          <w:ilvl w:val="0"/>
          <w:numId w:val="3"/>
        </w:numPr>
        <w:spacing w:before="120"/>
        <w:jc w:val="both"/>
      </w:pPr>
      <w:bookmarkStart w:id="425" w:name="_Ref483126370"/>
      <w:r>
        <w:t xml:space="preserve">McAdams, Deborah D., </w:t>
      </w:r>
      <w:r w:rsidR="00751ABA">
        <w:t>“</w:t>
      </w:r>
      <w:hyperlink r:id="rId46"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425"/>
    </w:p>
    <w:p w14:paraId="738EFC79" w14:textId="435CF959" w:rsidR="00751ABA" w:rsidRDefault="001412E5" w:rsidP="008E5643">
      <w:pPr>
        <w:numPr>
          <w:ilvl w:val="0"/>
          <w:numId w:val="3"/>
        </w:numPr>
        <w:spacing w:before="120"/>
        <w:jc w:val="both"/>
      </w:pPr>
      <w:bookmarkStart w:id="426" w:name="_Ref483126372"/>
      <w:r>
        <w:t xml:space="preserve">Butts, Tom, </w:t>
      </w:r>
      <w:r w:rsidR="00751ABA">
        <w:t>“</w:t>
      </w:r>
      <w:hyperlink r:id="rId47"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426"/>
    </w:p>
    <w:p w14:paraId="4F5B1766" w14:textId="148B966A" w:rsidR="001412E5" w:rsidRDefault="001412E5" w:rsidP="008E5643">
      <w:pPr>
        <w:numPr>
          <w:ilvl w:val="0"/>
          <w:numId w:val="3"/>
        </w:numPr>
        <w:spacing w:before="120"/>
        <w:jc w:val="both"/>
      </w:pPr>
      <w:bookmarkStart w:id="427" w:name="_Ref483127243"/>
      <w:r>
        <w:t>Tribbey, Chris “</w:t>
      </w:r>
      <w:hyperlink r:id="rId48" w:history="1">
        <w:r w:rsidRPr="001412E5">
          <w:rPr>
            <w:rStyle w:val="Hyperlink"/>
          </w:rPr>
          <w:t>CES 2017: LG Debuts ATSC 3.0-Enabled 4K TVs</w:t>
        </w:r>
      </w:hyperlink>
      <w:r>
        <w:t xml:space="preserve">”, </w:t>
      </w:r>
      <w:r>
        <w:rPr>
          <w:i/>
          <w:iCs/>
        </w:rPr>
        <w:t>Broadcasting and Cable</w:t>
      </w:r>
      <w:r>
        <w:t>, January 8, 2017.</w:t>
      </w:r>
      <w:bookmarkEnd w:id="427"/>
    </w:p>
    <w:p w14:paraId="579FB0D5" w14:textId="332EC8C2" w:rsidR="007A28A6" w:rsidRDefault="007A28A6" w:rsidP="008E5643">
      <w:pPr>
        <w:numPr>
          <w:ilvl w:val="0"/>
          <w:numId w:val="3"/>
        </w:numPr>
        <w:spacing w:before="120"/>
        <w:jc w:val="both"/>
      </w:pPr>
      <w:bookmarkStart w:id="428" w:name="_Ref483571399"/>
      <w:r>
        <w:t>“</w:t>
      </w:r>
      <w:hyperlink r:id="rId49" w:history="1">
        <w:r w:rsidRPr="00760C3B">
          <w:rPr>
            <w:rStyle w:val="Hyperlink"/>
          </w:rPr>
          <w:t>KT and SK Broadband launch UHD with Elemental</w:t>
        </w:r>
      </w:hyperlink>
      <w:r>
        <w:t xml:space="preserve">”, </w:t>
      </w:r>
      <w:r>
        <w:rPr>
          <w:i/>
          <w:iCs/>
        </w:rPr>
        <w:t>Digital TV News</w:t>
      </w:r>
      <w:r>
        <w:t>, May 25, 2016.</w:t>
      </w:r>
      <w:bookmarkEnd w:id="428"/>
    </w:p>
    <w:p w14:paraId="125D964E" w14:textId="6582CB14" w:rsidR="00EC65A5" w:rsidRDefault="00EC65A5" w:rsidP="008E5643">
      <w:pPr>
        <w:numPr>
          <w:ilvl w:val="0"/>
          <w:numId w:val="3"/>
        </w:numPr>
        <w:spacing w:before="120"/>
        <w:jc w:val="both"/>
        <w:rPr>
          <w:ins w:id="429" w:author="Gary Sullivan" w:date="2018-07-08T07:44:00Z"/>
        </w:rPr>
      </w:pPr>
      <w:bookmarkStart w:id="430" w:name="_Ref483574326"/>
      <w:r>
        <w:t>T-broad, “</w:t>
      </w:r>
      <w:hyperlink r:id="rId50" w:history="1">
        <w:r w:rsidRPr="00EC65A5">
          <w:rPr>
            <w:rStyle w:val="Hyperlink"/>
          </w:rPr>
          <w:t>UHD: Unrivaled premium broadcasting services</w:t>
        </w:r>
      </w:hyperlink>
      <w:r>
        <w:t>”, accessed May 26, 2017.</w:t>
      </w:r>
      <w:bookmarkEnd w:id="430"/>
    </w:p>
    <w:p w14:paraId="402A3E9F" w14:textId="2179284C" w:rsidR="00475F2D" w:rsidDel="008A2970" w:rsidRDefault="00475F2D" w:rsidP="00475F2D">
      <w:pPr>
        <w:numPr>
          <w:ilvl w:val="0"/>
          <w:numId w:val="3"/>
        </w:numPr>
        <w:spacing w:before="120"/>
        <w:jc w:val="both"/>
        <w:rPr>
          <w:del w:id="431" w:author="Gary Sullivan" w:date="2018-07-08T08:34:00Z"/>
        </w:rPr>
      </w:pPr>
    </w:p>
    <w:p w14:paraId="14874CDB" w14:textId="257F09BC" w:rsidR="001B3885" w:rsidRDefault="00112FB1" w:rsidP="001B3885">
      <w:pPr>
        <w:numPr>
          <w:ilvl w:val="0"/>
          <w:numId w:val="3"/>
        </w:numPr>
        <w:spacing w:before="120"/>
        <w:jc w:val="both"/>
        <w:rPr>
          <w:ins w:id="432" w:author="Gary Sullivan" w:date="2018-07-08T07:24:00Z"/>
        </w:rPr>
      </w:pPr>
      <w:bookmarkStart w:id="433" w:name="_Ref483736571"/>
      <w:r>
        <w:t>Arris</w:t>
      </w:r>
      <w:r w:rsidR="001B3885">
        <w:t>, “</w:t>
      </w:r>
      <w:hyperlink r:id="rId51" w:history="1">
        <w:r w:rsidR="001B3885" w:rsidRPr="00112FB1">
          <w:rPr>
            <w:rStyle w:val="Hyperlink"/>
          </w:rPr>
          <w:t>Arris set-tops for Portugal Telecom’s MEO 4K Service</w:t>
        </w:r>
      </w:hyperlink>
      <w:r w:rsidR="001B3885">
        <w:t>”, September 9, 2016.</w:t>
      </w:r>
      <w:bookmarkEnd w:id="433"/>
    </w:p>
    <w:p w14:paraId="44A5A8BC" w14:textId="67490306" w:rsidR="00744982" w:rsidRDefault="00744982" w:rsidP="001B3885">
      <w:pPr>
        <w:numPr>
          <w:ilvl w:val="0"/>
          <w:numId w:val="3"/>
        </w:numPr>
        <w:spacing w:before="120"/>
        <w:jc w:val="both"/>
        <w:rPr>
          <w:ins w:id="434" w:author="Gary Sullivan" w:date="2018-07-08T11:28:00Z"/>
        </w:rPr>
      </w:pPr>
      <w:bookmarkStart w:id="435" w:name="_Ref518798104"/>
      <w:ins w:id="436" w:author="Gary Sullivan" w:date="2018-07-08T07:24:00Z">
        <w:r>
          <w:t>Pekic, Branislav, “</w:t>
        </w:r>
      </w:ins>
      <w:ins w:id="437" w:author="Gary Sullivan" w:date="2018-07-08T07:27:00Z">
        <w:r>
          <w:fldChar w:fldCharType="begin"/>
        </w:r>
        <w:r>
          <w:instrText xml:space="preserve"> HYPERLINK "https://advanced-television.com/2016/06/08/portugals-nos-debuts-next-gen-tv-service/" </w:instrText>
        </w:r>
      </w:ins>
      <w:ins w:id="438" w:author="Gary Sullivan" w:date="2018-07-08T07:27:00Z">
        <w:r>
          <w:fldChar w:fldCharType="separate"/>
        </w:r>
        <w:r w:rsidRPr="00744982">
          <w:rPr>
            <w:rStyle w:val="Hyperlink"/>
          </w:rPr>
          <w:t>Portugal’s NOS Debuts Next-Gen TV Service</w:t>
        </w:r>
        <w:r>
          <w:fldChar w:fldCharType="end"/>
        </w:r>
      </w:ins>
      <w:ins w:id="439" w:author="Gary Sullivan" w:date="2018-07-08T07:25:00Z">
        <w:r>
          <w:t xml:space="preserve">”, </w:t>
        </w:r>
        <w:r>
          <w:rPr>
            <w:i/>
          </w:rPr>
          <w:t xml:space="preserve">Advanced Television, </w:t>
        </w:r>
        <w:r>
          <w:t>June 8, 2016.</w:t>
        </w:r>
      </w:ins>
      <w:bookmarkEnd w:id="435"/>
    </w:p>
    <w:p w14:paraId="2A82C19D" w14:textId="4C82A140" w:rsidR="003B55A4" w:rsidRDefault="003B55A4" w:rsidP="001B3885">
      <w:pPr>
        <w:numPr>
          <w:ilvl w:val="0"/>
          <w:numId w:val="3"/>
        </w:numPr>
        <w:spacing w:before="120"/>
        <w:jc w:val="both"/>
        <w:rPr>
          <w:ins w:id="440" w:author="Gary Sullivan" w:date="2018-07-08T11:29:00Z"/>
        </w:rPr>
      </w:pPr>
      <w:bookmarkStart w:id="441" w:name="_Ref518812920"/>
      <w:ins w:id="442" w:author="Gary Sullivan" w:date="2018-07-08T11:28:00Z">
        <w:r>
          <w:t>Dziadul, Chris, “</w:t>
        </w:r>
      </w:ins>
      <w:ins w:id="443" w:author="Gary Sullivan" w:date="2018-07-08T11:29:00Z">
        <w:r>
          <w:fldChar w:fldCharType="begin"/>
        </w:r>
        <w:r>
          <w:instrText xml:space="preserve"> HYPERLINK "https://www.broadbandtvnews.com/2014/02/17/ntv-plus-delivers-4k/" </w:instrText>
        </w:r>
        <w:r>
          <w:fldChar w:fldCharType="separate"/>
        </w:r>
        <w:r w:rsidRPr="003B55A4">
          <w:rPr>
            <w:rStyle w:val="Hyperlink"/>
          </w:rPr>
          <w:t>NTV-Plus delivers 4K</w:t>
        </w:r>
        <w:r>
          <w:fldChar w:fldCharType="end"/>
        </w:r>
      </w:ins>
      <w:ins w:id="444" w:author="Gary Sullivan" w:date="2018-07-08T11:28:00Z">
        <w:r>
          <w:t xml:space="preserve">”, </w:t>
        </w:r>
      </w:ins>
      <w:ins w:id="445" w:author="Gary Sullivan" w:date="2018-07-08T11:29:00Z">
        <w:r>
          <w:rPr>
            <w:i/>
          </w:rPr>
          <w:t>Broadband TV News</w:t>
        </w:r>
        <w:r>
          <w:t>, February 17, 2014.</w:t>
        </w:r>
        <w:bookmarkEnd w:id="441"/>
      </w:ins>
    </w:p>
    <w:p w14:paraId="4A710312" w14:textId="3E932E75" w:rsidR="003B55A4" w:rsidRDefault="003B55A4" w:rsidP="001B3885">
      <w:pPr>
        <w:numPr>
          <w:ilvl w:val="0"/>
          <w:numId w:val="3"/>
        </w:numPr>
        <w:spacing w:before="120"/>
        <w:jc w:val="both"/>
      </w:pPr>
      <w:bookmarkStart w:id="446" w:name="_Ref518812923"/>
      <w:ins w:id="447" w:author="Gary Sullivan" w:date="2018-07-08T11:31:00Z">
        <w:r>
          <w:t>“</w:t>
        </w:r>
      </w:ins>
      <w:ins w:id="448" w:author="Gary Sullivan" w:date="2018-07-08T11:32:00Z">
        <w:r>
          <w:fldChar w:fldCharType="begin"/>
        </w:r>
        <w:r>
          <w:instrText xml:space="preserve"> HYPERLINK "http://en.mediasat.info/2017/02/08/ntv-plus-launches-tv-package-in-ultra-hd/" </w:instrText>
        </w:r>
        <w:r>
          <w:fldChar w:fldCharType="separate"/>
        </w:r>
        <w:r w:rsidRPr="003B55A4">
          <w:rPr>
            <w:rStyle w:val="Hyperlink"/>
          </w:rPr>
          <w:t>NTV-Plus Launches TV Package in Ultra HD</w:t>
        </w:r>
        <w:r>
          <w:fldChar w:fldCharType="end"/>
        </w:r>
      </w:ins>
      <w:ins w:id="449" w:author="Gary Sullivan" w:date="2018-07-08T11:31:00Z">
        <w:r>
          <w:t xml:space="preserve">”, </w:t>
        </w:r>
      </w:ins>
      <w:ins w:id="450" w:author="Gary Sullivan" w:date="2018-07-08T11:32:00Z">
        <w:r>
          <w:rPr>
            <w:i/>
          </w:rPr>
          <w:t>MediaSat</w:t>
        </w:r>
        <w:r>
          <w:t>, February 8, 2017.</w:t>
        </w:r>
      </w:ins>
      <w:bookmarkEnd w:id="446"/>
    </w:p>
    <w:p w14:paraId="1D0E66A3" w14:textId="16D0CBCB" w:rsidR="001730C4" w:rsidRDefault="001730C4" w:rsidP="008E5643">
      <w:pPr>
        <w:numPr>
          <w:ilvl w:val="0"/>
          <w:numId w:val="3"/>
        </w:numPr>
        <w:spacing w:before="120"/>
        <w:jc w:val="both"/>
      </w:pPr>
      <w:r>
        <w:t>HbbTV Association, “</w:t>
      </w:r>
      <w:hyperlink r:id="rId52" w:history="1">
        <w:r w:rsidRPr="00DF247B">
          <w:rPr>
            <w:rStyle w:val="Hyperlink"/>
          </w:rPr>
          <w:t>Spanish Digital TV Tech Forum adopts HbbTV 2</w:t>
        </w:r>
      </w:hyperlink>
      <w:r>
        <w:t>”, March 16, 2017.</w:t>
      </w:r>
      <w:bookmarkStart w:id="451" w:name="_Ref483575783"/>
    </w:p>
    <w:p w14:paraId="433EA300" w14:textId="058EFDF9" w:rsidR="008F7CDC" w:rsidRDefault="008F7CDC" w:rsidP="008E5643">
      <w:pPr>
        <w:numPr>
          <w:ilvl w:val="0"/>
          <w:numId w:val="3"/>
        </w:numPr>
        <w:spacing w:before="120"/>
        <w:jc w:val="both"/>
      </w:pPr>
      <w:bookmarkStart w:id="452" w:name="_Ref484551779"/>
      <w:r>
        <w:t>“</w:t>
      </w:r>
      <w:hyperlink r:id="rId53" w:history="1">
        <w:r w:rsidRPr="008F7CDC">
          <w:rPr>
            <w:rStyle w:val="Hyperlink"/>
          </w:rPr>
          <w:t>Swisscom launching UHD TV service</w:t>
        </w:r>
      </w:hyperlink>
      <w:r>
        <w:t xml:space="preserve">”, </w:t>
      </w:r>
      <w:r>
        <w:rPr>
          <w:i/>
          <w:iCs/>
        </w:rPr>
        <w:t>Advanced Television</w:t>
      </w:r>
      <w:r>
        <w:t>, September 15, 2015.</w:t>
      </w:r>
      <w:bookmarkEnd w:id="452"/>
    </w:p>
    <w:p w14:paraId="3D76D3CE" w14:textId="59B1FC4B" w:rsidR="008F7CDC" w:rsidRDefault="008F7CDC" w:rsidP="008F7CDC">
      <w:pPr>
        <w:numPr>
          <w:ilvl w:val="0"/>
          <w:numId w:val="3"/>
        </w:numPr>
        <w:spacing w:before="120"/>
        <w:jc w:val="both"/>
      </w:pPr>
      <w:bookmarkStart w:id="453" w:name="_Ref484551860"/>
      <w:r>
        <w:t>Swisscom, “</w:t>
      </w:r>
      <w:hyperlink r:id="rId54" w:history="1">
        <w:r w:rsidRPr="008F7CDC">
          <w:rPr>
            <w:rStyle w:val="Hyperlink"/>
          </w:rPr>
          <w:t>UHD and voice search</w:t>
        </w:r>
      </w:hyperlink>
      <w:r>
        <w:t>”, June 2017.</w:t>
      </w:r>
      <w:bookmarkEnd w:id="453"/>
    </w:p>
    <w:p w14:paraId="7D3D05E7" w14:textId="1C28A3FD" w:rsidR="008F7CDC" w:rsidRDefault="008F7CDC" w:rsidP="008F7CDC">
      <w:pPr>
        <w:numPr>
          <w:ilvl w:val="0"/>
          <w:numId w:val="3"/>
        </w:numPr>
        <w:spacing w:before="120"/>
        <w:jc w:val="both"/>
      </w:pPr>
      <w:bookmarkStart w:id="454" w:name="_Ref484550599"/>
      <w:r>
        <w:t>Ultra HD Forum, “</w:t>
      </w:r>
      <w:hyperlink r:id="rId55" w:history="1">
        <w:r w:rsidRPr="00045BAD">
          <w:rPr>
            <w:rStyle w:val="Hyperlink"/>
          </w:rPr>
          <w:t>List of commercially available UHD or 4K services</w:t>
        </w:r>
      </w:hyperlink>
      <w:r>
        <w:t>”, April 2017.</w:t>
      </w:r>
      <w:bookmarkEnd w:id="454"/>
    </w:p>
    <w:p w14:paraId="6C70C2F1" w14:textId="758A9C1F" w:rsidR="006651EE" w:rsidRDefault="006651EE" w:rsidP="008E5643">
      <w:pPr>
        <w:numPr>
          <w:ilvl w:val="0"/>
          <w:numId w:val="3"/>
        </w:numPr>
        <w:spacing w:before="120"/>
        <w:jc w:val="both"/>
      </w:pPr>
      <w:bookmarkStart w:id="455" w:name="_Ref483331242"/>
      <w:bookmarkEnd w:id="451"/>
      <w:r>
        <w:t>Moulding, John, “</w:t>
      </w:r>
      <w:hyperlink r:id="rId56" w:history="1">
        <w:r w:rsidRPr="006651EE">
          <w:rPr>
            <w:rStyle w:val="Hyperlink"/>
          </w:rPr>
          <w:t>Sky introduces HEVC encoding and decoding for its football and F1 contribution, boosting efficiency when compared to H.264</w:t>
        </w:r>
      </w:hyperlink>
      <w:r>
        <w:t xml:space="preserve">”, </w:t>
      </w:r>
      <w:r>
        <w:rPr>
          <w:i/>
          <w:iCs/>
        </w:rPr>
        <w:t>Videonet</w:t>
      </w:r>
      <w:r>
        <w:t>, April 12, 2017.</w:t>
      </w:r>
      <w:bookmarkEnd w:id="455"/>
    </w:p>
    <w:p w14:paraId="52A4FE67" w14:textId="7987A5FD" w:rsidR="006651EE" w:rsidRDefault="006651EE" w:rsidP="008E5643">
      <w:pPr>
        <w:numPr>
          <w:ilvl w:val="0"/>
          <w:numId w:val="3"/>
        </w:numPr>
        <w:spacing w:before="120"/>
        <w:jc w:val="both"/>
      </w:pPr>
      <w:bookmarkStart w:id="456" w:name="_Ref483331244"/>
      <w:r>
        <w:t>Groves, James, “</w:t>
      </w:r>
      <w:hyperlink r:id="rId57" w:history="1">
        <w:r w:rsidRPr="006651EE">
          <w:rPr>
            <w:rStyle w:val="Hyperlink"/>
          </w:rPr>
          <w:t>Sky chooses NTT for HEVC UHD delivery</w:t>
        </w:r>
      </w:hyperlink>
      <w:r>
        <w:t>”,</w:t>
      </w:r>
      <w:bookmarkEnd w:id="456"/>
      <w:r>
        <w:t xml:space="preserve"> </w:t>
      </w:r>
      <w:r w:rsidR="00D8317C">
        <w:rPr>
          <w:i/>
          <w:iCs/>
        </w:rPr>
        <w:t>TVBEurope</w:t>
      </w:r>
      <w:r w:rsidR="00D8317C">
        <w:t>, April 10, 2017.</w:t>
      </w:r>
    </w:p>
    <w:p w14:paraId="1093459D" w14:textId="4D5A1D63" w:rsidR="00045BAD" w:rsidRDefault="008F7CDC" w:rsidP="008F7CDC">
      <w:pPr>
        <w:numPr>
          <w:ilvl w:val="0"/>
          <w:numId w:val="3"/>
        </w:numPr>
        <w:spacing w:before="120"/>
        <w:jc w:val="both"/>
      </w:pPr>
      <w:bookmarkStart w:id="457" w:name="_Ref484549942"/>
      <w:r>
        <w:t xml:space="preserve">British Telecom, </w:t>
      </w:r>
      <w:r w:rsidR="00045BAD">
        <w:t>“</w:t>
      </w:r>
      <w:hyperlink r:id="rId58" w:history="1">
        <w:r w:rsidR="00045BAD" w:rsidRPr="00045BAD">
          <w:rPr>
            <w:rStyle w:val="Hyperlink"/>
          </w:rPr>
          <w:t>What is BT 4K UHD</w:t>
        </w:r>
      </w:hyperlink>
      <w:r w:rsidR="00045BAD">
        <w:t>?”, April 2017.</w:t>
      </w:r>
      <w:bookmarkEnd w:id="457"/>
    </w:p>
    <w:p w14:paraId="16B2E852" w14:textId="0CCF31B9" w:rsidR="007F1E62" w:rsidRDefault="007F1E62" w:rsidP="008E5643">
      <w:pPr>
        <w:numPr>
          <w:ilvl w:val="0"/>
          <w:numId w:val="3"/>
        </w:numPr>
        <w:spacing w:before="120"/>
        <w:jc w:val="both"/>
      </w:pPr>
      <w:bookmarkStart w:id="458" w:name="_Ref483239401"/>
      <w:r>
        <w:t>Clover, Julian, “</w:t>
      </w:r>
      <w:hyperlink r:id="rId59" w:history="1">
        <w:r w:rsidRPr="007F1E62">
          <w:rPr>
            <w:rStyle w:val="Hyperlink"/>
          </w:rPr>
          <w:t>Freeview Updates for HEVC and Ultra HD</w:t>
        </w:r>
      </w:hyperlink>
      <w:r>
        <w:t xml:space="preserve">”, </w:t>
      </w:r>
      <w:r>
        <w:rPr>
          <w:i/>
          <w:iCs/>
        </w:rPr>
        <w:t>Broadband TV News</w:t>
      </w:r>
      <w:r>
        <w:t>, September 23, 2016.</w:t>
      </w:r>
      <w:bookmarkEnd w:id="458"/>
    </w:p>
    <w:p w14:paraId="37145AC5" w14:textId="3AA39851" w:rsidR="007F1E62" w:rsidRDefault="007F1E62" w:rsidP="008E5643">
      <w:pPr>
        <w:numPr>
          <w:ilvl w:val="0"/>
          <w:numId w:val="3"/>
        </w:numPr>
        <w:spacing w:before="120"/>
        <w:jc w:val="both"/>
      </w:pPr>
      <w:bookmarkStart w:id="459" w:name="_Ref483239662"/>
      <w:r>
        <w:t xml:space="preserve">Digital UK, </w:t>
      </w:r>
      <w:hyperlink r:id="rId60" w:history="1">
        <w:r w:rsidRPr="0078555C">
          <w:rPr>
            <w:rStyle w:val="Hyperlink"/>
            <w:i/>
            <w:iCs/>
          </w:rPr>
          <w:t>Freeview Play – Technical Specification 2017 Profile, v2.1.1</w:t>
        </w:r>
      </w:hyperlink>
      <w:r>
        <w:t>, September 8, 2016.</w:t>
      </w:r>
      <w:bookmarkEnd w:id="459"/>
    </w:p>
    <w:p w14:paraId="759896F7" w14:textId="62921E64" w:rsidR="00B645A5" w:rsidRDefault="00B645A5" w:rsidP="008E5643">
      <w:pPr>
        <w:numPr>
          <w:ilvl w:val="0"/>
          <w:numId w:val="3"/>
        </w:numPr>
        <w:spacing w:before="120"/>
        <w:jc w:val="both"/>
      </w:pPr>
      <w:bookmarkStart w:id="460" w:name="_Ref483581981"/>
      <w:r>
        <w:t>Jukic, Stephan, “</w:t>
      </w:r>
      <w:hyperlink r:id="rId61" w:history="1">
        <w:r w:rsidRPr="00B645A5">
          <w:rPr>
            <w:rStyle w:val="Hyperlink"/>
          </w:rPr>
          <w:t>Now Virgin Media is launching its own powerful 4K UHD set-top box for 2016</w:t>
        </w:r>
      </w:hyperlink>
      <w:r>
        <w:t xml:space="preserve">”, </w:t>
      </w:r>
      <w:r w:rsidRPr="00F67972">
        <w:rPr>
          <w:i/>
          <w:iCs/>
        </w:rPr>
        <w:t>4K.com</w:t>
      </w:r>
      <w:r>
        <w:t>, May 10, 2016.</w:t>
      </w:r>
      <w:bookmarkEnd w:id="460"/>
    </w:p>
    <w:p w14:paraId="689C1AB2" w14:textId="6C6E7E07" w:rsidR="00DC4EA2" w:rsidRDefault="00DC4EA2" w:rsidP="008E5643">
      <w:pPr>
        <w:numPr>
          <w:ilvl w:val="0"/>
          <w:numId w:val="3"/>
        </w:numPr>
        <w:spacing w:before="120"/>
        <w:jc w:val="both"/>
      </w:pPr>
      <w:bookmarkStart w:id="461" w:name="_Ref483280010"/>
      <w:r>
        <w:t>Kindig, Steve, “</w:t>
      </w:r>
      <w:hyperlink r:id="rId62"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461"/>
    </w:p>
    <w:p w14:paraId="3201CFF9" w14:textId="6AE01108" w:rsidR="00154938" w:rsidRDefault="005368CC" w:rsidP="00154938">
      <w:pPr>
        <w:numPr>
          <w:ilvl w:val="0"/>
          <w:numId w:val="3"/>
        </w:numPr>
        <w:spacing w:before="120"/>
        <w:jc w:val="both"/>
      </w:pPr>
      <w:bookmarkStart w:id="462" w:name="_Ref483281900"/>
      <w:r>
        <w:t>Willcox, James K., “</w:t>
      </w:r>
      <w:hyperlink r:id="rId63" w:history="1">
        <w:r w:rsidRPr="005368CC">
          <w:rPr>
            <w:rStyle w:val="Hyperlink"/>
          </w:rPr>
          <w:t>Here’s Where to Stream 4K Movies and TV Shows</w:t>
        </w:r>
      </w:hyperlink>
      <w:r>
        <w:t xml:space="preserve">”, </w:t>
      </w:r>
      <w:r>
        <w:rPr>
          <w:i/>
          <w:iCs/>
        </w:rPr>
        <w:t>Consumer Reports</w:t>
      </w:r>
      <w:r>
        <w:t>, December 16, 2016.</w:t>
      </w:r>
      <w:bookmarkEnd w:id="462"/>
    </w:p>
    <w:p w14:paraId="64088127" w14:textId="71EBDBA4" w:rsidR="000F463A" w:rsidRDefault="000F463A" w:rsidP="008E5643">
      <w:pPr>
        <w:numPr>
          <w:ilvl w:val="0"/>
          <w:numId w:val="3"/>
        </w:numPr>
        <w:spacing w:before="120"/>
        <w:jc w:val="both"/>
      </w:pPr>
      <w:bookmarkStart w:id="463" w:name="_Ref483575016"/>
      <w:r>
        <w:t>Waniata, Ryan, “</w:t>
      </w:r>
      <w:hyperlink r:id="rId64" w:history="1">
        <w:r w:rsidRPr="000F463A">
          <w:rPr>
            <w:rStyle w:val="Hyperlink"/>
          </w:rPr>
          <w:t>Dish revamps its Hopper interface and remote, adds new 4K set-top box</w:t>
        </w:r>
      </w:hyperlink>
      <w:r>
        <w:t xml:space="preserve">”, </w:t>
      </w:r>
      <w:r>
        <w:rPr>
          <w:i/>
          <w:iCs/>
        </w:rPr>
        <w:t>Digital Trends</w:t>
      </w:r>
      <w:r>
        <w:t>, January 5, 2015.</w:t>
      </w:r>
      <w:bookmarkEnd w:id="463"/>
    </w:p>
    <w:p w14:paraId="4DF95E36" w14:textId="20D05A5B" w:rsidR="00CA7125" w:rsidRDefault="00CA7125" w:rsidP="008E5643">
      <w:pPr>
        <w:numPr>
          <w:ilvl w:val="0"/>
          <w:numId w:val="3"/>
        </w:numPr>
        <w:spacing w:before="120"/>
        <w:jc w:val="both"/>
      </w:pPr>
      <w:bookmarkStart w:id="464" w:name="_Ref483572884"/>
      <w:r>
        <w:t>Dish Network, “</w:t>
      </w:r>
      <w:hyperlink r:id="rId65" w:history="1">
        <w:r w:rsidRPr="00CA7125">
          <w:rPr>
            <w:rStyle w:val="Hyperlink"/>
          </w:rPr>
          <w:t>4K Joey: The Lean Machine</w:t>
        </w:r>
      </w:hyperlink>
      <w:r>
        <w:t xml:space="preserve">”, </w:t>
      </w:r>
      <w:r w:rsidR="00760C3B">
        <w:t>a</w:t>
      </w:r>
      <w:r>
        <w:t>ccessed May 26, 2017.</w:t>
      </w:r>
      <w:bookmarkEnd w:id="464"/>
    </w:p>
    <w:p w14:paraId="5858C783" w14:textId="7D8B9789" w:rsidR="00021E87" w:rsidRDefault="00021E87" w:rsidP="008E5643">
      <w:pPr>
        <w:numPr>
          <w:ilvl w:val="0"/>
          <w:numId w:val="3"/>
        </w:numPr>
        <w:spacing w:before="120"/>
        <w:jc w:val="both"/>
      </w:pPr>
      <w:bookmarkStart w:id="465" w:name="_Ref483300935"/>
      <w:r>
        <w:t>Jukic, Steph</w:t>
      </w:r>
      <w:r w:rsidR="00B645A5">
        <w:t>a</w:t>
      </w:r>
      <w:r>
        <w:t>n, “</w:t>
      </w:r>
      <w:hyperlink r:id="rId66"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465"/>
      <w:r w:rsidRPr="00021E87">
        <w:t xml:space="preserve"> </w:t>
      </w:r>
    </w:p>
    <w:p w14:paraId="5B61816C" w14:textId="156CD64E" w:rsidR="00021E87" w:rsidRDefault="00021E87" w:rsidP="008E5643">
      <w:pPr>
        <w:numPr>
          <w:ilvl w:val="0"/>
          <w:numId w:val="3"/>
        </w:numPr>
        <w:spacing w:before="120"/>
        <w:jc w:val="both"/>
      </w:pPr>
      <w:bookmarkStart w:id="466" w:name="_Ref483302011"/>
      <w:r>
        <w:t>Jukic, Steph</w:t>
      </w:r>
      <w:r w:rsidR="00B645A5">
        <w:t>a</w:t>
      </w:r>
      <w:r>
        <w:t>n, “</w:t>
      </w:r>
      <w:hyperlink r:id="rId67" w:history="1">
        <w:r w:rsidRPr="00760C3B">
          <w:rPr>
            <w:rStyle w:val="Hyperlink"/>
          </w:rPr>
          <w:t>Fox and DirecTV To Broadcast First-Ever 4K NASCAR Race Followed by NBA &amp; MLB Games</w:t>
        </w:r>
      </w:hyperlink>
      <w:r>
        <w:t xml:space="preserve">”, </w:t>
      </w:r>
      <w:r>
        <w:rPr>
          <w:i/>
          <w:iCs/>
        </w:rPr>
        <w:t>4K.com</w:t>
      </w:r>
      <w:r>
        <w:t>, March 24, 2017.</w:t>
      </w:r>
      <w:bookmarkEnd w:id="466"/>
    </w:p>
    <w:p w14:paraId="5A0FB1BA" w14:textId="5314625E" w:rsidR="00154938" w:rsidRDefault="00021E87" w:rsidP="00154938">
      <w:pPr>
        <w:numPr>
          <w:ilvl w:val="0"/>
          <w:numId w:val="3"/>
        </w:numPr>
        <w:spacing w:before="120"/>
        <w:jc w:val="both"/>
      </w:pPr>
      <w:bookmarkStart w:id="467" w:name="_Ref483300944"/>
      <w:r>
        <w:t>Lee, Tyler, “</w:t>
      </w:r>
      <w:hyperlink r:id="rId68" w:history="1">
        <w:r w:rsidRPr="00021E87">
          <w:rPr>
            <w:rStyle w:val="Hyperlink"/>
          </w:rPr>
          <w:t>Hulu Has Started To Stream In 4K</w:t>
        </w:r>
      </w:hyperlink>
      <w:r>
        <w:t xml:space="preserve">”, </w:t>
      </w:r>
      <w:r w:rsidRPr="00F67972">
        <w:rPr>
          <w:i/>
          <w:iCs/>
          <w:lang w:val="en"/>
        </w:rPr>
        <w:t>Ü</w:t>
      </w:r>
      <w:r w:rsidRPr="00F67972">
        <w:rPr>
          <w:i/>
          <w:iCs/>
        </w:rPr>
        <w:t>bergizmo</w:t>
      </w:r>
      <w:r>
        <w:t>, December 2, 2016.</w:t>
      </w:r>
      <w:bookmarkEnd w:id="467"/>
    </w:p>
    <w:p w14:paraId="429A3470" w14:textId="5CF20CB7" w:rsidR="00021E87" w:rsidRDefault="00154938" w:rsidP="00154938">
      <w:pPr>
        <w:numPr>
          <w:ilvl w:val="0"/>
          <w:numId w:val="3"/>
        </w:numPr>
        <w:spacing w:before="120"/>
        <w:jc w:val="both"/>
      </w:pPr>
      <w:bookmarkStart w:id="468" w:name="_Ref483939646"/>
      <w:r>
        <w:t>Hempel, Jesse, “</w:t>
      </w:r>
      <w:hyperlink r:id="rId69" w:history="1">
        <w:r w:rsidRPr="00154938">
          <w:rPr>
            <w:rStyle w:val="Hyperlink"/>
          </w:rPr>
          <w:t>Layer3 TV’s Crazy Plan to Take On Comcast and Reinvent Cable</w:t>
        </w:r>
      </w:hyperlink>
      <w:r>
        <w:t>”, April 10, 2016.</w:t>
      </w:r>
      <w:bookmarkEnd w:id="468"/>
    </w:p>
    <w:p w14:paraId="2E8F47D6" w14:textId="26FEF87C" w:rsidR="00DC4EA2" w:rsidRDefault="007F1E62" w:rsidP="008E5643">
      <w:pPr>
        <w:numPr>
          <w:ilvl w:val="0"/>
          <w:numId w:val="3"/>
        </w:numPr>
        <w:spacing w:before="120"/>
        <w:jc w:val="both"/>
      </w:pPr>
      <w:bookmarkStart w:id="469" w:name="_Ref483238417"/>
      <w:r>
        <w:t>Sony Pictures, “</w:t>
      </w:r>
      <w:hyperlink r:id="rId70" w:history="1">
        <w:r w:rsidRPr="007F1E62">
          <w:rPr>
            <w:rStyle w:val="Hyperlink"/>
          </w:rPr>
          <w:t>Sony Pictures Launching ‘Ultra’ 4K Streaming Service on April 4th</w:t>
        </w:r>
      </w:hyperlink>
      <w:r>
        <w:t>”, March 29, 2016.</w:t>
      </w:r>
      <w:bookmarkEnd w:id="469"/>
    </w:p>
    <w:p w14:paraId="4D4C50F8" w14:textId="22CD1C9F" w:rsidR="00053E30" w:rsidRDefault="00A56AA2" w:rsidP="00053E30">
      <w:pPr>
        <w:numPr>
          <w:ilvl w:val="0"/>
          <w:numId w:val="3"/>
        </w:numPr>
        <w:spacing w:before="120"/>
        <w:jc w:val="both"/>
      </w:pPr>
      <w:bookmarkStart w:id="470" w:name="_Ref484543054"/>
      <w:r>
        <w:t>Vivicast Media</w:t>
      </w:r>
      <w:r w:rsidR="00053E30">
        <w:t>, “</w:t>
      </w:r>
      <w:hyperlink r:id="rId71" w:history="1">
        <w:r w:rsidR="00053E30" w:rsidRPr="00A56AA2">
          <w:rPr>
            <w:rStyle w:val="Hyperlink"/>
          </w:rPr>
          <w:t>SES, Vivicast UHD bouquet for US cable</w:t>
        </w:r>
      </w:hyperlink>
      <w:r w:rsidR="00053E30">
        <w:t>”, April 24, 2017.</w:t>
      </w:r>
      <w:bookmarkEnd w:id="470"/>
    </w:p>
    <w:p w14:paraId="121946A5" w14:textId="7FD0578C" w:rsidR="00053E30" w:rsidRDefault="00053E30" w:rsidP="00053E30">
      <w:pPr>
        <w:numPr>
          <w:ilvl w:val="0"/>
          <w:numId w:val="3"/>
        </w:numPr>
        <w:spacing w:before="120"/>
        <w:jc w:val="both"/>
      </w:pPr>
      <w:bookmarkStart w:id="471" w:name="_Ref484543055"/>
      <w:r>
        <w:t>Baumgartner, Jeff, “</w:t>
      </w:r>
      <w:hyperlink r:id="rId72" w:history="1">
        <w:r w:rsidRPr="00053E30">
          <w:rPr>
            <w:rStyle w:val="Hyperlink"/>
          </w:rPr>
          <w:t>SES Adds Cable Operators to 4K Trial Mix</w:t>
        </w:r>
      </w:hyperlink>
      <w:r>
        <w:t xml:space="preserve">”, </w:t>
      </w:r>
      <w:r>
        <w:rPr>
          <w:i/>
          <w:iCs/>
        </w:rPr>
        <w:t>Multichannel News</w:t>
      </w:r>
      <w:r>
        <w:t>, February 28, 2017.</w:t>
      </w:r>
      <w:bookmarkEnd w:id="471"/>
    </w:p>
    <w:p w14:paraId="2A40EEDF" w14:textId="7172D7F5" w:rsidR="000F463A" w:rsidRDefault="000F463A" w:rsidP="008E5643">
      <w:pPr>
        <w:numPr>
          <w:ilvl w:val="0"/>
          <w:numId w:val="3"/>
        </w:numPr>
        <w:spacing w:before="120"/>
        <w:jc w:val="both"/>
      </w:pPr>
      <w:bookmarkStart w:id="472" w:name="_Ref483574786"/>
      <w:r>
        <w:t>Harmonic, “</w:t>
      </w:r>
      <w:hyperlink r:id="rId73" w:history="1">
        <w:r w:rsidRPr="00760C3B">
          <w:rPr>
            <w:rStyle w:val="Hyperlink"/>
          </w:rPr>
          <w:t>Dish HD Asia Launches First All-HEVC DTH Service With Thomson Video Networks</w:t>
        </w:r>
      </w:hyperlink>
      <w:r>
        <w:t>”, January 25, 2016.</w:t>
      </w:r>
      <w:bookmarkEnd w:id="472"/>
    </w:p>
    <w:p w14:paraId="2EC999DE" w14:textId="25E269D6" w:rsidR="00BE68A1" w:rsidRDefault="00BE68A1" w:rsidP="008E5643">
      <w:pPr>
        <w:numPr>
          <w:ilvl w:val="0"/>
          <w:numId w:val="3"/>
        </w:numPr>
        <w:spacing w:before="120"/>
        <w:jc w:val="both"/>
      </w:pPr>
      <w:bookmarkStart w:id="473" w:name="_Ref483570024"/>
      <w:r>
        <w:t>Eutelsat, “</w:t>
      </w:r>
      <w:hyperlink r:id="rId74" w:history="1">
        <w:r w:rsidRPr="00BE68A1">
          <w:rPr>
            <w:rStyle w:val="Hyperlink"/>
          </w:rPr>
          <w:t>Eutelsat scales up Ultra HD content with two new channels at the popular Hotbird neighbourhood</w:t>
        </w:r>
      </w:hyperlink>
      <w:r>
        <w:t>”, January 4, 2017.</w:t>
      </w:r>
      <w:bookmarkEnd w:id="473"/>
    </w:p>
    <w:p w14:paraId="3B4D0C6A" w14:textId="302ADBBE" w:rsidR="000E7A2E" w:rsidRDefault="000E7A2E" w:rsidP="000E7A2E">
      <w:pPr>
        <w:numPr>
          <w:ilvl w:val="0"/>
          <w:numId w:val="3"/>
        </w:numPr>
        <w:spacing w:before="120"/>
        <w:jc w:val="both"/>
      </w:pPr>
      <w:bookmarkStart w:id="474" w:name="_Ref484535636"/>
      <w:r>
        <w:t>Balterston, Michael, “</w:t>
      </w:r>
      <w:hyperlink r:id="rId75" w:history="1">
        <w:r w:rsidRPr="000E7A2E">
          <w:rPr>
            <w:rStyle w:val="Hyperlink"/>
          </w:rPr>
          <w:t>Harmonic Launches HEVC System in Africa</w:t>
        </w:r>
      </w:hyperlink>
      <w:r>
        <w:t xml:space="preserve">”, </w:t>
      </w:r>
      <w:r>
        <w:rPr>
          <w:i/>
          <w:iCs/>
        </w:rPr>
        <w:t>TV Technology</w:t>
      </w:r>
      <w:r>
        <w:t>, May 3, 2016.</w:t>
      </w:r>
      <w:bookmarkEnd w:id="474"/>
    </w:p>
    <w:p w14:paraId="3B800777" w14:textId="41E0D093" w:rsidR="000E7A2E" w:rsidRDefault="000E7A2E" w:rsidP="000E7A2E">
      <w:pPr>
        <w:numPr>
          <w:ilvl w:val="0"/>
          <w:numId w:val="3"/>
        </w:numPr>
        <w:spacing w:before="120"/>
        <w:jc w:val="both"/>
      </w:pPr>
      <w:bookmarkStart w:id="475" w:name="_Ref484536022"/>
      <w:r>
        <w:t>“</w:t>
      </w:r>
      <w:hyperlink r:id="rId76" w:history="1">
        <w:r w:rsidRPr="000E7A2E">
          <w:rPr>
            <w:rStyle w:val="Hyperlink"/>
          </w:rPr>
          <w:t>Kartina TV taps Harmonic for OTT delivery</w:t>
        </w:r>
      </w:hyperlink>
      <w:r>
        <w:t xml:space="preserve">”, </w:t>
      </w:r>
      <w:r>
        <w:rPr>
          <w:i/>
          <w:iCs/>
        </w:rPr>
        <w:t>Digital TV Europe</w:t>
      </w:r>
      <w:r>
        <w:t>, June 11, 2015.</w:t>
      </w:r>
      <w:bookmarkEnd w:id="475"/>
    </w:p>
    <w:p w14:paraId="758D6075" w14:textId="7AF5BB7B" w:rsidR="00F85336" w:rsidRDefault="005368CC" w:rsidP="00F85336">
      <w:pPr>
        <w:numPr>
          <w:ilvl w:val="0"/>
          <w:numId w:val="3"/>
        </w:numPr>
        <w:spacing w:before="120"/>
        <w:jc w:val="both"/>
      </w:pPr>
      <w:bookmarkStart w:id="476" w:name="_Ref483282669"/>
      <w:r>
        <w:t>Giardina, Carolyn, “</w:t>
      </w:r>
      <w:hyperlink r:id="rId77"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476"/>
    </w:p>
    <w:p w14:paraId="56712F09" w14:textId="10C6AE29" w:rsidR="005368CC" w:rsidRDefault="00F85336" w:rsidP="00F85336">
      <w:pPr>
        <w:numPr>
          <w:ilvl w:val="0"/>
          <w:numId w:val="3"/>
        </w:numPr>
        <w:spacing w:before="120"/>
        <w:jc w:val="both"/>
      </w:pPr>
      <w:bookmarkStart w:id="477" w:name="_Ref484542000"/>
      <w:r>
        <w:t>Cisco, “</w:t>
      </w:r>
      <w:hyperlink r:id="rId78" w:history="1">
        <w:r w:rsidRPr="00F85336">
          <w:rPr>
            <w:rStyle w:val="Hyperlink"/>
          </w:rPr>
          <w:t>Canal+ Delivers First-Ever 4K Broadcast of UEFA Champions League Final with Cisco Videoscape</w:t>
        </w:r>
      </w:hyperlink>
      <w:r>
        <w:t>”, June 11, 2015.</w:t>
      </w:r>
      <w:bookmarkEnd w:id="477"/>
    </w:p>
    <w:p w14:paraId="0E9F7230" w14:textId="110FB149" w:rsidR="00F85336" w:rsidRDefault="005368CC" w:rsidP="00F85336">
      <w:pPr>
        <w:numPr>
          <w:ilvl w:val="0"/>
          <w:numId w:val="3"/>
        </w:numPr>
        <w:spacing w:before="120"/>
        <w:jc w:val="both"/>
      </w:pPr>
      <w:bookmarkStart w:id="478" w:name="_Ref483282680"/>
      <w:r>
        <w:t>Shumacher-Rasmussen, “</w:t>
      </w:r>
      <w:hyperlink r:id="rId79" w:history="1">
        <w:r w:rsidRPr="005368CC">
          <w:rPr>
            <w:rStyle w:val="Hyperlink"/>
          </w:rPr>
          <w:t>Globosat, NET, and Elemental Team to Stream Olympics in Brazil</w:t>
        </w:r>
      </w:hyperlink>
      <w:r>
        <w:t xml:space="preserve">”, </w:t>
      </w:r>
      <w:r>
        <w:rPr>
          <w:i/>
          <w:iCs/>
        </w:rPr>
        <w:t>Streaming Media</w:t>
      </w:r>
      <w:r>
        <w:t>, August 8, 2016.</w:t>
      </w:r>
      <w:bookmarkEnd w:id="478"/>
    </w:p>
    <w:p w14:paraId="33A01008" w14:textId="0F7E7852" w:rsidR="00F85336" w:rsidRDefault="001C3C91" w:rsidP="00F85336">
      <w:pPr>
        <w:numPr>
          <w:ilvl w:val="0"/>
          <w:numId w:val="3"/>
        </w:numPr>
        <w:spacing w:before="120"/>
        <w:jc w:val="both"/>
      </w:pPr>
      <w:bookmarkStart w:id="479" w:name="_Ref483302275"/>
      <w:r>
        <w:t>Dachman, Jason, “</w:t>
      </w:r>
      <w:hyperlink r:id="rId80" w:history="1">
        <w:r w:rsidRPr="001C3C91">
          <w:rPr>
            <w:rStyle w:val="Hyperlink"/>
          </w:rPr>
          <w:t>NBC Sports, AT&amp;T Team Up To Deliver Premier League in 4K/UHD on DirecTV</w:t>
        </w:r>
      </w:hyperlink>
      <w:r>
        <w:t xml:space="preserve">”, </w:t>
      </w:r>
      <w:r>
        <w:rPr>
          <w:i/>
          <w:iCs/>
        </w:rPr>
        <w:t>SVG News</w:t>
      </w:r>
      <w:r>
        <w:t>, January 19, 2017.</w:t>
      </w:r>
      <w:bookmarkEnd w:id="479"/>
    </w:p>
    <w:p w14:paraId="52D16BDC" w14:textId="0E2698C5" w:rsidR="00B95363" w:rsidDel="00DD7F65" w:rsidRDefault="00751ABA" w:rsidP="008E5643">
      <w:pPr>
        <w:numPr>
          <w:ilvl w:val="0"/>
          <w:numId w:val="3"/>
        </w:numPr>
        <w:spacing w:before="120"/>
        <w:jc w:val="both"/>
        <w:rPr>
          <w:del w:id="480" w:author="Gary Sullivan" w:date="2018-05-03T17:45:00Z"/>
        </w:rPr>
      </w:pPr>
      <w:del w:id="481" w:author="Gary Sullivan" w:date="2018-05-03T17:45:00Z">
        <w:r w:rsidDel="00DD7F65">
          <w:delText>Sui, Jing, “</w:delText>
        </w:r>
        <w:r w:rsidR="00F8556D" w:rsidDel="00DD7F65">
          <w:fldChar w:fldCharType="begin"/>
        </w:r>
        <w:r w:rsidR="00F8556D" w:rsidDel="00DD7F65">
          <w:delInstrText xml:space="preserve"> HYPERLINK "http://www.dtcreports.com/weeklyriff/2016/03/20/hevc-products-forecast-overview/" </w:delInstrText>
        </w:r>
        <w:r w:rsidR="00F8556D" w:rsidDel="00DD7F65">
          <w:fldChar w:fldCharType="separate"/>
        </w:r>
        <w:r w:rsidRPr="00FB15F4" w:rsidDel="00DD7F65">
          <w:rPr>
            <w:rStyle w:val="Hyperlink"/>
          </w:rPr>
          <w:delText>HEVC Products Forecast Overview</w:delText>
        </w:r>
        <w:r w:rsidR="00F8556D" w:rsidDel="00DD7F65">
          <w:rPr>
            <w:rStyle w:val="Hyperlink"/>
          </w:rPr>
          <w:fldChar w:fldCharType="end"/>
        </w:r>
        <w:r w:rsidDel="00DD7F65">
          <w:delText xml:space="preserve">”, </w:delText>
        </w:r>
        <w:r w:rsidRPr="00915988" w:rsidDel="00DD7F65">
          <w:rPr>
            <w:i/>
            <w:iCs/>
          </w:rPr>
          <w:delText>Digital Tech Consulting</w:delText>
        </w:r>
        <w:r w:rsidDel="00DD7F65">
          <w:delText>, March 20, 2016.</w:delText>
        </w:r>
        <w:bookmarkStart w:id="482" w:name="_Ref483129933"/>
      </w:del>
    </w:p>
    <w:p w14:paraId="790C22C0" w14:textId="714ED0F7" w:rsidR="00760C3B" w:rsidRDefault="00760C3B" w:rsidP="008E5643">
      <w:pPr>
        <w:numPr>
          <w:ilvl w:val="0"/>
          <w:numId w:val="3"/>
        </w:numPr>
        <w:spacing w:before="120"/>
        <w:jc w:val="both"/>
      </w:pPr>
      <w:bookmarkStart w:id="483" w:name="_Ref483578652"/>
      <w:r>
        <w:t>Simpson, Campbell, “</w:t>
      </w:r>
      <w:hyperlink r:id="rId81" w:history="1">
        <w:r w:rsidRPr="00882BF3">
          <w:rPr>
            <w:rStyle w:val="Hyperlink"/>
          </w:rPr>
          <w:t>Samsung's Galaxy S4 has a next-gen video codec</w:t>
        </w:r>
      </w:hyperlink>
      <w:r>
        <w:t xml:space="preserve">”, </w:t>
      </w:r>
      <w:r w:rsidRPr="00760C3B">
        <w:rPr>
          <w:i/>
          <w:iCs/>
        </w:rPr>
        <w:t>PC World</w:t>
      </w:r>
      <w:r>
        <w:t>, March 15, 2013.</w:t>
      </w:r>
      <w:bookmarkEnd w:id="483"/>
    </w:p>
    <w:p w14:paraId="6E7E2960" w14:textId="5CBBAC6D" w:rsidR="00694ACB" w:rsidRDefault="00694ACB" w:rsidP="008E5643">
      <w:pPr>
        <w:numPr>
          <w:ilvl w:val="0"/>
          <w:numId w:val="3"/>
        </w:numPr>
        <w:spacing w:before="120"/>
        <w:jc w:val="both"/>
      </w:pPr>
      <w:bookmarkStart w:id="484" w:name="_Ref485304651"/>
      <w:r>
        <w:t>“</w:t>
      </w:r>
      <w:hyperlink r:id="rId82" w:history="1">
        <w:r w:rsidRPr="00694ACB">
          <w:rPr>
            <w:rStyle w:val="Hyperlink"/>
          </w:rPr>
          <w:t>LG G4 vs. Samsung Galaxy S6</w:t>
        </w:r>
      </w:hyperlink>
      <w:r>
        <w:t xml:space="preserve">”, </w:t>
      </w:r>
      <w:r>
        <w:rPr>
          <w:i/>
          <w:iCs/>
        </w:rPr>
        <w:t>GSMArena</w:t>
      </w:r>
      <w:r>
        <w:t>, June 19, 2015.</w:t>
      </w:r>
      <w:bookmarkEnd w:id="484"/>
    </w:p>
    <w:p w14:paraId="6CE9E3AE" w14:textId="680297BE" w:rsidR="00694ACB" w:rsidRDefault="00694ACB" w:rsidP="008E5643">
      <w:pPr>
        <w:numPr>
          <w:ilvl w:val="0"/>
          <w:numId w:val="3"/>
        </w:numPr>
        <w:spacing w:before="120"/>
        <w:jc w:val="both"/>
      </w:pPr>
      <w:bookmarkStart w:id="485" w:name="_Ref485305578"/>
      <w:r>
        <w:t>“</w:t>
      </w:r>
      <w:hyperlink r:id="rId83" w:anchor="sku=sku7870371" w:history="1">
        <w:r w:rsidRPr="00694ACB">
          <w:rPr>
            <w:rStyle w:val="Hyperlink"/>
          </w:rPr>
          <w:t>LG G5</w:t>
        </w:r>
      </w:hyperlink>
      <w:r>
        <w:t>”, AT&amp;T, accessed June 2017.</w:t>
      </w:r>
      <w:bookmarkEnd w:id="485"/>
    </w:p>
    <w:p w14:paraId="4F779A38" w14:textId="4044CAF7" w:rsidR="001B0C75" w:rsidRDefault="001B0C75" w:rsidP="001B0C75">
      <w:pPr>
        <w:numPr>
          <w:ilvl w:val="0"/>
          <w:numId w:val="3"/>
        </w:numPr>
        <w:spacing w:before="120"/>
        <w:jc w:val="both"/>
      </w:pPr>
      <w:bookmarkStart w:id="486" w:name="_Ref484596379"/>
      <w:r>
        <w:t>Sullivan, Gary J., and Wu, Yongjun, “</w:t>
      </w:r>
      <w:hyperlink r:id="rId84" w:history="1">
        <w:r w:rsidRPr="001B0C75">
          <w:rPr>
            <w:rStyle w:val="Hyperlink"/>
          </w:rPr>
          <w:t>DirectX Video Acceleration Specification for High Efficiency Video Coding (HEVC)</w:t>
        </w:r>
      </w:hyperlink>
      <w:r>
        <w:t>”, August 9, 2013.</w:t>
      </w:r>
      <w:bookmarkEnd w:id="486"/>
    </w:p>
    <w:p w14:paraId="0F7B14D5" w14:textId="6EE9F043" w:rsidR="00D26033" w:rsidRDefault="00D26033" w:rsidP="00D26033">
      <w:pPr>
        <w:numPr>
          <w:ilvl w:val="0"/>
          <w:numId w:val="3"/>
        </w:numPr>
        <w:spacing w:before="120"/>
        <w:jc w:val="both"/>
      </w:pPr>
      <w:bookmarkStart w:id="487" w:name="_Ref484722642"/>
      <w:r>
        <w:t>Callaham, John, “</w:t>
      </w:r>
      <w:hyperlink r:id="rId85" w:history="1">
        <w:r w:rsidRPr="00D26033">
          <w:rPr>
            <w:rStyle w:val="Hyperlink"/>
          </w:rPr>
          <w:t>Microsoft: Windows 10 will support the HEVC video compression standard</w:t>
        </w:r>
      </w:hyperlink>
      <w:r>
        <w:t xml:space="preserve">”, </w:t>
      </w:r>
      <w:r>
        <w:rPr>
          <w:i/>
          <w:iCs/>
        </w:rPr>
        <w:t>Windows Central</w:t>
      </w:r>
      <w:r>
        <w:t>, November 1, 2014.</w:t>
      </w:r>
      <w:bookmarkEnd w:id="487"/>
    </w:p>
    <w:p w14:paraId="46DCFE7B" w14:textId="29D5E4A9" w:rsidR="00D045C9" w:rsidRDefault="00D045C9" w:rsidP="00D045C9">
      <w:pPr>
        <w:numPr>
          <w:ilvl w:val="0"/>
          <w:numId w:val="3"/>
        </w:numPr>
        <w:spacing w:before="120"/>
        <w:jc w:val="both"/>
      </w:pPr>
      <w:bookmarkStart w:id="488" w:name="_Ref485375201"/>
      <w:bookmarkStart w:id="489" w:name="_Ref485374874"/>
      <w:r>
        <w:t>Microsoft, “</w:t>
      </w:r>
      <w:hyperlink r:id="rId86" w:history="1">
        <w:r w:rsidRPr="00D26033">
          <w:rPr>
            <w:rStyle w:val="Hyperlink"/>
          </w:rPr>
          <w:t>H.265 / HEVC Video Decoder</w:t>
        </w:r>
      </w:hyperlink>
      <w:r>
        <w:t>”, accessed June 8, 2017.</w:t>
      </w:r>
      <w:bookmarkEnd w:id="488"/>
    </w:p>
    <w:p w14:paraId="14073343" w14:textId="4F0D24D8" w:rsidR="00D045C9" w:rsidRDefault="00D045C9" w:rsidP="00D26033">
      <w:pPr>
        <w:numPr>
          <w:ilvl w:val="0"/>
          <w:numId w:val="3"/>
        </w:numPr>
        <w:spacing w:before="120"/>
        <w:jc w:val="both"/>
      </w:pPr>
      <w:bookmarkStart w:id="490" w:name="_Ref485375224"/>
      <w:r>
        <w:t>Microsoft, “</w:t>
      </w:r>
      <w:hyperlink r:id="rId87" w:history="1">
        <w:r w:rsidRPr="00D045C9">
          <w:rPr>
            <w:rStyle w:val="Hyperlink"/>
          </w:rPr>
          <w:t>Supported Codecs</w:t>
        </w:r>
      </w:hyperlink>
      <w:r>
        <w:t>”, Windows Development Center, February 8, 2017.</w:t>
      </w:r>
      <w:bookmarkEnd w:id="489"/>
      <w:bookmarkEnd w:id="490"/>
    </w:p>
    <w:p w14:paraId="74EAA0DB" w14:textId="0217DA22" w:rsidR="00D26033" w:rsidRDefault="00D26033" w:rsidP="00D26033">
      <w:pPr>
        <w:numPr>
          <w:ilvl w:val="0"/>
          <w:numId w:val="3"/>
        </w:numPr>
        <w:spacing w:before="120"/>
        <w:jc w:val="both"/>
      </w:pPr>
      <w:bookmarkStart w:id="491" w:name="_Ref484723566"/>
      <w:r>
        <w:t>Paras, Archie, “</w:t>
      </w:r>
      <w:hyperlink r:id="rId88" w:history="1">
        <w:r w:rsidRPr="00D26033">
          <w:rPr>
            <w:rStyle w:val="Hyperlink"/>
          </w:rPr>
          <w:t>Xbox One Update Fixes Multiplayer Issues, Adds HEVC 10-bit Codec; Patch Notes Detailed</w:t>
        </w:r>
      </w:hyperlink>
      <w:r>
        <w:t xml:space="preserve">”, </w:t>
      </w:r>
      <w:r>
        <w:rPr>
          <w:i/>
          <w:iCs/>
        </w:rPr>
        <w:t>WCCFTech</w:t>
      </w:r>
      <w:r>
        <w:t>, June 6, 2015.</w:t>
      </w:r>
      <w:bookmarkEnd w:id="491"/>
    </w:p>
    <w:p w14:paraId="7D2089F2" w14:textId="7F441760" w:rsidR="00DB1A22" w:rsidRDefault="00DB1A22" w:rsidP="00DB1A22">
      <w:pPr>
        <w:numPr>
          <w:ilvl w:val="0"/>
          <w:numId w:val="3"/>
        </w:numPr>
        <w:spacing w:before="120"/>
        <w:jc w:val="both"/>
      </w:pPr>
      <w:bookmarkStart w:id="492" w:name="_Ref485302056"/>
      <w:r>
        <w:t>Hruska, Joel, “</w:t>
      </w:r>
      <w:hyperlink r:id="rId89" w:history="1">
        <w:r w:rsidRPr="00DB1A22">
          <w:rPr>
            <w:rStyle w:val="Hyperlink"/>
          </w:rPr>
          <w:t>Microsoft’s Xbox One S: 4K Blu-ray, HDR, and a modest performance boost</w:t>
        </w:r>
      </w:hyperlink>
      <w:r>
        <w:t xml:space="preserve">”, </w:t>
      </w:r>
      <w:r w:rsidRPr="00933863">
        <w:rPr>
          <w:i/>
          <w:iCs/>
        </w:rPr>
        <w:t>ExtremeTech</w:t>
      </w:r>
      <w:r>
        <w:t>, August 2, 2016.</w:t>
      </w:r>
      <w:bookmarkEnd w:id="492"/>
    </w:p>
    <w:p w14:paraId="278EC03C" w14:textId="5338E2D7" w:rsidR="00B91144" w:rsidRDefault="00B91144" w:rsidP="00B91144">
      <w:pPr>
        <w:numPr>
          <w:ilvl w:val="0"/>
          <w:numId w:val="3"/>
        </w:numPr>
        <w:spacing w:before="120"/>
        <w:jc w:val="both"/>
      </w:pPr>
      <w:bookmarkStart w:id="493" w:name="_Ref485461647"/>
      <w:r>
        <w:t>Cozza, Jef, “</w:t>
      </w:r>
      <w:hyperlink r:id="rId90" w:history="1">
        <w:r w:rsidRPr="00B91144">
          <w:rPr>
            <w:rStyle w:val="Hyperlink"/>
          </w:rPr>
          <w:t>Microsoft Releases 5th Generation Surface Pro</w:t>
        </w:r>
      </w:hyperlink>
      <w:r>
        <w:t xml:space="preserve">”, </w:t>
      </w:r>
      <w:r>
        <w:rPr>
          <w:i/>
          <w:iCs/>
        </w:rPr>
        <w:t>NewsFactor</w:t>
      </w:r>
      <w:r>
        <w:t>, June 15, 2017.</w:t>
      </w:r>
      <w:bookmarkEnd w:id="493"/>
    </w:p>
    <w:p w14:paraId="34D55282" w14:textId="233BD041" w:rsidR="00FF266E" w:rsidRDefault="00FF266E" w:rsidP="00FF266E">
      <w:pPr>
        <w:numPr>
          <w:ilvl w:val="0"/>
          <w:numId w:val="3"/>
        </w:numPr>
        <w:spacing w:before="120"/>
        <w:jc w:val="both"/>
      </w:pPr>
      <w:bookmarkStart w:id="494" w:name="_Ref484427052"/>
      <w:r>
        <w:t>Lardinois, Frederic, “</w:t>
      </w:r>
      <w:hyperlink r:id="rId91" w:history="1">
        <w:r w:rsidRPr="00FF266E">
          <w:rPr>
            <w:rStyle w:val="Hyperlink"/>
          </w:rPr>
          <w:t>Apple announces macOS High Sierra</w:t>
        </w:r>
      </w:hyperlink>
      <w:r>
        <w:t xml:space="preserve">”, </w:t>
      </w:r>
      <w:r>
        <w:rPr>
          <w:i/>
          <w:iCs/>
        </w:rPr>
        <w:t>TechCrunch</w:t>
      </w:r>
      <w:r>
        <w:t>, June 5, 2017.</w:t>
      </w:r>
      <w:bookmarkEnd w:id="494"/>
    </w:p>
    <w:p w14:paraId="381B3266" w14:textId="2A2E2FB1" w:rsidR="007518FD" w:rsidRDefault="007518FD" w:rsidP="007518FD">
      <w:pPr>
        <w:numPr>
          <w:ilvl w:val="0"/>
          <w:numId w:val="3"/>
        </w:numPr>
        <w:spacing w:before="120"/>
        <w:jc w:val="both"/>
      </w:pPr>
      <w:bookmarkStart w:id="495" w:name="_Ref484428232"/>
      <w:r>
        <w:t>Wuerthele, Mike, “</w:t>
      </w:r>
      <w:hyperlink r:id="rId92" w:history="1">
        <w:r w:rsidRPr="007518FD">
          <w:rPr>
            <w:rStyle w:val="Hyperlink"/>
          </w:rPr>
          <w:t>Apple refining macOS 10.12 Sierra in new High Sierra 10.13 revision</w:t>
        </w:r>
      </w:hyperlink>
      <w:r>
        <w:t xml:space="preserve">”, </w:t>
      </w:r>
      <w:r w:rsidRPr="00506DFA">
        <w:rPr>
          <w:i/>
          <w:iCs/>
        </w:rPr>
        <w:t>Apple Insider</w:t>
      </w:r>
      <w:r>
        <w:t>, June 5, 2017.</w:t>
      </w:r>
      <w:bookmarkEnd w:id="495"/>
    </w:p>
    <w:p w14:paraId="7855D246" w14:textId="6A4454C3" w:rsidR="00DD4A9C" w:rsidRDefault="00DD4A9C" w:rsidP="00DD4A9C">
      <w:pPr>
        <w:numPr>
          <w:ilvl w:val="0"/>
          <w:numId w:val="3"/>
        </w:numPr>
        <w:spacing w:before="120"/>
        <w:jc w:val="both"/>
      </w:pPr>
      <w:bookmarkStart w:id="496" w:name="_Ref484430763"/>
      <w:r>
        <w:t>Cooper, Daniel, “</w:t>
      </w:r>
      <w:hyperlink r:id="rId93" w:history="1">
        <w:r w:rsidRPr="00DD4A9C">
          <w:rPr>
            <w:rStyle w:val="Hyperlink"/>
          </w:rPr>
          <w:t>Apple unveils iOS 11 with translation and a better camera</w:t>
        </w:r>
      </w:hyperlink>
      <w:r>
        <w:t xml:space="preserve">”, </w:t>
      </w:r>
      <w:r w:rsidR="00912746" w:rsidRPr="00DD4A9C">
        <w:rPr>
          <w:i/>
          <w:iCs/>
        </w:rPr>
        <w:t>Engadget</w:t>
      </w:r>
      <w:r w:rsidR="00912746">
        <w:t xml:space="preserve">, </w:t>
      </w:r>
      <w:r>
        <w:t>June 5, 2017.</w:t>
      </w:r>
      <w:bookmarkEnd w:id="496"/>
    </w:p>
    <w:p w14:paraId="04E605A3" w14:textId="76E76658" w:rsidR="00DD4A9C" w:rsidRDefault="00DD4A9C" w:rsidP="00DD4A9C">
      <w:pPr>
        <w:numPr>
          <w:ilvl w:val="0"/>
          <w:numId w:val="3"/>
        </w:numPr>
        <w:spacing w:before="120"/>
        <w:jc w:val="both"/>
      </w:pPr>
      <w:bookmarkStart w:id="497" w:name="_Ref484430766"/>
      <w:r>
        <w:t>Fingas, Jon, “</w:t>
      </w:r>
      <w:hyperlink r:id="rId94" w:history="1">
        <w:r w:rsidRPr="00DD4A9C">
          <w:rPr>
            <w:rStyle w:val="Hyperlink"/>
          </w:rPr>
          <w:t>iOS 11's Photos app uses AI to make your shots better</w:t>
        </w:r>
      </w:hyperlink>
      <w:r>
        <w:t xml:space="preserve">”, </w:t>
      </w:r>
      <w:r w:rsidRPr="00DD4A9C">
        <w:rPr>
          <w:i/>
          <w:iCs/>
        </w:rPr>
        <w:t>Engadget</w:t>
      </w:r>
      <w:r>
        <w:t>, June 5, 2017.</w:t>
      </w:r>
      <w:bookmarkEnd w:id="497"/>
    </w:p>
    <w:p w14:paraId="4930F21E" w14:textId="113E8C57" w:rsidR="00912746" w:rsidRDefault="00912746" w:rsidP="00912746">
      <w:pPr>
        <w:numPr>
          <w:ilvl w:val="0"/>
          <w:numId w:val="3"/>
        </w:numPr>
        <w:spacing w:before="120"/>
        <w:jc w:val="both"/>
        <w:rPr>
          <w:ins w:id="498" w:author="Gary Sullivan" w:date="2018-05-03T17:52:00Z"/>
        </w:rPr>
      </w:pPr>
      <w:bookmarkStart w:id="499" w:name="_Ref484433126"/>
      <w:r>
        <w:t>Hollister, Sean, “</w:t>
      </w:r>
      <w:hyperlink r:id="rId95" w:history="1">
        <w:r w:rsidRPr="00912746">
          <w:rPr>
            <w:rStyle w:val="Hyperlink"/>
          </w:rPr>
          <w:t>Apple answers iPhone storage woes with smaller photos, video</w:t>
        </w:r>
      </w:hyperlink>
      <w:r>
        <w:t xml:space="preserve">”, </w:t>
      </w:r>
      <w:r>
        <w:rPr>
          <w:i/>
          <w:iCs/>
        </w:rPr>
        <w:t>CNet</w:t>
      </w:r>
      <w:r>
        <w:t>, June 5, 2017.</w:t>
      </w:r>
      <w:bookmarkEnd w:id="499"/>
    </w:p>
    <w:p w14:paraId="76BED322" w14:textId="44296237" w:rsidR="00F93AB1" w:rsidRDefault="00F93AB1" w:rsidP="00F93AB1">
      <w:pPr>
        <w:numPr>
          <w:ilvl w:val="0"/>
          <w:numId w:val="3"/>
        </w:numPr>
        <w:spacing w:before="120"/>
        <w:jc w:val="both"/>
      </w:pPr>
      <w:bookmarkStart w:id="500" w:name="_Ref513133374"/>
      <w:ins w:id="501" w:author="Gary Sullivan" w:date="2018-05-03T17:52:00Z">
        <w:r>
          <w:t>Bunton, Cam, and Betters, Elyse, “</w:t>
        </w:r>
      </w:ins>
      <w:ins w:id="502" w:author="Gary Sullivan" w:date="2018-05-03T17:53:00Z">
        <w:r>
          <w:fldChar w:fldCharType="begin"/>
        </w:r>
        <w:r>
          <w:instrText xml:space="preserve"> HYPERLINK "http://www.pocket-lint.com/cameras/buyers-guides/134096-best-gopro-action-camera-gopro-models-compared" </w:instrText>
        </w:r>
      </w:ins>
      <w:ins w:id="503" w:author="Gary Sullivan" w:date="2018-05-03T17:53:00Z">
        <w:r>
          <w:fldChar w:fldCharType="separate"/>
        </w:r>
        <w:r w:rsidRPr="00F93AB1">
          <w:rPr>
            <w:rStyle w:val="Hyperlink"/>
          </w:rPr>
          <w:t>The best GoPro 2018: Which GoPro should you buy today?</w:t>
        </w:r>
        <w:r>
          <w:fldChar w:fldCharType="end"/>
        </w:r>
      </w:ins>
      <w:ins w:id="504" w:author="Gary Sullivan" w:date="2018-05-03T17:52:00Z">
        <w:r>
          <w:t xml:space="preserve">”, </w:t>
        </w:r>
        <w:r>
          <w:rPr>
            <w:i/>
          </w:rPr>
          <w:t>Pocket Lint</w:t>
        </w:r>
      </w:ins>
      <w:ins w:id="505" w:author="Gary Sullivan" w:date="2018-05-03T17:53:00Z">
        <w:r>
          <w:t>, April 20, 2018.</w:t>
        </w:r>
      </w:ins>
      <w:bookmarkEnd w:id="500"/>
    </w:p>
    <w:p w14:paraId="45C3C37F" w14:textId="6B539FD1" w:rsidR="00751ABA" w:rsidRDefault="00B95363" w:rsidP="008E5643">
      <w:pPr>
        <w:numPr>
          <w:ilvl w:val="0"/>
          <w:numId w:val="3"/>
        </w:numPr>
        <w:spacing w:before="120"/>
        <w:jc w:val="both"/>
      </w:pPr>
      <w:bookmarkStart w:id="506" w:name="_Ref483129894"/>
      <w:bookmarkEnd w:id="482"/>
      <w:r>
        <w:t>“</w:t>
      </w:r>
      <w:hyperlink r:id="rId96" w:history="1">
        <w:r w:rsidRPr="00B063FE">
          <w:rPr>
            <w:rStyle w:val="Hyperlink"/>
          </w:rPr>
          <w:t>DVB Approves UHDTV HEVC Delivery Profile</w:t>
        </w:r>
      </w:hyperlink>
      <w:r>
        <w:t xml:space="preserve">”, </w:t>
      </w:r>
      <w:r w:rsidRPr="00B95363">
        <w:rPr>
          <w:i/>
          <w:iCs/>
        </w:rPr>
        <w:t>Advanced Television</w:t>
      </w:r>
      <w:r>
        <w:t>, July 4, 2014.</w:t>
      </w:r>
      <w:bookmarkStart w:id="507" w:name="_Ref483126622"/>
      <w:bookmarkEnd w:id="506"/>
    </w:p>
    <w:p w14:paraId="67751ACD" w14:textId="750C5758" w:rsidR="00760C3B" w:rsidRDefault="00760C3B" w:rsidP="008E5643">
      <w:pPr>
        <w:numPr>
          <w:ilvl w:val="0"/>
          <w:numId w:val="3"/>
        </w:numPr>
        <w:spacing w:before="120"/>
        <w:jc w:val="both"/>
      </w:pPr>
      <w:bookmarkStart w:id="508" w:name="_Ref483578501"/>
      <w:r>
        <w:t>Costa, Brandon, “</w:t>
      </w:r>
      <w:hyperlink r:id="rId97" w:history="1">
        <w:r w:rsidRPr="00760C3B">
          <w:rPr>
            <w:rStyle w:val="Hyperlink"/>
          </w:rPr>
          <w:t>TranSPORT: 4K/UHD Distribution Needs Boost From a More Mature HEVC Standard</w:t>
        </w:r>
      </w:hyperlink>
      <w:r>
        <w:t xml:space="preserve">”, </w:t>
      </w:r>
      <w:r w:rsidRPr="00760C3B">
        <w:rPr>
          <w:i/>
          <w:iCs/>
        </w:rPr>
        <w:t>SVG News</w:t>
      </w:r>
      <w:r>
        <w:t>, November 22, 2017.</w:t>
      </w:r>
      <w:bookmarkEnd w:id="508"/>
    </w:p>
    <w:p w14:paraId="2298B234" w14:textId="4DA7B3BB" w:rsidR="0095747A" w:rsidRDefault="00A56AA2" w:rsidP="008E5643">
      <w:pPr>
        <w:numPr>
          <w:ilvl w:val="0"/>
          <w:numId w:val="3"/>
        </w:numPr>
        <w:spacing w:before="120"/>
        <w:jc w:val="both"/>
        <w:rPr>
          <w:ins w:id="509" w:author="Gary Sullivan" w:date="2017-11-10T09:52:00Z"/>
        </w:rPr>
      </w:pPr>
      <w:bookmarkStart w:id="510" w:name="_Ref483036283"/>
      <w:bookmarkEnd w:id="507"/>
      <w:r>
        <w:t>Drugeon, Virginie, “</w:t>
      </w:r>
      <w:hyperlink r:id="rId98" w:history="1">
        <w:r w:rsidRPr="00A56AA2">
          <w:rPr>
            <w:rStyle w:val="Hyperlink"/>
          </w:rPr>
          <w:t>DVB-UHD in TS 101 154</w:t>
        </w:r>
      </w:hyperlink>
      <w:r>
        <w:t>”, DVB</w:t>
      </w:r>
      <w:r w:rsidR="0095747A">
        <w:t xml:space="preserve">, </w:t>
      </w:r>
      <w:r>
        <w:t>January 18</w:t>
      </w:r>
      <w:r w:rsidR="0095747A">
        <w:t>, 2017.</w:t>
      </w:r>
      <w:bookmarkEnd w:id="510"/>
    </w:p>
    <w:p w14:paraId="46E5A9A6" w14:textId="27A7FB56" w:rsidR="00813AD4" w:rsidRDefault="00813AD4" w:rsidP="008E5643">
      <w:pPr>
        <w:numPr>
          <w:ilvl w:val="0"/>
          <w:numId w:val="3"/>
        </w:numPr>
        <w:spacing w:before="120"/>
        <w:jc w:val="both"/>
        <w:rPr>
          <w:ins w:id="511" w:author="Gary Sullivan" w:date="2017-11-10T09:23:00Z"/>
        </w:rPr>
      </w:pPr>
      <w:bookmarkStart w:id="512" w:name="_Ref498071446"/>
      <w:ins w:id="513" w:author="Gary Sullivan" w:date="2017-11-10T09:52:00Z">
        <w:r>
          <w:t xml:space="preserve">STANAG </w:t>
        </w:r>
      </w:ins>
      <w:ins w:id="514" w:author="Gary Sullivan" w:date="2017-11-10T09:53:00Z">
        <w:r>
          <w:t>4586</w:t>
        </w:r>
      </w:ins>
      <w:ins w:id="515" w:author="Gary Sullivan" w:date="2017-11-10T10:01:00Z">
        <w:r>
          <w:t>,</w:t>
        </w:r>
      </w:ins>
      <w:ins w:id="516" w:author="Gary Sullivan" w:date="2017-11-10T09:53:00Z">
        <w:r>
          <w:t xml:space="preserve"> </w:t>
        </w:r>
      </w:ins>
      <w:ins w:id="517" w:author="Gary Sullivan" w:date="2017-11-10T10:01:00Z">
        <w:r>
          <w:t xml:space="preserve">MISB ST 1101, </w:t>
        </w:r>
      </w:ins>
      <w:ins w:id="518" w:author="Gary Sullivan" w:date="2017-11-10T09:53:00Z">
        <w:r>
          <w:rPr>
            <w:i/>
          </w:rPr>
          <w:t>Control of UAS Motion Imagery Payloads</w:t>
        </w:r>
        <w:r>
          <w:t>, 23 October 2014.</w:t>
        </w:r>
      </w:ins>
      <w:bookmarkEnd w:id="512"/>
    </w:p>
    <w:p w14:paraId="6A65244C" w14:textId="704CCA0D" w:rsidR="00F249A3" w:rsidRDefault="00F249A3" w:rsidP="008E5643">
      <w:pPr>
        <w:numPr>
          <w:ilvl w:val="0"/>
          <w:numId w:val="3"/>
        </w:numPr>
        <w:spacing w:before="120"/>
        <w:jc w:val="both"/>
      </w:pPr>
      <w:bookmarkStart w:id="519" w:name="_Ref498071449"/>
      <w:ins w:id="520" w:author="Gary Sullivan" w:date="2017-11-10T09:26:00Z">
        <w:r>
          <w:t>“</w:t>
        </w:r>
      </w:ins>
      <w:ins w:id="521" w:author="Gary Sullivan" w:date="2017-11-10T09:27:00Z">
        <w:r>
          <w:fldChar w:fldCharType="begin"/>
        </w:r>
        <w:r>
          <w:instrText xml:space="preserve"> HYPERLINK "http://www.gwg.nga.mil/misb/docs/faq/MISB_FAQ_v5.1.pdf" </w:instrText>
        </w:r>
      </w:ins>
      <w:ins w:id="522" w:author="Gary Sullivan" w:date="2017-11-10T09:27:00Z">
        <w:r>
          <w:fldChar w:fldCharType="separate"/>
        </w:r>
        <w:r w:rsidRPr="00F249A3">
          <w:rPr>
            <w:rStyle w:val="Hyperlink"/>
          </w:rPr>
          <w:t>Frequently Asked Questions (FAQ)</w:t>
        </w:r>
        <w:r>
          <w:fldChar w:fldCharType="end"/>
        </w:r>
      </w:ins>
      <w:ins w:id="523" w:author="Gary Sullivan" w:date="2017-11-10T09:26:00Z">
        <w:r>
          <w:t>”</w:t>
        </w:r>
      </w:ins>
      <w:ins w:id="524" w:author="Gary Sullivan" w:date="2017-11-10T09:25:00Z">
        <w:r>
          <w:t xml:space="preserve"> (v5.1), </w:t>
        </w:r>
      </w:ins>
      <w:ins w:id="525" w:author="Gary Sullivan" w:date="2017-11-10T09:26:00Z">
        <w:r>
          <w:t>Motion Imagery Standards Board, accessed Nov. 2017.</w:t>
        </w:r>
      </w:ins>
      <w:bookmarkEnd w:id="519"/>
    </w:p>
    <w:p w14:paraId="5B2CE485" w14:textId="77777777" w:rsidR="006E194F" w:rsidRDefault="006E194F" w:rsidP="008E5643">
      <w:pPr>
        <w:spacing w:before="120"/>
        <w:jc w:val="both"/>
      </w:pPr>
    </w:p>
    <w:sectPr w:rsidR="006E194F" w:rsidSect="00F12B2F">
      <w:footerReference w:type="default" r:id="rId99"/>
      <w:footerReference w:type="first" r:id="rId100"/>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37CE" w14:textId="77777777" w:rsidR="007D71FF" w:rsidRDefault="007D71FF" w:rsidP="00B95363">
      <w:r>
        <w:separator/>
      </w:r>
    </w:p>
  </w:endnote>
  <w:endnote w:type="continuationSeparator" w:id="0">
    <w:p w14:paraId="2417F108" w14:textId="77777777" w:rsidR="007D71FF" w:rsidRDefault="007D71FF"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22872"/>
      <w:docPartObj>
        <w:docPartGallery w:val="Page Numbers (Bottom of Page)"/>
        <w:docPartUnique/>
      </w:docPartObj>
    </w:sdtPr>
    <w:sdtEndPr>
      <w:rPr>
        <w:noProof/>
      </w:rPr>
    </w:sdtEndPr>
    <w:sdtContent>
      <w:p w14:paraId="163C5A4E" w14:textId="2B355C43" w:rsidR="00744982" w:rsidRDefault="00744982">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744982" w:rsidRDefault="007449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101522"/>
      <w:docPartObj>
        <w:docPartGallery w:val="Page Numbers (Bottom of Page)"/>
        <w:docPartUnique/>
      </w:docPartObj>
    </w:sdtPr>
    <w:sdtEndPr>
      <w:rPr>
        <w:noProof/>
      </w:rPr>
    </w:sdtEndPr>
    <w:sdtContent>
      <w:p w14:paraId="7DE7F889" w14:textId="12C6064A" w:rsidR="00744982" w:rsidRDefault="0074498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744982" w:rsidRDefault="007449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A9239A" w14:textId="77777777" w:rsidR="007D71FF" w:rsidRDefault="007D71FF" w:rsidP="00B95363">
      <w:r>
        <w:separator/>
      </w:r>
    </w:p>
  </w:footnote>
  <w:footnote w:type="continuationSeparator" w:id="0">
    <w:p w14:paraId="5BB6AAF9" w14:textId="77777777" w:rsidR="007D71FF" w:rsidRDefault="007D71FF" w:rsidP="00B95363">
      <w:r>
        <w:continuationSeparator/>
      </w:r>
    </w:p>
  </w:footnote>
  <w:footnote w:id="1">
    <w:p w14:paraId="5F5BE473" w14:textId="50377996" w:rsidR="00744982" w:rsidRDefault="00744982">
      <w:pPr>
        <w:pStyle w:val="FootnoteText"/>
      </w:pPr>
      <w:ins w:id="9" w:author="Gary Sullivan" w:date="2018-05-01T17:38:00Z">
        <w:r>
          <w:rPr>
            <w:rStyle w:val="FootnoteReference"/>
          </w:rPr>
          <w:footnoteRef/>
        </w:r>
        <w:r>
          <w:t xml:space="preserve"> </w:t>
        </w:r>
      </w:ins>
      <w:ins w:id="10" w:author="Gary Sullivan" w:date="2018-05-01T17:39:00Z">
        <w:r>
          <w:t xml:space="preserve">More precisely, the </w:t>
        </w:r>
      </w:ins>
      <w:ins w:id="11" w:author="Gary Sullivan" w:date="2018-05-01T17:43:00Z">
        <w:r>
          <w:t xml:space="preserve">cited </w:t>
        </w:r>
      </w:ins>
      <w:ins w:id="12" w:author="Gary Sullivan" w:date="2018-05-01T17:39:00Z">
        <w:r>
          <w:t xml:space="preserve">source says that video </w:t>
        </w:r>
      </w:ins>
      <w:ins w:id="13" w:author="Gary Sullivan" w:date="2018-05-01T17:50:00Z">
        <w:r>
          <w:t>is about</w:t>
        </w:r>
      </w:ins>
      <w:ins w:id="14" w:author="Gary Sullivan" w:date="2018-05-01T17:39:00Z">
        <w:r>
          <w:t xml:space="preserve"> 7</w:t>
        </w:r>
      </w:ins>
      <w:ins w:id="15" w:author="Gary Sullivan" w:date="2018-05-01T17:50:00Z">
        <w:r>
          <w:t>5</w:t>
        </w:r>
      </w:ins>
      <w:ins w:id="16" w:author="Gary Sullivan" w:date="2018-05-01T17:39:00Z">
        <w:r>
          <w:t xml:space="preserve">% of consumer </w:t>
        </w:r>
      </w:ins>
      <w:ins w:id="17" w:author="Gary Sullivan" w:date="2018-05-01T17:48:00Z">
        <w:r>
          <w:t>IP network</w:t>
        </w:r>
      </w:ins>
      <w:ins w:id="18" w:author="Gary Sullivan" w:date="2018-05-01T17:39:00Z">
        <w:r>
          <w:t xml:space="preserve"> traffic </w:t>
        </w:r>
      </w:ins>
      <w:ins w:id="19" w:author="Gary Sullivan" w:date="2018-05-01T17:50:00Z">
        <w:r>
          <w:t>(and rising)</w:t>
        </w:r>
      </w:ins>
      <w:ins w:id="20" w:author="Gary Sullivan" w:date="2018-05-01T17:40:00Z">
        <w:r>
          <w:t xml:space="preserve">, and that consumer </w:t>
        </w:r>
      </w:ins>
      <w:ins w:id="21" w:author="Gary Sullivan" w:date="2018-05-01T17:48:00Z">
        <w:r>
          <w:t xml:space="preserve">IP network </w:t>
        </w:r>
      </w:ins>
      <w:ins w:id="22" w:author="Gary Sullivan" w:date="2018-05-01T17:40:00Z">
        <w:r>
          <w:t xml:space="preserve">traffic </w:t>
        </w:r>
      </w:ins>
      <w:ins w:id="23" w:author="Gary Sullivan" w:date="2018-05-01T17:50:00Z">
        <w:r>
          <w:t>is</w:t>
        </w:r>
      </w:ins>
      <w:ins w:id="24" w:author="Gary Sullivan" w:date="2018-05-01T17:40:00Z">
        <w:r>
          <w:t xml:space="preserve"> about 8</w:t>
        </w:r>
      </w:ins>
      <w:ins w:id="25" w:author="Gary Sullivan" w:date="2018-05-01T17:50:00Z">
        <w:r>
          <w:t>3</w:t>
        </w:r>
      </w:ins>
      <w:ins w:id="26" w:author="Gary Sullivan" w:date="2018-05-01T17:40:00Z">
        <w:r>
          <w:t xml:space="preserve">% of total </w:t>
        </w:r>
      </w:ins>
      <w:ins w:id="27" w:author="Gary Sullivan" w:date="2018-05-01T17:43:00Z">
        <w:r>
          <w:t xml:space="preserve">(consumer </w:t>
        </w:r>
      </w:ins>
      <w:ins w:id="28" w:author="Gary Sullivan" w:date="2018-05-01T17:51:00Z">
        <w:r>
          <w:t>and</w:t>
        </w:r>
      </w:ins>
      <w:ins w:id="29" w:author="Gary Sullivan" w:date="2018-05-01T17:43:00Z">
        <w:r>
          <w:t xml:space="preserve"> business) </w:t>
        </w:r>
      </w:ins>
      <w:ins w:id="30" w:author="Gary Sullivan" w:date="2018-05-01T17:48:00Z">
        <w:r>
          <w:t>IP network</w:t>
        </w:r>
      </w:ins>
      <w:ins w:id="31" w:author="Gary Sullivan" w:date="2018-05-01T17:40:00Z">
        <w:r>
          <w:t xml:space="preserve"> traffic. </w:t>
        </w:r>
      </w:ins>
      <w:ins w:id="32" w:author="Gary Sullivan" w:date="2018-05-01T17:41:00Z">
        <w:r>
          <w:t xml:space="preserve">It does not </w:t>
        </w:r>
      </w:ins>
      <w:ins w:id="33" w:author="Gary Sullivan" w:date="2018-05-01T17:42:00Z">
        <w:r>
          <w:t xml:space="preserve">appear to </w:t>
        </w:r>
      </w:ins>
      <w:ins w:id="34" w:author="Gary Sullivan" w:date="2018-05-01T17:52:00Z">
        <w:r>
          <w:t>estimate</w:t>
        </w:r>
      </w:ins>
      <w:ins w:id="35" w:author="Gary Sullivan" w:date="2018-05-01T17:41:00Z">
        <w:r>
          <w:t xml:space="preserve"> </w:t>
        </w:r>
      </w:ins>
      <w:ins w:id="36" w:author="Gary Sullivan" w:date="2018-07-08T08:46:00Z">
        <w:r w:rsidR="00F01C30">
          <w:t>the</w:t>
        </w:r>
      </w:ins>
      <w:ins w:id="37" w:author="Gary Sullivan" w:date="2018-05-01T17:41:00Z">
        <w:r>
          <w:t xml:space="preserve"> percentage of </w:t>
        </w:r>
      </w:ins>
      <w:ins w:id="38" w:author="Gary Sullivan" w:date="2018-05-01T17:52:00Z">
        <w:r>
          <w:t>non-consumer</w:t>
        </w:r>
      </w:ins>
      <w:ins w:id="39" w:author="Gary Sullivan" w:date="2018-05-01T17:41:00Z">
        <w:r>
          <w:t xml:space="preserve"> </w:t>
        </w:r>
      </w:ins>
      <w:ins w:id="40" w:author="Gary Sullivan" w:date="2018-05-01T17:48:00Z">
        <w:r>
          <w:t>IP network</w:t>
        </w:r>
      </w:ins>
      <w:ins w:id="41" w:author="Gary Sullivan" w:date="2018-05-01T17:41:00Z">
        <w:r>
          <w:t xml:space="preserve"> traffic </w:t>
        </w:r>
      </w:ins>
      <w:ins w:id="42" w:author="Gary Sullivan" w:date="2018-07-08T08:47:00Z">
        <w:r w:rsidR="00F01C30">
          <w:t xml:space="preserve">that </w:t>
        </w:r>
      </w:ins>
      <w:ins w:id="43" w:author="Gary Sullivan" w:date="2018-05-01T17:41:00Z">
        <w:r>
          <w:t>is video.</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4694F2D8"/>
    <w:lvl w:ilvl="0" w:tplc="F2707510">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grammar="clean"/>
  <w:defaultTabStop w:val="720"/>
  <w:characterSpacingControl w:val="doNotCompress"/>
  <w:savePreviewPicture/>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21E87"/>
    <w:rsid w:val="0003775F"/>
    <w:rsid w:val="00045BAD"/>
    <w:rsid w:val="00053E30"/>
    <w:rsid w:val="00060E4B"/>
    <w:rsid w:val="00067A90"/>
    <w:rsid w:val="00094F91"/>
    <w:rsid w:val="000A7178"/>
    <w:rsid w:val="000C6D31"/>
    <w:rsid w:val="000D1D6E"/>
    <w:rsid w:val="000D2A85"/>
    <w:rsid w:val="000E7A2E"/>
    <w:rsid w:val="000F1E3D"/>
    <w:rsid w:val="000F4261"/>
    <w:rsid w:val="000F463A"/>
    <w:rsid w:val="00112FB1"/>
    <w:rsid w:val="001412E5"/>
    <w:rsid w:val="00154938"/>
    <w:rsid w:val="00156E65"/>
    <w:rsid w:val="001603AB"/>
    <w:rsid w:val="001730C4"/>
    <w:rsid w:val="00176972"/>
    <w:rsid w:val="001837B3"/>
    <w:rsid w:val="001B0C75"/>
    <w:rsid w:val="001B3885"/>
    <w:rsid w:val="001C3C91"/>
    <w:rsid w:val="001C54FA"/>
    <w:rsid w:val="001D0964"/>
    <w:rsid w:val="0020190E"/>
    <w:rsid w:val="00204581"/>
    <w:rsid w:val="00233611"/>
    <w:rsid w:val="00235BDA"/>
    <w:rsid w:val="00266BC5"/>
    <w:rsid w:val="00295F8D"/>
    <w:rsid w:val="0032475C"/>
    <w:rsid w:val="00391CBD"/>
    <w:rsid w:val="003A4866"/>
    <w:rsid w:val="003B55A4"/>
    <w:rsid w:val="003C2EDD"/>
    <w:rsid w:val="003E5D28"/>
    <w:rsid w:val="003F229E"/>
    <w:rsid w:val="004075EB"/>
    <w:rsid w:val="00457E25"/>
    <w:rsid w:val="00475F2D"/>
    <w:rsid w:val="004A3D07"/>
    <w:rsid w:val="004B1347"/>
    <w:rsid w:val="004B3996"/>
    <w:rsid w:val="004E1680"/>
    <w:rsid w:val="004E20C0"/>
    <w:rsid w:val="004F6144"/>
    <w:rsid w:val="00506DFA"/>
    <w:rsid w:val="00530B2F"/>
    <w:rsid w:val="005368CC"/>
    <w:rsid w:val="005472CD"/>
    <w:rsid w:val="00595C6F"/>
    <w:rsid w:val="005A1A84"/>
    <w:rsid w:val="005E1F05"/>
    <w:rsid w:val="00601B9E"/>
    <w:rsid w:val="0066175D"/>
    <w:rsid w:val="006651EE"/>
    <w:rsid w:val="00666A01"/>
    <w:rsid w:val="00670C8B"/>
    <w:rsid w:val="0068130B"/>
    <w:rsid w:val="00694ACB"/>
    <w:rsid w:val="006E194F"/>
    <w:rsid w:val="00723B0F"/>
    <w:rsid w:val="00724EDD"/>
    <w:rsid w:val="00744982"/>
    <w:rsid w:val="007518FD"/>
    <w:rsid w:val="00751ABA"/>
    <w:rsid w:val="00760C3B"/>
    <w:rsid w:val="00761BFB"/>
    <w:rsid w:val="00764B98"/>
    <w:rsid w:val="007A28A6"/>
    <w:rsid w:val="007D54A1"/>
    <w:rsid w:val="007D71FF"/>
    <w:rsid w:val="007F1E62"/>
    <w:rsid w:val="008047CB"/>
    <w:rsid w:val="00805049"/>
    <w:rsid w:val="00813AD4"/>
    <w:rsid w:val="0084398E"/>
    <w:rsid w:val="00871274"/>
    <w:rsid w:val="00882BF3"/>
    <w:rsid w:val="008878BC"/>
    <w:rsid w:val="008A2970"/>
    <w:rsid w:val="008E5643"/>
    <w:rsid w:val="008F7CDC"/>
    <w:rsid w:val="00912746"/>
    <w:rsid w:val="00915988"/>
    <w:rsid w:val="009221B0"/>
    <w:rsid w:val="00933863"/>
    <w:rsid w:val="0095747A"/>
    <w:rsid w:val="00966E4F"/>
    <w:rsid w:val="00980A8A"/>
    <w:rsid w:val="00981A77"/>
    <w:rsid w:val="009D6891"/>
    <w:rsid w:val="00A12381"/>
    <w:rsid w:val="00A56AA2"/>
    <w:rsid w:val="00A70CC5"/>
    <w:rsid w:val="00A875F0"/>
    <w:rsid w:val="00A91C8E"/>
    <w:rsid w:val="00AA178F"/>
    <w:rsid w:val="00AC675A"/>
    <w:rsid w:val="00AE1A68"/>
    <w:rsid w:val="00B05258"/>
    <w:rsid w:val="00B063FE"/>
    <w:rsid w:val="00B07360"/>
    <w:rsid w:val="00B22769"/>
    <w:rsid w:val="00B23C11"/>
    <w:rsid w:val="00B37DBF"/>
    <w:rsid w:val="00B401B9"/>
    <w:rsid w:val="00B44FE6"/>
    <w:rsid w:val="00B645A5"/>
    <w:rsid w:val="00B71FA7"/>
    <w:rsid w:val="00B80687"/>
    <w:rsid w:val="00B82AFA"/>
    <w:rsid w:val="00B91144"/>
    <w:rsid w:val="00B95363"/>
    <w:rsid w:val="00B95866"/>
    <w:rsid w:val="00BC321F"/>
    <w:rsid w:val="00BE68A1"/>
    <w:rsid w:val="00BF5FB3"/>
    <w:rsid w:val="00C03F86"/>
    <w:rsid w:val="00C32231"/>
    <w:rsid w:val="00C3292D"/>
    <w:rsid w:val="00C72188"/>
    <w:rsid w:val="00C72C6D"/>
    <w:rsid w:val="00CA7125"/>
    <w:rsid w:val="00CF0CA1"/>
    <w:rsid w:val="00D03DAB"/>
    <w:rsid w:val="00D045C9"/>
    <w:rsid w:val="00D2041C"/>
    <w:rsid w:val="00D26033"/>
    <w:rsid w:val="00D5435B"/>
    <w:rsid w:val="00D567EF"/>
    <w:rsid w:val="00D57343"/>
    <w:rsid w:val="00D8317C"/>
    <w:rsid w:val="00DB1A22"/>
    <w:rsid w:val="00DC01B1"/>
    <w:rsid w:val="00DC217D"/>
    <w:rsid w:val="00DC4EA2"/>
    <w:rsid w:val="00DD4A9C"/>
    <w:rsid w:val="00DD56B3"/>
    <w:rsid w:val="00DD7F65"/>
    <w:rsid w:val="00DF247B"/>
    <w:rsid w:val="00E373A8"/>
    <w:rsid w:val="00E52B0B"/>
    <w:rsid w:val="00E80DBA"/>
    <w:rsid w:val="00EA218F"/>
    <w:rsid w:val="00EA5B4A"/>
    <w:rsid w:val="00EA649A"/>
    <w:rsid w:val="00EB1562"/>
    <w:rsid w:val="00EC65A5"/>
    <w:rsid w:val="00EE3940"/>
    <w:rsid w:val="00EF2D1C"/>
    <w:rsid w:val="00F01C30"/>
    <w:rsid w:val="00F12B2F"/>
    <w:rsid w:val="00F164B4"/>
    <w:rsid w:val="00F249A3"/>
    <w:rsid w:val="00F67972"/>
    <w:rsid w:val="00F85336"/>
    <w:rsid w:val="00F8556D"/>
    <w:rsid w:val="00F93AB1"/>
    <w:rsid w:val="00FA7E07"/>
    <w:rsid w:val="00FB15F4"/>
    <w:rsid w:val="00FB7FF4"/>
    <w:rsid w:val="00FD2973"/>
    <w:rsid w:val="00FD2C9A"/>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lemental.com/newsroom/blog/elemental-powers-4k-video-demand-service-brazil" TargetMode="External"/><Relationship Id="rId21" Type="http://schemas.openxmlformats.org/officeDocument/2006/relationships/hyperlink" Target="https://ultrahdforum.org/resources/phasea-guidelines-description/" TargetMode="External"/><Relationship Id="rId42" Type="http://schemas.openxmlformats.org/officeDocument/2006/relationships/hyperlink" Target="http://www.itu.int/en/ITU-T/Workshops-and-Seminars/201705/Documents/3.2_Tatsuo-Shibata.pdf" TargetMode="External"/><Relationship Id="rId47" Type="http://schemas.openxmlformats.org/officeDocument/2006/relationships/hyperlink" Target="http://www.tvtechnology.com/atsc3/0031/korea-to-launch-atsc-30-broadcasts-in-2017/278022" TargetMode="External"/><Relationship Id="rId63" Type="http://schemas.openxmlformats.org/officeDocument/2006/relationships/hyperlink" Target="http://www.consumerreports.org/streaming-video-services/where-to-stream-4k-movies-and-tv-shows/" TargetMode="External"/><Relationship Id="rId68" Type="http://schemas.openxmlformats.org/officeDocument/2006/relationships/hyperlink" Target="http://www.ubergizmo.com/2016/12/hulu-stream-in-4k/" TargetMode="External"/><Relationship Id="rId84" Type="http://schemas.openxmlformats.org/officeDocument/2006/relationships/hyperlink" Target="http://www.microsoft.com/en-pk/download/details.aspx?id=39947" TargetMode="External"/><Relationship Id="rId89" Type="http://schemas.openxmlformats.org/officeDocument/2006/relationships/hyperlink" Target="https://www.extremetech.com/gaming/232831-microsofts-xbox-one-s-4k-blu-ray-hdr-and-a-modest-performance-boost" TargetMode="External"/><Relationship Id="rId7" Type="http://schemas.openxmlformats.org/officeDocument/2006/relationships/endnotes" Target="endnotes.xml"/><Relationship Id="rId71" Type="http://schemas.openxmlformats.org/officeDocument/2006/relationships/hyperlink" Target="http://www.vivicast.com/news/ses-vivicast-uhd-bouquet-for-us-cable" TargetMode="External"/><Relationship Id="rId92" Type="http://schemas.openxmlformats.org/officeDocument/2006/relationships/hyperlink" Target="http://appleinsider.com/articles/17/06/05/apple-refining-macos-1012-sierra-in-new-high-sierra-1013-revision" TargetMode="External"/><Relationship Id="rId2" Type="http://schemas.openxmlformats.org/officeDocument/2006/relationships/numbering" Target="numbering.xml"/><Relationship Id="rId16" Type="http://schemas.openxmlformats.org/officeDocument/2006/relationships/hyperlink" Target="http://www.3gpp.org/DynaReport/26141.htm" TargetMode="External"/><Relationship Id="rId29" Type="http://schemas.openxmlformats.org/officeDocument/2006/relationships/hyperlink" Target="http://advanced-television.com/2015/03/10/free-launches-4k-mini-box/" TargetMode="External"/><Relationship Id="rId11" Type="http://schemas.openxmlformats.org/officeDocument/2006/relationships/hyperlink" Target="http://www.3gpp.org/DynaReport/26247.htm" TargetMode="External"/><Relationship Id="rId24" Type="http://schemas.openxmlformats.org/officeDocument/2006/relationships/hyperlink" Target="http://ieeexplore.ieee.org/stamp/stamp.jsp?arnumber=7254155" TargetMode="External"/><Relationship Id="rId32" Type="http://schemas.openxmlformats.org/officeDocument/2006/relationships/hyperlink" Target="http://www.broadbandtvnews.com/2015/08/31/ses-and-hd-launch-ultra-hd-channel-on-astra/" TargetMode="External"/><Relationship Id="rId37" Type="http://schemas.openxmlformats.org/officeDocument/2006/relationships/hyperlink" Target="https://www.airtel.in/internet-tv/technical-specification.html" TargetMode="External"/><Relationship Id="rId40" Type="http://schemas.openxmlformats.org/officeDocument/2006/relationships/hyperlink" Target="https://finance.yahoo.com/news/toshiba-tvs-powered-vixs-support-143229686.html" TargetMode="External"/><Relationship Id="rId45" Type="http://schemas.openxmlformats.org/officeDocument/2006/relationships/hyperlink" Target="http://docomo-animestore.co.jp/" TargetMode="External"/><Relationship Id="rId53" Type="http://schemas.openxmlformats.org/officeDocument/2006/relationships/hyperlink" Target="http://advanced-television.com/2015/09/15/swisscom-launching-uhd-tv-service/" TargetMode="External"/><Relationship Id="rId58" Type="http://schemas.openxmlformats.org/officeDocument/2006/relationships/hyperlink" Target="https://www.productsandservices.bt.com/products/ultra-hd/" TargetMode="External"/><Relationship Id="rId66" Type="http://schemas.openxmlformats.org/officeDocument/2006/relationships/hyperlink" Target="http://4k.com/news/directv-to-expand-its-4k-uhd-channel-service-to-a-wider-range-of-subscribers-17997/" TargetMode="External"/><Relationship Id="rId74" Type="http://schemas.openxmlformats.org/officeDocument/2006/relationships/hyperlink" Target="http://news.eutelsat.com/pressreleases/eutelsat-scales-up-ultra-hd-content-with-two-new-channels-at-the-popular-hotbird-neighbourhood-1721477" TargetMode="External"/><Relationship Id="rId79" Type="http://schemas.openxmlformats.org/officeDocument/2006/relationships/hyperlink" Target="http://www.streamingmedia.com/Articles/News/Online-Video-News/Globosat-NET-and-Elemental-Team-to-Stream-Olympics-in-Brazil-113032.aspx" TargetMode="External"/><Relationship Id="rId87" Type="http://schemas.openxmlformats.org/officeDocument/2006/relationships/hyperlink" Target="https://docs.microsoft.com/en-us/windows/uwp/audio-video-camera/supported-codecs" TargetMode="External"/><Relationship Id="rId102"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http://4k.com/news/now-virgin-media-is-launching-its-own-4k-uhd-set-top-box-later-in-2016-14558/" TargetMode="External"/><Relationship Id="rId82" Type="http://schemas.openxmlformats.org/officeDocument/2006/relationships/hyperlink" Target="http://www.gsmarena.com/lg_g4_vs_galaxy_s6-review-1266p6.php" TargetMode="External"/><Relationship Id="rId90" Type="http://schemas.openxmlformats.org/officeDocument/2006/relationships/hyperlink" Target="http://www.newsfactor.com/news/Microsoft-Releases-New-Surface-Pro/story.xhtml?story_id=101007W4WU7K" TargetMode="External"/><Relationship Id="rId95" Type="http://schemas.openxmlformats.org/officeDocument/2006/relationships/hyperlink" Target="https://www.cnet.com/news/apple-wwdc-developers-google-facebook-microsoft-amazon-ar-ai-siri/" TargetMode="External"/><Relationship Id="rId19" Type="http://schemas.openxmlformats.org/officeDocument/2006/relationships/hyperlink" Target="http://www.blu-raydisc.com/assets/Downloadablefile/BD-ROM_Part3_V3.0_WhitePaper_150724.pdf" TargetMode="External"/><Relationship Id="rId14" Type="http://schemas.openxmlformats.org/officeDocument/2006/relationships/hyperlink" Target="http://www.3gpp.org/DynaReport/26223.htm" TargetMode="External"/><Relationship Id="rId22" Type="http://schemas.openxmlformats.org/officeDocument/2006/relationships/hyperlink" Target="https://www.itu.int/rec/T-REC-H.265" TargetMode="External"/><Relationship Id="rId27" Type="http://schemas.openxmlformats.org/officeDocument/2006/relationships/hyperlink" Target="http://4k.com/news/china-telecom-huawei-team-up-for-4k-broadcasting-4923/" TargetMode="External"/><Relationship Id="rId30" Type="http://schemas.openxmlformats.org/officeDocument/2006/relationships/hyperlink" Target="http://www.broadbandtvnews.com/2016/06/06/dvb-t2-to-launch-in-germany-with-40-channels/" TargetMode="External"/><Relationship Id="rId35" Type="http://schemas.openxmlformats.org/officeDocument/2006/relationships/hyperlink" Target="http://www.sportsvideo.org/2015/03/24/tata-sky-taps-elemental-for-4k-video-service-including-cricket-world-cup-coverage/" TargetMode="External"/><Relationship Id="rId43" Type="http://schemas.openxmlformats.org/officeDocument/2006/relationships/hyperlink" Target="https://technology.ihs.com/499364/pay-tv-uhd-services-draw-nearer-with-ntt-trial-in-japan" TargetMode="External"/><Relationship Id="rId48" Type="http://schemas.openxmlformats.org/officeDocument/2006/relationships/hyperlink" Target="http://www.broadcastingcable.com/news/news-articles/ces-2017-lg-debuts-atsc-30-enabled-4k-tvs/162270" TargetMode="External"/><Relationship Id="rId56" Type="http://schemas.openxmlformats.org/officeDocument/2006/relationships/hyperlink" Target="https://v-net.tv/2017/04/12/sky-introduces-hevc-encoding-and-decoding-for-its-football-and-f1-contribution-boosting-efficiency-when-compared-to-h-264/" TargetMode="External"/><Relationship Id="rId64" Type="http://schemas.openxmlformats.org/officeDocument/2006/relationships/hyperlink" Target="https://www.digitaltrends.com/home-theater/dish-sling-tv-hopper-update-new-remote-4k-set-top-box/" TargetMode="External"/><Relationship Id="rId69" Type="http://schemas.openxmlformats.org/officeDocument/2006/relationships/hyperlink" Target="https://www.wired.com/2016/04/layer3-tv/" TargetMode="External"/><Relationship Id="rId77" Type="http://schemas.openxmlformats.org/officeDocument/2006/relationships/hyperlink" Target="http://www.hollywoodreporter.com/behind-screen/live-ultra-hd-coverage-fifa-709614" TargetMode="External"/><Relationship Id="rId100"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www.prnewswire.com/news-releases/arris-set-tops-power-portugal-telecoms-new-meo-4k-service-300325402.html" TargetMode="External"/><Relationship Id="rId72" Type="http://schemas.openxmlformats.org/officeDocument/2006/relationships/hyperlink" Target="http://www.multichannel.com/news/content/ses-adds-cable-operators-4k-trial-mix/411179" TargetMode="External"/><Relationship Id="rId80" Type="http://schemas.openxmlformats.org/officeDocument/2006/relationships/hyperlink" Target="http://www.sportsvideo.org/2017/01/19/nbc-sports-att-team-up-to-deliver-premier-league-in-4k-uhd-on-directv/" TargetMode="External"/><Relationship Id="rId85" Type="http://schemas.openxmlformats.org/officeDocument/2006/relationships/hyperlink" Target="https://www.windowscentral.com/microsoft-windows-10-will-support-hevc-video-standard" TargetMode="External"/><Relationship Id="rId93" Type="http://schemas.openxmlformats.org/officeDocument/2006/relationships/hyperlink" Target="https://www.engadget.com/2017/06/05/apple-unveils-ios-11-with-translation-and-a-better-camera/" TargetMode="External"/><Relationship Id="rId98" Type="http://schemas.openxmlformats.org/officeDocument/2006/relationships/hyperlink" Target="https://www.dvb.org/resources/public/events/dvb_uhd_hdr_webinar.pdf" TargetMode="External"/><Relationship Id="rId3" Type="http://schemas.openxmlformats.org/officeDocument/2006/relationships/styles" Target="styles.xml"/><Relationship Id="rId12" Type="http://schemas.openxmlformats.org/officeDocument/2006/relationships/hyperlink" Target="http://www.3gpp.org/DynaReport/26346.htm" TargetMode="External"/><Relationship Id="rId17" Type="http://schemas.openxmlformats.org/officeDocument/2006/relationships/hyperlink" Target="http://www.arib.or.jp/english/html/overview/sb_ej.html" TargetMode="External"/><Relationship Id="rId25" Type="http://schemas.openxmlformats.org/officeDocument/2006/relationships/hyperlink" Target="http://www.cisco.com/c/en/us/solutions/collateral/service-provider/visual-networking-index-vni/complete-white-paper-c11-481360.html" TargetMode="External"/><Relationship Id="rId33" Type="http://schemas.openxmlformats.org/officeDocument/2006/relationships/hyperlink" Target="http://www.iptv-anbieter.info/iptv-news/vodafone-tv-alle-details-zur-4k-set-top-box/" TargetMode="External"/><Relationship Id="rId38" Type="http://schemas.openxmlformats.org/officeDocument/2006/relationships/hyperlink" Target="http://advanced-television.com/2017/01/05/only-dvb-t2hevc-tv-sets-on-sale-in-italy/" TargetMode="External"/><Relationship Id="rId46" Type="http://schemas.openxmlformats.org/officeDocument/2006/relationships/hyperlink" Target="http://www.tvtechnology.com/atsc3/0031/report-south-korea-adopts-atsc-30/279108" TargetMode="External"/><Relationship Id="rId59" Type="http://schemas.openxmlformats.org/officeDocument/2006/relationships/hyperlink" Target="http://www.broadbandtvnews.com/2016/09/23/freeview-updates-hevc-ultra-hd/" TargetMode="External"/><Relationship Id="rId67" Type="http://schemas.openxmlformats.org/officeDocument/2006/relationships/hyperlink" Target="http://4k.com/news/fox-and-directv-to-broadcast-first-ever-4k-nascar-race-followed-by-nba-mlb-games-18973/" TargetMode="External"/><Relationship Id="rId103" Type="http://schemas.openxmlformats.org/officeDocument/2006/relationships/theme" Target="theme/theme1.xml"/><Relationship Id="rId20" Type="http://schemas.openxmlformats.org/officeDocument/2006/relationships/hyperlink" Target="http://www.digitaluk.co.uk/fvp-spec" TargetMode="External"/><Relationship Id="rId41" Type="http://schemas.openxmlformats.org/officeDocument/2006/relationships/hyperlink" Target="http://www.tvbeurope.com/4k-cable-channel-launch-japan/" TargetMode="External"/><Relationship Id="rId54" Type="http://schemas.openxmlformats.org/officeDocument/2006/relationships/hyperlink" Target="https://www.swisscom.ch/en/residential/internet-television-fixednetwork/swisscom-tv/functions-tv/uhd-voicesearch.html" TargetMode="External"/><Relationship Id="rId62" Type="http://schemas.openxmlformats.org/officeDocument/2006/relationships/hyperlink" Target="https://www.crutchfield.com/S-VxIrcyAZXFG/learn/4k-tv-content-whats-out-there-and-how-to-get-it.html" TargetMode="External"/><Relationship Id="rId70" Type="http://schemas.openxmlformats.org/officeDocument/2006/relationships/hyperlink" Target="https://blog.sony.com/press/sony-pictures-launching-ultra-4k-streaming-service-on-april-4th-2/" TargetMode="External"/><Relationship Id="rId75" Type="http://schemas.openxmlformats.org/officeDocument/2006/relationships/hyperlink" Target="http://www.tvtechnology.com/news/0002/harmonic-launches-hevc-system-in-africa/278588" TargetMode="External"/><Relationship Id="rId83" Type="http://schemas.openxmlformats.org/officeDocument/2006/relationships/hyperlink" Target="https://www.att.com/cellphones/lg/g5.html" TargetMode="External"/><Relationship Id="rId88" Type="http://schemas.openxmlformats.org/officeDocument/2006/relationships/hyperlink" Target="http://wccftech.com/xbox-update-fixes-multiplayer-issues-adds-hevc-10bit-codec-patch-notes-detailed/" TargetMode="External"/><Relationship Id="rId91" Type="http://schemas.openxmlformats.org/officeDocument/2006/relationships/hyperlink" Target="https://techcrunch.com/2017/06/05/apple-announces-macos-high-sierra/" TargetMode="External"/><Relationship Id="rId96" Type="http://schemas.openxmlformats.org/officeDocument/2006/relationships/hyperlink" Target="http://advanced-television.com/2014/07/04/dvb-approves-uhdtv-hevc-delivery-profil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3gpp.org/DynaReport/26140.htm" TargetMode="External"/><Relationship Id="rId23" Type="http://schemas.openxmlformats.org/officeDocument/2006/relationships/hyperlink" Target="http://ieeexplore.ieee.org/stamp/stamp.jsp?arnumber=6316136" TargetMode="External"/><Relationship Id="rId28" Type="http://schemas.openxmlformats.org/officeDocument/2006/relationships/hyperlink" Target="http://www.multichannel.com/news/video/broadcom-chips-android-tv-based-4k-box/388755" TargetMode="External"/><Relationship Id="rId36" Type="http://schemas.openxmlformats.org/officeDocument/2006/relationships/hyperlink" Target="https://www.dthpay.com/dth-operator/sun-direct-the-first-dth-in-india-with-hevc/" TargetMode="External"/><Relationship Id="rId49" Type="http://schemas.openxmlformats.org/officeDocument/2006/relationships/hyperlink" Target="http://www.digitaltvnews.net/?p=27511" TargetMode="External"/><Relationship Id="rId57" Type="http://schemas.openxmlformats.org/officeDocument/2006/relationships/hyperlink" Target="http://www.tvbeurope.com/sky-chooses-ntt-hevc-uhd-delivery/" TargetMode="External"/><Relationship Id="rId10" Type="http://schemas.openxmlformats.org/officeDocument/2006/relationships/hyperlink" Target="http://www.3gpp.org/DynaReport/26234.htm" TargetMode="External"/><Relationship Id="rId31" Type="http://schemas.openxmlformats.org/officeDocument/2006/relationships/hyperlink" Target="https://www.thebroadcastbridge.com/content/entry/7262/sky-deutschland-goes-uhd-with-rohde-schwarz" TargetMode="External"/><Relationship Id="rId44" Type="http://schemas.openxmlformats.org/officeDocument/2006/relationships/hyperlink" Target="https://www.nttdocomo.co.jp/english/binary/pdf/corporate/technology/rd/technical_journal/bn/vol16_3/vol16_3_007en.pdf" TargetMode="External"/><Relationship Id="rId52" Type="http://schemas.openxmlformats.org/officeDocument/2006/relationships/hyperlink" Target="https://www.hbbtv.org/news-events/spanish-digital-tv-tech-forum-adopts-hbbtv-2/" TargetMode="External"/><Relationship Id="rId60" Type="http://schemas.openxmlformats.org/officeDocument/2006/relationships/hyperlink" Target="http://www.digitaluk.co.uk/fvp-spec" TargetMode="External"/><Relationship Id="rId65" Type="http://schemas.openxmlformats.org/officeDocument/2006/relationships/hyperlink" Target="https://www.dish.com/4k-joey/" TargetMode="External"/><Relationship Id="rId73" Type="http://schemas.openxmlformats.org/officeDocument/2006/relationships/hyperlink" Target="https://www.harmonicinc.com/news-events/press-releases/read/dish-hd-asia-launches-first-hevc-dth-service-thomson-video-networks/" TargetMode="External"/><Relationship Id="rId78" Type="http://schemas.openxmlformats.org/officeDocument/2006/relationships/hyperlink" Target="https://newsroom.cisco.com/press-release-content?type=webcontent&amp;articleId=1654141" TargetMode="External"/><Relationship Id="rId81" Type="http://schemas.openxmlformats.org/officeDocument/2006/relationships/hyperlink" Target="https://www.pcworld.idg.com.au/article/456443/samsung_galaxy_s4_has_next-gen_video_codec/" TargetMode="External"/><Relationship Id="rId86" Type="http://schemas.openxmlformats.org/officeDocument/2006/relationships/hyperlink" Target="https://msdn.microsoft.com/en-us/library/windows/desktop/mt218785(v=vs.85).aspx" TargetMode="External"/><Relationship Id="rId94" Type="http://schemas.openxmlformats.org/officeDocument/2006/relationships/hyperlink" Target="https://www.engadget.com/2017/06/05/ios-11-camera-and-photos/" TargetMode="External"/><Relationship Id="rId99" Type="http://schemas.openxmlformats.org/officeDocument/2006/relationships/footer" Target="footer1.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3gpp.org/DynaReport/26114.htm" TargetMode="External"/><Relationship Id="rId18" Type="http://schemas.openxmlformats.org/officeDocument/2006/relationships/hyperlink" Target="http://atsc.org/wp-content/uploads/2017/05/A341-2017-Video-HEVC.pdf" TargetMode="External"/><Relationship Id="rId39" Type="http://schemas.openxmlformats.org/officeDocument/2006/relationships/hyperlink" Target="http://www.digitaltveurope.net/373151/italys-chili-launches-uhd-service-with-thomson-technology/" TargetMode="External"/><Relationship Id="rId34" Type="http://schemas.openxmlformats.org/officeDocument/2006/relationships/hyperlink" Target="https://fernsehempfang.tv/gigatv-von-vodafone-39.html" TargetMode="External"/><Relationship Id="rId50" Type="http://schemas.openxmlformats.org/officeDocument/2006/relationships/hyperlink" Target="https://www.tbroad.com/en/product/uhd.jsp" TargetMode="External"/><Relationship Id="rId55" Type="http://schemas.openxmlformats.org/officeDocument/2006/relationships/hyperlink" Target="https://ultrahdforum.org/resources/list-of-commercial-uhd-or-4k-services-that-are-live/" TargetMode="External"/><Relationship Id="rId76" Type="http://schemas.openxmlformats.org/officeDocument/2006/relationships/hyperlink" Target="http://www.digitaltveurope.net/381402/kartina-tv-taps-harmonic-for-ott-delivery/" TargetMode="External"/><Relationship Id="rId97" Type="http://schemas.openxmlformats.org/officeDocument/2006/relationships/hyperlink" Target="http://www.sportsvideo.org/2016/11/22/transport-4kuhd-distribution-needs-boost-from-a-more-mature-hevc-stand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C05CF-CDA1-48A9-A0AC-20D0CAF70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3118</TotalTime>
  <Pages>13</Pages>
  <Words>6975</Words>
  <Characters>39763</Characters>
  <Application>Microsoft Office Word</Application>
  <DocSecurity>0</DocSecurity>
  <Lines>331</Lines>
  <Paragraphs>93</Paragraphs>
  <ScaleCrop>false</ScaleCrop>
  <HeadingPairs>
    <vt:vector size="4" baseType="variant">
      <vt:variant>
        <vt:lpstr>Title</vt:lpstr>
      </vt:variant>
      <vt:variant>
        <vt:i4>1</vt:i4>
      </vt:variant>
      <vt:variant>
        <vt:lpstr>Headings</vt:lpstr>
      </vt:variant>
      <vt:variant>
        <vt:i4>41</vt:i4>
      </vt:variant>
    </vt:vector>
  </HeadingPairs>
  <TitlesOfParts>
    <vt:vector size="42" baseType="lpstr">
      <vt:lpstr/>
      <vt:lpstr>Abstract</vt:lpstr>
      <vt:lpstr>Introduction to the HEVC standard</vt:lpstr>
      <vt:lpstr>Overall HEVC deployment statistics</vt:lpstr>
      <vt:lpstr>    A report in March 2016 [7] contained the following estimates of numbers of devic</vt:lpstr>
      <vt:lpstr>    As of September 2017, a developer survey with 380 respondents from more than 50 </vt:lpstr>
      <vt:lpstr>    As of December 2017, a survey with 437 complete responses (primarily in North Am</vt:lpstr>
      <vt:lpstr>    In April 2018, HEVC was reported to be supported in more than 2 billion devices </vt:lpstr>
      <vt:lpstr>    In June 2018, in a survey with 406 responses two-thirds of video industry respon</vt:lpstr>
      <vt:lpstr>Identified deployments of HEVC</vt:lpstr>
      <vt:lpstr>    Broadcast and streaming services and devices: HEVC has been included in many dep</vt:lpstr>
      <vt:lpstr>    4K UHD: HEVC is the key enabler of the roll-out of 4K UHD television:</vt:lpstr>
      <vt:lpstr>    HDR: HEVC has been a key element of the roll-out of high dynamic range video (HD</vt:lpstr>
      <vt:lpstr>    10-bit video: HEVC has been a key enabler for the transition from 8-bit video to</vt:lpstr>
      <vt:lpstr>    High frame rate: HEVC is also instrumental in enabling high frame rate (HFR) ser</vt:lpstr>
      <vt:lpstr>Formal specifications with HEVC support</vt:lpstr>
      <vt:lpstr>    3GPP specifications:</vt:lpstr>
      <vt:lpstr>        3GPP TS 26.234: Transparent end-to-end Packet-switched Streaming Service (PSS); </vt:lpstr>
      <vt:lpstr>        3GPP TS 26.247: Transparent end-to-end Packet-switched Streaming Service (PSS); </vt:lpstr>
      <vt:lpstr>        3GPP TS 26.346: Multimedia Broadcast/Multicast Service (MBMS); Protocols and cod</vt:lpstr>
      <vt:lpstr>        3GPP TS 26.114: IP Multimedia Subsystem (IMS); Multimedia Telephony; Media handl</vt:lpstr>
      <vt:lpstr>        3GPP TS 26.223: Telepresence using the IP Multimedia Subsystem (IMS); Media hand</vt:lpstr>
      <vt:lpstr>        3GPP TS 26.140: Multimedia Messaging Service (MMS); Media formats and codecs (al</vt:lpstr>
      <vt:lpstr>        3GPP TS 26.141: IP Multimedia System (IMS) Messaging and Presence; Media formats</vt:lpstr>
      <vt:lpstr>    ANSI/SCTE specifications:</vt:lpstr>
      <vt:lpstr>        ANSI/SCTE 215-1 2015, HEVC Video Constraints for Cable Television Part 1 – Codin</vt:lpstr>
      <vt:lpstr>        ANSI/SCTE 215-2 2015, HEVC Video Constraints for Cable Television Part 2 – Trans</vt:lpstr>
      <vt:lpstr>        SCTE 172 2017, Constraints on AVC and HEVC Structured Video Coding for Digital P</vt:lpstr>
      <vt:lpstr>    ARIB B62 “Multimedia Coding Specification for Digital Broadcasting (Second Gener</vt:lpstr>
      <vt:lpstr>    ATSC 3.0:</vt:lpstr>
      <vt:lpstr>    BD ROM Version 3.0 for Blu-ray Discs (per White Paper publication, section 2.2.3</vt:lpstr>
      <vt:lpstr>    Digital UK, Freeview Play – Technical Specification 2017 Profile, v2.1.1 (Septem</vt:lpstr>
      <vt:lpstr>    ETSI/DVB Technical Specification 101 154:</vt:lpstr>
      <vt:lpstr>    ETSI/EBU Technical Specification 102 796 (v1.4.1) Hybrid Broadcast Broadband Tel</vt:lpstr>
      <vt:lpstr>    NATO and U.S. MISB military specifications:</vt:lpstr>
      <vt:lpstr>    SCTE specifications:</vt:lpstr>
      <vt:lpstr>        SCTE 215-1 2015, HEVC Video Constraints for Cable Television Part 1 – Coding</vt:lpstr>
      <vt:lpstr>        SCTE 215-2 2015, HEVC Video Constraints for Cable Television Part 2 – Transport</vt:lpstr>
      <vt:lpstr>        SCTE 172 2017, Constraints on AVC and HEVC Structured Video Coding for Digital P</vt:lpstr>
      <vt:lpstr>    Ultra HD Forum “UHD Phase A Content Parameters” (initial release 1.1 released to</vt:lpstr>
      <vt:lpstr>Acknowledgment</vt:lpstr>
      <vt:lpstr>Referenced publications</vt:lpstr>
    </vt:vector>
  </TitlesOfParts>
  <Company/>
  <LinksUpToDate>false</LinksUpToDate>
  <CharactersWithSpaces>46645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149</cp:revision>
  <dcterms:created xsi:type="dcterms:W3CDTF">2017-05-19T18:43:00Z</dcterms:created>
  <dcterms:modified xsi:type="dcterms:W3CDTF">2018-07-08T19:11:00Z</dcterms:modified>
</cp:coreProperties>
</file>