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347D2" w14:paraId="669632F9" w14:textId="77777777" w:rsidTr="00C56F3D">
        <w:trPr>
          <w:trHeight w:val="864"/>
        </w:trPr>
        <w:tc>
          <w:tcPr>
            <w:tcW w:w="6408" w:type="dxa"/>
          </w:tcPr>
          <w:p w14:paraId="4FBC5DAA" w14:textId="0F5D19E2" w:rsidR="006C5D39" w:rsidRPr="005347D2" w:rsidRDefault="00E41B77" w:rsidP="00C97D78">
            <w:pPr>
              <w:tabs>
                <w:tab w:val="left" w:pos="7200"/>
              </w:tabs>
              <w:spacing w:before="0"/>
              <w:rPr>
                <w:b/>
                <w:szCs w:val="22"/>
              </w:rPr>
            </w:pPr>
            <w:r w:rsidRPr="005347D2">
              <w:rPr>
                <w:b/>
                <w:noProof/>
                <w:szCs w:val="22"/>
                <w:lang w:eastAsia="zh-CN"/>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E1C3CD0"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Vkjr8AAADaAAAADwAAAGRycy9kb3ducmV2LnhtbERPyWrDMBC9B/oPYgq9xXJCKcGNEkIW&#10;WtJT3OLz1JrYJtLIWKqt/n10KPT4ePt6G60RIw2+c6xgkeUgiGunO24UfH2e5isQPiBrNI5JwS95&#10;2G4eZmsstJv4QmMZGpFC2BeooA2hL6T0dUsWfeZ64sRd3WAxJDg0Ug84pXBr5DLPX6TFjlNDiz3t&#10;W6pv5Y9VEMPRVMuTPH9894daV8/xzeyiUk+PcfcKIlAM/+I/97tWkLamK+kGyM0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OIVkjr8AAADaAAAADwAAAAAAAAAAAAAAAACh&#10;AgAAZHJzL2Rvd25yZXYueG1sUEsFBgAAAAAEAAQA+QAAAI0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oYIcUAAADaAAAADwAAAGRycy9kb3ducmV2LnhtbESPQWvCQBSE74X+h+UVeim6aQ9iYzai&#10;pQUvImoO9fbIPpNo9m2a3Sbx37uC4HGYmW+YZD6YWnTUusqygvdxBII4t7riQkG2/xlNQTiPrLG2&#10;TAou5GCePj8lGGvb85a6nS9EgLCLUUHpfRNL6fKSDLqxbYiDd7StQR9kW0jdYh/gppYfUTSRBisO&#10;CyU29FVSft79GwWnxaE3Xf73vc4252y/WS4Pb79bpV5fhsUMhKfBP8L39kor+ITblXADZH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oYIc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93LSsYAAADbAAAADwAAAGRycy9kb3ducmV2LnhtbESPQWvCQBCF74X+h2UKXkrd6KGU1FW0&#10;WPAiouagtyE7JtHsbJrdJum/dw5CbzO8N+99M1sMrlYdtaHybGAyTkAR595WXBjIjt9vH6BCRLZY&#10;eyYDfxRgMX9+mmFqfc976g6xUBLCIUUDZYxNqnXIS3IYxr4hFu3iW4dR1rbQtsVewl2tp0nyrh1W&#10;LA0lNvRVUn47/DoD1+W5d13+s95mu1t23K1W59fT3pjRy7D8BBVpiP/mx/XGCr7Qyy8ygJ7f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dy0rGAAAA2wAAAA8AAAAAAAAA&#10;AAAAAAAAoQIAAGRycy9kb3ducmV2LnhtbFBLBQYAAAAABAAEAPkAAACUAw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wKHtsEAAADbAAAADwAAAGRycy9kb3ducmV2LnhtbERP32vCMBB+F/Y/hBN809QiY3SNIs6i&#10;bE9zo8+35taWJZfSRI3/vRkM9nYf388rN9EacaHR944VLBcZCOLG6Z5bBZ8f1fwJhA/IGo1jUnAj&#10;D5v1w6TEQrsrv9PlFFqRQtgXqKALYSik9E1HFv3CDcSJ+3ajxZDg2Eo94jWFWyPzLHuUFntODR0O&#10;tOuo+TmdrYIY9qbOK/n69jW8NLpexYPZRqVm07h9BhEohn/xn/uo0/wl/P6SDpDrO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vAoe2wQAAANs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maabwQAA&#10;ANsAAAAPAAAAZHJzL2Rvd25yZXYueG1sRE9Li8IwEL4L/ocwgjdN1fVBNYosrLjIHrb14m1oxrba&#10;TEoTtfvvN4LgbT6+56w2ranEnRpXWlYwGkYgiDOrS84VHNOvwQKE88gaK8uk4I8cbNbdzgpjbR/8&#10;S/fE5yKEsItRQeF9HUvpsoIMuqGtiQN3to1BH2CTS93gI4SbSo6jaCYNlhwaCqzps6DsmtyMgsnO&#10;T6vvhKOfVOoPc5lPD607KdXvtdslCE+tf4tf7r0O8yfw/CUcIN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pmmm8EAAADbAAAADwAAAAAAAAAAAAAAAACXAgAAZHJzL2Rvd25y&#10;ZXYueG1sUEsFBgAAAAAEAAQA9QAAAIU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NZHwgAA&#10;ANsAAAAPAAAAZHJzL2Rvd25yZXYueG1sRE9La8JAEL4X+h+WKXhrNmqoIWYVsRRz6KWx9DxkJw/M&#10;zobsamJ/fbdQ6G0+vufk+9n04kaj6ywrWEYxCOLK6o4bBZ/nt+cUhPPIGnvLpOBODva7x4ccM20n&#10;/qBb6RsRQthlqKD1fsikdFVLBl1kB+LA1XY06AMcG6lHnEK46eUqjl+kwY5DQ4sDHVuqLuXVKPhK&#10;p82qni+v1+80QSwLbt7XJ6UWT/NhC8LT7P/Ff+5Ch/kJ/P4SDp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Jk1kfCAAAA2wAAAA8AAAAAAAAAAAAAAAAAlwIAAGRycy9kb3du&#10;cmV2LnhtbFBLBQYAAAAABAAEAPUAAACGAw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j4GmwwAA&#10;ANsAAAAPAAAAZHJzL2Rvd25yZXYueG1sRE9Na8JAEL0X/A/LCF5K3VRQ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j4Gm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lIMwgAA&#10;ANsAAAAPAAAAZHJzL2Rvd25yZXYueG1sRE9Li8IwEL4L+x/CLHjTdAUfdI1FBMGDFx+g3mab2bZr&#10;M+k2sVZ/vREEb/PxPWeatKYUDdWusKzgqx+BIE6tLjhTsN8texMQziNrLC2Tghs5SGYfnSnG2l55&#10;Q83WZyKEsItRQe59FUvp0pwMur6tiAP3a2uDPsA6k7rGawg3pRxE0UgaLDg05FjRIqf0vL0YBcPx&#10;fX/4S9f48788nqJqMSGSa6W6n+38G4Sn1r/FL/dKh/kjeP4SDp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OUgz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zBRwQAA&#10;ANsAAAAPAAAAZHJzL2Rvd25yZXYueG1sRE9Na8JAEL0L/odlBG+6qYWapq4hCKVCT42F0NuQHbOh&#10;2dmQ3cbor+8WCt7m8T5nl0+2EyMNvnWs4GGdgCCunW65UfB5el2lIHxA1tg5JgVX8pDv57MdZtpd&#10;+IPGMjQihrDPUIEJoc+k9LUhi37teuLInd1gMUQ4NFIPeInhtpObJHmSFluODQZ7Ohiqv8sfq+Br&#10;fCslPxeJ1bJ6TKmazu83o9RyMRUvIAJN4S7+dx91nL+F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PMwU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5WFxAAA&#10;ANsAAAAPAAAAZHJzL2Rvd25yZXYueG1sRI9PawIxEMXvBb9DmIKXUrN6KGVrlFIQPKm1lra3YTP7&#10;h24mIYm6fnvnIHib4b157zfz5eB6daKYOs8GppMCFHHlbceNgcPX6vkVVMrIFnvPZOBCCZaL0cMc&#10;S+vP/EmnfW6UhHAq0UCbcyi1TlVLDtPEB2LRah8dZlljo23Es4S7Xs+K4kU77FgaWgz00VL1vz86&#10;A7aL36E+bOPv02WTVvXP37CLwZjx4/D+BirTkO/m2/XaCr7Ayi8ygF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Vhc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FOJwwAA&#10;ANsAAAAPAAAAZHJzL2Rvd25yZXYueG1sRE9La8JAEL4X+h+WKXirm0axGl1DKVo8tFgf4HXIjtnQ&#10;7GzMbjX+e1co9DYf33NmeWdrcabWV44VvPQTEMSF0xWXCva75fMYhA/IGmvHpOBKHvL548MMM+0u&#10;vKHzNpQihrDPUIEJocmk9IUhi77vGuLIHV1rMUTYllK3eInhtpZpkoykxYpjg8GG3g0VP9tfq+Bz&#10;tP4arBendPgxGTaGdoPv5PWgVO+pe5uCCNSFf/Gfe6Xj/Ancf4kH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CFOJ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DjouwAA&#10;ANsAAAAPAAAAZHJzL2Rvd25yZXYueG1sRE+7CsIwFN0F/yFcwc2mOohUo/hAcNRaxPHSXNtic1Oa&#10;qNWvN4PgeDjvxaoztXhS6yrLCsZRDII4t7riQkF23o9mIJxH1lhbJgVvcrBa9nsLTLR98YmeqS9E&#10;CGGXoILS+yaR0uUlGXSRbYgDd7OtQR9gW0jd4iuEm1pO4ngqDVYcGkpsaFtSfk8fRsFnd8MNScef&#10;S50ds901LUyeKjUcdOs5CE+d/4t/7oNWMAnrw5fwA+Ty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PcQ46LsAAADbAAAADwAAAAAAAAAAAAAAAACXAgAAZHJzL2Rvd25yZXYueG1s&#10;UEsFBgAAAAAEAAQA9QAAAH8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ntExQAA&#10;ANsAAAAPAAAAZHJzL2Rvd25yZXYueG1sRI/NasMwEITvhb6D2EIvJZHtgwlOFBNaCsXtpUkuuS3S&#10;xj+xVsZSEzdPHxUKOQ4z8w2zKifbizONvnWsIJ0nIIi1My3XCva799kChA/IBnvHpOCXPJTrx4cV&#10;FsZd+JvO21CLCGFfoIImhKGQ0uuGLPq5G4ijd3SjxRDlWEsz4iXCbS+zJMmlxZbjQoMDvTakT9sf&#10;q6DKv1C/8KGqD9ed7j6zt33KnVLPT9NmCSLQFO7h//aHUZCl8Pcl/gC5v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zqe0TFAAAA2wAAAA8AAAAAAAAAAAAAAAAAlwIAAGRycy9k&#10;b3ducmV2LnhtbFBLBQYAAAAABAAEAPUAAACJ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CjSwQAA&#10;ANsAAAAPAAAAZHJzL2Rvd25yZXYueG1sRI9Ra8IwFIXfhf2HcAd703QZinSmZQ4GexOrP+CuubZl&#10;zU1JMs3+vREEHw/nnO9wNnWyoziTD4NjDa+LAgRx68zAnYbj4Wu+BhEissHRMWn4pwB19TTbYGnc&#10;hfd0bmInMoRDiRr6GKdSytD2ZDEs3EScvZPzFmOWvpPG4yXD7ShVUaykxYHzQo8TffbU/jZ/VsPP&#10;m0lypwKfGt+mbqt2druUWr88p493EJFSfITv7W+jQSm4fck/QFZ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go0s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IGNvwAA&#10;ANsAAAAPAAAAZHJzL2Rvd25yZXYueG1sRI/NCsIwEITvgu8QVvCmqQoi1SiiCApe/Dt4W5u1LTab&#10;2kStb28EweMwM98wk1ltCvGkyuWWFfS6EQjixOqcUwXHw6ozAuE8ssbCMil4k4PZtNmYYKzti3f0&#10;3PtUBAi7GBVk3pexlC7JyKDr2pI4eFdbGfRBVqnUFb4C3BSyH0VDaTDnsJBhSYuMktv+YQIF5eC+&#10;XZWX5WlxtrXf5LurfSvVbtXzMQhPtf+Hf+21VtAfwP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EgY2/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QZ40xAAA&#10;ANsAAAAPAAAAZHJzL2Rvd25yZXYueG1sRI9Pa8JAFMTvQr/D8gredONfJLpKKQiivZhGvT6zzyQ0&#10;+zbNrpp+e1cQehxmfjPMYtWaStyocaVlBYN+BII4s7rkXEH6ve7NQDiPrLGyTAr+yMFq+dZZYKzt&#10;nfd0S3wuQgm7GBUU3texlC4ryKDr25o4eBfbGPRBNrnUDd5DuankMIqm0mDJYaHAmj4Lyn6Sq1Ew&#10;PKSTVOaj7dfvKTnuzoNtdN5Nleq+tx9zEJ5a/x9+0RsduDE8v4QfIJ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GeNMQAAADbAAAADwAAAAAAAAAAAAAAAACXAgAAZHJzL2Rv&#10;d25yZXYueG1sUEsFBgAAAAAEAAQA9QAAAIg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bTPxAAA&#10;ANsAAAAPAAAAZHJzL2Rvd25yZXYueG1sRI9Ba8JAFITvQv/D8gredFOh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G0z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cjvwAA&#10;ANsAAAAPAAAAZHJzL2Rvd25yZXYueG1sRE9Ni8IwEL0L+x/CLOxN0/WwlGoUUQp6tIpeh2ZsWptJ&#10;abJt/febw4LHx/tebyfbioF6XztW8L1IQBCXTtdcKbhe8nkKwgdkja1jUvAiD9vNx2yNmXYjn2ko&#10;QiViCPsMFZgQukxKXxqy6BeuI47cw/UWQ4R9JXWPYwy3rVwmyY+0WHNsMNjR3lD5LH6tgsMpbwrZ&#10;7Hf3dnwemjyV5pYOSn19TrsViEBTeIv/3UetYBnHxi/xB8jN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6wtyO/AAAA2wAAAA8AAAAAAAAAAAAAAAAAlwIAAGRycy9kb3ducmV2&#10;LnhtbFBLBQYAAAAABAAEAPUAAACD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WwvEwwAA&#10;ANsAAAAPAAAAZHJzL2Rvd25yZXYueG1sRI/disIwFITvhX2HcBa8W1N/dlmrUURUvHGhXR/g0Bzb&#10;YnNSm1jr2xtB8HKYmW+Y+bIzlWipcaVlBcNBBII4s7rkXMHxf/v1C8J5ZI2VZVJwJwfLxUdvjrG2&#10;N06oTX0uAoRdjAoK7+tYSpcVZNANbE0cvJNtDPogm1zqBm8Bbio5iqIfabDksFBgTeuCsnN6NYEy&#10;PY8v2V6v/q6bKNl9HyapbCdK9T+71QyEp86/w6/2XisYTeH5Jfw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WwvE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BiwwgAA&#10;ANsAAAAPAAAAZHJzL2Rvd25yZXYueG1sRE/Pa8IwFL4P9j+EN9hNU3WOUY0iMmGwg50OvT6aZ1Pa&#10;vJQks93+enMQdvz4fi/Xg23FlXyoHSuYjDMQxKXTNVcKvo+70RuIEJE1to5JwS8FWK8eH5aYa9fz&#10;F10PsRIphEOOCkyMXS5lKA1ZDGPXESfu4rzFmKCvpPbYp3DbymmWvUqLNacGgx1tDZXN4ccqsPuX&#10;k5nuz031fpp/Hv1f0fRFodTz07BZgIg0xH/x3f2hFczS+vQl/QC5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5cGLD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BluZxAAA&#10;ANsAAAAPAAAAZHJzL2Rvd25yZXYueG1sRI/dagIxFITvC75DOII3RbMqlroaxRYEBRG69QEOydkf&#10;3Zwsm6irT98UCr0cZuYbZrnubC1u1PrKsYLxKAFBrJ2puFBw+t4O30H4gGywdkwKHuRhveq9LDE1&#10;7s5fdMtCISKEfYoKyhCaVEqvS7LoR64hjl7uWoshyraQpsV7hNtaTpLkTVqsOC6U2NBnSfqSXa0C&#10;/TrPz88id36/P+jj88PMsutcqUG/2yxABOrCf/ivvTMKpmP4/RJ/g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Zbmc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sidRPr="005347D2">
              <w:rPr>
                <w:b/>
                <w:noProof/>
                <w:szCs w:val="22"/>
                <w:lang w:eastAsia="zh-CN"/>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5347D2">
              <w:rPr>
                <w:b/>
                <w:noProof/>
                <w:szCs w:val="22"/>
                <w:lang w:eastAsia="zh-CN"/>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347D2">
              <w:rPr>
                <w:b/>
                <w:szCs w:val="22"/>
              </w:rPr>
              <w:t xml:space="preserve">Joint </w:t>
            </w:r>
            <w:r w:rsidR="006C5D39" w:rsidRPr="005347D2">
              <w:rPr>
                <w:b/>
                <w:szCs w:val="22"/>
              </w:rPr>
              <w:t>Collaborative</w:t>
            </w:r>
            <w:r w:rsidR="00E61DAC" w:rsidRPr="005347D2">
              <w:rPr>
                <w:b/>
                <w:szCs w:val="22"/>
              </w:rPr>
              <w:t xml:space="preserve"> Team </w:t>
            </w:r>
            <w:r w:rsidR="006C5D39" w:rsidRPr="005347D2">
              <w:rPr>
                <w:b/>
                <w:szCs w:val="22"/>
              </w:rPr>
              <w:t>on Video Coding (JCT-VC)</w:t>
            </w:r>
          </w:p>
          <w:p w14:paraId="086216D5" w14:textId="77777777" w:rsidR="00E61DAC" w:rsidRPr="005347D2" w:rsidRDefault="00E54511" w:rsidP="00C97D78">
            <w:pPr>
              <w:tabs>
                <w:tab w:val="left" w:pos="7200"/>
              </w:tabs>
              <w:spacing w:before="0"/>
              <w:rPr>
                <w:b/>
                <w:szCs w:val="22"/>
              </w:rPr>
            </w:pPr>
            <w:r w:rsidRPr="005347D2">
              <w:rPr>
                <w:b/>
                <w:szCs w:val="22"/>
              </w:rPr>
              <w:t xml:space="preserve">of </w:t>
            </w:r>
            <w:r w:rsidR="007F1F8B" w:rsidRPr="005347D2">
              <w:rPr>
                <w:b/>
                <w:szCs w:val="22"/>
              </w:rPr>
              <w:t>ITU-T SG</w:t>
            </w:r>
            <w:r w:rsidR="005E1AC6" w:rsidRPr="005347D2">
              <w:rPr>
                <w:b/>
                <w:szCs w:val="22"/>
              </w:rPr>
              <w:t> </w:t>
            </w:r>
            <w:r w:rsidR="007F1F8B" w:rsidRPr="005347D2">
              <w:rPr>
                <w:b/>
                <w:szCs w:val="22"/>
              </w:rPr>
              <w:t>16 WP</w:t>
            </w:r>
            <w:r w:rsidR="005E1AC6" w:rsidRPr="005347D2">
              <w:rPr>
                <w:b/>
                <w:szCs w:val="22"/>
              </w:rPr>
              <w:t> </w:t>
            </w:r>
            <w:r w:rsidR="007F1F8B" w:rsidRPr="005347D2">
              <w:rPr>
                <w:b/>
                <w:szCs w:val="22"/>
              </w:rPr>
              <w:t>3 and ISO/IEC JTC</w:t>
            </w:r>
            <w:r w:rsidR="005E1AC6" w:rsidRPr="005347D2">
              <w:rPr>
                <w:b/>
                <w:szCs w:val="22"/>
              </w:rPr>
              <w:t> </w:t>
            </w:r>
            <w:r w:rsidR="007F1F8B" w:rsidRPr="005347D2">
              <w:rPr>
                <w:b/>
                <w:szCs w:val="22"/>
              </w:rPr>
              <w:t>1/SC</w:t>
            </w:r>
            <w:r w:rsidR="005E1AC6" w:rsidRPr="005347D2">
              <w:rPr>
                <w:b/>
                <w:szCs w:val="22"/>
              </w:rPr>
              <w:t> </w:t>
            </w:r>
            <w:r w:rsidR="007F1F8B" w:rsidRPr="005347D2">
              <w:rPr>
                <w:b/>
                <w:szCs w:val="22"/>
              </w:rPr>
              <w:t>29/WG</w:t>
            </w:r>
            <w:r w:rsidR="005E1AC6" w:rsidRPr="005347D2">
              <w:rPr>
                <w:b/>
                <w:szCs w:val="22"/>
              </w:rPr>
              <w:t> </w:t>
            </w:r>
            <w:r w:rsidR="007F1F8B" w:rsidRPr="005347D2">
              <w:rPr>
                <w:b/>
                <w:szCs w:val="22"/>
              </w:rPr>
              <w:t>11</w:t>
            </w:r>
          </w:p>
          <w:p w14:paraId="36129537" w14:textId="49FCD2EC" w:rsidR="00E61DAC" w:rsidRPr="005347D2" w:rsidRDefault="000C7A51" w:rsidP="000C7A51">
            <w:pPr>
              <w:tabs>
                <w:tab w:val="left" w:pos="7200"/>
              </w:tabs>
              <w:spacing w:before="0"/>
              <w:rPr>
                <w:b/>
                <w:szCs w:val="22"/>
              </w:rPr>
            </w:pPr>
            <w:r w:rsidRPr="000C7A51">
              <w:t>31st Meeting: San Diego, US, 13–20 Apr. 2018</w:t>
            </w:r>
          </w:p>
        </w:tc>
        <w:tc>
          <w:tcPr>
            <w:tcW w:w="3168" w:type="dxa"/>
          </w:tcPr>
          <w:p w14:paraId="01F31C6D" w14:textId="4B7368E2" w:rsidR="008A4B4C" w:rsidRPr="005347D2" w:rsidRDefault="00E61DAC" w:rsidP="000C7A51">
            <w:pPr>
              <w:tabs>
                <w:tab w:val="left" w:pos="7200"/>
              </w:tabs>
              <w:rPr>
                <w:u w:val="single"/>
              </w:rPr>
            </w:pPr>
            <w:r w:rsidRPr="005347D2">
              <w:t>Document</w:t>
            </w:r>
            <w:r w:rsidR="006C5D39" w:rsidRPr="005347D2">
              <w:t>: JC</w:t>
            </w:r>
            <w:r w:rsidRPr="005347D2">
              <w:t>T</w:t>
            </w:r>
            <w:r w:rsidR="006C5D39" w:rsidRPr="005347D2">
              <w:t>VC</w:t>
            </w:r>
            <w:r w:rsidRPr="005347D2">
              <w:t>-</w:t>
            </w:r>
            <w:r w:rsidR="003C08B3" w:rsidRPr="005347D2">
              <w:t>A</w:t>
            </w:r>
            <w:r w:rsidR="000C7A51">
              <w:t>E</w:t>
            </w:r>
            <w:r w:rsidR="008A38F7" w:rsidRPr="005347D2">
              <w:t>100</w:t>
            </w:r>
            <w:r w:rsidR="005D23AE" w:rsidRPr="005347D2">
              <w:t>6</w:t>
            </w:r>
            <w:r w:rsidR="008A38F7" w:rsidRPr="005347D2">
              <w:t>-v1</w:t>
            </w:r>
          </w:p>
        </w:tc>
      </w:tr>
    </w:tbl>
    <w:p w14:paraId="2B2E6F33" w14:textId="77777777" w:rsidR="00E61DAC" w:rsidRPr="005347D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5347D2" w14:paraId="4909B650" w14:textId="77777777">
        <w:tc>
          <w:tcPr>
            <w:tcW w:w="1458" w:type="dxa"/>
          </w:tcPr>
          <w:p w14:paraId="2F6CC1DC" w14:textId="77777777" w:rsidR="00E61DAC" w:rsidRPr="005347D2" w:rsidRDefault="00E61DAC">
            <w:pPr>
              <w:spacing w:before="60" w:after="60"/>
              <w:rPr>
                <w:i/>
                <w:szCs w:val="22"/>
              </w:rPr>
            </w:pPr>
            <w:r w:rsidRPr="005347D2">
              <w:rPr>
                <w:i/>
                <w:szCs w:val="22"/>
              </w:rPr>
              <w:t>Title:</w:t>
            </w:r>
          </w:p>
        </w:tc>
        <w:tc>
          <w:tcPr>
            <w:tcW w:w="8118" w:type="dxa"/>
            <w:gridSpan w:val="3"/>
          </w:tcPr>
          <w:p w14:paraId="7A55CF96" w14:textId="23321AFF" w:rsidR="00E61DAC" w:rsidRPr="005347D2" w:rsidRDefault="00483459" w:rsidP="000C7A51">
            <w:pPr>
              <w:spacing w:before="60" w:after="60"/>
              <w:rPr>
                <w:b/>
                <w:szCs w:val="22"/>
              </w:rPr>
            </w:pPr>
            <w:r w:rsidRPr="005347D2">
              <w:rPr>
                <w:b/>
              </w:rPr>
              <w:t>Additional</w:t>
            </w:r>
            <w:r w:rsidRPr="005347D2" w:rsidDel="00C16EF5">
              <w:rPr>
                <w:b/>
              </w:rPr>
              <w:t xml:space="preserve"> </w:t>
            </w:r>
            <w:r w:rsidR="00480266" w:rsidRPr="005347D2">
              <w:rPr>
                <w:b/>
              </w:rPr>
              <w:t>Supplemental Enhancement Information</w:t>
            </w:r>
            <w:r w:rsidRPr="005347D2">
              <w:rPr>
                <w:b/>
              </w:rPr>
              <w:t xml:space="preserve"> </w:t>
            </w:r>
            <w:r w:rsidR="008A38F7" w:rsidRPr="005347D2">
              <w:rPr>
                <w:b/>
              </w:rPr>
              <w:t xml:space="preserve">for </w:t>
            </w:r>
            <w:r w:rsidR="00235D32" w:rsidRPr="005347D2">
              <w:rPr>
                <w:b/>
              </w:rPr>
              <w:t>A</w:t>
            </w:r>
            <w:r w:rsidR="008A38F7" w:rsidRPr="005347D2">
              <w:rPr>
                <w:b/>
              </w:rPr>
              <w:t xml:space="preserve">VC </w:t>
            </w:r>
            <w:r w:rsidR="00480266" w:rsidRPr="005347D2">
              <w:rPr>
                <w:b/>
              </w:rPr>
              <w:t>(</w:t>
            </w:r>
            <w:r w:rsidRPr="005347D2">
              <w:rPr>
                <w:b/>
              </w:rPr>
              <w:t xml:space="preserve">Draft </w:t>
            </w:r>
            <w:r w:rsidR="000C7A51">
              <w:rPr>
                <w:b/>
              </w:rPr>
              <w:t>2</w:t>
            </w:r>
            <w:r w:rsidR="00480266" w:rsidRPr="005347D2">
              <w:rPr>
                <w:b/>
              </w:rPr>
              <w:t>)</w:t>
            </w:r>
          </w:p>
        </w:tc>
      </w:tr>
      <w:tr w:rsidR="00E61DAC" w:rsidRPr="005347D2" w14:paraId="2C9B8B2D" w14:textId="77777777">
        <w:tc>
          <w:tcPr>
            <w:tcW w:w="1458" w:type="dxa"/>
          </w:tcPr>
          <w:p w14:paraId="14A3E89E" w14:textId="77777777" w:rsidR="00E61DAC" w:rsidRPr="005347D2" w:rsidRDefault="00E61DAC">
            <w:pPr>
              <w:spacing w:before="60" w:after="60"/>
              <w:rPr>
                <w:i/>
                <w:szCs w:val="22"/>
              </w:rPr>
            </w:pPr>
            <w:r w:rsidRPr="005347D2">
              <w:rPr>
                <w:i/>
                <w:szCs w:val="22"/>
              </w:rPr>
              <w:t>Status:</w:t>
            </w:r>
          </w:p>
        </w:tc>
        <w:tc>
          <w:tcPr>
            <w:tcW w:w="8118" w:type="dxa"/>
            <w:gridSpan w:val="3"/>
          </w:tcPr>
          <w:p w14:paraId="6F1FA8CC" w14:textId="77777777" w:rsidR="00E61DAC" w:rsidRPr="005347D2" w:rsidRDefault="00E61DAC" w:rsidP="00483459">
            <w:pPr>
              <w:spacing w:before="60" w:after="60"/>
              <w:rPr>
                <w:szCs w:val="22"/>
              </w:rPr>
            </w:pPr>
            <w:r w:rsidRPr="005347D2">
              <w:rPr>
                <w:szCs w:val="22"/>
              </w:rPr>
              <w:t xml:space="preserve">Output </w:t>
            </w:r>
            <w:r w:rsidR="00FD5B8E" w:rsidRPr="005347D2">
              <w:rPr>
                <w:szCs w:val="22"/>
              </w:rPr>
              <w:t>d</w:t>
            </w:r>
            <w:r w:rsidRPr="005347D2">
              <w:rPr>
                <w:szCs w:val="22"/>
              </w:rPr>
              <w:t xml:space="preserve">ocument </w:t>
            </w:r>
            <w:r w:rsidR="00FD5B8E" w:rsidRPr="005347D2">
              <w:rPr>
                <w:szCs w:val="22"/>
              </w:rPr>
              <w:t>a</w:t>
            </w:r>
            <w:r w:rsidRPr="005347D2">
              <w:rPr>
                <w:szCs w:val="22"/>
              </w:rPr>
              <w:t xml:space="preserve">pproved by </w:t>
            </w:r>
            <w:r w:rsidR="00AE341B" w:rsidRPr="005347D2">
              <w:rPr>
                <w:szCs w:val="22"/>
              </w:rPr>
              <w:t>JCT-VC</w:t>
            </w:r>
          </w:p>
        </w:tc>
      </w:tr>
      <w:tr w:rsidR="00E61DAC" w:rsidRPr="005347D2" w14:paraId="09C4E019" w14:textId="77777777">
        <w:tc>
          <w:tcPr>
            <w:tcW w:w="1458" w:type="dxa"/>
          </w:tcPr>
          <w:p w14:paraId="66371AEE" w14:textId="77777777" w:rsidR="00E61DAC" w:rsidRPr="005347D2" w:rsidRDefault="00E61DAC">
            <w:pPr>
              <w:spacing w:before="60" w:after="60"/>
              <w:rPr>
                <w:i/>
                <w:szCs w:val="22"/>
              </w:rPr>
            </w:pPr>
            <w:r w:rsidRPr="005347D2">
              <w:rPr>
                <w:i/>
                <w:szCs w:val="22"/>
              </w:rPr>
              <w:t>Purpose:</w:t>
            </w:r>
          </w:p>
        </w:tc>
        <w:tc>
          <w:tcPr>
            <w:tcW w:w="8118" w:type="dxa"/>
            <w:gridSpan w:val="3"/>
          </w:tcPr>
          <w:p w14:paraId="6B1117A4" w14:textId="77777777" w:rsidR="00E61DAC" w:rsidRPr="005347D2" w:rsidRDefault="00483459" w:rsidP="00483459">
            <w:pPr>
              <w:spacing w:before="60" w:after="60"/>
              <w:rPr>
                <w:szCs w:val="22"/>
              </w:rPr>
            </w:pPr>
            <w:r w:rsidRPr="005347D2">
              <w:rPr>
                <w:szCs w:val="22"/>
              </w:rPr>
              <w:t>Draft</w:t>
            </w:r>
            <w:r w:rsidR="00FD5B8E" w:rsidRPr="005347D2">
              <w:rPr>
                <w:szCs w:val="22"/>
              </w:rPr>
              <w:t xml:space="preserve"> text for standardization</w:t>
            </w:r>
          </w:p>
        </w:tc>
      </w:tr>
      <w:tr w:rsidR="00E61DAC" w:rsidRPr="005347D2" w14:paraId="2C5CBA24" w14:textId="77777777">
        <w:tc>
          <w:tcPr>
            <w:tcW w:w="1458" w:type="dxa"/>
          </w:tcPr>
          <w:p w14:paraId="60D5D9C0" w14:textId="77777777" w:rsidR="00E61DAC" w:rsidRPr="005347D2" w:rsidRDefault="00E61DAC">
            <w:pPr>
              <w:spacing w:before="60" w:after="60"/>
              <w:rPr>
                <w:i/>
                <w:szCs w:val="22"/>
              </w:rPr>
            </w:pPr>
            <w:r w:rsidRPr="005347D2">
              <w:rPr>
                <w:i/>
                <w:szCs w:val="22"/>
              </w:rPr>
              <w:t>Author(s) or</w:t>
            </w:r>
            <w:r w:rsidRPr="005347D2">
              <w:rPr>
                <w:i/>
                <w:szCs w:val="22"/>
              </w:rPr>
              <w:br/>
              <w:t>Contact(s):</w:t>
            </w:r>
          </w:p>
        </w:tc>
        <w:tc>
          <w:tcPr>
            <w:tcW w:w="4050" w:type="dxa"/>
          </w:tcPr>
          <w:p w14:paraId="5BDBD709" w14:textId="718F4F85" w:rsidR="00020364" w:rsidRPr="005347D2" w:rsidRDefault="00235D32" w:rsidP="00235D32">
            <w:pPr>
              <w:spacing w:before="0"/>
              <w:rPr>
                <w:szCs w:val="22"/>
              </w:rPr>
            </w:pPr>
            <w:r w:rsidRPr="005347D2">
              <w:rPr>
                <w:szCs w:val="22"/>
              </w:rPr>
              <w:t>Chad Fogg</w:t>
            </w:r>
            <w:r w:rsidR="008A38F7" w:rsidRPr="005347D2">
              <w:rPr>
                <w:szCs w:val="22"/>
              </w:rPr>
              <w:br/>
            </w:r>
            <w:r w:rsidRPr="005347D2">
              <w:rPr>
                <w:szCs w:val="22"/>
                <w:lang w:eastAsia="ko-KR"/>
              </w:rPr>
              <w:t>Walt Husak</w:t>
            </w:r>
            <w:r w:rsidR="008A38F7" w:rsidRPr="005347D2">
              <w:rPr>
                <w:szCs w:val="22"/>
                <w:lang w:eastAsia="ko-KR"/>
              </w:rPr>
              <w:br/>
            </w:r>
            <w:r w:rsidR="00CC74E2" w:rsidRPr="005347D2">
              <w:rPr>
                <w:szCs w:val="22"/>
              </w:rPr>
              <w:t>Gary J. Sullivan</w:t>
            </w:r>
            <w:r w:rsidR="008A38F7" w:rsidRPr="005347D2">
              <w:rPr>
                <w:szCs w:val="22"/>
              </w:rPr>
              <w:br/>
            </w:r>
            <w:r w:rsidR="00CC74E2" w:rsidRPr="005347D2">
              <w:rPr>
                <w:szCs w:val="22"/>
              </w:rPr>
              <w:t>Alexis Tourapis</w:t>
            </w:r>
            <w:r w:rsidR="008A38F7" w:rsidRPr="005347D2">
              <w:rPr>
                <w:szCs w:val="22"/>
              </w:rPr>
              <w:br/>
            </w:r>
            <w:r w:rsidR="00020364" w:rsidRPr="005347D2">
              <w:rPr>
                <w:szCs w:val="22"/>
              </w:rPr>
              <w:t>Ye-Kui Wang</w:t>
            </w:r>
          </w:p>
        </w:tc>
        <w:tc>
          <w:tcPr>
            <w:tcW w:w="900" w:type="dxa"/>
          </w:tcPr>
          <w:p w14:paraId="1BD56CC2" w14:textId="77777777" w:rsidR="00E61DAC" w:rsidRPr="005347D2" w:rsidRDefault="00CC74E2" w:rsidP="00CC74E2">
            <w:pPr>
              <w:spacing w:before="60" w:after="60"/>
              <w:rPr>
                <w:szCs w:val="22"/>
              </w:rPr>
            </w:pPr>
            <w:r w:rsidRPr="005347D2">
              <w:rPr>
                <w:szCs w:val="22"/>
              </w:rPr>
              <w:t>E</w:t>
            </w:r>
            <w:r w:rsidR="00E61DAC" w:rsidRPr="005347D2">
              <w:rPr>
                <w:szCs w:val="22"/>
              </w:rPr>
              <w:t>mail:</w:t>
            </w:r>
          </w:p>
        </w:tc>
        <w:tc>
          <w:tcPr>
            <w:tcW w:w="3168" w:type="dxa"/>
          </w:tcPr>
          <w:p w14:paraId="65BA04F3" w14:textId="6385BB01" w:rsidR="00E61DAC" w:rsidRPr="005347D2" w:rsidRDefault="002304E9" w:rsidP="00235D32">
            <w:pPr>
              <w:spacing w:before="0"/>
            </w:pPr>
            <w:hyperlink r:id="rId10" w:history="1">
              <w:r w:rsidR="00235D32" w:rsidRPr="005347D2">
                <w:rPr>
                  <w:rStyle w:val="Hyperlink"/>
                </w:rPr>
                <w:t>chadfogg@gmail.com</w:t>
              </w:r>
            </w:hyperlink>
            <w:r w:rsidR="008A38F7" w:rsidRPr="005347D2">
              <w:br/>
            </w:r>
            <w:hyperlink r:id="rId11" w:history="1">
              <w:r w:rsidR="0021032F">
                <w:rPr>
                  <w:rStyle w:val="Hyperlink"/>
                </w:rPr>
                <w:t>wjh@dolby.com</w:t>
              </w:r>
            </w:hyperlink>
            <w:r w:rsidR="00235D32" w:rsidRPr="005347D2">
              <w:br/>
            </w:r>
            <w:hyperlink r:id="rId12" w:history="1">
              <w:r w:rsidR="008A38F7" w:rsidRPr="005347D2">
                <w:rPr>
                  <w:rStyle w:val="Hyperlink"/>
                </w:rPr>
                <w:t>garysull@microsoft.com</w:t>
              </w:r>
            </w:hyperlink>
            <w:r w:rsidR="008A38F7" w:rsidRPr="005347D2">
              <w:br/>
            </w:r>
            <w:hyperlink r:id="rId13" w:history="1">
              <w:r w:rsidR="008A38F7" w:rsidRPr="005347D2">
                <w:rPr>
                  <w:rStyle w:val="Hyperlink"/>
                </w:rPr>
                <w:t>atourapis@apple.com</w:t>
              </w:r>
            </w:hyperlink>
            <w:r w:rsidR="008A38F7" w:rsidRPr="005347D2">
              <w:br/>
            </w:r>
            <w:hyperlink r:id="rId14" w:history="1">
              <w:r w:rsidR="008A38F7" w:rsidRPr="005347D2">
                <w:rPr>
                  <w:rStyle w:val="Hyperlink"/>
                </w:rPr>
                <w:t>yekui.wang@huawei.com</w:t>
              </w:r>
            </w:hyperlink>
          </w:p>
        </w:tc>
      </w:tr>
      <w:tr w:rsidR="00E61DAC" w:rsidRPr="005347D2" w14:paraId="259AB9AA" w14:textId="77777777">
        <w:tc>
          <w:tcPr>
            <w:tcW w:w="1458" w:type="dxa"/>
          </w:tcPr>
          <w:p w14:paraId="7C5DC513" w14:textId="77777777" w:rsidR="00E61DAC" w:rsidRPr="005347D2" w:rsidRDefault="00E61DAC">
            <w:pPr>
              <w:spacing w:before="60" w:after="60"/>
              <w:rPr>
                <w:i/>
                <w:szCs w:val="22"/>
              </w:rPr>
            </w:pPr>
            <w:r w:rsidRPr="005347D2">
              <w:rPr>
                <w:i/>
                <w:szCs w:val="22"/>
              </w:rPr>
              <w:t>Source:</w:t>
            </w:r>
          </w:p>
        </w:tc>
        <w:tc>
          <w:tcPr>
            <w:tcW w:w="8118" w:type="dxa"/>
            <w:gridSpan w:val="3"/>
          </w:tcPr>
          <w:p w14:paraId="345E6D7A" w14:textId="77777777" w:rsidR="00E61DAC" w:rsidRPr="005347D2" w:rsidRDefault="00480266">
            <w:pPr>
              <w:spacing w:before="60" w:after="60"/>
              <w:rPr>
                <w:szCs w:val="22"/>
              </w:rPr>
            </w:pPr>
            <w:r w:rsidRPr="005347D2">
              <w:rPr>
                <w:szCs w:val="22"/>
              </w:rPr>
              <w:t>Editors</w:t>
            </w:r>
          </w:p>
        </w:tc>
      </w:tr>
    </w:tbl>
    <w:p w14:paraId="3BD16827" w14:textId="77777777" w:rsidR="00E61DAC" w:rsidRPr="005347D2" w:rsidRDefault="00E61DAC">
      <w:pPr>
        <w:tabs>
          <w:tab w:val="left" w:pos="1800"/>
          <w:tab w:val="right" w:pos="9360"/>
        </w:tabs>
        <w:spacing w:before="120" w:after="240"/>
        <w:jc w:val="center"/>
        <w:rPr>
          <w:szCs w:val="22"/>
        </w:rPr>
      </w:pPr>
      <w:r w:rsidRPr="005347D2">
        <w:rPr>
          <w:szCs w:val="22"/>
          <w:u w:val="single"/>
        </w:rPr>
        <w:t>_____________________________</w:t>
      </w:r>
    </w:p>
    <w:p w14:paraId="6B957F40" w14:textId="77777777" w:rsidR="00275BCF" w:rsidRPr="005347D2" w:rsidRDefault="00275BCF" w:rsidP="009234A5">
      <w:pPr>
        <w:pStyle w:val="Heading1"/>
        <w:numPr>
          <w:ilvl w:val="0"/>
          <w:numId w:val="0"/>
        </w:numPr>
        <w:ind w:left="432" w:hanging="432"/>
      </w:pPr>
      <w:r w:rsidRPr="005347D2">
        <w:t>Abstract</w:t>
      </w:r>
    </w:p>
    <w:p w14:paraId="79781DE2" w14:textId="3DF6A750" w:rsidR="00A047AF" w:rsidRPr="005347D2" w:rsidRDefault="00A36B54" w:rsidP="009234A5">
      <w:pPr>
        <w:jc w:val="both"/>
        <w:rPr>
          <w:szCs w:val="22"/>
        </w:rPr>
      </w:pPr>
      <w:r w:rsidRPr="005347D2">
        <w:rPr>
          <w:szCs w:val="22"/>
        </w:rPr>
        <w:t xml:space="preserve">This document </w:t>
      </w:r>
      <w:r w:rsidR="008A38F7" w:rsidRPr="005347D2">
        <w:rPr>
          <w:szCs w:val="22"/>
        </w:rPr>
        <w:t xml:space="preserve">contains </w:t>
      </w:r>
      <w:r w:rsidRPr="005347D2">
        <w:rPr>
          <w:szCs w:val="22"/>
        </w:rPr>
        <w:t xml:space="preserve">the draft text for changes to the </w:t>
      </w:r>
      <w:r w:rsidR="00235D32" w:rsidRPr="005347D2">
        <w:rPr>
          <w:szCs w:val="22"/>
        </w:rPr>
        <w:t xml:space="preserve">Advanced </w:t>
      </w:r>
      <w:r w:rsidRPr="005347D2">
        <w:rPr>
          <w:szCs w:val="22"/>
        </w:rPr>
        <w:t xml:space="preserve">Video Coding </w:t>
      </w:r>
      <w:r w:rsidR="00480266" w:rsidRPr="005347D2">
        <w:rPr>
          <w:szCs w:val="22"/>
        </w:rPr>
        <w:t>(</w:t>
      </w:r>
      <w:r w:rsidR="00235D32" w:rsidRPr="005347D2">
        <w:rPr>
          <w:szCs w:val="22"/>
        </w:rPr>
        <w:t>AV</w:t>
      </w:r>
      <w:r w:rsidR="00480266" w:rsidRPr="005347D2">
        <w:rPr>
          <w:szCs w:val="22"/>
        </w:rPr>
        <w:t xml:space="preserve">C) </w:t>
      </w:r>
      <w:r w:rsidRPr="005347D2">
        <w:rPr>
          <w:szCs w:val="22"/>
        </w:rPr>
        <w:t>standard (Rec. ITU-T H.26</w:t>
      </w:r>
      <w:r w:rsidR="00235D32" w:rsidRPr="005347D2">
        <w:rPr>
          <w:szCs w:val="22"/>
        </w:rPr>
        <w:t>4</w:t>
      </w:r>
      <w:r w:rsidRPr="005347D2">
        <w:rPr>
          <w:szCs w:val="22"/>
        </w:rPr>
        <w:t xml:space="preserve"> | I</w:t>
      </w:r>
      <w:r w:rsidR="00480266" w:rsidRPr="005347D2">
        <w:rPr>
          <w:szCs w:val="22"/>
        </w:rPr>
        <w:t xml:space="preserve">SO/IEC </w:t>
      </w:r>
      <w:r w:rsidR="00235D32" w:rsidRPr="005347D2">
        <w:rPr>
          <w:szCs w:val="22"/>
        </w:rPr>
        <w:t>14496-10</w:t>
      </w:r>
      <w:r w:rsidR="00480266" w:rsidRPr="005347D2">
        <w:rPr>
          <w:szCs w:val="22"/>
        </w:rPr>
        <w:t xml:space="preserve">) to specify additional supplemental enhancement information (SEI) messages for </w:t>
      </w:r>
      <w:r w:rsidR="00A047AF" w:rsidRPr="005347D2">
        <w:rPr>
          <w:szCs w:val="22"/>
        </w:rPr>
        <w:t xml:space="preserve">content light level information, </w:t>
      </w:r>
      <w:ins w:id="0" w:author="Ye-Kui Wang d00" w:date="2018-04-28T13:40:00Z">
        <w:r w:rsidR="00EC3B98" w:rsidRPr="00EC3B98">
          <w:rPr>
            <w:szCs w:val="22"/>
          </w:rPr>
          <w:t>content</w:t>
        </w:r>
        <w:r w:rsidR="00EC3B98">
          <w:rPr>
            <w:szCs w:val="22"/>
          </w:rPr>
          <w:t xml:space="preserve"> </w:t>
        </w:r>
        <w:r w:rsidR="00EC3B98" w:rsidRPr="00EC3B98">
          <w:rPr>
            <w:szCs w:val="22"/>
          </w:rPr>
          <w:t>colour</w:t>
        </w:r>
        <w:r w:rsidR="00EC3B98">
          <w:rPr>
            <w:szCs w:val="22"/>
          </w:rPr>
          <w:t xml:space="preserve"> </w:t>
        </w:r>
        <w:r w:rsidR="00EC3B98" w:rsidRPr="00EC3B98">
          <w:rPr>
            <w:szCs w:val="22"/>
          </w:rPr>
          <w:t>volume</w:t>
        </w:r>
        <w:r w:rsidR="00EC3B98">
          <w:rPr>
            <w:szCs w:val="22"/>
          </w:rPr>
          <w:t>,</w:t>
        </w:r>
        <w:r w:rsidR="00EC3B98" w:rsidRPr="00EC3B98">
          <w:rPr>
            <w:szCs w:val="22"/>
          </w:rPr>
          <w:t xml:space="preserve"> </w:t>
        </w:r>
      </w:ins>
      <w:r w:rsidR="00235D32" w:rsidRPr="005347D2">
        <w:rPr>
          <w:szCs w:val="22"/>
        </w:rPr>
        <w:t xml:space="preserve">equirectangular projection, cubemap projection, </w:t>
      </w:r>
      <w:r w:rsidR="0057762E" w:rsidRPr="005347D2">
        <w:rPr>
          <w:szCs w:val="22"/>
        </w:rPr>
        <w:t>sphere rotation, region-wise packing, omnidirectional viewport,</w:t>
      </w:r>
      <w:r w:rsidR="00235D32" w:rsidRPr="005347D2">
        <w:rPr>
          <w:szCs w:val="22"/>
        </w:rPr>
        <w:t xml:space="preserve"> </w:t>
      </w:r>
      <w:r w:rsidR="008A38F7" w:rsidRPr="005347D2">
        <w:rPr>
          <w:szCs w:val="22"/>
        </w:rPr>
        <w:t>SEI manifest, and SEI prefix</w:t>
      </w:r>
      <w:r w:rsidR="00FD6FCE" w:rsidRPr="005347D2">
        <w:rPr>
          <w:szCs w:val="22"/>
        </w:rPr>
        <w:t xml:space="preserve">, </w:t>
      </w:r>
      <w:r w:rsidR="00B50D8F" w:rsidRPr="005347D2">
        <w:rPr>
          <w:szCs w:val="22"/>
        </w:rPr>
        <w:t xml:space="preserve">along with some </w:t>
      </w:r>
      <w:r w:rsidR="00CC68F4" w:rsidRPr="005347D2">
        <w:rPr>
          <w:szCs w:val="22"/>
        </w:rPr>
        <w:t xml:space="preserve">corrections </w:t>
      </w:r>
      <w:r w:rsidR="00B50D8F" w:rsidRPr="005347D2">
        <w:rPr>
          <w:szCs w:val="22"/>
        </w:rPr>
        <w:t xml:space="preserve">to </w:t>
      </w:r>
      <w:r w:rsidR="006761B2">
        <w:rPr>
          <w:szCs w:val="22"/>
        </w:rPr>
        <w:t xml:space="preserve">the </w:t>
      </w:r>
      <w:r w:rsidR="00B50D8F" w:rsidRPr="005347D2">
        <w:rPr>
          <w:szCs w:val="22"/>
        </w:rPr>
        <w:t>existing specification text</w:t>
      </w:r>
      <w:r w:rsidR="00B10ECB" w:rsidRPr="005347D2">
        <w:rPr>
          <w:szCs w:val="22"/>
        </w:rPr>
        <w:t>.</w:t>
      </w:r>
    </w:p>
    <w:p w14:paraId="613FA758" w14:textId="52DEB881" w:rsidR="00A36B54" w:rsidRPr="005347D2" w:rsidRDefault="00A047AF" w:rsidP="009234A5">
      <w:pPr>
        <w:jc w:val="both"/>
        <w:rPr>
          <w:sz w:val="20"/>
          <w:szCs w:val="24"/>
          <w:lang w:eastAsia="ja-JP"/>
        </w:rPr>
      </w:pPr>
      <w:r w:rsidRPr="005347D2">
        <w:rPr>
          <w:szCs w:val="22"/>
        </w:rPr>
        <w:t xml:space="preserve">Note that the </w:t>
      </w:r>
      <w:r w:rsidR="005347D2" w:rsidRPr="005347D2">
        <w:rPr>
          <w:szCs w:val="22"/>
        </w:rPr>
        <w:t>drafted changes</w:t>
      </w:r>
      <w:r w:rsidRPr="005347D2">
        <w:rPr>
          <w:szCs w:val="22"/>
        </w:rPr>
        <w:t xml:space="preserve"> are based on Rec. ITU</w:t>
      </w:r>
      <w:r w:rsidR="00524BBA" w:rsidRPr="005347D2">
        <w:rPr>
          <w:szCs w:val="22"/>
        </w:rPr>
        <w:t>-</w:t>
      </w:r>
      <w:r w:rsidRPr="005347D2">
        <w:rPr>
          <w:szCs w:val="22"/>
        </w:rPr>
        <w:t>T H.264 | ISO/IEC 14496</w:t>
      </w:r>
      <w:r w:rsidR="005347D2" w:rsidRPr="005347D2">
        <w:rPr>
          <w:szCs w:val="22"/>
        </w:rPr>
        <w:t>-</w:t>
      </w:r>
      <w:r w:rsidRPr="005347D2">
        <w:rPr>
          <w:szCs w:val="22"/>
        </w:rPr>
        <w:t xml:space="preserve">10 version 25, which </w:t>
      </w:r>
      <w:r w:rsidR="00524BBA" w:rsidRPr="005347D2">
        <w:rPr>
          <w:szCs w:val="22"/>
        </w:rPr>
        <w:t>was</w:t>
      </w:r>
      <w:r w:rsidRPr="005347D2">
        <w:rPr>
          <w:szCs w:val="22"/>
        </w:rPr>
        <w:t xml:space="preserve"> approved </w:t>
      </w:r>
      <w:r w:rsidR="00524BBA" w:rsidRPr="005347D2">
        <w:rPr>
          <w:szCs w:val="22"/>
        </w:rPr>
        <w:t xml:space="preserve">by ITU-T </w:t>
      </w:r>
      <w:r w:rsidRPr="005347D2">
        <w:rPr>
          <w:szCs w:val="22"/>
        </w:rPr>
        <w:t>on 13 April 2017</w:t>
      </w:r>
      <w:r w:rsidR="005347D2" w:rsidRPr="005347D2">
        <w:rPr>
          <w:szCs w:val="22"/>
        </w:rPr>
        <w:t xml:space="preserve"> and published </w:t>
      </w:r>
      <w:r w:rsidR="006761B2">
        <w:rPr>
          <w:szCs w:val="22"/>
        </w:rPr>
        <w:t xml:space="preserve">on </w:t>
      </w:r>
      <w:r w:rsidR="005347D2" w:rsidRPr="005347D2">
        <w:rPr>
          <w:szCs w:val="22"/>
        </w:rPr>
        <w:t>2 August 2017</w:t>
      </w:r>
      <w:r w:rsidR="00524BBA" w:rsidRPr="005347D2">
        <w:rPr>
          <w:szCs w:val="22"/>
        </w:rPr>
        <w:t xml:space="preserve">, </w:t>
      </w:r>
      <w:r w:rsidR="005347D2" w:rsidRPr="005347D2">
        <w:rPr>
          <w:szCs w:val="22"/>
        </w:rPr>
        <w:t xml:space="preserve">and </w:t>
      </w:r>
      <w:r w:rsidR="005E55C1" w:rsidRPr="005347D2">
        <w:rPr>
          <w:szCs w:val="22"/>
        </w:rPr>
        <w:t>which includes the colour remapping information SEI message that</w:t>
      </w:r>
      <w:r w:rsidR="006761B2">
        <w:rPr>
          <w:szCs w:val="22"/>
        </w:rPr>
        <w:t>, for the WG 11 parent body,</w:t>
      </w:r>
      <w:r w:rsidR="005E55C1" w:rsidRPr="005347D2">
        <w:rPr>
          <w:szCs w:val="22"/>
        </w:rPr>
        <w:t xml:space="preserve"> is specified in the </w:t>
      </w:r>
      <w:del w:id="1" w:author="Gary Sullivan" w:date="2018-05-10T16:53:00Z">
        <w:r w:rsidR="005347D2" w:rsidRPr="005347D2" w:rsidDel="00D16B74">
          <w:rPr>
            <w:szCs w:val="22"/>
          </w:rPr>
          <w:delText>P</w:delText>
        </w:r>
      </w:del>
      <w:r w:rsidR="005347D2" w:rsidRPr="005347D2">
        <w:rPr>
          <w:szCs w:val="22"/>
        </w:rPr>
        <w:t xml:space="preserve">DAM1 </w:t>
      </w:r>
      <w:del w:id="2" w:author="Gary Sullivan" w:date="2018-05-10T16:53:00Z">
        <w:r w:rsidR="005347D2" w:rsidRPr="005347D2" w:rsidDel="00D16B74">
          <w:rPr>
            <w:szCs w:val="22"/>
          </w:rPr>
          <w:delText xml:space="preserve">proposed </w:delText>
        </w:r>
      </w:del>
      <w:r w:rsidR="005E55C1" w:rsidRPr="005347D2">
        <w:rPr>
          <w:szCs w:val="22"/>
        </w:rPr>
        <w:t xml:space="preserve">draft amendment </w:t>
      </w:r>
      <w:r w:rsidR="00524BBA" w:rsidRPr="005347D2">
        <w:rPr>
          <w:szCs w:val="22"/>
        </w:rPr>
        <w:t xml:space="preserve">in output document </w:t>
      </w:r>
      <w:r w:rsidR="006761B2">
        <w:rPr>
          <w:szCs w:val="22"/>
        </w:rPr>
        <w:t xml:space="preserve">WG 11 </w:t>
      </w:r>
      <w:r w:rsidR="00524BBA" w:rsidRPr="005347D2">
        <w:rPr>
          <w:szCs w:val="22"/>
        </w:rPr>
        <w:t>N1</w:t>
      </w:r>
      <w:ins w:id="3" w:author="Gary Sullivan" w:date="2018-05-10T16:53:00Z">
        <w:r w:rsidR="00D16B74">
          <w:rPr>
            <w:szCs w:val="22"/>
          </w:rPr>
          <w:t>7</w:t>
        </w:r>
      </w:ins>
      <w:del w:id="4" w:author="Gary Sullivan" w:date="2018-05-10T16:53:00Z">
        <w:r w:rsidR="00524BBA" w:rsidRPr="005347D2" w:rsidDel="00D16B74">
          <w:rPr>
            <w:szCs w:val="22"/>
          </w:rPr>
          <w:delText>6</w:delText>
        </w:r>
      </w:del>
      <w:r w:rsidR="00524BBA" w:rsidRPr="005347D2">
        <w:rPr>
          <w:szCs w:val="22"/>
        </w:rPr>
        <w:t>6</w:t>
      </w:r>
      <w:ins w:id="5" w:author="Gary Sullivan" w:date="2018-05-10T16:53:00Z">
        <w:r w:rsidR="00D16B74">
          <w:rPr>
            <w:szCs w:val="22"/>
          </w:rPr>
          <w:t>59</w:t>
        </w:r>
      </w:ins>
      <w:del w:id="6" w:author="Gary Sullivan" w:date="2018-05-10T16:53:00Z">
        <w:r w:rsidR="00524BBA" w:rsidRPr="005347D2" w:rsidDel="00D16B74">
          <w:rPr>
            <w:szCs w:val="22"/>
          </w:rPr>
          <w:delText>75</w:delText>
        </w:r>
      </w:del>
      <w:r w:rsidR="005347D2" w:rsidRPr="005347D2">
        <w:rPr>
          <w:szCs w:val="22"/>
        </w:rPr>
        <w:t xml:space="preserve"> (</w:t>
      </w:r>
      <w:del w:id="7" w:author="Gary Sullivan" w:date="2018-05-10T16:53:00Z">
        <w:r w:rsidR="005347D2" w:rsidRPr="005347D2" w:rsidDel="00D16B74">
          <w:rPr>
            <w:szCs w:val="22"/>
          </w:rPr>
          <w:delText>Geneva</w:delText>
        </w:r>
      </w:del>
      <w:ins w:id="8" w:author="Gary Sullivan" w:date="2018-05-10T16:53:00Z">
        <w:r w:rsidR="00D16B74">
          <w:rPr>
            <w:szCs w:val="22"/>
          </w:rPr>
          <w:t>San Diego</w:t>
        </w:r>
      </w:ins>
      <w:r w:rsidR="005347D2" w:rsidRPr="005347D2">
        <w:rPr>
          <w:szCs w:val="22"/>
        </w:rPr>
        <w:t xml:space="preserve">, </w:t>
      </w:r>
      <w:del w:id="9" w:author="Gary Sullivan" w:date="2018-05-10T16:54:00Z">
        <w:r w:rsidR="005347D2" w:rsidRPr="005347D2" w:rsidDel="00D16B74">
          <w:rPr>
            <w:szCs w:val="22"/>
          </w:rPr>
          <w:delText xml:space="preserve">January </w:delText>
        </w:r>
      </w:del>
      <w:ins w:id="10" w:author="Gary Sullivan" w:date="2018-05-10T16:54:00Z">
        <w:r w:rsidR="00D16B74">
          <w:rPr>
            <w:szCs w:val="22"/>
          </w:rPr>
          <w:t>April</w:t>
        </w:r>
        <w:r w:rsidR="00D16B74" w:rsidRPr="005347D2">
          <w:rPr>
            <w:szCs w:val="22"/>
          </w:rPr>
          <w:t xml:space="preserve"> </w:t>
        </w:r>
      </w:ins>
      <w:r w:rsidR="005347D2" w:rsidRPr="005347D2">
        <w:rPr>
          <w:szCs w:val="22"/>
        </w:rPr>
        <w:t>201</w:t>
      </w:r>
      <w:ins w:id="11" w:author="Gary Sullivan" w:date="2018-05-10T17:16:00Z">
        <w:r w:rsidR="006050D5">
          <w:rPr>
            <w:szCs w:val="22"/>
          </w:rPr>
          <w:t>8</w:t>
        </w:r>
      </w:ins>
      <w:del w:id="12" w:author="Gary Sullivan" w:date="2018-05-10T16:54:00Z">
        <w:r w:rsidR="005347D2" w:rsidRPr="005347D2" w:rsidDel="00D16B74">
          <w:rPr>
            <w:szCs w:val="22"/>
          </w:rPr>
          <w:delText>7</w:delText>
        </w:r>
      </w:del>
      <w:r w:rsidR="005347D2" w:rsidRPr="005347D2">
        <w:rPr>
          <w:szCs w:val="22"/>
        </w:rPr>
        <w:t>)</w:t>
      </w:r>
      <w:r w:rsidR="00524BBA" w:rsidRPr="005347D2">
        <w:rPr>
          <w:szCs w:val="22"/>
        </w:rPr>
        <w:t>.</w:t>
      </w:r>
      <w:ins w:id="13" w:author="Gary Sullivan" w:date="2018-05-10T20:11:00Z">
        <w:r w:rsidR="0076269E">
          <w:rPr>
            <w:szCs w:val="22"/>
          </w:rPr>
          <w:t xml:space="preserve"> The DAM1 draft amendment otherwise corresponds with the </w:t>
        </w:r>
      </w:ins>
      <w:ins w:id="14" w:author="Gary Sullivan" w:date="2018-05-10T20:12:00Z">
        <w:r w:rsidR="0076269E">
          <w:rPr>
            <w:szCs w:val="22"/>
          </w:rPr>
          <w:t xml:space="preserve">technical </w:t>
        </w:r>
      </w:ins>
      <w:ins w:id="15" w:author="Gary Sullivan" w:date="2018-05-10T20:11:00Z">
        <w:r w:rsidR="0076269E">
          <w:rPr>
            <w:szCs w:val="22"/>
          </w:rPr>
          <w:t>content of this document.</w:t>
        </w:r>
      </w:ins>
    </w:p>
    <w:p w14:paraId="6203C6CA" w14:textId="08107E71" w:rsidR="004D3E86" w:rsidRPr="005347D2" w:rsidRDefault="008159CE" w:rsidP="00024D98">
      <w:pPr>
        <w:keepNext/>
        <w:keepLines/>
        <w:spacing w:before="360"/>
        <w:outlineLvl w:val="0"/>
        <w:rPr>
          <w:b/>
          <w:bCs/>
          <w:kern w:val="32"/>
          <w:sz w:val="24"/>
          <w:szCs w:val="32"/>
          <w:lang w:eastAsia="ja-JP"/>
        </w:rPr>
      </w:pPr>
      <w:r w:rsidRPr="005347D2">
        <w:rPr>
          <w:b/>
          <w:bCs/>
          <w:kern w:val="32"/>
          <w:sz w:val="24"/>
          <w:szCs w:val="32"/>
          <w:lang w:eastAsia="ja-JP"/>
        </w:rPr>
        <w:t>Changes to the specification text:</w:t>
      </w:r>
    </w:p>
    <w:p w14:paraId="09CF744A" w14:textId="3E287F29" w:rsidR="00A047AF" w:rsidRPr="005347D2" w:rsidRDefault="00A047AF" w:rsidP="00A047AF">
      <w:pPr>
        <w:keepNext/>
        <w:keepLines/>
        <w:spacing w:before="360"/>
        <w:outlineLvl w:val="0"/>
        <w:rPr>
          <w:i/>
          <w:noProof/>
          <w:sz w:val="24"/>
        </w:rPr>
      </w:pPr>
      <w:r w:rsidRPr="005347D2">
        <w:rPr>
          <w:i/>
          <w:noProof/>
          <w:sz w:val="24"/>
        </w:rPr>
        <w:t xml:space="preserve">Throughout the document, </w:t>
      </w:r>
      <w:del w:id="16" w:author="Gary Sullivan" w:date="2018-05-10T20:09:00Z">
        <w:r w:rsidRPr="005347D2" w:rsidDel="0076269E">
          <w:rPr>
            <w:i/>
            <w:noProof/>
            <w:sz w:val="24"/>
          </w:rPr>
          <w:delText xml:space="preserve">search "ITU T " and </w:delText>
        </w:r>
      </w:del>
      <w:r w:rsidRPr="005347D2">
        <w:rPr>
          <w:i/>
          <w:noProof/>
          <w:sz w:val="24"/>
        </w:rPr>
        <w:t xml:space="preserve">replace all </w:t>
      </w:r>
      <w:del w:id="17" w:author="Gary Sullivan" w:date="2018-05-10T20:09:00Z">
        <w:r w:rsidRPr="005347D2" w:rsidDel="0076269E">
          <w:rPr>
            <w:i/>
            <w:noProof/>
            <w:sz w:val="24"/>
          </w:rPr>
          <w:delText xml:space="preserve">the found </w:delText>
        </w:r>
      </w:del>
      <w:r w:rsidRPr="005347D2">
        <w:rPr>
          <w:i/>
          <w:noProof/>
          <w:sz w:val="24"/>
        </w:rPr>
        <w:t>instances of "ITU T " with "ITU-T " (note the space in the end of the string).</w:t>
      </w:r>
    </w:p>
    <w:p w14:paraId="41F12613" w14:textId="796DCC78" w:rsidR="00860E39" w:rsidRPr="005347D2" w:rsidRDefault="00860E39" w:rsidP="00860E39">
      <w:pPr>
        <w:keepNext/>
        <w:keepLines/>
        <w:spacing w:before="360"/>
        <w:outlineLvl w:val="0"/>
        <w:rPr>
          <w:i/>
          <w:noProof/>
          <w:sz w:val="24"/>
        </w:rPr>
      </w:pPr>
      <w:r w:rsidRPr="005347D2">
        <w:rPr>
          <w:i/>
          <w:noProof/>
          <w:sz w:val="24"/>
        </w:rPr>
        <w:t xml:space="preserve">Throughout the document, </w:t>
      </w:r>
      <w:del w:id="18" w:author="Gary Sullivan" w:date="2018-05-10T20:10:00Z">
        <w:r w:rsidRPr="005347D2" w:rsidDel="0076269E">
          <w:rPr>
            <w:i/>
            <w:noProof/>
            <w:sz w:val="24"/>
          </w:rPr>
          <w:delText xml:space="preserve">search "a MVC" and </w:delText>
        </w:r>
      </w:del>
      <w:r w:rsidRPr="005347D2">
        <w:rPr>
          <w:i/>
          <w:noProof/>
          <w:sz w:val="24"/>
        </w:rPr>
        <w:t xml:space="preserve">replace all </w:t>
      </w:r>
      <w:del w:id="19" w:author="Gary Sullivan" w:date="2018-05-10T20:10:00Z">
        <w:r w:rsidRPr="005347D2" w:rsidDel="0076269E">
          <w:rPr>
            <w:i/>
            <w:noProof/>
            <w:sz w:val="24"/>
          </w:rPr>
          <w:delText xml:space="preserve">the found </w:delText>
        </w:r>
      </w:del>
      <w:r w:rsidRPr="005347D2">
        <w:rPr>
          <w:i/>
          <w:noProof/>
          <w:sz w:val="24"/>
        </w:rPr>
        <w:t>instances of "a MVC" with "an MVC".</w:t>
      </w:r>
    </w:p>
    <w:p w14:paraId="37C1214C" w14:textId="77777777" w:rsidR="00D26D16" w:rsidRPr="005347D2" w:rsidRDefault="00D26D16" w:rsidP="00D26D16">
      <w:pPr>
        <w:keepNext/>
        <w:keepLines/>
        <w:spacing w:before="360"/>
        <w:outlineLvl w:val="0"/>
        <w:rPr>
          <w:i/>
          <w:noProof/>
          <w:sz w:val="24"/>
        </w:rPr>
      </w:pPr>
      <w:r w:rsidRPr="005347D2">
        <w:rPr>
          <w:i/>
          <w:noProof/>
          <w:sz w:val="24"/>
        </w:rPr>
        <w:t>In clause 3, add the following term definitions (in alphabetical order within the current list):</w:t>
      </w:r>
    </w:p>
    <w:p w14:paraId="0727443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bookmarkStart w:id="20" w:name="_Ref57450726"/>
      <w:r w:rsidRPr="005347D2">
        <w:rPr>
          <w:rFonts w:eastAsia="Times New Roman"/>
          <w:b/>
          <w:noProof/>
          <w:sz w:val="20"/>
        </w:rPr>
        <w:t>3.X</w:t>
      </w:r>
      <w:r w:rsidRPr="005347D2">
        <w:rPr>
          <w:rFonts w:eastAsia="Times New Roman"/>
          <w:noProof/>
          <w:sz w:val="20"/>
        </w:rPr>
        <w:tab/>
      </w:r>
      <w:r w:rsidRPr="005347D2">
        <w:rPr>
          <w:rFonts w:cs="Tahoma"/>
          <w:b/>
          <w:sz w:val="20"/>
        </w:rPr>
        <w:t>azimuth circle</w:t>
      </w:r>
      <w:r w:rsidRPr="005347D2">
        <w:rPr>
          <w:rFonts w:eastAsia="Times New Roman"/>
          <w:noProof/>
          <w:sz w:val="20"/>
        </w:rPr>
        <w:t xml:space="preserve">: </w:t>
      </w:r>
      <w:r w:rsidRPr="005347D2">
        <w:rPr>
          <w:rFonts w:cs="Tahoma"/>
          <w:sz w:val="20"/>
        </w:rPr>
        <w:t>circle on a sphere connecting all points with the same azimuth value</w:t>
      </w:r>
      <w:r w:rsidRPr="005347D2">
        <w:rPr>
          <w:rFonts w:eastAsia="Times New Roman"/>
          <w:noProof/>
          <w:sz w:val="20"/>
        </w:rPr>
        <w:t>.</w:t>
      </w:r>
      <w:bookmarkEnd w:id="20"/>
    </w:p>
    <w:p w14:paraId="086FCEA4"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sz w:val="18"/>
          <w:szCs w:val="18"/>
          <w:lang w:eastAsia="zh-CN"/>
        </w:rPr>
        <w:t>An</w:t>
      </w:r>
      <w:r w:rsidRPr="005347D2">
        <w:rPr>
          <w:rFonts w:cs="Arial"/>
          <w:sz w:val="18"/>
          <w:szCs w:val="18"/>
        </w:rPr>
        <w:t xml:space="preserve"> azimuth circle is always a </w:t>
      </w:r>
      <w:r w:rsidRPr="005347D2">
        <w:rPr>
          <w:rFonts w:cs="Arial"/>
          <w:i/>
          <w:sz w:val="18"/>
          <w:szCs w:val="18"/>
        </w:rPr>
        <w:t>great circle</w:t>
      </w:r>
      <w:r w:rsidRPr="005347D2">
        <w:rPr>
          <w:rFonts w:cs="Arial"/>
          <w:sz w:val="18"/>
          <w:szCs w:val="18"/>
        </w:rPr>
        <w:t xml:space="preserve"> like a longitude line on the earth</w:t>
      </w:r>
      <w:r w:rsidRPr="005347D2">
        <w:rPr>
          <w:rFonts w:eastAsia="Malgun Gothic"/>
          <w:sz w:val="18"/>
          <w:szCs w:val="18"/>
          <w:lang w:eastAsia="zh-CN"/>
        </w:rPr>
        <w:t>.</w:t>
      </w:r>
    </w:p>
    <w:p w14:paraId="44571DF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bookmarkStart w:id="21" w:name="_Hlk502653580"/>
      <w:r w:rsidRPr="005347D2">
        <w:rPr>
          <w:rFonts w:cs="Tahoma"/>
          <w:b/>
          <w:sz w:val="20"/>
        </w:rPr>
        <w:t>constituent picture</w:t>
      </w:r>
      <w:bookmarkEnd w:id="21"/>
      <w:r w:rsidRPr="005347D2">
        <w:rPr>
          <w:rFonts w:eastAsia="Times New Roman"/>
          <w:noProof/>
          <w:sz w:val="20"/>
        </w:rPr>
        <w:t xml:space="preserve">: </w:t>
      </w:r>
      <w:r w:rsidRPr="005347D2">
        <w:rPr>
          <w:rFonts w:cs="Tahoma"/>
          <w:sz w:val="20"/>
        </w:rPr>
        <w:t xml:space="preserve">part of a spatially frame-packed </w:t>
      </w:r>
      <w:r w:rsidRPr="005347D2">
        <w:rPr>
          <w:rFonts w:eastAsia="Calibri"/>
          <w:sz w:val="20"/>
        </w:rPr>
        <w:t>stereoscopic video</w:t>
      </w:r>
      <w:r w:rsidRPr="005347D2">
        <w:rPr>
          <w:rFonts w:cs="Tahoma"/>
          <w:sz w:val="20"/>
        </w:rPr>
        <w:t xml:space="preserve"> picture that corresponds to one view, or a picture itself</w:t>
      </w:r>
      <w:r w:rsidRPr="005347D2">
        <w:t xml:space="preserve"> </w:t>
      </w:r>
      <w:r w:rsidRPr="005347D2">
        <w:rPr>
          <w:rFonts w:cs="Tahoma"/>
          <w:sz w:val="20"/>
        </w:rPr>
        <w:t>when frame packing is not in use or the temporal interleaving frame packing arrangement is in use</w:t>
      </w:r>
      <w:r w:rsidRPr="005347D2">
        <w:rPr>
          <w:rFonts w:eastAsia="Times New Roman"/>
          <w:noProof/>
          <w:sz w:val="20"/>
        </w:rPr>
        <w:t>.</w:t>
      </w:r>
    </w:p>
    <w:p w14:paraId="5D24F23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elevation circle</w:t>
      </w:r>
      <w:r w:rsidRPr="005347D2">
        <w:rPr>
          <w:rFonts w:eastAsia="Times New Roman"/>
          <w:noProof/>
          <w:sz w:val="20"/>
        </w:rPr>
        <w:t xml:space="preserve">: </w:t>
      </w:r>
      <w:r w:rsidRPr="005347D2">
        <w:rPr>
          <w:rFonts w:cs="Tahoma"/>
          <w:sz w:val="20"/>
        </w:rPr>
        <w:t>circle on a sphere connecting all points with the same elevation value</w:t>
      </w:r>
      <w:r w:rsidRPr="005347D2">
        <w:rPr>
          <w:rFonts w:eastAsia="Times New Roman"/>
          <w:noProof/>
          <w:sz w:val="20"/>
        </w:rPr>
        <w:t>.</w:t>
      </w:r>
    </w:p>
    <w:p w14:paraId="6D6CA98D"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An elevation circle is similar to a lattitude line on the earth. Except when the elevation value is zero, a</w:t>
      </w:r>
      <w:r w:rsidRPr="005347D2">
        <w:rPr>
          <w:rFonts w:cs="Arial"/>
          <w:sz w:val="18"/>
          <w:szCs w:val="18"/>
        </w:rPr>
        <w:t xml:space="preserve">n elevation circle is not a </w:t>
      </w:r>
      <w:r w:rsidRPr="005347D2">
        <w:rPr>
          <w:rFonts w:cs="Arial"/>
          <w:i/>
          <w:sz w:val="18"/>
          <w:szCs w:val="18"/>
        </w:rPr>
        <w:t>great circle</w:t>
      </w:r>
      <w:r w:rsidRPr="005347D2">
        <w:rPr>
          <w:rFonts w:cs="Arial"/>
          <w:sz w:val="18"/>
          <w:szCs w:val="18"/>
        </w:rPr>
        <w:t xml:space="preserve"> like a longitude circle on the earth</w:t>
      </w:r>
      <w:r w:rsidRPr="005347D2">
        <w:rPr>
          <w:rFonts w:eastAsia="Malgun Gothic"/>
          <w:sz w:val="18"/>
          <w:szCs w:val="18"/>
          <w:lang w:eastAsia="zh-CN"/>
        </w:rPr>
        <w:t>.</w:t>
      </w:r>
    </w:p>
    <w:p w14:paraId="7CB17F4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global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associated with </w:t>
      </w:r>
      <w:r w:rsidRPr="005347D2">
        <w:rPr>
          <w:rFonts w:eastAsia="Malgun Gothic" w:cs="Tahoma"/>
          <w:i/>
          <w:color w:val="000000"/>
          <w:sz w:val="20"/>
          <w:lang w:eastAsia="ko-KR"/>
        </w:rPr>
        <w:t xml:space="preserve">omnidirectional video </w:t>
      </w:r>
      <w:r w:rsidRPr="005347D2">
        <w:rPr>
          <w:rFonts w:eastAsia="Malgun Gothic" w:cs="Tahoma"/>
          <w:color w:val="000000"/>
          <w:sz w:val="20"/>
          <w:lang w:eastAsia="ko-KR"/>
        </w:rPr>
        <w:t>that are associated with an externally referenceable position and orientation</w:t>
      </w:r>
      <w:r w:rsidRPr="005347D2">
        <w:rPr>
          <w:rFonts w:eastAsia="Times New Roman"/>
          <w:noProof/>
          <w:sz w:val="20"/>
        </w:rPr>
        <w:t>.</w:t>
      </w:r>
    </w:p>
    <w:p w14:paraId="406DC18E"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cs="Tahoma"/>
          <w:color w:val="000000"/>
          <w:sz w:val="18"/>
          <w:szCs w:val="18"/>
          <w:lang w:eastAsia="ko-KR"/>
        </w:rPr>
        <w:t xml:space="preserve">The global coordinate axes may correspond to </w:t>
      </w:r>
      <w:r w:rsidRPr="005347D2">
        <w:rPr>
          <w:rFonts w:eastAsia="Candara"/>
          <w:color w:val="000000"/>
          <w:sz w:val="18"/>
          <w:szCs w:val="18"/>
        </w:rPr>
        <w:t xml:space="preserve">the position and orientation of a device or rig used for omnidirectional audio/video acquisition as well as the position of an observer's head in the three-dimensional space of the </w:t>
      </w:r>
      <w:r w:rsidRPr="005347D2">
        <w:rPr>
          <w:rFonts w:eastAsia="Malgun Gothic" w:cs="Tahoma"/>
          <w:i/>
          <w:color w:val="000000"/>
          <w:sz w:val="20"/>
          <w:lang w:eastAsia="ko-KR"/>
        </w:rPr>
        <w:t xml:space="preserve">omnidirectional video </w:t>
      </w:r>
      <w:r w:rsidRPr="005347D2">
        <w:rPr>
          <w:rFonts w:eastAsia="Candara"/>
          <w:color w:val="000000"/>
          <w:sz w:val="18"/>
          <w:szCs w:val="18"/>
        </w:rPr>
        <w:t>rendering</w:t>
      </w:r>
      <w:r w:rsidRPr="005347D2">
        <w:rPr>
          <w:rFonts w:eastAsia="Malgun Gothic"/>
          <w:sz w:val="18"/>
          <w:szCs w:val="18"/>
          <w:lang w:eastAsia="zh-CN"/>
        </w:rPr>
        <w:t xml:space="preserve"> environment.</w:t>
      </w:r>
    </w:p>
    <w:p w14:paraId="4DA745EB" w14:textId="77777777" w:rsidR="00D26D16" w:rsidRPr="005347D2" w:rsidRDefault="00D26D16" w:rsidP="00D26D16">
      <w:pPr>
        <w:keepNext/>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lastRenderedPageBreak/>
        <w:t>3.X</w:t>
      </w:r>
      <w:r w:rsidRPr="005347D2">
        <w:rPr>
          <w:rFonts w:eastAsia="Times New Roman"/>
          <w:noProof/>
          <w:sz w:val="20"/>
        </w:rPr>
        <w:tab/>
      </w:r>
      <w:r w:rsidRPr="005347D2">
        <w:rPr>
          <w:rFonts w:cs="Tahoma"/>
          <w:b/>
          <w:sz w:val="20"/>
        </w:rPr>
        <w:t>great circle</w:t>
      </w:r>
      <w:r w:rsidRPr="005347D2">
        <w:rPr>
          <w:rFonts w:eastAsia="Times New Roman"/>
          <w:noProof/>
          <w:sz w:val="20"/>
        </w:rPr>
        <w:t xml:space="preserve">: </w:t>
      </w:r>
      <w:r w:rsidRPr="005347D2">
        <w:rPr>
          <w:rFonts w:cs="Tahoma"/>
          <w:sz w:val="20"/>
        </w:rPr>
        <w:t>intersection of a sphere and a plane that passes through the centre point of the sphere</w:t>
      </w:r>
      <w:r w:rsidRPr="005347D2">
        <w:rPr>
          <w:rFonts w:eastAsia="Times New Roman"/>
          <w:noProof/>
          <w:sz w:val="20"/>
        </w:rPr>
        <w:t>.</w:t>
      </w:r>
    </w:p>
    <w:p w14:paraId="25322057"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sz w:val="18"/>
          <w:szCs w:val="18"/>
        </w:rPr>
        <w:t>A great circle is also known as an orthodrome or Riemannian circle</w:t>
      </w:r>
      <w:r w:rsidRPr="005347D2">
        <w:rPr>
          <w:rFonts w:eastAsia="Malgun Gothic"/>
          <w:sz w:val="18"/>
          <w:szCs w:val="18"/>
          <w:lang w:eastAsia="zh-CN"/>
        </w:rPr>
        <w:t>.</w:t>
      </w:r>
    </w:p>
    <w:p w14:paraId="0F0F668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color w:val="000000"/>
          <w:sz w:val="20"/>
          <w:lang w:eastAsia="ko-KR"/>
        </w:rPr>
        <w:t>local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having a specified rotation relationship relative to the </w:t>
      </w:r>
      <w:r w:rsidRPr="005347D2">
        <w:rPr>
          <w:rFonts w:eastAsia="Malgun Gothic" w:cs="Tahoma"/>
          <w:i/>
          <w:color w:val="000000"/>
          <w:sz w:val="20"/>
          <w:lang w:eastAsia="ko-KR"/>
        </w:rPr>
        <w:t>global coordinate axes</w:t>
      </w:r>
      <w:r w:rsidRPr="005347D2">
        <w:rPr>
          <w:rFonts w:eastAsia="Times New Roman"/>
          <w:noProof/>
          <w:sz w:val="20"/>
        </w:rPr>
        <w:t>.</w:t>
      </w:r>
    </w:p>
    <w:p w14:paraId="5CDCF00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omnidirectional video</w:t>
      </w:r>
      <w:r w:rsidRPr="005347D2">
        <w:rPr>
          <w:rFonts w:eastAsia="Times New Roman"/>
          <w:noProof/>
          <w:sz w:val="20"/>
        </w:rPr>
        <w:t xml:space="preserve">: </w:t>
      </w:r>
      <w:r w:rsidRPr="005347D2">
        <w:rPr>
          <w:rFonts w:cs="Tahoma"/>
          <w:sz w:val="20"/>
        </w:rPr>
        <w:t xml:space="preserve">video content in a format that enables rendering according </w:t>
      </w:r>
      <w:r w:rsidRPr="005347D2">
        <w:rPr>
          <w:rFonts w:eastAsia="Malgun Gothic"/>
          <w:sz w:val="20"/>
          <w:lang w:eastAsia="ko-KR"/>
        </w:rPr>
        <w:t xml:space="preserve">to the user's viewing orientation, e.g., if viewed using a head-mounted device, or according to a user's desired </w:t>
      </w:r>
      <w:r w:rsidRPr="005347D2">
        <w:rPr>
          <w:rFonts w:eastAsia="Malgun Gothic"/>
          <w:i/>
          <w:sz w:val="20"/>
          <w:lang w:eastAsia="ko-KR"/>
        </w:rPr>
        <w:t>viewport</w:t>
      </w:r>
      <w:r w:rsidRPr="005347D2">
        <w:rPr>
          <w:rFonts w:cs="Tahoma"/>
          <w:sz w:val="20"/>
        </w:rPr>
        <w:t>, reflecting a potentially rotated viewing position</w:t>
      </w:r>
      <w:r w:rsidRPr="005347D2">
        <w:rPr>
          <w:rFonts w:eastAsia="Times New Roman"/>
          <w:noProof/>
          <w:sz w:val="20"/>
        </w:rPr>
        <w:t>.</w:t>
      </w:r>
    </w:p>
    <w:p w14:paraId="22F04196"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packed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region-wise packed picture</w:t>
      </w:r>
      <w:r w:rsidRPr="005347D2">
        <w:rPr>
          <w:noProof/>
          <w:sz w:val="20"/>
          <w:lang w:eastAsia="ko-KR"/>
        </w:rPr>
        <w:t xml:space="preserve"> that is mapped to a </w:t>
      </w:r>
      <w:r w:rsidRPr="005347D2">
        <w:rPr>
          <w:i/>
          <w:noProof/>
          <w:sz w:val="20"/>
          <w:lang w:eastAsia="ko-KR"/>
        </w:rPr>
        <w:t>projected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7610EE8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picture</w:t>
      </w:r>
      <w:r w:rsidRPr="005347D2">
        <w:rPr>
          <w:rFonts w:eastAsia="Times New Roman"/>
          <w:noProof/>
          <w:sz w:val="20"/>
        </w:rPr>
        <w:t xml:space="preserve">: </w:t>
      </w:r>
      <w:r w:rsidRPr="005347D2">
        <w:rPr>
          <w:rFonts w:eastAsia="Malgun Gothic" w:cs="Tahoma"/>
          <w:sz w:val="20"/>
          <w:lang w:eastAsia="ko-KR"/>
        </w:rPr>
        <w:t xml:space="preserve">picture that uses a </w:t>
      </w:r>
      <w:r w:rsidRPr="005347D2">
        <w:rPr>
          <w:rFonts w:eastAsia="Malgun Gothic" w:cs="Tahoma"/>
          <w:i/>
          <w:sz w:val="20"/>
          <w:lang w:eastAsia="ko-KR"/>
        </w:rPr>
        <w:t xml:space="preserve">projection </w:t>
      </w:r>
      <w:r w:rsidRPr="005347D2">
        <w:rPr>
          <w:rFonts w:eastAsia="Malgun Gothic" w:cs="Tahoma"/>
          <w:sz w:val="20"/>
          <w:lang w:eastAsia="ko-KR"/>
        </w:rPr>
        <w:t xml:space="preserve">format for </w:t>
      </w:r>
      <w:r w:rsidRPr="005347D2">
        <w:rPr>
          <w:rFonts w:eastAsia="Malgun Gothic" w:cs="Tahoma"/>
          <w:i/>
          <w:sz w:val="20"/>
          <w:lang w:eastAsia="ko-KR"/>
        </w:rPr>
        <w:t>omnidirectional video</w:t>
      </w:r>
      <w:r w:rsidRPr="005347D2">
        <w:rPr>
          <w:rFonts w:eastAsia="Times New Roman"/>
          <w:noProof/>
          <w:sz w:val="20"/>
        </w:rPr>
        <w:t>.</w:t>
      </w:r>
    </w:p>
    <w:p w14:paraId="029CC05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projected picture</w:t>
      </w:r>
      <w:r w:rsidRPr="005347D2">
        <w:rPr>
          <w:noProof/>
          <w:sz w:val="20"/>
          <w:lang w:eastAsia="ko-KR"/>
        </w:rPr>
        <w:t xml:space="preserve"> that is mapped to a </w:t>
      </w:r>
      <w:r w:rsidRPr="005347D2">
        <w:rPr>
          <w:i/>
          <w:noProof/>
          <w:sz w:val="20"/>
          <w:lang w:eastAsia="ko-KR"/>
        </w:rPr>
        <w:t>packed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528B7BBB"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projection</w:t>
      </w:r>
      <w:r w:rsidRPr="005347D2">
        <w:rPr>
          <w:rFonts w:eastAsia="Times New Roman"/>
          <w:noProof/>
          <w:sz w:val="20"/>
        </w:rPr>
        <w:t xml:space="preserve">: specified </w:t>
      </w:r>
      <w:r w:rsidRPr="005347D2">
        <w:rPr>
          <w:rFonts w:eastAsia="Malgun Gothic" w:cs="Tahoma"/>
          <w:sz w:val="20"/>
          <w:lang w:eastAsia="ko-KR"/>
        </w:rPr>
        <w:t xml:space="preserve">correspondence between the colour samples of a </w:t>
      </w:r>
      <w:r w:rsidRPr="005347D2">
        <w:rPr>
          <w:rFonts w:eastAsia="Malgun Gothic" w:cs="Tahoma"/>
          <w:i/>
          <w:sz w:val="20"/>
          <w:lang w:eastAsia="ko-KR"/>
        </w:rPr>
        <w:t>projected picture</w:t>
      </w:r>
      <w:r w:rsidRPr="005347D2">
        <w:rPr>
          <w:rFonts w:eastAsia="Malgun Gothic" w:cs="Tahoma"/>
          <w:sz w:val="20"/>
          <w:lang w:eastAsia="ko-KR"/>
        </w:rPr>
        <w:t xml:space="preserve"> and azimuth and elevation positions on a sphere</w:t>
      </w:r>
      <w:r w:rsidRPr="005347D2">
        <w:rPr>
          <w:rFonts w:eastAsia="Times New Roman"/>
          <w:noProof/>
          <w:sz w:val="20"/>
        </w:rPr>
        <w:t>.</w:t>
      </w:r>
    </w:p>
    <w:p w14:paraId="4C16A2A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Times New Roman"/>
          <w:b/>
          <w:noProof/>
          <w:sz w:val="20"/>
        </w:rPr>
        <w:t xml:space="preserve">region-wise </w:t>
      </w:r>
      <w:r w:rsidRPr="005347D2">
        <w:rPr>
          <w:rFonts w:eastAsia="Malgun Gothic" w:cs="Tahoma"/>
          <w:b/>
          <w:sz w:val="20"/>
          <w:lang w:eastAsia="ko-KR"/>
        </w:rPr>
        <w:t>packed picture</w:t>
      </w:r>
      <w:r w:rsidRPr="005347D2">
        <w:rPr>
          <w:rFonts w:eastAsia="Times New Roman"/>
          <w:noProof/>
          <w:sz w:val="20"/>
        </w:rPr>
        <w:t xml:space="preserve">: decoded </w:t>
      </w:r>
      <w:r w:rsidRPr="005347D2">
        <w:rPr>
          <w:rFonts w:cs="Tahoma"/>
          <w:sz w:val="20"/>
        </w:rPr>
        <w:t xml:space="preserve">picture that contains one or more </w:t>
      </w:r>
      <w:r w:rsidRPr="005347D2">
        <w:rPr>
          <w:rFonts w:cs="Tahoma"/>
          <w:i/>
          <w:sz w:val="20"/>
        </w:rPr>
        <w:t>packed regions</w:t>
      </w:r>
      <w:r w:rsidRPr="005347D2">
        <w:rPr>
          <w:rFonts w:eastAsia="Times New Roman"/>
          <w:noProof/>
          <w:sz w:val="20"/>
        </w:rPr>
        <w:t>.</w:t>
      </w:r>
    </w:p>
    <w:p w14:paraId="1B69E856"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cs="Tahoma"/>
          <w:sz w:val="20"/>
          <w:lang w:eastAsia="ko-KR"/>
        </w:rPr>
        <w:t xml:space="preserve">A packed picture may </w:t>
      </w:r>
      <w:r w:rsidRPr="005347D2">
        <w:rPr>
          <w:rFonts w:cs="Tahoma"/>
          <w:sz w:val="20"/>
        </w:rPr>
        <w:t xml:space="preserve">contain a </w:t>
      </w:r>
      <w:r w:rsidRPr="005347D2">
        <w:rPr>
          <w:rFonts w:eastAsia="DengXian" w:cs="Tahoma"/>
          <w:i/>
          <w:sz w:val="20"/>
          <w:lang w:eastAsia="ko-KR"/>
        </w:rPr>
        <w:t>region-wise p</w:t>
      </w:r>
      <w:r w:rsidRPr="005347D2">
        <w:rPr>
          <w:rFonts w:cs="Tahoma"/>
          <w:i/>
          <w:sz w:val="20"/>
        </w:rPr>
        <w:t>a</w:t>
      </w:r>
      <w:r w:rsidRPr="005347D2">
        <w:rPr>
          <w:rFonts w:eastAsia="DengXian" w:cs="Tahoma"/>
          <w:i/>
          <w:sz w:val="20"/>
          <w:lang w:eastAsia="ko-KR"/>
        </w:rPr>
        <w:t>ck</w:t>
      </w:r>
      <w:r w:rsidRPr="005347D2">
        <w:rPr>
          <w:rFonts w:cs="Tahoma"/>
          <w:i/>
          <w:sz w:val="20"/>
        </w:rPr>
        <w:t>ing</w:t>
      </w:r>
      <w:r w:rsidRPr="005347D2">
        <w:rPr>
          <w:rFonts w:cs="Tahoma"/>
          <w:sz w:val="20"/>
        </w:rPr>
        <w:t xml:space="preserve"> of a </w:t>
      </w:r>
      <w:r w:rsidRPr="005347D2">
        <w:rPr>
          <w:rFonts w:cs="Tahoma"/>
          <w:i/>
          <w:sz w:val="20"/>
        </w:rPr>
        <w:t>projected picture</w:t>
      </w:r>
      <w:r w:rsidRPr="005347D2">
        <w:rPr>
          <w:rFonts w:eastAsia="Malgun Gothic"/>
          <w:sz w:val="18"/>
          <w:szCs w:val="18"/>
          <w:lang w:eastAsia="zh-CN"/>
        </w:rPr>
        <w:t>.</w:t>
      </w:r>
    </w:p>
    <w:p w14:paraId="4902E9A8"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region-wise packing</w:t>
      </w:r>
      <w:r w:rsidRPr="005347D2">
        <w:rPr>
          <w:rFonts w:eastAsia="Times New Roman"/>
          <w:noProof/>
          <w:sz w:val="20"/>
        </w:rPr>
        <w:t xml:space="preserve">: </w:t>
      </w:r>
      <w:r w:rsidRPr="005347D2">
        <w:rPr>
          <w:rFonts w:cs="Tahoma"/>
          <w:sz w:val="20"/>
        </w:rPr>
        <w:t xml:space="preserve">transformation, resizing, and relocation of </w:t>
      </w:r>
      <w:r w:rsidRPr="005347D2">
        <w:rPr>
          <w:rFonts w:cs="Tahoma"/>
          <w:i/>
          <w:sz w:val="20"/>
        </w:rPr>
        <w:t>packed regions</w:t>
      </w:r>
      <w:r w:rsidRPr="005347D2">
        <w:rPr>
          <w:rFonts w:cs="Tahoma"/>
          <w:sz w:val="20"/>
        </w:rPr>
        <w:t xml:space="preserve"> of a </w:t>
      </w:r>
      <w:r w:rsidRPr="005347D2">
        <w:rPr>
          <w:rFonts w:cs="Tahoma"/>
          <w:i/>
          <w:sz w:val="20"/>
        </w:rPr>
        <w:t>region-wise packed picture</w:t>
      </w:r>
      <w:r w:rsidRPr="005347D2">
        <w:rPr>
          <w:rFonts w:cs="Tahoma"/>
          <w:sz w:val="20"/>
        </w:rPr>
        <w:t xml:space="preserve"> to remap the </w:t>
      </w:r>
      <w:r w:rsidRPr="005347D2">
        <w:rPr>
          <w:rFonts w:cs="Tahoma"/>
          <w:i/>
          <w:sz w:val="20"/>
        </w:rPr>
        <w:t xml:space="preserve">packed regions </w:t>
      </w:r>
      <w:r w:rsidRPr="005347D2">
        <w:rPr>
          <w:rFonts w:cs="Tahoma"/>
          <w:sz w:val="20"/>
        </w:rPr>
        <w:t xml:space="preserve">to </w:t>
      </w:r>
      <w:r w:rsidRPr="005347D2">
        <w:rPr>
          <w:rFonts w:cs="Tahoma"/>
          <w:i/>
          <w:sz w:val="20"/>
        </w:rPr>
        <w:t>projected region</w:t>
      </w:r>
      <w:r w:rsidRPr="005347D2">
        <w:rPr>
          <w:rFonts w:cs="Tahoma"/>
          <w:sz w:val="20"/>
        </w:rPr>
        <w:t xml:space="preserve">s of a </w:t>
      </w:r>
      <w:r w:rsidRPr="005347D2">
        <w:rPr>
          <w:rFonts w:cs="Tahoma"/>
          <w:i/>
          <w:sz w:val="20"/>
        </w:rPr>
        <w:t>projected picture</w:t>
      </w:r>
      <w:r w:rsidRPr="005347D2">
        <w:rPr>
          <w:rFonts w:eastAsia="Times New Roman"/>
          <w:noProof/>
          <w:sz w:val="20"/>
        </w:rPr>
        <w:t>.</w:t>
      </w:r>
    </w:p>
    <w:p w14:paraId="0FCAB7A3"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coordinates</w:t>
      </w:r>
      <w:r w:rsidRPr="005347D2">
        <w:rPr>
          <w:rFonts w:eastAsia="Times New Roman"/>
          <w:noProof/>
          <w:sz w:val="20"/>
        </w:rPr>
        <w:t xml:space="preserve">: </w:t>
      </w:r>
      <w:r w:rsidRPr="005347D2">
        <w:rPr>
          <w:rFonts w:eastAsia="Malgun Gothic"/>
          <w:sz w:val="20"/>
          <w:lang w:eastAsia="ko-KR"/>
        </w:rPr>
        <w:t>azimuth and elevation angles identifying a location of a point on a sphere</w:t>
      </w:r>
      <w:r w:rsidRPr="005347D2">
        <w:rPr>
          <w:rFonts w:eastAsia="Times New Roman"/>
          <w:noProof/>
          <w:sz w:val="20"/>
        </w:rPr>
        <w:t>.</w:t>
      </w:r>
    </w:p>
    <w:p w14:paraId="6EF3A760"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region</w:t>
      </w:r>
      <w:r w:rsidRPr="005347D2">
        <w:rPr>
          <w:rFonts w:eastAsia="Times New Roman"/>
          <w:noProof/>
          <w:sz w:val="20"/>
        </w:rPr>
        <w:t xml:space="preserve">: </w:t>
      </w:r>
      <w:r w:rsidRPr="005347D2">
        <w:rPr>
          <w:noProof/>
          <w:sz w:val="20"/>
          <w:lang w:eastAsia="ko-KR"/>
        </w:rPr>
        <w:t xml:space="preserve">region on a sphere, specified either by four </w:t>
      </w:r>
      <w:r w:rsidRPr="005347D2">
        <w:rPr>
          <w:i/>
          <w:noProof/>
          <w:sz w:val="20"/>
          <w:lang w:eastAsia="ko-KR"/>
        </w:rPr>
        <w:t>great circles</w:t>
      </w:r>
      <w:r w:rsidRPr="005347D2">
        <w:rPr>
          <w:noProof/>
          <w:sz w:val="20"/>
          <w:lang w:eastAsia="ko-KR"/>
        </w:rPr>
        <w:t xml:space="preserve"> or by two </w:t>
      </w:r>
      <w:r w:rsidRPr="005347D2">
        <w:rPr>
          <w:i/>
          <w:noProof/>
          <w:sz w:val="20"/>
          <w:lang w:eastAsia="ko-KR"/>
        </w:rPr>
        <w:t>azimuth circles</w:t>
      </w:r>
      <w:r w:rsidRPr="005347D2">
        <w:rPr>
          <w:noProof/>
          <w:sz w:val="20"/>
          <w:lang w:eastAsia="ko-KR"/>
        </w:rPr>
        <w:t xml:space="preserve"> and two </w:t>
      </w:r>
      <w:r w:rsidRPr="005347D2">
        <w:rPr>
          <w:i/>
          <w:noProof/>
          <w:sz w:val="20"/>
          <w:lang w:eastAsia="ko-KR"/>
        </w:rPr>
        <w:t>elevation circles</w:t>
      </w:r>
      <w:r w:rsidRPr="005347D2">
        <w:rPr>
          <w:noProof/>
          <w:sz w:val="20"/>
          <w:lang w:eastAsia="ko-KR"/>
        </w:rPr>
        <w:t>, or such a region on a rotated sphere after applying yaw, pitch, and roll rotations</w:t>
      </w:r>
      <w:r w:rsidRPr="005347D2">
        <w:rPr>
          <w:rFonts w:eastAsia="Times New Roman"/>
          <w:noProof/>
          <w:sz w:val="20"/>
        </w:rPr>
        <w:t>.</w:t>
      </w:r>
    </w:p>
    <w:p w14:paraId="146912CD"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tilt angle</w:t>
      </w:r>
      <w:r w:rsidRPr="005347D2">
        <w:rPr>
          <w:rFonts w:eastAsia="Times New Roman"/>
          <w:noProof/>
          <w:sz w:val="20"/>
        </w:rPr>
        <w:t xml:space="preserve">: </w:t>
      </w:r>
      <w:r w:rsidRPr="005347D2">
        <w:rPr>
          <w:rFonts w:eastAsia="Malgun Gothic" w:cs="Tahoma"/>
          <w:sz w:val="20"/>
          <w:lang w:eastAsia="ko-KR"/>
        </w:rPr>
        <w:t>angle indicating the amount of tilt of a</w:t>
      </w:r>
      <w:r w:rsidRPr="005347D2">
        <w:rPr>
          <w:rFonts w:eastAsia="Malgun Gothic" w:cs="Tahoma"/>
          <w:i/>
          <w:sz w:val="20"/>
          <w:lang w:eastAsia="ko-KR"/>
        </w:rPr>
        <w:t xml:space="preserve"> sphere region</w:t>
      </w:r>
      <w:r w:rsidRPr="005347D2">
        <w:rPr>
          <w:rFonts w:eastAsia="Malgun Gothic" w:cs="Tahoma"/>
          <w:sz w:val="20"/>
          <w:lang w:eastAsia="ko-KR"/>
        </w:rPr>
        <w:t xml:space="preserve">, measured as the amount of rotation of a </w:t>
      </w:r>
      <w:r w:rsidRPr="005347D2">
        <w:rPr>
          <w:rFonts w:eastAsia="Malgun Gothic" w:cs="Tahoma"/>
          <w:i/>
          <w:sz w:val="20"/>
          <w:lang w:eastAsia="ko-KR"/>
        </w:rPr>
        <w:t>sphere region</w:t>
      </w:r>
      <w:r w:rsidRPr="005347D2">
        <w:rPr>
          <w:rFonts w:eastAsia="Malgun Gothic" w:cs="Tahoma"/>
          <w:sz w:val="20"/>
          <w:lang w:eastAsia="ko-KR"/>
        </w:rPr>
        <w:t xml:space="preserve"> along the axis originating from the sphere origin passing through the centre point of the </w:t>
      </w:r>
      <w:r w:rsidRPr="005347D2">
        <w:rPr>
          <w:rFonts w:eastAsia="Malgun Gothic" w:cs="Tahoma"/>
          <w:i/>
          <w:sz w:val="20"/>
          <w:lang w:eastAsia="ko-KR"/>
        </w:rPr>
        <w:t>sphere region</w:t>
      </w:r>
      <w:r w:rsidRPr="005347D2">
        <w:rPr>
          <w:rFonts w:eastAsia="Malgun Gothic"/>
          <w:sz w:val="20"/>
          <w:lang w:eastAsia="ko-KR"/>
        </w:rPr>
        <w:t>, where the angle value increases clockwise when looking from the origin towards the positive end of the axis</w:t>
      </w:r>
      <w:r w:rsidRPr="005347D2">
        <w:rPr>
          <w:rFonts w:eastAsia="Times New Roman"/>
          <w:noProof/>
          <w:sz w:val="20"/>
        </w:rPr>
        <w:t>.</w:t>
      </w:r>
    </w:p>
    <w:p w14:paraId="1E02FEF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viewport</w:t>
      </w:r>
      <w:r w:rsidRPr="005347D2">
        <w:rPr>
          <w:rFonts w:eastAsia="Times New Roman"/>
          <w:noProof/>
          <w:sz w:val="20"/>
        </w:rPr>
        <w:t xml:space="preserve">: </w:t>
      </w:r>
      <w:r w:rsidRPr="005347D2">
        <w:rPr>
          <w:rFonts w:cs="Tahoma"/>
          <w:sz w:val="20"/>
        </w:rPr>
        <w:t xml:space="preserve">region of </w:t>
      </w:r>
      <w:r w:rsidRPr="005347D2">
        <w:rPr>
          <w:rFonts w:cs="Tahoma"/>
          <w:i/>
          <w:sz w:val="20"/>
        </w:rPr>
        <w:t>omnidirectional video</w:t>
      </w:r>
      <w:r w:rsidRPr="005347D2">
        <w:rPr>
          <w:rFonts w:cs="Tahoma"/>
          <w:sz w:val="20"/>
        </w:rPr>
        <w:t xml:space="preserve"> content suitable for display and viewing by the user</w:t>
      </w:r>
      <w:r w:rsidRPr="005347D2">
        <w:rPr>
          <w:rFonts w:eastAsia="Times New Roman"/>
          <w:noProof/>
          <w:sz w:val="20"/>
        </w:rPr>
        <w:t>.</w:t>
      </w:r>
    </w:p>
    <w:p w14:paraId="73FB2D6D"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definitions:</w:t>
      </w:r>
    </w:p>
    <w:p w14:paraId="060AB28D" w14:textId="77777777" w:rsidR="00D26D16" w:rsidRPr="005347D2" w:rsidRDefault="00D26D16" w:rsidP="00D26D16">
      <w:pPr>
        <w:pStyle w:val="Equation"/>
        <w:tabs>
          <w:tab w:val="clear" w:pos="794"/>
          <w:tab w:val="clear" w:pos="1588"/>
          <w:tab w:val="left" w:pos="1418"/>
        </w:tabs>
        <w:ind w:left="1412" w:hanging="850"/>
        <w:rPr>
          <w:lang w:val="en-CA"/>
        </w:rPr>
      </w:pPr>
      <w:r w:rsidRPr="005347D2">
        <w:rPr>
          <w:color w:val="000000"/>
          <w:lang w:val="en-CA"/>
        </w:rPr>
        <w:t>Asin</w:t>
      </w:r>
      <w:r w:rsidRPr="005347D2">
        <w:rPr>
          <w:lang w:val="en-CA"/>
        </w:rPr>
        <w:t>( x )</w:t>
      </w:r>
      <w:r w:rsidRPr="005347D2">
        <w:rPr>
          <w:lang w:val="en-CA"/>
        </w:rPr>
        <w:tab/>
        <w:t>the trigonometric inverse sine function, operating on an argument x that is</w:t>
      </w:r>
      <w:r w:rsidRPr="005347D2">
        <w:rPr>
          <w:lang w:val="en-CA"/>
        </w:rPr>
        <w:br/>
        <w:t>in the range of −1.0 to 1.0, inclusive, with an output value in the range of</w:t>
      </w:r>
      <w:r w:rsidRPr="005347D2">
        <w:rPr>
          <w:lang w:val="en-CA"/>
        </w:rPr>
        <w:br/>
        <w:t>−π÷2 to π÷2, inclusive, in units of radians</w:t>
      </w:r>
      <w:r w:rsidRPr="005347D2">
        <w:rPr>
          <w:lang w:val="en-CA"/>
        </w:rPr>
        <w:tab/>
      </w:r>
      <w:r w:rsidRPr="005347D2">
        <w:rPr>
          <w:lang w:val="en-CA"/>
        </w:rPr>
        <w:tab/>
        <w:t>(5</w:t>
      </w:r>
      <w:r w:rsidRPr="005347D2">
        <w:rPr>
          <w:lang w:val="en-CA"/>
        </w:rPr>
        <w:noBreakHyphen/>
        <w:t>2)</w:t>
      </w:r>
    </w:p>
    <w:p w14:paraId="637079C0" w14:textId="77777777" w:rsidR="00D26D16" w:rsidRPr="005347D2" w:rsidRDefault="00D26D16" w:rsidP="00D26D16">
      <w:pPr>
        <w:pStyle w:val="Equation"/>
        <w:tabs>
          <w:tab w:val="clear" w:pos="794"/>
          <w:tab w:val="clear" w:pos="1588"/>
          <w:tab w:val="left" w:pos="1418"/>
        </w:tabs>
        <w:ind w:left="1412" w:hanging="850"/>
        <w:rPr>
          <w:lang w:val="en-CA"/>
        </w:rPr>
      </w:pPr>
      <w:r w:rsidRPr="005347D2">
        <w:rPr>
          <w:color w:val="000000"/>
          <w:lang w:val="en-CA"/>
        </w:rPr>
        <w:t>Atan</w:t>
      </w:r>
      <w:r w:rsidRPr="005347D2">
        <w:rPr>
          <w:lang w:val="en-CA"/>
        </w:rPr>
        <w:t>( x )</w:t>
      </w:r>
      <w:r w:rsidRPr="005347D2">
        <w:rPr>
          <w:lang w:val="en-CA"/>
        </w:rPr>
        <w:tab/>
        <w:t>the trigonometric inverse tangent function, operating on an argument x, with</w:t>
      </w:r>
      <w:r w:rsidRPr="005347D2">
        <w:rPr>
          <w:lang w:val="en-CA"/>
        </w:rPr>
        <w:br/>
        <w:t>an output value in</w:t>
      </w:r>
      <w:bookmarkStart w:id="22" w:name="_GoBack"/>
      <w:bookmarkEnd w:id="22"/>
      <w:r w:rsidRPr="005347D2">
        <w:rPr>
          <w:lang w:val="en-CA"/>
        </w:rPr>
        <w:t xml:space="preserve"> the range of −π÷2 to π÷2, inclusive, in units of radians</w:t>
      </w:r>
      <w:r w:rsidRPr="005347D2">
        <w:rPr>
          <w:lang w:val="en-CA"/>
        </w:rPr>
        <w:tab/>
        <w:t>(5</w:t>
      </w:r>
      <w:r w:rsidRPr="005347D2">
        <w:rPr>
          <w:lang w:val="en-CA"/>
        </w:rPr>
        <w:noBreakHyphen/>
        <w:t>3)</w:t>
      </w:r>
    </w:p>
    <w:p w14:paraId="6CFBB33B" w14:textId="6C6600E5" w:rsidR="00D26D16" w:rsidRPr="005347D2" w:rsidRDefault="00D26D16" w:rsidP="00D26D16">
      <w:pPr>
        <w:pStyle w:val="Equation"/>
        <w:tabs>
          <w:tab w:val="clear" w:pos="794"/>
          <w:tab w:val="clear" w:pos="1588"/>
          <w:tab w:val="left" w:pos="1418"/>
        </w:tabs>
        <w:ind w:left="1412" w:hanging="850"/>
        <w:rPr>
          <w:lang w:val="en-CA"/>
        </w:rPr>
      </w:pPr>
      <w:r w:rsidRPr="005347D2">
        <w:rPr>
          <w:color w:val="000000"/>
          <w:lang w:val="en-CA"/>
        </w:rPr>
        <w:t>Atan2</w:t>
      </w:r>
      <w:r w:rsidRPr="005347D2">
        <w:rPr>
          <w:lang w:val="en-CA"/>
        </w:rPr>
        <w:t>( y, x ) =</w:t>
      </w:r>
      <w:ins w:id="23" w:author="Gary Sullivan" w:date="2018-05-10T21:16:00Z">
        <w:r w:rsidR="00497392">
          <w:rPr>
            <w:lang w:val="en-CA"/>
          </w:rPr>
          <w:t xml:space="preserve"> </w:t>
        </w:r>
      </w:ins>
      <m:oMath>
        <m:d>
          <m:dPr>
            <m:begChr m:val="{"/>
            <m:endChr m:val=""/>
            <m:ctrlPr>
              <w:ins w:id="24" w:author="Gary Sullivan" w:date="2018-05-10T21:19:00Z">
                <w:rPr>
                  <w:rFonts w:ascii="Cambria Math" w:eastAsia="SimSun" w:hAnsi="Cambria Math"/>
                  <w:i/>
                  <w:szCs w:val="20"/>
                </w:rPr>
              </w:ins>
            </m:ctrlPr>
          </m:dPr>
          <m:e>
            <m:r>
              <w:ins w:id="25" w:author="Gary Sullivan" w:date="2018-05-10T21:19:00Z">
                <w:rPr>
                  <w:rFonts w:ascii="Cambria Math" w:eastAsia="SimSun" w:hAnsi="Cambria Math"/>
                  <w:szCs w:val="20"/>
                </w:rPr>
                <m:t xml:space="preserve"> </m:t>
              </w:ins>
            </m:r>
            <m:m>
              <m:mPr>
                <m:mcs>
                  <m:mc>
                    <m:mcPr>
                      <m:count m:val="3"/>
                      <m:mcJc m:val="center"/>
                    </m:mcPr>
                  </m:mc>
                </m:mcs>
                <m:ctrlPr>
                  <w:ins w:id="26" w:author="Gary Sullivan" w:date="2018-05-10T21:19:00Z">
                    <w:rPr>
                      <w:rFonts w:ascii="Cambria Math" w:eastAsia="SimSun" w:hAnsi="Cambria Math"/>
                      <w:i/>
                      <w:szCs w:val="20"/>
                    </w:rPr>
                  </w:ins>
                </m:ctrlPr>
              </m:mPr>
              <m:mr>
                <m:e>
                  <m:r>
                    <w:ins w:id="27" w:author="Gary Sullivan" w:date="2018-05-10T21:19:00Z">
                      <m:rPr>
                        <m:nor/>
                      </m:rPr>
                      <w:rPr>
                        <w:rFonts w:eastAsia="SimSun"/>
                        <w:szCs w:val="20"/>
                      </w:rPr>
                      <m:t>Atan</m:t>
                    </w:ins>
                  </m:r>
                  <m:d>
                    <m:dPr>
                      <m:ctrlPr>
                        <w:ins w:id="28" w:author="Gary Sullivan" w:date="2018-05-10T21:19:00Z">
                          <w:rPr>
                            <w:rFonts w:ascii="Cambria Math" w:eastAsia="SimSun" w:hAnsi="Cambria Math"/>
                            <w:i/>
                            <w:szCs w:val="20"/>
                          </w:rPr>
                        </w:ins>
                      </m:ctrlPr>
                    </m:dPr>
                    <m:e>
                      <m:r>
                        <w:ins w:id="29" w:author="Gary Sullivan" w:date="2018-05-10T21:22:00Z">
                          <w:rPr>
                            <w:rFonts w:ascii="Cambria Math" w:eastAsia="SimSun" w:hAnsi="Cambria Math"/>
                            <w:szCs w:val="20"/>
                          </w:rPr>
                          <m:t xml:space="preserve"> </m:t>
                        </w:ins>
                      </m:r>
                      <m:f>
                        <m:fPr>
                          <m:ctrlPr>
                            <w:ins w:id="30" w:author="Gary Sullivan" w:date="2018-05-10T21:19:00Z">
                              <w:rPr>
                                <w:rFonts w:ascii="Cambria Math" w:eastAsia="SimSun" w:hAnsi="Cambria Math"/>
                                <w:i/>
                                <w:szCs w:val="20"/>
                              </w:rPr>
                            </w:ins>
                          </m:ctrlPr>
                        </m:fPr>
                        <m:num>
                          <m:r>
                            <w:ins w:id="31" w:author="Gary Sullivan" w:date="2018-05-10T21:19:00Z">
                              <m:rPr>
                                <m:nor/>
                              </m:rPr>
                              <w:rPr>
                                <w:rFonts w:eastAsia="SimSun"/>
                                <w:sz w:val="24"/>
                                <w:szCs w:val="20"/>
                              </w:rPr>
                              <m:t>y</m:t>
                            </w:ins>
                          </m:r>
                        </m:num>
                        <m:den>
                          <m:r>
                            <w:ins w:id="32" w:author="Gary Sullivan" w:date="2018-05-10T21:19:00Z">
                              <m:rPr>
                                <m:nor/>
                              </m:rPr>
                              <w:rPr>
                                <w:rFonts w:eastAsia="SimSun"/>
                                <w:sz w:val="24"/>
                                <w:szCs w:val="20"/>
                              </w:rPr>
                              <m:t>x</m:t>
                            </w:ins>
                          </m:r>
                        </m:den>
                      </m:f>
                      <m:r>
                        <w:ins w:id="33" w:author="Gary Sullivan" w:date="2018-05-10T21:23:00Z">
                          <w:rPr>
                            <w:rFonts w:ascii="Cambria Math" w:eastAsia="SimSun" w:hAnsi="Cambria Math"/>
                            <w:szCs w:val="20"/>
                          </w:rPr>
                          <m:t xml:space="preserve"> </m:t>
                        </w:ins>
                      </m:r>
                    </m:e>
                  </m:d>
                </m:e>
                <m:e>
                  <m:r>
                    <w:ins w:id="34" w:author="Gary Sullivan" w:date="2018-05-10T21:19:00Z">
                      <m:rPr>
                        <m:nor/>
                      </m:rPr>
                      <w:rPr>
                        <w:rFonts w:eastAsia="SimSun"/>
                        <w:szCs w:val="20"/>
                      </w:rPr>
                      <m:t>;</m:t>
                    </w:ins>
                  </m:r>
                </m:e>
                <m:e>
                  <m:r>
                    <w:ins w:id="35" w:author="Gary Sullivan" w:date="2018-05-10T21:19:00Z">
                      <m:rPr>
                        <m:nor/>
                      </m:rPr>
                      <w:rPr>
                        <w:rFonts w:eastAsia="SimSun"/>
                        <w:szCs w:val="20"/>
                      </w:rPr>
                      <m:t>x &gt; 0</m:t>
                    </w:ins>
                  </m:r>
                </m:e>
              </m:mr>
              <m:mr>
                <m:e>
                  <m:m>
                    <m:mPr>
                      <m:mcs>
                        <m:mc>
                          <m:mcPr>
                            <m:count m:val="1"/>
                            <m:mcJc m:val="center"/>
                          </m:mcPr>
                        </m:mc>
                      </m:mcs>
                      <m:ctrlPr>
                        <w:ins w:id="36" w:author="Gary Sullivan" w:date="2018-05-10T21:19:00Z">
                          <w:rPr>
                            <w:rFonts w:ascii="Cambria Math" w:eastAsia="SimSun" w:hAnsi="Cambria Math"/>
                            <w:i/>
                            <w:szCs w:val="20"/>
                          </w:rPr>
                        </w:ins>
                      </m:ctrlPr>
                    </m:mPr>
                    <m:mr>
                      <m:e>
                        <m:r>
                          <w:ins w:id="37" w:author="Gary Sullivan" w:date="2018-05-10T21:19:00Z">
                            <m:rPr>
                              <m:nor/>
                            </m:rPr>
                            <w:rPr>
                              <w:rFonts w:eastAsia="SimSun"/>
                              <w:szCs w:val="20"/>
                            </w:rPr>
                            <m:t>Atan</m:t>
                          </w:ins>
                        </m:r>
                        <m:d>
                          <m:dPr>
                            <m:ctrlPr>
                              <w:ins w:id="38" w:author="Gary Sullivan" w:date="2018-05-10T21:19:00Z">
                                <w:rPr>
                                  <w:rFonts w:ascii="Cambria Math" w:eastAsia="SimSun" w:hAnsi="Cambria Math"/>
                                  <w:i/>
                                  <w:szCs w:val="20"/>
                                </w:rPr>
                              </w:ins>
                            </m:ctrlPr>
                          </m:dPr>
                          <m:e>
                            <m:r>
                              <w:ins w:id="39" w:author="Gary Sullivan" w:date="2018-05-10T21:22:00Z">
                                <w:rPr>
                                  <w:rFonts w:ascii="Cambria Math" w:eastAsia="SimSun" w:hAnsi="Cambria Math"/>
                                  <w:szCs w:val="20"/>
                                </w:rPr>
                                <m:t xml:space="preserve"> </m:t>
                              </w:ins>
                            </m:r>
                            <m:f>
                              <m:fPr>
                                <m:ctrlPr>
                                  <w:ins w:id="40" w:author="Gary Sullivan" w:date="2018-05-10T21:19:00Z">
                                    <w:rPr>
                                      <w:rFonts w:ascii="Cambria Math" w:eastAsia="SimSun" w:hAnsi="Cambria Math"/>
                                      <w:i/>
                                      <w:szCs w:val="20"/>
                                    </w:rPr>
                                  </w:ins>
                                </m:ctrlPr>
                              </m:fPr>
                              <m:num>
                                <m:r>
                                  <w:ins w:id="41" w:author="Gary Sullivan" w:date="2018-05-10T21:19:00Z">
                                    <m:rPr>
                                      <m:nor/>
                                    </m:rPr>
                                    <w:rPr>
                                      <w:rFonts w:eastAsia="SimSun"/>
                                      <w:sz w:val="24"/>
                                      <w:szCs w:val="20"/>
                                    </w:rPr>
                                    <m:t>y</m:t>
                                  </w:ins>
                                </m:r>
                              </m:num>
                              <m:den>
                                <m:r>
                                  <w:ins w:id="42" w:author="Gary Sullivan" w:date="2018-05-10T21:19:00Z">
                                    <m:rPr>
                                      <m:nor/>
                                    </m:rPr>
                                    <w:rPr>
                                      <w:rFonts w:eastAsia="SimSun"/>
                                      <w:sz w:val="24"/>
                                      <w:szCs w:val="20"/>
                                    </w:rPr>
                                    <m:t>x</m:t>
                                  </w:ins>
                                </m:r>
                              </m:den>
                            </m:f>
                            <m:r>
                              <w:ins w:id="43" w:author="Gary Sullivan" w:date="2018-05-10T21:22:00Z">
                                <w:rPr>
                                  <w:rFonts w:ascii="Cambria Math" w:eastAsia="SimSun" w:hAnsi="Cambria Math"/>
                                  <w:szCs w:val="20"/>
                                </w:rPr>
                                <m:t xml:space="preserve"> </m:t>
                              </w:ins>
                            </m:r>
                          </m:e>
                        </m:d>
                        <m:r>
                          <w:ins w:id="44" w:author="Gary Sullivan" w:date="2018-05-10T21:19:00Z">
                            <w:rPr>
                              <w:rFonts w:ascii="Cambria Math" w:eastAsia="SimSun" w:hAnsi="Cambria Math"/>
                              <w:szCs w:val="20"/>
                            </w:rPr>
                            <m:t>+</m:t>
                          </w:ins>
                        </m:r>
                        <m:r>
                          <w:ins w:id="45" w:author="Gary Sullivan" w:date="2018-05-10T21:19:00Z">
                            <m:rPr>
                              <m:nor/>
                            </m:rPr>
                            <w:rPr>
                              <w:rFonts w:eastAsia="SimSun"/>
                              <w:szCs w:val="20"/>
                            </w:rPr>
                            <m:t>π</m:t>
                          </w:ins>
                        </m:r>
                      </m:e>
                    </m:mr>
                    <m:mr>
                      <m:e>
                        <m:r>
                          <w:ins w:id="46" w:author="Gary Sullivan" w:date="2018-05-10T21:19:00Z">
                            <m:rPr>
                              <m:nor/>
                            </m:rPr>
                            <w:rPr>
                              <w:rFonts w:eastAsia="SimSun"/>
                              <w:szCs w:val="20"/>
                            </w:rPr>
                            <m:t>Atan</m:t>
                          </w:ins>
                        </m:r>
                        <m:d>
                          <m:dPr>
                            <m:ctrlPr>
                              <w:ins w:id="47" w:author="Gary Sullivan" w:date="2018-05-10T21:19:00Z">
                                <w:rPr>
                                  <w:rFonts w:ascii="Cambria Math" w:eastAsia="SimSun" w:hAnsi="Cambria Math"/>
                                  <w:i/>
                                  <w:szCs w:val="20"/>
                                </w:rPr>
                              </w:ins>
                            </m:ctrlPr>
                          </m:dPr>
                          <m:e>
                            <m:r>
                              <w:ins w:id="48" w:author="Gary Sullivan" w:date="2018-05-10T21:22:00Z">
                                <w:rPr>
                                  <w:rFonts w:ascii="Cambria Math" w:eastAsia="SimSun" w:hAnsi="Cambria Math"/>
                                  <w:szCs w:val="20"/>
                                </w:rPr>
                                <m:t xml:space="preserve"> </m:t>
                              </w:ins>
                            </m:r>
                            <m:f>
                              <m:fPr>
                                <m:ctrlPr>
                                  <w:ins w:id="49" w:author="Gary Sullivan" w:date="2018-05-10T21:19:00Z">
                                    <w:rPr>
                                      <w:rFonts w:ascii="Cambria Math" w:eastAsia="SimSun" w:hAnsi="Cambria Math"/>
                                      <w:i/>
                                      <w:szCs w:val="20"/>
                                    </w:rPr>
                                  </w:ins>
                                </m:ctrlPr>
                              </m:fPr>
                              <m:num>
                                <m:r>
                                  <w:ins w:id="50" w:author="Gary Sullivan" w:date="2018-05-10T21:19:00Z">
                                    <m:rPr>
                                      <m:nor/>
                                    </m:rPr>
                                    <w:rPr>
                                      <w:rFonts w:eastAsia="SimSun"/>
                                      <w:sz w:val="24"/>
                                      <w:szCs w:val="20"/>
                                    </w:rPr>
                                    <m:t>y</m:t>
                                  </w:ins>
                                </m:r>
                              </m:num>
                              <m:den>
                                <m:r>
                                  <w:ins w:id="51" w:author="Gary Sullivan" w:date="2018-05-10T21:19:00Z">
                                    <m:rPr>
                                      <m:nor/>
                                    </m:rPr>
                                    <w:rPr>
                                      <w:rFonts w:eastAsia="SimSun"/>
                                      <w:sz w:val="24"/>
                                      <w:szCs w:val="20"/>
                                    </w:rPr>
                                    <m:t>x</m:t>
                                  </w:ins>
                                </m:r>
                              </m:den>
                            </m:f>
                            <m:r>
                              <w:ins w:id="52" w:author="Gary Sullivan" w:date="2018-05-10T21:22:00Z">
                                <w:rPr>
                                  <w:rFonts w:ascii="Cambria Math" w:eastAsia="SimSun" w:hAnsi="Cambria Math"/>
                                  <w:szCs w:val="20"/>
                                </w:rPr>
                                <m:t xml:space="preserve"> </m:t>
                              </w:ins>
                            </m:r>
                          </m:e>
                        </m:d>
                        <m:r>
                          <w:ins w:id="53" w:author="Gary Sullivan" w:date="2018-05-10T21:19:00Z">
                            <w:rPr>
                              <w:rFonts w:ascii="Cambria Math" w:eastAsia="SimSun" w:hAnsi="Cambria Math"/>
                              <w:szCs w:val="20"/>
                            </w:rPr>
                            <m:t>-</m:t>
                          </w:ins>
                        </m:r>
                        <m:r>
                          <w:ins w:id="54" w:author="Gary Sullivan" w:date="2018-05-10T21:19:00Z">
                            <m:rPr>
                              <m:nor/>
                            </m:rPr>
                            <w:rPr>
                              <w:rFonts w:asciiTheme="majorBidi" w:eastAsia="SimSun" w:hAnsiTheme="majorBidi" w:cstheme="majorBidi"/>
                              <w:szCs w:val="20"/>
                              <w:rPrChange w:id="55" w:author="Gary Sullivan" w:date="2018-05-10T21:22:00Z">
                                <w:rPr>
                                  <w:rFonts w:ascii="Cambria Math" w:eastAsia="SimSun" w:hAnsi="Cambria Math"/>
                                  <w:szCs w:val="20"/>
                                </w:rPr>
                              </w:rPrChange>
                            </w:rPr>
                            <m:t>π</m:t>
                          </w:ins>
                        </m:r>
                      </m:e>
                    </m:mr>
                  </m:m>
                </m:e>
                <m:e>
                  <m:m>
                    <m:mPr>
                      <m:mcs>
                        <m:mc>
                          <m:mcPr>
                            <m:count m:val="1"/>
                            <m:mcJc m:val="center"/>
                          </m:mcPr>
                        </m:mc>
                      </m:mcs>
                      <m:ctrlPr>
                        <w:ins w:id="56" w:author="Gary Sullivan" w:date="2018-05-10T21:19:00Z">
                          <w:rPr>
                            <w:rFonts w:ascii="Cambria Math" w:eastAsia="SimSun" w:hAnsi="Cambria Math"/>
                            <w:i/>
                            <w:szCs w:val="20"/>
                          </w:rPr>
                        </w:ins>
                      </m:ctrlPr>
                    </m:mPr>
                    <m:mr>
                      <m:e>
                        <m:r>
                          <w:ins w:id="57" w:author="Gary Sullivan" w:date="2018-05-10T21:19:00Z">
                            <m:rPr>
                              <m:nor/>
                            </m:rPr>
                            <w:rPr>
                              <w:rFonts w:eastAsia="SimSun"/>
                              <w:szCs w:val="20"/>
                            </w:rPr>
                            <m:t>;</m:t>
                          </w:ins>
                        </m:r>
                      </m:e>
                    </m:mr>
                    <m:mr>
                      <m:e>
                        <m:r>
                          <w:ins w:id="58" w:author="Gary Sullivan" w:date="2018-05-10T21:19:00Z">
                            <m:rPr>
                              <m:nor/>
                            </m:rPr>
                            <w:rPr>
                              <w:rFonts w:eastAsia="SimSun"/>
                              <w:szCs w:val="20"/>
                            </w:rPr>
                            <m:t>;</m:t>
                          </w:ins>
                        </m:r>
                      </m:e>
                    </m:mr>
                  </m:m>
                </m:e>
                <m:e>
                  <m:m>
                    <m:mPr>
                      <m:mcs>
                        <m:mc>
                          <m:mcPr>
                            <m:count m:val="1"/>
                            <m:mcJc m:val="center"/>
                          </m:mcPr>
                        </m:mc>
                      </m:mcs>
                      <m:ctrlPr>
                        <w:ins w:id="59" w:author="Gary Sullivan" w:date="2018-05-10T21:19:00Z">
                          <w:rPr>
                            <w:rFonts w:ascii="Cambria Math" w:eastAsia="SimSun" w:hAnsi="Cambria Math"/>
                            <w:i/>
                            <w:szCs w:val="20"/>
                          </w:rPr>
                        </w:ins>
                      </m:ctrlPr>
                    </m:mPr>
                    <m:mr>
                      <m:e>
                        <m:r>
                          <w:ins w:id="60" w:author="Gary Sullivan" w:date="2018-05-10T21:19:00Z">
                            <m:rPr>
                              <m:nor/>
                            </m:rPr>
                            <w:rPr>
                              <w:rFonts w:eastAsia="SimSun"/>
                              <w:szCs w:val="20"/>
                            </w:rPr>
                            <m:t>x &lt; 0  &amp;&amp;  y  &gt;=  0</m:t>
                          </w:ins>
                        </m:r>
                      </m:e>
                    </m:mr>
                    <m:mr>
                      <m:e>
                        <m:r>
                          <w:ins w:id="61" w:author="Gary Sullivan" w:date="2018-05-10T21:19:00Z">
                            <m:rPr>
                              <m:nor/>
                            </m:rPr>
                            <w:rPr>
                              <w:rFonts w:eastAsia="SimSun"/>
                              <w:szCs w:val="20"/>
                            </w:rPr>
                            <m:t>x &lt; 0  &amp;&amp;  y  &lt;  0</m:t>
                          </w:ins>
                        </m:r>
                      </m:e>
                    </m:mr>
                  </m:m>
                </m:e>
              </m:mr>
              <m:mr>
                <m:e>
                  <m:m>
                    <m:mPr>
                      <m:mcs>
                        <m:mc>
                          <m:mcPr>
                            <m:count m:val="1"/>
                            <m:mcJc m:val="center"/>
                          </m:mcPr>
                        </m:mc>
                      </m:mcs>
                      <m:ctrlPr>
                        <w:ins w:id="62" w:author="Gary Sullivan" w:date="2018-05-10T21:19:00Z">
                          <w:rPr>
                            <w:rFonts w:ascii="Cambria Math" w:eastAsia="SimSun" w:hAnsi="Cambria Math"/>
                            <w:i/>
                            <w:szCs w:val="20"/>
                          </w:rPr>
                        </w:ins>
                      </m:ctrlPr>
                    </m:mPr>
                    <m:mr>
                      <m:e>
                        <m:r>
                          <w:ins w:id="63" w:author="Gary Sullivan" w:date="2018-05-10T21:19:00Z">
                            <w:rPr>
                              <w:rFonts w:ascii="Cambria Math" w:eastAsia="SimSun" w:hAnsi="Cambria Math"/>
                              <w:szCs w:val="20"/>
                            </w:rPr>
                            <m:t>+</m:t>
                          </w:ins>
                        </m:r>
                        <m:f>
                          <m:fPr>
                            <m:ctrlPr>
                              <w:ins w:id="64" w:author="Gary Sullivan" w:date="2018-05-10T21:19:00Z">
                                <w:rPr>
                                  <w:rFonts w:ascii="Cambria Math" w:eastAsia="SimSun" w:hAnsi="Cambria Math"/>
                                  <w:i/>
                                  <w:szCs w:val="20"/>
                                </w:rPr>
                              </w:ins>
                            </m:ctrlPr>
                          </m:fPr>
                          <m:num>
                            <m:r>
                              <w:ins w:id="65" w:author="Gary Sullivan" w:date="2018-05-10T21:19:00Z">
                                <m:rPr>
                                  <m:nor/>
                                </m:rPr>
                                <w:rPr>
                                  <w:rFonts w:eastAsia="SimSun"/>
                                  <w:sz w:val="24"/>
                                  <w:szCs w:val="20"/>
                                </w:rPr>
                                <m:t>π</m:t>
                              </w:ins>
                            </m:r>
                          </m:num>
                          <m:den>
                            <m:r>
                              <w:ins w:id="66" w:author="Gary Sullivan" w:date="2018-05-10T21:19:00Z">
                                <m:rPr>
                                  <m:nor/>
                                </m:rPr>
                                <w:rPr>
                                  <w:rFonts w:eastAsia="SimSun"/>
                                  <w:sz w:val="24"/>
                                  <w:szCs w:val="20"/>
                                </w:rPr>
                                <m:t>2</m:t>
                              </w:ins>
                            </m:r>
                          </m:den>
                        </m:f>
                      </m:e>
                    </m:mr>
                    <m:mr>
                      <m:e>
                        <m:r>
                          <w:ins w:id="67" w:author="Gary Sullivan" w:date="2018-05-10T21:19:00Z">
                            <w:rPr>
                              <w:rFonts w:ascii="Cambria Math" w:eastAsia="SimSun" w:hAnsi="Cambria Math"/>
                              <w:szCs w:val="20"/>
                            </w:rPr>
                            <m:t>-</m:t>
                          </w:ins>
                        </m:r>
                        <m:f>
                          <m:fPr>
                            <m:ctrlPr>
                              <w:ins w:id="68" w:author="Gary Sullivan" w:date="2018-05-10T21:19:00Z">
                                <w:rPr>
                                  <w:rFonts w:ascii="Cambria Math" w:eastAsia="SimSun" w:hAnsi="Cambria Math"/>
                                  <w:i/>
                                  <w:szCs w:val="20"/>
                                </w:rPr>
                              </w:ins>
                            </m:ctrlPr>
                          </m:fPr>
                          <m:num>
                            <m:r>
                              <w:ins w:id="69" w:author="Gary Sullivan" w:date="2018-05-10T21:19:00Z">
                                <m:rPr>
                                  <m:nor/>
                                </m:rPr>
                                <w:rPr>
                                  <w:rFonts w:eastAsia="SimSun"/>
                                  <w:sz w:val="24"/>
                                  <w:szCs w:val="20"/>
                                </w:rPr>
                                <m:t>π</m:t>
                              </w:ins>
                            </m:r>
                          </m:num>
                          <m:den>
                            <m:r>
                              <w:ins w:id="70" w:author="Gary Sullivan" w:date="2018-05-10T21:19:00Z">
                                <m:rPr>
                                  <m:nor/>
                                </m:rPr>
                                <w:rPr>
                                  <w:rFonts w:eastAsia="SimSun"/>
                                  <w:sz w:val="24"/>
                                  <w:szCs w:val="20"/>
                                </w:rPr>
                                <m:t>2</m:t>
                              </w:ins>
                            </m:r>
                          </m:den>
                        </m:f>
                      </m:e>
                    </m:mr>
                  </m:m>
                </m:e>
                <m:e>
                  <m:m>
                    <m:mPr>
                      <m:mcs>
                        <m:mc>
                          <m:mcPr>
                            <m:count m:val="1"/>
                            <m:mcJc m:val="center"/>
                          </m:mcPr>
                        </m:mc>
                      </m:mcs>
                      <m:ctrlPr>
                        <w:ins w:id="71" w:author="Gary Sullivan" w:date="2018-05-10T21:19:00Z">
                          <w:rPr>
                            <w:rFonts w:ascii="Cambria Math" w:eastAsia="SimSun" w:hAnsi="Cambria Math"/>
                            <w:i/>
                            <w:szCs w:val="20"/>
                          </w:rPr>
                        </w:ins>
                      </m:ctrlPr>
                    </m:mPr>
                    <m:mr>
                      <m:e>
                        <m:r>
                          <w:ins w:id="72" w:author="Gary Sullivan" w:date="2018-05-10T21:19:00Z">
                            <m:rPr>
                              <m:nor/>
                            </m:rPr>
                            <w:rPr>
                              <w:rFonts w:eastAsia="SimSun"/>
                              <w:szCs w:val="20"/>
                            </w:rPr>
                            <m:t>;</m:t>
                          </w:ins>
                        </m:r>
                      </m:e>
                    </m:mr>
                    <m:mr>
                      <m:e>
                        <m:r>
                          <w:ins w:id="73" w:author="Gary Sullivan" w:date="2018-05-10T21:19:00Z">
                            <m:rPr>
                              <m:nor/>
                            </m:rPr>
                            <w:rPr>
                              <w:rFonts w:eastAsia="SimSun"/>
                              <w:szCs w:val="20"/>
                            </w:rPr>
                            <m:t>;</m:t>
                          </w:ins>
                        </m:r>
                      </m:e>
                    </m:mr>
                  </m:m>
                </m:e>
                <m:e>
                  <m:m>
                    <m:mPr>
                      <m:mcs>
                        <m:mc>
                          <m:mcPr>
                            <m:count m:val="1"/>
                            <m:mcJc m:val="center"/>
                          </m:mcPr>
                        </m:mc>
                      </m:mcs>
                      <m:ctrlPr>
                        <w:ins w:id="74" w:author="Gary Sullivan" w:date="2018-05-10T21:19:00Z">
                          <w:rPr>
                            <w:rFonts w:ascii="Cambria Math" w:eastAsia="SimSun" w:hAnsi="Cambria Math"/>
                            <w:i/>
                            <w:szCs w:val="20"/>
                          </w:rPr>
                        </w:ins>
                      </m:ctrlPr>
                    </m:mPr>
                    <m:mr>
                      <m:e>
                        <m:r>
                          <w:ins w:id="75" w:author="Gary Sullivan" w:date="2018-05-10T21:19:00Z">
                            <m:rPr>
                              <m:nor/>
                            </m:rPr>
                            <w:rPr>
                              <w:rFonts w:eastAsia="SimSun"/>
                              <w:szCs w:val="20"/>
                            </w:rPr>
                            <m:t>x = =  0  &amp;&amp;  y  &gt;=  0</m:t>
                          </w:ins>
                        </m:r>
                      </m:e>
                    </m:mr>
                    <m:mr>
                      <m:e>
                        <m:r>
                          <w:ins w:id="76" w:author="Gary Sullivan" w:date="2018-05-10T21:19:00Z">
                            <m:rPr>
                              <m:nor/>
                            </m:rPr>
                            <w:rPr>
                              <w:rFonts w:eastAsia="SimSun"/>
                              <w:szCs w:val="20"/>
                            </w:rPr>
                            <m:t>otherwise</m:t>
                          </w:ins>
                        </m:r>
                      </m:e>
                    </m:mr>
                  </m:m>
                </m:e>
              </m:mr>
            </m:m>
          </m:e>
        </m:d>
      </m:oMath>
      <w:del w:id="77" w:author="Gary Sullivan" w:date="2018-05-10T21:16:00Z">
        <w:r w:rsidRPr="005347D2" w:rsidDel="00497392">
          <w:rPr>
            <w:lang w:val="en-CA"/>
          </w:rPr>
          <w:delText xml:space="preserve"> </w:delText>
        </w:r>
        <w:r w:rsidR="002304E9" w:rsidDel="00497392">
          <w:rPr>
            <w:noProof/>
            <w:position w:val="-126"/>
            <w:lang w:val="en-CA"/>
          </w:rPr>
          <w:pict w14:anchorId="53618E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 style="width:182.5pt;height:130.1pt;mso-width-percent:0;mso-height-percent:0;mso-width-percent:0;mso-height-percent:0">
              <v:imagedata r:id="rId15" o:title=""/>
            </v:shape>
          </w:pict>
        </w:r>
      </w:del>
      <w:r w:rsidRPr="005347D2">
        <w:rPr>
          <w:lang w:val="en-CA"/>
        </w:rPr>
        <w:tab/>
        <w:t>(5</w:t>
      </w:r>
      <w:r w:rsidRPr="005347D2">
        <w:rPr>
          <w:lang w:val="en-CA"/>
        </w:rPr>
        <w:noBreakHyphen/>
        <w:t>4)</w:t>
      </w:r>
    </w:p>
    <w:p w14:paraId="0F17E1A3" w14:textId="77777777" w:rsidR="00D26D16" w:rsidRPr="005347D2" w:rsidRDefault="00D26D16" w:rsidP="00D26D16">
      <w:pPr>
        <w:keepNext/>
        <w:keepLines/>
        <w:spacing w:before="360"/>
        <w:outlineLvl w:val="0"/>
        <w:rPr>
          <w:i/>
          <w:noProof/>
          <w:sz w:val="24"/>
        </w:rPr>
      </w:pPr>
      <w:r w:rsidRPr="005347D2">
        <w:rPr>
          <w:i/>
          <w:noProof/>
          <w:sz w:val="24"/>
        </w:rPr>
        <w:t>Renumber the prior formulae 5-2 through 5-16 as 5-5 to 5-19 to account for the added formulae.</w:t>
      </w:r>
    </w:p>
    <w:p w14:paraId="2237DFCA"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definitions:</w:t>
      </w:r>
    </w:p>
    <w:p w14:paraId="54911D5A" w14:textId="77777777" w:rsidR="00D26D16" w:rsidRPr="005347D2" w:rsidRDefault="00D26D16" w:rsidP="00D26D16">
      <w:pPr>
        <w:pStyle w:val="Equation"/>
        <w:tabs>
          <w:tab w:val="clear" w:pos="794"/>
          <w:tab w:val="clear" w:pos="1588"/>
          <w:tab w:val="left" w:pos="1418"/>
        </w:tabs>
        <w:ind w:left="1412" w:hanging="850"/>
        <w:rPr>
          <w:lang w:val="en-CA"/>
        </w:rPr>
      </w:pPr>
      <w:r w:rsidRPr="005347D2">
        <w:rPr>
          <w:lang w:val="en-CA"/>
        </w:rPr>
        <w:t>Sin( x )</w:t>
      </w:r>
      <w:r w:rsidRPr="005347D2">
        <w:rPr>
          <w:lang w:val="en-CA"/>
        </w:rPr>
        <w:tab/>
        <w:t>the trigonometric sine function operating on an argument x in units of radians</w:t>
      </w:r>
      <w:r w:rsidRPr="005347D2">
        <w:rPr>
          <w:lang w:val="en-CA"/>
        </w:rPr>
        <w:tab/>
        <w:t>(5</w:t>
      </w:r>
      <w:r w:rsidRPr="005347D2">
        <w:rPr>
          <w:lang w:val="en-CA"/>
        </w:rPr>
        <w:noBreakHyphen/>
        <w:t>19)</w:t>
      </w:r>
    </w:p>
    <w:p w14:paraId="5E1FDEC9" w14:textId="77777777" w:rsidR="00D26D16" w:rsidRPr="005347D2" w:rsidRDefault="00D26D16" w:rsidP="00D26D16">
      <w:pPr>
        <w:keepNext/>
        <w:keepLines/>
        <w:spacing w:before="360"/>
        <w:outlineLvl w:val="0"/>
        <w:rPr>
          <w:i/>
          <w:noProof/>
          <w:sz w:val="24"/>
        </w:rPr>
      </w:pPr>
      <w:r w:rsidRPr="005347D2">
        <w:rPr>
          <w:i/>
          <w:noProof/>
          <w:sz w:val="24"/>
        </w:rPr>
        <w:t>Renumber the prior formula 5-19 as 5-20 to account for the added formula.</w:t>
      </w:r>
    </w:p>
    <w:p w14:paraId="07B29DBD"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w:t>
      </w:r>
    </w:p>
    <w:p w14:paraId="6A5A1188" w14:textId="75ADAC4D" w:rsidR="00D26D16" w:rsidRPr="005347D2" w:rsidRDefault="00D26D16" w:rsidP="00D26D16">
      <w:pPr>
        <w:pStyle w:val="Equation"/>
        <w:tabs>
          <w:tab w:val="clear" w:pos="794"/>
          <w:tab w:val="clear" w:pos="1588"/>
          <w:tab w:val="left" w:pos="1418"/>
        </w:tabs>
        <w:ind w:left="1412" w:hanging="850"/>
        <w:rPr>
          <w:lang w:val="en-CA"/>
        </w:rPr>
      </w:pPr>
      <w:r w:rsidRPr="005347D2">
        <w:rPr>
          <w:lang w:val="en-CA"/>
        </w:rPr>
        <w:t>Tan( x )</w:t>
      </w:r>
      <w:r w:rsidRPr="005347D2">
        <w:rPr>
          <w:lang w:val="en-CA"/>
        </w:rPr>
        <w:tab/>
        <w:t>the trigonometric tangent function operating on an argument x in units of radians</w:t>
      </w:r>
      <w:r w:rsidRPr="005347D2">
        <w:rPr>
          <w:lang w:val="en-CA"/>
        </w:rPr>
        <w:tab/>
        <w:t>(5</w:t>
      </w:r>
      <w:r w:rsidRPr="005347D2">
        <w:rPr>
          <w:lang w:val="en-CA"/>
        </w:rPr>
        <w:noBreakHyphen/>
        <w:t>2</w:t>
      </w:r>
      <w:r w:rsidR="00D95D41" w:rsidRPr="005347D2">
        <w:rPr>
          <w:lang w:val="en-CA"/>
        </w:rPr>
        <w:t>1</w:t>
      </w:r>
      <w:r w:rsidRPr="005347D2">
        <w:rPr>
          <w:lang w:val="en-CA"/>
        </w:rPr>
        <w:t>)</w:t>
      </w:r>
    </w:p>
    <w:p w14:paraId="5796B1EC" w14:textId="4FB58DA6" w:rsidR="00E6343C" w:rsidRDefault="00E6343C" w:rsidP="00E6343C">
      <w:pPr>
        <w:keepNext/>
        <w:keepLines/>
        <w:spacing w:before="360"/>
        <w:outlineLvl w:val="0"/>
        <w:rPr>
          <w:ins w:id="78" w:author="Gary Sullivan" w:date="2018-05-10T15:18:00Z"/>
          <w:i/>
          <w:noProof/>
          <w:sz w:val="24"/>
        </w:rPr>
      </w:pPr>
      <w:bookmarkStart w:id="79" w:name="_Hlk513729472"/>
      <w:ins w:id="80" w:author="Gary Sullivan" w:date="2018-05-10T15:17:00Z">
        <w:r w:rsidRPr="005347D2">
          <w:rPr>
            <w:i/>
            <w:noProof/>
            <w:sz w:val="24"/>
          </w:rPr>
          <w:t xml:space="preserve">In </w:t>
        </w:r>
        <w:r>
          <w:rPr>
            <w:i/>
            <w:noProof/>
            <w:sz w:val="24"/>
          </w:rPr>
          <w:t>7.4.5.1</w:t>
        </w:r>
        <w:r w:rsidRPr="005347D2">
          <w:rPr>
            <w:i/>
            <w:noProof/>
            <w:sz w:val="24"/>
          </w:rPr>
          <w:t xml:space="preserve">, </w:t>
        </w:r>
      </w:ins>
      <w:ins w:id="81" w:author="Gary Sullivan" w:date="2018-05-10T15:18:00Z">
        <w:r>
          <w:rPr>
            <w:i/>
            <w:noProof/>
            <w:sz w:val="24"/>
          </w:rPr>
          <w:t>replace the following sentence</w:t>
        </w:r>
      </w:ins>
      <w:ins w:id="82" w:author="Gary Sullivan" w:date="2018-05-10T15:17:00Z">
        <w:r w:rsidRPr="005347D2">
          <w:rPr>
            <w:i/>
            <w:noProof/>
            <w:sz w:val="24"/>
          </w:rPr>
          <w:t>:</w:t>
        </w:r>
      </w:ins>
    </w:p>
    <w:p w14:paraId="11DA3438" w14:textId="77777777" w:rsidR="00E6343C" w:rsidRDefault="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83" w:author="Gary Sullivan" w:date="2018-05-10T15:32:00Z"/>
          <w:rFonts w:eastAsia="MS Mincho"/>
          <w:sz w:val="20"/>
          <w:lang w:val="en-GB"/>
        </w:rPr>
        <w:pPrChange w:id="84" w:author="Gary Sullivan" w:date="2018-05-10T15:21:00Z">
          <w:pPr>
            <w:keepNext/>
            <w:keepLines/>
            <w:spacing w:before="360"/>
            <w:outlineLvl w:val="0"/>
          </w:pPr>
        </w:pPrChange>
      </w:pPr>
      <w:ins w:id="85" w:author="Gary Sullivan" w:date="2018-05-10T15:18:00Z">
        <w:r w:rsidRPr="00E6343C">
          <w:rPr>
            <w:rFonts w:eastAsia="MS Mincho"/>
            <w:sz w:val="20"/>
            <w:lang w:val="en-GB"/>
          </w:rPr>
          <w:t>The range of the components of mvd_l0</w:t>
        </w:r>
        <w:r w:rsidRPr="00E6343C">
          <w:rPr>
            <w:rFonts w:eastAsia="MS Mincho"/>
            <w:bCs/>
            <w:sz w:val="20"/>
            <w:lang w:val="en-GB"/>
          </w:rPr>
          <w:t>[ mbPartIdx ][ 0 ][ compIdx ]</w:t>
        </w:r>
        <w:r w:rsidRPr="00E6343C">
          <w:rPr>
            <w:rFonts w:eastAsia="MS Mincho"/>
            <w:sz w:val="20"/>
            <w:lang w:val="en-GB"/>
          </w:rPr>
          <w:t xml:space="preserve"> is specified by constraints on the motion vector variable values derived from it as specified in Annex </w:t>
        </w:r>
      </w:ins>
      <w:ins w:id="86" w:author="Gary Sullivan" w:date="2018-05-10T15:32:00Z">
        <w:r>
          <w:rPr>
            <w:rFonts w:eastAsia="MS Mincho"/>
            <w:sz w:val="20"/>
            <w:lang w:val="en-GB"/>
          </w:rPr>
          <w:t>A.</w:t>
        </w:r>
      </w:ins>
    </w:p>
    <w:p w14:paraId="14F029D5" w14:textId="77777777" w:rsidR="00E6343C" w:rsidRPr="005347D2" w:rsidRDefault="00E6343C" w:rsidP="00E6343C">
      <w:pPr>
        <w:keepNext/>
        <w:keepLines/>
        <w:spacing w:before="360"/>
        <w:outlineLvl w:val="1"/>
        <w:rPr>
          <w:ins w:id="87" w:author="Gary Sullivan" w:date="2018-05-10T15:19:00Z"/>
          <w:i/>
          <w:noProof/>
          <w:sz w:val="24"/>
        </w:rPr>
      </w:pPr>
      <w:ins w:id="88" w:author="Gary Sullivan" w:date="2018-05-10T15:19:00Z">
        <w:r w:rsidRPr="005347D2">
          <w:rPr>
            <w:i/>
            <w:noProof/>
            <w:sz w:val="24"/>
          </w:rPr>
          <w:t>with the following:</w:t>
        </w:r>
      </w:ins>
    </w:p>
    <w:p w14:paraId="56C0CE4B" w14:textId="77777777" w:rsidR="00E6343C" w:rsidRDefault="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89" w:author="Gary Sullivan" w:date="2018-05-10T15:32:00Z"/>
          <w:rFonts w:eastAsia="MS Mincho"/>
          <w:sz w:val="20"/>
          <w:lang w:val="en-GB"/>
        </w:rPr>
        <w:pPrChange w:id="90" w:author="Gary Sullivan" w:date="2018-05-10T15:21:00Z">
          <w:pPr>
            <w:keepNext/>
            <w:keepLines/>
            <w:spacing w:before="360"/>
            <w:outlineLvl w:val="0"/>
          </w:pPr>
        </w:pPrChange>
      </w:pPr>
      <w:ins w:id="91" w:author="Gary Sullivan" w:date="2018-05-10T15:20:00Z">
        <w:r>
          <w:rPr>
            <w:rFonts w:eastAsia="MS Mincho"/>
            <w:sz w:val="20"/>
            <w:lang w:val="en-GB"/>
          </w:rPr>
          <w:t>The value of mvd_l0[ mbPartIdx ][ 0 ][ compIdx </w:t>
        </w:r>
        <w:r w:rsidRPr="00E6343C">
          <w:rPr>
            <w:rFonts w:eastAsia="MS Mincho"/>
            <w:sz w:val="20"/>
            <w:lang w:val="en-GB"/>
          </w:rPr>
          <w:t>] shall be in the range of −8192 to 8191.75, inclusive. The range of mvd_l0</w:t>
        </w:r>
        <w:r w:rsidRPr="00E6343C">
          <w:rPr>
            <w:rFonts w:eastAsia="MS Mincho"/>
            <w:bCs/>
            <w:sz w:val="20"/>
            <w:lang w:val="en-GB"/>
          </w:rPr>
          <w:t>[ mbPartIdx ][ 0 ][ compIdx ]</w:t>
        </w:r>
        <w:r w:rsidRPr="00E6343C">
          <w:rPr>
            <w:rFonts w:eastAsia="MS Mincho"/>
            <w:sz w:val="20"/>
            <w:lang w:val="en-GB"/>
          </w:rPr>
          <w:t xml:space="preserve"> is also constrained indirectly by constraints on the motion vector variable values derived from it as specified in Annex </w:t>
        </w:r>
      </w:ins>
      <w:ins w:id="92" w:author="Gary Sullivan" w:date="2018-05-10T15:32:00Z">
        <w:r>
          <w:rPr>
            <w:rFonts w:eastAsia="MS Mincho"/>
            <w:sz w:val="20"/>
            <w:lang w:val="en-GB"/>
          </w:rPr>
          <w:t>A.</w:t>
        </w:r>
      </w:ins>
    </w:p>
    <w:bookmarkEnd w:id="79"/>
    <w:p w14:paraId="74758A2F" w14:textId="4F287633" w:rsidR="00BE2790" w:rsidRDefault="00BE2790" w:rsidP="00BE2790">
      <w:pPr>
        <w:keepNext/>
        <w:keepLines/>
        <w:spacing w:before="360"/>
        <w:outlineLvl w:val="0"/>
        <w:rPr>
          <w:ins w:id="93" w:author="Gary Sullivan" w:date="2018-05-10T16:05:00Z"/>
          <w:i/>
          <w:noProof/>
          <w:sz w:val="24"/>
        </w:rPr>
      </w:pPr>
      <w:ins w:id="94" w:author="Gary Sullivan" w:date="2018-05-10T16:05:00Z">
        <w:r w:rsidRPr="005347D2">
          <w:rPr>
            <w:i/>
            <w:noProof/>
            <w:sz w:val="24"/>
          </w:rPr>
          <w:t xml:space="preserve">In </w:t>
        </w:r>
        <w:r>
          <w:rPr>
            <w:i/>
            <w:noProof/>
            <w:sz w:val="24"/>
          </w:rPr>
          <w:t>9.3.3.1.1.7</w:t>
        </w:r>
        <w:r w:rsidRPr="005347D2">
          <w:rPr>
            <w:i/>
            <w:noProof/>
            <w:sz w:val="24"/>
          </w:rPr>
          <w:t xml:space="preserve">, </w:t>
        </w:r>
        <w:r>
          <w:rPr>
            <w:i/>
            <w:noProof/>
            <w:sz w:val="24"/>
          </w:rPr>
          <w:t>replace the following</w:t>
        </w:r>
        <w:r w:rsidRPr="005347D2">
          <w:rPr>
            <w:i/>
            <w:noProof/>
            <w:sz w:val="24"/>
          </w:rPr>
          <w:t>:</w:t>
        </w:r>
      </w:ins>
    </w:p>
    <w:p w14:paraId="1673E7FB" w14:textId="77777777" w:rsidR="00BE2790" w:rsidRPr="00BE2790" w:rsidRDefault="00BE2790" w:rsidP="00BE2790">
      <w:pPr>
        <w:tabs>
          <w:tab w:val="clear" w:pos="360"/>
          <w:tab w:val="clear" w:pos="720"/>
          <w:tab w:val="clear" w:pos="1080"/>
          <w:tab w:val="clear" w:pos="1440"/>
          <w:tab w:val="left" w:pos="794"/>
          <w:tab w:val="left" w:pos="1191"/>
          <w:tab w:val="left" w:pos="1588"/>
          <w:tab w:val="left" w:pos="1985"/>
        </w:tabs>
        <w:jc w:val="both"/>
        <w:rPr>
          <w:ins w:id="95" w:author="Gary Sullivan" w:date="2018-05-10T16:06:00Z"/>
          <w:rFonts w:eastAsia="MS Mincho"/>
          <w:sz w:val="20"/>
          <w:lang w:val="en-GB"/>
        </w:rPr>
      </w:pPr>
      <w:ins w:id="96" w:author="Gary Sullivan" w:date="2018-05-10T16:06:00Z">
        <w:r w:rsidRPr="00BE2790">
          <w:rPr>
            <w:rFonts w:eastAsia="MS Mincho"/>
            <w:sz w:val="20"/>
            <w:lang w:val="en-GB"/>
          </w:rPr>
          <w:t>The variable ctxIdxInc is derived as follows:</w:t>
        </w:r>
      </w:ins>
    </w:p>
    <w:p w14:paraId="77975342" w14:textId="77777777"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ins w:id="97" w:author="Gary Sullivan" w:date="2018-05-10T16:06:00Z"/>
          <w:rFonts w:eastAsia="MS Mincho"/>
          <w:sz w:val="20"/>
          <w:lang w:val="en-GB"/>
        </w:rPr>
      </w:pPr>
      <w:ins w:id="98" w:author="Gary Sullivan" w:date="2018-05-10T16:06:00Z">
        <w:r w:rsidRPr="00BE2790">
          <w:rPr>
            <w:rFonts w:eastAsia="MS Mincho"/>
            <w:sz w:val="20"/>
            <w:lang w:val="en-GB"/>
          </w:rPr>
          <w:t>–</w:t>
        </w:r>
        <w:r w:rsidRPr="00BE2790">
          <w:rPr>
            <w:rFonts w:eastAsia="MS Mincho"/>
            <w:sz w:val="20"/>
            <w:lang w:val="en-GB"/>
          </w:rPr>
          <w:tab/>
          <w:t>If ( absMvdCompA + absMvdCompB ) is less than 3, ctxIdxInc is set equal to 0.</w:t>
        </w:r>
      </w:ins>
    </w:p>
    <w:p w14:paraId="03620B55" w14:textId="77777777"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ins w:id="99" w:author="Gary Sullivan" w:date="2018-05-10T16:06:00Z"/>
          <w:rFonts w:eastAsia="MS Mincho"/>
          <w:sz w:val="20"/>
          <w:lang w:val="en-GB"/>
        </w:rPr>
      </w:pPr>
      <w:ins w:id="100" w:author="Gary Sullivan" w:date="2018-05-10T16:06:00Z">
        <w:r w:rsidRPr="00BE2790">
          <w:rPr>
            <w:rFonts w:eastAsia="MS Mincho"/>
            <w:sz w:val="20"/>
            <w:lang w:val="en-GB"/>
          </w:rPr>
          <w:t>–</w:t>
        </w:r>
        <w:r w:rsidRPr="00BE2790">
          <w:rPr>
            <w:rFonts w:eastAsia="MS Mincho"/>
            <w:sz w:val="20"/>
            <w:lang w:val="en-GB"/>
          </w:rPr>
          <w:tab/>
          <w:t>Otherwise, if ( absMvdCompA + absMvdCompB ) is greater than 32, ctxIdxInc is set equal to 2.</w:t>
        </w:r>
      </w:ins>
    </w:p>
    <w:p w14:paraId="63597532" w14:textId="77777777"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ins w:id="101" w:author="Gary Sullivan" w:date="2018-05-10T16:06:00Z"/>
          <w:rFonts w:eastAsia="MS Mincho"/>
          <w:sz w:val="20"/>
          <w:lang w:val="en-GB"/>
        </w:rPr>
      </w:pPr>
      <w:ins w:id="102" w:author="Gary Sullivan" w:date="2018-05-10T16:06:00Z">
        <w:r w:rsidRPr="00BE2790">
          <w:rPr>
            <w:rFonts w:eastAsia="MS Mincho"/>
            <w:sz w:val="20"/>
            <w:lang w:val="en-GB"/>
          </w:rPr>
          <w:t>–</w:t>
        </w:r>
        <w:r w:rsidRPr="00BE2790">
          <w:rPr>
            <w:rFonts w:eastAsia="MS Mincho"/>
            <w:sz w:val="20"/>
            <w:lang w:val="en-GB"/>
          </w:rPr>
          <w:tab/>
          <w:t>Otherwise ( ( absMvdCompA + absMvdCompB ) is in the range of 3 to 32, inclusive), ctxIdxInc is set equal to 1.</w:t>
        </w:r>
      </w:ins>
    </w:p>
    <w:p w14:paraId="16A5E022" w14:textId="77777777" w:rsidR="00BE2790" w:rsidRPr="005347D2" w:rsidRDefault="00BE2790" w:rsidP="00BE2790">
      <w:pPr>
        <w:keepNext/>
        <w:keepLines/>
        <w:spacing w:before="360"/>
        <w:outlineLvl w:val="1"/>
        <w:rPr>
          <w:ins w:id="103" w:author="Gary Sullivan" w:date="2018-05-10T16:05:00Z"/>
          <w:i/>
          <w:noProof/>
          <w:sz w:val="24"/>
        </w:rPr>
      </w:pPr>
      <w:ins w:id="104" w:author="Gary Sullivan" w:date="2018-05-10T16:05:00Z">
        <w:r w:rsidRPr="005347D2">
          <w:rPr>
            <w:i/>
            <w:noProof/>
            <w:sz w:val="24"/>
          </w:rPr>
          <w:t>with the following:</w:t>
        </w:r>
      </w:ins>
    </w:p>
    <w:p w14:paraId="7922EE8D" w14:textId="77777777" w:rsidR="00852EBB" w:rsidRPr="00BE2790" w:rsidRDefault="00852EBB" w:rsidP="00852EBB">
      <w:pPr>
        <w:tabs>
          <w:tab w:val="clear" w:pos="360"/>
          <w:tab w:val="clear" w:pos="720"/>
          <w:tab w:val="clear" w:pos="1080"/>
          <w:tab w:val="clear" w:pos="1440"/>
          <w:tab w:val="left" w:pos="794"/>
          <w:tab w:val="left" w:pos="1191"/>
          <w:tab w:val="left" w:pos="1588"/>
          <w:tab w:val="left" w:pos="1985"/>
        </w:tabs>
        <w:jc w:val="both"/>
        <w:rPr>
          <w:ins w:id="105" w:author="Gary Sullivan" w:date="2018-05-10T16:29:00Z"/>
          <w:rFonts w:eastAsia="MS Mincho"/>
          <w:sz w:val="20"/>
          <w:lang w:val="en-GB"/>
        </w:rPr>
      </w:pPr>
      <w:ins w:id="106" w:author="Gary Sullivan" w:date="2018-05-10T16:29:00Z">
        <w:r w:rsidRPr="00BE2790">
          <w:rPr>
            <w:rFonts w:eastAsia="MS Mincho"/>
            <w:sz w:val="20"/>
            <w:lang w:val="en-GB"/>
          </w:rPr>
          <w:t>The variable ctxIdxInc is derived as follows:</w:t>
        </w:r>
      </w:ins>
    </w:p>
    <w:p w14:paraId="7C59DF16" w14:textId="0BAAAC6A" w:rsid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ins w:id="107" w:author="Gary Sullivan" w:date="2018-05-10T16:09:00Z"/>
          <w:rFonts w:eastAsia="MS Mincho"/>
          <w:sz w:val="20"/>
          <w:lang w:val="en-GB"/>
        </w:rPr>
      </w:pPr>
      <w:ins w:id="108" w:author="Gary Sullivan" w:date="2018-05-10T16:06:00Z">
        <w:r w:rsidRPr="00BE2790">
          <w:rPr>
            <w:rFonts w:eastAsia="MS Mincho"/>
            <w:sz w:val="20"/>
            <w:lang w:val="en-GB"/>
          </w:rPr>
          <w:t>–</w:t>
        </w:r>
        <w:r w:rsidRPr="00BE2790">
          <w:rPr>
            <w:rFonts w:eastAsia="MS Mincho"/>
            <w:sz w:val="20"/>
            <w:lang w:val="en-GB"/>
          </w:rPr>
          <w:tab/>
          <w:t xml:space="preserve">If </w:t>
        </w:r>
      </w:ins>
      <w:ins w:id="109" w:author="Gary Sullivan" w:date="2018-05-10T16:07:00Z">
        <w:r w:rsidRPr="00BE2790">
          <w:rPr>
            <w:rFonts w:eastAsia="MS Mincho"/>
            <w:sz w:val="20"/>
            <w:lang w:val="en-GB"/>
          </w:rPr>
          <w:t>absMvdCompA is greater than 32 or absMvdCompA is greater tha</w:t>
        </w:r>
        <w:r>
          <w:rPr>
            <w:rFonts w:eastAsia="MS Mincho"/>
            <w:sz w:val="20"/>
            <w:lang w:val="en-GB"/>
          </w:rPr>
          <w:t xml:space="preserve">n 32, ctxIdxInc is set equal to </w:t>
        </w:r>
        <w:r w:rsidRPr="00BE2790">
          <w:rPr>
            <w:rFonts w:eastAsia="MS Mincho"/>
            <w:sz w:val="20"/>
            <w:lang w:val="en-GB"/>
          </w:rPr>
          <w:t>2</w:t>
        </w:r>
        <w:r>
          <w:rPr>
            <w:rFonts w:eastAsia="MS Mincho"/>
            <w:sz w:val="20"/>
            <w:lang w:val="en-GB"/>
          </w:rPr>
          <w:t>.</w:t>
        </w:r>
      </w:ins>
    </w:p>
    <w:p w14:paraId="53968EBB" w14:textId="3431ECD4"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ins w:id="110" w:author="Gary Sullivan" w:date="2018-05-10T16:09:00Z"/>
          <w:rFonts w:eastAsia="MS Mincho"/>
          <w:sz w:val="20"/>
          <w:lang w:val="en-GB"/>
        </w:rPr>
      </w:pPr>
      <w:ins w:id="111" w:author="Gary Sullivan" w:date="2018-05-10T16:09:00Z">
        <w:r w:rsidRPr="00BE2790">
          <w:rPr>
            <w:rFonts w:eastAsia="MS Mincho"/>
            <w:sz w:val="20"/>
            <w:lang w:val="en-GB"/>
          </w:rPr>
          <w:t>–</w:t>
        </w:r>
        <w:r w:rsidRPr="00BE2790">
          <w:rPr>
            <w:rFonts w:eastAsia="MS Mincho"/>
            <w:sz w:val="20"/>
            <w:lang w:val="en-GB"/>
          </w:rPr>
          <w:tab/>
          <w:t>Otherwise, if absMvdCompA + absMvdCompB is greater tha</w:t>
        </w:r>
        <w:r>
          <w:rPr>
            <w:rFonts w:eastAsia="MS Mincho"/>
            <w:sz w:val="20"/>
            <w:lang w:val="en-GB"/>
          </w:rPr>
          <w:t xml:space="preserve">n 32, ctxIdxInc is set equal to </w:t>
        </w:r>
        <w:r w:rsidRPr="00BE2790">
          <w:rPr>
            <w:rFonts w:eastAsia="MS Mincho"/>
            <w:sz w:val="20"/>
            <w:lang w:val="en-GB"/>
          </w:rPr>
          <w:t>2.</w:t>
        </w:r>
      </w:ins>
    </w:p>
    <w:p w14:paraId="51EE8761" w14:textId="5C9629EE"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ins w:id="112" w:author="Gary Sullivan" w:date="2018-05-10T16:09:00Z"/>
          <w:rFonts w:eastAsia="MS Mincho"/>
          <w:sz w:val="20"/>
          <w:lang w:val="en-GB"/>
        </w:rPr>
      </w:pPr>
      <w:ins w:id="113" w:author="Gary Sullivan" w:date="2018-05-10T16:09:00Z">
        <w:r w:rsidRPr="00BE2790">
          <w:rPr>
            <w:rFonts w:eastAsia="MS Mincho"/>
            <w:sz w:val="20"/>
            <w:lang w:val="en-GB"/>
          </w:rPr>
          <w:t>–</w:t>
        </w:r>
        <w:r w:rsidRPr="00BE2790">
          <w:rPr>
            <w:rFonts w:eastAsia="MS Mincho"/>
            <w:sz w:val="20"/>
            <w:lang w:val="en-GB"/>
          </w:rPr>
          <w:tab/>
          <w:t>Otherwise, absMvdCompA + absMvdCompB is greater than 2, ctxIdxInc is set equal to 1.</w:t>
        </w:r>
      </w:ins>
    </w:p>
    <w:p w14:paraId="0592BA26" w14:textId="53FD076A" w:rsid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ins w:id="114" w:author="Gary Sullivan" w:date="2018-05-10T16:11:00Z"/>
          <w:rFonts w:eastAsia="MS Mincho"/>
          <w:sz w:val="20"/>
          <w:lang w:val="en-GB"/>
        </w:rPr>
      </w:pPr>
      <w:ins w:id="115" w:author="Gary Sullivan" w:date="2018-05-10T16:09:00Z">
        <w:r w:rsidRPr="00BE2790">
          <w:rPr>
            <w:rFonts w:eastAsia="MS Mincho"/>
            <w:sz w:val="20"/>
            <w:lang w:val="en-GB"/>
          </w:rPr>
          <w:t>–</w:t>
        </w:r>
        <w:r w:rsidRPr="00BE2790">
          <w:rPr>
            <w:rFonts w:eastAsia="MS Mincho"/>
            <w:sz w:val="20"/>
            <w:lang w:val="en-GB"/>
          </w:rPr>
          <w:tab/>
          <w:t>Otherwise (absMvdCompA + absMvdCompB is less than or equal to 2), ctxIdxInc is set equal to 0.</w:t>
        </w:r>
      </w:ins>
    </w:p>
    <w:p w14:paraId="64EE9308" w14:textId="05A5D7D4" w:rsidR="00BE2790" w:rsidRPr="00BE2790" w:rsidRDefault="00BE2790" w:rsidP="00BE2790">
      <w:pPr>
        <w:tabs>
          <w:tab w:val="clear" w:pos="360"/>
          <w:tab w:val="clear" w:pos="720"/>
          <w:tab w:val="clear" w:pos="1080"/>
          <w:tab w:val="clear" w:pos="1440"/>
        </w:tabs>
        <w:spacing w:before="60" w:line="199" w:lineRule="exact"/>
        <w:ind w:left="284"/>
        <w:jc w:val="both"/>
        <w:rPr>
          <w:ins w:id="116" w:author="Gary Sullivan" w:date="2018-05-10T16:12:00Z"/>
          <w:rFonts w:eastAsia="MS Mincho"/>
          <w:sz w:val="18"/>
          <w:szCs w:val="18"/>
          <w:lang w:val="en-GB"/>
        </w:rPr>
      </w:pPr>
      <w:ins w:id="117" w:author="Gary Sullivan" w:date="2018-05-10T16:12:00Z">
        <w:r w:rsidRPr="00BE2790">
          <w:rPr>
            <w:rFonts w:eastAsia="MS Mincho"/>
            <w:sz w:val="18"/>
            <w:szCs w:val="18"/>
            <w:lang w:val="en-GB"/>
          </w:rPr>
          <w:t>NOTE – </w:t>
        </w:r>
        <w:r>
          <w:rPr>
            <w:rFonts w:eastAsia="MS Mincho"/>
            <w:sz w:val="18"/>
            <w:szCs w:val="18"/>
            <w:lang w:val="en-GB"/>
          </w:rPr>
          <w:t xml:space="preserve">Although the above </w:t>
        </w:r>
      </w:ins>
      <w:ins w:id="118" w:author="Gary Sullivan" w:date="2018-05-10T16:14:00Z">
        <w:r>
          <w:rPr>
            <w:rFonts w:eastAsia="MS Mincho"/>
            <w:sz w:val="18"/>
            <w:szCs w:val="18"/>
            <w:lang w:val="en-GB"/>
          </w:rPr>
          <w:t>form of expression</w:t>
        </w:r>
      </w:ins>
      <w:ins w:id="119" w:author="Gary Sullivan" w:date="2018-05-10T16:12:00Z">
        <w:r>
          <w:rPr>
            <w:rFonts w:eastAsia="MS Mincho"/>
            <w:sz w:val="18"/>
            <w:szCs w:val="18"/>
            <w:lang w:val="en-GB"/>
          </w:rPr>
          <w:t xml:space="preserve"> for the</w:t>
        </w:r>
      </w:ins>
      <w:ins w:id="120" w:author="Gary Sullivan" w:date="2018-05-10T16:13:00Z">
        <w:r>
          <w:rPr>
            <w:rFonts w:eastAsia="MS Mincho"/>
            <w:sz w:val="18"/>
            <w:szCs w:val="18"/>
            <w:lang w:val="en-GB"/>
          </w:rPr>
          <w:t xml:space="preserve"> derivation of </w:t>
        </w:r>
      </w:ins>
      <w:ins w:id="121" w:author="Gary Sullivan" w:date="2018-05-10T16:14:00Z">
        <w:r w:rsidRPr="00BE2790">
          <w:rPr>
            <w:rFonts w:eastAsia="MS Mincho"/>
            <w:sz w:val="18"/>
            <w:szCs w:val="18"/>
            <w:lang w:val="en-GB"/>
          </w:rPr>
          <w:t xml:space="preserve">ctxIdxInc </w:t>
        </w:r>
      </w:ins>
      <w:ins w:id="122" w:author="Gary Sullivan" w:date="2018-05-10T16:12:00Z">
        <w:r>
          <w:rPr>
            <w:rFonts w:eastAsia="MS Mincho"/>
            <w:sz w:val="18"/>
            <w:szCs w:val="18"/>
            <w:lang w:val="en-GB"/>
          </w:rPr>
          <w:t xml:space="preserve">could </w:t>
        </w:r>
      </w:ins>
      <w:ins w:id="123" w:author="Gary Sullivan" w:date="2018-05-10T16:15:00Z">
        <w:r>
          <w:rPr>
            <w:rFonts w:eastAsia="MS Mincho"/>
            <w:sz w:val="18"/>
            <w:szCs w:val="18"/>
            <w:lang w:val="en-GB"/>
          </w:rPr>
          <w:t xml:space="preserve">have </w:t>
        </w:r>
      </w:ins>
      <w:ins w:id="124" w:author="Gary Sullivan" w:date="2018-05-10T16:12:00Z">
        <w:r>
          <w:rPr>
            <w:rFonts w:eastAsia="MS Mincho"/>
            <w:sz w:val="18"/>
            <w:szCs w:val="18"/>
            <w:lang w:val="en-GB"/>
          </w:rPr>
          <w:t>be</w:t>
        </w:r>
      </w:ins>
      <w:ins w:id="125" w:author="Gary Sullivan" w:date="2018-05-10T16:15:00Z">
        <w:r>
          <w:rPr>
            <w:rFonts w:eastAsia="MS Mincho"/>
            <w:sz w:val="18"/>
            <w:szCs w:val="18"/>
            <w:lang w:val="en-GB"/>
          </w:rPr>
          <w:t>en</w:t>
        </w:r>
      </w:ins>
      <w:ins w:id="126" w:author="Gary Sullivan" w:date="2018-05-10T16:12:00Z">
        <w:r>
          <w:rPr>
            <w:rFonts w:eastAsia="MS Mincho"/>
            <w:sz w:val="18"/>
            <w:szCs w:val="18"/>
            <w:lang w:val="en-GB"/>
          </w:rPr>
          <w:t xml:space="preserve"> </w:t>
        </w:r>
      </w:ins>
      <w:ins w:id="127" w:author="Gary Sullivan" w:date="2018-05-10T16:13:00Z">
        <w:r>
          <w:rPr>
            <w:rFonts w:eastAsia="MS Mincho"/>
            <w:sz w:val="18"/>
            <w:szCs w:val="18"/>
            <w:lang w:val="en-GB"/>
          </w:rPr>
          <w:t xml:space="preserve">somewhat </w:t>
        </w:r>
      </w:ins>
      <w:ins w:id="128" w:author="Gary Sullivan" w:date="2018-05-10T16:12:00Z">
        <w:r>
          <w:rPr>
            <w:rFonts w:eastAsia="MS Mincho"/>
            <w:sz w:val="18"/>
            <w:szCs w:val="18"/>
            <w:lang w:val="en-GB"/>
          </w:rPr>
          <w:t>simplified, the</w:t>
        </w:r>
      </w:ins>
      <w:ins w:id="129" w:author="Gary Sullivan" w:date="2018-05-10T16:13:00Z">
        <w:r>
          <w:rPr>
            <w:rFonts w:eastAsia="MS Mincho"/>
            <w:sz w:val="18"/>
            <w:szCs w:val="18"/>
            <w:lang w:val="en-GB"/>
          </w:rPr>
          <w:t xml:space="preserve"> form shown above was selected to assist the reader in avoiding </w:t>
        </w:r>
      </w:ins>
      <w:ins w:id="130" w:author="Gary Sullivan" w:date="2018-05-10T16:15:00Z">
        <w:r>
          <w:rPr>
            <w:rFonts w:eastAsia="MS Mincho"/>
            <w:sz w:val="18"/>
            <w:szCs w:val="18"/>
            <w:lang w:val="en-GB"/>
          </w:rPr>
          <w:t xml:space="preserve">a </w:t>
        </w:r>
      </w:ins>
      <w:ins w:id="131" w:author="Gary Sullivan" w:date="2018-05-10T16:13:00Z">
        <w:r>
          <w:rPr>
            <w:rFonts w:eastAsia="MS Mincho"/>
            <w:sz w:val="18"/>
            <w:szCs w:val="18"/>
            <w:lang w:val="en-GB"/>
          </w:rPr>
          <w:t>potential dynamic range problem in the derivation process</w:t>
        </w:r>
      </w:ins>
      <w:ins w:id="132" w:author="Gary Sullivan" w:date="2018-05-10T16:12:00Z">
        <w:r w:rsidRPr="00BE2790">
          <w:rPr>
            <w:rFonts w:eastAsia="MS Mincho"/>
            <w:sz w:val="18"/>
            <w:szCs w:val="18"/>
            <w:lang w:val="en-GB"/>
          </w:rPr>
          <w:t>.</w:t>
        </w:r>
      </w:ins>
    </w:p>
    <w:p w14:paraId="12B59F4C" w14:textId="7E5E75AA" w:rsidR="00400101" w:rsidRPr="005347D2" w:rsidRDefault="00D26D16" w:rsidP="00E91023">
      <w:pPr>
        <w:keepNext/>
        <w:keepLines/>
        <w:spacing w:before="360"/>
        <w:outlineLvl w:val="0"/>
        <w:rPr>
          <w:i/>
          <w:sz w:val="24"/>
          <w:szCs w:val="24"/>
          <w:lang w:eastAsia="ja-JP"/>
        </w:rPr>
      </w:pPr>
      <w:r w:rsidRPr="005347D2">
        <w:rPr>
          <w:i/>
          <w:noProof/>
          <w:sz w:val="24"/>
        </w:rPr>
        <w:t>Replace D.1.1 with the following:</w:t>
      </w:r>
    </w:p>
    <w:p w14:paraId="16A182DC" w14:textId="77777777"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r w:rsidRPr="005347D2">
        <w:rPr>
          <w:rFonts w:eastAsia="Malgun Gothic"/>
          <w:b/>
          <w:bCs/>
          <w:sz w:val="20"/>
        </w:rPr>
        <w:t>D.1.1</w:t>
      </w:r>
      <w:r w:rsidRPr="005347D2">
        <w:rPr>
          <w:rFonts w:eastAsia="Malgun Gothic"/>
          <w:b/>
          <w:bCs/>
          <w:sz w:val="20"/>
        </w:rPr>
        <w:tab/>
        <w:t>General SEI message syntax</w:t>
      </w:r>
    </w:p>
    <w:p w14:paraId="4D25E5C6" w14:textId="77777777" w:rsidR="00D26D16" w:rsidRPr="005347D2" w:rsidRDefault="00D26D16" w:rsidP="00D26D16">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0" w:type="auto"/>
        <w:jc w:val="center"/>
        <w:tblLayout w:type="fixed"/>
        <w:tblLook w:val="0000" w:firstRow="0" w:lastRow="0" w:firstColumn="0" w:lastColumn="0" w:noHBand="0" w:noVBand="0"/>
      </w:tblPr>
      <w:tblGrid>
        <w:gridCol w:w="6700"/>
        <w:gridCol w:w="530"/>
        <w:gridCol w:w="1157"/>
      </w:tblGrid>
      <w:tr w:rsidR="00D26D16" w:rsidRPr="005347D2" w14:paraId="6C74D5D0" w14:textId="77777777" w:rsidTr="00400101">
        <w:trPr>
          <w:cantSplit/>
          <w:jc w:val="center"/>
        </w:trPr>
        <w:tc>
          <w:tcPr>
            <w:tcW w:w="6700" w:type="dxa"/>
            <w:tcBorders>
              <w:top w:val="single" w:sz="6" w:space="0" w:color="auto"/>
              <w:left w:val="single" w:sz="6" w:space="0" w:color="auto"/>
              <w:bottom w:val="single" w:sz="2" w:space="0" w:color="auto"/>
              <w:right w:val="single" w:sz="6" w:space="0" w:color="auto"/>
            </w:tcBorders>
          </w:tcPr>
          <w:p w14:paraId="41ECAB15"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rPr>
            </w:pPr>
            <w:r w:rsidRPr="005347D2">
              <w:rPr>
                <w:rFonts w:eastAsia="MS Mincho"/>
                <w:sz w:val="20"/>
              </w:rPr>
              <w:t>sei_payload( payloadType, payloadSize ) {</w:t>
            </w:r>
          </w:p>
        </w:tc>
        <w:tc>
          <w:tcPr>
            <w:tcW w:w="530" w:type="dxa"/>
            <w:tcBorders>
              <w:top w:val="single" w:sz="6" w:space="0" w:color="auto"/>
              <w:left w:val="single" w:sz="6" w:space="0" w:color="auto"/>
              <w:bottom w:val="single" w:sz="2" w:space="0" w:color="auto"/>
              <w:right w:val="single" w:sz="6" w:space="0" w:color="auto"/>
            </w:tcBorders>
          </w:tcPr>
          <w:p w14:paraId="2F6C096A" w14:textId="77777777" w:rsidR="00D26D16" w:rsidRPr="005347D2" w:rsidRDefault="00D26D16" w:rsidP="00400101">
            <w:pPr>
              <w:tabs>
                <w:tab w:val="clear" w:pos="360"/>
                <w:tab w:val="clear" w:pos="720"/>
                <w:tab w:val="clear" w:pos="1080"/>
                <w:tab w:val="clear" w:pos="1440"/>
              </w:tabs>
              <w:spacing w:before="0" w:after="60"/>
              <w:jc w:val="center"/>
              <w:rPr>
                <w:rFonts w:eastAsia="MS Mincho"/>
                <w:b/>
                <w:bCs/>
                <w:sz w:val="20"/>
              </w:rPr>
            </w:pPr>
            <w:r w:rsidRPr="005347D2">
              <w:rPr>
                <w:rFonts w:eastAsia="MS Mincho"/>
                <w:b/>
                <w:bCs/>
                <w:sz w:val="20"/>
              </w:rPr>
              <w:t>C</w:t>
            </w:r>
          </w:p>
        </w:tc>
        <w:tc>
          <w:tcPr>
            <w:tcW w:w="1157" w:type="dxa"/>
            <w:tcBorders>
              <w:top w:val="single" w:sz="6" w:space="0" w:color="auto"/>
              <w:left w:val="single" w:sz="6" w:space="0" w:color="auto"/>
              <w:bottom w:val="single" w:sz="2" w:space="0" w:color="auto"/>
              <w:right w:val="single" w:sz="6" w:space="0" w:color="auto"/>
            </w:tcBorders>
          </w:tcPr>
          <w:p w14:paraId="5EB1F79B" w14:textId="77777777" w:rsidR="00D26D16" w:rsidRPr="005347D2" w:rsidRDefault="00D26D16" w:rsidP="00400101">
            <w:pPr>
              <w:tabs>
                <w:tab w:val="clear" w:pos="360"/>
                <w:tab w:val="clear" w:pos="720"/>
                <w:tab w:val="clear" w:pos="1080"/>
                <w:tab w:val="clear" w:pos="1440"/>
              </w:tabs>
              <w:spacing w:before="0" w:after="60"/>
              <w:jc w:val="center"/>
              <w:rPr>
                <w:rFonts w:eastAsia="MS Mincho"/>
                <w:b/>
                <w:bCs/>
                <w:sz w:val="20"/>
              </w:rPr>
            </w:pPr>
            <w:r w:rsidRPr="005347D2">
              <w:rPr>
                <w:rFonts w:eastAsia="MS Mincho"/>
                <w:b/>
                <w:bCs/>
                <w:sz w:val="20"/>
              </w:rPr>
              <w:t>Descriptor</w:t>
            </w:r>
          </w:p>
        </w:tc>
      </w:tr>
      <w:tr w:rsidR="00D26D16" w:rsidRPr="005347D2" w14:paraId="6EFB0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3B8AF7"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bCs/>
                <w:sz w:val="20"/>
              </w:rPr>
            </w:pPr>
            <w:r w:rsidRPr="005347D2">
              <w:rPr>
                <w:rFonts w:eastAsia="MS Mincho"/>
                <w:sz w:val="20"/>
              </w:rPr>
              <w:t>if( payloadType  = =  0 )</w:t>
            </w:r>
          </w:p>
        </w:tc>
        <w:tc>
          <w:tcPr>
            <w:tcW w:w="530" w:type="dxa"/>
            <w:tcBorders>
              <w:top w:val="single" w:sz="2" w:space="0" w:color="auto"/>
              <w:left w:val="single" w:sz="6" w:space="0" w:color="auto"/>
              <w:bottom w:val="single" w:sz="2" w:space="0" w:color="auto"/>
              <w:right w:val="single" w:sz="6" w:space="0" w:color="auto"/>
            </w:tcBorders>
          </w:tcPr>
          <w:p w14:paraId="5C4F100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027B94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3DFB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E4D3610"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r w:rsidRPr="005347D2">
              <w:rPr>
                <w:rFonts w:eastAsia="MS Mincho"/>
                <w:sz w:val="20"/>
              </w:rPr>
              <w:t>buffering_period( payloadSize )</w:t>
            </w:r>
          </w:p>
        </w:tc>
        <w:tc>
          <w:tcPr>
            <w:tcW w:w="530" w:type="dxa"/>
            <w:tcBorders>
              <w:top w:val="single" w:sz="2" w:space="0" w:color="auto"/>
              <w:left w:val="single" w:sz="6" w:space="0" w:color="auto"/>
              <w:bottom w:val="single" w:sz="2" w:space="0" w:color="auto"/>
              <w:right w:val="single" w:sz="6" w:space="0" w:color="auto"/>
            </w:tcBorders>
          </w:tcPr>
          <w:p w14:paraId="631FC81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54B469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27510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9C1CD76"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1 )</w:t>
            </w:r>
          </w:p>
        </w:tc>
        <w:tc>
          <w:tcPr>
            <w:tcW w:w="530" w:type="dxa"/>
            <w:tcBorders>
              <w:top w:val="single" w:sz="2" w:space="0" w:color="auto"/>
              <w:left w:val="single" w:sz="6" w:space="0" w:color="auto"/>
              <w:bottom w:val="single" w:sz="2" w:space="0" w:color="auto"/>
              <w:right w:val="single" w:sz="6" w:space="0" w:color="auto"/>
            </w:tcBorders>
          </w:tcPr>
          <w:p w14:paraId="1AF42AC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41987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25752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017C524"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r w:rsidRPr="005347D2">
              <w:rPr>
                <w:rFonts w:eastAsia="MS Mincho"/>
                <w:sz w:val="20"/>
              </w:rPr>
              <w:t>pic_timing( payloadSize )</w:t>
            </w:r>
          </w:p>
        </w:tc>
        <w:tc>
          <w:tcPr>
            <w:tcW w:w="530" w:type="dxa"/>
            <w:tcBorders>
              <w:top w:val="single" w:sz="2" w:space="0" w:color="auto"/>
              <w:left w:val="single" w:sz="6" w:space="0" w:color="auto"/>
              <w:bottom w:val="single" w:sz="2" w:space="0" w:color="auto"/>
              <w:right w:val="single" w:sz="6" w:space="0" w:color="auto"/>
            </w:tcBorders>
          </w:tcPr>
          <w:p w14:paraId="0AF2DCE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09CA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F375D3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0F12B4"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2 )</w:t>
            </w:r>
          </w:p>
        </w:tc>
        <w:tc>
          <w:tcPr>
            <w:tcW w:w="530" w:type="dxa"/>
            <w:tcBorders>
              <w:top w:val="single" w:sz="2" w:space="0" w:color="auto"/>
              <w:left w:val="single" w:sz="6" w:space="0" w:color="auto"/>
              <w:bottom w:val="single" w:sz="2" w:space="0" w:color="auto"/>
              <w:right w:val="single" w:sz="6" w:space="0" w:color="auto"/>
            </w:tcBorders>
          </w:tcPr>
          <w:p w14:paraId="2C4D53A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D8E82A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67FF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FF0BCD"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r w:rsidRPr="005347D2">
              <w:rPr>
                <w:rFonts w:eastAsia="MS Mincho"/>
                <w:sz w:val="20"/>
              </w:rPr>
              <w:t>pan_scan_rect( payloadSize )</w:t>
            </w:r>
          </w:p>
        </w:tc>
        <w:tc>
          <w:tcPr>
            <w:tcW w:w="530" w:type="dxa"/>
            <w:tcBorders>
              <w:top w:val="single" w:sz="2" w:space="0" w:color="auto"/>
              <w:left w:val="single" w:sz="6" w:space="0" w:color="auto"/>
              <w:bottom w:val="single" w:sz="2" w:space="0" w:color="auto"/>
              <w:right w:val="single" w:sz="6" w:space="0" w:color="auto"/>
            </w:tcBorders>
          </w:tcPr>
          <w:p w14:paraId="687479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76B249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639086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B79216" w14:textId="77777777" w:rsidR="00D26D16" w:rsidRPr="005347D2" w:rsidRDefault="00D26D16" w:rsidP="00400101">
            <w:pPr>
              <w:tabs>
                <w:tab w:val="clear" w:pos="360"/>
                <w:tab w:val="clear" w:pos="720"/>
                <w:tab w:val="clear" w:pos="1440"/>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3 )</w:t>
            </w:r>
          </w:p>
        </w:tc>
        <w:tc>
          <w:tcPr>
            <w:tcW w:w="530" w:type="dxa"/>
            <w:tcBorders>
              <w:top w:val="single" w:sz="2" w:space="0" w:color="auto"/>
              <w:left w:val="single" w:sz="6" w:space="0" w:color="auto"/>
              <w:bottom w:val="single" w:sz="2" w:space="0" w:color="auto"/>
              <w:right w:val="single" w:sz="6" w:space="0" w:color="auto"/>
            </w:tcBorders>
          </w:tcPr>
          <w:p w14:paraId="716C486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22A5A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BC1A57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04150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filler_payload( payloadSize )</w:t>
            </w:r>
          </w:p>
        </w:tc>
        <w:tc>
          <w:tcPr>
            <w:tcW w:w="530" w:type="dxa"/>
            <w:tcBorders>
              <w:top w:val="single" w:sz="2" w:space="0" w:color="auto"/>
              <w:left w:val="single" w:sz="6" w:space="0" w:color="auto"/>
              <w:bottom w:val="single" w:sz="2" w:space="0" w:color="auto"/>
              <w:right w:val="single" w:sz="6" w:space="0" w:color="auto"/>
            </w:tcBorders>
          </w:tcPr>
          <w:p w14:paraId="78A6D3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30902E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3F2C19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EF4E97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4 )</w:t>
            </w:r>
          </w:p>
        </w:tc>
        <w:tc>
          <w:tcPr>
            <w:tcW w:w="530" w:type="dxa"/>
            <w:tcBorders>
              <w:top w:val="single" w:sz="2" w:space="0" w:color="auto"/>
              <w:left w:val="single" w:sz="6" w:space="0" w:color="auto"/>
              <w:bottom w:val="single" w:sz="2" w:space="0" w:color="auto"/>
              <w:right w:val="single" w:sz="6" w:space="0" w:color="auto"/>
            </w:tcBorders>
          </w:tcPr>
          <w:p w14:paraId="24AD7F8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F023D3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6C379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F9A58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user_data_registered_itu_t_t35( payloadSize )</w:t>
            </w:r>
          </w:p>
        </w:tc>
        <w:tc>
          <w:tcPr>
            <w:tcW w:w="530" w:type="dxa"/>
            <w:tcBorders>
              <w:top w:val="single" w:sz="2" w:space="0" w:color="auto"/>
              <w:left w:val="single" w:sz="6" w:space="0" w:color="auto"/>
              <w:bottom w:val="single" w:sz="2" w:space="0" w:color="auto"/>
              <w:right w:val="single" w:sz="6" w:space="0" w:color="auto"/>
            </w:tcBorders>
          </w:tcPr>
          <w:p w14:paraId="0E51216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7B97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78D83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39D684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5 )</w:t>
            </w:r>
          </w:p>
        </w:tc>
        <w:tc>
          <w:tcPr>
            <w:tcW w:w="530" w:type="dxa"/>
            <w:tcBorders>
              <w:top w:val="single" w:sz="2" w:space="0" w:color="auto"/>
              <w:left w:val="single" w:sz="6" w:space="0" w:color="auto"/>
              <w:bottom w:val="single" w:sz="2" w:space="0" w:color="auto"/>
              <w:right w:val="single" w:sz="6" w:space="0" w:color="auto"/>
            </w:tcBorders>
          </w:tcPr>
          <w:p w14:paraId="58B6767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EC553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F832A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056C0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user_data_unregistered( payloadSize )</w:t>
            </w:r>
          </w:p>
        </w:tc>
        <w:tc>
          <w:tcPr>
            <w:tcW w:w="530" w:type="dxa"/>
            <w:tcBorders>
              <w:top w:val="single" w:sz="2" w:space="0" w:color="auto"/>
              <w:left w:val="single" w:sz="6" w:space="0" w:color="auto"/>
              <w:bottom w:val="single" w:sz="2" w:space="0" w:color="auto"/>
              <w:right w:val="single" w:sz="6" w:space="0" w:color="auto"/>
            </w:tcBorders>
          </w:tcPr>
          <w:p w14:paraId="7A0EBA6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234E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25D49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F102CC"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6 )</w:t>
            </w:r>
          </w:p>
        </w:tc>
        <w:tc>
          <w:tcPr>
            <w:tcW w:w="530" w:type="dxa"/>
            <w:tcBorders>
              <w:top w:val="single" w:sz="2" w:space="0" w:color="auto"/>
              <w:left w:val="single" w:sz="6" w:space="0" w:color="auto"/>
              <w:bottom w:val="single" w:sz="2" w:space="0" w:color="auto"/>
              <w:right w:val="single" w:sz="6" w:space="0" w:color="auto"/>
            </w:tcBorders>
          </w:tcPr>
          <w:p w14:paraId="1A05304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A5B1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997C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0590D5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recovery_point( payloadSize )</w:t>
            </w:r>
          </w:p>
        </w:tc>
        <w:tc>
          <w:tcPr>
            <w:tcW w:w="530" w:type="dxa"/>
            <w:tcBorders>
              <w:top w:val="single" w:sz="2" w:space="0" w:color="auto"/>
              <w:left w:val="single" w:sz="6" w:space="0" w:color="auto"/>
              <w:bottom w:val="single" w:sz="2" w:space="0" w:color="auto"/>
              <w:right w:val="single" w:sz="6" w:space="0" w:color="auto"/>
            </w:tcBorders>
          </w:tcPr>
          <w:p w14:paraId="0361280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1489C0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ABE5F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057EB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7 )</w:t>
            </w:r>
          </w:p>
        </w:tc>
        <w:tc>
          <w:tcPr>
            <w:tcW w:w="530" w:type="dxa"/>
            <w:tcBorders>
              <w:top w:val="single" w:sz="2" w:space="0" w:color="auto"/>
              <w:left w:val="single" w:sz="6" w:space="0" w:color="auto"/>
              <w:bottom w:val="single" w:sz="2" w:space="0" w:color="auto"/>
              <w:right w:val="single" w:sz="6" w:space="0" w:color="auto"/>
            </w:tcBorders>
          </w:tcPr>
          <w:p w14:paraId="63DB8A5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8575E0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90A2F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457E826"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dec_ref_pic_marking_repetition( payloadSize )</w:t>
            </w:r>
          </w:p>
        </w:tc>
        <w:tc>
          <w:tcPr>
            <w:tcW w:w="530" w:type="dxa"/>
            <w:tcBorders>
              <w:top w:val="single" w:sz="2" w:space="0" w:color="auto"/>
              <w:left w:val="single" w:sz="6" w:space="0" w:color="auto"/>
              <w:bottom w:val="single" w:sz="2" w:space="0" w:color="auto"/>
              <w:right w:val="single" w:sz="6" w:space="0" w:color="auto"/>
            </w:tcBorders>
          </w:tcPr>
          <w:p w14:paraId="3B71B67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47304E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017C74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6C866F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8 )</w:t>
            </w:r>
          </w:p>
        </w:tc>
        <w:tc>
          <w:tcPr>
            <w:tcW w:w="530" w:type="dxa"/>
            <w:tcBorders>
              <w:top w:val="single" w:sz="2" w:space="0" w:color="auto"/>
              <w:left w:val="single" w:sz="6" w:space="0" w:color="auto"/>
              <w:bottom w:val="single" w:sz="2" w:space="0" w:color="auto"/>
              <w:right w:val="single" w:sz="6" w:space="0" w:color="auto"/>
            </w:tcBorders>
          </w:tcPr>
          <w:p w14:paraId="212238D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EC662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62A79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44B1D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spare_pic( payloadSize )</w:t>
            </w:r>
          </w:p>
        </w:tc>
        <w:tc>
          <w:tcPr>
            <w:tcW w:w="530" w:type="dxa"/>
            <w:tcBorders>
              <w:top w:val="single" w:sz="2" w:space="0" w:color="auto"/>
              <w:left w:val="single" w:sz="6" w:space="0" w:color="auto"/>
              <w:bottom w:val="single" w:sz="2" w:space="0" w:color="auto"/>
              <w:right w:val="single" w:sz="6" w:space="0" w:color="auto"/>
            </w:tcBorders>
          </w:tcPr>
          <w:p w14:paraId="6567E7D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35EF4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0E14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67588C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9 )</w:t>
            </w:r>
          </w:p>
        </w:tc>
        <w:tc>
          <w:tcPr>
            <w:tcW w:w="530" w:type="dxa"/>
            <w:tcBorders>
              <w:top w:val="single" w:sz="2" w:space="0" w:color="auto"/>
              <w:left w:val="single" w:sz="6" w:space="0" w:color="auto"/>
              <w:bottom w:val="single" w:sz="2" w:space="0" w:color="auto"/>
              <w:right w:val="single" w:sz="6" w:space="0" w:color="auto"/>
            </w:tcBorders>
          </w:tcPr>
          <w:p w14:paraId="560D376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411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452E8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D96BFC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scene_info( payloadSize )</w:t>
            </w:r>
          </w:p>
        </w:tc>
        <w:tc>
          <w:tcPr>
            <w:tcW w:w="530" w:type="dxa"/>
            <w:tcBorders>
              <w:top w:val="single" w:sz="2" w:space="0" w:color="auto"/>
              <w:left w:val="single" w:sz="6" w:space="0" w:color="auto"/>
              <w:bottom w:val="single" w:sz="2" w:space="0" w:color="auto"/>
              <w:right w:val="single" w:sz="6" w:space="0" w:color="auto"/>
            </w:tcBorders>
          </w:tcPr>
          <w:p w14:paraId="1B47AB4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81A99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4921A7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9D4CC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10 )</w:t>
            </w:r>
          </w:p>
        </w:tc>
        <w:tc>
          <w:tcPr>
            <w:tcW w:w="530" w:type="dxa"/>
            <w:tcBorders>
              <w:top w:val="single" w:sz="2" w:space="0" w:color="auto"/>
              <w:left w:val="single" w:sz="6" w:space="0" w:color="auto"/>
              <w:bottom w:val="single" w:sz="2" w:space="0" w:color="auto"/>
              <w:right w:val="single" w:sz="6" w:space="0" w:color="auto"/>
            </w:tcBorders>
          </w:tcPr>
          <w:p w14:paraId="0C9688F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6123BF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717E99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40EFF0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sub_seq_info( payloadSize )</w:t>
            </w:r>
          </w:p>
        </w:tc>
        <w:tc>
          <w:tcPr>
            <w:tcW w:w="530" w:type="dxa"/>
            <w:tcBorders>
              <w:top w:val="single" w:sz="2" w:space="0" w:color="auto"/>
              <w:left w:val="single" w:sz="6" w:space="0" w:color="auto"/>
              <w:bottom w:val="single" w:sz="2" w:space="0" w:color="auto"/>
              <w:right w:val="single" w:sz="6" w:space="0" w:color="auto"/>
            </w:tcBorders>
          </w:tcPr>
          <w:p w14:paraId="7E59C22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79FE2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84D0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6A4F3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11 )</w:t>
            </w:r>
          </w:p>
        </w:tc>
        <w:tc>
          <w:tcPr>
            <w:tcW w:w="530" w:type="dxa"/>
            <w:tcBorders>
              <w:top w:val="single" w:sz="2" w:space="0" w:color="auto"/>
              <w:left w:val="single" w:sz="6" w:space="0" w:color="auto"/>
              <w:bottom w:val="single" w:sz="2" w:space="0" w:color="auto"/>
              <w:right w:val="single" w:sz="6" w:space="0" w:color="auto"/>
            </w:tcBorders>
          </w:tcPr>
          <w:p w14:paraId="586E557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D07CB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E6514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7D8D2"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sub_seq_layer_characteristics( payloadSize )</w:t>
            </w:r>
          </w:p>
        </w:tc>
        <w:tc>
          <w:tcPr>
            <w:tcW w:w="530" w:type="dxa"/>
            <w:tcBorders>
              <w:top w:val="single" w:sz="2" w:space="0" w:color="auto"/>
              <w:left w:val="single" w:sz="6" w:space="0" w:color="auto"/>
              <w:bottom w:val="single" w:sz="2" w:space="0" w:color="auto"/>
              <w:right w:val="single" w:sz="6" w:space="0" w:color="auto"/>
            </w:tcBorders>
          </w:tcPr>
          <w:p w14:paraId="5825C2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BAE725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CF4E63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6D0425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12 )</w:t>
            </w:r>
          </w:p>
        </w:tc>
        <w:tc>
          <w:tcPr>
            <w:tcW w:w="530" w:type="dxa"/>
            <w:tcBorders>
              <w:top w:val="single" w:sz="2" w:space="0" w:color="auto"/>
              <w:left w:val="single" w:sz="6" w:space="0" w:color="auto"/>
              <w:bottom w:val="single" w:sz="2" w:space="0" w:color="auto"/>
              <w:right w:val="single" w:sz="6" w:space="0" w:color="auto"/>
            </w:tcBorders>
          </w:tcPr>
          <w:p w14:paraId="2E8F287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510B4C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56B5A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30288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sub_seq_characteristics( payloadSize )</w:t>
            </w:r>
          </w:p>
        </w:tc>
        <w:tc>
          <w:tcPr>
            <w:tcW w:w="530" w:type="dxa"/>
            <w:tcBorders>
              <w:top w:val="single" w:sz="2" w:space="0" w:color="auto"/>
              <w:left w:val="single" w:sz="6" w:space="0" w:color="auto"/>
              <w:bottom w:val="single" w:sz="2" w:space="0" w:color="auto"/>
              <w:right w:val="single" w:sz="6" w:space="0" w:color="auto"/>
            </w:tcBorders>
          </w:tcPr>
          <w:p w14:paraId="3490133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3D2F9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B82E4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848C2F"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13 )</w:t>
            </w:r>
          </w:p>
        </w:tc>
        <w:tc>
          <w:tcPr>
            <w:tcW w:w="530" w:type="dxa"/>
            <w:tcBorders>
              <w:top w:val="single" w:sz="2" w:space="0" w:color="auto"/>
              <w:left w:val="single" w:sz="6" w:space="0" w:color="auto"/>
              <w:bottom w:val="single" w:sz="2" w:space="0" w:color="auto"/>
              <w:right w:val="single" w:sz="6" w:space="0" w:color="auto"/>
            </w:tcBorders>
          </w:tcPr>
          <w:p w14:paraId="7102B4D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FE0D78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1FBFD9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D43F66"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full_frame_freeze( payloadSize )</w:t>
            </w:r>
          </w:p>
        </w:tc>
        <w:tc>
          <w:tcPr>
            <w:tcW w:w="530" w:type="dxa"/>
            <w:tcBorders>
              <w:top w:val="single" w:sz="2" w:space="0" w:color="auto"/>
              <w:left w:val="single" w:sz="6" w:space="0" w:color="auto"/>
              <w:bottom w:val="single" w:sz="2" w:space="0" w:color="auto"/>
              <w:right w:val="single" w:sz="6" w:space="0" w:color="auto"/>
            </w:tcBorders>
          </w:tcPr>
          <w:p w14:paraId="4490EB3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69CA1E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5E754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3CB8E2"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14 )</w:t>
            </w:r>
          </w:p>
        </w:tc>
        <w:tc>
          <w:tcPr>
            <w:tcW w:w="530" w:type="dxa"/>
            <w:tcBorders>
              <w:top w:val="single" w:sz="2" w:space="0" w:color="auto"/>
              <w:left w:val="single" w:sz="6" w:space="0" w:color="auto"/>
              <w:bottom w:val="single" w:sz="2" w:space="0" w:color="auto"/>
              <w:right w:val="single" w:sz="6" w:space="0" w:color="auto"/>
            </w:tcBorders>
          </w:tcPr>
          <w:p w14:paraId="638DC24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0638B6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CAD91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6A14574"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full_frame_freeze_release( payloadSize )</w:t>
            </w:r>
          </w:p>
        </w:tc>
        <w:tc>
          <w:tcPr>
            <w:tcW w:w="530" w:type="dxa"/>
            <w:tcBorders>
              <w:top w:val="single" w:sz="2" w:space="0" w:color="auto"/>
              <w:left w:val="single" w:sz="6" w:space="0" w:color="auto"/>
              <w:bottom w:val="single" w:sz="2" w:space="0" w:color="auto"/>
              <w:right w:val="single" w:sz="6" w:space="0" w:color="auto"/>
            </w:tcBorders>
          </w:tcPr>
          <w:p w14:paraId="53F2719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FDAB9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A1288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9B307A8"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15 )</w:t>
            </w:r>
          </w:p>
        </w:tc>
        <w:tc>
          <w:tcPr>
            <w:tcW w:w="530" w:type="dxa"/>
            <w:tcBorders>
              <w:top w:val="single" w:sz="2" w:space="0" w:color="auto"/>
              <w:left w:val="single" w:sz="6" w:space="0" w:color="auto"/>
              <w:bottom w:val="single" w:sz="2" w:space="0" w:color="auto"/>
              <w:right w:val="single" w:sz="6" w:space="0" w:color="auto"/>
            </w:tcBorders>
          </w:tcPr>
          <w:p w14:paraId="7439880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E255AA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3D4FA2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4062244"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full_frame_snapshot( payloadSize )</w:t>
            </w:r>
          </w:p>
        </w:tc>
        <w:tc>
          <w:tcPr>
            <w:tcW w:w="530" w:type="dxa"/>
            <w:tcBorders>
              <w:top w:val="single" w:sz="2" w:space="0" w:color="auto"/>
              <w:left w:val="single" w:sz="6" w:space="0" w:color="auto"/>
              <w:bottom w:val="single" w:sz="2" w:space="0" w:color="auto"/>
              <w:right w:val="single" w:sz="6" w:space="0" w:color="auto"/>
            </w:tcBorders>
          </w:tcPr>
          <w:p w14:paraId="4A5D534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951D7E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8176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C8DBBC1"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16 )</w:t>
            </w:r>
          </w:p>
        </w:tc>
        <w:tc>
          <w:tcPr>
            <w:tcW w:w="530" w:type="dxa"/>
            <w:tcBorders>
              <w:top w:val="single" w:sz="2" w:space="0" w:color="auto"/>
              <w:left w:val="single" w:sz="6" w:space="0" w:color="auto"/>
              <w:bottom w:val="single" w:sz="2" w:space="0" w:color="auto"/>
              <w:right w:val="single" w:sz="6" w:space="0" w:color="auto"/>
            </w:tcBorders>
          </w:tcPr>
          <w:p w14:paraId="5468B22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886B1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5D72E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ABCCDD"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progressive_refinement_segment_start( payloadSize )</w:t>
            </w:r>
          </w:p>
        </w:tc>
        <w:tc>
          <w:tcPr>
            <w:tcW w:w="530" w:type="dxa"/>
            <w:tcBorders>
              <w:top w:val="single" w:sz="2" w:space="0" w:color="auto"/>
              <w:left w:val="single" w:sz="6" w:space="0" w:color="auto"/>
              <w:bottom w:val="single" w:sz="2" w:space="0" w:color="auto"/>
              <w:right w:val="single" w:sz="6" w:space="0" w:color="auto"/>
            </w:tcBorders>
          </w:tcPr>
          <w:p w14:paraId="2DDF154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EFF5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1CD41B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B1A5344"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17 )</w:t>
            </w:r>
          </w:p>
        </w:tc>
        <w:tc>
          <w:tcPr>
            <w:tcW w:w="530" w:type="dxa"/>
            <w:tcBorders>
              <w:top w:val="single" w:sz="2" w:space="0" w:color="auto"/>
              <w:left w:val="single" w:sz="6" w:space="0" w:color="auto"/>
              <w:bottom w:val="single" w:sz="2" w:space="0" w:color="auto"/>
              <w:right w:val="single" w:sz="6" w:space="0" w:color="auto"/>
            </w:tcBorders>
          </w:tcPr>
          <w:p w14:paraId="4BF93B5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67023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C3F2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5DD5E2"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progressive_refinement_segment_end( payloadSize )</w:t>
            </w:r>
          </w:p>
        </w:tc>
        <w:tc>
          <w:tcPr>
            <w:tcW w:w="530" w:type="dxa"/>
            <w:tcBorders>
              <w:top w:val="single" w:sz="2" w:space="0" w:color="auto"/>
              <w:left w:val="single" w:sz="6" w:space="0" w:color="auto"/>
              <w:bottom w:val="single" w:sz="2" w:space="0" w:color="auto"/>
              <w:right w:val="single" w:sz="6" w:space="0" w:color="auto"/>
            </w:tcBorders>
          </w:tcPr>
          <w:p w14:paraId="4CE2E38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73F236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6B3D97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D309FBB"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else if( payloadType  = =  18 )</w:t>
            </w:r>
          </w:p>
        </w:tc>
        <w:tc>
          <w:tcPr>
            <w:tcW w:w="530" w:type="dxa"/>
            <w:tcBorders>
              <w:top w:val="single" w:sz="2" w:space="0" w:color="auto"/>
              <w:left w:val="single" w:sz="6" w:space="0" w:color="auto"/>
              <w:bottom w:val="single" w:sz="2" w:space="0" w:color="auto"/>
              <w:right w:val="single" w:sz="6" w:space="0" w:color="auto"/>
            </w:tcBorders>
          </w:tcPr>
          <w:p w14:paraId="7D6CCC5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1E8AFF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F7C0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CAAADA8"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motion_constrained_slice_group_set( payloadSize )</w:t>
            </w:r>
          </w:p>
        </w:tc>
        <w:tc>
          <w:tcPr>
            <w:tcW w:w="530" w:type="dxa"/>
            <w:tcBorders>
              <w:top w:val="single" w:sz="2" w:space="0" w:color="auto"/>
              <w:left w:val="single" w:sz="6" w:space="0" w:color="auto"/>
              <w:bottom w:val="single" w:sz="2" w:space="0" w:color="auto"/>
              <w:right w:val="single" w:sz="6" w:space="0" w:color="auto"/>
            </w:tcBorders>
          </w:tcPr>
          <w:p w14:paraId="5AD4D06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14D1A5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37492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CA04930"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19 )</w:t>
            </w:r>
          </w:p>
        </w:tc>
        <w:tc>
          <w:tcPr>
            <w:tcW w:w="530" w:type="dxa"/>
            <w:tcBorders>
              <w:top w:val="single" w:sz="2" w:space="0" w:color="auto"/>
              <w:left w:val="single" w:sz="6" w:space="0" w:color="auto"/>
              <w:bottom w:val="single" w:sz="2" w:space="0" w:color="auto"/>
              <w:right w:val="single" w:sz="6" w:space="0" w:color="auto"/>
            </w:tcBorders>
          </w:tcPr>
          <w:p w14:paraId="6C247EE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24E37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BF55A1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4FD95B0"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film_grain_characteristics( payloadSize )</w:t>
            </w:r>
          </w:p>
        </w:tc>
        <w:tc>
          <w:tcPr>
            <w:tcW w:w="530" w:type="dxa"/>
            <w:tcBorders>
              <w:top w:val="single" w:sz="2" w:space="0" w:color="auto"/>
              <w:left w:val="single" w:sz="6" w:space="0" w:color="auto"/>
              <w:bottom w:val="single" w:sz="2" w:space="0" w:color="auto"/>
              <w:right w:val="single" w:sz="6" w:space="0" w:color="auto"/>
            </w:tcBorders>
          </w:tcPr>
          <w:p w14:paraId="4F644FD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657A8D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E7BD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E8DBBE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20 )</w:t>
            </w:r>
          </w:p>
        </w:tc>
        <w:tc>
          <w:tcPr>
            <w:tcW w:w="530" w:type="dxa"/>
            <w:tcBorders>
              <w:top w:val="single" w:sz="2" w:space="0" w:color="auto"/>
              <w:left w:val="single" w:sz="6" w:space="0" w:color="auto"/>
              <w:bottom w:val="single" w:sz="2" w:space="0" w:color="auto"/>
              <w:right w:val="single" w:sz="6" w:space="0" w:color="auto"/>
            </w:tcBorders>
          </w:tcPr>
          <w:p w14:paraId="6E6DA87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E3BA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18E27D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F5CCA2E"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deblocking_filter_display_preference( payloadSize )</w:t>
            </w:r>
          </w:p>
        </w:tc>
        <w:tc>
          <w:tcPr>
            <w:tcW w:w="530" w:type="dxa"/>
            <w:tcBorders>
              <w:top w:val="single" w:sz="2" w:space="0" w:color="auto"/>
              <w:left w:val="single" w:sz="6" w:space="0" w:color="auto"/>
              <w:bottom w:val="single" w:sz="2" w:space="0" w:color="auto"/>
              <w:right w:val="single" w:sz="6" w:space="0" w:color="auto"/>
            </w:tcBorders>
          </w:tcPr>
          <w:p w14:paraId="35C5177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522C28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0AFBF8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59A1DD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21 )</w:t>
            </w:r>
          </w:p>
        </w:tc>
        <w:tc>
          <w:tcPr>
            <w:tcW w:w="530" w:type="dxa"/>
            <w:tcBorders>
              <w:top w:val="single" w:sz="2" w:space="0" w:color="auto"/>
              <w:left w:val="single" w:sz="6" w:space="0" w:color="auto"/>
              <w:bottom w:val="single" w:sz="2" w:space="0" w:color="auto"/>
              <w:right w:val="single" w:sz="6" w:space="0" w:color="auto"/>
            </w:tcBorders>
          </w:tcPr>
          <w:p w14:paraId="4476D12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D430F5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4F466C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53E98C"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stereo_video_info( payloadSize )</w:t>
            </w:r>
          </w:p>
        </w:tc>
        <w:tc>
          <w:tcPr>
            <w:tcW w:w="530" w:type="dxa"/>
            <w:tcBorders>
              <w:top w:val="single" w:sz="2" w:space="0" w:color="auto"/>
              <w:left w:val="single" w:sz="6" w:space="0" w:color="auto"/>
              <w:bottom w:val="single" w:sz="2" w:space="0" w:color="auto"/>
              <w:right w:val="single" w:sz="6" w:space="0" w:color="auto"/>
            </w:tcBorders>
          </w:tcPr>
          <w:p w14:paraId="6B33869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2BF037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3ED240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1716B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22 )</w:t>
            </w:r>
          </w:p>
        </w:tc>
        <w:tc>
          <w:tcPr>
            <w:tcW w:w="530" w:type="dxa"/>
            <w:tcBorders>
              <w:top w:val="single" w:sz="2" w:space="0" w:color="auto"/>
              <w:left w:val="single" w:sz="6" w:space="0" w:color="auto"/>
              <w:bottom w:val="single" w:sz="2" w:space="0" w:color="auto"/>
              <w:right w:val="single" w:sz="6" w:space="0" w:color="auto"/>
            </w:tcBorders>
          </w:tcPr>
          <w:p w14:paraId="03CF361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F5AA80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FC6B6E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8C1AAE"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post_filter_hint( payloadSize )</w:t>
            </w:r>
          </w:p>
        </w:tc>
        <w:tc>
          <w:tcPr>
            <w:tcW w:w="530" w:type="dxa"/>
            <w:tcBorders>
              <w:top w:val="single" w:sz="2" w:space="0" w:color="auto"/>
              <w:left w:val="single" w:sz="6" w:space="0" w:color="auto"/>
              <w:bottom w:val="single" w:sz="2" w:space="0" w:color="auto"/>
              <w:right w:val="single" w:sz="6" w:space="0" w:color="auto"/>
            </w:tcBorders>
          </w:tcPr>
          <w:p w14:paraId="18E83B8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0C4B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DA0EB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63BEBE"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23 )</w:t>
            </w:r>
          </w:p>
        </w:tc>
        <w:tc>
          <w:tcPr>
            <w:tcW w:w="530" w:type="dxa"/>
            <w:tcBorders>
              <w:top w:val="single" w:sz="2" w:space="0" w:color="auto"/>
              <w:left w:val="single" w:sz="6" w:space="0" w:color="auto"/>
              <w:bottom w:val="single" w:sz="2" w:space="0" w:color="auto"/>
              <w:right w:val="single" w:sz="6" w:space="0" w:color="auto"/>
            </w:tcBorders>
          </w:tcPr>
          <w:p w14:paraId="4E995E8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CD5E2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546A1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676F6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tone_mapping_info( payloadSize )</w:t>
            </w:r>
          </w:p>
        </w:tc>
        <w:tc>
          <w:tcPr>
            <w:tcW w:w="530" w:type="dxa"/>
            <w:tcBorders>
              <w:top w:val="single" w:sz="2" w:space="0" w:color="auto"/>
              <w:left w:val="single" w:sz="6" w:space="0" w:color="auto"/>
              <w:bottom w:val="single" w:sz="2" w:space="0" w:color="auto"/>
              <w:right w:val="single" w:sz="6" w:space="0" w:color="auto"/>
            </w:tcBorders>
          </w:tcPr>
          <w:p w14:paraId="3829960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E6DCC6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689D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B8D80F"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24 )</w:t>
            </w:r>
          </w:p>
        </w:tc>
        <w:tc>
          <w:tcPr>
            <w:tcW w:w="530" w:type="dxa"/>
            <w:tcBorders>
              <w:top w:val="single" w:sz="2" w:space="0" w:color="auto"/>
              <w:left w:val="single" w:sz="6" w:space="0" w:color="auto"/>
              <w:bottom w:val="single" w:sz="2" w:space="0" w:color="auto"/>
              <w:right w:val="single" w:sz="6" w:space="0" w:color="auto"/>
            </w:tcBorders>
          </w:tcPr>
          <w:p w14:paraId="6B459AF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85664D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B3203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802C13" w14:textId="517AF120"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scalability_info(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3527A29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95D5A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841DFC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8C75477"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25 )</w:t>
            </w:r>
          </w:p>
        </w:tc>
        <w:tc>
          <w:tcPr>
            <w:tcW w:w="530" w:type="dxa"/>
            <w:tcBorders>
              <w:top w:val="single" w:sz="2" w:space="0" w:color="auto"/>
              <w:left w:val="single" w:sz="6" w:space="0" w:color="auto"/>
              <w:bottom w:val="single" w:sz="2" w:space="0" w:color="auto"/>
              <w:right w:val="single" w:sz="6" w:space="0" w:color="auto"/>
            </w:tcBorders>
          </w:tcPr>
          <w:p w14:paraId="5200200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9D9EC0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919FD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32B773" w14:textId="14F38239"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sub_pic_scalable_layer(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2EB48EA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FD2126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AF003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529596B"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26 )</w:t>
            </w:r>
          </w:p>
        </w:tc>
        <w:tc>
          <w:tcPr>
            <w:tcW w:w="530" w:type="dxa"/>
            <w:tcBorders>
              <w:top w:val="single" w:sz="2" w:space="0" w:color="auto"/>
              <w:left w:val="single" w:sz="6" w:space="0" w:color="auto"/>
              <w:bottom w:val="single" w:sz="2" w:space="0" w:color="auto"/>
              <w:right w:val="single" w:sz="6" w:space="0" w:color="auto"/>
            </w:tcBorders>
          </w:tcPr>
          <w:p w14:paraId="6E58121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3BB13B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1E5F4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C93C5D" w14:textId="21E9361E"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non_required_layer_rep(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71DB13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923BD3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13FBDA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397257"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27 )</w:t>
            </w:r>
          </w:p>
        </w:tc>
        <w:tc>
          <w:tcPr>
            <w:tcW w:w="530" w:type="dxa"/>
            <w:tcBorders>
              <w:top w:val="single" w:sz="2" w:space="0" w:color="auto"/>
              <w:left w:val="single" w:sz="6" w:space="0" w:color="auto"/>
              <w:bottom w:val="single" w:sz="2" w:space="0" w:color="auto"/>
              <w:right w:val="single" w:sz="6" w:space="0" w:color="auto"/>
            </w:tcBorders>
          </w:tcPr>
          <w:p w14:paraId="71E46E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36127C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CA395F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55BB0FF" w14:textId="1840D2BC"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priority_layer_info(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9A1EDB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42A7A5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2268D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BE3B4B"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28 )</w:t>
            </w:r>
          </w:p>
        </w:tc>
        <w:tc>
          <w:tcPr>
            <w:tcW w:w="530" w:type="dxa"/>
            <w:tcBorders>
              <w:top w:val="single" w:sz="2" w:space="0" w:color="auto"/>
              <w:left w:val="single" w:sz="6" w:space="0" w:color="auto"/>
              <w:bottom w:val="single" w:sz="2" w:space="0" w:color="auto"/>
              <w:right w:val="single" w:sz="6" w:space="0" w:color="auto"/>
            </w:tcBorders>
          </w:tcPr>
          <w:p w14:paraId="2EF5760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9BEA75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CD45F5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10FEA3" w14:textId="7C7A1884"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layers_not_present(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30597B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899516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C1C4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5A69AB"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29 )</w:t>
            </w:r>
          </w:p>
        </w:tc>
        <w:tc>
          <w:tcPr>
            <w:tcW w:w="530" w:type="dxa"/>
            <w:tcBorders>
              <w:top w:val="single" w:sz="2" w:space="0" w:color="auto"/>
              <w:left w:val="single" w:sz="6" w:space="0" w:color="auto"/>
              <w:bottom w:val="single" w:sz="2" w:space="0" w:color="auto"/>
              <w:right w:val="single" w:sz="6" w:space="0" w:color="auto"/>
            </w:tcBorders>
          </w:tcPr>
          <w:p w14:paraId="09948F8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352EFA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F99CE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9DFCA4" w14:textId="272F3943"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layer_dependency_change(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2F1C18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F99F00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ACA14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1FB6C"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30 )</w:t>
            </w:r>
          </w:p>
        </w:tc>
        <w:tc>
          <w:tcPr>
            <w:tcW w:w="530" w:type="dxa"/>
            <w:tcBorders>
              <w:top w:val="single" w:sz="2" w:space="0" w:color="auto"/>
              <w:left w:val="single" w:sz="6" w:space="0" w:color="auto"/>
              <w:bottom w:val="single" w:sz="2" w:space="0" w:color="auto"/>
              <w:right w:val="single" w:sz="6" w:space="0" w:color="auto"/>
            </w:tcBorders>
          </w:tcPr>
          <w:p w14:paraId="4D6762E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24B38A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75FF74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72C9D8" w14:textId="06638B32"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scalable_nesting(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7FB6428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E24085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C26BF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79D145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31 )</w:t>
            </w:r>
          </w:p>
        </w:tc>
        <w:tc>
          <w:tcPr>
            <w:tcW w:w="530" w:type="dxa"/>
            <w:tcBorders>
              <w:top w:val="single" w:sz="2" w:space="0" w:color="auto"/>
              <w:left w:val="single" w:sz="6" w:space="0" w:color="auto"/>
              <w:bottom w:val="single" w:sz="2" w:space="0" w:color="auto"/>
              <w:right w:val="single" w:sz="6" w:space="0" w:color="auto"/>
            </w:tcBorders>
          </w:tcPr>
          <w:p w14:paraId="4022090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4C1069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D313D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97DE94" w14:textId="617B658E"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base_layer_temporal_hrd(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E42B0D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F867F6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F67330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AE3059"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32 )</w:t>
            </w:r>
          </w:p>
        </w:tc>
        <w:tc>
          <w:tcPr>
            <w:tcW w:w="530" w:type="dxa"/>
            <w:tcBorders>
              <w:top w:val="single" w:sz="2" w:space="0" w:color="auto"/>
              <w:left w:val="single" w:sz="6" w:space="0" w:color="auto"/>
              <w:bottom w:val="single" w:sz="2" w:space="0" w:color="auto"/>
              <w:right w:val="single" w:sz="6" w:space="0" w:color="auto"/>
            </w:tcBorders>
          </w:tcPr>
          <w:p w14:paraId="3E8194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C1BBE7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76E93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1D4BD0" w14:textId="53D6718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quality_layer_integrity_check(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FF2543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E9579C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FF330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8242465"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33 )</w:t>
            </w:r>
          </w:p>
        </w:tc>
        <w:tc>
          <w:tcPr>
            <w:tcW w:w="530" w:type="dxa"/>
            <w:tcBorders>
              <w:top w:val="single" w:sz="2" w:space="0" w:color="auto"/>
              <w:left w:val="single" w:sz="6" w:space="0" w:color="auto"/>
              <w:bottom w:val="single" w:sz="2" w:space="0" w:color="auto"/>
              <w:right w:val="single" w:sz="6" w:space="0" w:color="auto"/>
            </w:tcBorders>
          </w:tcPr>
          <w:p w14:paraId="4D951AB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2EF17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9CA8AB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A369E9" w14:textId="4ABD2BB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redundant_pic_property(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B22CF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18A18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48F2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39357A"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34 )</w:t>
            </w:r>
          </w:p>
        </w:tc>
        <w:tc>
          <w:tcPr>
            <w:tcW w:w="530" w:type="dxa"/>
            <w:tcBorders>
              <w:top w:val="single" w:sz="2" w:space="0" w:color="auto"/>
              <w:left w:val="single" w:sz="6" w:space="0" w:color="auto"/>
              <w:bottom w:val="single" w:sz="2" w:space="0" w:color="auto"/>
              <w:right w:val="single" w:sz="6" w:space="0" w:color="auto"/>
            </w:tcBorders>
          </w:tcPr>
          <w:p w14:paraId="6FC5415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D6987E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B56A92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DCC7E7" w14:textId="335651F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tl0_dep_rep_index(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DEDA08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033B94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9D7119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A46CBA"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35 )</w:t>
            </w:r>
          </w:p>
        </w:tc>
        <w:tc>
          <w:tcPr>
            <w:tcW w:w="530" w:type="dxa"/>
            <w:tcBorders>
              <w:top w:val="single" w:sz="2" w:space="0" w:color="auto"/>
              <w:left w:val="single" w:sz="6" w:space="0" w:color="auto"/>
              <w:bottom w:val="single" w:sz="2" w:space="0" w:color="auto"/>
              <w:right w:val="single" w:sz="6" w:space="0" w:color="auto"/>
            </w:tcBorders>
          </w:tcPr>
          <w:p w14:paraId="0CEBF3D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2F6318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91C8C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ACB7A64" w14:textId="2F6119ED"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tl_switching_point( payloadSize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B233DA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1C62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17F50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3D86A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36 )</w:t>
            </w:r>
          </w:p>
        </w:tc>
        <w:tc>
          <w:tcPr>
            <w:tcW w:w="530" w:type="dxa"/>
            <w:tcBorders>
              <w:top w:val="single" w:sz="2" w:space="0" w:color="auto"/>
              <w:left w:val="single" w:sz="6" w:space="0" w:color="auto"/>
              <w:bottom w:val="single" w:sz="2" w:space="0" w:color="auto"/>
              <w:right w:val="single" w:sz="6" w:space="0" w:color="auto"/>
            </w:tcBorders>
          </w:tcPr>
          <w:p w14:paraId="2E62D9B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46BAF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64E1DF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4A9ADC" w14:textId="406AF471"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parallel_decoding_info(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523EF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A5B64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0BCB62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E0E06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37 )</w:t>
            </w:r>
          </w:p>
        </w:tc>
        <w:tc>
          <w:tcPr>
            <w:tcW w:w="530" w:type="dxa"/>
            <w:tcBorders>
              <w:top w:val="single" w:sz="2" w:space="0" w:color="auto"/>
              <w:left w:val="single" w:sz="6" w:space="0" w:color="auto"/>
              <w:bottom w:val="single" w:sz="2" w:space="0" w:color="auto"/>
              <w:right w:val="single" w:sz="6" w:space="0" w:color="auto"/>
            </w:tcBorders>
          </w:tcPr>
          <w:p w14:paraId="470DAE6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2E971B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1E066F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A4B807" w14:textId="26D87594"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mvc_scalable_nesting(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434D7C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A4706E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2BB0D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8DB018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38 )</w:t>
            </w:r>
          </w:p>
        </w:tc>
        <w:tc>
          <w:tcPr>
            <w:tcW w:w="530" w:type="dxa"/>
            <w:tcBorders>
              <w:top w:val="single" w:sz="2" w:space="0" w:color="auto"/>
              <w:left w:val="single" w:sz="6" w:space="0" w:color="auto"/>
              <w:bottom w:val="single" w:sz="2" w:space="0" w:color="auto"/>
              <w:right w:val="single" w:sz="6" w:space="0" w:color="auto"/>
            </w:tcBorders>
          </w:tcPr>
          <w:p w14:paraId="14D64BD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C277E7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9D4C9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2CDE16" w14:textId="4E51E0BD"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view_scalability_info(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150B6A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07B00A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55DE1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31F560"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39 )</w:t>
            </w:r>
          </w:p>
        </w:tc>
        <w:tc>
          <w:tcPr>
            <w:tcW w:w="530" w:type="dxa"/>
            <w:tcBorders>
              <w:top w:val="single" w:sz="2" w:space="0" w:color="auto"/>
              <w:left w:val="single" w:sz="6" w:space="0" w:color="auto"/>
              <w:bottom w:val="single" w:sz="2" w:space="0" w:color="auto"/>
              <w:right w:val="single" w:sz="6" w:space="0" w:color="auto"/>
            </w:tcBorders>
          </w:tcPr>
          <w:p w14:paraId="5E9F553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95FE9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F71C9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33631BD" w14:textId="6C1A349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multiview_scene_info(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11ECC2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58B636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179423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4D08B8"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40 )</w:t>
            </w:r>
          </w:p>
        </w:tc>
        <w:tc>
          <w:tcPr>
            <w:tcW w:w="530" w:type="dxa"/>
            <w:tcBorders>
              <w:top w:val="single" w:sz="2" w:space="0" w:color="auto"/>
              <w:left w:val="single" w:sz="6" w:space="0" w:color="auto"/>
              <w:bottom w:val="single" w:sz="2" w:space="0" w:color="auto"/>
              <w:right w:val="single" w:sz="6" w:space="0" w:color="auto"/>
            </w:tcBorders>
          </w:tcPr>
          <w:p w14:paraId="5554828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20C02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ECA1E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3EEC101" w14:textId="4F53A556"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multiview_acquisition_info(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96F089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A9A92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6721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B0B45DB"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41 )</w:t>
            </w:r>
          </w:p>
        </w:tc>
        <w:tc>
          <w:tcPr>
            <w:tcW w:w="530" w:type="dxa"/>
            <w:tcBorders>
              <w:top w:val="single" w:sz="2" w:space="0" w:color="auto"/>
              <w:left w:val="single" w:sz="6" w:space="0" w:color="auto"/>
              <w:bottom w:val="single" w:sz="2" w:space="0" w:color="auto"/>
              <w:right w:val="single" w:sz="6" w:space="0" w:color="auto"/>
            </w:tcBorders>
          </w:tcPr>
          <w:p w14:paraId="6A83B7C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A2D2EB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BAC4A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862D06" w14:textId="7DD4A7B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non_required_view_component(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4B79FF1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3C133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D2DA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163A8B"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42 )</w:t>
            </w:r>
          </w:p>
        </w:tc>
        <w:tc>
          <w:tcPr>
            <w:tcW w:w="530" w:type="dxa"/>
            <w:tcBorders>
              <w:top w:val="single" w:sz="2" w:space="0" w:color="auto"/>
              <w:left w:val="single" w:sz="6" w:space="0" w:color="auto"/>
              <w:bottom w:val="single" w:sz="2" w:space="0" w:color="auto"/>
              <w:right w:val="single" w:sz="6" w:space="0" w:color="auto"/>
            </w:tcBorders>
          </w:tcPr>
          <w:p w14:paraId="04D0A94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3FA1CB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03281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95AED5" w14:textId="5114560E"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view_dependency_change(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860D14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48AD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01CBA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C8E7225"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43 )</w:t>
            </w:r>
          </w:p>
        </w:tc>
        <w:tc>
          <w:tcPr>
            <w:tcW w:w="530" w:type="dxa"/>
            <w:tcBorders>
              <w:top w:val="single" w:sz="2" w:space="0" w:color="auto"/>
              <w:left w:val="single" w:sz="6" w:space="0" w:color="auto"/>
              <w:bottom w:val="single" w:sz="2" w:space="0" w:color="auto"/>
              <w:right w:val="single" w:sz="6" w:space="0" w:color="auto"/>
            </w:tcBorders>
          </w:tcPr>
          <w:p w14:paraId="0FBDD0C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FF4C3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14200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920CC22" w14:textId="15B9DB68"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operation_points_not_present(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A4433B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816D1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FC3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232B2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44 )</w:t>
            </w:r>
          </w:p>
        </w:tc>
        <w:tc>
          <w:tcPr>
            <w:tcW w:w="530" w:type="dxa"/>
            <w:tcBorders>
              <w:top w:val="single" w:sz="2" w:space="0" w:color="auto"/>
              <w:left w:val="single" w:sz="6" w:space="0" w:color="auto"/>
              <w:bottom w:val="single" w:sz="2" w:space="0" w:color="auto"/>
              <w:right w:val="single" w:sz="6" w:space="0" w:color="auto"/>
            </w:tcBorders>
          </w:tcPr>
          <w:p w14:paraId="6C3B3E7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7D98B5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317E2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8A6DE6C" w14:textId="72525C70"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base_view_temporal_hrd(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34AFDD1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C12E3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444B2E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5A455D"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45 )</w:t>
            </w:r>
          </w:p>
        </w:tc>
        <w:tc>
          <w:tcPr>
            <w:tcW w:w="530" w:type="dxa"/>
            <w:tcBorders>
              <w:top w:val="single" w:sz="2" w:space="0" w:color="auto"/>
              <w:left w:val="single" w:sz="6" w:space="0" w:color="auto"/>
              <w:bottom w:val="single" w:sz="2" w:space="0" w:color="auto"/>
              <w:right w:val="single" w:sz="6" w:space="0" w:color="auto"/>
            </w:tcBorders>
          </w:tcPr>
          <w:p w14:paraId="7023BEF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624D8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3D020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0C5C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frame_packing_arrangement( payloadSize )</w:t>
            </w:r>
          </w:p>
        </w:tc>
        <w:tc>
          <w:tcPr>
            <w:tcW w:w="530" w:type="dxa"/>
            <w:tcBorders>
              <w:top w:val="single" w:sz="2" w:space="0" w:color="auto"/>
              <w:left w:val="single" w:sz="6" w:space="0" w:color="auto"/>
              <w:bottom w:val="single" w:sz="2" w:space="0" w:color="auto"/>
              <w:right w:val="single" w:sz="6" w:space="0" w:color="auto"/>
            </w:tcBorders>
          </w:tcPr>
          <w:p w14:paraId="1F00260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C0BAE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0E41DC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6CE8B5"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46 )</w:t>
            </w:r>
          </w:p>
        </w:tc>
        <w:tc>
          <w:tcPr>
            <w:tcW w:w="530" w:type="dxa"/>
            <w:tcBorders>
              <w:top w:val="single" w:sz="2" w:space="0" w:color="auto"/>
              <w:left w:val="single" w:sz="6" w:space="0" w:color="auto"/>
              <w:bottom w:val="single" w:sz="2" w:space="0" w:color="auto"/>
              <w:right w:val="single" w:sz="6" w:space="0" w:color="auto"/>
            </w:tcBorders>
          </w:tcPr>
          <w:p w14:paraId="772818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830BD8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D1D1A8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57B33D" w14:textId="525F889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multiview_view_position( payloadSize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0183F15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DCF848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026CBC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08F4AF1"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47 )</w:t>
            </w:r>
          </w:p>
        </w:tc>
        <w:tc>
          <w:tcPr>
            <w:tcW w:w="530" w:type="dxa"/>
            <w:tcBorders>
              <w:top w:val="single" w:sz="2" w:space="0" w:color="auto"/>
              <w:left w:val="single" w:sz="6" w:space="0" w:color="auto"/>
              <w:bottom w:val="single" w:sz="2" w:space="0" w:color="auto"/>
              <w:right w:val="single" w:sz="6" w:space="0" w:color="auto"/>
            </w:tcBorders>
          </w:tcPr>
          <w:p w14:paraId="543AC53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DAD65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259997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65540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display_orientation( payloadSize )</w:t>
            </w:r>
          </w:p>
        </w:tc>
        <w:tc>
          <w:tcPr>
            <w:tcW w:w="530" w:type="dxa"/>
            <w:tcBorders>
              <w:top w:val="single" w:sz="2" w:space="0" w:color="auto"/>
              <w:left w:val="single" w:sz="6" w:space="0" w:color="auto"/>
              <w:bottom w:val="single" w:sz="2" w:space="0" w:color="auto"/>
              <w:right w:val="single" w:sz="6" w:space="0" w:color="auto"/>
            </w:tcBorders>
          </w:tcPr>
          <w:p w14:paraId="5954B7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058C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6FE52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612A4B"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48 )</w:t>
            </w:r>
          </w:p>
        </w:tc>
        <w:tc>
          <w:tcPr>
            <w:tcW w:w="530" w:type="dxa"/>
            <w:tcBorders>
              <w:top w:val="single" w:sz="2" w:space="0" w:color="auto"/>
              <w:left w:val="single" w:sz="6" w:space="0" w:color="auto"/>
              <w:bottom w:val="single" w:sz="2" w:space="0" w:color="auto"/>
              <w:right w:val="single" w:sz="6" w:space="0" w:color="auto"/>
            </w:tcBorders>
          </w:tcPr>
          <w:p w14:paraId="24A064B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44159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07E2F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5AFB4E5" w14:textId="5825B48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mvcd_scalable_nesting( payloadSize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0BB781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2FB5F2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606E0B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F568C8"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49 )</w:t>
            </w:r>
          </w:p>
        </w:tc>
        <w:tc>
          <w:tcPr>
            <w:tcW w:w="530" w:type="dxa"/>
            <w:tcBorders>
              <w:top w:val="single" w:sz="2" w:space="0" w:color="auto"/>
              <w:left w:val="single" w:sz="6" w:space="0" w:color="auto"/>
              <w:bottom w:val="single" w:sz="2" w:space="0" w:color="auto"/>
              <w:right w:val="single" w:sz="6" w:space="0" w:color="auto"/>
            </w:tcBorders>
          </w:tcPr>
          <w:p w14:paraId="28C1BD3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B83B01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5D7D15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0E759BF" w14:textId="24E6206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mvcd_view_scalability_info( payloadSize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66AADB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596D0E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CE5405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38666F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50 )</w:t>
            </w:r>
          </w:p>
        </w:tc>
        <w:tc>
          <w:tcPr>
            <w:tcW w:w="530" w:type="dxa"/>
            <w:tcBorders>
              <w:top w:val="single" w:sz="2" w:space="0" w:color="auto"/>
              <w:left w:val="single" w:sz="6" w:space="0" w:color="auto"/>
              <w:bottom w:val="single" w:sz="2" w:space="0" w:color="auto"/>
              <w:right w:val="single" w:sz="6" w:space="0" w:color="auto"/>
            </w:tcBorders>
          </w:tcPr>
          <w:p w14:paraId="16282D2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E59FA5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161E1E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1E1D23A" w14:textId="658841C8"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depth_representation_info( payloadSize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F4AAA5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E7609C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D09D15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24F14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51 )</w:t>
            </w:r>
          </w:p>
        </w:tc>
        <w:tc>
          <w:tcPr>
            <w:tcW w:w="530" w:type="dxa"/>
            <w:tcBorders>
              <w:top w:val="single" w:sz="2" w:space="0" w:color="auto"/>
              <w:left w:val="single" w:sz="6" w:space="0" w:color="auto"/>
              <w:bottom w:val="single" w:sz="2" w:space="0" w:color="auto"/>
              <w:right w:val="single" w:sz="6" w:space="0" w:color="auto"/>
            </w:tcBorders>
          </w:tcPr>
          <w:p w14:paraId="6B4902C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FBE84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BF98F3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B1CF33" w14:textId="059C534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three_dimensional_reference_displays_info( payloadSize )</w:t>
            </w:r>
            <w:r w:rsidRPr="005347D2">
              <w:rPr>
                <w:rFonts w:eastAsia="MS Mincho"/>
                <w:sz w:val="20"/>
              </w:rPr>
              <w:br/>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t>/*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2C66BF6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CC8BC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7FAD70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FF8B85A"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52 )</w:t>
            </w:r>
          </w:p>
        </w:tc>
        <w:tc>
          <w:tcPr>
            <w:tcW w:w="530" w:type="dxa"/>
            <w:tcBorders>
              <w:top w:val="single" w:sz="2" w:space="0" w:color="auto"/>
              <w:left w:val="single" w:sz="6" w:space="0" w:color="auto"/>
              <w:bottom w:val="single" w:sz="2" w:space="0" w:color="auto"/>
              <w:right w:val="single" w:sz="6" w:space="0" w:color="auto"/>
            </w:tcBorders>
          </w:tcPr>
          <w:p w14:paraId="33C540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14610A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23CCE5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18E085" w14:textId="6951F3A4"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depth_timing( payloadSize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E6A1D2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ECCB3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4AF1D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C5369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 if( payloadType  = =  53 )</w:t>
            </w:r>
          </w:p>
        </w:tc>
        <w:tc>
          <w:tcPr>
            <w:tcW w:w="530" w:type="dxa"/>
            <w:tcBorders>
              <w:top w:val="single" w:sz="2" w:space="0" w:color="auto"/>
              <w:left w:val="single" w:sz="6" w:space="0" w:color="auto"/>
              <w:bottom w:val="single" w:sz="2" w:space="0" w:color="auto"/>
              <w:right w:val="single" w:sz="6" w:space="0" w:color="auto"/>
            </w:tcBorders>
          </w:tcPr>
          <w:p w14:paraId="75CB84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9816C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E3076B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D0C64DD" w14:textId="2B05FC6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depth_sampling_info( payloadSize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F863B3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B99968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56524A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446EA7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else if( payloadType  = =  54 )</w:t>
            </w:r>
          </w:p>
        </w:tc>
        <w:tc>
          <w:tcPr>
            <w:tcW w:w="530" w:type="dxa"/>
            <w:tcBorders>
              <w:top w:val="single" w:sz="2" w:space="0" w:color="auto"/>
              <w:left w:val="single" w:sz="6" w:space="0" w:color="auto"/>
              <w:bottom w:val="single" w:sz="2" w:space="0" w:color="auto"/>
              <w:right w:val="single" w:sz="6" w:space="0" w:color="auto"/>
            </w:tcBorders>
          </w:tcPr>
          <w:p w14:paraId="1F9E134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vAlign w:val="center"/>
          </w:tcPr>
          <w:p w14:paraId="0E5747A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07B5FD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543C7AC7" w14:textId="62199642"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t xml:space="preserve">constrained_depth_parameter_set_identifier( payloadSize ) </w:t>
            </w:r>
            <w:r w:rsidRPr="005347D2">
              <w:rPr>
                <w:rFonts w:eastAsia="Times New Roman"/>
                <w:sz w:val="20"/>
              </w:rPr>
              <w:br/>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t>/* specified in Annex </w:t>
            </w:r>
            <w:r w:rsidRPr="005347D2">
              <w:rPr>
                <w:rFonts w:eastAsia="MS Mincho"/>
                <w:sz w:val="20"/>
                <w:cs/>
              </w:rPr>
              <w:t>‎</w:t>
            </w:r>
            <w:r w:rsidRPr="005347D2">
              <w:rPr>
                <w:rFonts w:eastAsia="MS Mincho"/>
                <w:sz w:val="20"/>
              </w:rPr>
              <w:t xml:space="preserve">J </w:t>
            </w:r>
            <w:r w:rsidRPr="005347D2">
              <w:rPr>
                <w:rFonts w:eastAsia="Times New Roman"/>
                <w:sz w:val="20"/>
              </w:rPr>
              <w:t>*/</w:t>
            </w:r>
          </w:p>
        </w:tc>
        <w:tc>
          <w:tcPr>
            <w:tcW w:w="530" w:type="dxa"/>
            <w:tcBorders>
              <w:top w:val="single" w:sz="2" w:space="0" w:color="auto"/>
              <w:left w:val="single" w:sz="6" w:space="0" w:color="auto"/>
              <w:bottom w:val="single" w:sz="2" w:space="0" w:color="auto"/>
              <w:right w:val="single" w:sz="6" w:space="0" w:color="auto"/>
            </w:tcBorders>
          </w:tcPr>
          <w:p w14:paraId="2F3F0926"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EBD04"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440F900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CAD01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MS Mincho"/>
                <w:sz w:val="20"/>
              </w:rPr>
              <w:t>else if( payloadType  = =  56 )</w:t>
            </w:r>
          </w:p>
        </w:tc>
        <w:tc>
          <w:tcPr>
            <w:tcW w:w="530" w:type="dxa"/>
            <w:tcBorders>
              <w:top w:val="single" w:sz="2" w:space="0" w:color="auto"/>
              <w:left w:val="single" w:sz="6" w:space="0" w:color="auto"/>
              <w:bottom w:val="single" w:sz="2" w:space="0" w:color="auto"/>
              <w:right w:val="single" w:sz="6" w:space="0" w:color="auto"/>
            </w:tcBorders>
          </w:tcPr>
          <w:p w14:paraId="5E9D21B2"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D229DE1"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4E2C6E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414A3AD"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MS Mincho"/>
                <w:sz w:val="20"/>
              </w:rPr>
              <w:tab/>
              <w:t>green_metadata( payloadSize )  /* specified in ISO/IEC 23001-11 */</w:t>
            </w:r>
          </w:p>
        </w:tc>
        <w:tc>
          <w:tcPr>
            <w:tcW w:w="530" w:type="dxa"/>
            <w:tcBorders>
              <w:top w:val="single" w:sz="2" w:space="0" w:color="auto"/>
              <w:left w:val="single" w:sz="6" w:space="0" w:color="auto"/>
              <w:bottom w:val="single" w:sz="2" w:space="0" w:color="auto"/>
              <w:right w:val="single" w:sz="6" w:space="0" w:color="auto"/>
            </w:tcBorders>
          </w:tcPr>
          <w:p w14:paraId="46D7DC7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2B3E6"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24914A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1997E637"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else if( payloadType  = =  137 )</w:t>
            </w:r>
          </w:p>
        </w:tc>
        <w:tc>
          <w:tcPr>
            <w:tcW w:w="530" w:type="dxa"/>
            <w:tcBorders>
              <w:top w:val="single" w:sz="2" w:space="0" w:color="auto"/>
              <w:left w:val="single" w:sz="6" w:space="0" w:color="auto"/>
              <w:bottom w:val="single" w:sz="2" w:space="0" w:color="auto"/>
              <w:right w:val="single" w:sz="6" w:space="0" w:color="auto"/>
            </w:tcBorders>
          </w:tcPr>
          <w:p w14:paraId="73678AE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6494963"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125119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4D3EFC7"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t>mastering_display_colour_volume( payloadSize )</w:t>
            </w:r>
          </w:p>
        </w:tc>
        <w:tc>
          <w:tcPr>
            <w:tcW w:w="530" w:type="dxa"/>
            <w:tcBorders>
              <w:top w:val="single" w:sz="2" w:space="0" w:color="auto"/>
              <w:left w:val="single" w:sz="6" w:space="0" w:color="auto"/>
              <w:bottom w:val="single" w:sz="2" w:space="0" w:color="auto"/>
              <w:right w:val="single" w:sz="6" w:space="0" w:color="auto"/>
            </w:tcBorders>
          </w:tcPr>
          <w:p w14:paraId="01A29192"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B72D49"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0799EA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4C4DCE80"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else if( payloadType  = =  142 )</w:t>
            </w:r>
          </w:p>
        </w:tc>
        <w:tc>
          <w:tcPr>
            <w:tcW w:w="530" w:type="dxa"/>
            <w:tcBorders>
              <w:top w:val="single" w:sz="2" w:space="0" w:color="auto"/>
              <w:left w:val="single" w:sz="6" w:space="0" w:color="auto"/>
              <w:bottom w:val="single" w:sz="2" w:space="0" w:color="auto"/>
              <w:right w:val="single" w:sz="6" w:space="0" w:color="auto"/>
            </w:tcBorders>
          </w:tcPr>
          <w:p w14:paraId="5FF7D8A5"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23F0B1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3CB8630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36C5BBE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t>colour_remapping_info( payloadSize )</w:t>
            </w:r>
          </w:p>
        </w:tc>
        <w:tc>
          <w:tcPr>
            <w:tcW w:w="530" w:type="dxa"/>
            <w:tcBorders>
              <w:top w:val="single" w:sz="2" w:space="0" w:color="auto"/>
              <w:left w:val="single" w:sz="6" w:space="0" w:color="auto"/>
              <w:bottom w:val="single" w:sz="2" w:space="0" w:color="auto"/>
              <w:right w:val="single" w:sz="6" w:space="0" w:color="auto"/>
            </w:tcBorders>
          </w:tcPr>
          <w:p w14:paraId="5AC5E4A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4E2D2A8"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400101" w:rsidRPr="005347D2" w14:paraId="0EAF40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2DA301EC" w14:textId="5C72D534" w:rsidR="00400101" w:rsidRPr="0021032F" w:rsidRDefault="00400101"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else if( payloadType  = =  144 )</w:t>
            </w:r>
          </w:p>
        </w:tc>
        <w:tc>
          <w:tcPr>
            <w:tcW w:w="530" w:type="dxa"/>
            <w:tcBorders>
              <w:top w:val="single" w:sz="2" w:space="0" w:color="auto"/>
              <w:left w:val="single" w:sz="6" w:space="0" w:color="auto"/>
              <w:bottom w:val="single" w:sz="2" w:space="0" w:color="auto"/>
              <w:right w:val="single" w:sz="6" w:space="0" w:color="auto"/>
            </w:tcBorders>
          </w:tcPr>
          <w:p w14:paraId="618D7327" w14:textId="77777777" w:rsidR="00400101" w:rsidRPr="0021032F" w:rsidRDefault="00400101" w:rsidP="00400101">
            <w:pPr>
              <w:keepNext/>
              <w:keepLines/>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0A8796C2" w14:textId="77777777" w:rsidR="00400101" w:rsidRPr="0021032F" w:rsidRDefault="00400101" w:rsidP="00400101">
            <w:pPr>
              <w:keepNext/>
              <w:keepLines/>
              <w:tabs>
                <w:tab w:val="clear" w:pos="360"/>
                <w:tab w:val="clear" w:pos="720"/>
                <w:tab w:val="clear" w:pos="1080"/>
                <w:tab w:val="clear" w:pos="1440"/>
              </w:tabs>
              <w:spacing w:before="0" w:after="60"/>
              <w:jc w:val="center"/>
              <w:rPr>
                <w:rFonts w:eastAsia="MS Mincho"/>
                <w:sz w:val="20"/>
                <w:highlight w:val="yellow"/>
              </w:rPr>
            </w:pPr>
          </w:p>
        </w:tc>
      </w:tr>
      <w:tr w:rsidR="00400101" w:rsidRPr="005347D2" w14:paraId="6ADEA7A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2AA7895" w14:textId="4B25D25E" w:rsidR="00400101" w:rsidRPr="0021032F" w:rsidRDefault="00400101"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ab/>
              <w:t>content_light_level_info( payloadSize )</w:t>
            </w:r>
          </w:p>
        </w:tc>
        <w:tc>
          <w:tcPr>
            <w:tcW w:w="530" w:type="dxa"/>
            <w:tcBorders>
              <w:top w:val="single" w:sz="2" w:space="0" w:color="auto"/>
              <w:left w:val="single" w:sz="6" w:space="0" w:color="auto"/>
              <w:bottom w:val="single" w:sz="2" w:space="0" w:color="auto"/>
              <w:right w:val="single" w:sz="6" w:space="0" w:color="auto"/>
            </w:tcBorders>
          </w:tcPr>
          <w:p w14:paraId="10E0D183" w14:textId="58DD8AD3" w:rsidR="00400101" w:rsidRPr="005347D2" w:rsidRDefault="00400101" w:rsidP="00400101">
            <w:pPr>
              <w:keepNext/>
              <w:keepLines/>
              <w:tabs>
                <w:tab w:val="clear" w:pos="360"/>
                <w:tab w:val="clear" w:pos="720"/>
                <w:tab w:val="clear" w:pos="1080"/>
                <w:tab w:val="clear" w:pos="1440"/>
              </w:tabs>
              <w:spacing w:before="0" w:after="60"/>
              <w:jc w:val="center"/>
              <w:rPr>
                <w:rFonts w:eastAsia="MS Mincho"/>
                <w:sz w:val="20"/>
              </w:rPr>
            </w:pPr>
            <w:r w:rsidRPr="0021032F">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1BD238ED" w14:textId="77777777" w:rsidR="00400101" w:rsidRPr="005347D2" w:rsidRDefault="00400101"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160FF5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08BAED77"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else if( payloadType  = =  147 )</w:t>
            </w:r>
          </w:p>
        </w:tc>
        <w:tc>
          <w:tcPr>
            <w:tcW w:w="530" w:type="dxa"/>
            <w:tcBorders>
              <w:top w:val="single" w:sz="2" w:space="0" w:color="auto"/>
              <w:left w:val="single" w:sz="6" w:space="0" w:color="auto"/>
              <w:bottom w:val="single" w:sz="2" w:space="0" w:color="auto"/>
              <w:right w:val="single" w:sz="6" w:space="0" w:color="auto"/>
            </w:tcBorders>
          </w:tcPr>
          <w:p w14:paraId="0634A861"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D2C42E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1399B0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D40AE2E"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t>alternative_transfer_characteristics( payloadSize )</w:t>
            </w:r>
          </w:p>
        </w:tc>
        <w:tc>
          <w:tcPr>
            <w:tcW w:w="530" w:type="dxa"/>
            <w:tcBorders>
              <w:top w:val="single" w:sz="2" w:space="0" w:color="auto"/>
              <w:left w:val="single" w:sz="6" w:space="0" w:color="auto"/>
              <w:bottom w:val="single" w:sz="2" w:space="0" w:color="auto"/>
              <w:right w:val="single" w:sz="6" w:space="0" w:color="auto"/>
            </w:tcBorders>
          </w:tcPr>
          <w:p w14:paraId="3567064F"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69D83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0C7A51" w:rsidRPr="005347D2" w14:paraId="69EF480F" w14:textId="77777777" w:rsidTr="000C7A51">
        <w:trPr>
          <w:cantSplit/>
          <w:jc w:val="center"/>
          <w:ins w:id="133" w:author="Ye-Kui Wang d00" w:date="2018-04-28T13:37:00Z"/>
        </w:trPr>
        <w:tc>
          <w:tcPr>
            <w:tcW w:w="6700" w:type="dxa"/>
            <w:tcBorders>
              <w:top w:val="single" w:sz="2" w:space="0" w:color="auto"/>
              <w:left w:val="single" w:sz="6" w:space="0" w:color="auto"/>
              <w:bottom w:val="single" w:sz="2" w:space="0" w:color="auto"/>
              <w:right w:val="single" w:sz="6" w:space="0" w:color="auto"/>
            </w:tcBorders>
            <w:vAlign w:val="center"/>
          </w:tcPr>
          <w:p w14:paraId="4FE0E7F8" w14:textId="0E276257" w:rsidR="000C7A51" w:rsidRPr="0021032F" w:rsidRDefault="000C7A51" w:rsidP="000C7A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ins w:id="134" w:author="Ye-Kui Wang d00" w:date="2018-04-28T13:37:00Z"/>
                <w:rFonts w:eastAsia="Times New Roman"/>
                <w:sz w:val="20"/>
                <w:highlight w:val="yellow"/>
              </w:rPr>
            </w:pPr>
            <w:ins w:id="135" w:author="Ye-Kui Wang d00" w:date="2018-04-28T13:37:00Z">
              <w:r w:rsidRPr="0021032F">
                <w:rPr>
                  <w:rFonts w:eastAsia="Times New Roman"/>
                  <w:sz w:val="20"/>
                  <w:highlight w:val="yellow"/>
                </w:rPr>
                <w:t>else if( payloadType  = =  14</w:t>
              </w:r>
            </w:ins>
            <w:ins w:id="136" w:author="Ye-Kui Wang d00" w:date="2018-04-28T13:38:00Z">
              <w:r>
                <w:rPr>
                  <w:rFonts w:eastAsia="Times New Roman"/>
                  <w:sz w:val="20"/>
                  <w:highlight w:val="yellow"/>
                </w:rPr>
                <w:t>9</w:t>
              </w:r>
            </w:ins>
            <w:ins w:id="137" w:author="Ye-Kui Wang d00" w:date="2018-04-28T13:37:00Z">
              <w:r w:rsidRPr="0021032F">
                <w:rPr>
                  <w:rFonts w:eastAsia="Times New Roman"/>
                  <w:sz w:val="20"/>
                  <w:highlight w:val="yellow"/>
                </w:rPr>
                <w:t xml:space="preserve"> )</w:t>
              </w:r>
            </w:ins>
          </w:p>
        </w:tc>
        <w:tc>
          <w:tcPr>
            <w:tcW w:w="530" w:type="dxa"/>
            <w:tcBorders>
              <w:top w:val="single" w:sz="2" w:space="0" w:color="auto"/>
              <w:left w:val="single" w:sz="6" w:space="0" w:color="auto"/>
              <w:bottom w:val="single" w:sz="2" w:space="0" w:color="auto"/>
              <w:right w:val="single" w:sz="6" w:space="0" w:color="auto"/>
            </w:tcBorders>
          </w:tcPr>
          <w:p w14:paraId="022FF2AF" w14:textId="77777777" w:rsidR="000C7A51" w:rsidRPr="0021032F" w:rsidRDefault="000C7A51" w:rsidP="000C7A51">
            <w:pPr>
              <w:keepNext/>
              <w:keepLines/>
              <w:tabs>
                <w:tab w:val="clear" w:pos="360"/>
                <w:tab w:val="clear" w:pos="720"/>
                <w:tab w:val="clear" w:pos="1080"/>
                <w:tab w:val="clear" w:pos="1440"/>
              </w:tabs>
              <w:spacing w:before="0" w:after="60"/>
              <w:jc w:val="center"/>
              <w:rPr>
                <w:ins w:id="138" w:author="Ye-Kui Wang d00" w:date="2018-04-28T13:37:00Z"/>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047DD209" w14:textId="77777777" w:rsidR="000C7A51" w:rsidRPr="0021032F" w:rsidRDefault="000C7A51" w:rsidP="000C7A51">
            <w:pPr>
              <w:keepNext/>
              <w:keepLines/>
              <w:tabs>
                <w:tab w:val="clear" w:pos="360"/>
                <w:tab w:val="clear" w:pos="720"/>
                <w:tab w:val="clear" w:pos="1080"/>
                <w:tab w:val="clear" w:pos="1440"/>
              </w:tabs>
              <w:spacing w:before="0" w:after="60"/>
              <w:jc w:val="center"/>
              <w:rPr>
                <w:ins w:id="139" w:author="Ye-Kui Wang d00" w:date="2018-04-28T13:37:00Z"/>
                <w:rFonts w:eastAsia="MS Mincho"/>
                <w:sz w:val="20"/>
                <w:highlight w:val="yellow"/>
              </w:rPr>
            </w:pPr>
          </w:p>
        </w:tc>
      </w:tr>
      <w:tr w:rsidR="000C7A51" w:rsidRPr="005347D2" w14:paraId="6F9C51D2" w14:textId="77777777" w:rsidTr="000C7A51">
        <w:trPr>
          <w:cantSplit/>
          <w:jc w:val="center"/>
          <w:ins w:id="140" w:author="Ye-Kui Wang d00" w:date="2018-04-28T13:37:00Z"/>
        </w:trPr>
        <w:tc>
          <w:tcPr>
            <w:tcW w:w="6700" w:type="dxa"/>
            <w:tcBorders>
              <w:top w:val="single" w:sz="2" w:space="0" w:color="auto"/>
              <w:left w:val="single" w:sz="6" w:space="0" w:color="auto"/>
              <w:bottom w:val="single" w:sz="2" w:space="0" w:color="auto"/>
              <w:right w:val="single" w:sz="6" w:space="0" w:color="auto"/>
            </w:tcBorders>
            <w:vAlign w:val="center"/>
          </w:tcPr>
          <w:p w14:paraId="1BAC5F67" w14:textId="63FE6C7B" w:rsidR="000C7A51" w:rsidRPr="0021032F" w:rsidRDefault="000C7A51" w:rsidP="000C7A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ins w:id="141" w:author="Ye-Kui Wang d00" w:date="2018-04-28T13:37:00Z"/>
                <w:rFonts w:eastAsia="Times New Roman"/>
                <w:sz w:val="20"/>
                <w:highlight w:val="yellow"/>
              </w:rPr>
            </w:pPr>
            <w:ins w:id="142" w:author="Ye-Kui Wang d00" w:date="2018-04-28T13:37:00Z">
              <w:r w:rsidRPr="0021032F">
                <w:rPr>
                  <w:rFonts w:eastAsia="Times New Roman"/>
                  <w:sz w:val="20"/>
                  <w:highlight w:val="yellow"/>
                </w:rPr>
                <w:tab/>
              </w:r>
            </w:ins>
            <w:ins w:id="143" w:author="Ye-Kui Wang d00" w:date="2018-04-28T13:38:00Z">
              <w:r w:rsidRPr="000C7A51">
                <w:rPr>
                  <w:rFonts w:eastAsia="Times New Roman"/>
                  <w:sz w:val="20"/>
                  <w:highlight w:val="yellow"/>
                </w:rPr>
                <w:t>content_colour_volume</w:t>
              </w:r>
            </w:ins>
            <w:ins w:id="144" w:author="Ye-Kui Wang d00" w:date="2018-04-28T13:37:00Z">
              <w:r w:rsidRPr="0021032F">
                <w:rPr>
                  <w:rFonts w:eastAsia="Times New Roman"/>
                  <w:sz w:val="20"/>
                  <w:highlight w:val="yellow"/>
                </w:rPr>
                <w:t>( payloadSize )</w:t>
              </w:r>
            </w:ins>
          </w:p>
        </w:tc>
        <w:tc>
          <w:tcPr>
            <w:tcW w:w="530" w:type="dxa"/>
            <w:tcBorders>
              <w:top w:val="single" w:sz="2" w:space="0" w:color="auto"/>
              <w:left w:val="single" w:sz="6" w:space="0" w:color="auto"/>
              <w:bottom w:val="single" w:sz="2" w:space="0" w:color="auto"/>
              <w:right w:val="single" w:sz="6" w:space="0" w:color="auto"/>
            </w:tcBorders>
          </w:tcPr>
          <w:p w14:paraId="3ED4B58E" w14:textId="77777777" w:rsidR="000C7A51" w:rsidRPr="005347D2" w:rsidRDefault="000C7A51" w:rsidP="000C7A51">
            <w:pPr>
              <w:keepNext/>
              <w:keepLines/>
              <w:tabs>
                <w:tab w:val="clear" w:pos="360"/>
                <w:tab w:val="clear" w:pos="720"/>
                <w:tab w:val="clear" w:pos="1080"/>
                <w:tab w:val="clear" w:pos="1440"/>
              </w:tabs>
              <w:spacing w:before="0" w:after="60"/>
              <w:jc w:val="center"/>
              <w:rPr>
                <w:ins w:id="145" w:author="Ye-Kui Wang d00" w:date="2018-04-28T13:37:00Z"/>
                <w:rFonts w:eastAsia="MS Mincho"/>
                <w:sz w:val="20"/>
              </w:rPr>
            </w:pPr>
            <w:ins w:id="146" w:author="Ye-Kui Wang d00" w:date="2018-04-28T13:37:00Z">
              <w:r w:rsidRPr="0021032F">
                <w:rPr>
                  <w:rFonts w:eastAsia="MS Mincho"/>
                  <w:sz w:val="20"/>
                  <w:highlight w:val="yellow"/>
                </w:rPr>
                <w:t>5</w:t>
              </w:r>
            </w:ins>
          </w:p>
        </w:tc>
        <w:tc>
          <w:tcPr>
            <w:tcW w:w="1157" w:type="dxa"/>
            <w:tcBorders>
              <w:top w:val="single" w:sz="2" w:space="0" w:color="auto"/>
              <w:left w:val="single" w:sz="6" w:space="0" w:color="auto"/>
              <w:bottom w:val="single" w:sz="2" w:space="0" w:color="auto"/>
              <w:right w:val="single" w:sz="6" w:space="0" w:color="auto"/>
            </w:tcBorders>
          </w:tcPr>
          <w:p w14:paraId="0145D8D7" w14:textId="77777777" w:rsidR="000C7A51" w:rsidRPr="005347D2" w:rsidRDefault="000C7A51" w:rsidP="000C7A51">
            <w:pPr>
              <w:keepNext/>
              <w:keepLines/>
              <w:tabs>
                <w:tab w:val="clear" w:pos="360"/>
                <w:tab w:val="clear" w:pos="720"/>
                <w:tab w:val="clear" w:pos="1080"/>
                <w:tab w:val="clear" w:pos="1440"/>
              </w:tabs>
              <w:spacing w:before="0" w:after="60"/>
              <w:jc w:val="center"/>
              <w:rPr>
                <w:ins w:id="147" w:author="Ye-Kui Wang d00" w:date="2018-04-28T13:37:00Z"/>
                <w:rFonts w:eastAsia="MS Mincho"/>
                <w:sz w:val="20"/>
              </w:rPr>
            </w:pPr>
          </w:p>
        </w:tc>
      </w:tr>
      <w:tr w:rsidR="00D26D16" w:rsidRPr="005347D2" w14:paraId="650A5E9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1B6A6A" w14:textId="22B7F03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
            <w:r w:rsidRPr="005347D2">
              <w:rPr>
                <w:rFonts w:eastAsia="Malgun Gothic"/>
                <w:sz w:val="20"/>
                <w:highlight w:val="yellow"/>
              </w:rPr>
              <w:t>else if( payloadType  = =  150 )</w:t>
            </w:r>
          </w:p>
        </w:tc>
        <w:tc>
          <w:tcPr>
            <w:tcW w:w="530" w:type="dxa"/>
            <w:tcBorders>
              <w:top w:val="single" w:sz="2" w:space="0" w:color="auto"/>
              <w:left w:val="single" w:sz="6" w:space="0" w:color="auto"/>
              <w:bottom w:val="single" w:sz="2" w:space="0" w:color="auto"/>
              <w:right w:val="single" w:sz="6" w:space="0" w:color="auto"/>
            </w:tcBorders>
          </w:tcPr>
          <w:p w14:paraId="58CE134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4C5D85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4DD9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DCD6E5" w14:textId="05878411"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
            <w:r w:rsidRPr="005347D2">
              <w:rPr>
                <w:rFonts w:eastAsia="Malgun Gothic"/>
                <w:sz w:val="20"/>
                <w:highlight w:val="yellow"/>
              </w:rPr>
              <w:tab/>
              <w:t>equirectangular_projection( payloadSize )</w:t>
            </w:r>
          </w:p>
        </w:tc>
        <w:tc>
          <w:tcPr>
            <w:tcW w:w="530" w:type="dxa"/>
            <w:tcBorders>
              <w:top w:val="single" w:sz="2" w:space="0" w:color="auto"/>
              <w:left w:val="single" w:sz="6" w:space="0" w:color="auto"/>
              <w:bottom w:val="single" w:sz="2" w:space="0" w:color="auto"/>
              <w:right w:val="single" w:sz="6" w:space="0" w:color="auto"/>
            </w:tcBorders>
          </w:tcPr>
          <w:p w14:paraId="082D06EE" w14:textId="70BBCBB3" w:rsidR="00D26D16" w:rsidRPr="005347D2" w:rsidRDefault="00597F0C" w:rsidP="00400101">
            <w:pPr>
              <w:tabs>
                <w:tab w:val="clear" w:pos="360"/>
                <w:tab w:val="clear" w:pos="720"/>
                <w:tab w:val="clear" w:pos="1080"/>
                <w:tab w:val="clear" w:pos="1440"/>
              </w:tabs>
              <w:spacing w:before="0" w:after="60"/>
              <w:jc w:val="center"/>
              <w:rPr>
                <w:rFonts w:eastAsia="MS Mincho"/>
                <w:sz w:val="20"/>
                <w:highlight w:val="yellow"/>
              </w:rPr>
            </w:pPr>
            <w:ins w:id="148" w:author="Gary Sullivan" w:date="2018-05-10T16:42:00Z">
              <w:r>
                <w:rPr>
                  <w:rFonts w:eastAsia="MS Mincho"/>
                  <w:sz w:val="20"/>
                  <w:highlight w:val="yellow"/>
                </w:rPr>
                <w:t>5</w:t>
              </w:r>
            </w:ins>
          </w:p>
        </w:tc>
        <w:tc>
          <w:tcPr>
            <w:tcW w:w="1157" w:type="dxa"/>
            <w:tcBorders>
              <w:top w:val="single" w:sz="2" w:space="0" w:color="auto"/>
              <w:left w:val="single" w:sz="6" w:space="0" w:color="auto"/>
              <w:bottom w:val="single" w:sz="2" w:space="0" w:color="auto"/>
              <w:right w:val="single" w:sz="6" w:space="0" w:color="auto"/>
            </w:tcBorders>
          </w:tcPr>
          <w:p w14:paraId="426F95F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C0BC7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A509A9" w14:textId="3AE22CF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else if( payloadType  = =  151 )</w:t>
            </w:r>
          </w:p>
        </w:tc>
        <w:tc>
          <w:tcPr>
            <w:tcW w:w="530" w:type="dxa"/>
            <w:tcBorders>
              <w:top w:val="single" w:sz="2" w:space="0" w:color="auto"/>
              <w:left w:val="single" w:sz="6" w:space="0" w:color="auto"/>
              <w:bottom w:val="single" w:sz="2" w:space="0" w:color="auto"/>
              <w:right w:val="single" w:sz="6" w:space="0" w:color="auto"/>
            </w:tcBorders>
          </w:tcPr>
          <w:p w14:paraId="1870727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2CE3D91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060930A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F74762" w14:textId="11E48ADA"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t>cubemap_projection( payloadSize )</w:t>
            </w:r>
          </w:p>
        </w:tc>
        <w:tc>
          <w:tcPr>
            <w:tcW w:w="530" w:type="dxa"/>
            <w:tcBorders>
              <w:top w:val="single" w:sz="2" w:space="0" w:color="auto"/>
              <w:left w:val="single" w:sz="6" w:space="0" w:color="auto"/>
              <w:bottom w:val="single" w:sz="2" w:space="0" w:color="auto"/>
              <w:right w:val="single" w:sz="6" w:space="0" w:color="auto"/>
            </w:tcBorders>
          </w:tcPr>
          <w:p w14:paraId="6B7A3BC9" w14:textId="1768EADA" w:rsidR="00D26D16" w:rsidRPr="005347D2" w:rsidRDefault="00597F0C" w:rsidP="00400101">
            <w:pPr>
              <w:tabs>
                <w:tab w:val="clear" w:pos="360"/>
                <w:tab w:val="clear" w:pos="720"/>
                <w:tab w:val="clear" w:pos="1080"/>
                <w:tab w:val="clear" w:pos="1440"/>
              </w:tabs>
              <w:spacing w:before="0" w:after="60"/>
              <w:jc w:val="center"/>
              <w:rPr>
                <w:rFonts w:eastAsia="MS Mincho"/>
                <w:sz w:val="20"/>
                <w:highlight w:val="yellow"/>
              </w:rPr>
            </w:pPr>
            <w:ins w:id="149" w:author="Gary Sullivan" w:date="2018-05-10T16:43:00Z">
              <w:r>
                <w:rPr>
                  <w:rFonts w:eastAsia="MS Mincho"/>
                  <w:sz w:val="20"/>
                  <w:highlight w:val="yellow"/>
                </w:rPr>
                <w:t>5</w:t>
              </w:r>
            </w:ins>
          </w:p>
        </w:tc>
        <w:tc>
          <w:tcPr>
            <w:tcW w:w="1157" w:type="dxa"/>
            <w:tcBorders>
              <w:top w:val="single" w:sz="2" w:space="0" w:color="auto"/>
              <w:left w:val="single" w:sz="6" w:space="0" w:color="auto"/>
              <w:bottom w:val="single" w:sz="2" w:space="0" w:color="auto"/>
              <w:right w:val="single" w:sz="6" w:space="0" w:color="auto"/>
            </w:tcBorders>
          </w:tcPr>
          <w:p w14:paraId="4B548F4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530BFBD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9BF6F8" w14:textId="07AF95BB"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ascii="Times" w:eastAsia="Malgun Gothic" w:hAnsi="Times"/>
                <w:sz w:val="20"/>
                <w:highlight w:val="yellow"/>
              </w:rPr>
              <w:t>else if( payloadType  = =  154 )</w:t>
            </w:r>
          </w:p>
        </w:tc>
        <w:tc>
          <w:tcPr>
            <w:tcW w:w="530" w:type="dxa"/>
            <w:tcBorders>
              <w:top w:val="single" w:sz="2" w:space="0" w:color="auto"/>
              <w:left w:val="single" w:sz="6" w:space="0" w:color="auto"/>
              <w:bottom w:val="single" w:sz="2" w:space="0" w:color="auto"/>
              <w:right w:val="single" w:sz="6" w:space="0" w:color="auto"/>
            </w:tcBorders>
          </w:tcPr>
          <w:p w14:paraId="5F5E57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14D719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16EB3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DC900E2" w14:textId="760FD3D0"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t>sphere_rotation( payloadSize )</w:t>
            </w:r>
          </w:p>
        </w:tc>
        <w:tc>
          <w:tcPr>
            <w:tcW w:w="530" w:type="dxa"/>
            <w:tcBorders>
              <w:top w:val="single" w:sz="2" w:space="0" w:color="auto"/>
              <w:left w:val="single" w:sz="6" w:space="0" w:color="auto"/>
              <w:bottom w:val="single" w:sz="2" w:space="0" w:color="auto"/>
              <w:right w:val="single" w:sz="6" w:space="0" w:color="auto"/>
            </w:tcBorders>
          </w:tcPr>
          <w:p w14:paraId="7333A428" w14:textId="773FDAF6" w:rsidR="00D26D16" w:rsidRPr="005347D2" w:rsidRDefault="00597F0C" w:rsidP="00400101">
            <w:pPr>
              <w:tabs>
                <w:tab w:val="clear" w:pos="360"/>
                <w:tab w:val="clear" w:pos="720"/>
                <w:tab w:val="clear" w:pos="1080"/>
                <w:tab w:val="clear" w:pos="1440"/>
              </w:tabs>
              <w:spacing w:before="0" w:after="60"/>
              <w:jc w:val="center"/>
              <w:rPr>
                <w:rFonts w:eastAsia="MS Mincho"/>
                <w:sz w:val="20"/>
                <w:highlight w:val="yellow"/>
              </w:rPr>
            </w:pPr>
            <w:ins w:id="150" w:author="Gary Sullivan" w:date="2018-05-10T16:43:00Z">
              <w:r>
                <w:rPr>
                  <w:rFonts w:eastAsia="MS Mincho"/>
                  <w:sz w:val="20"/>
                  <w:highlight w:val="yellow"/>
                </w:rPr>
                <w:t>5</w:t>
              </w:r>
            </w:ins>
          </w:p>
        </w:tc>
        <w:tc>
          <w:tcPr>
            <w:tcW w:w="1157" w:type="dxa"/>
            <w:tcBorders>
              <w:top w:val="single" w:sz="2" w:space="0" w:color="auto"/>
              <w:left w:val="single" w:sz="6" w:space="0" w:color="auto"/>
              <w:bottom w:val="single" w:sz="2" w:space="0" w:color="auto"/>
              <w:right w:val="single" w:sz="6" w:space="0" w:color="auto"/>
            </w:tcBorders>
          </w:tcPr>
          <w:p w14:paraId="1F2D8C5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2D6734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EDA2584" w14:textId="583DCB32"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else if( payloadType  = =  155 )</w:t>
            </w:r>
          </w:p>
        </w:tc>
        <w:tc>
          <w:tcPr>
            <w:tcW w:w="530" w:type="dxa"/>
            <w:tcBorders>
              <w:top w:val="single" w:sz="2" w:space="0" w:color="auto"/>
              <w:left w:val="single" w:sz="6" w:space="0" w:color="auto"/>
              <w:bottom w:val="single" w:sz="2" w:space="0" w:color="auto"/>
              <w:right w:val="single" w:sz="6" w:space="0" w:color="auto"/>
            </w:tcBorders>
          </w:tcPr>
          <w:p w14:paraId="11DE2BD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1343DC4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EBD844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5A3F2D" w14:textId="55A92816"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t>regionwise_packing( payloadSize )</w:t>
            </w:r>
          </w:p>
        </w:tc>
        <w:tc>
          <w:tcPr>
            <w:tcW w:w="530" w:type="dxa"/>
            <w:tcBorders>
              <w:top w:val="single" w:sz="2" w:space="0" w:color="auto"/>
              <w:left w:val="single" w:sz="6" w:space="0" w:color="auto"/>
              <w:bottom w:val="single" w:sz="2" w:space="0" w:color="auto"/>
              <w:right w:val="single" w:sz="6" w:space="0" w:color="auto"/>
            </w:tcBorders>
          </w:tcPr>
          <w:p w14:paraId="0036A0E1" w14:textId="0AEE0094" w:rsidR="00D26D16" w:rsidRPr="005347D2" w:rsidRDefault="00597F0C" w:rsidP="00400101">
            <w:pPr>
              <w:tabs>
                <w:tab w:val="clear" w:pos="360"/>
                <w:tab w:val="clear" w:pos="720"/>
                <w:tab w:val="clear" w:pos="1080"/>
                <w:tab w:val="clear" w:pos="1440"/>
              </w:tabs>
              <w:spacing w:before="0" w:after="60"/>
              <w:jc w:val="center"/>
              <w:rPr>
                <w:rFonts w:eastAsia="MS Mincho"/>
                <w:sz w:val="20"/>
                <w:highlight w:val="yellow"/>
              </w:rPr>
            </w:pPr>
            <w:ins w:id="151" w:author="Gary Sullivan" w:date="2018-05-10T16:43:00Z">
              <w:r>
                <w:rPr>
                  <w:rFonts w:eastAsia="MS Mincho"/>
                  <w:sz w:val="20"/>
                  <w:highlight w:val="yellow"/>
                </w:rPr>
                <w:t>5</w:t>
              </w:r>
            </w:ins>
          </w:p>
        </w:tc>
        <w:tc>
          <w:tcPr>
            <w:tcW w:w="1157" w:type="dxa"/>
            <w:tcBorders>
              <w:top w:val="single" w:sz="2" w:space="0" w:color="auto"/>
              <w:left w:val="single" w:sz="6" w:space="0" w:color="auto"/>
              <w:bottom w:val="single" w:sz="2" w:space="0" w:color="auto"/>
              <w:right w:val="single" w:sz="6" w:space="0" w:color="auto"/>
            </w:tcBorders>
          </w:tcPr>
          <w:p w14:paraId="4AC6913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14FA4A5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899BB3" w14:textId="5573B58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ascii="Times" w:eastAsia="Malgun Gothic" w:hAnsi="Times"/>
                <w:sz w:val="20"/>
                <w:highlight w:val="yellow"/>
              </w:rPr>
              <w:t>else if( payloadType  = =  156 )</w:t>
            </w:r>
          </w:p>
        </w:tc>
        <w:tc>
          <w:tcPr>
            <w:tcW w:w="530" w:type="dxa"/>
            <w:tcBorders>
              <w:top w:val="single" w:sz="2" w:space="0" w:color="auto"/>
              <w:left w:val="single" w:sz="6" w:space="0" w:color="auto"/>
              <w:bottom w:val="single" w:sz="2" w:space="0" w:color="auto"/>
              <w:right w:val="single" w:sz="6" w:space="0" w:color="auto"/>
            </w:tcBorders>
          </w:tcPr>
          <w:p w14:paraId="4526E31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FE1D02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E602E4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03E3F8" w14:textId="5308A8BB"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5347D2">
              <w:rPr>
                <w:rFonts w:eastAsia="Malgun Gothic"/>
                <w:sz w:val="20"/>
                <w:highlight w:val="yellow"/>
              </w:rPr>
              <w:tab/>
              <w:t>omni_viewport( payloadSize )</w:t>
            </w:r>
          </w:p>
        </w:tc>
        <w:tc>
          <w:tcPr>
            <w:tcW w:w="530" w:type="dxa"/>
            <w:tcBorders>
              <w:top w:val="single" w:sz="2" w:space="0" w:color="auto"/>
              <w:left w:val="single" w:sz="6" w:space="0" w:color="auto"/>
              <w:bottom w:val="single" w:sz="2" w:space="0" w:color="auto"/>
              <w:right w:val="single" w:sz="6" w:space="0" w:color="auto"/>
            </w:tcBorders>
          </w:tcPr>
          <w:p w14:paraId="6D4D898B" w14:textId="52846817" w:rsidR="00D26D16" w:rsidRPr="005347D2" w:rsidRDefault="00597F0C" w:rsidP="00400101">
            <w:pPr>
              <w:tabs>
                <w:tab w:val="clear" w:pos="360"/>
                <w:tab w:val="clear" w:pos="720"/>
                <w:tab w:val="clear" w:pos="1080"/>
                <w:tab w:val="clear" w:pos="1440"/>
              </w:tabs>
              <w:spacing w:before="0" w:after="60"/>
              <w:jc w:val="center"/>
              <w:rPr>
                <w:rFonts w:eastAsia="MS Mincho"/>
                <w:sz w:val="20"/>
              </w:rPr>
            </w:pPr>
            <w:ins w:id="152" w:author="Gary Sullivan" w:date="2018-05-10T16:43:00Z">
              <w:r>
                <w:rPr>
                  <w:rFonts w:eastAsia="MS Mincho"/>
                  <w:sz w:val="20"/>
                </w:rPr>
                <w:t>5</w:t>
              </w:r>
            </w:ins>
          </w:p>
        </w:tc>
        <w:tc>
          <w:tcPr>
            <w:tcW w:w="1157" w:type="dxa"/>
            <w:tcBorders>
              <w:top w:val="single" w:sz="2" w:space="0" w:color="auto"/>
              <w:left w:val="single" w:sz="6" w:space="0" w:color="auto"/>
              <w:bottom w:val="single" w:sz="2" w:space="0" w:color="auto"/>
              <w:right w:val="single" w:sz="6" w:space="0" w:color="auto"/>
            </w:tcBorders>
          </w:tcPr>
          <w:p w14:paraId="52A27B4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5E06F1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DC51AF"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
            <w:r w:rsidRPr="005347D2">
              <w:rPr>
                <w:rFonts w:eastAsia="MS Mincho"/>
                <w:sz w:val="20"/>
              </w:rPr>
              <w:t xml:space="preserve">else if( payloadType  = =  </w:t>
            </w:r>
            <w:r w:rsidRPr="005347D2">
              <w:rPr>
                <w:rFonts w:eastAsia="MS Mincho"/>
                <w:sz w:val="20"/>
                <w:lang w:eastAsia="ja-JP"/>
              </w:rPr>
              <w:t>181</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1364BA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B018F3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88025B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11FEEC" w14:textId="677FF56B"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
            <w:r w:rsidRPr="005347D2">
              <w:rPr>
                <w:rFonts w:eastAsia="MS Mincho"/>
                <w:sz w:val="20"/>
              </w:rPr>
              <w:tab/>
            </w:r>
            <w:r w:rsidRPr="005347D2">
              <w:rPr>
                <w:rFonts w:eastAsia="MS Mincho"/>
                <w:sz w:val="20"/>
                <w:lang w:eastAsia="ja-JP"/>
              </w:rPr>
              <w:t>alternative</w:t>
            </w:r>
            <w:r w:rsidRPr="005347D2">
              <w:rPr>
                <w:rFonts w:eastAsia="MS Mincho"/>
                <w:sz w:val="20"/>
              </w:rPr>
              <w:t>_depth_</w:t>
            </w:r>
            <w:r w:rsidRPr="005347D2">
              <w:rPr>
                <w:rFonts w:eastAsia="MS Mincho"/>
                <w:sz w:val="20"/>
                <w:lang w:eastAsia="ja-JP"/>
              </w:rPr>
              <w:t>info</w:t>
            </w:r>
            <w:r w:rsidRPr="005347D2">
              <w:rPr>
                <w:rFonts w:eastAsia="MS Mincho"/>
                <w:sz w:val="20"/>
              </w:rPr>
              <w:t xml:space="preserve">( payloadSize )  /* specified in Annex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36D877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BF2B1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C749DF" w:rsidRPr="005347D2" w14:paraId="118D7326"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564D786E" w14:textId="4AA2D954"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else if( payloadType  = =  200 )</w:t>
            </w:r>
          </w:p>
        </w:tc>
        <w:tc>
          <w:tcPr>
            <w:tcW w:w="530" w:type="dxa"/>
            <w:tcBorders>
              <w:top w:val="single" w:sz="2" w:space="0" w:color="auto"/>
              <w:left w:val="single" w:sz="6" w:space="0" w:color="auto"/>
              <w:bottom w:val="single" w:sz="2" w:space="0" w:color="auto"/>
              <w:right w:val="single" w:sz="6" w:space="0" w:color="auto"/>
            </w:tcBorders>
          </w:tcPr>
          <w:p w14:paraId="7511F7EA"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D60B1AF"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01DFDD5C"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7A8733D8" w14:textId="22532F2C"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r w:rsidRPr="005347D2">
              <w:rPr>
                <w:sz w:val="20"/>
                <w:highlight w:val="yellow"/>
              </w:rPr>
              <w:t>sei_manifest</w:t>
            </w:r>
            <w:r w:rsidRPr="005347D2">
              <w:rPr>
                <w:rFonts w:eastAsia="Malgun Gothic"/>
                <w:sz w:val="20"/>
                <w:highlight w:val="yellow"/>
              </w:rPr>
              <w:t>( payloadSize )</w:t>
            </w:r>
          </w:p>
        </w:tc>
        <w:tc>
          <w:tcPr>
            <w:tcW w:w="530" w:type="dxa"/>
            <w:tcBorders>
              <w:top w:val="single" w:sz="2" w:space="0" w:color="auto"/>
              <w:left w:val="single" w:sz="6" w:space="0" w:color="auto"/>
              <w:bottom w:val="single" w:sz="2" w:space="0" w:color="auto"/>
              <w:right w:val="single" w:sz="6" w:space="0" w:color="auto"/>
            </w:tcBorders>
          </w:tcPr>
          <w:p w14:paraId="2FDCEAC4" w14:textId="3AC57A73" w:rsidR="00C749DF" w:rsidRPr="005347D2" w:rsidRDefault="00597F0C" w:rsidP="005347D2">
            <w:pPr>
              <w:tabs>
                <w:tab w:val="clear" w:pos="360"/>
                <w:tab w:val="clear" w:pos="720"/>
                <w:tab w:val="clear" w:pos="1080"/>
                <w:tab w:val="clear" w:pos="1440"/>
              </w:tabs>
              <w:spacing w:before="0" w:after="60"/>
              <w:jc w:val="center"/>
              <w:rPr>
                <w:rFonts w:eastAsia="MS Mincho"/>
                <w:sz w:val="20"/>
                <w:highlight w:val="yellow"/>
              </w:rPr>
            </w:pPr>
            <w:ins w:id="153" w:author="Gary Sullivan" w:date="2018-05-10T16:43:00Z">
              <w:r>
                <w:rPr>
                  <w:rFonts w:eastAsia="MS Mincho"/>
                  <w:sz w:val="20"/>
                  <w:highlight w:val="yellow"/>
                </w:rPr>
                <w:t>5</w:t>
              </w:r>
            </w:ins>
          </w:p>
        </w:tc>
        <w:tc>
          <w:tcPr>
            <w:tcW w:w="1157" w:type="dxa"/>
            <w:tcBorders>
              <w:top w:val="single" w:sz="2" w:space="0" w:color="auto"/>
              <w:left w:val="single" w:sz="6" w:space="0" w:color="auto"/>
              <w:bottom w:val="single" w:sz="2" w:space="0" w:color="auto"/>
              <w:right w:val="single" w:sz="6" w:space="0" w:color="auto"/>
            </w:tcBorders>
          </w:tcPr>
          <w:p w14:paraId="49274070"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32B89FC4"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043BCFA4" w14:textId="5002DF92"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else if( payloadType  = =  201 )</w:t>
            </w:r>
          </w:p>
        </w:tc>
        <w:tc>
          <w:tcPr>
            <w:tcW w:w="530" w:type="dxa"/>
            <w:tcBorders>
              <w:top w:val="single" w:sz="2" w:space="0" w:color="auto"/>
              <w:left w:val="single" w:sz="6" w:space="0" w:color="auto"/>
              <w:bottom w:val="single" w:sz="2" w:space="0" w:color="auto"/>
              <w:right w:val="single" w:sz="6" w:space="0" w:color="auto"/>
            </w:tcBorders>
          </w:tcPr>
          <w:p w14:paraId="0599896C"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6E39993D"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05E3F109"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6FD5F6A5" w14:textId="23EAAD4A"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5347D2">
              <w:rPr>
                <w:rFonts w:eastAsia="Malgun Gothic"/>
                <w:sz w:val="20"/>
                <w:highlight w:val="yellow"/>
              </w:rPr>
              <w:tab/>
              <w:t>sei_prefix_indication( payloadSize )</w:t>
            </w:r>
          </w:p>
        </w:tc>
        <w:tc>
          <w:tcPr>
            <w:tcW w:w="530" w:type="dxa"/>
            <w:tcBorders>
              <w:top w:val="single" w:sz="2" w:space="0" w:color="auto"/>
              <w:left w:val="single" w:sz="6" w:space="0" w:color="auto"/>
              <w:bottom w:val="single" w:sz="2" w:space="0" w:color="auto"/>
              <w:right w:val="single" w:sz="6" w:space="0" w:color="auto"/>
            </w:tcBorders>
          </w:tcPr>
          <w:p w14:paraId="7E640CFA" w14:textId="5F499C68" w:rsidR="00C749DF" w:rsidRPr="005347D2" w:rsidRDefault="00597F0C" w:rsidP="005347D2">
            <w:pPr>
              <w:tabs>
                <w:tab w:val="clear" w:pos="360"/>
                <w:tab w:val="clear" w:pos="720"/>
                <w:tab w:val="clear" w:pos="1080"/>
                <w:tab w:val="clear" w:pos="1440"/>
              </w:tabs>
              <w:spacing w:before="0" w:after="60"/>
              <w:jc w:val="center"/>
              <w:rPr>
                <w:rFonts w:eastAsia="MS Mincho"/>
                <w:sz w:val="20"/>
              </w:rPr>
            </w:pPr>
            <w:ins w:id="154" w:author="Gary Sullivan" w:date="2018-05-10T16:43:00Z">
              <w:r w:rsidRPr="00597F0C">
                <w:rPr>
                  <w:rFonts w:eastAsia="MS Mincho"/>
                  <w:sz w:val="20"/>
                  <w:highlight w:val="yellow"/>
                  <w:rPrChange w:id="155" w:author="Gary Sullivan" w:date="2018-05-10T16:43:00Z">
                    <w:rPr>
                      <w:rFonts w:eastAsia="MS Mincho"/>
                      <w:sz w:val="20"/>
                    </w:rPr>
                  </w:rPrChange>
                </w:rPr>
                <w:t>5</w:t>
              </w:r>
            </w:ins>
          </w:p>
        </w:tc>
        <w:tc>
          <w:tcPr>
            <w:tcW w:w="1157" w:type="dxa"/>
            <w:tcBorders>
              <w:top w:val="single" w:sz="2" w:space="0" w:color="auto"/>
              <w:left w:val="single" w:sz="6" w:space="0" w:color="auto"/>
              <w:bottom w:val="single" w:sz="2" w:space="0" w:color="auto"/>
              <w:right w:val="single" w:sz="6" w:space="0" w:color="auto"/>
            </w:tcBorders>
          </w:tcPr>
          <w:p w14:paraId="5F52C888"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rPr>
            </w:pPr>
          </w:p>
        </w:tc>
      </w:tr>
      <w:tr w:rsidR="00D26D16" w:rsidRPr="005347D2" w14:paraId="580412F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7344C21"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w:t>
            </w:r>
          </w:p>
        </w:tc>
        <w:tc>
          <w:tcPr>
            <w:tcW w:w="530" w:type="dxa"/>
            <w:tcBorders>
              <w:top w:val="single" w:sz="2" w:space="0" w:color="auto"/>
              <w:left w:val="single" w:sz="6" w:space="0" w:color="auto"/>
              <w:bottom w:val="single" w:sz="2" w:space="0" w:color="auto"/>
              <w:right w:val="single" w:sz="6" w:space="0" w:color="auto"/>
            </w:tcBorders>
          </w:tcPr>
          <w:p w14:paraId="6C59559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A36811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7FCDDC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8A15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reserved_sei_message( payloadSize )</w:t>
            </w:r>
          </w:p>
        </w:tc>
        <w:tc>
          <w:tcPr>
            <w:tcW w:w="530" w:type="dxa"/>
            <w:tcBorders>
              <w:top w:val="single" w:sz="2" w:space="0" w:color="auto"/>
              <w:left w:val="single" w:sz="6" w:space="0" w:color="auto"/>
              <w:bottom w:val="single" w:sz="2" w:space="0" w:color="auto"/>
              <w:right w:val="single" w:sz="6" w:space="0" w:color="auto"/>
            </w:tcBorders>
          </w:tcPr>
          <w:p w14:paraId="763259F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4B3923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E959E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D53C64"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if( !byte_aligned( ) ) {</w:t>
            </w:r>
          </w:p>
        </w:tc>
        <w:tc>
          <w:tcPr>
            <w:tcW w:w="530" w:type="dxa"/>
            <w:tcBorders>
              <w:top w:val="single" w:sz="2" w:space="0" w:color="auto"/>
              <w:left w:val="single" w:sz="6" w:space="0" w:color="auto"/>
              <w:bottom w:val="single" w:sz="2" w:space="0" w:color="auto"/>
              <w:right w:val="single" w:sz="6" w:space="0" w:color="auto"/>
            </w:tcBorders>
          </w:tcPr>
          <w:p w14:paraId="217A903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5FA3C5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8BEF9A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29CDD9"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r w:rsidRPr="005347D2">
              <w:rPr>
                <w:rFonts w:eastAsia="MS Mincho"/>
                <w:b/>
                <w:bCs/>
                <w:sz w:val="20"/>
              </w:rPr>
              <w:t>bit_equal_to_one</w:t>
            </w:r>
            <w:r w:rsidRPr="005347D2">
              <w:rPr>
                <w:rFonts w:eastAsia="MS Mincho"/>
                <w:sz w:val="20"/>
              </w:rPr>
              <w:t xml:space="preserve">  /* equal to 1 */</w:t>
            </w:r>
          </w:p>
        </w:tc>
        <w:tc>
          <w:tcPr>
            <w:tcW w:w="530" w:type="dxa"/>
            <w:tcBorders>
              <w:top w:val="single" w:sz="2" w:space="0" w:color="auto"/>
              <w:left w:val="single" w:sz="6" w:space="0" w:color="auto"/>
              <w:bottom w:val="single" w:sz="2" w:space="0" w:color="auto"/>
              <w:right w:val="single" w:sz="6" w:space="0" w:color="auto"/>
            </w:tcBorders>
          </w:tcPr>
          <w:p w14:paraId="78CAF81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D9D5B2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18"/>
                <w:szCs w:val="18"/>
              </w:rPr>
            </w:pPr>
            <w:r w:rsidRPr="005347D2">
              <w:rPr>
                <w:rFonts w:eastAsia="MS Mincho"/>
                <w:sz w:val="20"/>
              </w:rPr>
              <w:t>f(1)</w:t>
            </w:r>
          </w:p>
        </w:tc>
      </w:tr>
      <w:tr w:rsidR="00D26D16" w:rsidRPr="005347D2" w14:paraId="17F3B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7C59A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r w:rsidRPr="005347D2">
              <w:rPr>
                <w:rFonts w:eastAsia="MS Mincho"/>
                <w:sz w:val="20"/>
              </w:rPr>
              <w:t>while( !byte_aligned( ) )</w:t>
            </w:r>
          </w:p>
        </w:tc>
        <w:tc>
          <w:tcPr>
            <w:tcW w:w="530" w:type="dxa"/>
            <w:tcBorders>
              <w:top w:val="single" w:sz="2" w:space="0" w:color="auto"/>
              <w:left w:val="single" w:sz="6" w:space="0" w:color="auto"/>
              <w:bottom w:val="single" w:sz="2" w:space="0" w:color="auto"/>
              <w:right w:val="single" w:sz="6" w:space="0" w:color="auto"/>
            </w:tcBorders>
          </w:tcPr>
          <w:p w14:paraId="6A8746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B369E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AE755B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0BB11F"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648"/>
              <w:rPr>
                <w:rFonts w:eastAsia="MS Mincho"/>
                <w:sz w:val="18"/>
                <w:szCs w:val="18"/>
              </w:rPr>
            </w:pPr>
            <w:r w:rsidRPr="005347D2">
              <w:rPr>
                <w:rFonts w:eastAsia="MS Mincho"/>
                <w:b/>
                <w:bCs/>
                <w:sz w:val="20"/>
              </w:rPr>
              <w:t>bit_equal_to_zero</w:t>
            </w:r>
            <w:r w:rsidRPr="005347D2">
              <w:rPr>
                <w:rFonts w:eastAsia="MS Mincho"/>
                <w:sz w:val="20"/>
              </w:rPr>
              <w:t xml:space="preserve">  /* equal to 0 */</w:t>
            </w:r>
          </w:p>
        </w:tc>
        <w:tc>
          <w:tcPr>
            <w:tcW w:w="530" w:type="dxa"/>
            <w:tcBorders>
              <w:top w:val="single" w:sz="2" w:space="0" w:color="auto"/>
              <w:left w:val="single" w:sz="6" w:space="0" w:color="auto"/>
              <w:bottom w:val="single" w:sz="2" w:space="0" w:color="auto"/>
              <w:right w:val="single" w:sz="6" w:space="0" w:color="auto"/>
            </w:tcBorders>
          </w:tcPr>
          <w:p w14:paraId="0A96F63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C704A8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18"/>
                <w:szCs w:val="18"/>
              </w:rPr>
            </w:pPr>
            <w:r w:rsidRPr="005347D2">
              <w:rPr>
                <w:rFonts w:eastAsia="MS Mincho"/>
                <w:sz w:val="20"/>
              </w:rPr>
              <w:t>f(1)</w:t>
            </w:r>
          </w:p>
        </w:tc>
      </w:tr>
      <w:tr w:rsidR="00D26D16" w:rsidRPr="005347D2" w14:paraId="77DDF0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D003F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0234838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A5BA0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8F957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8563B44"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18"/>
                <w:szCs w:val="18"/>
              </w:rPr>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3F2C50C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223E18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bl>
    <w:p w14:paraId="0066C504" w14:textId="5EF9DABA"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7FBD4235" w14:textId="51C035F4"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rFonts w:eastAsia="Times New Roman"/>
          <w:i/>
          <w:sz w:val="24"/>
          <w:szCs w:val="24"/>
        </w:rPr>
      </w:pPr>
      <w:r w:rsidRPr="0021032F">
        <w:rPr>
          <w:rFonts w:eastAsia="Times New Roman"/>
          <w:i/>
          <w:sz w:val="24"/>
          <w:szCs w:val="24"/>
        </w:rPr>
        <w:t>Renumber clauses D.1.</w:t>
      </w:r>
      <w:r w:rsidR="005E55C1" w:rsidRPr="0021032F">
        <w:rPr>
          <w:rFonts w:eastAsia="Times New Roman"/>
          <w:i/>
          <w:sz w:val="24"/>
          <w:szCs w:val="24"/>
        </w:rPr>
        <w:t>31</w:t>
      </w:r>
      <w:r w:rsidRPr="0021032F">
        <w:rPr>
          <w:rFonts w:eastAsia="Times New Roman"/>
          <w:i/>
          <w:sz w:val="24"/>
          <w:szCs w:val="24"/>
        </w:rPr>
        <w:t xml:space="preserve"> </w:t>
      </w:r>
      <w:r w:rsidR="00520D90" w:rsidRPr="0021032F">
        <w:rPr>
          <w:rFonts w:eastAsia="Times New Roman"/>
          <w:i/>
          <w:sz w:val="24"/>
          <w:szCs w:val="24"/>
        </w:rPr>
        <w:t xml:space="preserve">(Alternative transfer characteristics SEI message </w:t>
      </w:r>
      <w:del w:id="156" w:author="Gary Sullivan" w:date="2018-05-10T20:18:00Z">
        <w:r w:rsidR="00520D90" w:rsidRPr="0021032F" w:rsidDel="00366148">
          <w:rPr>
            <w:rFonts w:eastAsia="Times New Roman"/>
            <w:i/>
            <w:sz w:val="24"/>
            <w:szCs w:val="24"/>
          </w:rPr>
          <w:delText>semantics</w:delText>
        </w:r>
      </w:del>
      <w:ins w:id="157" w:author="Gary Sullivan" w:date="2018-05-10T20:18:00Z">
        <w:r w:rsidR="00366148">
          <w:rPr>
            <w:rFonts w:eastAsia="Times New Roman"/>
            <w:i/>
            <w:sz w:val="24"/>
            <w:szCs w:val="24"/>
          </w:rPr>
          <w:t>syntax</w:t>
        </w:r>
      </w:ins>
      <w:r w:rsidR="00520D90" w:rsidRPr="0021032F">
        <w:rPr>
          <w:rFonts w:eastAsia="Times New Roman"/>
          <w:i/>
          <w:sz w:val="24"/>
          <w:szCs w:val="24"/>
        </w:rPr>
        <w:t xml:space="preserve">) </w:t>
      </w:r>
      <w:r w:rsidRPr="0021032F">
        <w:rPr>
          <w:rFonts w:eastAsia="Times New Roman"/>
          <w:i/>
          <w:sz w:val="24"/>
          <w:szCs w:val="24"/>
        </w:rPr>
        <w:t>and D.1.</w:t>
      </w:r>
      <w:r w:rsidR="005E55C1" w:rsidRPr="0021032F">
        <w:rPr>
          <w:rFonts w:eastAsia="Times New Roman"/>
          <w:i/>
          <w:sz w:val="24"/>
          <w:szCs w:val="24"/>
        </w:rPr>
        <w:t>32</w:t>
      </w:r>
      <w:r w:rsidR="00520D90" w:rsidRPr="0021032F">
        <w:rPr>
          <w:rFonts w:eastAsia="Times New Roman"/>
          <w:i/>
          <w:sz w:val="24"/>
          <w:szCs w:val="24"/>
        </w:rPr>
        <w:t xml:space="preserve"> </w:t>
      </w:r>
      <w:r w:rsidR="00520D90" w:rsidRPr="005347D2">
        <w:rPr>
          <w:i/>
          <w:noProof/>
          <w:sz w:val="24"/>
          <w:szCs w:val="24"/>
        </w:rPr>
        <w:t xml:space="preserve">(Reserved SEI message </w:t>
      </w:r>
      <w:del w:id="158" w:author="Gary Sullivan" w:date="2018-05-10T20:18:00Z">
        <w:r w:rsidR="00520D90" w:rsidRPr="005347D2" w:rsidDel="00366148">
          <w:rPr>
            <w:i/>
            <w:noProof/>
            <w:sz w:val="24"/>
            <w:szCs w:val="24"/>
          </w:rPr>
          <w:delText>semantics</w:delText>
        </w:r>
      </w:del>
      <w:ins w:id="159" w:author="Gary Sullivan" w:date="2018-05-10T20:18:00Z">
        <w:r w:rsidR="00366148">
          <w:rPr>
            <w:i/>
            <w:noProof/>
            <w:sz w:val="24"/>
            <w:szCs w:val="24"/>
          </w:rPr>
          <w:t>syntax</w:t>
        </w:r>
      </w:ins>
      <w:r w:rsidR="00520D90" w:rsidRPr="005347D2">
        <w:rPr>
          <w:i/>
          <w:noProof/>
          <w:sz w:val="24"/>
          <w:szCs w:val="24"/>
        </w:rPr>
        <w:t>)</w:t>
      </w:r>
      <w:r w:rsidRPr="0021032F">
        <w:rPr>
          <w:rFonts w:eastAsia="Times New Roman"/>
          <w:i/>
          <w:sz w:val="24"/>
          <w:szCs w:val="24"/>
        </w:rPr>
        <w:t xml:space="preserve"> as clauses D.1.</w:t>
      </w:r>
      <w:r w:rsidR="005E55C1" w:rsidRPr="0021032F">
        <w:rPr>
          <w:rFonts w:eastAsia="Times New Roman"/>
          <w:i/>
          <w:sz w:val="24"/>
          <w:szCs w:val="24"/>
        </w:rPr>
        <w:t>3</w:t>
      </w:r>
      <w:ins w:id="160" w:author="Gary Sullivan" w:date="2018-05-10T17:25:00Z">
        <w:r w:rsidR="006F1986">
          <w:rPr>
            <w:rFonts w:eastAsia="Times New Roman"/>
            <w:i/>
            <w:sz w:val="24"/>
            <w:szCs w:val="24"/>
          </w:rPr>
          <w:t>2</w:t>
        </w:r>
      </w:ins>
      <w:ins w:id="161" w:author="Ye-Kui Wang d00" w:date="2018-04-28T13:43:00Z">
        <w:del w:id="162" w:author="Gary Sullivan" w:date="2018-05-10T17:25:00Z">
          <w:r w:rsidR="00EC3B98" w:rsidDel="006F1986">
            <w:rPr>
              <w:rFonts w:eastAsia="Times New Roman"/>
              <w:i/>
              <w:sz w:val="24"/>
              <w:szCs w:val="24"/>
            </w:rPr>
            <w:delText>3</w:delText>
          </w:r>
        </w:del>
      </w:ins>
      <w:del w:id="163" w:author="Ye-Kui Wang d00" w:date="2018-04-28T13:43:00Z">
        <w:r w:rsidR="00520D90" w:rsidRPr="0021032F" w:rsidDel="00EC3B98">
          <w:rPr>
            <w:rFonts w:eastAsia="Times New Roman"/>
            <w:i/>
            <w:sz w:val="24"/>
            <w:szCs w:val="24"/>
          </w:rPr>
          <w:delText>2</w:delText>
        </w:r>
      </w:del>
      <w:r w:rsidRPr="0021032F">
        <w:rPr>
          <w:rFonts w:eastAsia="Times New Roman"/>
          <w:i/>
          <w:sz w:val="24"/>
          <w:szCs w:val="24"/>
        </w:rPr>
        <w:t xml:space="preserve"> and D.1.</w:t>
      </w:r>
      <w:r w:rsidR="005E55C1" w:rsidRPr="0021032F">
        <w:rPr>
          <w:rFonts w:eastAsia="Times New Roman"/>
          <w:i/>
          <w:sz w:val="24"/>
          <w:szCs w:val="24"/>
        </w:rPr>
        <w:t>3</w:t>
      </w:r>
      <w:ins w:id="164" w:author="Ye-Kui Wang d00" w:date="2018-04-28T13:43:00Z">
        <w:r w:rsidR="00EC3B98">
          <w:rPr>
            <w:rFonts w:eastAsia="Times New Roman"/>
            <w:i/>
            <w:sz w:val="24"/>
            <w:szCs w:val="24"/>
          </w:rPr>
          <w:t>7</w:t>
        </w:r>
      </w:ins>
      <w:del w:id="165" w:author="Ye-Kui Wang d00" w:date="2018-04-28T13:43:00Z">
        <w:r w:rsidR="00C749DF" w:rsidRPr="005347D2" w:rsidDel="00EC3B98">
          <w:rPr>
            <w:rFonts w:eastAsia="Times New Roman"/>
            <w:i/>
            <w:sz w:val="24"/>
            <w:szCs w:val="24"/>
          </w:rPr>
          <w:delText>6</w:delText>
        </w:r>
      </w:del>
      <w:r w:rsidRPr="0021032F">
        <w:rPr>
          <w:rFonts w:eastAsia="Times New Roman"/>
          <w:i/>
          <w:sz w:val="24"/>
          <w:szCs w:val="24"/>
        </w:rPr>
        <w:t xml:space="preserve">, </w:t>
      </w:r>
      <w:r w:rsidR="005E55C1" w:rsidRPr="0021032F">
        <w:rPr>
          <w:rFonts w:eastAsia="Times New Roman"/>
          <w:i/>
          <w:sz w:val="24"/>
          <w:szCs w:val="24"/>
        </w:rPr>
        <w:t>respectively</w:t>
      </w:r>
      <w:r w:rsidRPr="0021032F">
        <w:rPr>
          <w:rFonts w:eastAsia="Times New Roman"/>
          <w:i/>
          <w:sz w:val="24"/>
          <w:szCs w:val="24"/>
        </w:rPr>
        <w:t>.</w:t>
      </w:r>
    </w:p>
    <w:p w14:paraId="1AA1E098" w14:textId="26A4C730"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sz w:val="24"/>
          <w:szCs w:val="24"/>
          <w:lang w:eastAsia="ja-JP"/>
        </w:rPr>
      </w:pPr>
      <w:r w:rsidRPr="0021032F">
        <w:rPr>
          <w:rFonts w:eastAsia="Times New Roman"/>
          <w:i/>
          <w:sz w:val="24"/>
          <w:szCs w:val="24"/>
        </w:rPr>
        <w:t>Add clause</w:t>
      </w:r>
      <w:r w:rsidR="00520D90" w:rsidRPr="0021032F">
        <w:rPr>
          <w:rFonts w:eastAsia="Times New Roman"/>
          <w:i/>
          <w:sz w:val="24"/>
          <w:szCs w:val="24"/>
        </w:rPr>
        <w:t>s</w:t>
      </w:r>
      <w:r w:rsidRPr="0021032F">
        <w:rPr>
          <w:rFonts w:eastAsia="Times New Roman"/>
          <w:i/>
          <w:sz w:val="24"/>
          <w:szCs w:val="24"/>
        </w:rPr>
        <w:t xml:space="preserve"> D.1.</w:t>
      </w:r>
      <w:r w:rsidR="005E55C1" w:rsidRPr="0021032F">
        <w:rPr>
          <w:rFonts w:eastAsia="Times New Roman"/>
          <w:i/>
          <w:sz w:val="24"/>
          <w:szCs w:val="24"/>
        </w:rPr>
        <w:t>31</w:t>
      </w:r>
      <w:r w:rsidR="00C749DF" w:rsidRPr="005347D2">
        <w:rPr>
          <w:rFonts w:eastAsia="Times New Roman"/>
          <w:i/>
          <w:sz w:val="24"/>
          <w:szCs w:val="24"/>
        </w:rPr>
        <w:t>,</w:t>
      </w:r>
      <w:r w:rsidRPr="0021032F">
        <w:rPr>
          <w:rFonts w:eastAsia="Times New Roman"/>
          <w:i/>
          <w:sz w:val="24"/>
          <w:szCs w:val="24"/>
        </w:rPr>
        <w:t xml:space="preserve"> </w:t>
      </w:r>
      <w:ins w:id="166" w:author="Ye-Kui Wang d00" w:date="2018-04-28T13:44:00Z">
        <w:r w:rsidR="00EC3B98" w:rsidRPr="0021032F">
          <w:rPr>
            <w:rFonts w:eastAsia="Times New Roman"/>
            <w:i/>
            <w:sz w:val="24"/>
            <w:szCs w:val="24"/>
          </w:rPr>
          <w:t>D.1.3</w:t>
        </w:r>
      </w:ins>
      <w:ins w:id="167" w:author="Gary Sullivan" w:date="2018-05-10T17:26:00Z">
        <w:r w:rsidR="006F1986">
          <w:rPr>
            <w:rFonts w:eastAsia="Times New Roman"/>
            <w:i/>
            <w:sz w:val="24"/>
            <w:szCs w:val="24"/>
          </w:rPr>
          <w:t>3</w:t>
        </w:r>
      </w:ins>
      <w:ins w:id="168" w:author="Ye-Kui Wang d00" w:date="2018-04-28T13:44:00Z">
        <w:del w:id="169" w:author="Gary Sullivan" w:date="2018-05-10T17:26:00Z">
          <w:r w:rsidR="00EC3B98" w:rsidDel="006F1986">
            <w:rPr>
              <w:rFonts w:eastAsia="Times New Roman"/>
              <w:i/>
              <w:sz w:val="24"/>
              <w:szCs w:val="24"/>
            </w:rPr>
            <w:delText>2</w:delText>
          </w:r>
        </w:del>
        <w:r w:rsidR="00EC3B98" w:rsidRPr="005347D2">
          <w:rPr>
            <w:rFonts w:eastAsia="Times New Roman"/>
            <w:i/>
            <w:sz w:val="24"/>
            <w:szCs w:val="24"/>
          </w:rPr>
          <w:t>,</w:t>
        </w:r>
        <w:r w:rsidR="00EC3B98" w:rsidRPr="0021032F">
          <w:rPr>
            <w:rFonts w:eastAsia="Times New Roman"/>
            <w:i/>
            <w:sz w:val="24"/>
            <w:szCs w:val="24"/>
          </w:rPr>
          <w:t xml:space="preserve"> </w:t>
        </w:r>
      </w:ins>
      <w:r w:rsidR="00520D90" w:rsidRPr="0021032F">
        <w:rPr>
          <w:rFonts w:eastAsia="Times New Roman"/>
          <w:i/>
          <w:sz w:val="24"/>
          <w:szCs w:val="24"/>
        </w:rPr>
        <w:t>D.1.3</w:t>
      </w:r>
      <w:ins w:id="170" w:author="Ye-Kui Wang d00" w:date="2018-04-28T13:44:00Z">
        <w:r w:rsidR="00EC3B98">
          <w:rPr>
            <w:rFonts w:eastAsia="Times New Roman"/>
            <w:i/>
            <w:sz w:val="24"/>
            <w:szCs w:val="24"/>
          </w:rPr>
          <w:t>4</w:t>
        </w:r>
      </w:ins>
      <w:ins w:id="171" w:author="Gary Sullivan" w:date="2018-05-10T17:32:00Z">
        <w:r w:rsidR="006F1986">
          <w:rPr>
            <w:rFonts w:eastAsia="Times New Roman"/>
            <w:i/>
            <w:sz w:val="24"/>
            <w:szCs w:val="24"/>
          </w:rPr>
          <w:t xml:space="preserve"> (and subordinate subclauses)</w:t>
        </w:r>
      </w:ins>
      <w:del w:id="172" w:author="Ye-Kui Wang d00" w:date="2018-04-28T13:44:00Z">
        <w:r w:rsidR="00520D90" w:rsidRPr="0021032F" w:rsidDel="00EC3B98">
          <w:rPr>
            <w:rFonts w:eastAsia="Times New Roman"/>
            <w:i/>
            <w:sz w:val="24"/>
            <w:szCs w:val="24"/>
          </w:rPr>
          <w:delText>3</w:delText>
        </w:r>
      </w:del>
      <w:r w:rsidR="00C749DF" w:rsidRPr="005347D2">
        <w:rPr>
          <w:rFonts w:eastAsia="Times New Roman"/>
          <w:i/>
          <w:sz w:val="24"/>
          <w:szCs w:val="24"/>
        </w:rPr>
        <w:t>, D.1.3</w:t>
      </w:r>
      <w:ins w:id="173" w:author="Ye-Kui Wang d00" w:date="2018-04-28T13:44:00Z">
        <w:r w:rsidR="00EC3B98">
          <w:rPr>
            <w:rFonts w:eastAsia="Times New Roman"/>
            <w:i/>
            <w:sz w:val="24"/>
            <w:szCs w:val="24"/>
          </w:rPr>
          <w:t>5</w:t>
        </w:r>
      </w:ins>
      <w:del w:id="174" w:author="Ye-Kui Wang d00" w:date="2018-04-28T13:44:00Z">
        <w:r w:rsidR="00C749DF" w:rsidRPr="005347D2" w:rsidDel="00EC3B98">
          <w:rPr>
            <w:rFonts w:eastAsia="Times New Roman"/>
            <w:i/>
            <w:sz w:val="24"/>
            <w:szCs w:val="24"/>
          </w:rPr>
          <w:delText>4</w:delText>
        </w:r>
      </w:del>
      <w:r w:rsidR="00C749DF" w:rsidRPr="005347D2">
        <w:rPr>
          <w:rFonts w:eastAsia="Times New Roman"/>
          <w:i/>
          <w:sz w:val="24"/>
          <w:szCs w:val="24"/>
        </w:rPr>
        <w:t>, and D.1.3</w:t>
      </w:r>
      <w:ins w:id="175" w:author="Ye-Kui Wang d00" w:date="2018-04-28T13:44:00Z">
        <w:r w:rsidR="00EC3B98">
          <w:rPr>
            <w:rFonts w:eastAsia="Times New Roman"/>
            <w:i/>
            <w:sz w:val="24"/>
            <w:szCs w:val="24"/>
          </w:rPr>
          <w:t>6</w:t>
        </w:r>
      </w:ins>
      <w:del w:id="176" w:author="Ye-Kui Wang d00" w:date="2018-04-28T13:44:00Z">
        <w:r w:rsidR="00C749DF" w:rsidRPr="005347D2" w:rsidDel="00EC3B98">
          <w:rPr>
            <w:rFonts w:eastAsia="Times New Roman"/>
            <w:i/>
            <w:sz w:val="24"/>
            <w:szCs w:val="24"/>
          </w:rPr>
          <w:delText>5</w:delText>
        </w:r>
      </w:del>
      <w:r w:rsidR="00520D90" w:rsidRPr="0021032F">
        <w:rPr>
          <w:rFonts w:eastAsia="Times New Roman"/>
          <w:i/>
          <w:sz w:val="24"/>
          <w:szCs w:val="24"/>
        </w:rPr>
        <w:t xml:space="preserve"> </w:t>
      </w:r>
      <w:r w:rsidRPr="0021032F">
        <w:rPr>
          <w:rFonts w:eastAsia="Times New Roman"/>
          <w:i/>
          <w:sz w:val="24"/>
          <w:szCs w:val="24"/>
        </w:rPr>
        <w:t>as follows</w:t>
      </w:r>
      <w:r w:rsidRPr="0021032F">
        <w:rPr>
          <w:sz w:val="24"/>
          <w:szCs w:val="24"/>
          <w:lang w:eastAsia="ja-JP"/>
        </w:rPr>
        <w:t>:</w:t>
      </w:r>
    </w:p>
    <w:p w14:paraId="0E8AFCF9" w14:textId="1518E512" w:rsidR="00400101" w:rsidRPr="005347D2" w:rsidRDefault="00400101">
      <w:pPr>
        <w:pStyle w:val="3N2"/>
        <w:keepNext/>
        <w:ind w:left="0"/>
        <w:outlineLvl w:val="2"/>
        <w:rPr>
          <w:b/>
          <w:lang w:val="en-CA"/>
        </w:rPr>
        <w:pPrChange w:id="177" w:author="Gary Sullivan" w:date="2018-05-10T17:18:00Z">
          <w:pPr>
            <w:pStyle w:val="3N2"/>
            <w:keepNext/>
            <w:ind w:left="6"/>
          </w:pPr>
        </w:pPrChange>
      </w:pPr>
      <w:r w:rsidRPr="005347D2">
        <w:rPr>
          <w:b/>
          <w:lang w:val="en-CA"/>
        </w:rPr>
        <w:t>D.1.</w:t>
      </w:r>
      <w:r w:rsidR="005E55C1" w:rsidRPr="005347D2">
        <w:rPr>
          <w:b/>
          <w:lang w:val="en-CA"/>
        </w:rPr>
        <w:t>31</w:t>
      </w:r>
      <w:r w:rsidRPr="005347D2">
        <w:rPr>
          <w:b/>
          <w:lang w:val="en-CA"/>
        </w:rPr>
        <w:t xml:space="preserve"> Content light level </w:t>
      </w:r>
      <w:r w:rsidR="005E55C1" w:rsidRPr="005347D2">
        <w:rPr>
          <w:b/>
          <w:lang w:val="en-CA"/>
        </w:rPr>
        <w:t xml:space="preserve">information </w:t>
      </w:r>
      <w:r w:rsidRPr="005347D2">
        <w:rPr>
          <w:b/>
          <w:lang w:val="en-CA"/>
        </w:rPr>
        <w:t>SEI message syntax</w:t>
      </w:r>
    </w:p>
    <w:p w14:paraId="324909FB" w14:textId="0517A31E" w:rsidR="00400101" w:rsidRPr="005347D2" w:rsidRDefault="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Change w:id="178" w:author="Ye-Kui Wang d00" w:date="2018-04-28T13:49:00Z">
          <w:pPr>
            <w:tabs>
              <w:tab w:val="clear" w:pos="360"/>
              <w:tab w:val="clear" w:pos="720"/>
              <w:tab w:val="clear" w:pos="1080"/>
              <w:tab w:val="clear" w:pos="1440"/>
              <w:tab w:val="left" w:pos="794"/>
              <w:tab w:val="left" w:pos="1191"/>
              <w:tab w:val="left" w:pos="1588"/>
              <w:tab w:val="left" w:pos="1985"/>
            </w:tabs>
            <w:jc w:val="both"/>
          </w:pPr>
        </w:pPrChange>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400101" w:rsidRPr="005347D2" w14:paraId="703BCDEE" w14:textId="77777777" w:rsidTr="00400101">
        <w:trPr>
          <w:cantSplit/>
          <w:jc w:val="center"/>
        </w:trPr>
        <w:tc>
          <w:tcPr>
            <w:tcW w:w="6745" w:type="dxa"/>
          </w:tcPr>
          <w:p w14:paraId="5B08BEAA" w14:textId="0368BE94"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content_light_level_info ( payloadSize ) {</w:t>
            </w:r>
          </w:p>
        </w:tc>
        <w:tc>
          <w:tcPr>
            <w:tcW w:w="630" w:type="dxa"/>
          </w:tcPr>
          <w:p w14:paraId="79876CE3"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5B6942F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400101" w:rsidRPr="005347D2" w14:paraId="56B50415" w14:textId="77777777" w:rsidTr="00400101">
        <w:trPr>
          <w:cantSplit/>
          <w:jc w:val="center"/>
        </w:trPr>
        <w:tc>
          <w:tcPr>
            <w:tcW w:w="6745" w:type="dxa"/>
          </w:tcPr>
          <w:p w14:paraId="4158247D" w14:textId="56A02F46"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ax_content_light_level</w:t>
            </w:r>
          </w:p>
        </w:tc>
        <w:tc>
          <w:tcPr>
            <w:tcW w:w="630" w:type="dxa"/>
          </w:tcPr>
          <w:p w14:paraId="6D7CA128"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613F5BE3" w14:textId="5A427103"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1C6BEBD4" w14:textId="77777777" w:rsidTr="00400101">
        <w:trPr>
          <w:cantSplit/>
          <w:jc w:val="center"/>
        </w:trPr>
        <w:tc>
          <w:tcPr>
            <w:tcW w:w="6745" w:type="dxa"/>
          </w:tcPr>
          <w:p w14:paraId="66BC8889" w14:textId="4BDE7707" w:rsidR="00400101" w:rsidRPr="005347D2" w:rsidRDefault="00400101" w:rsidP="0063058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ax_pic</w:t>
            </w:r>
            <w:del w:id="179" w:author="Ye-Kui Wang d01" w:date="2018-05-07T10:27:00Z">
              <w:r w:rsidRPr="005347D2" w:rsidDel="00630580">
                <w:rPr>
                  <w:rFonts w:eastAsia="Malgun Gothic"/>
                  <w:b/>
                  <w:bCs/>
                  <w:noProof/>
                  <w:sz w:val="20"/>
                  <w:lang w:eastAsia="zh-CN"/>
                </w:rPr>
                <w:delText>ture</w:delText>
              </w:r>
            </w:del>
            <w:r w:rsidRPr="005347D2">
              <w:rPr>
                <w:rFonts w:eastAsia="Malgun Gothic"/>
                <w:b/>
                <w:bCs/>
                <w:noProof/>
                <w:sz w:val="20"/>
                <w:lang w:eastAsia="zh-CN"/>
              </w:rPr>
              <w:t>_average_light_level</w:t>
            </w:r>
          </w:p>
        </w:tc>
        <w:tc>
          <w:tcPr>
            <w:tcW w:w="630" w:type="dxa"/>
          </w:tcPr>
          <w:p w14:paraId="69CEE6C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41776509"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614C168C" w14:textId="77777777" w:rsidTr="00400101">
        <w:trPr>
          <w:cantSplit/>
          <w:jc w:val="center"/>
        </w:trPr>
        <w:tc>
          <w:tcPr>
            <w:tcW w:w="6745" w:type="dxa"/>
          </w:tcPr>
          <w:p w14:paraId="57B45AD0" w14:textId="77777777"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3D0CC1D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D744A1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76D97463" w14:textId="4B57CCE9" w:rsidR="00400101" w:rsidRDefault="00400101" w:rsidP="00D26D16">
      <w:pPr>
        <w:tabs>
          <w:tab w:val="clear" w:pos="360"/>
          <w:tab w:val="clear" w:pos="720"/>
          <w:tab w:val="clear" w:pos="1080"/>
          <w:tab w:val="clear" w:pos="1440"/>
          <w:tab w:val="left" w:pos="794"/>
          <w:tab w:val="left" w:pos="1191"/>
          <w:tab w:val="left" w:pos="1588"/>
          <w:tab w:val="left" w:pos="1985"/>
        </w:tabs>
        <w:jc w:val="both"/>
        <w:rPr>
          <w:ins w:id="180" w:author="Ye-Kui Wang d00" w:date="2018-04-28T13:44:00Z"/>
          <w:rFonts w:eastAsia="MS Mincho"/>
          <w:sz w:val="20"/>
        </w:rPr>
      </w:pPr>
    </w:p>
    <w:p w14:paraId="61A0A102" w14:textId="5AA9ED42" w:rsidR="00EC3B98" w:rsidRPr="005347D2" w:rsidRDefault="00EC3B98">
      <w:pPr>
        <w:pStyle w:val="3N2"/>
        <w:keepNext/>
        <w:ind w:left="0"/>
        <w:outlineLvl w:val="2"/>
        <w:rPr>
          <w:ins w:id="181" w:author="Ye-Kui Wang d00" w:date="2018-04-28T13:44:00Z"/>
          <w:b/>
          <w:lang w:val="en-CA"/>
        </w:rPr>
        <w:pPrChange w:id="182" w:author="Gary Sullivan" w:date="2018-05-10T17:19:00Z">
          <w:pPr>
            <w:pStyle w:val="3N2"/>
            <w:keepNext/>
            <w:ind w:left="6"/>
          </w:pPr>
        </w:pPrChange>
      </w:pPr>
      <w:ins w:id="183" w:author="Ye-Kui Wang d00" w:date="2018-04-28T13:44:00Z">
        <w:r w:rsidRPr="005347D2">
          <w:rPr>
            <w:b/>
            <w:lang w:val="en-CA"/>
          </w:rPr>
          <w:t>D.1.3</w:t>
        </w:r>
      </w:ins>
      <w:ins w:id="184" w:author="Gary Sullivan" w:date="2018-05-10T17:26:00Z">
        <w:r w:rsidR="006F1986">
          <w:rPr>
            <w:b/>
            <w:lang w:val="en-CA"/>
          </w:rPr>
          <w:t>3</w:t>
        </w:r>
      </w:ins>
      <w:ins w:id="185" w:author="Ye-Kui Wang d00" w:date="2018-04-28T13:45:00Z">
        <w:del w:id="186" w:author="Gary Sullivan" w:date="2018-05-10T17:26:00Z">
          <w:r w:rsidDel="006F1986">
            <w:rPr>
              <w:b/>
              <w:lang w:val="en-CA"/>
            </w:rPr>
            <w:delText>2</w:delText>
          </w:r>
        </w:del>
      </w:ins>
      <w:ins w:id="187" w:author="Ye-Kui Wang d00" w:date="2018-04-28T13:44:00Z">
        <w:r w:rsidRPr="005347D2">
          <w:rPr>
            <w:b/>
            <w:lang w:val="en-CA"/>
          </w:rPr>
          <w:t xml:space="preserve"> Content </w:t>
        </w:r>
      </w:ins>
      <w:ins w:id="188" w:author="Ye-Kui Wang d00" w:date="2018-04-28T13:45:00Z">
        <w:r w:rsidRPr="00EC3B98">
          <w:rPr>
            <w:b/>
            <w:lang w:val="en-CA"/>
          </w:rPr>
          <w:t xml:space="preserve">colour volume SEI message </w:t>
        </w:r>
      </w:ins>
      <w:ins w:id="189" w:author="Ye-Kui Wang d00" w:date="2018-04-28T13:44:00Z">
        <w:r w:rsidRPr="005347D2">
          <w:rPr>
            <w:b/>
            <w:lang w:val="en-CA"/>
          </w:rPr>
          <w:t>syntax</w:t>
        </w:r>
      </w:ins>
    </w:p>
    <w:p w14:paraId="13F38DAF" w14:textId="77777777" w:rsidR="007A4483" w:rsidRPr="005347D2" w:rsidRDefault="007A4483" w:rsidP="007A4483">
      <w:pPr>
        <w:keepNext/>
        <w:tabs>
          <w:tab w:val="clear" w:pos="360"/>
          <w:tab w:val="clear" w:pos="720"/>
          <w:tab w:val="clear" w:pos="1080"/>
          <w:tab w:val="clear" w:pos="1440"/>
          <w:tab w:val="left" w:pos="794"/>
          <w:tab w:val="left" w:pos="1191"/>
          <w:tab w:val="left" w:pos="1588"/>
          <w:tab w:val="left" w:pos="1985"/>
        </w:tabs>
        <w:jc w:val="both"/>
        <w:rPr>
          <w:ins w:id="190" w:author="Ye-Kui Wang d00" w:date="2018-04-28T13:52:00Z"/>
          <w:rFonts w:eastAsia="MS Mincho"/>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7A4483" w:rsidRPr="005347D2" w14:paraId="19408416" w14:textId="77777777" w:rsidTr="0059081E">
        <w:trPr>
          <w:cantSplit/>
          <w:jc w:val="center"/>
          <w:ins w:id="191" w:author="Ye-Kui Wang d00" w:date="2018-04-28T13:52:00Z"/>
        </w:trPr>
        <w:tc>
          <w:tcPr>
            <w:tcW w:w="6745" w:type="dxa"/>
          </w:tcPr>
          <w:p w14:paraId="018F2887" w14:textId="6BC164F6"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192" w:author="Ye-Kui Wang d00" w:date="2018-04-28T13:52:00Z"/>
                <w:rFonts w:eastAsia="Malgun Gothic"/>
                <w:sz w:val="20"/>
              </w:rPr>
            </w:pPr>
            <w:ins w:id="193" w:author="Ye-Kui Wang d00" w:date="2018-04-28T13:52:00Z">
              <w:r w:rsidRPr="00F165FB">
                <w:rPr>
                  <w:rFonts w:eastAsia="Malgun Gothic"/>
                  <w:sz w:val="20"/>
                </w:rPr>
                <w:t>content_colour_volume( payloadSize ) {</w:t>
              </w:r>
            </w:ins>
          </w:p>
        </w:tc>
        <w:tc>
          <w:tcPr>
            <w:tcW w:w="630" w:type="dxa"/>
          </w:tcPr>
          <w:p w14:paraId="6C126E20" w14:textId="2B8BC20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194" w:author="Ye-Kui Wang d00" w:date="2018-04-28T13:52:00Z"/>
                <w:rFonts w:eastAsia="Malgun Gothic"/>
                <w:b/>
                <w:bCs/>
                <w:sz w:val="20"/>
              </w:rPr>
            </w:pPr>
            <w:ins w:id="195" w:author="Ye-Kui Wang d00" w:date="2018-04-28T13:53:00Z">
              <w:r>
                <w:rPr>
                  <w:rFonts w:eastAsia="Malgun Gothic"/>
                  <w:b/>
                  <w:sz w:val="20"/>
                </w:rPr>
                <w:t>C</w:t>
              </w:r>
            </w:ins>
          </w:p>
        </w:tc>
        <w:tc>
          <w:tcPr>
            <w:tcW w:w="1251" w:type="dxa"/>
          </w:tcPr>
          <w:p w14:paraId="1A17AC7A" w14:textId="2BA0546D"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196" w:author="Ye-Kui Wang d00" w:date="2018-04-28T13:52:00Z"/>
                <w:rFonts w:eastAsia="Malgun Gothic"/>
                <w:bCs/>
                <w:sz w:val="20"/>
              </w:rPr>
            </w:pPr>
            <w:ins w:id="197" w:author="Ye-Kui Wang d00" w:date="2018-04-28T13:53:00Z">
              <w:r w:rsidRPr="00F165FB">
                <w:rPr>
                  <w:rFonts w:eastAsia="Malgun Gothic"/>
                  <w:b/>
                  <w:sz w:val="20"/>
                </w:rPr>
                <w:t>Descriptor</w:t>
              </w:r>
            </w:ins>
          </w:p>
        </w:tc>
      </w:tr>
      <w:tr w:rsidR="007A4483" w:rsidRPr="005347D2" w14:paraId="6CB328C2" w14:textId="77777777" w:rsidTr="0059081E">
        <w:trPr>
          <w:cantSplit/>
          <w:jc w:val="center"/>
          <w:ins w:id="198" w:author="Ye-Kui Wang d00" w:date="2018-04-28T13:52:00Z"/>
        </w:trPr>
        <w:tc>
          <w:tcPr>
            <w:tcW w:w="6745" w:type="dxa"/>
          </w:tcPr>
          <w:p w14:paraId="5B180992" w14:textId="754B310B"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199" w:author="Ye-Kui Wang d00" w:date="2018-04-28T13:52:00Z"/>
                <w:rFonts w:eastAsia="Malgun Gothic"/>
                <w:sz w:val="20"/>
              </w:rPr>
            </w:pPr>
            <w:ins w:id="200" w:author="Ye-Kui Wang d00" w:date="2018-04-28T13:52:00Z">
              <w:r w:rsidRPr="00F165FB">
                <w:rPr>
                  <w:rFonts w:eastAsia="Malgun Gothic"/>
                  <w:sz w:val="20"/>
                </w:rPr>
                <w:tab/>
              </w:r>
              <w:r w:rsidRPr="00F165FB">
                <w:rPr>
                  <w:rFonts w:eastAsia="Malgun Gothic"/>
                  <w:b/>
                  <w:sz w:val="20"/>
                </w:rPr>
                <w:t>ccv_cancel_flag</w:t>
              </w:r>
            </w:ins>
          </w:p>
        </w:tc>
        <w:tc>
          <w:tcPr>
            <w:tcW w:w="630" w:type="dxa"/>
          </w:tcPr>
          <w:p w14:paraId="44340E1D" w14:textId="40D39C0F"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01" w:author="Ye-Kui Wang d00" w:date="2018-04-28T13:52:00Z"/>
                <w:rFonts w:eastAsia="Malgun Gothic"/>
                <w:noProof/>
                <w:sz w:val="20"/>
                <w:lang w:eastAsia="zh-CN"/>
              </w:rPr>
            </w:pPr>
            <w:ins w:id="202" w:author="Ye-Kui Wang d00" w:date="2018-04-28T13:53:00Z">
              <w:r>
                <w:rPr>
                  <w:rFonts w:eastAsia="Malgun Gothic"/>
                  <w:sz w:val="20"/>
                </w:rPr>
                <w:t>5</w:t>
              </w:r>
            </w:ins>
          </w:p>
        </w:tc>
        <w:tc>
          <w:tcPr>
            <w:tcW w:w="1251" w:type="dxa"/>
          </w:tcPr>
          <w:p w14:paraId="1C0E53D7" w14:textId="1116C9B6"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03" w:author="Ye-Kui Wang d00" w:date="2018-04-28T13:52:00Z"/>
                <w:rFonts w:eastAsia="Malgun Gothic"/>
                <w:bCs/>
                <w:sz w:val="20"/>
              </w:rPr>
            </w:pPr>
            <w:ins w:id="204" w:author="Ye-Kui Wang d00" w:date="2018-04-28T13:53:00Z">
              <w:r w:rsidRPr="00F165FB">
                <w:rPr>
                  <w:rFonts w:eastAsia="Malgun Gothic"/>
                  <w:sz w:val="20"/>
                </w:rPr>
                <w:t>u(1)</w:t>
              </w:r>
            </w:ins>
          </w:p>
        </w:tc>
      </w:tr>
      <w:tr w:rsidR="007A4483" w:rsidRPr="005347D2" w14:paraId="06A6465A" w14:textId="77777777" w:rsidTr="0059081E">
        <w:trPr>
          <w:cantSplit/>
          <w:jc w:val="center"/>
          <w:ins w:id="205" w:author="Ye-Kui Wang d00" w:date="2018-04-28T13:52:00Z"/>
        </w:trPr>
        <w:tc>
          <w:tcPr>
            <w:tcW w:w="6745" w:type="dxa"/>
          </w:tcPr>
          <w:p w14:paraId="302F8986" w14:textId="60A5609D"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06" w:author="Ye-Kui Wang d00" w:date="2018-04-28T13:52:00Z"/>
                <w:rFonts w:eastAsia="Malgun Gothic"/>
                <w:sz w:val="20"/>
              </w:rPr>
            </w:pPr>
            <w:ins w:id="207" w:author="Ye-Kui Wang d00" w:date="2018-04-28T13:52:00Z">
              <w:r w:rsidRPr="00F165FB">
                <w:rPr>
                  <w:rFonts w:eastAsia="Malgun Gothic"/>
                  <w:sz w:val="20"/>
                </w:rPr>
                <w:tab/>
                <w:t>if( !ccv_cancel_flag ) {</w:t>
              </w:r>
            </w:ins>
          </w:p>
        </w:tc>
        <w:tc>
          <w:tcPr>
            <w:tcW w:w="630" w:type="dxa"/>
          </w:tcPr>
          <w:p w14:paraId="2ABB94A6" w14:textId="31AE2CF5"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08" w:author="Ye-Kui Wang d00" w:date="2018-04-28T13:52:00Z"/>
                <w:rFonts w:eastAsia="Malgun Gothic"/>
                <w:noProof/>
                <w:sz w:val="20"/>
                <w:lang w:eastAsia="zh-CN"/>
              </w:rPr>
            </w:pPr>
          </w:p>
        </w:tc>
        <w:tc>
          <w:tcPr>
            <w:tcW w:w="1251" w:type="dxa"/>
          </w:tcPr>
          <w:p w14:paraId="79427C44" w14:textId="7D75F7B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09" w:author="Ye-Kui Wang d00" w:date="2018-04-28T13:52:00Z"/>
                <w:rFonts w:eastAsia="Malgun Gothic"/>
                <w:bCs/>
                <w:sz w:val="20"/>
              </w:rPr>
            </w:pPr>
          </w:p>
        </w:tc>
      </w:tr>
      <w:tr w:rsidR="007A4483" w:rsidRPr="005347D2" w14:paraId="0803B0CE" w14:textId="77777777" w:rsidTr="0059081E">
        <w:trPr>
          <w:cantSplit/>
          <w:jc w:val="center"/>
          <w:ins w:id="210" w:author="Ye-Kui Wang d00" w:date="2018-04-28T13:52:00Z"/>
        </w:trPr>
        <w:tc>
          <w:tcPr>
            <w:tcW w:w="6745" w:type="dxa"/>
          </w:tcPr>
          <w:p w14:paraId="33E591BC" w14:textId="7BA1F1E6"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11" w:author="Ye-Kui Wang d00" w:date="2018-04-28T13:52:00Z"/>
                <w:rFonts w:eastAsia="Malgun Gothic"/>
                <w:sz w:val="20"/>
              </w:rPr>
            </w:pPr>
            <w:ins w:id="212" w:author="Ye-Kui Wang d00" w:date="2018-04-28T13:52:00Z">
              <w:r w:rsidRPr="007104F3">
                <w:rPr>
                  <w:rFonts w:eastAsia="Malgun Gothic"/>
                  <w:sz w:val="20"/>
                </w:rPr>
                <w:tab/>
              </w:r>
              <w:r w:rsidRPr="007104F3">
                <w:rPr>
                  <w:rFonts w:eastAsia="Malgun Gothic"/>
                  <w:sz w:val="20"/>
                </w:rPr>
                <w:tab/>
              </w:r>
              <w:r w:rsidRPr="007104F3">
                <w:rPr>
                  <w:rFonts w:eastAsia="Malgun Gothic"/>
                  <w:b/>
                  <w:sz w:val="20"/>
                </w:rPr>
                <w:t>ccv_repetition_period</w:t>
              </w:r>
            </w:ins>
          </w:p>
        </w:tc>
        <w:tc>
          <w:tcPr>
            <w:tcW w:w="630" w:type="dxa"/>
          </w:tcPr>
          <w:p w14:paraId="0914A521" w14:textId="324511ED"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13" w:author="Ye-Kui Wang d00" w:date="2018-04-28T13:52:00Z"/>
                <w:rFonts w:eastAsia="Malgun Gothic"/>
                <w:bCs/>
                <w:sz w:val="20"/>
              </w:rPr>
            </w:pPr>
            <w:ins w:id="214" w:author="Ye-Kui Wang d00" w:date="2018-04-28T13:53:00Z">
              <w:r w:rsidRPr="007104F3">
                <w:rPr>
                  <w:rFonts w:eastAsia="Malgun Gothic"/>
                  <w:sz w:val="20"/>
                </w:rPr>
                <w:t>5</w:t>
              </w:r>
            </w:ins>
          </w:p>
        </w:tc>
        <w:tc>
          <w:tcPr>
            <w:tcW w:w="1251" w:type="dxa"/>
          </w:tcPr>
          <w:p w14:paraId="780F8F91" w14:textId="1ECD7D8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15" w:author="Ye-Kui Wang d00" w:date="2018-04-28T13:52:00Z"/>
                <w:rFonts w:eastAsia="Malgun Gothic"/>
                <w:bCs/>
                <w:sz w:val="20"/>
              </w:rPr>
            </w:pPr>
            <w:ins w:id="216" w:author="Ye-Kui Wang d00" w:date="2018-04-28T13:53:00Z">
              <w:r w:rsidRPr="007104F3">
                <w:rPr>
                  <w:rFonts w:eastAsia="Malgun Gothic"/>
                  <w:sz w:val="20"/>
                </w:rPr>
                <w:t>ue(v)</w:t>
              </w:r>
            </w:ins>
          </w:p>
        </w:tc>
      </w:tr>
      <w:tr w:rsidR="007A4483" w:rsidRPr="005347D2" w14:paraId="32B7329E" w14:textId="77777777" w:rsidTr="0059081E">
        <w:trPr>
          <w:cantSplit/>
          <w:jc w:val="center"/>
          <w:ins w:id="217" w:author="Ye-Kui Wang d00" w:date="2018-04-28T13:52:00Z"/>
        </w:trPr>
        <w:tc>
          <w:tcPr>
            <w:tcW w:w="6745" w:type="dxa"/>
          </w:tcPr>
          <w:p w14:paraId="73D8CDF5" w14:textId="0ECA0B34"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18" w:author="Ye-Kui Wang d00" w:date="2018-04-28T13:52:00Z"/>
                <w:rFonts w:eastAsia="Malgun Gothic"/>
                <w:sz w:val="20"/>
              </w:rPr>
            </w:pPr>
            <w:ins w:id="219" w:author="Ye-Kui Wang d00" w:date="2018-04-28T13:52:00Z">
              <w:r w:rsidRPr="00F165FB">
                <w:rPr>
                  <w:rFonts w:eastAsia="Malgun Gothic"/>
                  <w:sz w:val="20"/>
                </w:rPr>
                <w:tab/>
              </w:r>
              <w:r w:rsidRPr="00F165FB">
                <w:rPr>
                  <w:rFonts w:eastAsia="Malgun Gothic"/>
                  <w:sz w:val="20"/>
                </w:rPr>
                <w:tab/>
              </w:r>
              <w:r w:rsidRPr="00F165FB">
                <w:rPr>
                  <w:rFonts w:eastAsia="Malgun Gothic"/>
                  <w:b/>
                  <w:sz w:val="20"/>
                </w:rPr>
                <w:t>ccv_primaries_present_flag</w:t>
              </w:r>
            </w:ins>
          </w:p>
        </w:tc>
        <w:tc>
          <w:tcPr>
            <w:tcW w:w="630" w:type="dxa"/>
          </w:tcPr>
          <w:p w14:paraId="5F621980" w14:textId="4C556202"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20" w:author="Ye-Kui Wang d00" w:date="2018-04-28T13:52:00Z"/>
                <w:rFonts w:eastAsia="Malgun Gothic"/>
                <w:bCs/>
                <w:sz w:val="20"/>
              </w:rPr>
            </w:pPr>
            <w:ins w:id="221" w:author="Ye-Kui Wang d00" w:date="2018-04-28T13:53:00Z">
              <w:r>
                <w:rPr>
                  <w:rFonts w:eastAsia="Malgun Gothic"/>
                  <w:sz w:val="20"/>
                </w:rPr>
                <w:t>5</w:t>
              </w:r>
            </w:ins>
          </w:p>
        </w:tc>
        <w:tc>
          <w:tcPr>
            <w:tcW w:w="1251" w:type="dxa"/>
          </w:tcPr>
          <w:p w14:paraId="51793A1C" w14:textId="029DC8E3"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22" w:author="Ye-Kui Wang d00" w:date="2018-04-28T13:52:00Z"/>
                <w:rFonts w:eastAsia="Malgun Gothic"/>
                <w:bCs/>
                <w:sz w:val="20"/>
              </w:rPr>
            </w:pPr>
            <w:ins w:id="223" w:author="Ye-Kui Wang d00" w:date="2018-04-28T13:53:00Z">
              <w:r w:rsidRPr="00F165FB">
                <w:rPr>
                  <w:rFonts w:eastAsia="Malgun Gothic"/>
                  <w:sz w:val="20"/>
                </w:rPr>
                <w:t>u(1)</w:t>
              </w:r>
            </w:ins>
          </w:p>
        </w:tc>
      </w:tr>
      <w:tr w:rsidR="007A4483" w:rsidRPr="005347D2" w14:paraId="5D8E5E9F" w14:textId="77777777" w:rsidTr="0059081E">
        <w:trPr>
          <w:cantSplit/>
          <w:jc w:val="center"/>
          <w:ins w:id="224" w:author="Ye-Kui Wang d00" w:date="2018-04-28T13:52:00Z"/>
        </w:trPr>
        <w:tc>
          <w:tcPr>
            <w:tcW w:w="6745" w:type="dxa"/>
          </w:tcPr>
          <w:p w14:paraId="391DA733" w14:textId="781C8D19"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25" w:author="Ye-Kui Wang d00" w:date="2018-04-28T13:52:00Z"/>
                <w:rFonts w:eastAsia="Malgun Gothic"/>
                <w:sz w:val="20"/>
              </w:rPr>
            </w:pPr>
            <w:ins w:id="226" w:author="Ye-Kui Wang d00" w:date="2018-04-28T13:52:00Z">
              <w:r w:rsidRPr="00F165FB">
                <w:rPr>
                  <w:rFonts w:eastAsia="Malgun Gothic"/>
                  <w:sz w:val="20"/>
                </w:rPr>
                <w:tab/>
              </w:r>
              <w:r w:rsidRPr="00F165FB">
                <w:rPr>
                  <w:rFonts w:eastAsia="Malgun Gothic"/>
                  <w:sz w:val="20"/>
                </w:rPr>
                <w:tab/>
              </w:r>
              <w:r w:rsidRPr="00F165FB">
                <w:rPr>
                  <w:rFonts w:eastAsia="Malgun Gothic"/>
                  <w:b/>
                  <w:sz w:val="20"/>
                </w:rPr>
                <w:t>ccv_min_luminance_value_present_flag</w:t>
              </w:r>
            </w:ins>
          </w:p>
        </w:tc>
        <w:tc>
          <w:tcPr>
            <w:tcW w:w="630" w:type="dxa"/>
          </w:tcPr>
          <w:p w14:paraId="41A41429" w14:textId="7A305DFD"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27" w:author="Ye-Kui Wang d00" w:date="2018-04-28T13:52:00Z"/>
                <w:rFonts w:eastAsia="Malgun Gothic"/>
                <w:bCs/>
                <w:sz w:val="20"/>
              </w:rPr>
            </w:pPr>
            <w:ins w:id="228" w:author="Ye-Kui Wang d00" w:date="2018-04-28T13:53:00Z">
              <w:r>
                <w:rPr>
                  <w:rFonts w:eastAsia="Malgun Gothic"/>
                  <w:sz w:val="20"/>
                </w:rPr>
                <w:t>5</w:t>
              </w:r>
            </w:ins>
          </w:p>
        </w:tc>
        <w:tc>
          <w:tcPr>
            <w:tcW w:w="1251" w:type="dxa"/>
          </w:tcPr>
          <w:p w14:paraId="4EA6516B" w14:textId="2C92B59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29" w:author="Ye-Kui Wang d00" w:date="2018-04-28T13:52:00Z"/>
                <w:rFonts w:eastAsia="Malgun Gothic"/>
                <w:bCs/>
                <w:sz w:val="20"/>
              </w:rPr>
            </w:pPr>
            <w:ins w:id="230" w:author="Ye-Kui Wang d00" w:date="2018-04-28T13:53:00Z">
              <w:r w:rsidRPr="00F165FB">
                <w:rPr>
                  <w:rFonts w:eastAsia="Malgun Gothic"/>
                  <w:sz w:val="20"/>
                </w:rPr>
                <w:t>u(1)</w:t>
              </w:r>
            </w:ins>
          </w:p>
        </w:tc>
      </w:tr>
      <w:tr w:rsidR="007A4483" w:rsidRPr="005347D2" w14:paraId="4C5D06B7" w14:textId="77777777" w:rsidTr="0059081E">
        <w:trPr>
          <w:cantSplit/>
          <w:jc w:val="center"/>
          <w:ins w:id="231" w:author="Ye-Kui Wang d00" w:date="2018-04-28T13:52:00Z"/>
        </w:trPr>
        <w:tc>
          <w:tcPr>
            <w:tcW w:w="6745" w:type="dxa"/>
          </w:tcPr>
          <w:p w14:paraId="39D0D10E" w14:textId="7A5DF5A9"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32" w:author="Ye-Kui Wang d00" w:date="2018-04-28T13:52:00Z"/>
                <w:rFonts w:eastAsia="Malgun Gothic"/>
                <w:sz w:val="20"/>
              </w:rPr>
            </w:pPr>
            <w:ins w:id="233" w:author="Ye-Kui Wang d00" w:date="2018-04-28T13:52:00Z">
              <w:r w:rsidRPr="00F165FB">
                <w:rPr>
                  <w:rFonts w:eastAsia="Malgun Gothic"/>
                  <w:sz w:val="20"/>
                </w:rPr>
                <w:tab/>
              </w:r>
              <w:r w:rsidRPr="00F165FB">
                <w:rPr>
                  <w:rFonts w:eastAsia="Malgun Gothic"/>
                  <w:sz w:val="20"/>
                </w:rPr>
                <w:tab/>
              </w:r>
              <w:r w:rsidRPr="00F165FB">
                <w:rPr>
                  <w:rFonts w:eastAsia="Malgun Gothic"/>
                  <w:b/>
                  <w:sz w:val="20"/>
                </w:rPr>
                <w:t>ccv_max_luminance_value_present_flag</w:t>
              </w:r>
            </w:ins>
          </w:p>
        </w:tc>
        <w:tc>
          <w:tcPr>
            <w:tcW w:w="630" w:type="dxa"/>
          </w:tcPr>
          <w:p w14:paraId="1AF0D104" w14:textId="134D2405"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34" w:author="Ye-Kui Wang d00" w:date="2018-04-28T13:52:00Z"/>
                <w:rFonts w:eastAsia="Malgun Gothic"/>
                <w:bCs/>
                <w:sz w:val="20"/>
              </w:rPr>
            </w:pPr>
            <w:ins w:id="235" w:author="Ye-Kui Wang d00" w:date="2018-04-28T13:53:00Z">
              <w:r>
                <w:rPr>
                  <w:rFonts w:eastAsia="Malgun Gothic"/>
                  <w:sz w:val="20"/>
                </w:rPr>
                <w:t>5</w:t>
              </w:r>
            </w:ins>
          </w:p>
        </w:tc>
        <w:tc>
          <w:tcPr>
            <w:tcW w:w="1251" w:type="dxa"/>
          </w:tcPr>
          <w:p w14:paraId="238F5282" w14:textId="116B9635"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36" w:author="Ye-Kui Wang d00" w:date="2018-04-28T13:52:00Z"/>
                <w:rFonts w:eastAsia="Malgun Gothic"/>
                <w:bCs/>
                <w:sz w:val="20"/>
              </w:rPr>
            </w:pPr>
            <w:ins w:id="237" w:author="Ye-Kui Wang d00" w:date="2018-04-28T13:53:00Z">
              <w:r w:rsidRPr="00F165FB">
                <w:rPr>
                  <w:rFonts w:eastAsia="Malgun Gothic"/>
                  <w:sz w:val="20"/>
                </w:rPr>
                <w:t>u(1)</w:t>
              </w:r>
            </w:ins>
          </w:p>
        </w:tc>
      </w:tr>
      <w:tr w:rsidR="007A4483" w:rsidRPr="005347D2" w14:paraId="084917A8" w14:textId="77777777" w:rsidTr="0059081E">
        <w:trPr>
          <w:cantSplit/>
          <w:jc w:val="center"/>
          <w:ins w:id="238" w:author="Ye-Kui Wang d00" w:date="2018-04-28T13:52:00Z"/>
        </w:trPr>
        <w:tc>
          <w:tcPr>
            <w:tcW w:w="6745" w:type="dxa"/>
          </w:tcPr>
          <w:p w14:paraId="27D76AE1" w14:textId="01A63EB9"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39" w:author="Ye-Kui Wang d00" w:date="2018-04-28T13:52:00Z"/>
                <w:rFonts w:eastAsia="Malgun Gothic"/>
                <w:sz w:val="20"/>
              </w:rPr>
            </w:pPr>
            <w:ins w:id="240" w:author="Ye-Kui Wang d00" w:date="2018-04-28T13:52:00Z">
              <w:r w:rsidRPr="00F165FB">
                <w:rPr>
                  <w:rFonts w:eastAsia="Malgun Gothic"/>
                  <w:sz w:val="20"/>
                </w:rPr>
                <w:tab/>
              </w:r>
              <w:r w:rsidRPr="00F165FB">
                <w:rPr>
                  <w:rFonts w:eastAsia="Malgun Gothic"/>
                  <w:sz w:val="20"/>
                </w:rPr>
                <w:tab/>
              </w:r>
              <w:r w:rsidRPr="00F165FB">
                <w:rPr>
                  <w:rFonts w:eastAsia="Malgun Gothic"/>
                  <w:b/>
                  <w:sz w:val="20"/>
                </w:rPr>
                <w:t>ccv_avg_luminance_value_present_flag</w:t>
              </w:r>
            </w:ins>
          </w:p>
        </w:tc>
        <w:tc>
          <w:tcPr>
            <w:tcW w:w="630" w:type="dxa"/>
          </w:tcPr>
          <w:p w14:paraId="0E2C0FC2" w14:textId="676E202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41" w:author="Ye-Kui Wang d00" w:date="2018-04-28T13:52:00Z"/>
                <w:rFonts w:eastAsia="Malgun Gothic"/>
                <w:bCs/>
                <w:sz w:val="20"/>
              </w:rPr>
            </w:pPr>
            <w:ins w:id="242" w:author="Ye-Kui Wang d00" w:date="2018-04-28T13:53:00Z">
              <w:r>
                <w:rPr>
                  <w:rFonts w:eastAsia="Malgun Gothic"/>
                  <w:sz w:val="20"/>
                </w:rPr>
                <w:t>5</w:t>
              </w:r>
            </w:ins>
          </w:p>
        </w:tc>
        <w:tc>
          <w:tcPr>
            <w:tcW w:w="1251" w:type="dxa"/>
          </w:tcPr>
          <w:p w14:paraId="4B654D08" w14:textId="06D57602"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43" w:author="Ye-Kui Wang d00" w:date="2018-04-28T13:52:00Z"/>
                <w:rFonts w:eastAsia="Malgun Gothic"/>
                <w:bCs/>
                <w:sz w:val="20"/>
              </w:rPr>
            </w:pPr>
            <w:ins w:id="244" w:author="Ye-Kui Wang d00" w:date="2018-04-28T13:53:00Z">
              <w:r w:rsidRPr="00F165FB">
                <w:rPr>
                  <w:rFonts w:eastAsia="Malgun Gothic"/>
                  <w:sz w:val="20"/>
                </w:rPr>
                <w:t>u(1)</w:t>
              </w:r>
            </w:ins>
          </w:p>
        </w:tc>
      </w:tr>
      <w:tr w:rsidR="007A4483" w:rsidRPr="005347D2" w14:paraId="25C8435B" w14:textId="77777777" w:rsidTr="0059081E">
        <w:trPr>
          <w:cantSplit/>
          <w:jc w:val="center"/>
          <w:ins w:id="245" w:author="Ye-Kui Wang d00" w:date="2018-04-28T13:52:00Z"/>
        </w:trPr>
        <w:tc>
          <w:tcPr>
            <w:tcW w:w="6745" w:type="dxa"/>
          </w:tcPr>
          <w:p w14:paraId="3BF676FE" w14:textId="2B422D98"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46" w:author="Ye-Kui Wang d00" w:date="2018-04-28T13:52:00Z"/>
                <w:rFonts w:eastAsia="Malgun Gothic"/>
                <w:sz w:val="20"/>
              </w:rPr>
            </w:pPr>
            <w:ins w:id="247" w:author="Ye-Kui Wang d00" w:date="2018-04-28T13:53:00Z">
              <w:r w:rsidRPr="00F165FB">
                <w:rPr>
                  <w:rFonts w:eastAsia="Malgun Gothic"/>
                  <w:sz w:val="20"/>
                </w:rPr>
                <w:tab/>
              </w:r>
              <w:r w:rsidRPr="00F165FB">
                <w:rPr>
                  <w:rFonts w:eastAsia="Malgun Gothic"/>
                  <w:sz w:val="20"/>
                </w:rPr>
                <w:tab/>
                <w:t>if( ccv_primaries_present_flag )</w:t>
              </w:r>
            </w:ins>
          </w:p>
        </w:tc>
        <w:tc>
          <w:tcPr>
            <w:tcW w:w="630" w:type="dxa"/>
          </w:tcPr>
          <w:p w14:paraId="793FC39D"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48" w:author="Ye-Kui Wang d00" w:date="2018-04-28T13:52:00Z"/>
                <w:rFonts w:eastAsia="Malgun Gothic"/>
                <w:bCs/>
                <w:sz w:val="20"/>
              </w:rPr>
            </w:pPr>
          </w:p>
        </w:tc>
        <w:tc>
          <w:tcPr>
            <w:tcW w:w="1251" w:type="dxa"/>
          </w:tcPr>
          <w:p w14:paraId="1E4059F8"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49" w:author="Ye-Kui Wang d00" w:date="2018-04-28T13:52:00Z"/>
                <w:rFonts w:eastAsia="Malgun Gothic"/>
                <w:bCs/>
                <w:sz w:val="20"/>
              </w:rPr>
            </w:pPr>
          </w:p>
        </w:tc>
      </w:tr>
      <w:tr w:rsidR="007A4483" w:rsidRPr="005347D2" w14:paraId="1D1AC88D" w14:textId="77777777" w:rsidTr="0059081E">
        <w:trPr>
          <w:cantSplit/>
          <w:jc w:val="center"/>
          <w:ins w:id="250" w:author="Ye-Kui Wang d00" w:date="2018-04-28T13:52:00Z"/>
        </w:trPr>
        <w:tc>
          <w:tcPr>
            <w:tcW w:w="6745" w:type="dxa"/>
          </w:tcPr>
          <w:p w14:paraId="0ECCBFBF" w14:textId="24DBE501"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51" w:author="Ye-Kui Wang d00" w:date="2018-04-28T13:52:00Z"/>
                <w:rFonts w:eastAsia="Malgun Gothic"/>
                <w:sz w:val="20"/>
              </w:rPr>
            </w:pPr>
            <w:ins w:id="252" w:author="Ye-Kui Wang d00" w:date="2018-04-28T13:53:00Z">
              <w:r w:rsidRPr="00F165FB">
                <w:rPr>
                  <w:rFonts w:eastAsia="Malgun Gothic"/>
                  <w:sz w:val="20"/>
                </w:rPr>
                <w:tab/>
              </w:r>
              <w:r w:rsidRPr="00F165FB">
                <w:rPr>
                  <w:rFonts w:eastAsia="Malgun Gothic"/>
                  <w:sz w:val="20"/>
                </w:rPr>
                <w:tab/>
              </w:r>
              <w:r w:rsidRPr="00F165FB">
                <w:rPr>
                  <w:rFonts w:eastAsia="Malgun Gothic"/>
                  <w:sz w:val="20"/>
                </w:rPr>
                <w:tab/>
                <w:t>for( c = 0; c &lt; 3; c++ ) {</w:t>
              </w:r>
            </w:ins>
          </w:p>
        </w:tc>
        <w:tc>
          <w:tcPr>
            <w:tcW w:w="630" w:type="dxa"/>
          </w:tcPr>
          <w:p w14:paraId="5FE4B303"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53" w:author="Ye-Kui Wang d00" w:date="2018-04-28T13:52:00Z"/>
                <w:rFonts w:eastAsia="Malgun Gothic"/>
                <w:bCs/>
                <w:sz w:val="20"/>
              </w:rPr>
            </w:pPr>
          </w:p>
        </w:tc>
        <w:tc>
          <w:tcPr>
            <w:tcW w:w="1251" w:type="dxa"/>
          </w:tcPr>
          <w:p w14:paraId="63B475DF"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54" w:author="Ye-Kui Wang d00" w:date="2018-04-28T13:52:00Z"/>
                <w:rFonts w:eastAsia="Malgun Gothic"/>
                <w:bCs/>
                <w:sz w:val="20"/>
              </w:rPr>
            </w:pPr>
          </w:p>
        </w:tc>
      </w:tr>
      <w:tr w:rsidR="007A4483" w:rsidRPr="005347D2" w14:paraId="2FA8D4F6" w14:textId="77777777" w:rsidTr="0059081E">
        <w:trPr>
          <w:cantSplit/>
          <w:jc w:val="center"/>
          <w:ins w:id="255" w:author="Ye-Kui Wang d00" w:date="2018-04-28T13:52:00Z"/>
        </w:trPr>
        <w:tc>
          <w:tcPr>
            <w:tcW w:w="6745" w:type="dxa"/>
          </w:tcPr>
          <w:p w14:paraId="278C8937" w14:textId="22ED2777"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56" w:author="Ye-Kui Wang d00" w:date="2018-04-28T13:52:00Z"/>
                <w:rFonts w:eastAsia="Malgun Gothic"/>
                <w:sz w:val="20"/>
              </w:rPr>
            </w:pPr>
            <w:ins w:id="257" w:author="Ye-Kui Wang d00" w:date="2018-04-28T13:53:00Z">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b/>
                  <w:sz w:val="20"/>
                </w:rPr>
                <w:t>ccv_primaries_x</w:t>
              </w:r>
              <w:r w:rsidRPr="00F165FB">
                <w:rPr>
                  <w:rFonts w:eastAsia="Malgun Gothic"/>
                  <w:sz w:val="20"/>
                </w:rPr>
                <w:t>[ c ]</w:t>
              </w:r>
            </w:ins>
          </w:p>
        </w:tc>
        <w:tc>
          <w:tcPr>
            <w:tcW w:w="630" w:type="dxa"/>
          </w:tcPr>
          <w:p w14:paraId="5578BB1A" w14:textId="3CBB4BD2"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58" w:author="Ye-Kui Wang d00" w:date="2018-04-28T13:52:00Z"/>
                <w:rFonts w:eastAsia="Malgun Gothic"/>
                <w:bCs/>
                <w:sz w:val="20"/>
              </w:rPr>
            </w:pPr>
            <w:ins w:id="259" w:author="Ye-Kui Wang d00" w:date="2018-04-28T13:53:00Z">
              <w:r>
                <w:rPr>
                  <w:rFonts w:eastAsia="Malgun Gothic"/>
                  <w:sz w:val="20"/>
                </w:rPr>
                <w:t>5</w:t>
              </w:r>
            </w:ins>
          </w:p>
        </w:tc>
        <w:tc>
          <w:tcPr>
            <w:tcW w:w="1251" w:type="dxa"/>
          </w:tcPr>
          <w:p w14:paraId="13AEB029" w14:textId="78588D4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60" w:author="Ye-Kui Wang d00" w:date="2018-04-28T13:52:00Z"/>
                <w:rFonts w:eastAsia="Malgun Gothic"/>
                <w:bCs/>
                <w:sz w:val="20"/>
              </w:rPr>
            </w:pPr>
            <w:ins w:id="261" w:author="Ye-Kui Wang d00" w:date="2018-04-28T13:53:00Z">
              <w:r w:rsidRPr="00F165FB">
                <w:rPr>
                  <w:rFonts w:eastAsia="Malgun Gothic"/>
                  <w:sz w:val="20"/>
                </w:rPr>
                <w:t>i(32)</w:t>
              </w:r>
            </w:ins>
          </w:p>
        </w:tc>
      </w:tr>
      <w:tr w:rsidR="007A4483" w:rsidRPr="005347D2" w14:paraId="6EAE531E" w14:textId="77777777" w:rsidTr="0059081E">
        <w:trPr>
          <w:cantSplit/>
          <w:jc w:val="center"/>
          <w:ins w:id="262" w:author="Ye-Kui Wang d00" w:date="2018-04-28T13:52:00Z"/>
        </w:trPr>
        <w:tc>
          <w:tcPr>
            <w:tcW w:w="6745" w:type="dxa"/>
          </w:tcPr>
          <w:p w14:paraId="7AFEA074" w14:textId="7F0FBA5F"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63" w:author="Ye-Kui Wang d00" w:date="2018-04-28T13:52:00Z"/>
                <w:rFonts w:eastAsia="Malgun Gothic"/>
                <w:sz w:val="20"/>
              </w:rPr>
            </w:pPr>
            <w:ins w:id="264" w:author="Ye-Kui Wang d00" w:date="2018-04-28T13:53:00Z">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b/>
                  <w:sz w:val="20"/>
                </w:rPr>
                <w:t>ccv_primaries_y</w:t>
              </w:r>
              <w:r w:rsidRPr="00F165FB">
                <w:rPr>
                  <w:rFonts w:eastAsia="Malgun Gothic"/>
                  <w:sz w:val="20"/>
                </w:rPr>
                <w:t>[ c ]</w:t>
              </w:r>
            </w:ins>
          </w:p>
        </w:tc>
        <w:tc>
          <w:tcPr>
            <w:tcW w:w="630" w:type="dxa"/>
          </w:tcPr>
          <w:p w14:paraId="155E8019" w14:textId="7831D741"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65" w:author="Ye-Kui Wang d00" w:date="2018-04-28T13:52:00Z"/>
                <w:rFonts w:eastAsia="Malgun Gothic"/>
                <w:bCs/>
                <w:sz w:val="20"/>
              </w:rPr>
            </w:pPr>
            <w:ins w:id="266" w:author="Ye-Kui Wang d00" w:date="2018-04-28T13:53:00Z">
              <w:r>
                <w:rPr>
                  <w:rFonts w:eastAsia="Malgun Gothic"/>
                  <w:sz w:val="20"/>
                </w:rPr>
                <w:t>5</w:t>
              </w:r>
            </w:ins>
          </w:p>
        </w:tc>
        <w:tc>
          <w:tcPr>
            <w:tcW w:w="1251" w:type="dxa"/>
          </w:tcPr>
          <w:p w14:paraId="6564FF98" w14:textId="2B1BC470"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67" w:author="Ye-Kui Wang d00" w:date="2018-04-28T13:52:00Z"/>
                <w:rFonts w:eastAsia="Malgun Gothic"/>
                <w:bCs/>
                <w:sz w:val="20"/>
              </w:rPr>
            </w:pPr>
            <w:ins w:id="268" w:author="Ye-Kui Wang d00" w:date="2018-04-28T13:53:00Z">
              <w:r w:rsidRPr="00F165FB">
                <w:rPr>
                  <w:rFonts w:eastAsia="Malgun Gothic"/>
                  <w:sz w:val="20"/>
                </w:rPr>
                <w:t>i(32)</w:t>
              </w:r>
            </w:ins>
          </w:p>
        </w:tc>
      </w:tr>
      <w:tr w:rsidR="007A4483" w:rsidRPr="005347D2" w14:paraId="2DEB6B01" w14:textId="77777777" w:rsidTr="0059081E">
        <w:trPr>
          <w:cantSplit/>
          <w:jc w:val="center"/>
          <w:ins w:id="269" w:author="Ye-Kui Wang d00" w:date="2018-04-28T13:52:00Z"/>
        </w:trPr>
        <w:tc>
          <w:tcPr>
            <w:tcW w:w="6745" w:type="dxa"/>
          </w:tcPr>
          <w:p w14:paraId="30B78B21" w14:textId="196DCCEB"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70" w:author="Ye-Kui Wang d00" w:date="2018-04-28T13:52:00Z"/>
                <w:rFonts w:eastAsia="Malgun Gothic"/>
                <w:sz w:val="20"/>
              </w:rPr>
            </w:pPr>
            <w:ins w:id="271" w:author="Ye-Kui Wang d00" w:date="2018-04-28T13:53:00Z">
              <w:r w:rsidRPr="00F165FB">
                <w:rPr>
                  <w:rFonts w:eastAsia="Malgun Gothic"/>
                  <w:sz w:val="20"/>
                </w:rPr>
                <w:tab/>
              </w:r>
              <w:r w:rsidRPr="00F165FB">
                <w:rPr>
                  <w:rFonts w:eastAsia="Malgun Gothic"/>
                  <w:sz w:val="20"/>
                </w:rPr>
                <w:tab/>
              </w:r>
              <w:r w:rsidRPr="00F165FB">
                <w:rPr>
                  <w:rFonts w:eastAsia="Malgun Gothic"/>
                  <w:sz w:val="20"/>
                </w:rPr>
                <w:tab/>
                <w:t>}</w:t>
              </w:r>
            </w:ins>
          </w:p>
        </w:tc>
        <w:tc>
          <w:tcPr>
            <w:tcW w:w="630" w:type="dxa"/>
          </w:tcPr>
          <w:p w14:paraId="0C6133C1"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72" w:author="Ye-Kui Wang d00" w:date="2018-04-28T13:52:00Z"/>
                <w:rFonts w:eastAsia="Malgun Gothic"/>
                <w:bCs/>
                <w:sz w:val="20"/>
              </w:rPr>
            </w:pPr>
          </w:p>
        </w:tc>
        <w:tc>
          <w:tcPr>
            <w:tcW w:w="1251" w:type="dxa"/>
          </w:tcPr>
          <w:p w14:paraId="080B2086"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73" w:author="Ye-Kui Wang d00" w:date="2018-04-28T13:52:00Z"/>
                <w:rFonts w:eastAsia="Malgun Gothic"/>
                <w:bCs/>
                <w:sz w:val="20"/>
              </w:rPr>
            </w:pPr>
          </w:p>
        </w:tc>
      </w:tr>
      <w:tr w:rsidR="007A4483" w:rsidRPr="005347D2" w14:paraId="294C6761" w14:textId="77777777" w:rsidTr="0059081E">
        <w:trPr>
          <w:cantSplit/>
          <w:jc w:val="center"/>
          <w:ins w:id="274" w:author="Ye-Kui Wang d00" w:date="2018-04-28T13:52:00Z"/>
        </w:trPr>
        <w:tc>
          <w:tcPr>
            <w:tcW w:w="6745" w:type="dxa"/>
          </w:tcPr>
          <w:p w14:paraId="3B74D34A" w14:textId="245B1755"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75" w:author="Ye-Kui Wang d00" w:date="2018-04-28T13:52:00Z"/>
                <w:rFonts w:eastAsia="Malgun Gothic"/>
                <w:sz w:val="20"/>
              </w:rPr>
            </w:pPr>
            <w:ins w:id="276" w:author="Ye-Kui Wang d00" w:date="2018-04-28T13:53:00Z">
              <w:r w:rsidRPr="00F165FB">
                <w:rPr>
                  <w:rFonts w:eastAsia="Malgun Gothic"/>
                  <w:sz w:val="20"/>
                </w:rPr>
                <w:tab/>
              </w:r>
              <w:r w:rsidRPr="00F165FB">
                <w:rPr>
                  <w:rFonts w:eastAsia="Malgun Gothic"/>
                  <w:sz w:val="20"/>
                </w:rPr>
                <w:tab/>
                <w:t>if( ccv_min_luminance_value_present_flag )</w:t>
              </w:r>
            </w:ins>
          </w:p>
        </w:tc>
        <w:tc>
          <w:tcPr>
            <w:tcW w:w="630" w:type="dxa"/>
          </w:tcPr>
          <w:p w14:paraId="0BDA9421"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77" w:author="Ye-Kui Wang d00" w:date="2018-04-28T13:52:00Z"/>
                <w:rFonts w:eastAsia="Malgun Gothic"/>
                <w:bCs/>
                <w:sz w:val="20"/>
              </w:rPr>
            </w:pPr>
          </w:p>
        </w:tc>
        <w:tc>
          <w:tcPr>
            <w:tcW w:w="1251" w:type="dxa"/>
          </w:tcPr>
          <w:p w14:paraId="5B716C16"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78" w:author="Ye-Kui Wang d00" w:date="2018-04-28T13:52:00Z"/>
                <w:rFonts w:eastAsia="Malgun Gothic"/>
                <w:bCs/>
                <w:sz w:val="20"/>
              </w:rPr>
            </w:pPr>
          </w:p>
        </w:tc>
      </w:tr>
      <w:tr w:rsidR="007A4483" w:rsidRPr="005347D2" w14:paraId="1AAE01C5" w14:textId="77777777" w:rsidTr="0059081E">
        <w:trPr>
          <w:cantSplit/>
          <w:jc w:val="center"/>
          <w:ins w:id="279" w:author="Ye-Kui Wang d00" w:date="2018-04-28T13:52:00Z"/>
        </w:trPr>
        <w:tc>
          <w:tcPr>
            <w:tcW w:w="6745" w:type="dxa"/>
          </w:tcPr>
          <w:p w14:paraId="7326B07A" w14:textId="559AE80D"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80" w:author="Ye-Kui Wang d00" w:date="2018-04-28T13:52:00Z"/>
                <w:rFonts w:eastAsia="Malgun Gothic"/>
                <w:sz w:val="20"/>
              </w:rPr>
            </w:pPr>
            <w:ins w:id="281" w:author="Ye-Kui Wang d00" w:date="2018-04-28T13:53:00Z">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b/>
                  <w:sz w:val="20"/>
                </w:rPr>
                <w:t>ccv_min_luminance_value</w:t>
              </w:r>
            </w:ins>
          </w:p>
        </w:tc>
        <w:tc>
          <w:tcPr>
            <w:tcW w:w="630" w:type="dxa"/>
          </w:tcPr>
          <w:p w14:paraId="2E4D3A06" w14:textId="634BBED9"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82" w:author="Ye-Kui Wang d00" w:date="2018-04-28T13:52:00Z"/>
                <w:rFonts w:eastAsia="Malgun Gothic"/>
                <w:bCs/>
                <w:sz w:val="20"/>
              </w:rPr>
            </w:pPr>
            <w:ins w:id="283" w:author="Ye-Kui Wang d00" w:date="2018-04-28T13:53:00Z">
              <w:r>
                <w:rPr>
                  <w:rFonts w:eastAsia="Malgun Gothic"/>
                  <w:sz w:val="20"/>
                </w:rPr>
                <w:t>5</w:t>
              </w:r>
            </w:ins>
          </w:p>
        </w:tc>
        <w:tc>
          <w:tcPr>
            <w:tcW w:w="1251" w:type="dxa"/>
          </w:tcPr>
          <w:p w14:paraId="63B7BBD7" w14:textId="6BE57394"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84" w:author="Ye-Kui Wang d00" w:date="2018-04-28T13:52:00Z"/>
                <w:rFonts w:eastAsia="Malgun Gothic"/>
                <w:bCs/>
                <w:sz w:val="20"/>
              </w:rPr>
            </w:pPr>
            <w:ins w:id="285" w:author="Ye-Kui Wang d00" w:date="2018-04-28T13:53:00Z">
              <w:r w:rsidRPr="00F165FB">
                <w:rPr>
                  <w:rFonts w:eastAsia="Malgun Gothic"/>
                  <w:sz w:val="20"/>
                </w:rPr>
                <w:t>u(32)</w:t>
              </w:r>
            </w:ins>
          </w:p>
        </w:tc>
      </w:tr>
      <w:tr w:rsidR="007A4483" w:rsidRPr="005347D2" w14:paraId="35A877F0" w14:textId="77777777" w:rsidTr="0059081E">
        <w:trPr>
          <w:cantSplit/>
          <w:jc w:val="center"/>
          <w:ins w:id="286" w:author="Ye-Kui Wang d00" w:date="2018-04-28T13:52:00Z"/>
        </w:trPr>
        <w:tc>
          <w:tcPr>
            <w:tcW w:w="6745" w:type="dxa"/>
          </w:tcPr>
          <w:p w14:paraId="54A83A4D" w14:textId="32C52233"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87" w:author="Ye-Kui Wang d00" w:date="2018-04-28T13:52:00Z"/>
                <w:rFonts w:eastAsia="Malgun Gothic"/>
                <w:sz w:val="20"/>
              </w:rPr>
            </w:pPr>
            <w:ins w:id="288" w:author="Ye-Kui Wang d00" w:date="2018-04-28T13:53:00Z">
              <w:r w:rsidRPr="00F165FB">
                <w:rPr>
                  <w:rFonts w:eastAsia="Malgun Gothic"/>
                  <w:sz w:val="20"/>
                </w:rPr>
                <w:tab/>
              </w:r>
              <w:r w:rsidRPr="00F165FB">
                <w:rPr>
                  <w:rFonts w:eastAsia="Malgun Gothic"/>
                  <w:sz w:val="20"/>
                </w:rPr>
                <w:tab/>
                <w:t>if( ccv_max_luminance_value_present_flag )</w:t>
              </w:r>
            </w:ins>
          </w:p>
        </w:tc>
        <w:tc>
          <w:tcPr>
            <w:tcW w:w="630" w:type="dxa"/>
          </w:tcPr>
          <w:p w14:paraId="54D17968"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89" w:author="Ye-Kui Wang d00" w:date="2018-04-28T13:52:00Z"/>
                <w:rFonts w:eastAsia="Malgun Gothic"/>
                <w:bCs/>
                <w:sz w:val="20"/>
              </w:rPr>
            </w:pPr>
          </w:p>
        </w:tc>
        <w:tc>
          <w:tcPr>
            <w:tcW w:w="1251" w:type="dxa"/>
          </w:tcPr>
          <w:p w14:paraId="032B7808"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90" w:author="Ye-Kui Wang d00" w:date="2018-04-28T13:52:00Z"/>
                <w:rFonts w:eastAsia="Malgun Gothic"/>
                <w:bCs/>
                <w:sz w:val="20"/>
              </w:rPr>
            </w:pPr>
          </w:p>
        </w:tc>
      </w:tr>
      <w:tr w:rsidR="007A4483" w:rsidRPr="005347D2" w14:paraId="6B658D67" w14:textId="77777777" w:rsidTr="0059081E">
        <w:trPr>
          <w:cantSplit/>
          <w:jc w:val="center"/>
          <w:ins w:id="291" w:author="Ye-Kui Wang d00" w:date="2018-04-28T13:52:00Z"/>
        </w:trPr>
        <w:tc>
          <w:tcPr>
            <w:tcW w:w="6745" w:type="dxa"/>
          </w:tcPr>
          <w:p w14:paraId="1B0E1266" w14:textId="4FBDD272"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92" w:author="Ye-Kui Wang d00" w:date="2018-04-28T13:52:00Z"/>
                <w:rFonts w:eastAsia="Malgun Gothic"/>
                <w:sz w:val="20"/>
              </w:rPr>
            </w:pPr>
            <w:ins w:id="293" w:author="Ye-Kui Wang d00" w:date="2018-04-28T13:53:00Z">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b/>
                  <w:sz w:val="20"/>
                </w:rPr>
                <w:t>ccv_max_luminance_value</w:t>
              </w:r>
            </w:ins>
          </w:p>
        </w:tc>
        <w:tc>
          <w:tcPr>
            <w:tcW w:w="630" w:type="dxa"/>
          </w:tcPr>
          <w:p w14:paraId="05E4A63B" w14:textId="5C8FF26B"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94" w:author="Ye-Kui Wang d00" w:date="2018-04-28T13:52:00Z"/>
                <w:rFonts w:eastAsia="Malgun Gothic"/>
                <w:bCs/>
                <w:sz w:val="20"/>
              </w:rPr>
            </w:pPr>
            <w:ins w:id="295" w:author="Ye-Kui Wang d00" w:date="2018-04-28T13:53:00Z">
              <w:r>
                <w:rPr>
                  <w:rFonts w:eastAsia="Malgun Gothic"/>
                  <w:sz w:val="20"/>
                </w:rPr>
                <w:t>5</w:t>
              </w:r>
            </w:ins>
          </w:p>
        </w:tc>
        <w:tc>
          <w:tcPr>
            <w:tcW w:w="1251" w:type="dxa"/>
          </w:tcPr>
          <w:p w14:paraId="2FC9CA60" w14:textId="1953E43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296" w:author="Ye-Kui Wang d00" w:date="2018-04-28T13:52:00Z"/>
                <w:rFonts w:eastAsia="Malgun Gothic"/>
                <w:bCs/>
                <w:sz w:val="20"/>
              </w:rPr>
            </w:pPr>
            <w:ins w:id="297" w:author="Ye-Kui Wang d00" w:date="2018-04-28T13:53:00Z">
              <w:r w:rsidRPr="00F165FB">
                <w:rPr>
                  <w:rFonts w:eastAsia="Malgun Gothic"/>
                  <w:sz w:val="20"/>
                </w:rPr>
                <w:t>u(32)</w:t>
              </w:r>
            </w:ins>
          </w:p>
        </w:tc>
      </w:tr>
      <w:tr w:rsidR="007A4483" w:rsidRPr="005347D2" w14:paraId="7EAA96C0" w14:textId="77777777" w:rsidTr="0059081E">
        <w:trPr>
          <w:cantSplit/>
          <w:jc w:val="center"/>
          <w:ins w:id="298" w:author="Ye-Kui Wang d00" w:date="2018-04-28T13:52:00Z"/>
        </w:trPr>
        <w:tc>
          <w:tcPr>
            <w:tcW w:w="6745" w:type="dxa"/>
          </w:tcPr>
          <w:p w14:paraId="31EEA207" w14:textId="403F4A0A"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299" w:author="Ye-Kui Wang d00" w:date="2018-04-28T13:52:00Z"/>
                <w:rFonts w:eastAsia="Malgun Gothic"/>
                <w:sz w:val="20"/>
              </w:rPr>
            </w:pPr>
            <w:ins w:id="300" w:author="Ye-Kui Wang d00" w:date="2018-04-28T13:53:00Z">
              <w:r w:rsidRPr="00F165FB">
                <w:rPr>
                  <w:rFonts w:eastAsia="Malgun Gothic"/>
                  <w:sz w:val="20"/>
                </w:rPr>
                <w:tab/>
              </w:r>
              <w:r w:rsidRPr="00F165FB">
                <w:rPr>
                  <w:rFonts w:eastAsia="Malgun Gothic"/>
                  <w:sz w:val="20"/>
                </w:rPr>
                <w:tab/>
                <w:t>if( ccv_avg_luminance_value_present_flag )</w:t>
              </w:r>
            </w:ins>
          </w:p>
        </w:tc>
        <w:tc>
          <w:tcPr>
            <w:tcW w:w="630" w:type="dxa"/>
          </w:tcPr>
          <w:p w14:paraId="2ACAB8E4"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01" w:author="Ye-Kui Wang d00" w:date="2018-04-28T13:52:00Z"/>
                <w:rFonts w:eastAsia="Malgun Gothic"/>
                <w:bCs/>
                <w:sz w:val="20"/>
              </w:rPr>
            </w:pPr>
          </w:p>
        </w:tc>
        <w:tc>
          <w:tcPr>
            <w:tcW w:w="1251" w:type="dxa"/>
          </w:tcPr>
          <w:p w14:paraId="3E23CE35"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02" w:author="Ye-Kui Wang d00" w:date="2018-04-28T13:52:00Z"/>
                <w:rFonts w:eastAsia="Malgun Gothic"/>
                <w:bCs/>
                <w:sz w:val="20"/>
              </w:rPr>
            </w:pPr>
          </w:p>
        </w:tc>
      </w:tr>
      <w:tr w:rsidR="007A4483" w:rsidRPr="005347D2" w14:paraId="0CC14252" w14:textId="77777777" w:rsidTr="0059081E">
        <w:trPr>
          <w:cantSplit/>
          <w:jc w:val="center"/>
          <w:ins w:id="303" w:author="Ye-Kui Wang d00" w:date="2018-04-28T13:52:00Z"/>
        </w:trPr>
        <w:tc>
          <w:tcPr>
            <w:tcW w:w="6745" w:type="dxa"/>
          </w:tcPr>
          <w:p w14:paraId="7166393C" w14:textId="57082751"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304" w:author="Ye-Kui Wang d00" w:date="2018-04-28T13:52:00Z"/>
                <w:rFonts w:eastAsia="Malgun Gothic"/>
                <w:sz w:val="20"/>
              </w:rPr>
            </w:pPr>
            <w:ins w:id="305" w:author="Ye-Kui Wang d00" w:date="2018-04-28T13:53:00Z">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b/>
                  <w:sz w:val="20"/>
                </w:rPr>
                <w:t>ccv_avg_luminance_value</w:t>
              </w:r>
            </w:ins>
          </w:p>
        </w:tc>
        <w:tc>
          <w:tcPr>
            <w:tcW w:w="630" w:type="dxa"/>
          </w:tcPr>
          <w:p w14:paraId="79AEABCE" w14:textId="4267CB2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06" w:author="Ye-Kui Wang d00" w:date="2018-04-28T13:52:00Z"/>
                <w:rFonts w:eastAsia="Malgun Gothic"/>
                <w:bCs/>
                <w:sz w:val="20"/>
              </w:rPr>
            </w:pPr>
            <w:ins w:id="307" w:author="Ye-Kui Wang d00" w:date="2018-04-28T13:53:00Z">
              <w:r>
                <w:rPr>
                  <w:rFonts w:eastAsia="Malgun Gothic"/>
                  <w:sz w:val="20"/>
                </w:rPr>
                <w:t>5</w:t>
              </w:r>
            </w:ins>
          </w:p>
        </w:tc>
        <w:tc>
          <w:tcPr>
            <w:tcW w:w="1251" w:type="dxa"/>
          </w:tcPr>
          <w:p w14:paraId="3D01E52A" w14:textId="22EA8771"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08" w:author="Ye-Kui Wang d00" w:date="2018-04-28T13:52:00Z"/>
                <w:rFonts w:eastAsia="Malgun Gothic"/>
                <w:bCs/>
                <w:sz w:val="20"/>
              </w:rPr>
            </w:pPr>
            <w:ins w:id="309" w:author="Ye-Kui Wang d00" w:date="2018-04-28T13:53:00Z">
              <w:r w:rsidRPr="00F165FB">
                <w:rPr>
                  <w:rFonts w:eastAsia="Malgun Gothic"/>
                  <w:sz w:val="20"/>
                </w:rPr>
                <w:t>u(32)</w:t>
              </w:r>
            </w:ins>
          </w:p>
        </w:tc>
      </w:tr>
      <w:tr w:rsidR="007A4483" w:rsidRPr="005347D2" w14:paraId="25946E91" w14:textId="77777777" w:rsidTr="0059081E">
        <w:trPr>
          <w:cantSplit/>
          <w:jc w:val="center"/>
          <w:ins w:id="310" w:author="Ye-Kui Wang d00" w:date="2018-04-28T13:52:00Z"/>
        </w:trPr>
        <w:tc>
          <w:tcPr>
            <w:tcW w:w="6745" w:type="dxa"/>
          </w:tcPr>
          <w:p w14:paraId="6D19F0E5" w14:textId="6ED9256A"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311" w:author="Ye-Kui Wang d00" w:date="2018-04-28T13:52:00Z"/>
                <w:rFonts w:eastAsia="Malgun Gothic"/>
                <w:sz w:val="20"/>
              </w:rPr>
            </w:pPr>
            <w:ins w:id="312" w:author="Ye-Kui Wang d00" w:date="2018-04-28T13:53:00Z">
              <w:r w:rsidRPr="00F165FB">
                <w:rPr>
                  <w:rFonts w:eastAsia="Malgun Gothic"/>
                  <w:sz w:val="20"/>
                </w:rPr>
                <w:tab/>
                <w:t>}</w:t>
              </w:r>
            </w:ins>
          </w:p>
        </w:tc>
        <w:tc>
          <w:tcPr>
            <w:tcW w:w="630" w:type="dxa"/>
          </w:tcPr>
          <w:p w14:paraId="173B685F"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13" w:author="Ye-Kui Wang d00" w:date="2018-04-28T13:52:00Z"/>
                <w:rFonts w:eastAsia="Malgun Gothic"/>
                <w:bCs/>
                <w:sz w:val="20"/>
              </w:rPr>
            </w:pPr>
          </w:p>
        </w:tc>
        <w:tc>
          <w:tcPr>
            <w:tcW w:w="1251" w:type="dxa"/>
          </w:tcPr>
          <w:p w14:paraId="5D1FBCA2"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14" w:author="Ye-Kui Wang d00" w:date="2018-04-28T13:52:00Z"/>
                <w:rFonts w:eastAsia="Malgun Gothic"/>
                <w:bCs/>
                <w:sz w:val="20"/>
              </w:rPr>
            </w:pPr>
          </w:p>
        </w:tc>
      </w:tr>
      <w:tr w:rsidR="007A4483" w:rsidRPr="005347D2" w14:paraId="32914A6E" w14:textId="77777777" w:rsidTr="0059081E">
        <w:trPr>
          <w:cantSplit/>
          <w:jc w:val="center"/>
          <w:ins w:id="315" w:author="Ye-Kui Wang d00" w:date="2018-04-28T13:52:00Z"/>
        </w:trPr>
        <w:tc>
          <w:tcPr>
            <w:tcW w:w="6745" w:type="dxa"/>
          </w:tcPr>
          <w:p w14:paraId="4A6270BD" w14:textId="75A8D8DC"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316" w:author="Ye-Kui Wang d00" w:date="2018-04-28T13:52:00Z"/>
                <w:rFonts w:eastAsia="Malgun Gothic"/>
                <w:sz w:val="20"/>
              </w:rPr>
            </w:pPr>
            <w:ins w:id="317" w:author="Ye-Kui Wang d00" w:date="2018-04-28T13:53:00Z">
              <w:r>
                <w:rPr>
                  <w:rFonts w:eastAsia="Malgun Gothic"/>
                  <w:sz w:val="20"/>
                </w:rPr>
                <w:t>}</w:t>
              </w:r>
            </w:ins>
          </w:p>
        </w:tc>
        <w:tc>
          <w:tcPr>
            <w:tcW w:w="630" w:type="dxa"/>
          </w:tcPr>
          <w:p w14:paraId="3D8BE81D"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18" w:author="Ye-Kui Wang d00" w:date="2018-04-28T13:52:00Z"/>
                <w:rFonts w:eastAsia="Malgun Gothic"/>
                <w:bCs/>
                <w:sz w:val="20"/>
              </w:rPr>
            </w:pPr>
          </w:p>
        </w:tc>
        <w:tc>
          <w:tcPr>
            <w:tcW w:w="1251" w:type="dxa"/>
          </w:tcPr>
          <w:p w14:paraId="3B547820"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19" w:author="Ye-Kui Wang d00" w:date="2018-04-28T13:52:00Z"/>
                <w:rFonts w:eastAsia="Malgun Gothic"/>
                <w:bCs/>
                <w:sz w:val="20"/>
              </w:rPr>
            </w:pPr>
          </w:p>
        </w:tc>
      </w:tr>
    </w:tbl>
    <w:p w14:paraId="5209CF82" w14:textId="77777777" w:rsidR="00924007" w:rsidRPr="00D3300E" w:rsidRDefault="00924007" w:rsidP="00D26D16">
      <w:pPr>
        <w:tabs>
          <w:tab w:val="clear" w:pos="360"/>
          <w:tab w:val="clear" w:pos="720"/>
          <w:tab w:val="clear" w:pos="1080"/>
          <w:tab w:val="clear" w:pos="1440"/>
          <w:tab w:val="left" w:pos="794"/>
          <w:tab w:val="left" w:pos="1191"/>
          <w:tab w:val="left" w:pos="1588"/>
          <w:tab w:val="left" w:pos="1985"/>
        </w:tabs>
        <w:jc w:val="both"/>
        <w:rPr>
          <w:ins w:id="320" w:author="Ye-Kui Wang d00" w:date="2018-05-04T10:59:00Z"/>
          <w:sz w:val="20"/>
          <w:highlight w:val="yellow"/>
          <w:lang w:val="en-US"/>
          <w:rPrChange w:id="321" w:author="Ye-Kui Wang d03" w:date="2018-05-10T18:38:00Z">
            <w:rPr>
              <w:ins w:id="322" w:author="Ye-Kui Wang d00" w:date="2018-05-04T10:59:00Z"/>
              <w:color w:val="1F497D"/>
              <w:sz w:val="20"/>
              <w:highlight w:val="yellow"/>
              <w:lang w:val="en-US"/>
            </w:rPr>
          </w:rPrChange>
        </w:rPr>
      </w:pPr>
      <w:ins w:id="323" w:author="Ye-Kui Wang d00" w:date="2018-05-04T10:59:00Z">
        <w:r w:rsidRPr="00F63998">
          <w:rPr>
            <w:rFonts w:eastAsia="MS Mincho"/>
            <w:sz w:val="20"/>
            <w:highlight w:val="yellow"/>
          </w:rPr>
          <w:t xml:space="preserve">[Ed. (YK): Using the ue(v)-coded </w:t>
        </w:r>
        <w:r w:rsidRPr="00D3300E">
          <w:rPr>
            <w:rFonts w:eastAsia="MS Mincho"/>
            <w:sz w:val="20"/>
            <w:highlight w:val="yellow"/>
          </w:rPr>
          <w:t xml:space="preserve">repetition period syntax element for specifying the persistency scope, other than using the persistence flag plus reserved bits when needed for byte alignment as in HEVC for the same SEI message, has the following drawbacks: 1) Accessing </w:t>
        </w:r>
        <w:r w:rsidRPr="00D3300E">
          <w:rPr>
            <w:sz w:val="20"/>
            <w:highlight w:val="yellow"/>
            <w:lang w:val="en-US"/>
            <w:rPrChange w:id="324" w:author="Ye-Kui Wang d03" w:date="2018-05-10T18:38:00Z">
              <w:rPr>
                <w:color w:val="1F497D"/>
                <w:sz w:val="20"/>
                <w:highlight w:val="yellow"/>
                <w:lang w:val="en-US"/>
              </w:rPr>
            </w:rPrChange>
          </w:rPr>
          <w:t>information in these SEI messages needs entropy decoding, 2) the information fields are no longer accessible at byte-aligned positions, and 3) parsing and interpretation of the same SEI message are now different between HEVC and AVC.</w:t>
        </w:r>
      </w:ins>
    </w:p>
    <w:p w14:paraId="025CDC37" w14:textId="637C26D5" w:rsidR="00EC3B98" w:rsidRPr="00924007" w:rsidRDefault="00924007"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ins w:id="325" w:author="Ye-Kui Wang d00" w:date="2018-05-04T10:59:00Z">
        <w:r w:rsidRPr="00D3300E">
          <w:rPr>
            <w:sz w:val="20"/>
            <w:highlight w:val="yellow"/>
            <w:lang w:val="en-US"/>
            <w:rPrChange w:id="326" w:author="Ye-Kui Wang d03" w:date="2018-05-10T18:38:00Z">
              <w:rPr>
                <w:color w:val="1F497D"/>
                <w:sz w:val="20"/>
                <w:highlight w:val="yellow"/>
                <w:lang w:val="en-US"/>
              </w:rPr>
            </w:rPrChange>
          </w:rPr>
          <w:t xml:space="preserve">The same comment </w:t>
        </w:r>
      </w:ins>
      <w:ins w:id="327" w:author="Ye-Kui Wang d00" w:date="2018-05-04T11:00:00Z">
        <w:r w:rsidRPr="00D3300E">
          <w:rPr>
            <w:sz w:val="20"/>
            <w:highlight w:val="yellow"/>
            <w:lang w:val="en-US"/>
            <w:rPrChange w:id="328" w:author="Ye-Kui Wang d03" w:date="2018-05-10T18:38:00Z">
              <w:rPr>
                <w:color w:val="1F497D"/>
                <w:sz w:val="20"/>
                <w:highlight w:val="yellow"/>
                <w:lang w:val="en-US"/>
              </w:rPr>
            </w:rPrChange>
          </w:rPr>
          <w:t xml:space="preserve">applies to the </w:t>
        </w:r>
        <w:r w:rsidRPr="00D3300E">
          <w:rPr>
            <w:sz w:val="20"/>
            <w:highlight w:val="yellow"/>
            <w:rPrChange w:id="329" w:author="Ye-Kui Wang d03" w:date="2018-05-10T18:38:00Z">
              <w:rPr>
                <w:color w:val="1F497D"/>
                <w:sz w:val="20"/>
                <w:highlight w:val="yellow"/>
              </w:rPr>
            </w:rPrChange>
          </w:rPr>
          <w:t xml:space="preserve">equirectangular projection, cubemap projection, sphere rotation, region-wise packing, </w:t>
        </w:r>
      </w:ins>
      <w:ins w:id="330" w:author="Ye-Kui Wang d00" w:date="2018-05-04T11:01:00Z">
        <w:r w:rsidRPr="00D3300E">
          <w:rPr>
            <w:sz w:val="20"/>
            <w:highlight w:val="yellow"/>
            <w:rPrChange w:id="331" w:author="Ye-Kui Wang d03" w:date="2018-05-10T18:38:00Z">
              <w:rPr>
                <w:color w:val="1F497D"/>
                <w:sz w:val="20"/>
                <w:highlight w:val="yellow"/>
              </w:rPr>
            </w:rPrChange>
          </w:rPr>
          <w:t xml:space="preserve">and </w:t>
        </w:r>
      </w:ins>
      <w:ins w:id="332" w:author="Ye-Kui Wang d00" w:date="2018-05-04T11:00:00Z">
        <w:r w:rsidRPr="00D3300E">
          <w:rPr>
            <w:sz w:val="20"/>
            <w:highlight w:val="yellow"/>
            <w:rPrChange w:id="333" w:author="Ye-Kui Wang d03" w:date="2018-05-10T18:38:00Z">
              <w:rPr>
                <w:color w:val="1F497D"/>
                <w:sz w:val="20"/>
                <w:highlight w:val="yellow"/>
              </w:rPr>
            </w:rPrChange>
          </w:rPr>
          <w:t xml:space="preserve">omnidirectional viewport </w:t>
        </w:r>
      </w:ins>
      <w:ins w:id="334" w:author="Ye-Kui Wang d00" w:date="2018-05-04T11:01:00Z">
        <w:r w:rsidRPr="00D3300E">
          <w:rPr>
            <w:sz w:val="20"/>
            <w:highlight w:val="yellow"/>
            <w:rPrChange w:id="335" w:author="Ye-Kui Wang d03" w:date="2018-05-10T18:38:00Z">
              <w:rPr>
                <w:color w:val="1F497D"/>
                <w:sz w:val="20"/>
                <w:highlight w:val="yellow"/>
              </w:rPr>
            </w:rPrChange>
          </w:rPr>
          <w:t>SEI messages</w:t>
        </w:r>
      </w:ins>
      <w:ins w:id="336" w:author="Ye-Kui Wang d00" w:date="2018-05-04T11:00:00Z">
        <w:r w:rsidRPr="00D3300E">
          <w:rPr>
            <w:sz w:val="20"/>
            <w:highlight w:val="yellow"/>
            <w:lang w:val="en-US"/>
            <w:rPrChange w:id="337" w:author="Ye-Kui Wang d03" w:date="2018-05-10T18:38:00Z">
              <w:rPr>
                <w:color w:val="1F497D"/>
                <w:sz w:val="20"/>
                <w:highlight w:val="yellow"/>
                <w:lang w:val="en-US"/>
              </w:rPr>
            </w:rPrChange>
          </w:rPr>
          <w:t>.</w:t>
        </w:r>
      </w:ins>
      <w:ins w:id="338" w:author="Ye-Kui Wang d00" w:date="2018-05-04T11:02:00Z">
        <w:r w:rsidR="00813D1C" w:rsidRPr="00D3300E">
          <w:rPr>
            <w:sz w:val="20"/>
            <w:highlight w:val="yellow"/>
            <w:lang w:val="en-US"/>
            <w:rPrChange w:id="339" w:author="Ye-Kui Wang d03" w:date="2018-05-10T18:38:00Z">
              <w:rPr>
                <w:color w:val="1F497D"/>
                <w:sz w:val="20"/>
                <w:highlight w:val="yellow"/>
                <w:lang w:val="en-US"/>
              </w:rPr>
            </w:rPrChange>
          </w:rPr>
          <w:t xml:space="preserve"> For the </w:t>
        </w:r>
        <w:r w:rsidR="00813D1C" w:rsidRPr="00D3300E">
          <w:rPr>
            <w:sz w:val="20"/>
            <w:highlight w:val="yellow"/>
            <w:rPrChange w:id="340" w:author="Ye-Kui Wang d03" w:date="2018-05-10T18:38:00Z">
              <w:rPr>
                <w:color w:val="1F497D"/>
                <w:sz w:val="20"/>
                <w:highlight w:val="yellow"/>
              </w:rPr>
            </w:rPrChange>
          </w:rPr>
          <w:t>region-wise packing</w:t>
        </w:r>
      </w:ins>
      <w:ins w:id="341" w:author="Ye-Kui Wang d00" w:date="2018-05-04T11:03:00Z">
        <w:r w:rsidR="00813D1C" w:rsidRPr="00D3300E">
          <w:rPr>
            <w:sz w:val="20"/>
            <w:highlight w:val="yellow"/>
            <w:rPrChange w:id="342" w:author="Ye-Kui Wang d03" w:date="2018-05-10T18:38:00Z">
              <w:rPr>
                <w:color w:val="1F497D"/>
                <w:sz w:val="20"/>
                <w:highlight w:val="yellow"/>
              </w:rPr>
            </w:rPrChange>
          </w:rPr>
          <w:t xml:space="preserve">, using </w:t>
        </w:r>
        <w:r w:rsidR="00813D1C" w:rsidRPr="00D3300E">
          <w:rPr>
            <w:rFonts w:eastAsia="MS Mincho"/>
            <w:sz w:val="20"/>
            <w:highlight w:val="yellow"/>
          </w:rPr>
          <w:t xml:space="preserve">the ue(v)-coded repetition period syntax element also makes </w:t>
        </w:r>
      </w:ins>
      <w:ins w:id="343" w:author="Ye-Kui Wang d00" w:date="2018-05-04T11:05:00Z">
        <w:r w:rsidR="00813D1C" w:rsidRPr="00D3300E">
          <w:rPr>
            <w:rFonts w:eastAsia="MS Mincho"/>
            <w:sz w:val="20"/>
            <w:highlight w:val="yellow"/>
          </w:rPr>
          <w:t>rwp_</w:t>
        </w:r>
        <w:r w:rsidR="00813D1C" w:rsidRPr="00D3300E">
          <w:rPr>
            <w:rFonts w:eastAsia="MS Mincho"/>
            <w:bCs/>
            <w:sz w:val="20"/>
            <w:highlight w:val="yellow"/>
          </w:rPr>
          <w:t>reserved_zero_4bits[ i ] and rwp</w:t>
        </w:r>
        <w:r w:rsidR="00813D1C" w:rsidRPr="00F63998">
          <w:rPr>
            <w:rFonts w:eastAsia="MS Mincho"/>
            <w:bCs/>
            <w:sz w:val="20"/>
            <w:highlight w:val="yellow"/>
          </w:rPr>
          <w:t>_gb_reserved_zero_3bits</w:t>
        </w:r>
        <w:r w:rsidR="00813D1C" w:rsidRPr="00813D1C">
          <w:rPr>
            <w:rFonts w:eastAsia="MS Mincho"/>
            <w:bCs/>
            <w:sz w:val="20"/>
            <w:highlight w:val="yellow"/>
          </w:rPr>
          <w:t>[ i ]</w:t>
        </w:r>
        <w:r w:rsidR="00813D1C">
          <w:rPr>
            <w:rFonts w:eastAsia="MS Mincho"/>
            <w:bCs/>
            <w:sz w:val="20"/>
            <w:highlight w:val="yellow"/>
          </w:rPr>
          <w:t xml:space="preserve"> </w:t>
        </w:r>
      </w:ins>
      <w:ins w:id="344" w:author="Ye-Kui Wang d00" w:date="2018-05-04T11:03:00Z">
        <w:r w:rsidR="00813D1C">
          <w:rPr>
            <w:rFonts w:eastAsia="MS Mincho"/>
            <w:sz w:val="20"/>
            <w:highlight w:val="yellow"/>
          </w:rPr>
          <w:t>less meaningful.</w:t>
        </w:r>
      </w:ins>
      <w:ins w:id="345" w:author="Ye-Kui Wang d00" w:date="2018-05-04T10:59:00Z">
        <w:r w:rsidRPr="00F63998">
          <w:rPr>
            <w:rFonts w:eastAsia="MS Mincho"/>
            <w:sz w:val="20"/>
            <w:highlight w:val="yellow"/>
          </w:rPr>
          <w:t>]</w:t>
        </w:r>
      </w:ins>
    </w:p>
    <w:p w14:paraId="570A912B" w14:textId="198FE667"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D.1.3</w:t>
      </w:r>
      <w:del w:id="346" w:author="Gary Sullivan" w:date="2018-05-10T17:28:00Z">
        <w:r w:rsidR="00520D90" w:rsidRPr="005347D2" w:rsidDel="006F1986">
          <w:rPr>
            <w:b/>
            <w:szCs w:val="22"/>
          </w:rPr>
          <w:delText>3</w:delText>
        </w:r>
      </w:del>
      <w:ins w:id="347" w:author="Gary Sullivan" w:date="2018-05-10T17:28:00Z">
        <w:r w:rsidR="006F1986">
          <w:rPr>
            <w:b/>
            <w:szCs w:val="22"/>
          </w:rPr>
          <w:t>4</w:t>
        </w:r>
      </w:ins>
      <w:r w:rsidRPr="005347D2">
        <w:rPr>
          <w:b/>
          <w:szCs w:val="22"/>
        </w:rPr>
        <w:tab/>
      </w:r>
      <w:bookmarkStart w:id="348" w:name="_Hlk481154313"/>
      <w:r w:rsidRPr="005347D2">
        <w:rPr>
          <w:b/>
          <w:szCs w:val="22"/>
        </w:rPr>
        <w:t>Syntax of omnidirectional video specific SEI messages</w:t>
      </w:r>
      <w:bookmarkEnd w:id="348"/>
    </w:p>
    <w:p w14:paraId="4B6FFD55" w14:textId="24D37E6B" w:rsidR="00D26D16" w:rsidRPr="005347D2" w:rsidRDefault="00D26D16" w:rsidP="00D26D16">
      <w:pPr>
        <w:pStyle w:val="3N2"/>
        <w:keepNext/>
        <w:ind w:left="6"/>
        <w:rPr>
          <w:b/>
          <w:lang w:val="en-CA"/>
        </w:rPr>
      </w:pPr>
      <w:r w:rsidRPr="005347D2">
        <w:rPr>
          <w:b/>
          <w:lang w:val="en-CA"/>
        </w:rPr>
        <w:t>D.1.3</w:t>
      </w:r>
      <w:ins w:id="349" w:author="Gary Sullivan" w:date="2018-05-10T17:28:00Z">
        <w:r w:rsidR="006F1986">
          <w:rPr>
            <w:b/>
            <w:lang w:val="en-CA"/>
          </w:rPr>
          <w:t>4</w:t>
        </w:r>
      </w:ins>
      <w:del w:id="350" w:author="Gary Sullivan" w:date="2018-05-10T17:28:00Z">
        <w:r w:rsidR="00520D90" w:rsidRPr="005347D2" w:rsidDel="006F1986">
          <w:rPr>
            <w:b/>
            <w:lang w:val="en-CA"/>
          </w:rPr>
          <w:delText>3</w:delText>
        </w:r>
      </w:del>
      <w:r w:rsidRPr="005347D2">
        <w:rPr>
          <w:b/>
          <w:lang w:val="en-CA"/>
        </w:rPr>
        <w:t>.1</w:t>
      </w:r>
      <w:r w:rsidRPr="005347D2">
        <w:rPr>
          <w:b/>
          <w:lang w:val="en-CA"/>
        </w:rPr>
        <w:tab/>
        <w:t>Equirectangular projection SEI message syntax</w:t>
      </w:r>
    </w:p>
    <w:p w14:paraId="22567023" w14:textId="77777777" w:rsidR="00D26D16" w:rsidRPr="005347D2" w:rsidRDefault="00D26D16" w:rsidP="00D26D16">
      <w:pPr>
        <w:keepNext/>
        <w:rPr>
          <w:noProof/>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D26D16" w:rsidRPr="005347D2" w14:paraId="26A69F2B" w14:textId="77777777" w:rsidTr="00400101">
        <w:trPr>
          <w:cantSplit/>
          <w:jc w:val="center"/>
        </w:trPr>
        <w:tc>
          <w:tcPr>
            <w:tcW w:w="6745" w:type="dxa"/>
          </w:tcPr>
          <w:p w14:paraId="6918A26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equirectangular_projection( payloadSize ) {</w:t>
            </w:r>
          </w:p>
        </w:tc>
        <w:tc>
          <w:tcPr>
            <w:tcW w:w="630" w:type="dxa"/>
          </w:tcPr>
          <w:p w14:paraId="711BA31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4C4C500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65B1A131" w14:textId="77777777" w:rsidTr="00400101">
        <w:trPr>
          <w:cantSplit/>
          <w:jc w:val="center"/>
        </w:trPr>
        <w:tc>
          <w:tcPr>
            <w:tcW w:w="6745" w:type="dxa"/>
          </w:tcPr>
          <w:p w14:paraId="6134F5C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erp_</w:t>
            </w:r>
            <w:r w:rsidRPr="005347D2">
              <w:rPr>
                <w:rFonts w:eastAsia="Malgun Gothic"/>
                <w:b/>
                <w:bCs/>
                <w:noProof/>
                <w:sz w:val="20"/>
                <w:lang w:eastAsia="zh-CN"/>
              </w:rPr>
              <w:t>cancel_flag</w:t>
            </w:r>
          </w:p>
        </w:tc>
        <w:tc>
          <w:tcPr>
            <w:tcW w:w="630" w:type="dxa"/>
          </w:tcPr>
          <w:p w14:paraId="47C6E11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33B5EF7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w:t>
            </w:r>
          </w:p>
        </w:tc>
      </w:tr>
      <w:tr w:rsidR="00D26D16" w:rsidRPr="005347D2" w14:paraId="5C9B8B62" w14:textId="77777777" w:rsidTr="00400101">
        <w:trPr>
          <w:cantSplit/>
          <w:jc w:val="center"/>
        </w:trPr>
        <w:tc>
          <w:tcPr>
            <w:tcW w:w="6745" w:type="dxa"/>
          </w:tcPr>
          <w:p w14:paraId="6A81CEA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5347D2">
              <w:rPr>
                <w:rFonts w:eastAsia="Malgun Gothic"/>
                <w:noProof/>
                <w:sz w:val="20"/>
              </w:rPr>
              <w:tab/>
              <w:t>if( !erp</w:t>
            </w:r>
            <w:r w:rsidRPr="005347D2">
              <w:rPr>
                <w:rFonts w:eastAsia="Malgun Gothic"/>
                <w:noProof/>
                <w:sz w:val="20"/>
                <w:lang w:eastAsia="zh-CN"/>
              </w:rPr>
              <w:t>_</w:t>
            </w:r>
            <w:r w:rsidRPr="005347D2">
              <w:rPr>
                <w:rFonts w:eastAsia="Malgun Gothic"/>
                <w:bCs/>
                <w:noProof/>
                <w:sz w:val="20"/>
                <w:lang w:eastAsia="zh-CN"/>
              </w:rPr>
              <w:t>cancel_flag )</w:t>
            </w:r>
          </w:p>
        </w:tc>
        <w:tc>
          <w:tcPr>
            <w:tcW w:w="630" w:type="dxa"/>
          </w:tcPr>
          <w:p w14:paraId="10E10408"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c>
          <w:tcPr>
            <w:tcW w:w="1251" w:type="dxa"/>
          </w:tcPr>
          <w:p w14:paraId="23645EF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D26D16" w:rsidRPr="005347D2" w14:paraId="649D8B06" w14:textId="77777777" w:rsidTr="00400101">
        <w:trPr>
          <w:cantSplit/>
          <w:jc w:val="center"/>
        </w:trPr>
        <w:tc>
          <w:tcPr>
            <w:tcW w:w="6745" w:type="dxa"/>
          </w:tcPr>
          <w:p w14:paraId="563F1926" w14:textId="3DDD0E75" w:rsidR="00D26D16" w:rsidRPr="005347D2" w:rsidRDefault="00D26D16" w:rsidP="0059081E">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erp_</w:t>
            </w:r>
            <w:ins w:id="351" w:author="Ye-Kui Wang d00" w:date="2018-05-04T10:55:00Z">
              <w:r w:rsidR="0059081E" w:rsidRPr="007104F3">
                <w:rPr>
                  <w:rFonts w:eastAsia="Malgun Gothic"/>
                  <w:b/>
                  <w:sz w:val="20"/>
                </w:rPr>
                <w:t>repetition_period</w:t>
              </w:r>
            </w:ins>
            <w:del w:id="352" w:author="Ye-Kui Wang d00" w:date="2018-05-04T10:55:00Z">
              <w:r w:rsidRPr="005347D2" w:rsidDel="0059081E">
                <w:rPr>
                  <w:rFonts w:eastAsia="Malgun Gothic"/>
                  <w:b/>
                  <w:bCs/>
                  <w:noProof/>
                  <w:sz w:val="20"/>
                  <w:lang w:eastAsia="zh-CN"/>
                </w:rPr>
                <w:delText>persistence_</w:delText>
              </w:r>
            </w:del>
            <w:del w:id="353" w:author="Ye-Kui Wang d00" w:date="2018-05-04T10:49:00Z">
              <w:r w:rsidRPr="005347D2" w:rsidDel="0059081E">
                <w:rPr>
                  <w:rFonts w:eastAsia="Malgun Gothic"/>
                  <w:b/>
                  <w:bCs/>
                  <w:noProof/>
                  <w:sz w:val="20"/>
                  <w:lang w:eastAsia="zh-CN"/>
                </w:rPr>
                <w:delText>flag</w:delText>
              </w:r>
            </w:del>
          </w:p>
        </w:tc>
        <w:tc>
          <w:tcPr>
            <w:tcW w:w="630" w:type="dxa"/>
          </w:tcPr>
          <w:p w14:paraId="4DB4ABE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2732D837" w14:textId="7D438988" w:rsidR="00D26D16" w:rsidRPr="005347D2" w:rsidRDefault="0059081E" w:rsidP="0059081E">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ins w:id="354" w:author="Ye-Kui Wang d00" w:date="2018-05-04T10:49:00Z">
              <w:r>
                <w:rPr>
                  <w:rFonts w:eastAsia="Malgun Gothic"/>
                  <w:noProof/>
                  <w:sz w:val="20"/>
                  <w:lang w:eastAsia="zh-CN"/>
                </w:rPr>
                <w:t>ue(v)</w:t>
              </w:r>
            </w:ins>
            <w:del w:id="355" w:author="Ye-Kui Wang d00" w:date="2018-05-04T10:49:00Z">
              <w:r w:rsidR="00D26D16" w:rsidRPr="005347D2" w:rsidDel="0059081E">
                <w:rPr>
                  <w:rFonts w:eastAsia="Malgun Gothic"/>
                  <w:noProof/>
                  <w:sz w:val="20"/>
                  <w:lang w:eastAsia="zh-CN"/>
                </w:rPr>
                <w:delText>u(1)</w:delText>
              </w:r>
            </w:del>
          </w:p>
        </w:tc>
      </w:tr>
      <w:tr w:rsidR="00D26D16" w:rsidRPr="005347D2" w14:paraId="14DE5F88" w14:textId="77777777" w:rsidTr="00400101">
        <w:trPr>
          <w:cantSplit/>
          <w:jc w:val="center"/>
        </w:trPr>
        <w:tc>
          <w:tcPr>
            <w:tcW w:w="6745" w:type="dxa"/>
          </w:tcPr>
          <w:p w14:paraId="0AEB453E" w14:textId="77777777" w:rsidR="00D26D16" w:rsidRPr="005347D2"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b/>
                <w:noProof/>
                <w:sz w:val="20"/>
                <w:lang w:eastAsia="zh-CN"/>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erp_padding_flag</w:t>
            </w:r>
          </w:p>
        </w:tc>
        <w:tc>
          <w:tcPr>
            <w:tcW w:w="630" w:type="dxa"/>
          </w:tcPr>
          <w:p w14:paraId="7ECC09C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749F0DB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u(1)</w:t>
            </w:r>
          </w:p>
        </w:tc>
      </w:tr>
      <w:tr w:rsidR="00D26D16" w:rsidRPr="005347D2" w:rsidDel="0059081E" w14:paraId="009044A4" w14:textId="63B582B4" w:rsidTr="00400101">
        <w:trPr>
          <w:cantSplit/>
          <w:jc w:val="center"/>
          <w:del w:id="356" w:author="Ye-Kui Wang d00" w:date="2018-05-04T10:49:00Z"/>
        </w:trPr>
        <w:tc>
          <w:tcPr>
            <w:tcW w:w="6745" w:type="dxa"/>
          </w:tcPr>
          <w:p w14:paraId="3203987C" w14:textId="6FA26D54" w:rsidR="00D26D16" w:rsidRPr="005347D2" w:rsidDel="0059081E"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del w:id="357" w:author="Ye-Kui Wang d00" w:date="2018-05-04T10:49:00Z"/>
                <w:rFonts w:eastAsia="Malgun Gothic"/>
                <w:noProof/>
                <w:sz w:val="20"/>
                <w:lang w:eastAsia="zh-CN"/>
              </w:rPr>
            </w:pPr>
            <w:del w:id="358" w:author="Ye-Kui Wang d00" w:date="2018-05-04T10:49:00Z">
              <w:r w:rsidRPr="005347D2" w:rsidDel="0059081E">
                <w:rPr>
                  <w:rFonts w:eastAsia="Malgun Gothic"/>
                  <w:noProof/>
                  <w:sz w:val="20"/>
                  <w:lang w:eastAsia="zh-CN"/>
                </w:rPr>
                <w:tab/>
              </w:r>
              <w:r w:rsidRPr="005347D2" w:rsidDel="0059081E">
                <w:rPr>
                  <w:rFonts w:eastAsia="Malgun Gothic"/>
                  <w:noProof/>
                  <w:sz w:val="20"/>
                  <w:lang w:eastAsia="zh-CN"/>
                </w:rPr>
                <w:tab/>
              </w:r>
              <w:r w:rsidRPr="005347D2" w:rsidDel="0059081E">
                <w:rPr>
                  <w:b/>
                  <w:sz w:val="20"/>
                </w:rPr>
                <w:delText>erp</w:delText>
              </w:r>
              <w:r w:rsidRPr="005347D2" w:rsidDel="0059081E">
                <w:rPr>
                  <w:sz w:val="20"/>
                </w:rPr>
                <w:delText>_</w:delText>
              </w:r>
              <w:r w:rsidRPr="005347D2" w:rsidDel="0059081E">
                <w:rPr>
                  <w:b/>
                  <w:bCs/>
                  <w:sz w:val="20"/>
                </w:rPr>
                <w:delText>reserved_zero_2bits</w:delText>
              </w:r>
            </w:del>
          </w:p>
        </w:tc>
        <w:tc>
          <w:tcPr>
            <w:tcW w:w="630" w:type="dxa"/>
          </w:tcPr>
          <w:p w14:paraId="4EFD89BD" w14:textId="20C199BC" w:rsidR="00D26D16" w:rsidRPr="005347D2" w:rsidDel="0059081E"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del w:id="359" w:author="Ye-Kui Wang d00" w:date="2018-05-04T10:49:00Z"/>
                <w:rFonts w:eastAsia="Malgun Gothic"/>
                <w:bCs/>
                <w:sz w:val="20"/>
              </w:rPr>
            </w:pPr>
            <w:del w:id="360" w:author="Ye-Kui Wang d00" w:date="2018-05-04T10:49:00Z">
              <w:r w:rsidRPr="005347D2" w:rsidDel="0059081E">
                <w:rPr>
                  <w:rFonts w:eastAsia="Malgun Gothic"/>
                  <w:bCs/>
                  <w:sz w:val="20"/>
                </w:rPr>
                <w:delText>5</w:delText>
              </w:r>
            </w:del>
          </w:p>
        </w:tc>
        <w:tc>
          <w:tcPr>
            <w:tcW w:w="1251" w:type="dxa"/>
          </w:tcPr>
          <w:p w14:paraId="6F99F671" w14:textId="5A1E9E8E" w:rsidR="00D26D16" w:rsidRPr="005347D2" w:rsidDel="0059081E"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del w:id="361" w:author="Ye-Kui Wang d00" w:date="2018-05-04T10:49:00Z"/>
                <w:rFonts w:eastAsia="Malgun Gothic"/>
                <w:noProof/>
                <w:sz w:val="20"/>
                <w:lang w:eastAsia="zh-CN"/>
              </w:rPr>
            </w:pPr>
            <w:del w:id="362" w:author="Ye-Kui Wang d00" w:date="2018-05-04T10:49:00Z">
              <w:r w:rsidRPr="005347D2" w:rsidDel="0059081E">
                <w:rPr>
                  <w:rFonts w:eastAsia="Malgun Gothic"/>
                  <w:bCs/>
                  <w:sz w:val="20"/>
                </w:rPr>
                <w:delText>u(2)</w:delText>
              </w:r>
            </w:del>
          </w:p>
        </w:tc>
      </w:tr>
      <w:tr w:rsidR="00D26D16" w:rsidRPr="005347D2" w14:paraId="0D4F948C" w14:textId="77777777" w:rsidTr="00400101">
        <w:trPr>
          <w:cantSplit/>
          <w:jc w:val="center"/>
        </w:trPr>
        <w:tc>
          <w:tcPr>
            <w:tcW w:w="6745" w:type="dxa"/>
          </w:tcPr>
          <w:p w14:paraId="39A5F72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color w:val="000000"/>
                <w:sz w:val="20"/>
              </w:rPr>
              <w:t>if( erp_padding_flag  = =  1 ) {</w:t>
            </w:r>
          </w:p>
        </w:tc>
        <w:tc>
          <w:tcPr>
            <w:tcW w:w="630" w:type="dxa"/>
          </w:tcPr>
          <w:p w14:paraId="2F07A07C"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52A48A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7F5F43E" w14:textId="77777777" w:rsidTr="00400101">
        <w:trPr>
          <w:cantSplit/>
          <w:jc w:val="center"/>
        </w:trPr>
        <w:tc>
          <w:tcPr>
            <w:tcW w:w="6745" w:type="dxa"/>
          </w:tcPr>
          <w:p w14:paraId="4102713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gp_erp_type</w:t>
            </w:r>
          </w:p>
        </w:tc>
        <w:tc>
          <w:tcPr>
            <w:tcW w:w="630" w:type="dxa"/>
          </w:tcPr>
          <w:p w14:paraId="15BE00D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5339C0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u(3)</w:t>
            </w:r>
          </w:p>
        </w:tc>
      </w:tr>
      <w:tr w:rsidR="00D26D16" w:rsidRPr="005347D2" w14:paraId="7B80F69C" w14:textId="77777777" w:rsidTr="00400101">
        <w:trPr>
          <w:cantSplit/>
          <w:jc w:val="center"/>
        </w:trPr>
        <w:tc>
          <w:tcPr>
            <w:tcW w:w="6745" w:type="dxa"/>
          </w:tcPr>
          <w:p w14:paraId="51A7A260"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left_gb_erp_width</w:t>
            </w:r>
          </w:p>
        </w:tc>
        <w:tc>
          <w:tcPr>
            <w:tcW w:w="630" w:type="dxa"/>
          </w:tcPr>
          <w:p w14:paraId="270D0B0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A6CD05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u(8)</w:t>
            </w:r>
          </w:p>
        </w:tc>
      </w:tr>
      <w:tr w:rsidR="00D26D16" w:rsidRPr="005347D2" w14:paraId="3EFCD806" w14:textId="77777777" w:rsidTr="00400101">
        <w:trPr>
          <w:cantSplit/>
          <w:jc w:val="center"/>
        </w:trPr>
        <w:tc>
          <w:tcPr>
            <w:tcW w:w="6745" w:type="dxa"/>
          </w:tcPr>
          <w:p w14:paraId="1D81C58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right_gb_erp_width</w:t>
            </w:r>
          </w:p>
        </w:tc>
        <w:tc>
          <w:tcPr>
            <w:tcW w:w="630" w:type="dxa"/>
          </w:tcPr>
          <w:p w14:paraId="16843D8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6A399B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u(8)</w:t>
            </w:r>
          </w:p>
        </w:tc>
      </w:tr>
      <w:tr w:rsidR="00D26D16" w:rsidRPr="005347D2" w14:paraId="37EF13F0" w14:textId="77777777" w:rsidTr="00400101">
        <w:trPr>
          <w:cantSplit/>
          <w:jc w:val="center"/>
        </w:trPr>
        <w:tc>
          <w:tcPr>
            <w:tcW w:w="6745" w:type="dxa"/>
          </w:tcPr>
          <w:p w14:paraId="04F8236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color w:val="000000"/>
                <w:sz w:val="20"/>
              </w:rPr>
              <w:t>}</w:t>
            </w:r>
          </w:p>
        </w:tc>
        <w:tc>
          <w:tcPr>
            <w:tcW w:w="630" w:type="dxa"/>
          </w:tcPr>
          <w:p w14:paraId="3E736D0E"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6D2B79D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0C8BDF2B" w14:textId="77777777" w:rsidTr="00400101">
        <w:trPr>
          <w:cantSplit/>
          <w:jc w:val="center"/>
        </w:trPr>
        <w:tc>
          <w:tcPr>
            <w:tcW w:w="6745" w:type="dxa"/>
          </w:tcPr>
          <w:p w14:paraId="69DCB36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color w:val="000000"/>
                <w:sz w:val="20"/>
              </w:rPr>
              <w:t>}</w:t>
            </w:r>
          </w:p>
        </w:tc>
        <w:tc>
          <w:tcPr>
            <w:tcW w:w="630" w:type="dxa"/>
          </w:tcPr>
          <w:p w14:paraId="52DA7E3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329902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A898DC0" w14:textId="77777777" w:rsidTr="00400101">
        <w:trPr>
          <w:cantSplit/>
          <w:jc w:val="center"/>
        </w:trPr>
        <w:tc>
          <w:tcPr>
            <w:tcW w:w="6745" w:type="dxa"/>
          </w:tcPr>
          <w:p w14:paraId="6CFD34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48D5434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883275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A0FC15D" w14:textId="77777777" w:rsidR="00D26D16" w:rsidRPr="005347D2" w:rsidRDefault="00D26D16" w:rsidP="00D26D16">
      <w:pPr>
        <w:rPr>
          <w:noProof/>
          <w:sz w:val="20"/>
        </w:rPr>
      </w:pPr>
    </w:p>
    <w:p w14:paraId="3979D29E" w14:textId="601A0E63" w:rsidR="00D26D16" w:rsidRPr="005347D2" w:rsidRDefault="00D26D16" w:rsidP="00D26D16">
      <w:pPr>
        <w:pStyle w:val="3N2"/>
        <w:keepNext/>
        <w:ind w:left="6"/>
        <w:rPr>
          <w:b/>
          <w:lang w:val="en-CA"/>
        </w:rPr>
      </w:pPr>
      <w:r w:rsidRPr="005347D2">
        <w:rPr>
          <w:b/>
          <w:lang w:val="en-CA"/>
        </w:rPr>
        <w:t>D.1.3</w:t>
      </w:r>
      <w:ins w:id="363" w:author="Gary Sullivan" w:date="2018-05-10T17:28:00Z">
        <w:r w:rsidR="006F1986">
          <w:rPr>
            <w:b/>
            <w:lang w:val="en-CA"/>
          </w:rPr>
          <w:t>4</w:t>
        </w:r>
      </w:ins>
      <w:del w:id="364" w:author="Gary Sullivan" w:date="2018-05-10T17:28:00Z">
        <w:r w:rsidR="00520D90" w:rsidRPr="005347D2" w:rsidDel="006F1986">
          <w:rPr>
            <w:b/>
            <w:lang w:val="en-CA"/>
          </w:rPr>
          <w:delText>3</w:delText>
        </w:r>
      </w:del>
      <w:r w:rsidRPr="005347D2">
        <w:rPr>
          <w:b/>
          <w:lang w:val="en-CA"/>
        </w:rPr>
        <w:t>.2</w:t>
      </w:r>
      <w:r w:rsidRPr="005347D2">
        <w:rPr>
          <w:b/>
          <w:lang w:val="en-CA"/>
        </w:rPr>
        <w:tab/>
        <w:t>Cubemap projection SEI message syntax</w:t>
      </w:r>
    </w:p>
    <w:p w14:paraId="1191DC54" w14:textId="77777777" w:rsidR="00D26D16" w:rsidRPr="005347D2" w:rsidRDefault="00D26D16" w:rsidP="00D26D16">
      <w:pPr>
        <w:keepNext/>
        <w:rPr>
          <w:noProof/>
          <w:sz w:val="20"/>
        </w:rPr>
      </w:pPr>
    </w:p>
    <w:tbl>
      <w:tblPr>
        <w:tblW w:w="8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70"/>
      </w:tblGrid>
      <w:tr w:rsidR="00D26D16" w:rsidRPr="005347D2" w14:paraId="76AC2F1B" w14:textId="77777777" w:rsidTr="00400101">
        <w:trPr>
          <w:cantSplit/>
          <w:jc w:val="center"/>
        </w:trPr>
        <w:tc>
          <w:tcPr>
            <w:tcW w:w="6745" w:type="dxa"/>
          </w:tcPr>
          <w:p w14:paraId="23BE4FB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cubemap_projection( payloadSize ) {</w:t>
            </w:r>
          </w:p>
        </w:tc>
        <w:tc>
          <w:tcPr>
            <w:tcW w:w="630" w:type="dxa"/>
          </w:tcPr>
          <w:p w14:paraId="5704169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70" w:type="dxa"/>
          </w:tcPr>
          <w:p w14:paraId="52E357C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16C181A6" w14:textId="77777777" w:rsidTr="00400101">
        <w:trPr>
          <w:cantSplit/>
          <w:jc w:val="center"/>
        </w:trPr>
        <w:tc>
          <w:tcPr>
            <w:tcW w:w="6745" w:type="dxa"/>
          </w:tcPr>
          <w:p w14:paraId="469824A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b/>
                <w:bCs/>
                <w:sz w:val="20"/>
                <w:lang w:eastAsia="zh-CN"/>
              </w:rPr>
              <w:t>cmp_cancel_flag</w:t>
            </w:r>
          </w:p>
        </w:tc>
        <w:tc>
          <w:tcPr>
            <w:tcW w:w="630" w:type="dxa"/>
          </w:tcPr>
          <w:p w14:paraId="55C21E3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130DE2C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sz w:val="20"/>
              </w:rPr>
              <w:t>u(1)</w:t>
            </w:r>
          </w:p>
        </w:tc>
      </w:tr>
      <w:tr w:rsidR="00D26D16" w:rsidRPr="005347D2" w14:paraId="063DCF33" w14:textId="77777777" w:rsidTr="00400101">
        <w:trPr>
          <w:cantSplit/>
          <w:jc w:val="center"/>
        </w:trPr>
        <w:tc>
          <w:tcPr>
            <w:tcW w:w="6745" w:type="dxa"/>
          </w:tcPr>
          <w:p w14:paraId="18978E3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sz w:val="20"/>
              </w:rPr>
              <w:t>if(</w:t>
            </w:r>
            <w:r w:rsidRPr="005347D2">
              <w:rPr>
                <w:rFonts w:eastAsia="Malgun Gothic"/>
                <w:sz w:val="20"/>
              </w:rPr>
              <w:t> </w:t>
            </w:r>
            <w:r w:rsidRPr="005347D2">
              <w:rPr>
                <w:sz w:val="20"/>
              </w:rPr>
              <w:t>!cmp_cancel_flag</w:t>
            </w:r>
            <w:r w:rsidRPr="005347D2">
              <w:rPr>
                <w:rFonts w:eastAsia="Malgun Gothic"/>
                <w:sz w:val="20"/>
              </w:rPr>
              <w:t> </w:t>
            </w:r>
            <w:r w:rsidRPr="005347D2">
              <w:rPr>
                <w:sz w:val="20"/>
              </w:rPr>
              <w:t>)</w:t>
            </w:r>
          </w:p>
        </w:tc>
        <w:tc>
          <w:tcPr>
            <w:tcW w:w="630" w:type="dxa"/>
          </w:tcPr>
          <w:p w14:paraId="0938278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4A5050E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413A9CBE" w14:textId="77777777" w:rsidTr="00400101">
        <w:trPr>
          <w:cantSplit/>
          <w:jc w:val="center"/>
        </w:trPr>
        <w:tc>
          <w:tcPr>
            <w:tcW w:w="6745" w:type="dxa"/>
          </w:tcPr>
          <w:p w14:paraId="0C4279FF" w14:textId="492FBE18" w:rsidR="00D26D16" w:rsidRPr="005347D2" w:rsidRDefault="00D26D16" w:rsidP="0059081E">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b/>
                <w:sz w:val="20"/>
              </w:rPr>
              <w:tab/>
            </w:r>
            <w:r w:rsidRPr="005347D2">
              <w:rPr>
                <w:rFonts w:eastAsia="Malgun Gothic"/>
                <w:b/>
                <w:sz w:val="20"/>
              </w:rPr>
              <w:tab/>
            </w:r>
            <w:r w:rsidRPr="005347D2">
              <w:rPr>
                <w:b/>
                <w:sz w:val="20"/>
              </w:rPr>
              <w:t>cmp_</w:t>
            </w:r>
            <w:ins w:id="365" w:author="Ye-Kui Wang d00" w:date="2018-05-04T11:01:00Z">
              <w:r w:rsidR="00813D1C" w:rsidRPr="007104F3">
                <w:rPr>
                  <w:rFonts w:eastAsia="Malgun Gothic"/>
                  <w:b/>
                  <w:sz w:val="20"/>
                </w:rPr>
                <w:t>repetition_period</w:t>
              </w:r>
            </w:ins>
            <w:del w:id="366" w:author="Ye-Kui Wang d00" w:date="2018-05-04T11:01:00Z">
              <w:r w:rsidRPr="005347D2" w:rsidDel="00813D1C">
                <w:rPr>
                  <w:b/>
                  <w:sz w:val="20"/>
                </w:rPr>
                <w:delText>persistence_</w:delText>
              </w:r>
            </w:del>
            <w:del w:id="367" w:author="Ye-Kui Wang d00" w:date="2018-05-04T10:50:00Z">
              <w:r w:rsidRPr="005347D2" w:rsidDel="0059081E">
                <w:rPr>
                  <w:b/>
                  <w:sz w:val="20"/>
                </w:rPr>
                <w:delText>flag</w:delText>
              </w:r>
            </w:del>
          </w:p>
        </w:tc>
        <w:tc>
          <w:tcPr>
            <w:tcW w:w="630" w:type="dxa"/>
          </w:tcPr>
          <w:p w14:paraId="6D4EF46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0902887B" w14:textId="37B05817" w:rsidR="00D26D16" w:rsidRPr="005347D2" w:rsidRDefault="00D26D16" w:rsidP="0059081E">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del w:id="368" w:author="Ye-Kui Wang d00" w:date="2018-05-04T10:50:00Z">
              <w:r w:rsidRPr="005347D2" w:rsidDel="0059081E">
                <w:rPr>
                  <w:sz w:val="20"/>
                </w:rPr>
                <w:delText>u(1)</w:delText>
              </w:r>
            </w:del>
            <w:ins w:id="369" w:author="Ye-Kui Wang d00" w:date="2018-05-04T10:50:00Z">
              <w:r w:rsidR="0059081E">
                <w:rPr>
                  <w:sz w:val="20"/>
                </w:rPr>
                <w:t>ue(v)</w:t>
              </w:r>
            </w:ins>
          </w:p>
        </w:tc>
      </w:tr>
      <w:tr w:rsidR="00D26D16" w:rsidRPr="005347D2" w14:paraId="0C264839" w14:textId="77777777" w:rsidTr="00400101">
        <w:trPr>
          <w:cantSplit/>
          <w:jc w:val="center"/>
        </w:trPr>
        <w:tc>
          <w:tcPr>
            <w:tcW w:w="6745" w:type="dxa"/>
          </w:tcPr>
          <w:p w14:paraId="009BF87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7A98E0F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55FAA8B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33AD75D8" w14:textId="77777777" w:rsidR="00D26D16" w:rsidRPr="005347D2" w:rsidRDefault="00D26D16" w:rsidP="00D26D16">
      <w:pPr>
        <w:rPr>
          <w:noProof/>
          <w:sz w:val="20"/>
        </w:rPr>
      </w:pPr>
    </w:p>
    <w:p w14:paraId="208EAFB8" w14:textId="03CBC6F8" w:rsidR="00D26D16" w:rsidRPr="005347D2" w:rsidRDefault="00D26D16" w:rsidP="00D26D16">
      <w:pPr>
        <w:pStyle w:val="3N2"/>
        <w:keepNext/>
        <w:ind w:left="6"/>
        <w:rPr>
          <w:b/>
          <w:lang w:val="en-CA"/>
        </w:rPr>
      </w:pPr>
      <w:r w:rsidRPr="005347D2">
        <w:rPr>
          <w:b/>
          <w:lang w:val="en-CA"/>
        </w:rPr>
        <w:t>D.1.3</w:t>
      </w:r>
      <w:ins w:id="370" w:author="Gary Sullivan" w:date="2018-05-10T17:28:00Z">
        <w:r w:rsidR="006F1986">
          <w:rPr>
            <w:b/>
            <w:lang w:val="en-CA"/>
          </w:rPr>
          <w:t>4</w:t>
        </w:r>
      </w:ins>
      <w:del w:id="371" w:author="Gary Sullivan" w:date="2018-05-10T17:28:00Z">
        <w:r w:rsidR="00520D90" w:rsidRPr="005347D2" w:rsidDel="006F1986">
          <w:rPr>
            <w:b/>
            <w:lang w:val="en-CA"/>
          </w:rPr>
          <w:delText>3</w:delText>
        </w:r>
      </w:del>
      <w:r w:rsidRPr="005347D2">
        <w:rPr>
          <w:b/>
          <w:lang w:val="en-CA"/>
        </w:rPr>
        <w:t>.3</w:t>
      </w:r>
      <w:r w:rsidRPr="005347D2">
        <w:rPr>
          <w:b/>
          <w:lang w:val="en-CA"/>
        </w:rPr>
        <w:tab/>
        <w:t>Sphere rotation SEI message syntax</w:t>
      </w:r>
    </w:p>
    <w:p w14:paraId="1CF7EDED" w14:textId="77777777" w:rsidR="00D26D16" w:rsidRPr="005347D2" w:rsidRDefault="00D26D16" w:rsidP="00D26D16">
      <w:pPr>
        <w:keepNext/>
        <w:rPr>
          <w:noProof/>
          <w:sz w:val="20"/>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5"/>
        <w:gridCol w:w="710"/>
        <w:gridCol w:w="1260"/>
      </w:tblGrid>
      <w:tr w:rsidR="00D26D16" w:rsidRPr="005347D2" w14:paraId="2124131F" w14:textId="77777777" w:rsidTr="00400101">
        <w:trPr>
          <w:cantSplit/>
          <w:jc w:val="center"/>
        </w:trPr>
        <w:tc>
          <w:tcPr>
            <w:tcW w:w="6665" w:type="dxa"/>
          </w:tcPr>
          <w:p w14:paraId="6E6F6CE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sphere_rotation( payloadSize ) {</w:t>
            </w:r>
          </w:p>
        </w:tc>
        <w:tc>
          <w:tcPr>
            <w:tcW w:w="710" w:type="dxa"/>
          </w:tcPr>
          <w:p w14:paraId="43B17830" w14:textId="77777777" w:rsidR="00D26D16" w:rsidRPr="005347D2" w:rsidRDefault="00D26D16" w:rsidP="00400101">
            <w:pPr>
              <w:keepNext/>
              <w:keepLines/>
              <w:spacing w:before="20" w:after="40"/>
              <w:jc w:val="center"/>
              <w:rPr>
                <w:b/>
                <w:bCs/>
                <w:noProof/>
                <w:sz w:val="20"/>
              </w:rPr>
            </w:pPr>
            <w:r w:rsidRPr="005347D2">
              <w:rPr>
                <w:rFonts w:eastAsia="Malgun Gothic"/>
                <w:b/>
                <w:bCs/>
                <w:sz w:val="20"/>
              </w:rPr>
              <w:t>C</w:t>
            </w:r>
          </w:p>
        </w:tc>
        <w:tc>
          <w:tcPr>
            <w:tcW w:w="1260" w:type="dxa"/>
          </w:tcPr>
          <w:p w14:paraId="0A5CB1F7"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6C947B65" w14:textId="77777777" w:rsidTr="00400101">
        <w:trPr>
          <w:cantSplit/>
          <w:jc w:val="center"/>
        </w:trPr>
        <w:tc>
          <w:tcPr>
            <w:tcW w:w="6665" w:type="dxa"/>
          </w:tcPr>
          <w:p w14:paraId="7FFE3D3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sphere_rotation_</w:t>
            </w:r>
            <w:r w:rsidRPr="005347D2">
              <w:rPr>
                <w:b/>
                <w:bCs/>
                <w:noProof/>
                <w:sz w:val="20"/>
              </w:rPr>
              <w:t>cancel_flag</w:t>
            </w:r>
          </w:p>
        </w:tc>
        <w:tc>
          <w:tcPr>
            <w:tcW w:w="710" w:type="dxa"/>
          </w:tcPr>
          <w:p w14:paraId="577E4BBA"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232C10FD"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69282D6A" w14:textId="77777777" w:rsidTr="00400101">
        <w:trPr>
          <w:cantSplit/>
          <w:jc w:val="center"/>
        </w:trPr>
        <w:tc>
          <w:tcPr>
            <w:tcW w:w="6665" w:type="dxa"/>
          </w:tcPr>
          <w:p w14:paraId="174EC87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!sphere_rotation_cancel_flag ) {</w:t>
            </w:r>
          </w:p>
        </w:tc>
        <w:tc>
          <w:tcPr>
            <w:tcW w:w="710" w:type="dxa"/>
          </w:tcPr>
          <w:p w14:paraId="446CE03C" w14:textId="77777777" w:rsidR="00D26D16" w:rsidRPr="005347D2" w:rsidRDefault="00D26D16" w:rsidP="00400101">
            <w:pPr>
              <w:keepNext/>
              <w:keepLines/>
              <w:spacing w:before="20" w:after="40"/>
              <w:jc w:val="center"/>
              <w:rPr>
                <w:bCs/>
                <w:noProof/>
                <w:sz w:val="20"/>
              </w:rPr>
            </w:pPr>
          </w:p>
        </w:tc>
        <w:tc>
          <w:tcPr>
            <w:tcW w:w="1260" w:type="dxa"/>
          </w:tcPr>
          <w:p w14:paraId="1FE32C53" w14:textId="77777777" w:rsidR="00D26D16" w:rsidRPr="005347D2" w:rsidRDefault="00D26D16" w:rsidP="00400101">
            <w:pPr>
              <w:keepNext/>
              <w:keepLines/>
              <w:spacing w:before="20" w:after="40"/>
              <w:jc w:val="center"/>
              <w:rPr>
                <w:bCs/>
                <w:noProof/>
                <w:sz w:val="20"/>
              </w:rPr>
            </w:pPr>
          </w:p>
        </w:tc>
      </w:tr>
      <w:tr w:rsidR="00D26D16" w:rsidRPr="005347D2" w14:paraId="3F0AB409" w14:textId="77777777" w:rsidTr="00400101">
        <w:trPr>
          <w:cantSplit/>
          <w:jc w:val="center"/>
        </w:trPr>
        <w:tc>
          <w:tcPr>
            <w:tcW w:w="6665" w:type="dxa"/>
          </w:tcPr>
          <w:p w14:paraId="45631D5D" w14:textId="48CA4D12" w:rsidR="00D26D16" w:rsidRPr="005347D2" w:rsidRDefault="00D26D16" w:rsidP="0059081E">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sphere_rotation_</w:t>
            </w:r>
            <w:ins w:id="372" w:author="Ye-Kui Wang d00" w:date="2018-05-04T11:01:00Z">
              <w:r w:rsidR="00813D1C" w:rsidRPr="007104F3">
                <w:rPr>
                  <w:rFonts w:eastAsia="Malgun Gothic"/>
                  <w:b/>
                  <w:sz w:val="20"/>
                </w:rPr>
                <w:t>repetition_period</w:t>
              </w:r>
            </w:ins>
            <w:del w:id="373" w:author="Ye-Kui Wang d00" w:date="2018-05-04T11:01:00Z">
              <w:r w:rsidRPr="005347D2" w:rsidDel="00813D1C">
                <w:rPr>
                  <w:b/>
                  <w:bCs/>
                  <w:noProof/>
                  <w:sz w:val="20"/>
                </w:rPr>
                <w:delText>persistence_</w:delText>
              </w:r>
            </w:del>
            <w:del w:id="374" w:author="Ye-Kui Wang d00" w:date="2018-05-04T10:50:00Z">
              <w:r w:rsidRPr="005347D2" w:rsidDel="0059081E">
                <w:rPr>
                  <w:b/>
                  <w:bCs/>
                  <w:noProof/>
                  <w:sz w:val="20"/>
                </w:rPr>
                <w:delText>flag</w:delText>
              </w:r>
            </w:del>
          </w:p>
        </w:tc>
        <w:tc>
          <w:tcPr>
            <w:tcW w:w="710" w:type="dxa"/>
          </w:tcPr>
          <w:p w14:paraId="066A5B2B"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3938470E" w14:textId="07214F0F" w:rsidR="00D26D16" w:rsidRPr="005347D2" w:rsidRDefault="0059081E" w:rsidP="0059081E">
            <w:pPr>
              <w:keepNext/>
              <w:keepLines/>
              <w:spacing w:before="20" w:after="40"/>
              <w:jc w:val="center"/>
              <w:rPr>
                <w:bCs/>
                <w:noProof/>
                <w:sz w:val="20"/>
              </w:rPr>
            </w:pPr>
            <w:ins w:id="375" w:author="Ye-Kui Wang d00" w:date="2018-05-04T10:50:00Z">
              <w:r>
                <w:rPr>
                  <w:bCs/>
                  <w:noProof/>
                  <w:sz w:val="20"/>
                </w:rPr>
                <w:t>ue(v)</w:t>
              </w:r>
            </w:ins>
            <w:del w:id="376" w:author="Ye-Kui Wang d00" w:date="2018-05-04T10:50:00Z">
              <w:r w:rsidR="00D26D16" w:rsidRPr="005347D2" w:rsidDel="0059081E">
                <w:rPr>
                  <w:bCs/>
                  <w:noProof/>
                  <w:sz w:val="20"/>
                </w:rPr>
                <w:delText>u(1)</w:delText>
              </w:r>
            </w:del>
          </w:p>
        </w:tc>
      </w:tr>
      <w:tr w:rsidR="00D26D16" w:rsidRPr="005347D2" w:rsidDel="0059081E" w14:paraId="6BB4AB7A" w14:textId="02410073" w:rsidTr="00400101">
        <w:trPr>
          <w:cantSplit/>
          <w:jc w:val="center"/>
          <w:del w:id="377" w:author="Ye-Kui Wang d00" w:date="2018-05-04T10:50:00Z"/>
        </w:trPr>
        <w:tc>
          <w:tcPr>
            <w:tcW w:w="6665" w:type="dxa"/>
          </w:tcPr>
          <w:p w14:paraId="18A98FD8" w14:textId="392E7A60" w:rsidR="00D26D16" w:rsidRPr="005347D2" w:rsidDel="0059081E" w:rsidRDefault="00D26D16" w:rsidP="00400101">
            <w:pPr>
              <w:keepNext/>
              <w:keepLines/>
              <w:tabs>
                <w:tab w:val="left" w:pos="216"/>
                <w:tab w:val="left" w:pos="432"/>
                <w:tab w:val="left" w:pos="648"/>
                <w:tab w:val="left" w:pos="864"/>
                <w:tab w:val="left" w:pos="1296"/>
                <w:tab w:val="left" w:pos="1512"/>
              </w:tabs>
              <w:spacing w:before="20" w:after="40"/>
              <w:outlineLvl w:val="5"/>
              <w:rPr>
                <w:del w:id="378" w:author="Ye-Kui Wang d00" w:date="2018-05-04T10:50:00Z"/>
                <w:b/>
                <w:bCs/>
                <w:noProof/>
                <w:sz w:val="20"/>
              </w:rPr>
            </w:pPr>
            <w:del w:id="379" w:author="Ye-Kui Wang d00" w:date="2018-05-04T10:50:00Z">
              <w:r w:rsidRPr="005347D2" w:rsidDel="0059081E">
                <w:rPr>
                  <w:rFonts w:eastAsia="Malgun Gothic"/>
                  <w:noProof/>
                  <w:sz w:val="20"/>
                  <w:lang w:eastAsia="zh-CN"/>
                </w:rPr>
                <w:tab/>
              </w:r>
              <w:r w:rsidRPr="005347D2" w:rsidDel="0059081E">
                <w:rPr>
                  <w:rFonts w:eastAsia="Malgun Gothic"/>
                  <w:noProof/>
                  <w:sz w:val="20"/>
                  <w:lang w:eastAsia="zh-CN"/>
                </w:rPr>
                <w:tab/>
              </w:r>
              <w:r w:rsidRPr="005347D2" w:rsidDel="0059081E">
                <w:rPr>
                  <w:b/>
                  <w:noProof/>
                  <w:sz w:val="20"/>
                </w:rPr>
                <w:delText>sphere_rotation_</w:delText>
              </w:r>
              <w:r w:rsidRPr="005347D2" w:rsidDel="0059081E">
                <w:rPr>
                  <w:rFonts w:eastAsia="Malgun Gothic"/>
                  <w:b/>
                  <w:noProof/>
                  <w:sz w:val="20"/>
                  <w:lang w:eastAsia="zh-CN"/>
                </w:rPr>
                <w:delText>reserved_zero_6bits</w:delText>
              </w:r>
            </w:del>
          </w:p>
        </w:tc>
        <w:tc>
          <w:tcPr>
            <w:tcW w:w="710" w:type="dxa"/>
          </w:tcPr>
          <w:p w14:paraId="3C000B64" w14:textId="3800F11F" w:rsidR="00D26D16" w:rsidRPr="005347D2" w:rsidDel="0059081E" w:rsidRDefault="00D26D16" w:rsidP="00400101">
            <w:pPr>
              <w:keepNext/>
              <w:keepLines/>
              <w:spacing w:before="20" w:after="40"/>
              <w:jc w:val="center"/>
              <w:rPr>
                <w:del w:id="380" w:author="Ye-Kui Wang d00" w:date="2018-05-04T10:50:00Z"/>
                <w:rFonts w:eastAsia="Malgun Gothic"/>
                <w:noProof/>
                <w:sz w:val="20"/>
                <w:lang w:eastAsia="zh-CN"/>
              </w:rPr>
            </w:pPr>
            <w:del w:id="381" w:author="Ye-Kui Wang d00" w:date="2018-05-04T10:50:00Z">
              <w:r w:rsidRPr="005347D2" w:rsidDel="0059081E">
                <w:rPr>
                  <w:rFonts w:eastAsia="Malgun Gothic"/>
                  <w:noProof/>
                  <w:sz w:val="20"/>
                  <w:lang w:eastAsia="zh-CN"/>
                </w:rPr>
                <w:delText>5</w:delText>
              </w:r>
            </w:del>
          </w:p>
        </w:tc>
        <w:tc>
          <w:tcPr>
            <w:tcW w:w="1260" w:type="dxa"/>
          </w:tcPr>
          <w:p w14:paraId="68C1BE76" w14:textId="033ACFC2" w:rsidR="00D26D16" w:rsidRPr="005347D2" w:rsidDel="0059081E" w:rsidRDefault="00D26D16" w:rsidP="00400101">
            <w:pPr>
              <w:keepNext/>
              <w:keepLines/>
              <w:spacing w:before="20" w:after="40"/>
              <w:jc w:val="center"/>
              <w:rPr>
                <w:del w:id="382" w:author="Ye-Kui Wang d00" w:date="2018-05-04T10:50:00Z"/>
                <w:sz w:val="20"/>
              </w:rPr>
            </w:pPr>
            <w:del w:id="383" w:author="Ye-Kui Wang d00" w:date="2018-05-04T10:50:00Z">
              <w:r w:rsidRPr="005347D2" w:rsidDel="0059081E">
                <w:rPr>
                  <w:rFonts w:eastAsia="Malgun Gothic"/>
                  <w:noProof/>
                  <w:sz w:val="20"/>
                  <w:lang w:eastAsia="zh-CN"/>
                </w:rPr>
                <w:delText>u(6)</w:delText>
              </w:r>
            </w:del>
          </w:p>
        </w:tc>
      </w:tr>
      <w:tr w:rsidR="00D26D16" w:rsidRPr="005347D2" w14:paraId="2B1784F2" w14:textId="77777777" w:rsidTr="00400101">
        <w:trPr>
          <w:cantSplit/>
          <w:jc w:val="center"/>
        </w:trPr>
        <w:tc>
          <w:tcPr>
            <w:tcW w:w="6665" w:type="dxa"/>
          </w:tcPr>
          <w:p w14:paraId="0D2355C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yaw_rotation</w:t>
            </w:r>
          </w:p>
        </w:tc>
        <w:tc>
          <w:tcPr>
            <w:tcW w:w="710" w:type="dxa"/>
          </w:tcPr>
          <w:p w14:paraId="1F9E1027"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DDE7ABE"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i(32)</w:t>
            </w:r>
          </w:p>
        </w:tc>
      </w:tr>
      <w:tr w:rsidR="00D26D16" w:rsidRPr="005347D2" w14:paraId="0C706F16" w14:textId="77777777" w:rsidTr="00400101">
        <w:trPr>
          <w:cantSplit/>
          <w:jc w:val="center"/>
        </w:trPr>
        <w:tc>
          <w:tcPr>
            <w:tcW w:w="6665" w:type="dxa"/>
          </w:tcPr>
          <w:p w14:paraId="4053FB0D"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bCs/>
                <w:noProof/>
                <w:sz w:val="20"/>
              </w:rPr>
              <w:tab/>
              <w:t>pitch_rotation</w:t>
            </w:r>
          </w:p>
        </w:tc>
        <w:tc>
          <w:tcPr>
            <w:tcW w:w="710" w:type="dxa"/>
          </w:tcPr>
          <w:p w14:paraId="70D2F1F8"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99A589" w14:textId="77777777" w:rsidR="00D26D16" w:rsidRPr="005347D2" w:rsidRDefault="00D26D16" w:rsidP="00400101">
            <w:pPr>
              <w:keepNext/>
              <w:keepLines/>
              <w:spacing w:before="20" w:after="40"/>
              <w:jc w:val="center"/>
              <w:rPr>
                <w:bCs/>
                <w:noProof/>
                <w:sz w:val="20"/>
              </w:rPr>
            </w:pPr>
            <w:r w:rsidRPr="005347D2">
              <w:rPr>
                <w:rFonts w:eastAsia="Malgun Gothic"/>
                <w:bCs/>
                <w:sz w:val="20"/>
              </w:rPr>
              <w:t>i(32)</w:t>
            </w:r>
          </w:p>
        </w:tc>
      </w:tr>
      <w:tr w:rsidR="00D26D16" w:rsidRPr="005347D2" w14:paraId="11843447" w14:textId="77777777" w:rsidTr="00400101">
        <w:trPr>
          <w:cantSplit/>
          <w:jc w:val="center"/>
        </w:trPr>
        <w:tc>
          <w:tcPr>
            <w:tcW w:w="6665" w:type="dxa"/>
          </w:tcPr>
          <w:p w14:paraId="50624B33"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roll</w:t>
            </w:r>
            <w:r w:rsidRPr="005347D2">
              <w:rPr>
                <w:b/>
                <w:noProof/>
                <w:sz w:val="20"/>
              </w:rPr>
              <w:t>_rotation</w:t>
            </w:r>
          </w:p>
        </w:tc>
        <w:tc>
          <w:tcPr>
            <w:tcW w:w="710" w:type="dxa"/>
          </w:tcPr>
          <w:p w14:paraId="65EBC3C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20C3C5B3" w14:textId="77777777" w:rsidR="00D26D16" w:rsidRPr="005347D2" w:rsidRDefault="00D26D16" w:rsidP="00400101">
            <w:pPr>
              <w:keepNext/>
              <w:keepLines/>
              <w:spacing w:before="20" w:after="40"/>
              <w:jc w:val="center"/>
              <w:rPr>
                <w:bCs/>
                <w:noProof/>
                <w:sz w:val="20"/>
              </w:rPr>
            </w:pPr>
            <w:r w:rsidRPr="005347D2">
              <w:rPr>
                <w:rFonts w:eastAsia="Malgun Gothic"/>
                <w:bCs/>
                <w:sz w:val="20"/>
              </w:rPr>
              <w:t>i(32)</w:t>
            </w:r>
          </w:p>
        </w:tc>
      </w:tr>
      <w:tr w:rsidR="00D26D16" w:rsidRPr="005347D2" w14:paraId="4C8373B5" w14:textId="77777777" w:rsidTr="00400101">
        <w:trPr>
          <w:cantSplit/>
          <w:jc w:val="center"/>
        </w:trPr>
        <w:tc>
          <w:tcPr>
            <w:tcW w:w="6665" w:type="dxa"/>
          </w:tcPr>
          <w:p w14:paraId="17D64FE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10" w:type="dxa"/>
          </w:tcPr>
          <w:p w14:paraId="13C3142D" w14:textId="77777777" w:rsidR="00D26D16" w:rsidRPr="005347D2" w:rsidRDefault="00D26D16" w:rsidP="00400101">
            <w:pPr>
              <w:keepNext/>
              <w:keepLines/>
              <w:spacing w:before="20" w:after="40"/>
              <w:jc w:val="center"/>
              <w:rPr>
                <w:bCs/>
                <w:noProof/>
                <w:sz w:val="20"/>
              </w:rPr>
            </w:pPr>
          </w:p>
        </w:tc>
        <w:tc>
          <w:tcPr>
            <w:tcW w:w="1260" w:type="dxa"/>
          </w:tcPr>
          <w:p w14:paraId="3DE9C6FC" w14:textId="77777777" w:rsidR="00D26D16" w:rsidRPr="005347D2" w:rsidRDefault="00D26D16" w:rsidP="00400101">
            <w:pPr>
              <w:keepNext/>
              <w:keepLines/>
              <w:spacing w:before="20" w:after="40"/>
              <w:jc w:val="center"/>
              <w:rPr>
                <w:bCs/>
                <w:noProof/>
                <w:sz w:val="20"/>
              </w:rPr>
            </w:pPr>
          </w:p>
        </w:tc>
      </w:tr>
      <w:tr w:rsidR="00D26D16" w:rsidRPr="005347D2" w14:paraId="3C2416EC" w14:textId="77777777" w:rsidTr="00400101">
        <w:trPr>
          <w:cantSplit/>
          <w:jc w:val="center"/>
        </w:trPr>
        <w:tc>
          <w:tcPr>
            <w:tcW w:w="6665" w:type="dxa"/>
          </w:tcPr>
          <w:p w14:paraId="69FACF8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10" w:type="dxa"/>
          </w:tcPr>
          <w:p w14:paraId="55F75F27" w14:textId="77777777" w:rsidR="00D26D16" w:rsidRPr="005347D2" w:rsidRDefault="00D26D16" w:rsidP="00400101">
            <w:pPr>
              <w:keepNext/>
              <w:keepLines/>
              <w:spacing w:before="20" w:after="40"/>
              <w:jc w:val="center"/>
              <w:rPr>
                <w:bCs/>
                <w:noProof/>
                <w:sz w:val="20"/>
              </w:rPr>
            </w:pPr>
          </w:p>
        </w:tc>
        <w:tc>
          <w:tcPr>
            <w:tcW w:w="1260" w:type="dxa"/>
          </w:tcPr>
          <w:p w14:paraId="0E0A4C77" w14:textId="77777777" w:rsidR="00D26D16" w:rsidRPr="005347D2" w:rsidRDefault="00D26D16" w:rsidP="00400101">
            <w:pPr>
              <w:keepNext/>
              <w:keepLines/>
              <w:spacing w:before="20" w:after="40"/>
              <w:jc w:val="center"/>
              <w:rPr>
                <w:bCs/>
                <w:noProof/>
                <w:sz w:val="20"/>
              </w:rPr>
            </w:pPr>
          </w:p>
        </w:tc>
      </w:tr>
    </w:tbl>
    <w:p w14:paraId="4F901D39" w14:textId="77777777" w:rsidR="00D26D16" w:rsidRPr="005347D2" w:rsidRDefault="00D26D16" w:rsidP="00D26D16">
      <w:pPr>
        <w:rPr>
          <w:noProof/>
          <w:sz w:val="20"/>
        </w:rPr>
      </w:pPr>
    </w:p>
    <w:p w14:paraId="66BDE41A" w14:textId="2482E04A" w:rsidR="00D26D16" w:rsidRPr="005347D2" w:rsidRDefault="00D26D16" w:rsidP="00D26D16">
      <w:pPr>
        <w:pStyle w:val="3N2"/>
        <w:keepNext/>
        <w:ind w:left="6"/>
        <w:rPr>
          <w:b/>
          <w:lang w:val="en-CA"/>
        </w:rPr>
      </w:pPr>
      <w:r w:rsidRPr="005347D2">
        <w:rPr>
          <w:b/>
          <w:lang w:val="en-CA"/>
        </w:rPr>
        <w:t>D.1.3</w:t>
      </w:r>
      <w:del w:id="384" w:author="Gary Sullivan" w:date="2018-05-10T17:28:00Z">
        <w:r w:rsidR="00520D90" w:rsidRPr="005347D2" w:rsidDel="006F1986">
          <w:rPr>
            <w:b/>
            <w:lang w:val="en-CA"/>
          </w:rPr>
          <w:delText>3</w:delText>
        </w:r>
      </w:del>
      <w:ins w:id="385" w:author="Gary Sullivan" w:date="2018-05-10T17:28:00Z">
        <w:r w:rsidR="006F1986">
          <w:rPr>
            <w:b/>
            <w:lang w:val="en-CA"/>
          </w:rPr>
          <w:t>4</w:t>
        </w:r>
      </w:ins>
      <w:r w:rsidRPr="005347D2">
        <w:rPr>
          <w:b/>
          <w:lang w:val="en-CA"/>
        </w:rPr>
        <w:t>.4</w:t>
      </w:r>
      <w:r w:rsidRPr="005347D2">
        <w:rPr>
          <w:b/>
          <w:lang w:val="en-CA"/>
        </w:rPr>
        <w:tab/>
        <w:t>Region-wise packing SEI message syntax</w:t>
      </w:r>
    </w:p>
    <w:p w14:paraId="1DE4B5D4" w14:textId="77777777" w:rsidR="00D26D16" w:rsidRPr="005347D2" w:rsidRDefault="00D26D16" w:rsidP="00D26D16">
      <w:pPr>
        <w:keepNext/>
        <w:rPr>
          <w:noProof/>
          <w:sz w:val="20"/>
        </w:rPr>
      </w:pPr>
    </w:p>
    <w:tbl>
      <w:tblPr>
        <w:tblW w:w="8640" w:type="dxa"/>
        <w:jc w:val="center"/>
        <w:tblLayout w:type="fixed"/>
        <w:tblLook w:val="04A0" w:firstRow="1" w:lastRow="0" w:firstColumn="1" w:lastColumn="0" w:noHBand="0" w:noVBand="1"/>
      </w:tblPr>
      <w:tblGrid>
        <w:gridCol w:w="6652"/>
        <w:gridCol w:w="736"/>
        <w:gridCol w:w="1252"/>
      </w:tblGrid>
      <w:tr w:rsidR="00D26D16" w:rsidRPr="005347D2" w14:paraId="5476C17A" w14:textId="77777777" w:rsidTr="00400101">
        <w:trPr>
          <w:cantSplit/>
          <w:jc w:val="center"/>
        </w:trPr>
        <w:tc>
          <w:tcPr>
            <w:tcW w:w="6652" w:type="dxa"/>
            <w:tcBorders>
              <w:top w:val="single" w:sz="6" w:space="0" w:color="auto"/>
              <w:left w:val="single" w:sz="6" w:space="0" w:color="auto"/>
              <w:bottom w:val="single" w:sz="2" w:space="0" w:color="auto"/>
              <w:right w:val="single" w:sz="6" w:space="0" w:color="auto"/>
            </w:tcBorders>
          </w:tcPr>
          <w:p w14:paraId="6A204D92"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regionwise_packing( payloadSize ) {</w:t>
            </w:r>
          </w:p>
        </w:tc>
        <w:tc>
          <w:tcPr>
            <w:tcW w:w="736" w:type="dxa"/>
            <w:tcBorders>
              <w:top w:val="single" w:sz="6" w:space="0" w:color="auto"/>
              <w:left w:val="single" w:sz="6" w:space="0" w:color="auto"/>
              <w:bottom w:val="single" w:sz="2" w:space="0" w:color="auto"/>
              <w:right w:val="single" w:sz="6" w:space="0" w:color="auto"/>
            </w:tcBorders>
          </w:tcPr>
          <w:p w14:paraId="744CC5C8" w14:textId="77777777" w:rsidR="00D26D16" w:rsidRPr="005347D2" w:rsidRDefault="00D26D16" w:rsidP="00400101">
            <w:pPr>
              <w:keepNext/>
              <w:spacing w:before="20" w:after="40"/>
              <w:jc w:val="center"/>
              <w:rPr>
                <w:b/>
                <w:bCs/>
                <w:noProof/>
                <w:sz w:val="20"/>
              </w:rPr>
            </w:pPr>
            <w:r w:rsidRPr="005347D2">
              <w:rPr>
                <w:b/>
                <w:bCs/>
                <w:noProof/>
                <w:sz w:val="20"/>
              </w:rPr>
              <w:t>C</w:t>
            </w:r>
          </w:p>
        </w:tc>
        <w:tc>
          <w:tcPr>
            <w:tcW w:w="1252" w:type="dxa"/>
            <w:tcBorders>
              <w:top w:val="single" w:sz="6" w:space="0" w:color="auto"/>
              <w:left w:val="single" w:sz="6" w:space="0" w:color="auto"/>
              <w:bottom w:val="single" w:sz="2" w:space="0" w:color="auto"/>
              <w:right w:val="single" w:sz="6" w:space="0" w:color="auto"/>
            </w:tcBorders>
          </w:tcPr>
          <w:p w14:paraId="404C9180" w14:textId="77777777" w:rsidR="00D26D16" w:rsidRPr="005347D2" w:rsidRDefault="00D26D16" w:rsidP="00400101">
            <w:pPr>
              <w:keepNext/>
              <w:spacing w:before="20" w:after="40"/>
              <w:jc w:val="center"/>
              <w:rPr>
                <w:b/>
                <w:bCs/>
                <w:noProof/>
                <w:sz w:val="20"/>
              </w:rPr>
            </w:pPr>
            <w:r w:rsidRPr="005347D2">
              <w:rPr>
                <w:b/>
                <w:bCs/>
                <w:noProof/>
                <w:sz w:val="20"/>
              </w:rPr>
              <w:t>Descriptor</w:t>
            </w:r>
          </w:p>
        </w:tc>
      </w:tr>
      <w:tr w:rsidR="00D26D16" w:rsidRPr="005347D2" w14:paraId="085F85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AE9475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lang w:eastAsia="zh-CN"/>
              </w:rPr>
              <w:tab/>
            </w:r>
            <w:r w:rsidRPr="005347D2">
              <w:rPr>
                <w:rFonts w:eastAsia="Malgun Gothic"/>
                <w:b/>
                <w:noProof/>
                <w:sz w:val="20"/>
                <w:lang w:eastAsia="zh-CN"/>
              </w:rPr>
              <w:t>rwp_</w:t>
            </w:r>
            <w:r w:rsidRPr="005347D2">
              <w:rPr>
                <w:rFonts w:eastAsia="Malgun Gothic"/>
                <w:b/>
                <w:bCs/>
                <w:noProof/>
                <w:sz w:val="20"/>
                <w:lang w:eastAsia="zh-CN"/>
              </w:rPr>
              <w:t>cancel_flag</w:t>
            </w:r>
          </w:p>
        </w:tc>
        <w:tc>
          <w:tcPr>
            <w:tcW w:w="736" w:type="dxa"/>
            <w:tcBorders>
              <w:top w:val="single" w:sz="2" w:space="0" w:color="auto"/>
              <w:left w:val="single" w:sz="6" w:space="0" w:color="auto"/>
              <w:bottom w:val="single" w:sz="2" w:space="0" w:color="auto"/>
              <w:right w:val="single" w:sz="6" w:space="0" w:color="auto"/>
            </w:tcBorders>
          </w:tcPr>
          <w:p w14:paraId="12622B79" w14:textId="77777777" w:rsidR="00D26D16" w:rsidRPr="005347D2" w:rsidRDefault="00D26D16" w:rsidP="00400101">
            <w:pPr>
              <w:keepNext/>
              <w:spacing w:before="20" w:after="40"/>
              <w:jc w:val="center"/>
              <w:rPr>
                <w:rFonts w:eastAsia="Malgun Gothic"/>
                <w:noProof/>
                <w:sz w:val="20"/>
                <w:lang w:eastAsia="zh-CN"/>
              </w:rPr>
            </w:pPr>
            <w:r w:rsidRPr="005347D2">
              <w:rPr>
                <w:rFonts w:eastAsia="Malgun Gothic"/>
                <w:noProof/>
                <w:sz w:val="20"/>
                <w:lang w:eastAsia="zh-CN"/>
              </w:rPr>
              <w:t>5</w:t>
            </w:r>
          </w:p>
        </w:tc>
        <w:tc>
          <w:tcPr>
            <w:tcW w:w="1252" w:type="dxa"/>
            <w:tcBorders>
              <w:top w:val="single" w:sz="2" w:space="0" w:color="auto"/>
              <w:left w:val="single" w:sz="6" w:space="0" w:color="auto"/>
              <w:bottom w:val="single" w:sz="2" w:space="0" w:color="auto"/>
              <w:right w:val="single" w:sz="6" w:space="0" w:color="auto"/>
            </w:tcBorders>
          </w:tcPr>
          <w:p w14:paraId="5B2A7F39" w14:textId="77777777" w:rsidR="00D26D16" w:rsidRPr="005347D2" w:rsidRDefault="00D26D16" w:rsidP="00400101">
            <w:pPr>
              <w:keepNext/>
              <w:spacing w:before="20" w:after="40"/>
              <w:jc w:val="center"/>
              <w:rPr>
                <w:noProof/>
                <w:sz w:val="20"/>
              </w:rPr>
            </w:pPr>
            <w:r w:rsidRPr="005347D2">
              <w:rPr>
                <w:rFonts w:eastAsia="Malgun Gothic"/>
                <w:noProof/>
                <w:sz w:val="20"/>
                <w:lang w:eastAsia="zh-CN"/>
              </w:rPr>
              <w:t>u(1)</w:t>
            </w:r>
          </w:p>
        </w:tc>
      </w:tr>
      <w:tr w:rsidR="00D26D16" w:rsidRPr="005347D2" w14:paraId="7D22E64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38C7B4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rPr>
              <w:tab/>
              <w:t>if( !rwp</w:t>
            </w:r>
            <w:r w:rsidRPr="005347D2">
              <w:rPr>
                <w:rFonts w:eastAsia="Malgun Gothic"/>
                <w:noProof/>
                <w:sz w:val="20"/>
                <w:lang w:eastAsia="zh-CN"/>
              </w:rPr>
              <w:t>_</w:t>
            </w:r>
            <w:r w:rsidRPr="005347D2">
              <w:rPr>
                <w:rFonts w:eastAsia="Malgun Gothic"/>
                <w:bCs/>
                <w:noProof/>
                <w:sz w:val="20"/>
                <w:lang w:eastAsia="zh-CN"/>
              </w:rPr>
              <w:t xml:space="preserve">cancel_flag ) </w:t>
            </w:r>
            <w:r w:rsidRPr="005347D2">
              <w:rPr>
                <w:rFonts w:eastAsia="Malgun Gothic"/>
                <w:noProof/>
                <w:sz w:val="20"/>
              </w:rPr>
              <w:t>{</w:t>
            </w:r>
          </w:p>
        </w:tc>
        <w:tc>
          <w:tcPr>
            <w:tcW w:w="736" w:type="dxa"/>
            <w:tcBorders>
              <w:top w:val="single" w:sz="2" w:space="0" w:color="auto"/>
              <w:left w:val="single" w:sz="6" w:space="0" w:color="auto"/>
              <w:bottom w:val="single" w:sz="2" w:space="0" w:color="auto"/>
              <w:right w:val="single" w:sz="6" w:space="0" w:color="auto"/>
            </w:tcBorders>
          </w:tcPr>
          <w:p w14:paraId="4F6256F7"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AAF2B75" w14:textId="77777777" w:rsidR="00D26D16" w:rsidRPr="005347D2" w:rsidRDefault="00D26D16" w:rsidP="00400101">
            <w:pPr>
              <w:keepNext/>
              <w:spacing w:before="20" w:after="40"/>
              <w:jc w:val="center"/>
              <w:rPr>
                <w:noProof/>
                <w:sz w:val="20"/>
              </w:rPr>
            </w:pPr>
          </w:p>
        </w:tc>
      </w:tr>
      <w:tr w:rsidR="00D26D16" w:rsidRPr="005347D2" w14:paraId="0BE985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EE9AD54" w14:textId="254C96A8" w:rsidR="00D26D16" w:rsidRPr="005347D2" w:rsidRDefault="00D26D16" w:rsidP="0059081E">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t>rwp</w:t>
            </w:r>
            <w:r w:rsidRPr="005347D2">
              <w:rPr>
                <w:rFonts w:eastAsia="Malgun Gothic"/>
                <w:b/>
                <w:noProof/>
                <w:sz w:val="20"/>
                <w:lang w:eastAsia="zh-CN"/>
              </w:rPr>
              <w:t>_</w:t>
            </w:r>
            <w:ins w:id="386" w:author="Ye-Kui Wang d00" w:date="2018-05-04T11:02:00Z">
              <w:r w:rsidR="00813D1C" w:rsidRPr="007104F3">
                <w:rPr>
                  <w:rFonts w:eastAsia="Malgun Gothic"/>
                  <w:b/>
                  <w:sz w:val="20"/>
                </w:rPr>
                <w:t>repetition_period</w:t>
              </w:r>
            </w:ins>
            <w:del w:id="387" w:author="Ye-Kui Wang d00" w:date="2018-05-04T11:02:00Z">
              <w:r w:rsidRPr="005347D2" w:rsidDel="00813D1C">
                <w:rPr>
                  <w:rFonts w:eastAsia="Malgun Gothic"/>
                  <w:b/>
                  <w:noProof/>
                  <w:sz w:val="20"/>
                  <w:lang w:eastAsia="zh-CN"/>
                </w:rPr>
                <w:delText>persistence</w:delText>
              </w:r>
              <w:r w:rsidRPr="005347D2" w:rsidDel="00813D1C">
                <w:rPr>
                  <w:rFonts w:eastAsia="Malgun Gothic"/>
                  <w:b/>
                  <w:bCs/>
                  <w:noProof/>
                  <w:sz w:val="20"/>
                  <w:lang w:eastAsia="zh-CN"/>
                </w:rPr>
                <w:delText>_</w:delText>
              </w:r>
            </w:del>
            <w:del w:id="388" w:author="Ye-Kui Wang d00" w:date="2018-05-04T10:51:00Z">
              <w:r w:rsidRPr="005347D2" w:rsidDel="0059081E">
                <w:rPr>
                  <w:rFonts w:eastAsia="Malgun Gothic"/>
                  <w:b/>
                  <w:bCs/>
                  <w:noProof/>
                  <w:sz w:val="20"/>
                  <w:lang w:eastAsia="zh-CN"/>
                </w:rPr>
                <w:delText>flag</w:delText>
              </w:r>
            </w:del>
          </w:p>
        </w:tc>
        <w:tc>
          <w:tcPr>
            <w:tcW w:w="736" w:type="dxa"/>
            <w:tcBorders>
              <w:top w:val="single" w:sz="2" w:space="0" w:color="auto"/>
              <w:left w:val="single" w:sz="6" w:space="0" w:color="auto"/>
              <w:bottom w:val="single" w:sz="2" w:space="0" w:color="auto"/>
              <w:right w:val="single" w:sz="6" w:space="0" w:color="auto"/>
            </w:tcBorders>
          </w:tcPr>
          <w:p w14:paraId="25AB408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35D6C8FE" w14:textId="6C98362D" w:rsidR="00D26D16" w:rsidRPr="005347D2" w:rsidRDefault="0059081E" w:rsidP="0059081E">
            <w:pPr>
              <w:keepNext/>
              <w:spacing w:before="20" w:after="40"/>
              <w:jc w:val="center"/>
              <w:rPr>
                <w:noProof/>
                <w:sz w:val="20"/>
              </w:rPr>
            </w:pPr>
            <w:ins w:id="389" w:author="Ye-Kui Wang d00" w:date="2018-05-04T10:51:00Z">
              <w:r>
                <w:rPr>
                  <w:noProof/>
                  <w:sz w:val="20"/>
                </w:rPr>
                <w:t>ue(v)</w:t>
              </w:r>
            </w:ins>
            <w:del w:id="390" w:author="Ye-Kui Wang d00" w:date="2018-05-04T10:51:00Z">
              <w:r w:rsidR="00D26D16" w:rsidRPr="005347D2" w:rsidDel="0059081E">
                <w:rPr>
                  <w:noProof/>
                  <w:sz w:val="20"/>
                </w:rPr>
                <w:delText>u(1)</w:delText>
              </w:r>
            </w:del>
          </w:p>
        </w:tc>
      </w:tr>
      <w:tr w:rsidR="00D26D16" w:rsidRPr="005347D2" w14:paraId="69DD8FE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18A8CA74"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constituent_picture_matching_flag</w:t>
            </w:r>
          </w:p>
        </w:tc>
        <w:tc>
          <w:tcPr>
            <w:tcW w:w="736" w:type="dxa"/>
            <w:tcBorders>
              <w:top w:val="single" w:sz="2" w:space="0" w:color="auto"/>
              <w:left w:val="single" w:sz="6" w:space="0" w:color="auto"/>
              <w:bottom w:val="single" w:sz="2" w:space="0" w:color="auto"/>
              <w:right w:val="single" w:sz="6" w:space="0" w:color="auto"/>
            </w:tcBorders>
          </w:tcPr>
          <w:p w14:paraId="1E6B897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E84DB4B"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rsidDel="0059081E" w14:paraId="6FE59B61" w14:textId="2753E5DE" w:rsidTr="00400101">
        <w:trPr>
          <w:cantSplit/>
          <w:jc w:val="center"/>
          <w:del w:id="391" w:author="Ye-Kui Wang d00" w:date="2018-05-04T10:51:00Z"/>
        </w:trPr>
        <w:tc>
          <w:tcPr>
            <w:tcW w:w="6652" w:type="dxa"/>
            <w:tcBorders>
              <w:top w:val="single" w:sz="2" w:space="0" w:color="auto"/>
              <w:left w:val="single" w:sz="6" w:space="0" w:color="auto"/>
              <w:bottom w:val="single" w:sz="2" w:space="0" w:color="auto"/>
              <w:right w:val="single" w:sz="6" w:space="0" w:color="auto"/>
            </w:tcBorders>
          </w:tcPr>
          <w:p w14:paraId="73E691F1" w14:textId="16B36664" w:rsidR="00D26D16" w:rsidRPr="005347D2" w:rsidDel="0059081E"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del w:id="392" w:author="Ye-Kui Wang d00" w:date="2018-05-04T10:51:00Z"/>
                <w:bCs/>
                <w:noProof/>
                <w:sz w:val="20"/>
              </w:rPr>
            </w:pPr>
            <w:del w:id="393" w:author="Ye-Kui Wang d00" w:date="2018-05-04T10:51:00Z">
              <w:r w:rsidRPr="005347D2" w:rsidDel="0059081E">
                <w:rPr>
                  <w:rFonts w:eastAsia="Malgun Gothic"/>
                  <w:noProof/>
                  <w:sz w:val="20"/>
                  <w:lang w:eastAsia="zh-CN"/>
                </w:rPr>
                <w:tab/>
              </w:r>
              <w:r w:rsidRPr="005347D2" w:rsidDel="0059081E">
                <w:rPr>
                  <w:rFonts w:eastAsia="Malgun Gothic"/>
                  <w:noProof/>
                  <w:sz w:val="20"/>
                  <w:lang w:eastAsia="zh-CN"/>
                </w:rPr>
                <w:tab/>
              </w:r>
              <w:r w:rsidRPr="005347D2" w:rsidDel="0059081E">
                <w:rPr>
                  <w:rFonts w:eastAsia="Malgun Gothic"/>
                  <w:b/>
                  <w:noProof/>
                  <w:sz w:val="20"/>
                  <w:lang w:eastAsia="zh-CN"/>
                </w:rPr>
                <w:delText>rwp_reserved_zero_5bits</w:delText>
              </w:r>
            </w:del>
          </w:p>
        </w:tc>
        <w:tc>
          <w:tcPr>
            <w:tcW w:w="736" w:type="dxa"/>
            <w:tcBorders>
              <w:top w:val="single" w:sz="2" w:space="0" w:color="auto"/>
              <w:left w:val="single" w:sz="6" w:space="0" w:color="auto"/>
              <w:bottom w:val="single" w:sz="2" w:space="0" w:color="auto"/>
              <w:right w:val="single" w:sz="6" w:space="0" w:color="auto"/>
            </w:tcBorders>
          </w:tcPr>
          <w:p w14:paraId="6F79C282" w14:textId="70406F4A" w:rsidR="00D26D16" w:rsidRPr="005347D2" w:rsidDel="0059081E" w:rsidRDefault="00D26D16" w:rsidP="00400101">
            <w:pPr>
              <w:keepNext/>
              <w:spacing w:before="20" w:after="40"/>
              <w:jc w:val="center"/>
              <w:rPr>
                <w:del w:id="394" w:author="Ye-Kui Wang d00" w:date="2018-05-04T10:51:00Z"/>
                <w:rFonts w:eastAsia="Malgun Gothic"/>
                <w:noProof/>
                <w:sz w:val="20"/>
                <w:lang w:eastAsia="zh-CN"/>
              </w:rPr>
            </w:pPr>
            <w:del w:id="395" w:author="Ye-Kui Wang d00" w:date="2018-05-04T10:51:00Z">
              <w:r w:rsidRPr="005347D2" w:rsidDel="0059081E">
                <w:rPr>
                  <w:rFonts w:eastAsia="Malgun Gothic"/>
                  <w:noProof/>
                  <w:sz w:val="20"/>
                  <w:lang w:eastAsia="zh-CN"/>
                </w:rPr>
                <w:delText>5</w:delText>
              </w:r>
            </w:del>
          </w:p>
        </w:tc>
        <w:tc>
          <w:tcPr>
            <w:tcW w:w="1252" w:type="dxa"/>
            <w:tcBorders>
              <w:top w:val="single" w:sz="2" w:space="0" w:color="auto"/>
              <w:left w:val="single" w:sz="6" w:space="0" w:color="auto"/>
              <w:bottom w:val="single" w:sz="2" w:space="0" w:color="auto"/>
              <w:right w:val="single" w:sz="6" w:space="0" w:color="auto"/>
            </w:tcBorders>
          </w:tcPr>
          <w:p w14:paraId="2D27EE16" w14:textId="08EA8097" w:rsidR="00D26D16" w:rsidRPr="005347D2" w:rsidDel="0059081E" w:rsidRDefault="00D26D16" w:rsidP="00400101">
            <w:pPr>
              <w:keepNext/>
              <w:spacing w:before="20" w:after="40"/>
              <w:jc w:val="center"/>
              <w:rPr>
                <w:del w:id="396" w:author="Ye-Kui Wang d00" w:date="2018-05-04T10:51:00Z"/>
                <w:noProof/>
                <w:sz w:val="20"/>
              </w:rPr>
            </w:pPr>
            <w:del w:id="397" w:author="Ye-Kui Wang d00" w:date="2018-05-04T10:51:00Z">
              <w:r w:rsidRPr="005347D2" w:rsidDel="0059081E">
                <w:rPr>
                  <w:rFonts w:eastAsia="Malgun Gothic"/>
                  <w:noProof/>
                  <w:sz w:val="20"/>
                  <w:lang w:eastAsia="zh-CN"/>
                </w:rPr>
                <w:delText>u(5)</w:delText>
              </w:r>
            </w:del>
          </w:p>
        </w:tc>
      </w:tr>
      <w:tr w:rsidR="00D26D16" w:rsidRPr="005347D2" w14:paraId="11D62E62"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686CCD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num_packed_regions</w:t>
            </w:r>
          </w:p>
        </w:tc>
        <w:tc>
          <w:tcPr>
            <w:tcW w:w="736" w:type="dxa"/>
            <w:tcBorders>
              <w:top w:val="single" w:sz="2" w:space="0" w:color="auto"/>
              <w:left w:val="single" w:sz="6" w:space="0" w:color="auto"/>
              <w:bottom w:val="single" w:sz="2" w:space="0" w:color="auto"/>
              <w:right w:val="single" w:sz="6" w:space="0" w:color="auto"/>
            </w:tcBorders>
          </w:tcPr>
          <w:p w14:paraId="0C6CACC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02CCD8B"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ECD1AB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0BE13C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proj_picture_width</w:t>
            </w:r>
          </w:p>
        </w:tc>
        <w:tc>
          <w:tcPr>
            <w:tcW w:w="736" w:type="dxa"/>
            <w:tcBorders>
              <w:top w:val="single" w:sz="2" w:space="0" w:color="auto"/>
              <w:left w:val="single" w:sz="6" w:space="0" w:color="auto"/>
              <w:bottom w:val="single" w:sz="2" w:space="0" w:color="auto"/>
              <w:right w:val="single" w:sz="6" w:space="0" w:color="auto"/>
            </w:tcBorders>
          </w:tcPr>
          <w:p w14:paraId="7708CF1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7FEA357"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49BAF52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4D87D89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proj_picture_height</w:t>
            </w:r>
          </w:p>
        </w:tc>
        <w:tc>
          <w:tcPr>
            <w:tcW w:w="736" w:type="dxa"/>
            <w:tcBorders>
              <w:top w:val="single" w:sz="2" w:space="0" w:color="auto"/>
              <w:left w:val="single" w:sz="6" w:space="0" w:color="auto"/>
              <w:bottom w:val="single" w:sz="2" w:space="0" w:color="auto"/>
              <w:right w:val="single" w:sz="6" w:space="0" w:color="auto"/>
            </w:tcBorders>
          </w:tcPr>
          <w:p w14:paraId="6F8C2217"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E04D060"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1325AC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45C946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packed_picture_width</w:t>
            </w:r>
          </w:p>
        </w:tc>
        <w:tc>
          <w:tcPr>
            <w:tcW w:w="736" w:type="dxa"/>
            <w:tcBorders>
              <w:top w:val="single" w:sz="2" w:space="0" w:color="auto"/>
              <w:left w:val="single" w:sz="6" w:space="0" w:color="auto"/>
              <w:bottom w:val="single" w:sz="2" w:space="0" w:color="auto"/>
              <w:right w:val="single" w:sz="6" w:space="0" w:color="auto"/>
            </w:tcBorders>
          </w:tcPr>
          <w:p w14:paraId="0EB5A06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8D6CA8F"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CE3534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759D74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packed_picture_height</w:t>
            </w:r>
          </w:p>
        </w:tc>
        <w:tc>
          <w:tcPr>
            <w:tcW w:w="736" w:type="dxa"/>
            <w:tcBorders>
              <w:top w:val="single" w:sz="2" w:space="0" w:color="auto"/>
              <w:left w:val="single" w:sz="6" w:space="0" w:color="auto"/>
              <w:bottom w:val="single" w:sz="2" w:space="0" w:color="auto"/>
              <w:right w:val="single" w:sz="6" w:space="0" w:color="auto"/>
            </w:tcBorders>
          </w:tcPr>
          <w:p w14:paraId="3CA44C6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14F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30EA9CE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7FE288C"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t xml:space="preserve">for( i = 0; i &lt; </w:t>
            </w:r>
            <w:r w:rsidRPr="005347D2">
              <w:rPr>
                <w:bCs/>
                <w:noProof/>
                <w:sz w:val="20"/>
              </w:rPr>
              <w:t>num_packed_regions</w:t>
            </w:r>
            <w:r w:rsidRPr="005347D2">
              <w:rPr>
                <w:noProof/>
                <w:sz w:val="20"/>
              </w:rPr>
              <w:t>; i++ ) {</w:t>
            </w:r>
          </w:p>
        </w:tc>
        <w:tc>
          <w:tcPr>
            <w:tcW w:w="736" w:type="dxa"/>
            <w:tcBorders>
              <w:top w:val="single" w:sz="2" w:space="0" w:color="auto"/>
              <w:left w:val="single" w:sz="6" w:space="0" w:color="auto"/>
              <w:bottom w:val="single" w:sz="2" w:space="0" w:color="auto"/>
              <w:right w:val="single" w:sz="6" w:space="0" w:color="auto"/>
            </w:tcBorders>
          </w:tcPr>
          <w:p w14:paraId="1C6682C4"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23B34F01" w14:textId="77777777" w:rsidR="00D26D16" w:rsidRPr="005347D2" w:rsidRDefault="00D26D16" w:rsidP="00400101">
            <w:pPr>
              <w:keepNext/>
              <w:spacing w:before="20" w:after="40"/>
              <w:jc w:val="center"/>
              <w:rPr>
                <w:noProof/>
                <w:sz w:val="20"/>
              </w:rPr>
            </w:pPr>
          </w:p>
        </w:tc>
      </w:tr>
      <w:tr w:rsidR="00D26D16" w:rsidRPr="005347D2" w14:paraId="274FD43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3910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r>
            <w:r w:rsidRPr="005347D2">
              <w:rPr>
                <w:rFonts w:eastAsia="Malgun Gothic"/>
                <w:b/>
                <w:noProof/>
                <w:sz w:val="20"/>
                <w:lang w:eastAsia="zh-CN"/>
              </w:rPr>
              <w:t>rwp_</w:t>
            </w:r>
            <w:r w:rsidRPr="005347D2">
              <w:rPr>
                <w:b/>
                <w:bCs/>
                <w:noProof/>
                <w:sz w:val="20"/>
              </w:rPr>
              <w:t>reserved_zero_4bits</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E3D614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3C9FF30" w14:textId="77777777" w:rsidR="00D26D16" w:rsidRPr="005347D2" w:rsidRDefault="00D26D16" w:rsidP="00400101">
            <w:pPr>
              <w:keepNext/>
              <w:spacing w:before="20" w:after="40"/>
              <w:jc w:val="center"/>
              <w:rPr>
                <w:noProof/>
                <w:sz w:val="20"/>
              </w:rPr>
            </w:pPr>
            <w:r w:rsidRPr="005347D2">
              <w:rPr>
                <w:noProof/>
                <w:sz w:val="20"/>
              </w:rPr>
              <w:t>u(4)</w:t>
            </w:r>
          </w:p>
        </w:tc>
      </w:tr>
      <w:tr w:rsidR="00D26D16" w:rsidRPr="005347D2" w14:paraId="7916289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8C2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transform_type</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837FA2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6850B7A"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2D693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21F86C3"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guard_band_flag</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E81CE5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4D4CD59"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2BFA949"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CE8F3E7"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7FE1BC0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1F86ECF"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86F6AA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DCDFDD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FA39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B83556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9A0321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55BE2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106CA4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C8A886B"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374BBEE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1AD44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F237DB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F9BCE7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6EC5FD66"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FE6CB4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411413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4FF3CA3"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D27C7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97172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B5F4E8B"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254E025"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150B8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18A93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F202F7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0CADB6C"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10E019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0C66A7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6EE7F5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980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38955FF"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03489E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 xml:space="preserve">if( </w:t>
            </w:r>
            <w:r w:rsidRPr="005347D2">
              <w:rPr>
                <w:bCs/>
                <w:noProof/>
                <w:sz w:val="20"/>
              </w:rPr>
              <w:t>guard_band_flag[ i ]</w:t>
            </w:r>
            <w:r w:rsidRPr="005347D2">
              <w:rPr>
                <w:noProof/>
                <w:sz w:val="20"/>
              </w:rPr>
              <w:t xml:space="preserve"> ) {</w:t>
            </w:r>
          </w:p>
        </w:tc>
        <w:tc>
          <w:tcPr>
            <w:tcW w:w="736" w:type="dxa"/>
            <w:tcBorders>
              <w:top w:val="single" w:sz="2" w:space="0" w:color="auto"/>
              <w:left w:val="single" w:sz="6" w:space="0" w:color="auto"/>
              <w:bottom w:val="single" w:sz="2" w:space="0" w:color="auto"/>
              <w:right w:val="single" w:sz="6" w:space="0" w:color="auto"/>
            </w:tcBorders>
          </w:tcPr>
          <w:p w14:paraId="7A9A6556"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102E83F7" w14:textId="77777777" w:rsidR="00D26D16" w:rsidRPr="005347D2" w:rsidRDefault="00D26D16" w:rsidP="00400101">
            <w:pPr>
              <w:keepNext/>
              <w:spacing w:before="20" w:after="40"/>
              <w:jc w:val="center"/>
              <w:rPr>
                <w:noProof/>
                <w:sz w:val="20"/>
              </w:rPr>
            </w:pPr>
          </w:p>
        </w:tc>
      </w:tr>
      <w:tr w:rsidR="00D26D16" w:rsidRPr="005347D2" w14:paraId="2C5BF9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6B50B7A"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left_gb_width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A861A1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5A4BFB9"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28C06B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F797657"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right_gb_width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1BDCB7C"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93432C1"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1CEA714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0EB0E13"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top_gb_height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487B61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56132E6"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2BB71C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90894D2"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bottom_gb_height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94228F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A294133"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3DBF683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C71524"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gb_not_used_for_pred_flag</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2D042"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F7C4712"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DB5B5A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30EB8CF"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t>for( j = 0; j &lt; 4; j++ )</w:t>
            </w:r>
          </w:p>
        </w:tc>
        <w:tc>
          <w:tcPr>
            <w:tcW w:w="736" w:type="dxa"/>
            <w:tcBorders>
              <w:top w:val="single" w:sz="2" w:space="0" w:color="auto"/>
              <w:left w:val="single" w:sz="6" w:space="0" w:color="auto"/>
              <w:bottom w:val="single" w:sz="2" w:space="0" w:color="auto"/>
              <w:right w:val="single" w:sz="6" w:space="0" w:color="auto"/>
            </w:tcBorders>
          </w:tcPr>
          <w:p w14:paraId="16D4D67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E333643" w14:textId="77777777" w:rsidR="00D26D16" w:rsidRPr="005347D2" w:rsidRDefault="00D26D16" w:rsidP="00400101">
            <w:pPr>
              <w:keepNext/>
              <w:spacing w:before="20" w:after="40"/>
              <w:jc w:val="center"/>
              <w:rPr>
                <w:noProof/>
                <w:sz w:val="20"/>
              </w:rPr>
            </w:pPr>
          </w:p>
        </w:tc>
      </w:tr>
      <w:tr w:rsidR="00D26D16" w:rsidRPr="005347D2" w14:paraId="55DEAF2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F06B7B0"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gb_type</w:t>
            </w:r>
            <w:r w:rsidRPr="005347D2">
              <w:rPr>
                <w:noProof/>
                <w:sz w:val="20"/>
              </w:rPr>
              <w:t>[ i ][ j ]</w:t>
            </w:r>
          </w:p>
        </w:tc>
        <w:tc>
          <w:tcPr>
            <w:tcW w:w="736" w:type="dxa"/>
            <w:tcBorders>
              <w:top w:val="single" w:sz="2" w:space="0" w:color="auto"/>
              <w:left w:val="single" w:sz="6" w:space="0" w:color="auto"/>
              <w:bottom w:val="single" w:sz="2" w:space="0" w:color="auto"/>
              <w:right w:val="single" w:sz="6" w:space="0" w:color="auto"/>
            </w:tcBorders>
          </w:tcPr>
          <w:p w14:paraId="0FC1A39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2AEC595"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E727C4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AF27D0D"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rFonts w:eastAsia="Malgun Gothic"/>
                <w:b/>
                <w:noProof/>
                <w:sz w:val="20"/>
                <w:lang w:eastAsia="zh-CN"/>
              </w:rPr>
              <w:t>rwp_gb_reserved_zero_3bits</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3B44EA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73A9BA9"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262F211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917BB5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6E7ACDF2"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83BB8D8" w14:textId="77777777" w:rsidR="00D26D16" w:rsidRPr="005347D2" w:rsidRDefault="00D26D16" w:rsidP="00400101">
            <w:pPr>
              <w:keepNext/>
              <w:spacing w:before="20" w:after="40"/>
              <w:jc w:val="center"/>
              <w:rPr>
                <w:noProof/>
                <w:sz w:val="20"/>
              </w:rPr>
            </w:pPr>
          </w:p>
        </w:tc>
      </w:tr>
      <w:tr w:rsidR="00D26D16" w:rsidRPr="005347D2" w14:paraId="25BEEACC"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9155B79"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43633548"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4FFFDC9A" w14:textId="77777777" w:rsidR="00D26D16" w:rsidRPr="005347D2" w:rsidRDefault="00D26D16" w:rsidP="00400101">
            <w:pPr>
              <w:keepNext/>
              <w:spacing w:before="20" w:after="40"/>
              <w:jc w:val="center"/>
              <w:rPr>
                <w:noProof/>
                <w:sz w:val="20"/>
              </w:rPr>
            </w:pPr>
          </w:p>
        </w:tc>
      </w:tr>
      <w:tr w:rsidR="00D26D16" w:rsidRPr="005347D2" w14:paraId="1102F3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84248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11DDD5E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662A28F" w14:textId="77777777" w:rsidR="00D26D16" w:rsidRPr="005347D2" w:rsidRDefault="00D26D16" w:rsidP="00400101">
            <w:pPr>
              <w:keepNext/>
              <w:spacing w:before="20" w:after="40"/>
              <w:jc w:val="center"/>
              <w:rPr>
                <w:noProof/>
                <w:sz w:val="20"/>
              </w:rPr>
            </w:pPr>
          </w:p>
        </w:tc>
      </w:tr>
      <w:tr w:rsidR="00D26D16" w:rsidRPr="005347D2" w14:paraId="5B1417F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94683D9"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w:t>
            </w:r>
          </w:p>
        </w:tc>
        <w:tc>
          <w:tcPr>
            <w:tcW w:w="736" w:type="dxa"/>
            <w:tcBorders>
              <w:top w:val="single" w:sz="2" w:space="0" w:color="auto"/>
              <w:left w:val="single" w:sz="6" w:space="0" w:color="auto"/>
              <w:bottom w:val="single" w:sz="2" w:space="0" w:color="auto"/>
              <w:right w:val="single" w:sz="6" w:space="0" w:color="auto"/>
            </w:tcBorders>
          </w:tcPr>
          <w:p w14:paraId="613CFFEF"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C33676F" w14:textId="77777777" w:rsidR="00D26D16" w:rsidRPr="005347D2" w:rsidRDefault="00D26D16" w:rsidP="00400101">
            <w:pPr>
              <w:keepNext/>
              <w:spacing w:before="20" w:after="40"/>
              <w:jc w:val="center"/>
              <w:rPr>
                <w:noProof/>
                <w:sz w:val="20"/>
              </w:rPr>
            </w:pPr>
          </w:p>
        </w:tc>
      </w:tr>
    </w:tbl>
    <w:p w14:paraId="2CE753E4" w14:textId="77777777" w:rsidR="00D26D16" w:rsidRPr="005347D2" w:rsidRDefault="00D26D16" w:rsidP="00D26D16">
      <w:pPr>
        <w:rPr>
          <w:noProof/>
          <w:sz w:val="20"/>
        </w:rPr>
      </w:pPr>
    </w:p>
    <w:p w14:paraId="418A156A" w14:textId="0D9B704E" w:rsidR="00D26D16" w:rsidRPr="005347D2" w:rsidRDefault="00D26D16" w:rsidP="00D26D16">
      <w:pPr>
        <w:pStyle w:val="3N2"/>
        <w:keepNext/>
        <w:ind w:left="6"/>
        <w:rPr>
          <w:b/>
          <w:lang w:val="en-CA"/>
        </w:rPr>
      </w:pPr>
      <w:r w:rsidRPr="005347D2">
        <w:rPr>
          <w:b/>
          <w:lang w:val="en-CA"/>
        </w:rPr>
        <w:t>D.1.3</w:t>
      </w:r>
      <w:ins w:id="398" w:author="Gary Sullivan" w:date="2018-05-10T17:28:00Z">
        <w:r w:rsidR="006F1986">
          <w:rPr>
            <w:b/>
            <w:lang w:val="en-CA"/>
          </w:rPr>
          <w:t>4</w:t>
        </w:r>
      </w:ins>
      <w:del w:id="399" w:author="Gary Sullivan" w:date="2018-05-10T17:28:00Z">
        <w:r w:rsidR="00520D90" w:rsidRPr="005347D2" w:rsidDel="006F1986">
          <w:rPr>
            <w:b/>
            <w:lang w:val="en-CA"/>
          </w:rPr>
          <w:delText>3</w:delText>
        </w:r>
      </w:del>
      <w:r w:rsidRPr="005347D2">
        <w:rPr>
          <w:b/>
          <w:lang w:val="en-CA"/>
        </w:rPr>
        <w:t>.5</w:t>
      </w:r>
      <w:r w:rsidRPr="005347D2">
        <w:rPr>
          <w:b/>
          <w:lang w:val="en-CA"/>
        </w:rPr>
        <w:tab/>
        <w:t>Omnidirectional viewport SEI message syntax</w:t>
      </w:r>
    </w:p>
    <w:p w14:paraId="69645733" w14:textId="77777777" w:rsidR="00D26D16" w:rsidRPr="005347D2" w:rsidRDefault="00D26D16" w:rsidP="00D26D16">
      <w:pPr>
        <w:pStyle w:val="3HeaderFooter"/>
        <w:keepNext/>
        <w:rPr>
          <w:sz w:val="20"/>
          <w:szCs w:val="20"/>
          <w:lang w:val="en-CA"/>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720"/>
        <w:gridCol w:w="1260"/>
      </w:tblGrid>
      <w:tr w:rsidR="00D26D16" w:rsidRPr="005347D2" w14:paraId="1CEE571A" w14:textId="77777777" w:rsidTr="00400101">
        <w:trPr>
          <w:cantSplit/>
          <w:jc w:val="center"/>
        </w:trPr>
        <w:tc>
          <w:tcPr>
            <w:tcW w:w="6655" w:type="dxa"/>
          </w:tcPr>
          <w:p w14:paraId="49723B9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omni_viewport( payloadSize ) {</w:t>
            </w:r>
          </w:p>
        </w:tc>
        <w:tc>
          <w:tcPr>
            <w:tcW w:w="720" w:type="dxa"/>
          </w:tcPr>
          <w:p w14:paraId="3E65A1B8" w14:textId="77777777" w:rsidR="00D26D16" w:rsidRPr="005347D2" w:rsidRDefault="00D26D16" w:rsidP="00400101">
            <w:pPr>
              <w:keepNext/>
              <w:keepLines/>
              <w:spacing w:before="20" w:after="40"/>
              <w:jc w:val="center"/>
              <w:rPr>
                <w:b/>
                <w:bCs/>
                <w:noProof/>
                <w:sz w:val="20"/>
              </w:rPr>
            </w:pPr>
            <w:r w:rsidRPr="005347D2">
              <w:rPr>
                <w:b/>
                <w:bCs/>
                <w:noProof/>
                <w:sz w:val="20"/>
              </w:rPr>
              <w:t>C</w:t>
            </w:r>
          </w:p>
        </w:tc>
        <w:tc>
          <w:tcPr>
            <w:tcW w:w="1260" w:type="dxa"/>
          </w:tcPr>
          <w:p w14:paraId="5BF9E5B6"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521ED5D9" w14:textId="77777777" w:rsidTr="00400101">
        <w:trPr>
          <w:cantSplit/>
          <w:jc w:val="center"/>
        </w:trPr>
        <w:tc>
          <w:tcPr>
            <w:tcW w:w="6655" w:type="dxa"/>
          </w:tcPr>
          <w:p w14:paraId="7E904E1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noProof/>
                <w:sz w:val="20"/>
              </w:rPr>
              <w:t>omni_viewport_</w:t>
            </w:r>
            <w:r w:rsidRPr="005347D2">
              <w:rPr>
                <w:b/>
                <w:bCs/>
                <w:sz w:val="20"/>
              </w:rPr>
              <w:t>id</w:t>
            </w:r>
          </w:p>
        </w:tc>
        <w:tc>
          <w:tcPr>
            <w:tcW w:w="720" w:type="dxa"/>
          </w:tcPr>
          <w:p w14:paraId="010FE947"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5A74E916" w14:textId="77777777" w:rsidR="00D26D16" w:rsidRPr="005347D2" w:rsidRDefault="00D26D16" w:rsidP="00400101">
            <w:pPr>
              <w:keepNext/>
              <w:keepLines/>
              <w:spacing w:before="20" w:after="40"/>
              <w:jc w:val="center"/>
              <w:rPr>
                <w:b/>
                <w:bCs/>
                <w:noProof/>
                <w:sz w:val="20"/>
              </w:rPr>
            </w:pPr>
            <w:r w:rsidRPr="005347D2">
              <w:rPr>
                <w:sz w:val="20"/>
              </w:rPr>
              <w:t>u(10)</w:t>
            </w:r>
          </w:p>
        </w:tc>
      </w:tr>
      <w:tr w:rsidR="00D26D16" w:rsidRPr="005347D2" w14:paraId="132B33DC" w14:textId="77777777" w:rsidTr="00400101">
        <w:trPr>
          <w:cantSplit/>
          <w:jc w:val="center"/>
        </w:trPr>
        <w:tc>
          <w:tcPr>
            <w:tcW w:w="6655" w:type="dxa"/>
          </w:tcPr>
          <w:p w14:paraId="03FEB78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omni_viewport_</w:t>
            </w:r>
            <w:r w:rsidRPr="005347D2">
              <w:rPr>
                <w:b/>
                <w:bCs/>
                <w:noProof/>
                <w:sz w:val="20"/>
              </w:rPr>
              <w:t>cancel_flag</w:t>
            </w:r>
          </w:p>
        </w:tc>
        <w:tc>
          <w:tcPr>
            <w:tcW w:w="720" w:type="dxa"/>
          </w:tcPr>
          <w:p w14:paraId="5DD2A940"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75B3F0D6"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3AA169D7" w14:textId="77777777" w:rsidTr="00400101">
        <w:trPr>
          <w:cantSplit/>
          <w:jc w:val="center"/>
        </w:trPr>
        <w:tc>
          <w:tcPr>
            <w:tcW w:w="6655" w:type="dxa"/>
          </w:tcPr>
          <w:p w14:paraId="7B714AF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!omni_viewport_cancel_flag ) {</w:t>
            </w:r>
          </w:p>
        </w:tc>
        <w:tc>
          <w:tcPr>
            <w:tcW w:w="720" w:type="dxa"/>
          </w:tcPr>
          <w:p w14:paraId="44561A4F" w14:textId="77777777" w:rsidR="00D26D16" w:rsidRPr="005347D2" w:rsidRDefault="00D26D16" w:rsidP="00400101">
            <w:pPr>
              <w:keepNext/>
              <w:keepLines/>
              <w:spacing w:before="20" w:after="40"/>
              <w:jc w:val="center"/>
              <w:rPr>
                <w:bCs/>
                <w:noProof/>
                <w:sz w:val="20"/>
              </w:rPr>
            </w:pPr>
          </w:p>
        </w:tc>
        <w:tc>
          <w:tcPr>
            <w:tcW w:w="1260" w:type="dxa"/>
          </w:tcPr>
          <w:p w14:paraId="363C1940" w14:textId="77777777" w:rsidR="00D26D16" w:rsidRPr="005347D2" w:rsidRDefault="00D26D16" w:rsidP="00400101">
            <w:pPr>
              <w:keepNext/>
              <w:keepLines/>
              <w:spacing w:before="20" w:after="40"/>
              <w:jc w:val="center"/>
              <w:rPr>
                <w:bCs/>
                <w:noProof/>
                <w:sz w:val="20"/>
              </w:rPr>
            </w:pPr>
          </w:p>
        </w:tc>
      </w:tr>
      <w:tr w:rsidR="00D26D16" w:rsidRPr="005347D2" w14:paraId="2EA8DE5D" w14:textId="77777777" w:rsidTr="00400101">
        <w:trPr>
          <w:cantSplit/>
          <w:jc w:val="center"/>
        </w:trPr>
        <w:tc>
          <w:tcPr>
            <w:tcW w:w="6655" w:type="dxa"/>
          </w:tcPr>
          <w:p w14:paraId="5D6642C8" w14:textId="460BA467" w:rsidR="00D26D16" w:rsidRPr="005347D2" w:rsidRDefault="00D26D16" w:rsidP="0059081E">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omni_viewport_</w:t>
            </w:r>
            <w:ins w:id="400" w:author="Ye-Kui Wang d00" w:date="2018-05-04T11:02:00Z">
              <w:r w:rsidR="00813D1C" w:rsidRPr="007104F3">
                <w:rPr>
                  <w:rFonts w:eastAsia="Malgun Gothic"/>
                  <w:b/>
                  <w:sz w:val="20"/>
                </w:rPr>
                <w:t>repetition_period</w:t>
              </w:r>
            </w:ins>
            <w:del w:id="401" w:author="Ye-Kui Wang d00" w:date="2018-05-04T11:02:00Z">
              <w:r w:rsidRPr="005347D2" w:rsidDel="00813D1C">
                <w:rPr>
                  <w:b/>
                  <w:bCs/>
                  <w:noProof/>
                  <w:sz w:val="20"/>
                </w:rPr>
                <w:delText>persistence_</w:delText>
              </w:r>
            </w:del>
            <w:del w:id="402" w:author="Ye-Kui Wang d00" w:date="2018-05-04T10:52:00Z">
              <w:r w:rsidRPr="005347D2" w:rsidDel="0059081E">
                <w:rPr>
                  <w:b/>
                  <w:bCs/>
                  <w:noProof/>
                  <w:sz w:val="20"/>
                </w:rPr>
                <w:delText>flag</w:delText>
              </w:r>
            </w:del>
          </w:p>
        </w:tc>
        <w:tc>
          <w:tcPr>
            <w:tcW w:w="720" w:type="dxa"/>
          </w:tcPr>
          <w:p w14:paraId="371CDF27"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69A9B59B" w14:textId="0042343A" w:rsidR="00D26D16" w:rsidRPr="005347D2" w:rsidRDefault="0059081E" w:rsidP="0059081E">
            <w:pPr>
              <w:keepNext/>
              <w:keepLines/>
              <w:spacing w:before="20" w:after="40"/>
              <w:jc w:val="center"/>
              <w:rPr>
                <w:bCs/>
                <w:noProof/>
                <w:sz w:val="20"/>
              </w:rPr>
            </w:pPr>
            <w:ins w:id="403" w:author="Ye-Kui Wang d00" w:date="2018-05-04T10:52:00Z">
              <w:r>
                <w:rPr>
                  <w:bCs/>
                  <w:noProof/>
                  <w:sz w:val="20"/>
                </w:rPr>
                <w:t>ue(v)</w:t>
              </w:r>
            </w:ins>
            <w:del w:id="404" w:author="Ye-Kui Wang d00" w:date="2018-05-04T10:52:00Z">
              <w:r w:rsidR="00D26D16" w:rsidRPr="005347D2" w:rsidDel="0059081E">
                <w:rPr>
                  <w:bCs/>
                  <w:noProof/>
                  <w:sz w:val="20"/>
                </w:rPr>
                <w:delText>u(1)</w:delText>
              </w:r>
            </w:del>
          </w:p>
        </w:tc>
      </w:tr>
      <w:tr w:rsidR="00D26D16" w:rsidRPr="005347D2" w14:paraId="1CF4171C" w14:textId="77777777" w:rsidTr="00400101">
        <w:trPr>
          <w:cantSplit/>
          <w:jc w:val="center"/>
        </w:trPr>
        <w:tc>
          <w:tcPr>
            <w:tcW w:w="6655" w:type="dxa"/>
          </w:tcPr>
          <w:p w14:paraId="1F67749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r w:rsidRPr="005347D2">
              <w:rPr>
                <w:b/>
                <w:noProof/>
                <w:sz w:val="20"/>
              </w:rPr>
              <w:t>omni_viewport</w:t>
            </w:r>
            <w:r w:rsidRPr="005347D2">
              <w:rPr>
                <w:b/>
                <w:bCs/>
                <w:sz w:val="20"/>
              </w:rPr>
              <w:t>_cnt_minus1</w:t>
            </w:r>
          </w:p>
        </w:tc>
        <w:tc>
          <w:tcPr>
            <w:tcW w:w="720" w:type="dxa"/>
          </w:tcPr>
          <w:p w14:paraId="5EEFD643"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31FB9E49" w14:textId="77777777" w:rsidR="00D26D16" w:rsidRPr="005347D2" w:rsidRDefault="00D26D16" w:rsidP="00400101">
            <w:pPr>
              <w:keepNext/>
              <w:keepLines/>
              <w:spacing w:before="20" w:after="40"/>
              <w:jc w:val="center"/>
              <w:rPr>
                <w:bCs/>
                <w:noProof/>
                <w:sz w:val="20"/>
              </w:rPr>
            </w:pPr>
            <w:r w:rsidRPr="005347D2">
              <w:rPr>
                <w:sz w:val="20"/>
              </w:rPr>
              <w:t>u(4)</w:t>
            </w:r>
          </w:p>
        </w:tc>
      </w:tr>
      <w:tr w:rsidR="00D26D16" w:rsidRPr="005347D2" w14:paraId="22E94A75" w14:textId="77777777" w:rsidTr="00400101">
        <w:trPr>
          <w:cantSplit/>
          <w:jc w:val="center"/>
        </w:trPr>
        <w:tc>
          <w:tcPr>
            <w:tcW w:w="6655" w:type="dxa"/>
          </w:tcPr>
          <w:p w14:paraId="5B2756AD"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r w:rsidRPr="005347D2">
              <w:rPr>
                <w:bCs/>
                <w:sz w:val="20"/>
              </w:rPr>
              <w:t>for( i = 0; i  &lt;=  </w:t>
            </w:r>
            <w:r w:rsidRPr="005347D2">
              <w:rPr>
                <w:noProof/>
                <w:sz w:val="20"/>
              </w:rPr>
              <w:t>omni_viewport_cnt_minus1</w:t>
            </w:r>
            <w:r w:rsidRPr="005347D2">
              <w:rPr>
                <w:bCs/>
                <w:sz w:val="20"/>
              </w:rPr>
              <w:t>; i++ ) {</w:t>
            </w:r>
          </w:p>
        </w:tc>
        <w:tc>
          <w:tcPr>
            <w:tcW w:w="720" w:type="dxa"/>
          </w:tcPr>
          <w:p w14:paraId="0F350BF5" w14:textId="77777777" w:rsidR="00D26D16" w:rsidRPr="005347D2" w:rsidRDefault="00D26D16" w:rsidP="00400101">
            <w:pPr>
              <w:keepNext/>
              <w:keepLines/>
              <w:spacing w:before="20" w:after="40"/>
              <w:jc w:val="center"/>
              <w:rPr>
                <w:bCs/>
                <w:noProof/>
                <w:sz w:val="20"/>
              </w:rPr>
            </w:pPr>
          </w:p>
        </w:tc>
        <w:tc>
          <w:tcPr>
            <w:tcW w:w="1260" w:type="dxa"/>
          </w:tcPr>
          <w:p w14:paraId="01187912" w14:textId="77777777" w:rsidR="00D26D16" w:rsidRPr="005347D2" w:rsidRDefault="00D26D16" w:rsidP="00400101">
            <w:pPr>
              <w:keepNext/>
              <w:keepLines/>
              <w:spacing w:before="20" w:after="40"/>
              <w:jc w:val="center"/>
              <w:rPr>
                <w:bCs/>
                <w:noProof/>
                <w:sz w:val="20"/>
              </w:rPr>
            </w:pPr>
          </w:p>
        </w:tc>
      </w:tr>
      <w:tr w:rsidR="00D26D16" w:rsidRPr="005347D2" w14:paraId="2D563A92" w14:textId="77777777" w:rsidTr="00400101">
        <w:trPr>
          <w:cantSplit/>
          <w:jc w:val="center"/>
        </w:trPr>
        <w:tc>
          <w:tcPr>
            <w:tcW w:w="6655" w:type="dxa"/>
          </w:tcPr>
          <w:p w14:paraId="6ADA36B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omni_viewport_azimuth</w:t>
            </w:r>
            <w:r w:rsidRPr="005347D2">
              <w:rPr>
                <w:b/>
                <w:bCs/>
                <w:noProof/>
                <w:sz w:val="20"/>
              </w:rPr>
              <w:t>_centre</w:t>
            </w:r>
            <w:r w:rsidRPr="005347D2">
              <w:rPr>
                <w:bCs/>
                <w:sz w:val="20"/>
              </w:rPr>
              <w:t>[ i ]</w:t>
            </w:r>
          </w:p>
        </w:tc>
        <w:tc>
          <w:tcPr>
            <w:tcW w:w="720" w:type="dxa"/>
          </w:tcPr>
          <w:p w14:paraId="507198AE"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30FB220E" w14:textId="77777777" w:rsidR="00D26D16" w:rsidRPr="005347D2" w:rsidRDefault="00D26D16" w:rsidP="00400101">
            <w:pPr>
              <w:keepNext/>
              <w:keepLines/>
              <w:spacing w:before="20" w:after="40"/>
              <w:jc w:val="center"/>
              <w:rPr>
                <w:bCs/>
                <w:noProof/>
                <w:sz w:val="20"/>
              </w:rPr>
            </w:pPr>
            <w:r w:rsidRPr="005347D2">
              <w:rPr>
                <w:rFonts w:eastAsia="Malgun Gothic"/>
                <w:bCs/>
                <w:sz w:val="20"/>
              </w:rPr>
              <w:t>i(32)</w:t>
            </w:r>
          </w:p>
        </w:tc>
      </w:tr>
      <w:tr w:rsidR="00D26D16" w:rsidRPr="005347D2" w14:paraId="50EE59C8" w14:textId="77777777" w:rsidTr="00400101">
        <w:trPr>
          <w:cantSplit/>
          <w:jc w:val="center"/>
        </w:trPr>
        <w:tc>
          <w:tcPr>
            <w:tcW w:w="6655" w:type="dxa"/>
          </w:tcPr>
          <w:p w14:paraId="6011B17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omni_viewport_elevation</w:t>
            </w:r>
            <w:r w:rsidRPr="005347D2">
              <w:rPr>
                <w:b/>
                <w:bCs/>
                <w:noProof/>
                <w:sz w:val="20"/>
              </w:rPr>
              <w:t>_centre</w:t>
            </w:r>
            <w:r w:rsidRPr="005347D2">
              <w:rPr>
                <w:bCs/>
                <w:sz w:val="20"/>
              </w:rPr>
              <w:t>[ i ]</w:t>
            </w:r>
          </w:p>
        </w:tc>
        <w:tc>
          <w:tcPr>
            <w:tcW w:w="720" w:type="dxa"/>
          </w:tcPr>
          <w:p w14:paraId="21D194B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044228E" w14:textId="77777777" w:rsidR="00D26D16" w:rsidRPr="005347D2" w:rsidRDefault="00D26D16" w:rsidP="00400101">
            <w:pPr>
              <w:keepNext/>
              <w:keepLines/>
              <w:spacing w:before="20" w:after="40"/>
              <w:jc w:val="center"/>
              <w:rPr>
                <w:bCs/>
                <w:noProof/>
                <w:sz w:val="20"/>
              </w:rPr>
            </w:pPr>
            <w:r w:rsidRPr="005347D2">
              <w:rPr>
                <w:rFonts w:eastAsia="Malgun Gothic"/>
                <w:bCs/>
                <w:sz w:val="20"/>
              </w:rPr>
              <w:t>i(32)</w:t>
            </w:r>
          </w:p>
        </w:tc>
      </w:tr>
      <w:tr w:rsidR="00D26D16" w:rsidRPr="005347D2" w14:paraId="17859C04" w14:textId="77777777" w:rsidTr="00400101">
        <w:trPr>
          <w:cantSplit/>
          <w:jc w:val="center"/>
        </w:trPr>
        <w:tc>
          <w:tcPr>
            <w:tcW w:w="6655" w:type="dxa"/>
          </w:tcPr>
          <w:p w14:paraId="62F7305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omni_viewport_tilt</w:t>
            </w:r>
            <w:r w:rsidRPr="005347D2">
              <w:rPr>
                <w:b/>
                <w:bCs/>
                <w:noProof/>
                <w:sz w:val="20"/>
              </w:rPr>
              <w:t>_centre</w:t>
            </w:r>
            <w:r w:rsidRPr="005347D2">
              <w:rPr>
                <w:bCs/>
                <w:sz w:val="20"/>
              </w:rPr>
              <w:t>[ i ]</w:t>
            </w:r>
          </w:p>
        </w:tc>
        <w:tc>
          <w:tcPr>
            <w:tcW w:w="720" w:type="dxa"/>
          </w:tcPr>
          <w:p w14:paraId="400643E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B6908DB"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i(32)</w:t>
            </w:r>
          </w:p>
        </w:tc>
      </w:tr>
      <w:tr w:rsidR="00D26D16" w:rsidRPr="005347D2" w14:paraId="3CB06E7B" w14:textId="77777777" w:rsidTr="00400101">
        <w:trPr>
          <w:cantSplit/>
          <w:jc w:val="center"/>
        </w:trPr>
        <w:tc>
          <w:tcPr>
            <w:tcW w:w="6655" w:type="dxa"/>
          </w:tcPr>
          <w:p w14:paraId="7BBF12D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omni_viewport_hor_range</w:t>
            </w:r>
            <w:r w:rsidRPr="005347D2">
              <w:rPr>
                <w:bCs/>
                <w:sz w:val="20"/>
              </w:rPr>
              <w:t>[ i ]</w:t>
            </w:r>
          </w:p>
        </w:tc>
        <w:tc>
          <w:tcPr>
            <w:tcW w:w="720" w:type="dxa"/>
          </w:tcPr>
          <w:p w14:paraId="6C432762"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4AD3E9" w14:textId="77777777" w:rsidR="00D26D16" w:rsidRPr="005347D2" w:rsidRDefault="00D26D16" w:rsidP="00400101">
            <w:pPr>
              <w:keepNext/>
              <w:keepLines/>
              <w:spacing w:before="20" w:after="40"/>
              <w:jc w:val="center"/>
              <w:rPr>
                <w:bCs/>
                <w:noProof/>
                <w:sz w:val="20"/>
              </w:rPr>
            </w:pPr>
            <w:r w:rsidRPr="005347D2">
              <w:rPr>
                <w:rFonts w:eastAsia="Malgun Gothic"/>
                <w:bCs/>
                <w:sz w:val="20"/>
              </w:rPr>
              <w:t>u(32)</w:t>
            </w:r>
          </w:p>
        </w:tc>
      </w:tr>
      <w:tr w:rsidR="00D26D16" w:rsidRPr="005347D2" w14:paraId="7E3C99B0" w14:textId="77777777" w:rsidTr="00400101">
        <w:trPr>
          <w:cantSplit/>
          <w:jc w:val="center"/>
        </w:trPr>
        <w:tc>
          <w:tcPr>
            <w:tcW w:w="6655" w:type="dxa"/>
          </w:tcPr>
          <w:p w14:paraId="578B408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omni_viewport_ver_range</w:t>
            </w:r>
            <w:r w:rsidRPr="005347D2">
              <w:rPr>
                <w:bCs/>
                <w:sz w:val="20"/>
              </w:rPr>
              <w:t>[ i ]</w:t>
            </w:r>
          </w:p>
        </w:tc>
        <w:tc>
          <w:tcPr>
            <w:tcW w:w="720" w:type="dxa"/>
          </w:tcPr>
          <w:p w14:paraId="143808DD"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4B8BD22" w14:textId="77777777" w:rsidR="00D26D16" w:rsidRPr="005347D2" w:rsidRDefault="00D26D16" w:rsidP="00400101">
            <w:pPr>
              <w:keepNext/>
              <w:keepLines/>
              <w:spacing w:before="20" w:after="40"/>
              <w:jc w:val="center"/>
              <w:rPr>
                <w:bCs/>
                <w:noProof/>
                <w:sz w:val="20"/>
              </w:rPr>
            </w:pPr>
            <w:r w:rsidRPr="005347D2">
              <w:rPr>
                <w:rFonts w:eastAsia="Malgun Gothic"/>
                <w:bCs/>
                <w:sz w:val="20"/>
              </w:rPr>
              <w:t>u(32)</w:t>
            </w:r>
          </w:p>
        </w:tc>
      </w:tr>
      <w:tr w:rsidR="00D26D16" w:rsidRPr="005347D2" w14:paraId="00DE98FA" w14:textId="77777777" w:rsidTr="00400101">
        <w:trPr>
          <w:cantSplit/>
          <w:jc w:val="center"/>
        </w:trPr>
        <w:tc>
          <w:tcPr>
            <w:tcW w:w="6655" w:type="dxa"/>
          </w:tcPr>
          <w:p w14:paraId="75E0FB0E"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r>
            <w:r w:rsidRPr="005347D2">
              <w:rPr>
                <w:noProof/>
                <w:sz w:val="20"/>
              </w:rPr>
              <w:tab/>
              <w:t>}</w:t>
            </w:r>
          </w:p>
        </w:tc>
        <w:tc>
          <w:tcPr>
            <w:tcW w:w="720" w:type="dxa"/>
          </w:tcPr>
          <w:p w14:paraId="530C4DAF" w14:textId="77777777" w:rsidR="00D26D16" w:rsidRPr="005347D2" w:rsidRDefault="00D26D16" w:rsidP="00400101">
            <w:pPr>
              <w:keepNext/>
              <w:keepLines/>
              <w:spacing w:before="20" w:after="40"/>
              <w:jc w:val="center"/>
              <w:rPr>
                <w:rFonts w:eastAsia="Malgun Gothic"/>
                <w:bCs/>
                <w:sz w:val="20"/>
              </w:rPr>
            </w:pPr>
          </w:p>
        </w:tc>
        <w:tc>
          <w:tcPr>
            <w:tcW w:w="1260" w:type="dxa"/>
          </w:tcPr>
          <w:p w14:paraId="1A0D0752" w14:textId="77777777" w:rsidR="00D26D16" w:rsidRPr="005347D2" w:rsidRDefault="00D26D16" w:rsidP="00400101">
            <w:pPr>
              <w:keepNext/>
              <w:keepLines/>
              <w:spacing w:before="20" w:after="40"/>
              <w:jc w:val="center"/>
              <w:rPr>
                <w:rFonts w:eastAsia="Malgun Gothic"/>
                <w:bCs/>
                <w:sz w:val="20"/>
              </w:rPr>
            </w:pPr>
          </w:p>
        </w:tc>
      </w:tr>
      <w:tr w:rsidR="00D26D16" w:rsidRPr="005347D2" w14:paraId="312B3196" w14:textId="77777777" w:rsidTr="00400101">
        <w:trPr>
          <w:cantSplit/>
          <w:jc w:val="center"/>
        </w:trPr>
        <w:tc>
          <w:tcPr>
            <w:tcW w:w="6655" w:type="dxa"/>
          </w:tcPr>
          <w:p w14:paraId="769F6D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20" w:type="dxa"/>
          </w:tcPr>
          <w:p w14:paraId="5D39FBE2" w14:textId="77777777" w:rsidR="00D26D16" w:rsidRPr="005347D2" w:rsidRDefault="00D26D16" w:rsidP="00400101">
            <w:pPr>
              <w:keepNext/>
              <w:keepLines/>
              <w:spacing w:before="20" w:after="40"/>
              <w:jc w:val="center"/>
              <w:rPr>
                <w:bCs/>
                <w:noProof/>
                <w:sz w:val="20"/>
              </w:rPr>
            </w:pPr>
          </w:p>
        </w:tc>
        <w:tc>
          <w:tcPr>
            <w:tcW w:w="1260" w:type="dxa"/>
          </w:tcPr>
          <w:p w14:paraId="1480EDB0" w14:textId="77777777" w:rsidR="00D26D16" w:rsidRPr="005347D2" w:rsidRDefault="00D26D16" w:rsidP="00400101">
            <w:pPr>
              <w:keepNext/>
              <w:keepLines/>
              <w:spacing w:before="20" w:after="40"/>
              <w:jc w:val="center"/>
              <w:rPr>
                <w:bCs/>
                <w:noProof/>
                <w:sz w:val="20"/>
              </w:rPr>
            </w:pPr>
          </w:p>
        </w:tc>
      </w:tr>
      <w:tr w:rsidR="00D26D16" w:rsidRPr="005347D2" w14:paraId="1F0C43B3" w14:textId="77777777" w:rsidTr="00400101">
        <w:trPr>
          <w:cantSplit/>
          <w:jc w:val="center"/>
        </w:trPr>
        <w:tc>
          <w:tcPr>
            <w:tcW w:w="6655" w:type="dxa"/>
          </w:tcPr>
          <w:p w14:paraId="611A074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20" w:type="dxa"/>
          </w:tcPr>
          <w:p w14:paraId="3E95388E" w14:textId="77777777" w:rsidR="00D26D16" w:rsidRPr="005347D2" w:rsidRDefault="00D26D16" w:rsidP="00400101">
            <w:pPr>
              <w:keepNext/>
              <w:keepLines/>
              <w:spacing w:before="20" w:after="40"/>
              <w:jc w:val="center"/>
              <w:rPr>
                <w:bCs/>
                <w:noProof/>
                <w:sz w:val="20"/>
              </w:rPr>
            </w:pPr>
          </w:p>
        </w:tc>
        <w:tc>
          <w:tcPr>
            <w:tcW w:w="1260" w:type="dxa"/>
          </w:tcPr>
          <w:p w14:paraId="7DA787A8" w14:textId="77777777" w:rsidR="00D26D16" w:rsidRPr="005347D2" w:rsidRDefault="00D26D16" w:rsidP="00400101">
            <w:pPr>
              <w:keepNext/>
              <w:keepLines/>
              <w:spacing w:before="20" w:after="40"/>
              <w:jc w:val="center"/>
              <w:rPr>
                <w:bCs/>
                <w:noProof/>
                <w:sz w:val="20"/>
              </w:rPr>
            </w:pPr>
          </w:p>
        </w:tc>
      </w:tr>
    </w:tbl>
    <w:p w14:paraId="348DF3AF" w14:textId="7449643F" w:rsidR="00D26D16" w:rsidRPr="005347D2" w:rsidRDefault="00D26D16" w:rsidP="00D26D16">
      <w:pPr>
        <w:rPr>
          <w:noProof/>
          <w:sz w:val="20"/>
        </w:rPr>
      </w:pPr>
    </w:p>
    <w:p w14:paraId="24E177F8" w14:textId="4859435E" w:rsidR="00C749DF" w:rsidRPr="005347D2" w:rsidRDefault="00C749DF">
      <w:pPr>
        <w:pStyle w:val="3N2"/>
        <w:keepNext/>
        <w:ind w:left="0"/>
        <w:outlineLvl w:val="2"/>
        <w:rPr>
          <w:b/>
          <w:lang w:val="en-CA"/>
        </w:rPr>
        <w:pPrChange w:id="405" w:author="Gary Sullivan" w:date="2018-05-10T17:19:00Z">
          <w:pPr>
            <w:pStyle w:val="3N2"/>
            <w:keepNext/>
            <w:ind w:left="6"/>
          </w:pPr>
        </w:pPrChange>
      </w:pPr>
      <w:r w:rsidRPr="005347D2">
        <w:rPr>
          <w:b/>
          <w:lang w:val="en-CA"/>
        </w:rPr>
        <w:t>D.1.3</w:t>
      </w:r>
      <w:ins w:id="406" w:author="Gary Sullivan" w:date="2018-05-10T17:29:00Z">
        <w:r w:rsidR="006F1986">
          <w:rPr>
            <w:b/>
            <w:lang w:val="en-CA"/>
          </w:rPr>
          <w:t>5</w:t>
        </w:r>
      </w:ins>
      <w:del w:id="407" w:author="Gary Sullivan" w:date="2018-05-10T17:29:00Z">
        <w:r w:rsidRPr="005347D2" w:rsidDel="006F1986">
          <w:rPr>
            <w:b/>
            <w:lang w:val="en-CA"/>
          </w:rPr>
          <w:delText>4</w:delText>
        </w:r>
      </w:del>
      <w:r w:rsidRPr="005347D2">
        <w:rPr>
          <w:b/>
          <w:lang w:val="en-CA"/>
        </w:rPr>
        <w:t xml:space="preserve"> SEI manifest SEI message syntax</w:t>
      </w:r>
    </w:p>
    <w:p w14:paraId="4B645150" w14:textId="7733E91C" w:rsidR="00597F0C" w:rsidRDefault="00C749DF">
      <w:pPr>
        <w:keepNext/>
        <w:tabs>
          <w:tab w:val="clear" w:pos="360"/>
          <w:tab w:val="clear" w:pos="720"/>
          <w:tab w:val="clear" w:pos="1080"/>
          <w:tab w:val="clear" w:pos="1440"/>
          <w:tab w:val="left" w:pos="794"/>
          <w:tab w:val="left" w:pos="1191"/>
          <w:tab w:val="left" w:pos="1588"/>
          <w:tab w:val="left" w:pos="1985"/>
        </w:tabs>
        <w:jc w:val="both"/>
        <w:rPr>
          <w:ins w:id="408" w:author="Gary Sullivan" w:date="2018-05-10T16:38:00Z"/>
          <w:rFonts w:eastAsia="MS Mincho"/>
          <w:sz w:val="20"/>
        </w:rPr>
        <w:pPrChange w:id="409" w:author="Gary Sullivan" w:date="2018-05-10T16:44:00Z">
          <w:pPr>
            <w:tabs>
              <w:tab w:val="clear" w:pos="360"/>
              <w:tab w:val="clear" w:pos="720"/>
              <w:tab w:val="clear" w:pos="1080"/>
              <w:tab w:val="clear" w:pos="1440"/>
              <w:tab w:val="left" w:pos="794"/>
              <w:tab w:val="left" w:pos="1191"/>
              <w:tab w:val="left" w:pos="1588"/>
              <w:tab w:val="left" w:pos="1985"/>
            </w:tabs>
            <w:jc w:val="both"/>
          </w:pPr>
        </w:pPrChange>
      </w:pPr>
      <w:del w:id="410" w:author="Gary Sullivan" w:date="2018-05-10T16:38:00Z">
        <w:r w:rsidRPr="005347D2" w:rsidDel="00597F0C">
          <w:rPr>
            <w:rFonts w:eastAsia="MS Mincho"/>
            <w:sz w:val="20"/>
            <w:highlight w:val="yellow"/>
          </w:rPr>
          <w:delText xml:space="preserve">[Ed. (YK): The syntax will be aligned with the syntax of </w:delText>
        </w:r>
        <w:r w:rsidR="005347D2" w:rsidRPr="005347D2" w:rsidDel="00597F0C">
          <w:rPr>
            <w:rFonts w:eastAsia="MS Mincho"/>
            <w:sz w:val="20"/>
            <w:highlight w:val="yellow"/>
          </w:rPr>
          <w:delText>the corresponding</w:delText>
        </w:r>
        <w:r w:rsidRPr="005347D2" w:rsidDel="00597F0C">
          <w:rPr>
            <w:rFonts w:eastAsia="MS Mincho"/>
            <w:sz w:val="20"/>
            <w:highlight w:val="yellow"/>
          </w:rPr>
          <w:delText xml:space="preserve"> SEI message for HEVC, </w:delText>
        </w:r>
        <w:r w:rsidR="00554315" w:rsidRPr="005347D2" w:rsidDel="00597F0C">
          <w:rPr>
            <w:rFonts w:eastAsia="MS Mincho"/>
            <w:sz w:val="20"/>
            <w:highlight w:val="yellow"/>
          </w:rPr>
          <w:delText xml:space="preserve">currently </w:delText>
        </w:r>
        <w:r w:rsidRPr="005347D2" w:rsidDel="00597F0C">
          <w:rPr>
            <w:rFonts w:eastAsia="MS Mincho"/>
            <w:sz w:val="20"/>
            <w:highlight w:val="yellow"/>
          </w:rPr>
          <w:delText>specified in clause D.2.45 of JCTVC-A</w:delText>
        </w:r>
      </w:del>
      <w:ins w:id="411" w:author="Ye-Kui Wang d00" w:date="2018-05-04T11:06:00Z">
        <w:del w:id="412" w:author="Gary Sullivan" w:date="2018-05-10T16:38:00Z">
          <w:r w:rsidR="00B43257" w:rsidDel="00597F0C">
            <w:rPr>
              <w:rFonts w:eastAsia="MS Mincho"/>
              <w:sz w:val="20"/>
              <w:highlight w:val="yellow"/>
            </w:rPr>
            <w:delText>E</w:delText>
          </w:r>
        </w:del>
      </w:ins>
      <w:del w:id="413" w:author="Gary Sullivan" w:date="2018-05-10T16:38:00Z">
        <w:r w:rsidRPr="005347D2" w:rsidDel="00597F0C">
          <w:rPr>
            <w:rFonts w:eastAsia="MS Mincho"/>
            <w:sz w:val="20"/>
            <w:highlight w:val="yellow"/>
          </w:rPr>
          <w:delText>D1005. The intent is to include the syntax herein after the HEVC amendment becomes more mature.]</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414" w:author="Gary Sullivan" w:date="2018-05-10T16:42: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624"/>
        <w:gridCol w:w="720"/>
        <w:gridCol w:w="1296"/>
        <w:tblGridChange w:id="415">
          <w:tblGrid>
            <w:gridCol w:w="7920"/>
            <w:gridCol w:w="1157"/>
            <w:gridCol w:w="1157"/>
          </w:tblGrid>
        </w:tblGridChange>
      </w:tblGrid>
      <w:tr w:rsidR="00597F0C" w:rsidRPr="00F450F2" w14:paraId="5AE336BB" w14:textId="77777777" w:rsidTr="00597F0C">
        <w:trPr>
          <w:cantSplit/>
          <w:jc w:val="center"/>
          <w:ins w:id="416" w:author="Gary Sullivan" w:date="2018-05-10T16:38:00Z"/>
          <w:trPrChange w:id="417" w:author="Gary Sullivan" w:date="2018-05-10T16:42:00Z">
            <w:trPr>
              <w:cantSplit/>
              <w:jc w:val="center"/>
            </w:trPr>
          </w:trPrChange>
        </w:trPr>
        <w:tc>
          <w:tcPr>
            <w:tcW w:w="6624" w:type="dxa"/>
            <w:tcPrChange w:id="418" w:author="Gary Sullivan" w:date="2018-05-10T16:42:00Z">
              <w:tcPr>
                <w:tcW w:w="7920" w:type="dxa"/>
              </w:tcPr>
            </w:tcPrChange>
          </w:tcPr>
          <w:p w14:paraId="37CF5779" w14:textId="77777777" w:rsidR="00597F0C" w:rsidRPr="00F450F2" w:rsidRDefault="00597F0C" w:rsidP="0032174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419" w:author="Gary Sullivan" w:date="2018-05-10T16:38:00Z"/>
                <w:rFonts w:eastAsia="Malgun Gothic"/>
                <w:sz w:val="20"/>
              </w:rPr>
            </w:pPr>
            <w:ins w:id="420" w:author="Gary Sullivan" w:date="2018-05-10T16:38:00Z">
              <w:r>
                <w:rPr>
                  <w:noProof/>
                  <w:sz w:val="20"/>
                </w:rPr>
                <w:t>sei_manifest</w:t>
              </w:r>
              <w:r w:rsidRPr="00F450F2">
                <w:rPr>
                  <w:rFonts w:eastAsia="Malgun Gothic"/>
                  <w:sz w:val="20"/>
                </w:rPr>
                <w:t>( payloadSize ) {</w:t>
              </w:r>
            </w:ins>
          </w:p>
        </w:tc>
        <w:tc>
          <w:tcPr>
            <w:tcW w:w="720" w:type="dxa"/>
            <w:tcPrChange w:id="421" w:author="Gary Sullivan" w:date="2018-05-10T16:42:00Z">
              <w:tcPr>
                <w:tcW w:w="1157" w:type="dxa"/>
              </w:tcPr>
            </w:tcPrChange>
          </w:tcPr>
          <w:p w14:paraId="61E03165" w14:textId="24C82547"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22" w:author="Gary Sullivan" w:date="2018-05-10T16:39:00Z"/>
                <w:rFonts w:eastAsia="Malgun Gothic"/>
                <w:b/>
                <w:bCs/>
                <w:sz w:val="20"/>
              </w:rPr>
            </w:pPr>
            <w:ins w:id="423" w:author="Gary Sullivan" w:date="2018-05-10T16:40:00Z">
              <w:r>
                <w:rPr>
                  <w:rFonts w:eastAsia="Malgun Gothic"/>
                  <w:b/>
                  <w:bCs/>
                  <w:sz w:val="20"/>
                </w:rPr>
                <w:t>C</w:t>
              </w:r>
            </w:ins>
          </w:p>
        </w:tc>
        <w:tc>
          <w:tcPr>
            <w:tcW w:w="1296" w:type="dxa"/>
            <w:tcPrChange w:id="424" w:author="Gary Sullivan" w:date="2018-05-10T16:42:00Z">
              <w:tcPr>
                <w:tcW w:w="1157" w:type="dxa"/>
              </w:tcPr>
            </w:tcPrChange>
          </w:tcPr>
          <w:p w14:paraId="285B8AA9" w14:textId="709A1338"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25" w:author="Gary Sullivan" w:date="2018-05-10T16:38:00Z"/>
                <w:rFonts w:eastAsia="Malgun Gothic"/>
                <w:bCs/>
                <w:sz w:val="20"/>
              </w:rPr>
            </w:pPr>
            <w:ins w:id="426" w:author="Gary Sullivan" w:date="2018-05-10T16:38:00Z">
              <w:r w:rsidRPr="00F450F2">
                <w:rPr>
                  <w:rFonts w:eastAsia="Malgun Gothic"/>
                  <w:b/>
                  <w:bCs/>
                  <w:sz w:val="20"/>
                </w:rPr>
                <w:t>Descriptor</w:t>
              </w:r>
            </w:ins>
          </w:p>
        </w:tc>
      </w:tr>
      <w:tr w:rsidR="00597F0C" w:rsidRPr="00F450F2" w14:paraId="1A7E3578" w14:textId="77777777" w:rsidTr="00597F0C">
        <w:trPr>
          <w:cantSplit/>
          <w:jc w:val="center"/>
          <w:ins w:id="427" w:author="Gary Sullivan" w:date="2018-05-10T16:38:00Z"/>
          <w:trPrChange w:id="428" w:author="Gary Sullivan" w:date="2018-05-10T16:42:00Z">
            <w:trPr>
              <w:cantSplit/>
              <w:jc w:val="center"/>
            </w:trPr>
          </w:trPrChange>
        </w:trPr>
        <w:tc>
          <w:tcPr>
            <w:tcW w:w="6624" w:type="dxa"/>
            <w:tcPrChange w:id="429" w:author="Gary Sullivan" w:date="2018-05-10T16:42:00Z">
              <w:tcPr>
                <w:tcW w:w="7920" w:type="dxa"/>
              </w:tcPr>
            </w:tcPrChange>
          </w:tcPr>
          <w:p w14:paraId="59B78CC2" w14:textId="77777777" w:rsidR="00597F0C" w:rsidRPr="00F450F2" w:rsidRDefault="00597F0C" w:rsidP="0032174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430" w:author="Gary Sullivan" w:date="2018-05-10T16:38:00Z"/>
                <w:rFonts w:eastAsia="Malgun Gothic"/>
                <w:b/>
                <w:sz w:val="20"/>
              </w:rPr>
            </w:pPr>
            <w:ins w:id="431" w:author="Gary Sullivan" w:date="2018-05-10T16:38:00Z">
              <w:r w:rsidRPr="002B5469">
                <w:rPr>
                  <w:b/>
                  <w:bCs/>
                  <w:noProof/>
                  <w:sz w:val="20"/>
                </w:rPr>
                <w:tab/>
              </w:r>
              <w:r>
                <w:rPr>
                  <w:b/>
                  <w:bCs/>
                  <w:noProof/>
                  <w:sz w:val="20"/>
                </w:rPr>
                <w:t>manifest_num_sei_msg_types</w:t>
              </w:r>
            </w:ins>
          </w:p>
        </w:tc>
        <w:tc>
          <w:tcPr>
            <w:tcW w:w="720" w:type="dxa"/>
            <w:tcPrChange w:id="432" w:author="Gary Sullivan" w:date="2018-05-10T16:42:00Z">
              <w:tcPr>
                <w:tcW w:w="1157" w:type="dxa"/>
              </w:tcPr>
            </w:tcPrChange>
          </w:tcPr>
          <w:p w14:paraId="0A319DB3" w14:textId="4E41677A" w:rsidR="00597F0C" w:rsidRPr="002B5469"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33" w:author="Gary Sullivan" w:date="2018-05-10T16:39:00Z"/>
                <w:noProof/>
                <w:sz w:val="20"/>
              </w:rPr>
            </w:pPr>
            <w:ins w:id="434" w:author="Gary Sullivan" w:date="2018-05-10T16:40:00Z">
              <w:r>
                <w:rPr>
                  <w:noProof/>
                  <w:sz w:val="20"/>
                </w:rPr>
                <w:t>5</w:t>
              </w:r>
            </w:ins>
          </w:p>
        </w:tc>
        <w:tc>
          <w:tcPr>
            <w:tcW w:w="1296" w:type="dxa"/>
            <w:tcPrChange w:id="435" w:author="Gary Sullivan" w:date="2018-05-10T16:42:00Z">
              <w:tcPr>
                <w:tcW w:w="1157" w:type="dxa"/>
              </w:tcPr>
            </w:tcPrChange>
          </w:tcPr>
          <w:p w14:paraId="719FCCBC" w14:textId="70D3D8D0"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36" w:author="Gary Sullivan" w:date="2018-05-10T16:38:00Z"/>
                <w:rFonts w:eastAsia="Malgun Gothic"/>
                <w:bCs/>
                <w:sz w:val="20"/>
              </w:rPr>
            </w:pPr>
            <w:ins w:id="437" w:author="Gary Sullivan" w:date="2018-05-10T16:38:00Z">
              <w:r w:rsidRPr="002B5469">
                <w:rPr>
                  <w:noProof/>
                  <w:sz w:val="20"/>
                </w:rPr>
                <w:t>u(</w:t>
              </w:r>
              <w:r>
                <w:rPr>
                  <w:noProof/>
                  <w:sz w:val="20"/>
                </w:rPr>
                <w:t>16</w:t>
              </w:r>
              <w:r w:rsidRPr="002B5469">
                <w:rPr>
                  <w:noProof/>
                  <w:sz w:val="20"/>
                </w:rPr>
                <w:t>)</w:t>
              </w:r>
            </w:ins>
          </w:p>
        </w:tc>
      </w:tr>
      <w:tr w:rsidR="00597F0C" w:rsidRPr="00F450F2" w14:paraId="6D577C7C" w14:textId="77777777" w:rsidTr="00597F0C">
        <w:trPr>
          <w:cantSplit/>
          <w:jc w:val="center"/>
          <w:ins w:id="438" w:author="Gary Sullivan" w:date="2018-05-10T16:38:00Z"/>
          <w:trPrChange w:id="439" w:author="Gary Sullivan" w:date="2018-05-10T16:42:00Z">
            <w:trPr>
              <w:cantSplit/>
              <w:jc w:val="center"/>
            </w:trPr>
          </w:trPrChange>
        </w:trPr>
        <w:tc>
          <w:tcPr>
            <w:tcW w:w="6624" w:type="dxa"/>
            <w:tcPrChange w:id="440" w:author="Gary Sullivan" w:date="2018-05-10T16:42:00Z">
              <w:tcPr>
                <w:tcW w:w="7920" w:type="dxa"/>
              </w:tcPr>
            </w:tcPrChange>
          </w:tcPr>
          <w:p w14:paraId="76D60918" w14:textId="77777777" w:rsidR="00597F0C" w:rsidRPr="00F450F2" w:rsidRDefault="00597F0C" w:rsidP="0032174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441" w:author="Gary Sullivan" w:date="2018-05-10T16:38:00Z"/>
                <w:rFonts w:eastAsia="Malgun Gothic"/>
                <w:b/>
                <w:sz w:val="20"/>
              </w:rPr>
            </w:pPr>
            <w:ins w:id="442" w:author="Gary Sullivan" w:date="2018-05-10T16:38:00Z">
              <w:r w:rsidRPr="002B5469">
                <w:rPr>
                  <w:noProof/>
                  <w:sz w:val="20"/>
                </w:rPr>
                <w:tab/>
                <w:t xml:space="preserve">for( i = 0; i &lt; </w:t>
              </w:r>
              <w:r>
                <w:rPr>
                  <w:noProof/>
                  <w:sz w:val="20"/>
                </w:rPr>
                <w:t>manifest_num_sei_msg_types</w:t>
              </w:r>
              <w:r w:rsidRPr="002B5469">
                <w:rPr>
                  <w:noProof/>
                  <w:sz w:val="20"/>
                </w:rPr>
                <w:t>; i++ ) {</w:t>
              </w:r>
            </w:ins>
          </w:p>
        </w:tc>
        <w:tc>
          <w:tcPr>
            <w:tcW w:w="720" w:type="dxa"/>
            <w:tcPrChange w:id="443" w:author="Gary Sullivan" w:date="2018-05-10T16:42:00Z">
              <w:tcPr>
                <w:tcW w:w="1157" w:type="dxa"/>
              </w:tcPr>
            </w:tcPrChange>
          </w:tcPr>
          <w:p w14:paraId="1BB0145D" w14:textId="77777777"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44" w:author="Gary Sullivan" w:date="2018-05-10T16:39:00Z"/>
                <w:rFonts w:eastAsia="Malgun Gothic"/>
                <w:bCs/>
                <w:sz w:val="20"/>
              </w:rPr>
            </w:pPr>
          </w:p>
        </w:tc>
        <w:tc>
          <w:tcPr>
            <w:tcW w:w="1296" w:type="dxa"/>
            <w:tcPrChange w:id="445" w:author="Gary Sullivan" w:date="2018-05-10T16:42:00Z">
              <w:tcPr>
                <w:tcW w:w="1157" w:type="dxa"/>
              </w:tcPr>
            </w:tcPrChange>
          </w:tcPr>
          <w:p w14:paraId="0C27C905" w14:textId="2C7B9280"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46" w:author="Gary Sullivan" w:date="2018-05-10T16:38:00Z"/>
                <w:rFonts w:eastAsia="Malgun Gothic"/>
                <w:bCs/>
                <w:sz w:val="20"/>
              </w:rPr>
            </w:pPr>
          </w:p>
        </w:tc>
      </w:tr>
      <w:tr w:rsidR="00597F0C" w:rsidRPr="00F450F2" w14:paraId="3165782A" w14:textId="77777777" w:rsidTr="00597F0C">
        <w:trPr>
          <w:cantSplit/>
          <w:jc w:val="center"/>
          <w:ins w:id="447" w:author="Gary Sullivan" w:date="2018-05-10T16:38:00Z"/>
          <w:trPrChange w:id="448" w:author="Gary Sullivan" w:date="2018-05-10T16:42:00Z">
            <w:trPr>
              <w:cantSplit/>
              <w:jc w:val="center"/>
            </w:trPr>
          </w:trPrChange>
        </w:trPr>
        <w:tc>
          <w:tcPr>
            <w:tcW w:w="6624" w:type="dxa"/>
            <w:tcPrChange w:id="449" w:author="Gary Sullivan" w:date="2018-05-10T16:42:00Z">
              <w:tcPr>
                <w:tcW w:w="7920" w:type="dxa"/>
              </w:tcPr>
            </w:tcPrChange>
          </w:tcPr>
          <w:p w14:paraId="504F9FAD" w14:textId="77777777" w:rsidR="00597F0C" w:rsidRPr="00F450F2" w:rsidRDefault="00597F0C" w:rsidP="0032174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450" w:author="Gary Sullivan" w:date="2018-05-10T16:38:00Z"/>
                <w:rFonts w:eastAsia="Malgun Gothic"/>
                <w:b/>
                <w:sz w:val="20"/>
              </w:rPr>
            </w:pPr>
            <w:ins w:id="451" w:author="Gary Sullivan" w:date="2018-05-10T16:38:00Z">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ins>
          </w:p>
        </w:tc>
        <w:tc>
          <w:tcPr>
            <w:tcW w:w="720" w:type="dxa"/>
            <w:tcPrChange w:id="452" w:author="Gary Sullivan" w:date="2018-05-10T16:42:00Z">
              <w:tcPr>
                <w:tcW w:w="1157" w:type="dxa"/>
              </w:tcPr>
            </w:tcPrChange>
          </w:tcPr>
          <w:p w14:paraId="13F3593C" w14:textId="55DD0E36" w:rsidR="00597F0C" w:rsidRPr="002B5469"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53" w:author="Gary Sullivan" w:date="2018-05-10T16:39:00Z"/>
                <w:noProof/>
                <w:sz w:val="20"/>
              </w:rPr>
            </w:pPr>
            <w:ins w:id="454" w:author="Gary Sullivan" w:date="2018-05-10T16:40:00Z">
              <w:r>
                <w:rPr>
                  <w:noProof/>
                  <w:sz w:val="20"/>
                </w:rPr>
                <w:t>5</w:t>
              </w:r>
            </w:ins>
          </w:p>
        </w:tc>
        <w:tc>
          <w:tcPr>
            <w:tcW w:w="1296" w:type="dxa"/>
            <w:tcPrChange w:id="455" w:author="Gary Sullivan" w:date="2018-05-10T16:42:00Z">
              <w:tcPr>
                <w:tcW w:w="1157" w:type="dxa"/>
              </w:tcPr>
            </w:tcPrChange>
          </w:tcPr>
          <w:p w14:paraId="19AD88CA" w14:textId="4D0A01C9"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56" w:author="Gary Sullivan" w:date="2018-05-10T16:38:00Z"/>
                <w:rFonts w:eastAsia="Malgun Gothic"/>
                <w:bCs/>
                <w:sz w:val="20"/>
              </w:rPr>
            </w:pPr>
            <w:ins w:id="457" w:author="Gary Sullivan" w:date="2018-05-10T16:38:00Z">
              <w:r w:rsidRPr="002B5469">
                <w:rPr>
                  <w:noProof/>
                  <w:sz w:val="20"/>
                </w:rPr>
                <w:t>u(</w:t>
              </w:r>
              <w:r>
                <w:rPr>
                  <w:noProof/>
                  <w:sz w:val="20"/>
                </w:rPr>
                <w:t>16</w:t>
              </w:r>
              <w:r w:rsidRPr="002B5469">
                <w:rPr>
                  <w:noProof/>
                  <w:sz w:val="20"/>
                </w:rPr>
                <w:t>)</w:t>
              </w:r>
            </w:ins>
          </w:p>
        </w:tc>
      </w:tr>
      <w:tr w:rsidR="00597F0C" w:rsidRPr="00F450F2" w14:paraId="27DD6EF6" w14:textId="77777777" w:rsidTr="00597F0C">
        <w:trPr>
          <w:cantSplit/>
          <w:jc w:val="center"/>
          <w:ins w:id="458" w:author="Gary Sullivan" w:date="2018-05-10T16:38:00Z"/>
          <w:trPrChange w:id="459" w:author="Gary Sullivan" w:date="2018-05-10T16:42:00Z">
            <w:trPr>
              <w:cantSplit/>
              <w:jc w:val="center"/>
            </w:trPr>
          </w:trPrChange>
        </w:trPr>
        <w:tc>
          <w:tcPr>
            <w:tcW w:w="6624" w:type="dxa"/>
            <w:tcPrChange w:id="460" w:author="Gary Sullivan" w:date="2018-05-10T16:42:00Z">
              <w:tcPr>
                <w:tcW w:w="7920" w:type="dxa"/>
              </w:tcPr>
            </w:tcPrChange>
          </w:tcPr>
          <w:p w14:paraId="1CBFA160" w14:textId="77777777" w:rsidR="00597F0C" w:rsidRPr="00F450F2" w:rsidRDefault="00597F0C" w:rsidP="0032174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461" w:author="Gary Sullivan" w:date="2018-05-10T16:38:00Z"/>
                <w:rFonts w:eastAsia="Malgun Gothic"/>
                <w:b/>
                <w:sz w:val="20"/>
              </w:rPr>
            </w:pPr>
            <w:ins w:id="462" w:author="Gary Sullivan" w:date="2018-05-10T16:38:00Z">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ins>
          </w:p>
        </w:tc>
        <w:tc>
          <w:tcPr>
            <w:tcW w:w="720" w:type="dxa"/>
            <w:tcPrChange w:id="463" w:author="Gary Sullivan" w:date="2018-05-10T16:42:00Z">
              <w:tcPr>
                <w:tcW w:w="1157" w:type="dxa"/>
              </w:tcPr>
            </w:tcPrChange>
          </w:tcPr>
          <w:p w14:paraId="63CAFFB0" w14:textId="4A9EEA35" w:rsidR="00597F0C"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64" w:author="Gary Sullivan" w:date="2018-05-10T16:39:00Z"/>
                <w:noProof/>
                <w:sz w:val="20"/>
              </w:rPr>
            </w:pPr>
            <w:ins w:id="465" w:author="Gary Sullivan" w:date="2018-05-10T16:40:00Z">
              <w:r>
                <w:rPr>
                  <w:noProof/>
                  <w:sz w:val="20"/>
                </w:rPr>
                <w:t>5</w:t>
              </w:r>
            </w:ins>
          </w:p>
        </w:tc>
        <w:tc>
          <w:tcPr>
            <w:tcW w:w="1296" w:type="dxa"/>
            <w:tcPrChange w:id="466" w:author="Gary Sullivan" w:date="2018-05-10T16:42:00Z">
              <w:tcPr>
                <w:tcW w:w="1157" w:type="dxa"/>
              </w:tcPr>
            </w:tcPrChange>
          </w:tcPr>
          <w:p w14:paraId="7E9EA99A" w14:textId="79B304C5"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67" w:author="Gary Sullivan" w:date="2018-05-10T16:38:00Z"/>
                <w:rFonts w:eastAsia="Malgun Gothic"/>
                <w:bCs/>
                <w:sz w:val="20"/>
              </w:rPr>
            </w:pPr>
            <w:ins w:id="468" w:author="Gary Sullivan" w:date="2018-05-10T16:38:00Z">
              <w:r>
                <w:rPr>
                  <w:noProof/>
                  <w:sz w:val="20"/>
                </w:rPr>
                <w:t>u(8)</w:t>
              </w:r>
            </w:ins>
          </w:p>
        </w:tc>
      </w:tr>
      <w:tr w:rsidR="00597F0C" w:rsidRPr="00F450F2" w14:paraId="743417CE" w14:textId="77777777" w:rsidTr="00597F0C">
        <w:trPr>
          <w:cantSplit/>
          <w:jc w:val="center"/>
          <w:ins w:id="469" w:author="Gary Sullivan" w:date="2018-05-10T16:38:00Z"/>
          <w:trPrChange w:id="470" w:author="Gary Sullivan" w:date="2018-05-10T16:42:00Z">
            <w:trPr>
              <w:cantSplit/>
              <w:jc w:val="center"/>
            </w:trPr>
          </w:trPrChange>
        </w:trPr>
        <w:tc>
          <w:tcPr>
            <w:tcW w:w="6624" w:type="dxa"/>
            <w:tcPrChange w:id="471" w:author="Gary Sullivan" w:date="2018-05-10T16:42:00Z">
              <w:tcPr>
                <w:tcW w:w="7920" w:type="dxa"/>
              </w:tcPr>
            </w:tcPrChange>
          </w:tcPr>
          <w:p w14:paraId="74F68A23" w14:textId="77777777" w:rsidR="00597F0C" w:rsidRPr="00F450F2" w:rsidRDefault="00597F0C" w:rsidP="0032174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472" w:author="Gary Sullivan" w:date="2018-05-10T16:38:00Z"/>
                <w:rFonts w:eastAsia="Malgun Gothic"/>
                <w:b/>
                <w:sz w:val="20"/>
              </w:rPr>
            </w:pPr>
            <w:ins w:id="473" w:author="Gary Sullivan" w:date="2018-05-10T16:38:00Z">
              <w:r w:rsidRPr="002B5469">
                <w:rPr>
                  <w:bCs/>
                  <w:noProof/>
                  <w:sz w:val="20"/>
                </w:rPr>
                <w:tab/>
                <w:t>}</w:t>
              </w:r>
            </w:ins>
          </w:p>
        </w:tc>
        <w:tc>
          <w:tcPr>
            <w:tcW w:w="720" w:type="dxa"/>
            <w:tcPrChange w:id="474" w:author="Gary Sullivan" w:date="2018-05-10T16:42:00Z">
              <w:tcPr>
                <w:tcW w:w="1157" w:type="dxa"/>
              </w:tcPr>
            </w:tcPrChange>
          </w:tcPr>
          <w:p w14:paraId="455486A7" w14:textId="77777777"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75" w:author="Gary Sullivan" w:date="2018-05-10T16:39:00Z"/>
                <w:rFonts w:eastAsia="Malgun Gothic"/>
                <w:bCs/>
                <w:sz w:val="20"/>
              </w:rPr>
            </w:pPr>
          </w:p>
        </w:tc>
        <w:tc>
          <w:tcPr>
            <w:tcW w:w="1296" w:type="dxa"/>
            <w:tcPrChange w:id="476" w:author="Gary Sullivan" w:date="2018-05-10T16:42:00Z">
              <w:tcPr>
                <w:tcW w:w="1157" w:type="dxa"/>
              </w:tcPr>
            </w:tcPrChange>
          </w:tcPr>
          <w:p w14:paraId="311E5874" w14:textId="7DBFE22B"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77" w:author="Gary Sullivan" w:date="2018-05-10T16:38:00Z"/>
                <w:rFonts w:eastAsia="Malgun Gothic"/>
                <w:bCs/>
                <w:sz w:val="20"/>
              </w:rPr>
            </w:pPr>
          </w:p>
        </w:tc>
      </w:tr>
      <w:tr w:rsidR="00597F0C" w:rsidRPr="00F450F2" w14:paraId="279F4B01" w14:textId="77777777" w:rsidTr="00597F0C">
        <w:trPr>
          <w:cantSplit/>
          <w:jc w:val="center"/>
          <w:ins w:id="478" w:author="Gary Sullivan" w:date="2018-05-10T16:38:00Z"/>
          <w:trPrChange w:id="479" w:author="Gary Sullivan" w:date="2018-05-10T16:42:00Z">
            <w:trPr>
              <w:cantSplit/>
              <w:jc w:val="center"/>
            </w:trPr>
          </w:trPrChange>
        </w:trPr>
        <w:tc>
          <w:tcPr>
            <w:tcW w:w="6624" w:type="dxa"/>
            <w:tcPrChange w:id="480" w:author="Gary Sullivan" w:date="2018-05-10T16:42:00Z">
              <w:tcPr>
                <w:tcW w:w="7920" w:type="dxa"/>
              </w:tcPr>
            </w:tcPrChange>
          </w:tcPr>
          <w:p w14:paraId="0D82267C" w14:textId="77777777" w:rsidR="00597F0C" w:rsidRPr="00F450F2" w:rsidRDefault="00597F0C" w:rsidP="0032174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481" w:author="Gary Sullivan" w:date="2018-05-10T16:38:00Z"/>
                <w:rFonts w:eastAsia="Malgun Gothic"/>
                <w:b/>
                <w:sz w:val="20"/>
              </w:rPr>
            </w:pPr>
            <w:ins w:id="482" w:author="Gary Sullivan" w:date="2018-05-10T16:38:00Z">
              <w:r w:rsidRPr="002B5469">
                <w:rPr>
                  <w:noProof/>
                  <w:sz w:val="20"/>
                </w:rPr>
                <w:t>}</w:t>
              </w:r>
            </w:ins>
          </w:p>
        </w:tc>
        <w:tc>
          <w:tcPr>
            <w:tcW w:w="720" w:type="dxa"/>
            <w:tcPrChange w:id="483" w:author="Gary Sullivan" w:date="2018-05-10T16:42:00Z">
              <w:tcPr>
                <w:tcW w:w="1157" w:type="dxa"/>
              </w:tcPr>
            </w:tcPrChange>
          </w:tcPr>
          <w:p w14:paraId="68E951D3" w14:textId="77777777"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84" w:author="Gary Sullivan" w:date="2018-05-10T16:39:00Z"/>
                <w:rFonts w:eastAsia="Malgun Gothic"/>
                <w:bCs/>
                <w:sz w:val="20"/>
              </w:rPr>
            </w:pPr>
          </w:p>
        </w:tc>
        <w:tc>
          <w:tcPr>
            <w:tcW w:w="1296" w:type="dxa"/>
            <w:tcPrChange w:id="485" w:author="Gary Sullivan" w:date="2018-05-10T16:42:00Z">
              <w:tcPr>
                <w:tcW w:w="1157" w:type="dxa"/>
              </w:tcPr>
            </w:tcPrChange>
          </w:tcPr>
          <w:p w14:paraId="550B2535" w14:textId="56BE9865" w:rsidR="00597F0C" w:rsidRPr="00F450F2" w:rsidRDefault="00597F0C" w:rsidP="00321745">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486" w:author="Gary Sullivan" w:date="2018-05-10T16:38:00Z"/>
                <w:rFonts w:eastAsia="Malgun Gothic"/>
                <w:bCs/>
                <w:sz w:val="20"/>
              </w:rPr>
            </w:pPr>
          </w:p>
        </w:tc>
      </w:tr>
    </w:tbl>
    <w:p w14:paraId="1D82D1FB" w14:textId="780C49A3" w:rsidR="00597F0C" w:rsidRDefault="00597F0C" w:rsidP="00C749DF">
      <w:pPr>
        <w:tabs>
          <w:tab w:val="clear" w:pos="360"/>
          <w:tab w:val="clear" w:pos="720"/>
          <w:tab w:val="clear" w:pos="1080"/>
          <w:tab w:val="clear" w:pos="1440"/>
          <w:tab w:val="left" w:pos="794"/>
          <w:tab w:val="left" w:pos="1191"/>
          <w:tab w:val="left" w:pos="1588"/>
          <w:tab w:val="left" w:pos="1985"/>
        </w:tabs>
        <w:jc w:val="both"/>
        <w:rPr>
          <w:ins w:id="487" w:author="Gary Sullivan" w:date="2018-05-10T16:38:00Z"/>
          <w:rFonts w:eastAsia="MS Mincho"/>
          <w:sz w:val="20"/>
        </w:rPr>
      </w:pPr>
    </w:p>
    <w:p w14:paraId="325E47BD" w14:textId="71293CD7" w:rsidR="00597F0C" w:rsidRPr="005347D2" w:rsidDel="00597F0C" w:rsidRDefault="00597F0C" w:rsidP="00C749DF">
      <w:pPr>
        <w:tabs>
          <w:tab w:val="clear" w:pos="360"/>
          <w:tab w:val="clear" w:pos="720"/>
          <w:tab w:val="clear" w:pos="1080"/>
          <w:tab w:val="clear" w:pos="1440"/>
          <w:tab w:val="left" w:pos="794"/>
          <w:tab w:val="left" w:pos="1191"/>
          <w:tab w:val="left" w:pos="1588"/>
          <w:tab w:val="left" w:pos="1985"/>
        </w:tabs>
        <w:jc w:val="both"/>
        <w:rPr>
          <w:del w:id="488" w:author="Gary Sullivan" w:date="2018-05-10T16:40:00Z"/>
          <w:rFonts w:eastAsia="MS Mincho"/>
          <w:sz w:val="20"/>
        </w:rPr>
      </w:pPr>
    </w:p>
    <w:p w14:paraId="5C8B15ED" w14:textId="0D775866" w:rsidR="00C749DF" w:rsidRPr="005347D2" w:rsidRDefault="00C749DF">
      <w:pPr>
        <w:pStyle w:val="3N2"/>
        <w:keepNext/>
        <w:ind w:left="0"/>
        <w:outlineLvl w:val="2"/>
        <w:rPr>
          <w:b/>
          <w:lang w:val="en-CA"/>
        </w:rPr>
        <w:pPrChange w:id="489" w:author="Gary Sullivan" w:date="2018-05-10T17:19:00Z">
          <w:pPr>
            <w:pStyle w:val="3N2"/>
            <w:keepNext/>
            <w:ind w:left="6"/>
          </w:pPr>
        </w:pPrChange>
      </w:pPr>
      <w:r w:rsidRPr="005347D2">
        <w:rPr>
          <w:b/>
          <w:lang w:val="en-CA"/>
        </w:rPr>
        <w:t>D.1.3</w:t>
      </w:r>
      <w:del w:id="490" w:author="Gary Sullivan" w:date="2018-05-10T17:29:00Z">
        <w:r w:rsidRPr="005347D2" w:rsidDel="006F1986">
          <w:rPr>
            <w:b/>
            <w:lang w:val="en-CA"/>
          </w:rPr>
          <w:delText>5</w:delText>
        </w:r>
      </w:del>
      <w:ins w:id="491" w:author="Gary Sullivan" w:date="2018-05-10T17:29:00Z">
        <w:r w:rsidR="006F1986">
          <w:rPr>
            <w:b/>
            <w:lang w:val="en-CA"/>
          </w:rPr>
          <w:t>6</w:t>
        </w:r>
      </w:ins>
      <w:r w:rsidRPr="005347D2">
        <w:rPr>
          <w:b/>
          <w:lang w:val="en-CA"/>
        </w:rPr>
        <w:t xml:space="preserve"> </w:t>
      </w:r>
      <w:r w:rsidRPr="005347D2">
        <w:rPr>
          <w:b/>
          <w:szCs w:val="22"/>
          <w:lang w:val="en-CA"/>
        </w:rPr>
        <w:t>SEI prefix indication SEI message syntax</w:t>
      </w:r>
    </w:p>
    <w:p w14:paraId="63BA5B96" w14:textId="77302EDB" w:rsidR="00C749DF" w:rsidRDefault="00554315">
      <w:pPr>
        <w:keepNext/>
        <w:jc w:val="both"/>
        <w:rPr>
          <w:ins w:id="492" w:author="Gary Sullivan" w:date="2018-05-10T16:41:00Z"/>
          <w:rFonts w:eastAsia="MS Mincho"/>
          <w:sz w:val="20"/>
        </w:rPr>
        <w:pPrChange w:id="493" w:author="Gary Sullivan" w:date="2018-05-10T16:44:00Z">
          <w:pPr>
            <w:jc w:val="both"/>
          </w:pPr>
        </w:pPrChange>
      </w:pPr>
      <w:del w:id="494" w:author="Gary Sullivan" w:date="2018-05-10T16:44:00Z">
        <w:r w:rsidRPr="005347D2" w:rsidDel="00597F0C">
          <w:rPr>
            <w:rFonts w:eastAsia="MS Mincho"/>
            <w:sz w:val="20"/>
            <w:highlight w:val="yellow"/>
          </w:rPr>
          <w:delText xml:space="preserve">[Ed. (YK): The syntax will be aligned with the syntax of </w:delText>
        </w:r>
        <w:r w:rsidR="005347D2" w:rsidRPr="005347D2" w:rsidDel="00597F0C">
          <w:rPr>
            <w:rFonts w:eastAsia="MS Mincho"/>
            <w:sz w:val="20"/>
            <w:highlight w:val="yellow"/>
          </w:rPr>
          <w:delText>the corresponding</w:delText>
        </w:r>
        <w:r w:rsidRPr="005347D2" w:rsidDel="00597F0C">
          <w:rPr>
            <w:rFonts w:eastAsia="MS Mincho"/>
            <w:sz w:val="20"/>
            <w:highlight w:val="yellow"/>
          </w:rPr>
          <w:delText xml:space="preserve"> SEI message for HEVC, currently specified in clause D.2.46 of JCTVC-A</w:delText>
        </w:r>
      </w:del>
      <w:ins w:id="495" w:author="Ye-Kui Wang d00" w:date="2018-05-04T11:06:00Z">
        <w:del w:id="496" w:author="Gary Sullivan" w:date="2018-05-10T16:44:00Z">
          <w:r w:rsidR="00B43257" w:rsidDel="00597F0C">
            <w:rPr>
              <w:rFonts w:eastAsia="MS Mincho"/>
              <w:sz w:val="20"/>
              <w:highlight w:val="yellow"/>
            </w:rPr>
            <w:delText>E</w:delText>
          </w:r>
        </w:del>
      </w:ins>
      <w:del w:id="497" w:author="Gary Sullivan" w:date="2018-05-10T16:44:00Z">
        <w:r w:rsidRPr="005347D2" w:rsidDel="00597F0C">
          <w:rPr>
            <w:rFonts w:eastAsia="MS Mincho"/>
            <w:sz w:val="20"/>
            <w:highlight w:val="yellow"/>
          </w:rPr>
          <w:delText>D1005. The intent is to include the syntax herein after the HEVC amendment becomes more mature.]</w:delText>
        </w:r>
      </w:del>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4"/>
        <w:gridCol w:w="720"/>
        <w:gridCol w:w="1296"/>
      </w:tblGrid>
      <w:tr w:rsidR="00597F0C" w:rsidRPr="00C9691B" w14:paraId="647914D7" w14:textId="77777777" w:rsidTr="00597F0C">
        <w:trPr>
          <w:trHeight w:val="204"/>
          <w:jc w:val="center"/>
          <w:ins w:id="498" w:author="Gary Sullivan" w:date="2018-05-10T16:41:00Z"/>
        </w:trPr>
        <w:tc>
          <w:tcPr>
            <w:tcW w:w="6624" w:type="dxa"/>
          </w:tcPr>
          <w:p w14:paraId="0F5C0995" w14:textId="77777777" w:rsidR="00597F0C" w:rsidRPr="00C9691B"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99" w:author="Gary Sullivan" w:date="2018-05-10T16:41:00Z"/>
                <w:sz w:val="20"/>
              </w:rPr>
            </w:pPr>
            <w:ins w:id="500" w:author="Gary Sullivan" w:date="2018-05-10T16:41:00Z">
              <w:r w:rsidRPr="009346CA">
                <w:rPr>
                  <w:sz w:val="20"/>
                </w:rPr>
                <w:t>sei_prefix_indication</w:t>
              </w:r>
              <w:r w:rsidRPr="00C9691B">
                <w:rPr>
                  <w:sz w:val="20"/>
                </w:rPr>
                <w:t>(</w:t>
              </w:r>
              <w:r w:rsidRPr="00F450F2">
                <w:rPr>
                  <w:rFonts w:eastAsia="Malgun Gothic"/>
                  <w:sz w:val="20"/>
                </w:rPr>
                <w:t> payloadSize </w:t>
              </w:r>
              <w:r w:rsidRPr="00C9691B">
                <w:rPr>
                  <w:sz w:val="20"/>
                </w:rPr>
                <w:t>) {</w:t>
              </w:r>
            </w:ins>
          </w:p>
        </w:tc>
        <w:tc>
          <w:tcPr>
            <w:tcW w:w="720" w:type="dxa"/>
          </w:tcPr>
          <w:p w14:paraId="13EA1129" w14:textId="7159789C" w:rsidR="00597F0C" w:rsidRPr="00C9691B" w:rsidRDefault="00597F0C" w:rsidP="00321745">
            <w:pPr>
              <w:keepNext/>
              <w:spacing w:before="20" w:after="40"/>
              <w:jc w:val="center"/>
              <w:rPr>
                <w:ins w:id="501" w:author="Gary Sullivan" w:date="2018-05-10T16:41:00Z"/>
                <w:b/>
                <w:bCs/>
                <w:sz w:val="20"/>
              </w:rPr>
            </w:pPr>
            <w:ins w:id="502" w:author="Gary Sullivan" w:date="2018-05-10T16:42:00Z">
              <w:r>
                <w:rPr>
                  <w:b/>
                  <w:bCs/>
                  <w:sz w:val="20"/>
                </w:rPr>
                <w:t>C</w:t>
              </w:r>
            </w:ins>
          </w:p>
        </w:tc>
        <w:tc>
          <w:tcPr>
            <w:tcW w:w="1296" w:type="dxa"/>
          </w:tcPr>
          <w:p w14:paraId="58E857B1" w14:textId="39D0A22B" w:rsidR="00597F0C" w:rsidRPr="00C9691B" w:rsidRDefault="00597F0C" w:rsidP="00321745">
            <w:pPr>
              <w:keepNext/>
              <w:spacing w:before="20" w:after="40"/>
              <w:jc w:val="center"/>
              <w:rPr>
                <w:ins w:id="503" w:author="Gary Sullivan" w:date="2018-05-10T16:41:00Z"/>
                <w:b/>
                <w:bCs/>
                <w:sz w:val="20"/>
              </w:rPr>
            </w:pPr>
            <w:ins w:id="504" w:author="Gary Sullivan" w:date="2018-05-10T16:41:00Z">
              <w:r w:rsidRPr="00C9691B">
                <w:rPr>
                  <w:b/>
                  <w:bCs/>
                  <w:sz w:val="20"/>
                </w:rPr>
                <w:t>Descriptor</w:t>
              </w:r>
            </w:ins>
          </w:p>
        </w:tc>
      </w:tr>
      <w:tr w:rsidR="00597F0C" w:rsidRPr="00C9691B" w14:paraId="6AA9B8DA" w14:textId="77777777" w:rsidTr="00597F0C">
        <w:trPr>
          <w:trHeight w:val="204"/>
          <w:jc w:val="center"/>
          <w:ins w:id="505" w:author="Gary Sullivan" w:date="2018-05-10T16:41:00Z"/>
        </w:trPr>
        <w:tc>
          <w:tcPr>
            <w:tcW w:w="6624" w:type="dxa"/>
          </w:tcPr>
          <w:p w14:paraId="14215965" w14:textId="77777777" w:rsidR="00597F0C" w:rsidRPr="00C9691B"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06" w:author="Gary Sullivan" w:date="2018-05-10T16:41:00Z"/>
                <w:sz w:val="20"/>
              </w:rPr>
            </w:pPr>
            <w:ins w:id="507" w:author="Gary Sullivan" w:date="2018-05-10T16:41:00Z">
              <w:r w:rsidRPr="002B5469">
                <w:rPr>
                  <w:bCs/>
                  <w:noProof/>
                  <w:sz w:val="20"/>
                </w:rPr>
                <w:tab/>
              </w:r>
              <w:r w:rsidRPr="003F43A1">
                <w:rPr>
                  <w:b/>
                  <w:bCs/>
                  <w:noProof/>
                  <w:sz w:val="20"/>
                </w:rPr>
                <w:t>prefix_</w:t>
              </w:r>
              <w:r>
                <w:rPr>
                  <w:b/>
                  <w:bCs/>
                  <w:noProof/>
                  <w:sz w:val="20"/>
                </w:rPr>
                <w:t>sei_payload_type</w:t>
              </w:r>
            </w:ins>
          </w:p>
        </w:tc>
        <w:tc>
          <w:tcPr>
            <w:tcW w:w="720" w:type="dxa"/>
          </w:tcPr>
          <w:p w14:paraId="5E467473" w14:textId="1A7C1CE2" w:rsidR="00597F0C" w:rsidRPr="002B5469" w:rsidRDefault="00597F0C" w:rsidP="00321745">
            <w:pPr>
              <w:keepNext/>
              <w:spacing w:before="20" w:after="40"/>
              <w:jc w:val="center"/>
              <w:rPr>
                <w:ins w:id="508" w:author="Gary Sullivan" w:date="2018-05-10T16:41:00Z"/>
                <w:noProof/>
                <w:sz w:val="20"/>
              </w:rPr>
            </w:pPr>
            <w:ins w:id="509" w:author="Gary Sullivan" w:date="2018-05-10T16:42:00Z">
              <w:r>
                <w:rPr>
                  <w:noProof/>
                  <w:sz w:val="20"/>
                </w:rPr>
                <w:t>5</w:t>
              </w:r>
            </w:ins>
          </w:p>
        </w:tc>
        <w:tc>
          <w:tcPr>
            <w:tcW w:w="1296" w:type="dxa"/>
          </w:tcPr>
          <w:p w14:paraId="5E6F30A3" w14:textId="15A10B98" w:rsidR="00597F0C" w:rsidRPr="00C9691B" w:rsidRDefault="00597F0C" w:rsidP="00321745">
            <w:pPr>
              <w:keepNext/>
              <w:spacing w:before="20" w:after="40"/>
              <w:jc w:val="center"/>
              <w:rPr>
                <w:ins w:id="510" w:author="Gary Sullivan" w:date="2018-05-10T16:41:00Z"/>
                <w:rFonts w:eastAsia="Batang"/>
                <w:bCs/>
                <w:sz w:val="20"/>
              </w:rPr>
            </w:pPr>
            <w:ins w:id="511" w:author="Gary Sullivan" w:date="2018-05-10T16:41:00Z">
              <w:r w:rsidRPr="002B5469">
                <w:rPr>
                  <w:noProof/>
                  <w:sz w:val="20"/>
                </w:rPr>
                <w:t>u(</w:t>
              </w:r>
              <w:r>
                <w:rPr>
                  <w:noProof/>
                  <w:sz w:val="20"/>
                </w:rPr>
                <w:t>16</w:t>
              </w:r>
              <w:r w:rsidRPr="002B5469">
                <w:rPr>
                  <w:noProof/>
                  <w:sz w:val="20"/>
                </w:rPr>
                <w:t>)</w:t>
              </w:r>
            </w:ins>
          </w:p>
        </w:tc>
      </w:tr>
      <w:tr w:rsidR="00597F0C" w:rsidRPr="00C9691B" w14:paraId="5A3243BD" w14:textId="77777777" w:rsidTr="00597F0C">
        <w:trPr>
          <w:trHeight w:val="204"/>
          <w:jc w:val="center"/>
          <w:ins w:id="512" w:author="Gary Sullivan" w:date="2018-05-10T16:41:00Z"/>
        </w:trPr>
        <w:tc>
          <w:tcPr>
            <w:tcW w:w="6624" w:type="dxa"/>
          </w:tcPr>
          <w:p w14:paraId="0C2562A8" w14:textId="77777777" w:rsidR="00597F0C" w:rsidRPr="00C9691B"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13" w:author="Gary Sullivan" w:date="2018-05-10T16:41:00Z"/>
                <w:rFonts w:eastAsia="Batang"/>
                <w:bCs/>
                <w:sz w:val="20"/>
                <w:lang w:eastAsia="ko-KR"/>
              </w:rPr>
            </w:pPr>
            <w:ins w:id="514" w:author="Gary Sullivan" w:date="2018-05-10T16:41:00Z">
              <w:r>
                <w:rPr>
                  <w:bCs/>
                  <w:noProof/>
                  <w:sz w:val="20"/>
                </w:rPr>
                <w:tab/>
              </w:r>
              <w:r>
                <w:rPr>
                  <w:b/>
                  <w:bCs/>
                  <w:noProof/>
                  <w:sz w:val="20"/>
                  <w:lang w:val="en-GB"/>
                </w:rPr>
                <w:t>num_sei_prefix_indications_minus1</w:t>
              </w:r>
            </w:ins>
          </w:p>
        </w:tc>
        <w:tc>
          <w:tcPr>
            <w:tcW w:w="720" w:type="dxa"/>
          </w:tcPr>
          <w:p w14:paraId="018F8F4A" w14:textId="6DC5F19D" w:rsidR="00597F0C" w:rsidRDefault="00597F0C" w:rsidP="00321745">
            <w:pPr>
              <w:keepNext/>
              <w:spacing w:before="20" w:after="40"/>
              <w:jc w:val="center"/>
              <w:rPr>
                <w:ins w:id="515" w:author="Gary Sullivan" w:date="2018-05-10T16:41:00Z"/>
                <w:noProof/>
                <w:sz w:val="20"/>
              </w:rPr>
            </w:pPr>
            <w:ins w:id="516" w:author="Gary Sullivan" w:date="2018-05-10T16:42:00Z">
              <w:r>
                <w:rPr>
                  <w:noProof/>
                  <w:sz w:val="20"/>
                </w:rPr>
                <w:t>5</w:t>
              </w:r>
            </w:ins>
          </w:p>
        </w:tc>
        <w:tc>
          <w:tcPr>
            <w:tcW w:w="1296" w:type="dxa"/>
          </w:tcPr>
          <w:p w14:paraId="11468A3F" w14:textId="4FEE3C63" w:rsidR="00597F0C" w:rsidRPr="00C9691B" w:rsidRDefault="00597F0C" w:rsidP="00321745">
            <w:pPr>
              <w:keepNext/>
              <w:spacing w:before="20" w:after="40"/>
              <w:jc w:val="center"/>
              <w:rPr>
                <w:ins w:id="517" w:author="Gary Sullivan" w:date="2018-05-10T16:41:00Z"/>
                <w:rFonts w:eastAsia="Batang"/>
                <w:bCs/>
                <w:sz w:val="20"/>
              </w:rPr>
            </w:pPr>
            <w:ins w:id="518" w:author="Gary Sullivan" w:date="2018-05-10T16:41:00Z">
              <w:r>
                <w:rPr>
                  <w:noProof/>
                  <w:sz w:val="20"/>
                </w:rPr>
                <w:t>u(8)</w:t>
              </w:r>
            </w:ins>
          </w:p>
        </w:tc>
      </w:tr>
      <w:tr w:rsidR="00597F0C" w:rsidRPr="00C9691B" w14:paraId="47594C52" w14:textId="77777777" w:rsidTr="00597F0C">
        <w:trPr>
          <w:trHeight w:val="204"/>
          <w:jc w:val="center"/>
          <w:ins w:id="519" w:author="Gary Sullivan" w:date="2018-05-10T16:41:00Z"/>
        </w:trPr>
        <w:tc>
          <w:tcPr>
            <w:tcW w:w="6624" w:type="dxa"/>
          </w:tcPr>
          <w:p w14:paraId="555D93FC" w14:textId="77777777" w:rsidR="00597F0C" w:rsidRPr="00C9691B"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20" w:author="Gary Sullivan" w:date="2018-05-10T16:41:00Z"/>
                <w:rFonts w:eastAsia="Batang"/>
                <w:b/>
                <w:bCs/>
                <w:sz w:val="20"/>
                <w:lang w:eastAsia="ko-KR"/>
              </w:rPr>
            </w:pPr>
            <w:ins w:id="521" w:author="Gary Sullivan" w:date="2018-05-10T16:41:00Z">
              <w:r w:rsidRPr="00201C40">
                <w:rPr>
                  <w:noProof/>
                  <w:sz w:val="20"/>
                </w:rPr>
                <w:tab/>
                <w:t xml:space="preserve">for( </w:t>
              </w:r>
              <w:r>
                <w:rPr>
                  <w:noProof/>
                  <w:sz w:val="20"/>
                </w:rPr>
                <w:t>i</w:t>
              </w:r>
              <w:r w:rsidRPr="00201C40">
                <w:rPr>
                  <w:noProof/>
                  <w:sz w:val="20"/>
                </w:rPr>
                <w:t xml:space="preserve"> = 0; </w:t>
              </w:r>
              <w:r>
                <w:rPr>
                  <w:noProof/>
                  <w:sz w:val="20"/>
                </w:rPr>
                <w:t>i  </w:t>
              </w:r>
              <w:r w:rsidRPr="00201C40">
                <w:rPr>
                  <w:noProof/>
                  <w:sz w:val="20"/>
                </w:rPr>
                <w:t>&lt;</w:t>
              </w:r>
              <w:r>
                <w:rPr>
                  <w:noProof/>
                  <w:sz w:val="20"/>
                </w:rPr>
                <w:t>=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ins>
          </w:p>
        </w:tc>
        <w:tc>
          <w:tcPr>
            <w:tcW w:w="720" w:type="dxa"/>
          </w:tcPr>
          <w:p w14:paraId="62196330" w14:textId="77777777" w:rsidR="00597F0C" w:rsidRPr="00C9691B" w:rsidRDefault="00597F0C" w:rsidP="00321745">
            <w:pPr>
              <w:keepNext/>
              <w:spacing w:before="20" w:after="40"/>
              <w:jc w:val="center"/>
              <w:rPr>
                <w:ins w:id="522" w:author="Gary Sullivan" w:date="2018-05-10T16:41:00Z"/>
                <w:rFonts w:eastAsia="Batang"/>
                <w:bCs/>
                <w:sz w:val="20"/>
              </w:rPr>
            </w:pPr>
          </w:p>
        </w:tc>
        <w:tc>
          <w:tcPr>
            <w:tcW w:w="1296" w:type="dxa"/>
          </w:tcPr>
          <w:p w14:paraId="0202FAB9" w14:textId="7B78BDE1" w:rsidR="00597F0C" w:rsidRPr="00C9691B" w:rsidRDefault="00597F0C" w:rsidP="00321745">
            <w:pPr>
              <w:keepNext/>
              <w:spacing w:before="20" w:after="40"/>
              <w:jc w:val="center"/>
              <w:rPr>
                <w:ins w:id="523" w:author="Gary Sullivan" w:date="2018-05-10T16:41:00Z"/>
                <w:rFonts w:eastAsia="Batang"/>
                <w:bCs/>
                <w:sz w:val="20"/>
              </w:rPr>
            </w:pPr>
          </w:p>
        </w:tc>
      </w:tr>
      <w:tr w:rsidR="00597F0C" w:rsidRPr="00C9691B" w14:paraId="2DD4AA38" w14:textId="77777777" w:rsidTr="00597F0C">
        <w:trPr>
          <w:trHeight w:val="204"/>
          <w:jc w:val="center"/>
          <w:ins w:id="524" w:author="Gary Sullivan" w:date="2018-05-10T16:41:00Z"/>
        </w:trPr>
        <w:tc>
          <w:tcPr>
            <w:tcW w:w="6624" w:type="dxa"/>
          </w:tcPr>
          <w:p w14:paraId="47D1B9B6" w14:textId="77777777" w:rsidR="00597F0C" w:rsidRPr="00C9691B"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25" w:author="Gary Sullivan" w:date="2018-05-10T16:41:00Z"/>
                <w:rFonts w:eastAsia="Batang"/>
                <w:b/>
                <w:bCs/>
                <w:sz w:val="20"/>
                <w:lang w:eastAsia="ko-KR"/>
              </w:rPr>
            </w:pPr>
            <w:ins w:id="526" w:author="Gary Sullivan" w:date="2018-05-10T16:41:00Z">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ins>
          </w:p>
        </w:tc>
        <w:tc>
          <w:tcPr>
            <w:tcW w:w="720" w:type="dxa"/>
          </w:tcPr>
          <w:p w14:paraId="0F208BC6" w14:textId="15FBCB59" w:rsidR="00597F0C" w:rsidRPr="002B5469" w:rsidRDefault="00597F0C" w:rsidP="00321745">
            <w:pPr>
              <w:keepNext/>
              <w:spacing w:before="20" w:after="40"/>
              <w:jc w:val="center"/>
              <w:rPr>
                <w:ins w:id="527" w:author="Gary Sullivan" w:date="2018-05-10T16:41:00Z"/>
                <w:noProof/>
                <w:sz w:val="20"/>
              </w:rPr>
            </w:pPr>
            <w:ins w:id="528" w:author="Gary Sullivan" w:date="2018-05-10T16:42:00Z">
              <w:r>
                <w:rPr>
                  <w:noProof/>
                  <w:sz w:val="20"/>
                </w:rPr>
                <w:t>5</w:t>
              </w:r>
            </w:ins>
          </w:p>
        </w:tc>
        <w:tc>
          <w:tcPr>
            <w:tcW w:w="1296" w:type="dxa"/>
          </w:tcPr>
          <w:p w14:paraId="53CE5661" w14:textId="02FF16F6" w:rsidR="00597F0C" w:rsidRPr="00C9691B" w:rsidRDefault="00597F0C" w:rsidP="00321745">
            <w:pPr>
              <w:keepNext/>
              <w:spacing w:before="20" w:after="40"/>
              <w:jc w:val="center"/>
              <w:rPr>
                <w:ins w:id="529" w:author="Gary Sullivan" w:date="2018-05-10T16:41:00Z"/>
                <w:rFonts w:eastAsia="Batang"/>
                <w:bCs/>
                <w:sz w:val="20"/>
              </w:rPr>
            </w:pPr>
            <w:ins w:id="530" w:author="Gary Sullivan" w:date="2018-05-10T16:41:00Z">
              <w:r w:rsidRPr="002B5469">
                <w:rPr>
                  <w:noProof/>
                  <w:sz w:val="20"/>
                </w:rPr>
                <w:t>u(</w:t>
              </w:r>
              <w:r>
                <w:rPr>
                  <w:noProof/>
                  <w:sz w:val="20"/>
                </w:rPr>
                <w:t>16</w:t>
              </w:r>
              <w:r w:rsidRPr="002B5469">
                <w:rPr>
                  <w:noProof/>
                  <w:sz w:val="20"/>
                </w:rPr>
                <w:t>)</w:t>
              </w:r>
            </w:ins>
          </w:p>
        </w:tc>
      </w:tr>
      <w:tr w:rsidR="00597F0C" w:rsidRPr="00C9691B" w14:paraId="1F0639BB" w14:textId="77777777" w:rsidTr="00597F0C">
        <w:trPr>
          <w:trHeight w:val="204"/>
          <w:jc w:val="center"/>
          <w:ins w:id="531" w:author="Gary Sullivan" w:date="2018-05-10T16:41:00Z"/>
        </w:trPr>
        <w:tc>
          <w:tcPr>
            <w:tcW w:w="6624" w:type="dxa"/>
          </w:tcPr>
          <w:p w14:paraId="5292FE29" w14:textId="77777777" w:rsidR="00597F0C" w:rsidRPr="00C9691B"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32" w:author="Gary Sullivan" w:date="2018-05-10T16:41:00Z"/>
                <w:rFonts w:eastAsia="Batang"/>
                <w:b/>
                <w:bCs/>
                <w:sz w:val="20"/>
                <w:lang w:eastAsia="ko-KR"/>
              </w:rPr>
            </w:pPr>
            <w:ins w:id="533" w:author="Gary Sullivan" w:date="2018-05-10T16:41:00Z">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  </w:t>
              </w:r>
              <w:r w:rsidRPr="002B5469">
                <w:rPr>
                  <w:noProof/>
                  <w:sz w:val="20"/>
                </w:rPr>
                <w:t>&lt;</w:t>
              </w:r>
              <w:r>
                <w:rPr>
                  <w:noProof/>
                  <w:sz w:val="20"/>
                </w:rPr>
                <w:t>=  </w:t>
              </w:r>
              <w:r w:rsidRPr="002B5469">
                <w:rPr>
                  <w:noProof/>
                  <w:sz w:val="20"/>
                </w:rPr>
                <w:t>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ins>
          </w:p>
        </w:tc>
        <w:tc>
          <w:tcPr>
            <w:tcW w:w="720" w:type="dxa"/>
          </w:tcPr>
          <w:p w14:paraId="61BB4DF4" w14:textId="77777777" w:rsidR="00597F0C" w:rsidRPr="00C9691B" w:rsidRDefault="00597F0C" w:rsidP="00321745">
            <w:pPr>
              <w:keepNext/>
              <w:spacing w:before="20" w:after="40"/>
              <w:jc w:val="center"/>
              <w:rPr>
                <w:ins w:id="534" w:author="Gary Sullivan" w:date="2018-05-10T16:41:00Z"/>
                <w:rFonts w:eastAsia="Batang"/>
                <w:bCs/>
                <w:sz w:val="20"/>
              </w:rPr>
            </w:pPr>
          </w:p>
        </w:tc>
        <w:tc>
          <w:tcPr>
            <w:tcW w:w="1296" w:type="dxa"/>
          </w:tcPr>
          <w:p w14:paraId="6C2D403C" w14:textId="6E9EEB71" w:rsidR="00597F0C" w:rsidRPr="00C9691B" w:rsidRDefault="00597F0C" w:rsidP="00321745">
            <w:pPr>
              <w:keepNext/>
              <w:spacing w:before="20" w:after="40"/>
              <w:jc w:val="center"/>
              <w:rPr>
                <w:ins w:id="535" w:author="Gary Sullivan" w:date="2018-05-10T16:41:00Z"/>
                <w:rFonts w:eastAsia="Batang"/>
                <w:bCs/>
                <w:sz w:val="20"/>
              </w:rPr>
            </w:pPr>
          </w:p>
        </w:tc>
      </w:tr>
      <w:tr w:rsidR="00597F0C" w:rsidRPr="00C9691B" w14:paraId="0C4B69D4" w14:textId="77777777" w:rsidTr="00597F0C">
        <w:trPr>
          <w:trHeight w:val="204"/>
          <w:jc w:val="center"/>
          <w:ins w:id="536" w:author="Gary Sullivan" w:date="2018-05-10T16:41:00Z"/>
        </w:trPr>
        <w:tc>
          <w:tcPr>
            <w:tcW w:w="6624" w:type="dxa"/>
          </w:tcPr>
          <w:p w14:paraId="4CE17F31" w14:textId="77777777" w:rsidR="00597F0C" w:rsidRPr="00C9691B"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37" w:author="Gary Sullivan" w:date="2018-05-10T16:41:00Z"/>
                <w:rFonts w:eastAsia="Batang"/>
                <w:b/>
                <w:bCs/>
                <w:sz w:val="20"/>
                <w:lang w:eastAsia="ko-KR"/>
              </w:rPr>
            </w:pPr>
            <w:ins w:id="538" w:author="Gary Sullivan" w:date="2018-05-10T16:41:00Z">
              <w:r>
                <w:rPr>
                  <w:b/>
                  <w:bCs/>
                  <w:noProof/>
                  <w:sz w:val="20"/>
                </w:rPr>
                <w:tab/>
              </w:r>
              <w:r>
                <w:rPr>
                  <w:b/>
                  <w:bCs/>
                  <w:noProof/>
                  <w:sz w:val="20"/>
                </w:rPr>
                <w:tab/>
              </w:r>
              <w:r>
                <w:rPr>
                  <w:b/>
                  <w:bCs/>
                  <w:noProof/>
                  <w:sz w:val="20"/>
                </w:rPr>
                <w:tab/>
                <w:t>sei_prefix_data_bit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ins>
          </w:p>
        </w:tc>
        <w:tc>
          <w:tcPr>
            <w:tcW w:w="720" w:type="dxa"/>
          </w:tcPr>
          <w:p w14:paraId="49133337" w14:textId="0FEA4EBF" w:rsidR="00597F0C" w:rsidRDefault="00597F0C" w:rsidP="00321745">
            <w:pPr>
              <w:keepNext/>
              <w:spacing w:before="20" w:after="40"/>
              <w:jc w:val="center"/>
              <w:rPr>
                <w:ins w:id="539" w:author="Gary Sullivan" w:date="2018-05-10T16:41:00Z"/>
                <w:noProof/>
                <w:sz w:val="20"/>
              </w:rPr>
            </w:pPr>
            <w:ins w:id="540" w:author="Gary Sullivan" w:date="2018-05-10T16:42:00Z">
              <w:r>
                <w:rPr>
                  <w:noProof/>
                  <w:sz w:val="20"/>
                </w:rPr>
                <w:t>5</w:t>
              </w:r>
            </w:ins>
          </w:p>
        </w:tc>
        <w:tc>
          <w:tcPr>
            <w:tcW w:w="1296" w:type="dxa"/>
          </w:tcPr>
          <w:p w14:paraId="01D966DA" w14:textId="69AA65E0" w:rsidR="00597F0C" w:rsidRPr="00C9691B" w:rsidRDefault="00597F0C" w:rsidP="00321745">
            <w:pPr>
              <w:keepNext/>
              <w:spacing w:before="20" w:after="40"/>
              <w:jc w:val="center"/>
              <w:rPr>
                <w:ins w:id="541" w:author="Gary Sullivan" w:date="2018-05-10T16:41:00Z"/>
                <w:rFonts w:eastAsia="Batang"/>
                <w:bCs/>
                <w:sz w:val="20"/>
              </w:rPr>
            </w:pPr>
            <w:ins w:id="542" w:author="Gary Sullivan" w:date="2018-05-10T16:41:00Z">
              <w:r>
                <w:rPr>
                  <w:noProof/>
                  <w:sz w:val="20"/>
                </w:rPr>
                <w:t>u(1)</w:t>
              </w:r>
            </w:ins>
          </w:p>
        </w:tc>
      </w:tr>
      <w:tr w:rsidR="00597F0C" w:rsidRPr="00C9691B" w14:paraId="286EEF8B" w14:textId="77777777" w:rsidTr="00597F0C">
        <w:trPr>
          <w:trHeight w:val="204"/>
          <w:jc w:val="center"/>
          <w:ins w:id="543" w:author="Gary Sullivan" w:date="2018-05-10T16:41:00Z"/>
        </w:trPr>
        <w:tc>
          <w:tcPr>
            <w:tcW w:w="6624" w:type="dxa"/>
          </w:tcPr>
          <w:p w14:paraId="44279913" w14:textId="77777777" w:rsidR="00597F0C" w:rsidRPr="00C9691B"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44" w:author="Gary Sullivan" w:date="2018-05-10T16:41:00Z"/>
                <w:rFonts w:eastAsia="Batang"/>
                <w:b/>
                <w:bCs/>
                <w:sz w:val="20"/>
                <w:lang w:eastAsia="ko-KR"/>
              </w:rPr>
            </w:pPr>
            <w:ins w:id="545" w:author="Gary Sullivan" w:date="2018-05-10T16:41:00Z">
              <w:r w:rsidRPr="00462A8F">
                <w:rPr>
                  <w:bCs/>
                  <w:noProof/>
                  <w:sz w:val="20"/>
                </w:rPr>
                <w:tab/>
              </w:r>
              <w:r w:rsidRPr="00462A8F">
                <w:rPr>
                  <w:bCs/>
                  <w:noProof/>
                  <w:sz w:val="20"/>
                </w:rPr>
                <w:tab/>
              </w:r>
              <w:r w:rsidRPr="00462A8F">
                <w:rPr>
                  <w:noProof/>
                  <w:sz w:val="20"/>
                </w:rPr>
                <w:t>while( !byte_aligned( ) )</w:t>
              </w:r>
            </w:ins>
          </w:p>
        </w:tc>
        <w:tc>
          <w:tcPr>
            <w:tcW w:w="720" w:type="dxa"/>
          </w:tcPr>
          <w:p w14:paraId="30244B7E" w14:textId="77777777" w:rsidR="00597F0C" w:rsidRPr="00C9691B" w:rsidRDefault="00597F0C" w:rsidP="00321745">
            <w:pPr>
              <w:keepNext/>
              <w:spacing w:before="20" w:after="40"/>
              <w:jc w:val="center"/>
              <w:rPr>
                <w:ins w:id="546" w:author="Gary Sullivan" w:date="2018-05-10T16:41:00Z"/>
                <w:rFonts w:eastAsia="Batang"/>
                <w:bCs/>
                <w:sz w:val="20"/>
              </w:rPr>
            </w:pPr>
          </w:p>
        </w:tc>
        <w:tc>
          <w:tcPr>
            <w:tcW w:w="1296" w:type="dxa"/>
          </w:tcPr>
          <w:p w14:paraId="3E283B12" w14:textId="00A0B3F4" w:rsidR="00597F0C" w:rsidRPr="00C9691B" w:rsidRDefault="00597F0C" w:rsidP="00321745">
            <w:pPr>
              <w:keepNext/>
              <w:spacing w:before="20" w:after="40"/>
              <w:jc w:val="center"/>
              <w:rPr>
                <w:ins w:id="547" w:author="Gary Sullivan" w:date="2018-05-10T16:41:00Z"/>
                <w:rFonts w:eastAsia="Batang"/>
                <w:bCs/>
                <w:sz w:val="20"/>
              </w:rPr>
            </w:pPr>
          </w:p>
        </w:tc>
      </w:tr>
      <w:tr w:rsidR="00597F0C" w:rsidRPr="00C9691B" w14:paraId="08956C76" w14:textId="77777777" w:rsidTr="00597F0C">
        <w:trPr>
          <w:trHeight w:val="204"/>
          <w:jc w:val="center"/>
          <w:ins w:id="548" w:author="Gary Sullivan" w:date="2018-05-10T16:41:00Z"/>
        </w:trPr>
        <w:tc>
          <w:tcPr>
            <w:tcW w:w="6624" w:type="dxa"/>
          </w:tcPr>
          <w:p w14:paraId="42E85E58" w14:textId="77777777" w:rsidR="00597F0C" w:rsidRPr="00C9691B"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49" w:author="Gary Sullivan" w:date="2018-05-10T16:41:00Z"/>
                <w:rFonts w:eastAsia="Batang"/>
                <w:bCs/>
                <w:sz w:val="20"/>
                <w:lang w:eastAsia="ko-KR"/>
              </w:rPr>
            </w:pPr>
            <w:ins w:id="550" w:author="Gary Sullivan" w:date="2018-05-10T16:41:00Z">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w:t>
              </w:r>
              <w:r>
                <w:rPr>
                  <w:b/>
                  <w:noProof/>
                  <w:sz w:val="20"/>
                </w:rPr>
                <w:t>one</w:t>
              </w:r>
              <w:r w:rsidRPr="002B5469">
                <w:rPr>
                  <w:noProof/>
                  <w:sz w:val="20"/>
                </w:rPr>
                <w:t xml:space="preserve"> /* equal to </w:t>
              </w:r>
              <w:r>
                <w:rPr>
                  <w:noProof/>
                  <w:sz w:val="20"/>
                </w:rPr>
                <w:t>1</w:t>
              </w:r>
              <w:r w:rsidRPr="002B5469">
                <w:rPr>
                  <w:noProof/>
                  <w:sz w:val="20"/>
                </w:rPr>
                <w:t xml:space="preserve"> */</w:t>
              </w:r>
            </w:ins>
          </w:p>
        </w:tc>
        <w:tc>
          <w:tcPr>
            <w:tcW w:w="720" w:type="dxa"/>
          </w:tcPr>
          <w:p w14:paraId="368ACA62" w14:textId="3EB8D115" w:rsidR="00597F0C" w:rsidRDefault="00597F0C" w:rsidP="00321745">
            <w:pPr>
              <w:keepNext/>
              <w:spacing w:before="20" w:after="40"/>
              <w:jc w:val="center"/>
              <w:rPr>
                <w:ins w:id="551" w:author="Gary Sullivan" w:date="2018-05-10T16:41:00Z"/>
                <w:noProof/>
                <w:sz w:val="20"/>
              </w:rPr>
            </w:pPr>
            <w:ins w:id="552" w:author="Gary Sullivan" w:date="2018-05-10T16:42:00Z">
              <w:r>
                <w:rPr>
                  <w:noProof/>
                  <w:sz w:val="20"/>
                </w:rPr>
                <w:t>5</w:t>
              </w:r>
            </w:ins>
          </w:p>
        </w:tc>
        <w:tc>
          <w:tcPr>
            <w:tcW w:w="1296" w:type="dxa"/>
          </w:tcPr>
          <w:p w14:paraId="67782E4F" w14:textId="7B70EEEC" w:rsidR="00597F0C" w:rsidRPr="00C9691B" w:rsidRDefault="00597F0C" w:rsidP="00321745">
            <w:pPr>
              <w:keepNext/>
              <w:spacing w:before="20" w:after="40"/>
              <w:jc w:val="center"/>
              <w:rPr>
                <w:ins w:id="553" w:author="Gary Sullivan" w:date="2018-05-10T16:41:00Z"/>
                <w:rFonts w:eastAsia="Batang"/>
                <w:bCs/>
                <w:sz w:val="20"/>
              </w:rPr>
            </w:pPr>
            <w:ins w:id="554" w:author="Gary Sullivan" w:date="2018-05-10T16:41:00Z">
              <w:r>
                <w:rPr>
                  <w:noProof/>
                  <w:sz w:val="20"/>
                </w:rPr>
                <w:t>f(1)</w:t>
              </w:r>
            </w:ins>
          </w:p>
        </w:tc>
      </w:tr>
      <w:tr w:rsidR="00597F0C" w:rsidRPr="00F06C0A" w14:paraId="397ECC51" w14:textId="77777777" w:rsidTr="00597F0C">
        <w:trPr>
          <w:trHeight w:val="204"/>
          <w:jc w:val="center"/>
          <w:ins w:id="555" w:author="Gary Sullivan" w:date="2018-05-10T16:41:00Z"/>
        </w:trPr>
        <w:tc>
          <w:tcPr>
            <w:tcW w:w="6624" w:type="dxa"/>
          </w:tcPr>
          <w:p w14:paraId="676EA396" w14:textId="77777777" w:rsidR="00597F0C" w:rsidRPr="00D22B54"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56" w:author="Gary Sullivan" w:date="2018-05-10T16:41:00Z"/>
                <w:rFonts w:eastAsia="Batang"/>
                <w:bCs/>
                <w:sz w:val="20"/>
                <w:lang w:eastAsia="ko-KR"/>
              </w:rPr>
            </w:pPr>
            <w:ins w:id="557" w:author="Gary Sullivan" w:date="2018-05-10T16:41:00Z">
              <w:r w:rsidRPr="002B5469">
                <w:rPr>
                  <w:bCs/>
                  <w:noProof/>
                  <w:sz w:val="20"/>
                </w:rPr>
                <w:tab/>
                <w:t>}</w:t>
              </w:r>
            </w:ins>
          </w:p>
        </w:tc>
        <w:tc>
          <w:tcPr>
            <w:tcW w:w="720" w:type="dxa"/>
          </w:tcPr>
          <w:p w14:paraId="0B4CD731" w14:textId="77777777" w:rsidR="00597F0C" w:rsidRPr="00D22B54" w:rsidRDefault="00597F0C" w:rsidP="00321745">
            <w:pPr>
              <w:keepNext/>
              <w:spacing w:before="20" w:after="40"/>
              <w:jc w:val="center"/>
              <w:rPr>
                <w:ins w:id="558" w:author="Gary Sullivan" w:date="2018-05-10T16:41:00Z"/>
                <w:rFonts w:eastAsia="Batang"/>
                <w:bCs/>
                <w:sz w:val="20"/>
              </w:rPr>
            </w:pPr>
          </w:p>
        </w:tc>
        <w:tc>
          <w:tcPr>
            <w:tcW w:w="1296" w:type="dxa"/>
          </w:tcPr>
          <w:p w14:paraId="1A869E97" w14:textId="0582F064" w:rsidR="00597F0C" w:rsidRPr="00D22B54" w:rsidRDefault="00597F0C" w:rsidP="00321745">
            <w:pPr>
              <w:keepNext/>
              <w:spacing w:before="20" w:after="40"/>
              <w:jc w:val="center"/>
              <w:rPr>
                <w:ins w:id="559" w:author="Gary Sullivan" w:date="2018-05-10T16:41:00Z"/>
                <w:rFonts w:eastAsia="Batang"/>
                <w:bCs/>
                <w:sz w:val="20"/>
              </w:rPr>
            </w:pPr>
          </w:p>
        </w:tc>
      </w:tr>
      <w:tr w:rsidR="00597F0C" w:rsidRPr="002646E1" w14:paraId="1ED377ED" w14:textId="77777777" w:rsidTr="00597F0C">
        <w:trPr>
          <w:trHeight w:val="204"/>
          <w:jc w:val="center"/>
          <w:ins w:id="560" w:author="Gary Sullivan" w:date="2018-05-10T16:41:00Z"/>
        </w:trPr>
        <w:tc>
          <w:tcPr>
            <w:tcW w:w="6624" w:type="dxa"/>
          </w:tcPr>
          <w:p w14:paraId="50710183" w14:textId="77777777" w:rsidR="00597F0C" w:rsidRPr="00D22B54" w:rsidRDefault="00597F0C" w:rsidP="0032174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61" w:author="Gary Sullivan" w:date="2018-05-10T16:41:00Z"/>
                <w:rFonts w:eastAsia="Batang"/>
                <w:bCs/>
                <w:sz w:val="20"/>
                <w:lang w:eastAsia="ko-KR"/>
              </w:rPr>
            </w:pPr>
            <w:ins w:id="562" w:author="Gary Sullivan" w:date="2018-05-10T16:41:00Z">
              <w:r w:rsidRPr="002B5469">
                <w:rPr>
                  <w:noProof/>
                  <w:sz w:val="20"/>
                </w:rPr>
                <w:t>}</w:t>
              </w:r>
            </w:ins>
          </w:p>
        </w:tc>
        <w:tc>
          <w:tcPr>
            <w:tcW w:w="720" w:type="dxa"/>
          </w:tcPr>
          <w:p w14:paraId="6D7BCA30" w14:textId="77777777" w:rsidR="00597F0C" w:rsidRPr="00D22B54" w:rsidRDefault="00597F0C" w:rsidP="00321745">
            <w:pPr>
              <w:keepNext/>
              <w:spacing w:before="20" w:after="40"/>
              <w:jc w:val="center"/>
              <w:rPr>
                <w:ins w:id="563" w:author="Gary Sullivan" w:date="2018-05-10T16:41:00Z"/>
                <w:rFonts w:eastAsia="Batang"/>
                <w:bCs/>
                <w:sz w:val="20"/>
              </w:rPr>
            </w:pPr>
          </w:p>
        </w:tc>
        <w:tc>
          <w:tcPr>
            <w:tcW w:w="1296" w:type="dxa"/>
          </w:tcPr>
          <w:p w14:paraId="1A53E060" w14:textId="1DE82262" w:rsidR="00597F0C" w:rsidRPr="00D22B54" w:rsidRDefault="00597F0C" w:rsidP="00321745">
            <w:pPr>
              <w:keepNext/>
              <w:spacing w:before="20" w:after="40"/>
              <w:jc w:val="center"/>
              <w:rPr>
                <w:ins w:id="564" w:author="Gary Sullivan" w:date="2018-05-10T16:41:00Z"/>
                <w:rFonts w:eastAsia="Batang"/>
                <w:bCs/>
                <w:sz w:val="20"/>
              </w:rPr>
            </w:pPr>
          </w:p>
        </w:tc>
      </w:tr>
    </w:tbl>
    <w:p w14:paraId="0AC0DD92" w14:textId="77777777" w:rsidR="00597F0C" w:rsidRPr="005347D2" w:rsidRDefault="00597F0C" w:rsidP="00554315">
      <w:pPr>
        <w:jc w:val="both"/>
        <w:rPr>
          <w:noProof/>
          <w:sz w:val="20"/>
        </w:rPr>
      </w:pPr>
    </w:p>
    <w:p w14:paraId="44CA4941" w14:textId="77777777" w:rsidR="00D26D16" w:rsidRPr="005347D2" w:rsidRDefault="00D26D16" w:rsidP="00D26D16">
      <w:pPr>
        <w:keepNext/>
        <w:keepLines/>
        <w:spacing w:before="360"/>
        <w:outlineLvl w:val="0"/>
        <w:rPr>
          <w:i/>
          <w:noProof/>
          <w:sz w:val="24"/>
        </w:rPr>
      </w:pPr>
      <w:r w:rsidRPr="005347D2">
        <w:rPr>
          <w:i/>
          <w:noProof/>
          <w:sz w:val="24"/>
        </w:rPr>
        <w:t>In the end of D.2.1, add the following paragraph:</w:t>
      </w:r>
    </w:p>
    <w:p w14:paraId="1F6923CC" w14:textId="77777777" w:rsidR="00D26D16" w:rsidRPr="005347D2" w:rsidRDefault="00D26D16" w:rsidP="00D26D16">
      <w:pPr>
        <w:jc w:val="both"/>
        <w:rPr>
          <w:sz w:val="20"/>
        </w:rPr>
      </w:pPr>
      <w:r w:rsidRPr="005347D2">
        <w:rPr>
          <w:noProof/>
          <w:sz w:val="20"/>
        </w:rPr>
        <w:t xml:space="preserve">The values of some SEI message syntax elements, including </w:t>
      </w:r>
      <w:r w:rsidRPr="005347D2">
        <w:rPr>
          <w:sz w:val="20"/>
        </w:rPr>
        <w:t>pan_scan_rect_id, scene_id, second_scene_id, snapshot_id, progressive_refinement_id, tone_map_id, frame_packing_arrangement_id, and colour_remap_id, are split into two sets of value ranges, where the first set is specified as "may be used as determined by the application", and the second set is specified as "reserved for future use by ITU-T | ISO/IEC". Applications should be cautious of potential “collisions” of the interpretation for values of these syntax elements belonging to the first set of value ranges. Since different applications might use these IDs having values in the first set of value ranges for different purposes, particular care should be exercised in the design of encoders that generate SEI messages with these IDs having values in the first set of value ranges, and in the design of decoders that interpret SEI messages with these IDs. This Specification does not define any management for these values. These IDs having values in the first set of value ranges might only be suitable for use in contexts in which "collisions" of usage (i.e., different definitions of the syntax and semantics of an SEI message with one of these IDs having the same value in the first set of value ranges) are unimportant, or not possible, or are managed – e.g., defined or managed in the controlling application or transport specification, or by controlling the environment in which bitstreams are distributed.</w:t>
      </w:r>
    </w:p>
    <w:p w14:paraId="1F8F1324" w14:textId="77777777" w:rsidR="00D26D16" w:rsidRPr="005347D2" w:rsidRDefault="00D26D16" w:rsidP="00D26D16">
      <w:pPr>
        <w:keepNext/>
        <w:keepLines/>
        <w:spacing w:before="360"/>
        <w:outlineLvl w:val="0"/>
        <w:rPr>
          <w:i/>
          <w:noProof/>
          <w:sz w:val="24"/>
        </w:rPr>
      </w:pPr>
      <w:r w:rsidRPr="005347D2">
        <w:rPr>
          <w:i/>
          <w:noProof/>
          <w:sz w:val="24"/>
        </w:rPr>
        <w:t>In D.2.4 (Pan-scan rectangle SEI message semantics), replace the following:</w:t>
      </w:r>
    </w:p>
    <w:p w14:paraId="4EDE113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Values of pan_scan_rect_id from 0 to 255 and from 512 to 2</w:t>
      </w:r>
      <w:r w:rsidRPr="005347D2">
        <w:rPr>
          <w:rFonts w:eastAsia="MS Mincho"/>
          <w:sz w:val="20"/>
          <w:vertAlign w:val="superscript"/>
        </w:rPr>
        <w:t>31</w:t>
      </w:r>
      <w:r w:rsidRPr="005347D2">
        <w:rPr>
          <w:rFonts w:eastAsia="MS Mincho"/>
          <w:sz w:val="20"/>
        </w:rPr>
        <w:t> − 1 may be used as determined by the application. Values of pan_scan_rect_id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are reserved for future use by ITU-T | ISO/IEC. Decoders encountering a value of pan_scan_rect_id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shall ignore (remove from the bitstream and discard) it.</w:t>
      </w:r>
    </w:p>
    <w:p w14:paraId="38481DB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41A9A790" w14:textId="77777777" w:rsidR="00D26D16" w:rsidRPr="005347D2" w:rsidRDefault="00D26D16" w:rsidP="00D26D16">
      <w:pPr>
        <w:jc w:val="both"/>
        <w:rPr>
          <w:sz w:val="20"/>
        </w:rPr>
      </w:pPr>
      <w:r w:rsidRPr="005347D2">
        <w:rPr>
          <w:sz w:val="20"/>
        </w:rPr>
        <w:t>Values of pan_scan_rect_id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pan_scan_rect_id from 256 to 511</w:t>
      </w:r>
      <w:r w:rsidRPr="005347D2">
        <w:rPr>
          <w:sz w:val="20"/>
          <w:highlight w:val="yellow"/>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are reserved for future use by ITU-T | ISO/IEC. Decoders encountering a value of pan_scan_rect_id in the range of 256 to 511</w:t>
      </w:r>
      <w:r w:rsidRPr="005347D2">
        <w:rPr>
          <w:sz w:val="20"/>
          <w:highlight w:val="yellow"/>
        </w:rPr>
        <w:t>, inclusive,</w:t>
      </w:r>
      <w:r w:rsidRPr="005347D2">
        <w:rPr>
          <w:sz w:val="20"/>
        </w:rPr>
        <w:t xml:space="preserve"> or in the range of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shall </w:t>
      </w:r>
      <w:r w:rsidRPr="005347D2">
        <w:rPr>
          <w:sz w:val="20"/>
          <w:highlight w:val="yellow"/>
        </w:rPr>
        <w:t>ignore it</w:t>
      </w:r>
      <w:r w:rsidRPr="005347D2">
        <w:rPr>
          <w:sz w:val="20"/>
        </w:rPr>
        <w:t>.</w:t>
      </w:r>
    </w:p>
    <w:p w14:paraId="248E193A" w14:textId="77777777" w:rsidR="00D26D16" w:rsidRPr="005347D2" w:rsidRDefault="00D26D16" w:rsidP="00D26D16">
      <w:pPr>
        <w:keepNext/>
        <w:keepLines/>
        <w:spacing w:before="360"/>
        <w:outlineLvl w:val="0"/>
        <w:rPr>
          <w:i/>
          <w:noProof/>
          <w:sz w:val="24"/>
        </w:rPr>
      </w:pPr>
      <w:r w:rsidRPr="005347D2">
        <w:rPr>
          <w:i/>
          <w:noProof/>
          <w:sz w:val="24"/>
        </w:rPr>
        <w:t>In D.2.25 (Tone mapping information SEI message semantics), replace the following paragraph:</w:t>
      </w:r>
    </w:p>
    <w:p w14:paraId="7A6A9E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Values of tone_map_id from 0 to 255 and from 512 to 2</w:t>
      </w:r>
      <w:r w:rsidRPr="005347D2">
        <w:rPr>
          <w:rFonts w:eastAsia="MS Mincho"/>
          <w:sz w:val="20"/>
          <w:vertAlign w:val="superscript"/>
        </w:rPr>
        <w:t>31</w:t>
      </w:r>
      <w:r w:rsidRPr="005347D2">
        <w:rPr>
          <w:rFonts w:eastAsia="MS Mincho"/>
          <w:sz w:val="20"/>
        </w:rPr>
        <w:t> − 1 may be used as determined by the application. Values of tone_map_id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are reserved for future use by ITU-T | ISO/IEC. Decoders shall ignore (remove from the bitstream and discard) all tone mapping information SEI messages containing a value of tone_map_id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6757816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230B81B7" w14:textId="77777777" w:rsidR="00D26D16" w:rsidRPr="005347D2" w:rsidRDefault="00D26D16" w:rsidP="00D26D16">
      <w:pPr>
        <w:jc w:val="both"/>
        <w:rPr>
          <w:noProof/>
          <w:sz w:val="20"/>
        </w:rPr>
      </w:pPr>
      <w:r w:rsidRPr="005347D2">
        <w:rPr>
          <w:noProof/>
          <w:sz w:val="20"/>
        </w:rPr>
        <w:t>Values of tone_map_id from 0 to 255</w:t>
      </w:r>
      <w:r w:rsidRPr="005347D2">
        <w:rPr>
          <w:noProof/>
          <w:sz w:val="20"/>
          <w:highlight w:val="yellow"/>
          <w:lang w:eastAsia="zh-CN"/>
        </w:rPr>
        <w:t>, inclusive,</w:t>
      </w:r>
      <w:r w:rsidRPr="005347D2">
        <w:rPr>
          <w:noProof/>
          <w:sz w:val="20"/>
        </w:rPr>
        <w:t xml:space="preserve"> and from 512 to 2</w:t>
      </w:r>
      <w:r w:rsidRPr="005347D2">
        <w:rPr>
          <w:noProof/>
          <w:sz w:val="20"/>
          <w:vertAlign w:val="superscript"/>
        </w:rPr>
        <w:t>31</w:t>
      </w:r>
      <w:r w:rsidRPr="005347D2">
        <w:rPr>
          <w:noProof/>
          <w:sz w:val="20"/>
        </w:rPr>
        <w:t> − 1</w:t>
      </w:r>
      <w:r w:rsidRPr="005347D2">
        <w:rPr>
          <w:noProof/>
          <w:sz w:val="20"/>
          <w:highlight w:val="yellow"/>
          <w:lang w:eastAsia="zh-CN"/>
        </w:rPr>
        <w:t>, inclusive,</w:t>
      </w:r>
      <w:r w:rsidRPr="005347D2">
        <w:rPr>
          <w:noProof/>
          <w:sz w:val="20"/>
        </w:rPr>
        <w:t xml:space="preserve"> may be used as determined by the application. Values of tone_map_id from 256 to 511</w:t>
      </w:r>
      <w:r w:rsidRPr="005347D2">
        <w:rPr>
          <w:noProof/>
          <w:sz w:val="20"/>
          <w:highlight w:val="yellow"/>
        </w:rPr>
        <w:t>, inclusive,</w:t>
      </w:r>
      <w:r w:rsidRPr="005347D2">
        <w:rPr>
          <w:noProof/>
          <w:sz w:val="20"/>
        </w:rPr>
        <w:t xml:space="preserve"> and from 2</w:t>
      </w:r>
      <w:r w:rsidRPr="005347D2">
        <w:rPr>
          <w:noProof/>
          <w:sz w:val="20"/>
          <w:vertAlign w:val="superscript"/>
        </w:rPr>
        <w:t>31</w:t>
      </w:r>
      <w:r w:rsidRPr="005347D2">
        <w:rPr>
          <w:noProof/>
          <w:sz w:val="20"/>
        </w:rPr>
        <w:t xml:space="preserve"> to 2</w:t>
      </w:r>
      <w:r w:rsidRPr="005347D2">
        <w:rPr>
          <w:noProof/>
          <w:sz w:val="20"/>
          <w:vertAlign w:val="superscript"/>
        </w:rPr>
        <w:t>32</w:t>
      </w:r>
      <w:r w:rsidRPr="005347D2">
        <w:rPr>
          <w:noProof/>
          <w:sz w:val="20"/>
        </w:rPr>
        <w:t> − 2</w:t>
      </w:r>
      <w:r w:rsidRPr="005347D2">
        <w:rPr>
          <w:noProof/>
          <w:sz w:val="20"/>
          <w:highlight w:val="yellow"/>
        </w:rPr>
        <w:t>, inclusive,</w:t>
      </w:r>
      <w:r w:rsidRPr="005347D2">
        <w:rPr>
          <w:noProof/>
          <w:sz w:val="20"/>
        </w:rPr>
        <w:t xml:space="preserve"> are reserved for future use by ITU-T | ISO/IEC. </w:t>
      </w:r>
      <w:r w:rsidRPr="005347D2">
        <w:rPr>
          <w:sz w:val="20"/>
        </w:rPr>
        <w:t xml:space="preserve">Decoders </w:t>
      </w:r>
      <w:r w:rsidRPr="005347D2">
        <w:rPr>
          <w:sz w:val="20"/>
          <w:highlight w:val="yellow"/>
        </w:rPr>
        <w:t xml:space="preserve">encountering a value of </w:t>
      </w:r>
      <w:r w:rsidRPr="005347D2">
        <w:rPr>
          <w:noProof/>
          <w:sz w:val="20"/>
          <w:highlight w:val="yellow"/>
        </w:rPr>
        <w:t>tone_map_id</w:t>
      </w:r>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0B7C1FA7"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sentence:</w:t>
      </w:r>
    </w:p>
    <w:p w14:paraId="33D6F8C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This SEI message informs the decoder that the output cropped decoded picture contains samples of multiple distinct spatially packed constituent frames that are packed into one frame using an indicated frame packing arrangement scheme.</w:t>
      </w:r>
    </w:p>
    <w:p w14:paraId="59138D9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E2CA244" w14:textId="77777777" w:rsidR="00D26D16" w:rsidRPr="005347D2" w:rsidRDefault="00D26D16" w:rsidP="00D26D16">
      <w:pPr>
        <w:jc w:val="both"/>
        <w:rPr>
          <w:noProof/>
          <w:sz w:val="20"/>
        </w:rPr>
      </w:pPr>
      <w:r w:rsidRPr="005347D2">
        <w:rPr>
          <w:noProof/>
          <w:sz w:val="20"/>
        </w:rPr>
        <w:t>This SEI message informs the decoder that the output cropped decoded picture contains samples of multiple distinct spatially packed constituent frames that are packed into one frame</w:t>
      </w:r>
      <w:r w:rsidRPr="005347D2">
        <w:rPr>
          <w:noProof/>
          <w:sz w:val="20"/>
          <w:highlight w:val="yellow"/>
        </w:rPr>
        <w:t>, or that the output cropped decoded pictures in output order form a temporal interleaving of alternating first and second constituent frames,</w:t>
      </w:r>
      <w:r w:rsidRPr="005347D2">
        <w:rPr>
          <w:noProof/>
          <w:sz w:val="20"/>
        </w:rPr>
        <w:t xml:space="preserve"> using an indicated frame packing arrangement scheme.</w:t>
      </w:r>
    </w:p>
    <w:p w14:paraId="7159E98F"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paragraph:</w:t>
      </w:r>
    </w:p>
    <w:p w14:paraId="2162118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Values of frame_packing_arrangement_id from 0 to 255 and from 512 to 2</w:t>
      </w:r>
      <w:r w:rsidRPr="005347D2">
        <w:rPr>
          <w:rFonts w:eastAsia="MS Mincho"/>
          <w:sz w:val="20"/>
          <w:vertAlign w:val="superscript"/>
        </w:rPr>
        <w:t>31</w:t>
      </w:r>
      <w:r w:rsidRPr="005347D2">
        <w:rPr>
          <w:rFonts w:eastAsia="MS Mincho"/>
          <w:sz w:val="20"/>
        </w:rPr>
        <w:t> − 1 may be used as determined by the application. Values of frame_packing_arrangement_id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are reserved for future use by ITU-T | ISO/IEC. Decoders shall ignore (remove from the bitstream and discard) all frame packing arrangement SEI messages containing a value of frame_packing_arrangement_id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4A4653C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070827C6" w14:textId="77777777" w:rsidR="00D26D16" w:rsidRPr="005347D2" w:rsidRDefault="00D26D16" w:rsidP="00D26D16">
      <w:pPr>
        <w:jc w:val="both"/>
        <w:rPr>
          <w:noProof/>
          <w:sz w:val="20"/>
        </w:rPr>
      </w:pPr>
      <w:r w:rsidRPr="005347D2">
        <w:rPr>
          <w:sz w:val="20"/>
        </w:rPr>
        <w:t>Values of frame_packing_arrangement_id from 0 to 255</w:t>
      </w:r>
      <w:r w:rsidRPr="005347D2">
        <w:rPr>
          <w:noProof/>
          <w:sz w:val="20"/>
          <w:highlight w:val="yellow"/>
          <w:lang w:eastAsia="zh-CN"/>
        </w:rPr>
        <w:t>, inclusive,</w:t>
      </w:r>
      <w:r w:rsidRPr="005347D2">
        <w:rPr>
          <w:sz w:val="20"/>
        </w:rPr>
        <w:t xml:space="preserve"> and from 512 to 2</w:t>
      </w:r>
      <w:r w:rsidRPr="005347D2">
        <w:rPr>
          <w:sz w:val="20"/>
          <w:vertAlign w:val="superscript"/>
        </w:rPr>
        <w:t>31</w:t>
      </w:r>
      <w:r w:rsidRPr="005347D2">
        <w:rPr>
          <w:sz w:val="20"/>
        </w:rPr>
        <w:t> − 1</w:t>
      </w:r>
      <w:r w:rsidRPr="005347D2">
        <w:rPr>
          <w:noProof/>
          <w:sz w:val="20"/>
          <w:highlight w:val="yellow"/>
          <w:lang w:eastAsia="zh-CN"/>
        </w:rPr>
        <w:t>, inclusive,</w:t>
      </w:r>
      <w:r w:rsidRPr="005347D2">
        <w:rPr>
          <w:sz w:val="20"/>
        </w:rPr>
        <w:t xml:space="preserve"> may be used as determined by the application. Values of frame_packing_arrangement_id from 256 to 511</w:t>
      </w:r>
      <w:r w:rsidRPr="005347D2">
        <w:rPr>
          <w:noProof/>
          <w:sz w:val="20"/>
          <w:highlight w:val="yellow"/>
          <w:lang w:eastAsia="zh-CN"/>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noProof/>
          <w:sz w:val="20"/>
          <w:highlight w:val="yellow"/>
          <w:lang w:eastAsia="zh-CN"/>
        </w:rPr>
        <w:t>, inclusive,</w:t>
      </w:r>
      <w:r w:rsidRPr="005347D2">
        <w:rPr>
          <w:sz w:val="20"/>
        </w:rPr>
        <w:t xml:space="preserve"> are reserved for future use by ITU-T | ISO/IEC. Decoders </w:t>
      </w:r>
      <w:r w:rsidRPr="005347D2">
        <w:rPr>
          <w:sz w:val="20"/>
          <w:highlight w:val="yellow"/>
        </w:rPr>
        <w:t>encountering a value of frame_packing_arrangement_id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5EEA98CA"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Table D.9 with the following:</w:t>
      </w:r>
    </w:p>
    <w:p w14:paraId="68F4709F" w14:textId="77777777" w:rsidR="00D26D16" w:rsidRPr="005347D2" w:rsidRDefault="00D26D16" w:rsidP="00D26D16">
      <w:pPr>
        <w:keepNext/>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8565"/>
      </w:tblGrid>
      <w:tr w:rsidR="00D26D16" w:rsidRPr="005347D2" w14:paraId="3520AC74" w14:textId="77777777" w:rsidTr="00400101">
        <w:trPr>
          <w:jc w:val="center"/>
        </w:trPr>
        <w:tc>
          <w:tcPr>
            <w:tcW w:w="785" w:type="dxa"/>
          </w:tcPr>
          <w:p w14:paraId="04916B8B"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Value</w:t>
            </w:r>
          </w:p>
        </w:tc>
        <w:tc>
          <w:tcPr>
            <w:tcW w:w="8565" w:type="dxa"/>
          </w:tcPr>
          <w:p w14:paraId="59D75690"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Interpretation</w:t>
            </w:r>
          </w:p>
        </w:tc>
      </w:tr>
      <w:tr w:rsidR="00D26D16" w:rsidRPr="005347D2" w14:paraId="2BA5512D" w14:textId="77777777" w:rsidTr="00400101">
        <w:trPr>
          <w:jc w:val="center"/>
        </w:trPr>
        <w:tc>
          <w:tcPr>
            <w:tcW w:w="785" w:type="dxa"/>
          </w:tcPr>
          <w:p w14:paraId="4184A553"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0</w:t>
            </w:r>
          </w:p>
        </w:tc>
        <w:tc>
          <w:tcPr>
            <w:tcW w:w="8565" w:type="dxa"/>
          </w:tcPr>
          <w:p w14:paraId="18C72A0F" w14:textId="292B2584"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b/>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"checkerboard" based interleaving of corresponding planes of two constituent frames as illustrated in Figure D</w:t>
            </w:r>
            <w:r w:rsidRPr="005347D2">
              <w:rPr>
                <w:rFonts w:eastAsia="MS Mincho"/>
                <w:sz w:val="20"/>
              </w:rPr>
              <w:noBreakHyphen/>
              <w:t>1.</w:t>
            </w:r>
          </w:p>
        </w:tc>
      </w:tr>
      <w:tr w:rsidR="00D26D16" w:rsidRPr="005347D2" w14:paraId="587988AC" w14:textId="77777777" w:rsidTr="00400101">
        <w:trPr>
          <w:jc w:val="center"/>
        </w:trPr>
        <w:tc>
          <w:tcPr>
            <w:tcW w:w="785" w:type="dxa"/>
          </w:tcPr>
          <w:p w14:paraId="0027E905"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1</w:t>
            </w:r>
          </w:p>
        </w:tc>
        <w:tc>
          <w:tcPr>
            <w:tcW w:w="8565" w:type="dxa"/>
          </w:tcPr>
          <w:p w14:paraId="162304BD" w14:textId="3A5BF20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column based interleaving of corresponding planes of two constituent frames as illustrated in Figure D</w:t>
            </w:r>
            <w:r w:rsidRPr="005347D2">
              <w:rPr>
                <w:rFonts w:eastAsia="MS Mincho"/>
                <w:sz w:val="20"/>
              </w:rPr>
              <w:noBreakHyphen/>
              <w:t>2 and Figure D</w:t>
            </w:r>
            <w:r w:rsidRPr="005347D2">
              <w:rPr>
                <w:rFonts w:eastAsia="MS Mincho"/>
                <w:sz w:val="20"/>
              </w:rPr>
              <w:noBreakHyphen/>
              <w:t>3.</w:t>
            </w:r>
          </w:p>
        </w:tc>
      </w:tr>
      <w:tr w:rsidR="00D26D16" w:rsidRPr="005347D2" w14:paraId="5FE4461F" w14:textId="77777777" w:rsidTr="00400101">
        <w:trPr>
          <w:jc w:val="center"/>
        </w:trPr>
        <w:tc>
          <w:tcPr>
            <w:tcW w:w="785" w:type="dxa"/>
          </w:tcPr>
          <w:p w14:paraId="497D17AA"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2</w:t>
            </w:r>
          </w:p>
        </w:tc>
        <w:tc>
          <w:tcPr>
            <w:tcW w:w="8565" w:type="dxa"/>
          </w:tcPr>
          <w:p w14:paraId="5F01B75D" w14:textId="3CC3B332"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row based interleaving of corresponding planes of two constituent frames as illustrated in Figure D</w:t>
            </w:r>
            <w:r w:rsidRPr="005347D2">
              <w:rPr>
                <w:rFonts w:eastAsia="MS Mincho"/>
                <w:sz w:val="20"/>
              </w:rPr>
              <w:noBreakHyphen/>
              <w:t>4 and Figure D</w:t>
            </w:r>
            <w:r w:rsidRPr="005347D2">
              <w:rPr>
                <w:rFonts w:eastAsia="MS Mincho"/>
                <w:sz w:val="20"/>
              </w:rPr>
              <w:noBreakHyphen/>
              <w:t>5.</w:t>
            </w:r>
          </w:p>
        </w:tc>
      </w:tr>
      <w:tr w:rsidR="00D26D16" w:rsidRPr="005347D2" w14:paraId="5D15D6C7" w14:textId="77777777" w:rsidTr="00400101">
        <w:trPr>
          <w:jc w:val="center"/>
        </w:trPr>
        <w:tc>
          <w:tcPr>
            <w:tcW w:w="785" w:type="dxa"/>
          </w:tcPr>
          <w:p w14:paraId="5362FD36"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3</w:t>
            </w:r>
          </w:p>
        </w:tc>
        <w:tc>
          <w:tcPr>
            <w:tcW w:w="8565" w:type="dxa"/>
          </w:tcPr>
          <w:p w14:paraId="1798D451" w14:textId="0709B14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side-by-side packing arrangement of corresponding planes of two constituent frames as illustrated in Figure D</w:t>
            </w:r>
            <w:r w:rsidRPr="005347D2">
              <w:rPr>
                <w:rFonts w:eastAsia="MS Mincho"/>
                <w:sz w:val="20"/>
              </w:rPr>
              <w:noBreakHyphen/>
              <w:t>6, Figure D</w:t>
            </w:r>
            <w:r w:rsidRPr="005347D2">
              <w:rPr>
                <w:rFonts w:eastAsia="MS Mincho"/>
                <w:sz w:val="20"/>
              </w:rPr>
              <w:noBreakHyphen/>
              <w:t>7, and Figure D</w:t>
            </w:r>
            <w:r w:rsidRPr="005347D2">
              <w:rPr>
                <w:rFonts w:eastAsia="MS Mincho"/>
                <w:sz w:val="20"/>
              </w:rPr>
              <w:noBreakHyphen/>
              <w:t>10.</w:t>
            </w:r>
          </w:p>
        </w:tc>
      </w:tr>
      <w:tr w:rsidR="00D26D16" w:rsidRPr="005347D2" w14:paraId="459EBEF6" w14:textId="77777777" w:rsidTr="00400101">
        <w:trPr>
          <w:jc w:val="center"/>
        </w:trPr>
        <w:tc>
          <w:tcPr>
            <w:tcW w:w="785" w:type="dxa"/>
          </w:tcPr>
          <w:p w14:paraId="29DD88B4"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4</w:t>
            </w:r>
          </w:p>
        </w:tc>
        <w:tc>
          <w:tcPr>
            <w:tcW w:w="8565" w:type="dxa"/>
          </w:tcPr>
          <w:p w14:paraId="32D23742" w14:textId="39FF799C"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top-bottom packing arrangement of corresponding planes of two constituent frames as illustrated in Figure D</w:t>
            </w:r>
            <w:r w:rsidRPr="005347D2">
              <w:rPr>
                <w:rFonts w:eastAsia="MS Mincho"/>
                <w:sz w:val="20"/>
              </w:rPr>
              <w:noBreakHyphen/>
              <w:t>8 and Figure D</w:t>
            </w:r>
            <w:r w:rsidRPr="005347D2">
              <w:rPr>
                <w:rFonts w:eastAsia="MS Mincho"/>
                <w:sz w:val="20"/>
              </w:rPr>
              <w:noBreakHyphen/>
              <w:t>9.</w:t>
            </w:r>
          </w:p>
        </w:tc>
      </w:tr>
      <w:tr w:rsidR="00D26D16" w:rsidRPr="005347D2" w14:paraId="615ED062" w14:textId="77777777" w:rsidTr="00400101">
        <w:trPr>
          <w:jc w:val="center"/>
        </w:trPr>
        <w:tc>
          <w:tcPr>
            <w:tcW w:w="785" w:type="dxa"/>
          </w:tcPr>
          <w:p w14:paraId="7610B0FD"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5</w:t>
            </w:r>
          </w:p>
        </w:tc>
        <w:tc>
          <w:tcPr>
            <w:tcW w:w="8565" w:type="dxa"/>
          </w:tcPr>
          <w:p w14:paraId="7962E101" w14:textId="24AECE2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component planes of the </w:t>
            </w:r>
            <w:r w:rsidRPr="005347D2">
              <w:rPr>
                <w:sz w:val="20"/>
                <w:highlight w:val="yellow"/>
              </w:rPr>
              <w:t>output cropped decoded pictures</w:t>
            </w:r>
            <w:r w:rsidRPr="005347D2">
              <w:rPr>
                <w:rFonts w:eastAsia="MS Mincho"/>
                <w:sz w:val="20"/>
              </w:rPr>
              <w:t xml:space="preserve"> in output order form a temporal interleaving of alternating first and second constituent frames as illustrated in Figure D</w:t>
            </w:r>
            <w:r w:rsidRPr="005347D2">
              <w:rPr>
                <w:rFonts w:eastAsia="MS Mincho"/>
                <w:sz w:val="20"/>
              </w:rPr>
              <w:noBreakHyphen/>
              <w:t>11.</w:t>
            </w:r>
          </w:p>
        </w:tc>
      </w:tr>
      <w:tr w:rsidR="00D26D16" w:rsidRPr="005347D2" w14:paraId="5D4A2B6A" w14:textId="77777777" w:rsidTr="00400101">
        <w:trPr>
          <w:jc w:val="center"/>
        </w:trPr>
        <w:tc>
          <w:tcPr>
            <w:tcW w:w="785" w:type="dxa"/>
          </w:tcPr>
          <w:p w14:paraId="0D6D2489"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6</w:t>
            </w:r>
          </w:p>
        </w:tc>
        <w:tc>
          <w:tcPr>
            <w:tcW w:w="8565" w:type="dxa"/>
          </w:tcPr>
          <w:p w14:paraId="2F1F4295" w14:textId="6012524A"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w:t>
            </w:r>
            <w:r w:rsidRPr="005347D2">
              <w:rPr>
                <w:sz w:val="20"/>
                <w:highlight w:val="yellow"/>
              </w:rPr>
              <w:t>output cropped decoded picture</w:t>
            </w:r>
            <w:r w:rsidRPr="005347D2">
              <w:rPr>
                <w:rFonts w:eastAsia="MS Mincho"/>
                <w:sz w:val="20"/>
              </w:rPr>
              <w:t xml:space="preserve"> constitutes a complete 2D frame without any frame packing (see NOTE 6).</w:t>
            </w:r>
          </w:p>
        </w:tc>
      </w:tr>
      <w:tr w:rsidR="00D26D16" w:rsidRPr="005347D2" w14:paraId="40F82CC6" w14:textId="77777777" w:rsidTr="00400101">
        <w:trPr>
          <w:jc w:val="center"/>
        </w:trPr>
        <w:tc>
          <w:tcPr>
            <w:tcW w:w="785" w:type="dxa"/>
          </w:tcPr>
          <w:p w14:paraId="017060D2"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7</w:t>
            </w:r>
          </w:p>
        </w:tc>
        <w:tc>
          <w:tcPr>
            <w:tcW w:w="8565" w:type="dxa"/>
          </w:tcPr>
          <w:p w14:paraId="4F3F0D90" w14:textId="442C1EE1"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tile format packing arrangement of corresponding planes of two constituent frames as illustrated in Figure D</w:t>
            </w:r>
            <w:r w:rsidRPr="005347D2">
              <w:rPr>
                <w:rFonts w:eastAsia="MS Mincho"/>
                <w:sz w:val="20"/>
              </w:rPr>
              <w:noBreakHyphen/>
            </w:r>
            <w:r w:rsidRPr="005347D2">
              <w:rPr>
                <w:rFonts w:eastAsia="MS Mincho"/>
                <w:noProof/>
                <w:sz w:val="20"/>
              </w:rPr>
              <w:t>12</w:t>
            </w:r>
            <w:r w:rsidRPr="005347D2">
              <w:rPr>
                <w:rFonts w:eastAsia="MS Mincho"/>
                <w:sz w:val="20"/>
              </w:rPr>
              <w:t>.</w:t>
            </w:r>
          </w:p>
        </w:tc>
      </w:tr>
    </w:tbl>
    <w:p w14:paraId="6D6A6BCA" w14:textId="77777777" w:rsidR="00E9669F" w:rsidRPr="005347D2" w:rsidRDefault="00E9669F" w:rsidP="00D26D16">
      <w:pPr>
        <w:jc w:val="both"/>
        <w:rPr>
          <w:noProof/>
          <w:sz w:val="20"/>
        </w:rPr>
      </w:pPr>
    </w:p>
    <w:p w14:paraId="1001FD18" w14:textId="1F8EAFFA" w:rsidR="00E447A2" w:rsidRPr="005347D2" w:rsidRDefault="00E447A2" w:rsidP="00E447A2">
      <w:pPr>
        <w:keepNext/>
        <w:keepLines/>
        <w:spacing w:before="360"/>
        <w:outlineLvl w:val="0"/>
        <w:rPr>
          <w:i/>
          <w:noProof/>
          <w:sz w:val="24"/>
        </w:rPr>
      </w:pPr>
      <w:del w:id="565" w:author="Gary Sullivan" w:date="2018-05-10T17:54:00Z">
        <w:r w:rsidRPr="005347D2" w:rsidDel="00A449A2">
          <w:rPr>
            <w:i/>
            <w:noProof/>
            <w:sz w:val="24"/>
          </w:rPr>
          <w:delText xml:space="preserve">In </w:delText>
        </w:r>
      </w:del>
      <w:ins w:id="566" w:author="Gary Sullivan" w:date="2018-05-10T17:54:00Z">
        <w:r w:rsidR="00A449A2">
          <w:rPr>
            <w:i/>
            <w:noProof/>
            <w:sz w:val="24"/>
          </w:rPr>
          <w:t>Replace</w:t>
        </w:r>
        <w:r w:rsidR="00A449A2" w:rsidRPr="005347D2">
          <w:rPr>
            <w:i/>
            <w:noProof/>
            <w:sz w:val="24"/>
          </w:rPr>
          <w:t xml:space="preserve"> </w:t>
        </w:r>
      </w:ins>
      <w:r w:rsidRPr="005347D2">
        <w:rPr>
          <w:i/>
          <w:noProof/>
          <w:sz w:val="24"/>
        </w:rPr>
        <w:t>D.2.29 (Mastering display colour volume SEI message semantics)</w:t>
      </w:r>
      <w:del w:id="567" w:author="Gary Sullivan" w:date="2018-05-10T17:54:00Z">
        <w:r w:rsidRPr="005347D2" w:rsidDel="00A449A2">
          <w:rPr>
            <w:i/>
            <w:noProof/>
            <w:sz w:val="24"/>
          </w:rPr>
          <w:delText>, replace</w:delText>
        </w:r>
      </w:del>
      <w:ins w:id="568" w:author="Gary Sullivan" w:date="2018-05-10T17:54:00Z">
        <w:r w:rsidR="00A449A2">
          <w:rPr>
            <w:i/>
            <w:noProof/>
            <w:sz w:val="24"/>
          </w:rPr>
          <w:t xml:space="preserve"> with</w:t>
        </w:r>
      </w:ins>
      <w:r w:rsidRPr="005347D2">
        <w:rPr>
          <w:i/>
          <w:noProof/>
          <w:sz w:val="24"/>
        </w:rPr>
        <w:t xml:space="preserve"> the following:</w:t>
      </w:r>
    </w:p>
    <w:p w14:paraId="699D12F3" w14:textId="0488068D" w:rsidR="00A449A2" w:rsidRPr="005347D2" w:rsidRDefault="00A449A2" w:rsidP="00A449A2">
      <w:pPr>
        <w:pStyle w:val="3N2"/>
        <w:keepNext/>
        <w:ind w:left="0"/>
        <w:outlineLvl w:val="2"/>
        <w:rPr>
          <w:ins w:id="569" w:author="Gary Sullivan" w:date="2018-05-10T17:55:00Z"/>
          <w:b/>
          <w:lang w:val="en-CA"/>
        </w:rPr>
      </w:pPr>
      <w:ins w:id="570" w:author="Gary Sullivan" w:date="2018-05-10T17:55:00Z">
        <w:r>
          <w:rPr>
            <w:b/>
            <w:lang w:val="en-CA"/>
          </w:rPr>
          <w:t>D.2</w:t>
        </w:r>
        <w:r w:rsidRPr="005347D2">
          <w:rPr>
            <w:b/>
            <w:lang w:val="en-CA"/>
          </w:rPr>
          <w:t>.</w:t>
        </w:r>
        <w:r>
          <w:rPr>
            <w:b/>
            <w:lang w:val="en-CA"/>
          </w:rPr>
          <w:t>29</w:t>
        </w:r>
        <w:r w:rsidRPr="005347D2">
          <w:rPr>
            <w:b/>
            <w:lang w:val="en-CA"/>
          </w:rPr>
          <w:t xml:space="preserve"> </w:t>
        </w:r>
        <w:r>
          <w:rPr>
            <w:b/>
            <w:lang w:val="en-CA"/>
          </w:rPr>
          <w:t>Ma</w:t>
        </w:r>
        <w:r w:rsidRPr="00A449A2">
          <w:rPr>
            <w:b/>
            <w:lang w:val="en-CA"/>
          </w:rPr>
          <w:t>stering display colour volume SEI message semantics</w:t>
        </w:r>
      </w:ins>
    </w:p>
    <w:p w14:paraId="7D6CC2D8" w14:textId="77777777" w:rsidR="00A449A2" w:rsidRPr="00A449A2" w:rsidRDefault="00A449A2" w:rsidP="00A449A2">
      <w:pPr>
        <w:tabs>
          <w:tab w:val="clear" w:pos="360"/>
          <w:tab w:val="clear" w:pos="720"/>
          <w:tab w:val="clear" w:pos="1080"/>
          <w:tab w:val="clear" w:pos="1440"/>
          <w:tab w:val="left" w:pos="794"/>
          <w:tab w:val="left" w:pos="1191"/>
          <w:tab w:val="left" w:pos="1588"/>
          <w:tab w:val="left" w:pos="1985"/>
        </w:tabs>
        <w:jc w:val="both"/>
        <w:rPr>
          <w:ins w:id="571" w:author="Gary Sullivan" w:date="2018-05-10T17:54:00Z"/>
          <w:rFonts w:eastAsia="Malgun Gothic"/>
          <w:sz w:val="20"/>
          <w:lang w:val="en-GB"/>
        </w:rPr>
      </w:pPr>
      <w:ins w:id="572" w:author="Gary Sullivan" w:date="2018-05-10T17:54:00Z">
        <w:r w:rsidRPr="00A449A2">
          <w:rPr>
            <w:rFonts w:eastAsia="Malgun Gothic"/>
            <w:sz w:val="20"/>
            <w:lang w:val="en-GB"/>
          </w:rPr>
          <w:t>This SEI message identifies the colour volume (the colour primaries, white point, and luminance range) of a display considered to be the mastering display for the associated video content – e.g., the colour volume of a display that was used for viewing while authoring the video content. The described mastering display is a three-colour additive display system that has been configured to use the indicated mastering colour volume.</w:t>
        </w:r>
      </w:ins>
    </w:p>
    <w:p w14:paraId="507BDEBD" w14:textId="77777777" w:rsidR="00A449A2" w:rsidRPr="00A449A2" w:rsidRDefault="00A449A2" w:rsidP="00A449A2">
      <w:pPr>
        <w:tabs>
          <w:tab w:val="clear" w:pos="360"/>
          <w:tab w:val="clear" w:pos="720"/>
          <w:tab w:val="clear" w:pos="1080"/>
          <w:tab w:val="clear" w:pos="1440"/>
          <w:tab w:val="left" w:pos="794"/>
          <w:tab w:val="left" w:pos="1191"/>
          <w:tab w:val="left" w:pos="1588"/>
          <w:tab w:val="left" w:pos="1985"/>
        </w:tabs>
        <w:jc w:val="both"/>
        <w:rPr>
          <w:ins w:id="573" w:author="Gary Sullivan" w:date="2018-05-10T17:54:00Z"/>
          <w:rFonts w:eastAsia="Malgun Gothic"/>
          <w:sz w:val="20"/>
          <w:lang w:val="en-GB"/>
        </w:rPr>
      </w:pPr>
      <w:ins w:id="574" w:author="Gary Sullivan" w:date="2018-05-10T17:54:00Z">
        <w:r w:rsidRPr="00A449A2">
          <w:rPr>
            <w:rFonts w:eastAsia="Malgun Gothic"/>
            <w:sz w:val="20"/>
            <w:lang w:val="en-GB"/>
          </w:rPr>
          <w:t>This SEI message does not specify the measurement methodologies and procedures used for determining the indicated values or any description of the mastering environment. It also does not provide information on colour transformations that would be appropriate to preserve creative intent on displays with colour volumes different from that of the described mastering display.</w:t>
        </w:r>
      </w:ins>
    </w:p>
    <w:p w14:paraId="3B1CE5AE" w14:textId="77777777" w:rsidR="00A449A2" w:rsidRPr="00A449A2" w:rsidRDefault="00A449A2" w:rsidP="00A449A2">
      <w:pPr>
        <w:tabs>
          <w:tab w:val="clear" w:pos="360"/>
          <w:tab w:val="clear" w:pos="720"/>
          <w:tab w:val="clear" w:pos="1080"/>
          <w:tab w:val="clear" w:pos="1440"/>
          <w:tab w:val="left" w:pos="794"/>
          <w:tab w:val="left" w:pos="1191"/>
          <w:tab w:val="left" w:pos="1588"/>
          <w:tab w:val="left" w:pos="1985"/>
        </w:tabs>
        <w:jc w:val="both"/>
        <w:rPr>
          <w:ins w:id="575" w:author="Gary Sullivan" w:date="2018-05-10T17:54:00Z"/>
          <w:rFonts w:eastAsia="Malgun Gothic"/>
          <w:sz w:val="20"/>
          <w:lang w:val="en-GB"/>
        </w:rPr>
      </w:pPr>
      <w:ins w:id="576" w:author="Gary Sullivan" w:date="2018-05-10T17:54:00Z">
        <w:r w:rsidRPr="00A449A2">
          <w:rPr>
            <w:rFonts w:eastAsia="Malgun Gothic"/>
            <w:sz w:val="20"/>
            <w:lang w:val="en-GB"/>
          </w:rPr>
          <w:t>The information conveyed in this SEI message is intended to be adequate for purposes corresponding to the use of Society of Motion Picture and Television Engineers ST 2086.</w:t>
        </w:r>
      </w:ins>
    </w:p>
    <w:p w14:paraId="37573A97" w14:textId="4F2946AC" w:rsidR="00E447A2" w:rsidRPr="005347D2" w:rsidDel="00A449A2" w:rsidRDefault="00E447A2" w:rsidP="00E447A2">
      <w:pPr>
        <w:jc w:val="both"/>
        <w:rPr>
          <w:del w:id="577" w:author="Gary Sullivan" w:date="2018-05-10T17:56:00Z"/>
          <w:rFonts w:eastAsia="Malgun Gothic"/>
          <w:sz w:val="20"/>
        </w:rPr>
      </w:pPr>
      <w:del w:id="578" w:author="Gary Sullivan" w:date="2018-05-10T17:56:00Z">
        <w:r w:rsidRPr="005347D2" w:rsidDel="00A449A2">
          <w:rPr>
            <w:rFonts w:eastAsia="Malgun Gothic"/>
            <w:sz w:val="20"/>
          </w:rPr>
          <w:delText>The following constraints apply for the presence of mastering display colour volume SEI messages in IDR access units:</w:delText>
        </w:r>
      </w:del>
    </w:p>
    <w:p w14:paraId="286F8787" w14:textId="50003949" w:rsidR="00E447A2" w:rsidRPr="005347D2" w:rsidDel="00A449A2" w:rsidRDefault="00E447A2" w:rsidP="00E447A2">
      <w:pPr>
        <w:spacing w:before="86"/>
        <w:ind w:left="397" w:hanging="397"/>
        <w:jc w:val="both"/>
        <w:rPr>
          <w:del w:id="579" w:author="Gary Sullivan" w:date="2018-05-10T17:56:00Z"/>
          <w:rFonts w:eastAsia="Malgun Gothic"/>
          <w:sz w:val="20"/>
        </w:rPr>
      </w:pPr>
      <w:del w:id="580" w:author="Gary Sullivan" w:date="2018-05-10T17:56:00Z">
        <w:r w:rsidRPr="005347D2" w:rsidDel="00A449A2">
          <w:rPr>
            <w:rFonts w:eastAsia="Malgun Gothic"/>
            <w:noProof/>
            <w:sz w:val="20"/>
          </w:rPr>
          <w:delText>–</w:delText>
        </w:r>
        <w:r w:rsidRPr="005347D2" w:rsidDel="00A449A2">
          <w:rPr>
            <w:rFonts w:eastAsia="Malgun Gothic"/>
            <w:noProof/>
            <w:sz w:val="20"/>
          </w:rPr>
          <w:tab/>
        </w:r>
        <w:r w:rsidRPr="005347D2" w:rsidDel="00A449A2">
          <w:rPr>
            <w:rFonts w:eastAsia="Malgun Gothic"/>
            <w:sz w:val="20"/>
          </w:rPr>
          <w:delText>When a mastering display colour volume SEI message is present in any access unit of a coded video sequence and the mastering display colour volume SEI message is not contained within any other SEI message, a mastering display colour volume SEI message that is not contained within any other SEI message shall be present in the IDR access unit that is the first access unit of the coded video sequence.</w:delText>
        </w:r>
      </w:del>
    </w:p>
    <w:p w14:paraId="59AF0342" w14:textId="63EA95C1" w:rsidR="00E447A2" w:rsidRPr="005347D2" w:rsidDel="00A449A2" w:rsidRDefault="00E447A2" w:rsidP="00E447A2">
      <w:pPr>
        <w:spacing w:before="86"/>
        <w:ind w:left="397" w:hanging="397"/>
        <w:jc w:val="both"/>
        <w:rPr>
          <w:del w:id="581" w:author="Gary Sullivan" w:date="2018-05-10T17:56:00Z"/>
          <w:rFonts w:eastAsia="Malgun Gothic"/>
          <w:sz w:val="20"/>
        </w:rPr>
      </w:pPr>
      <w:del w:id="582" w:author="Gary Sullivan" w:date="2018-05-10T17:56:00Z">
        <w:r w:rsidRPr="005347D2" w:rsidDel="00A449A2">
          <w:rPr>
            <w:rFonts w:eastAsia="Malgun Gothic"/>
            <w:noProof/>
            <w:sz w:val="20"/>
          </w:rPr>
          <w:delText>–</w:delText>
        </w:r>
        <w:r w:rsidRPr="005347D2" w:rsidDel="00A449A2">
          <w:rPr>
            <w:rFonts w:eastAsia="Malgun Gothic"/>
            <w:noProof/>
            <w:sz w:val="20"/>
          </w:rPr>
          <w:tab/>
        </w:r>
        <w:r w:rsidRPr="005347D2" w:rsidDel="00A449A2">
          <w:rPr>
            <w:rFonts w:eastAsia="Malgun Gothic"/>
            <w:sz w:val="20"/>
          </w:rPr>
          <w:delText>When a mastering display colour volume SEI message is present in any access unit of a coded video sequence and the mastering display colour volume SEI message is contained in a scalable nesting SEI message applying to dependency_id dId, quality_id qId, and temporal_id tId, a mastering display colour volume SEI message that is contained in a scalable nesting SEI message applying to dependency_id equal to dId, quality_id equal to qId, and temporal_id equal to tId shall be present in the IDR access unit that is the first access unit of the coded video sequence.</w:delText>
        </w:r>
      </w:del>
    </w:p>
    <w:p w14:paraId="2A1CE42D" w14:textId="1AED8AD2" w:rsidR="00E447A2" w:rsidRPr="005347D2" w:rsidDel="00A449A2" w:rsidRDefault="00E447A2" w:rsidP="00E447A2">
      <w:pPr>
        <w:spacing w:before="86"/>
        <w:ind w:left="397" w:hanging="397"/>
        <w:jc w:val="both"/>
        <w:rPr>
          <w:del w:id="583" w:author="Gary Sullivan" w:date="2018-05-10T17:56:00Z"/>
          <w:rFonts w:eastAsia="Malgun Gothic"/>
          <w:sz w:val="20"/>
        </w:rPr>
      </w:pPr>
      <w:del w:id="584" w:author="Gary Sullivan" w:date="2018-05-10T17:56:00Z">
        <w:r w:rsidRPr="005347D2" w:rsidDel="00A449A2">
          <w:rPr>
            <w:rFonts w:eastAsia="Malgun Gothic"/>
            <w:noProof/>
            <w:sz w:val="20"/>
          </w:rPr>
          <w:delText>–</w:delText>
        </w:r>
        <w:r w:rsidRPr="005347D2" w:rsidDel="00A449A2">
          <w:rPr>
            <w:rFonts w:eastAsia="Malgun Gothic"/>
            <w:noProof/>
            <w:sz w:val="20"/>
          </w:rPr>
          <w:tab/>
        </w:r>
        <w:r w:rsidRPr="005347D2" w:rsidDel="00A449A2">
          <w:rPr>
            <w:rFonts w:eastAsia="Malgun Gothic"/>
            <w:sz w:val="20"/>
          </w:rPr>
          <w:delText>When a mastering display colour volume SEI message is present in any access unit of a coded video sequence and the mastering display colour volume SEI message is contained in an MVC scalable nesting SEI message applying to view_id vId and temporal_id tId, a mastering display colour volume SEI message that is contained in an MVC scalable nesting SEI message applying to view_id equal to vId and temporal_id equal to tId shall be present in the IDR access unit that is the first access unit of the coded video sequence.</w:delText>
        </w:r>
      </w:del>
    </w:p>
    <w:p w14:paraId="316A6D16" w14:textId="3FADD5D0" w:rsidR="00E447A2" w:rsidRPr="005347D2" w:rsidDel="00A449A2" w:rsidRDefault="00E447A2" w:rsidP="00E447A2">
      <w:pPr>
        <w:spacing w:before="86"/>
        <w:ind w:left="397" w:hanging="397"/>
        <w:jc w:val="both"/>
        <w:rPr>
          <w:del w:id="585" w:author="Gary Sullivan" w:date="2018-05-10T17:56:00Z"/>
          <w:rFonts w:eastAsia="Malgun Gothic"/>
          <w:sz w:val="20"/>
        </w:rPr>
      </w:pPr>
      <w:del w:id="586" w:author="Gary Sullivan" w:date="2018-05-10T17:56:00Z">
        <w:r w:rsidRPr="005347D2" w:rsidDel="00A449A2">
          <w:rPr>
            <w:rFonts w:eastAsia="Malgun Gothic"/>
            <w:noProof/>
            <w:sz w:val="20"/>
          </w:rPr>
          <w:delText>–</w:delText>
        </w:r>
        <w:r w:rsidRPr="005347D2" w:rsidDel="00A449A2">
          <w:rPr>
            <w:rFonts w:eastAsia="Malgun Gothic"/>
            <w:noProof/>
            <w:sz w:val="20"/>
          </w:rPr>
          <w:tab/>
        </w:r>
        <w:r w:rsidRPr="005347D2" w:rsidDel="00A449A2">
          <w:rPr>
            <w:rFonts w:eastAsia="Malgun Gothic"/>
            <w:sz w:val="20"/>
          </w:rPr>
          <w:delText>When a mastering display colour volume SEI message is present in any access unit of a coded video sequence and the mastering display colour volume SEI message is contained in an MVCD scalable nesting SEI message applying to texture views with view_id vId and temporal_id tId, a mastering display colour volume SEI message that is contained in an MVCD scalable nesting SEI message applying to texture views with view_id equal to vId and temporal_id equal to tId shall be present in the IDR access unit that is the first access unit of the coded video sequence.</w:delText>
        </w:r>
      </w:del>
    </w:p>
    <w:p w14:paraId="5AE7BD8E" w14:textId="459D97AF" w:rsidR="00E447A2" w:rsidRPr="005347D2" w:rsidDel="00A449A2" w:rsidRDefault="00E447A2" w:rsidP="00E447A2">
      <w:pPr>
        <w:jc w:val="both"/>
        <w:rPr>
          <w:del w:id="587" w:author="Gary Sullivan" w:date="2018-05-10T17:56:00Z"/>
          <w:rFonts w:eastAsia="Malgun Gothic"/>
          <w:sz w:val="20"/>
        </w:rPr>
      </w:pPr>
      <w:del w:id="588" w:author="Gary Sullivan" w:date="2018-05-10T17:56:00Z">
        <w:r w:rsidRPr="005347D2" w:rsidDel="00A449A2">
          <w:rPr>
            <w:rFonts w:eastAsia="Malgun Gothic"/>
            <w:sz w:val="20"/>
          </w:rPr>
          <w:delText>The mastering display colour volume SEI message persists in decoding order from the current access unit until the end of the coded video sequence.</w:delText>
        </w:r>
      </w:del>
    </w:p>
    <w:p w14:paraId="075FE541" w14:textId="1FE39F94" w:rsidR="00E447A2" w:rsidRPr="005347D2" w:rsidDel="00A449A2" w:rsidRDefault="00E447A2" w:rsidP="00E447A2">
      <w:pPr>
        <w:jc w:val="both"/>
        <w:rPr>
          <w:del w:id="589" w:author="Gary Sullivan" w:date="2018-05-10T17:56:00Z"/>
          <w:rFonts w:eastAsia="Malgun Gothic"/>
          <w:sz w:val="20"/>
        </w:rPr>
      </w:pPr>
      <w:del w:id="590" w:author="Gary Sullivan" w:date="2018-05-10T17:56:00Z">
        <w:r w:rsidRPr="005347D2" w:rsidDel="00A449A2">
          <w:rPr>
            <w:rFonts w:eastAsia="Malgun Gothic"/>
            <w:sz w:val="20"/>
          </w:rPr>
          <w:delText>When a mastering display colour volume SEI message is not contained within any other SEI message, it pertains only to VCL NAL units with nal_unit_type in the range of 1 to 5, inclusive.</w:delText>
        </w:r>
      </w:del>
    </w:p>
    <w:p w14:paraId="04EA9AFA" w14:textId="53710FF6" w:rsidR="00E447A2" w:rsidRPr="005347D2" w:rsidDel="00A449A2" w:rsidRDefault="00E447A2" w:rsidP="00E447A2">
      <w:pPr>
        <w:spacing w:before="60"/>
        <w:ind w:left="288"/>
        <w:jc w:val="both"/>
        <w:rPr>
          <w:del w:id="591" w:author="Gary Sullivan" w:date="2018-05-10T17:56:00Z"/>
          <w:rFonts w:eastAsia="Malgun Gothic"/>
          <w:sz w:val="18"/>
          <w:szCs w:val="18"/>
        </w:rPr>
      </w:pPr>
      <w:del w:id="592" w:author="Gary Sullivan" w:date="2018-05-10T17:56:00Z">
        <w:r w:rsidRPr="005347D2" w:rsidDel="00A449A2">
          <w:rPr>
            <w:rFonts w:eastAsia="Malgun Gothic"/>
            <w:sz w:val="18"/>
            <w:szCs w:val="18"/>
          </w:rPr>
          <w:delText>NOTE – When the bitstream is a scalable video bitstream according to Annex </w:delText>
        </w:r>
        <w:r w:rsidRPr="005347D2" w:rsidDel="00A449A2">
          <w:rPr>
            <w:rFonts w:eastAsia="Malgun Gothic"/>
            <w:sz w:val="18"/>
            <w:szCs w:val="18"/>
            <w:cs/>
          </w:rPr>
          <w:delText>‎</w:delText>
        </w:r>
        <w:r w:rsidRPr="005347D2" w:rsidDel="00A449A2">
          <w:rPr>
            <w:rFonts w:eastAsia="Malgun Gothic"/>
            <w:sz w:val="18"/>
            <w:szCs w:val="18"/>
          </w:rPr>
          <w:delText>G, a mastering display colour volume SEI message that is not contained within any other SEI message applies only to the base layer bitstream. When the bitstream is a multiview video bitstream according to Annex </w:delText>
        </w:r>
        <w:r w:rsidRPr="005347D2" w:rsidDel="00A449A2">
          <w:rPr>
            <w:rFonts w:eastAsia="Malgun Gothic"/>
            <w:sz w:val="18"/>
            <w:szCs w:val="18"/>
            <w:cs/>
          </w:rPr>
          <w:delText>‎</w:delText>
        </w:r>
        <w:r w:rsidRPr="005347D2" w:rsidDel="00A449A2">
          <w:rPr>
            <w:rFonts w:eastAsia="Malgun Gothic"/>
            <w:sz w:val="18"/>
            <w:szCs w:val="18"/>
          </w:rPr>
          <w:delText>H, a mastering display colour volume SEI message that is not contained within any other SEI message applies only to the base layer bitstream. When the bitstream is a multiview video bitstream with depth according to Annex </w:delText>
        </w:r>
        <w:r w:rsidRPr="005347D2" w:rsidDel="00A449A2">
          <w:rPr>
            <w:rFonts w:eastAsia="Malgun Gothic"/>
            <w:sz w:val="18"/>
            <w:szCs w:val="18"/>
            <w:cs/>
          </w:rPr>
          <w:delText>‎</w:delText>
        </w:r>
        <w:r w:rsidRPr="005347D2" w:rsidDel="00A449A2">
          <w:rPr>
            <w:rFonts w:eastAsia="Malgun Gothic"/>
            <w:sz w:val="18"/>
            <w:szCs w:val="18"/>
          </w:rPr>
          <w:delText>I or Annex </w:delText>
        </w:r>
        <w:r w:rsidRPr="005347D2" w:rsidDel="00A449A2">
          <w:rPr>
            <w:rFonts w:eastAsia="Malgun Gothic"/>
            <w:sz w:val="18"/>
            <w:szCs w:val="18"/>
            <w:cs/>
          </w:rPr>
          <w:delText>‎</w:delText>
        </w:r>
        <w:r w:rsidRPr="005347D2" w:rsidDel="00A449A2">
          <w:rPr>
            <w:rFonts w:eastAsia="Malgun Gothic"/>
            <w:sz w:val="18"/>
            <w:szCs w:val="18"/>
          </w:rPr>
          <w:delText>J, a mastering display colour volume SEI message that is not contained within any other SEI message applies only to the base texture view.</w:delText>
        </w:r>
      </w:del>
    </w:p>
    <w:p w14:paraId="37480A50" w14:textId="0DF758F5" w:rsidR="00E447A2" w:rsidRPr="005347D2" w:rsidDel="00A449A2" w:rsidRDefault="00E447A2" w:rsidP="00E447A2">
      <w:pPr>
        <w:jc w:val="both"/>
        <w:rPr>
          <w:del w:id="593" w:author="Gary Sullivan" w:date="2018-05-10T17:56:00Z"/>
          <w:rFonts w:eastAsia="Malgun Gothic"/>
          <w:sz w:val="20"/>
        </w:rPr>
      </w:pPr>
      <w:del w:id="594" w:author="Gary Sullivan" w:date="2018-05-10T17:56:00Z">
        <w:r w:rsidRPr="005347D2" w:rsidDel="00A449A2">
          <w:rPr>
            <w:rFonts w:eastAsia="Malgun Gothic"/>
            <w:sz w:val="20"/>
          </w:rPr>
          <w:delText>The following constraints apply for the content of mastering display colour volume SEI messages:</w:delText>
        </w:r>
      </w:del>
    </w:p>
    <w:p w14:paraId="61C08051" w14:textId="7CFED042" w:rsidR="00E447A2" w:rsidRPr="005347D2" w:rsidDel="00A449A2" w:rsidRDefault="00E447A2" w:rsidP="00E447A2">
      <w:pPr>
        <w:spacing w:before="86"/>
        <w:ind w:left="397" w:hanging="397"/>
        <w:jc w:val="both"/>
        <w:rPr>
          <w:del w:id="595" w:author="Gary Sullivan" w:date="2018-05-10T17:56:00Z"/>
          <w:rFonts w:eastAsia="Malgun Gothic"/>
          <w:sz w:val="20"/>
        </w:rPr>
      </w:pPr>
      <w:del w:id="596" w:author="Gary Sullivan" w:date="2018-05-10T17:56:00Z">
        <w:r w:rsidRPr="005347D2" w:rsidDel="00A449A2">
          <w:rPr>
            <w:rFonts w:eastAsia="Malgun Gothic"/>
            <w:noProof/>
            <w:sz w:val="20"/>
          </w:rPr>
          <w:delText>–</w:delText>
        </w:r>
        <w:r w:rsidRPr="005347D2" w:rsidDel="00A449A2">
          <w:rPr>
            <w:rFonts w:eastAsia="Malgun Gothic"/>
            <w:noProof/>
            <w:sz w:val="20"/>
          </w:rPr>
          <w:tab/>
        </w:r>
        <w:r w:rsidRPr="005347D2" w:rsidDel="00A449A2">
          <w:rPr>
            <w:rFonts w:eastAsia="Malgun Gothic"/>
            <w:sz w:val="20"/>
          </w:rPr>
          <w:delText>All mastering display colour volume SEI messages that apply to the same coded video sequence and are not contained within any other SEI message shall have the same content.</w:delText>
        </w:r>
      </w:del>
    </w:p>
    <w:p w14:paraId="31079ACA" w14:textId="0F016417" w:rsidR="00E447A2" w:rsidRPr="005347D2" w:rsidDel="00A449A2" w:rsidRDefault="00E447A2" w:rsidP="00E447A2">
      <w:pPr>
        <w:spacing w:before="86"/>
        <w:ind w:left="397" w:hanging="397"/>
        <w:jc w:val="both"/>
        <w:rPr>
          <w:del w:id="597" w:author="Gary Sullivan" w:date="2018-05-10T17:56:00Z"/>
          <w:rFonts w:eastAsia="Malgun Gothic"/>
          <w:sz w:val="20"/>
        </w:rPr>
      </w:pPr>
      <w:del w:id="598" w:author="Gary Sullivan" w:date="2018-05-10T17:56:00Z">
        <w:r w:rsidRPr="005347D2" w:rsidDel="00A449A2">
          <w:rPr>
            <w:rFonts w:eastAsia="Malgun Gothic"/>
            <w:noProof/>
            <w:sz w:val="20"/>
          </w:rPr>
          <w:delText>–</w:delText>
        </w:r>
        <w:r w:rsidRPr="005347D2" w:rsidDel="00A449A2">
          <w:rPr>
            <w:rFonts w:eastAsia="Malgun Gothic"/>
            <w:noProof/>
            <w:sz w:val="20"/>
          </w:rPr>
          <w:tab/>
          <w:delText>All</w:delText>
        </w:r>
        <w:r w:rsidRPr="005347D2" w:rsidDel="00A449A2">
          <w:rPr>
            <w:rFonts w:eastAsia="Malgun Gothic"/>
            <w:sz w:val="20"/>
          </w:rPr>
          <w:delText xml:space="preserve"> mastering display colour volume SEI messages that apply to the same coded video sequence and are contained in a scalable nesting SEI message applying to particular values of dependency_id, quality_id, and temporal_id shall have the same content.</w:delText>
        </w:r>
      </w:del>
    </w:p>
    <w:p w14:paraId="0BC9F86D" w14:textId="66ED72A7" w:rsidR="00E447A2" w:rsidRPr="005347D2" w:rsidDel="00A449A2" w:rsidRDefault="00E447A2" w:rsidP="00E447A2">
      <w:pPr>
        <w:spacing w:before="86"/>
        <w:ind w:left="397" w:hanging="397"/>
        <w:jc w:val="both"/>
        <w:rPr>
          <w:del w:id="599" w:author="Gary Sullivan" w:date="2018-05-10T17:56:00Z"/>
          <w:rFonts w:eastAsia="Malgun Gothic"/>
          <w:sz w:val="20"/>
        </w:rPr>
      </w:pPr>
      <w:del w:id="600" w:author="Gary Sullivan" w:date="2018-05-10T17:56:00Z">
        <w:r w:rsidRPr="005347D2" w:rsidDel="00A449A2">
          <w:rPr>
            <w:rFonts w:eastAsia="Malgun Gothic"/>
            <w:noProof/>
            <w:sz w:val="20"/>
          </w:rPr>
          <w:delText>–</w:delText>
        </w:r>
        <w:r w:rsidRPr="005347D2" w:rsidDel="00A449A2">
          <w:rPr>
            <w:rFonts w:eastAsia="Malgun Gothic"/>
            <w:noProof/>
            <w:sz w:val="20"/>
          </w:rPr>
          <w:tab/>
          <w:delText>All</w:delText>
        </w:r>
        <w:r w:rsidRPr="005347D2" w:rsidDel="00A449A2">
          <w:rPr>
            <w:rFonts w:eastAsia="Malgun Gothic"/>
            <w:sz w:val="20"/>
          </w:rPr>
          <w:delText xml:space="preserve"> mastering display colour volume SEI messages that apply to the same coded video sequence and are contained in an MVC scalable nesting SEI message applying to particular values of view_id and temporal_id shall have the same content.</w:delText>
        </w:r>
      </w:del>
    </w:p>
    <w:p w14:paraId="5E4C142F" w14:textId="09FE2982" w:rsidR="00E447A2" w:rsidRPr="005347D2" w:rsidDel="00A449A2" w:rsidRDefault="00E447A2" w:rsidP="00E447A2">
      <w:pPr>
        <w:spacing w:before="86"/>
        <w:ind w:left="397" w:hanging="397"/>
        <w:jc w:val="both"/>
        <w:rPr>
          <w:del w:id="601" w:author="Gary Sullivan" w:date="2018-05-10T17:56:00Z"/>
          <w:rFonts w:eastAsia="Malgun Gothic"/>
          <w:sz w:val="20"/>
        </w:rPr>
      </w:pPr>
      <w:del w:id="602" w:author="Gary Sullivan" w:date="2018-05-10T17:56:00Z">
        <w:r w:rsidRPr="005347D2" w:rsidDel="00A449A2">
          <w:rPr>
            <w:rFonts w:eastAsia="Malgun Gothic"/>
            <w:noProof/>
            <w:sz w:val="20"/>
          </w:rPr>
          <w:delText>–</w:delText>
        </w:r>
        <w:r w:rsidRPr="005347D2" w:rsidDel="00A449A2">
          <w:rPr>
            <w:rFonts w:eastAsia="Malgun Gothic"/>
            <w:noProof/>
            <w:sz w:val="20"/>
          </w:rPr>
          <w:tab/>
          <w:delText>All</w:delText>
        </w:r>
        <w:r w:rsidRPr="005347D2" w:rsidDel="00A449A2">
          <w:rPr>
            <w:rFonts w:eastAsia="Malgun Gothic"/>
            <w:sz w:val="20"/>
          </w:rPr>
          <w:delText xml:space="preserve"> mastering display colour volume SEI messages that apply to the same coded video sequence and are contained in an MVCD scalable nesting SEI message applying to texture views with particular values of view_id and temporal_id shall have the same content.</w:delText>
        </w:r>
      </w:del>
    </w:p>
    <w:p w14:paraId="27AF3DD2" w14:textId="4FF5CF43" w:rsidR="00E447A2" w:rsidRPr="005347D2" w:rsidDel="00A449A2" w:rsidRDefault="00E447A2" w:rsidP="00E447A2">
      <w:pPr>
        <w:keepNext/>
        <w:keepLines/>
        <w:spacing w:before="360"/>
        <w:outlineLvl w:val="1"/>
        <w:rPr>
          <w:del w:id="603" w:author="Gary Sullivan" w:date="2018-05-10T17:56:00Z"/>
          <w:i/>
          <w:noProof/>
          <w:sz w:val="24"/>
        </w:rPr>
      </w:pPr>
      <w:del w:id="604" w:author="Gary Sullivan" w:date="2018-05-10T17:56:00Z">
        <w:r w:rsidRPr="005347D2" w:rsidDel="00A449A2">
          <w:rPr>
            <w:i/>
            <w:noProof/>
            <w:sz w:val="24"/>
          </w:rPr>
          <w:delText>with the following:</w:delText>
        </w:r>
      </w:del>
    </w:p>
    <w:p w14:paraId="08E3669A" w14:textId="77777777" w:rsidR="00E447A2" w:rsidRPr="005347D2" w:rsidRDefault="00E447A2" w:rsidP="00E447A2">
      <w:pPr>
        <w:jc w:val="both"/>
        <w:rPr>
          <w:noProof/>
          <w:sz w:val="20"/>
        </w:rPr>
      </w:pPr>
      <w:r w:rsidRPr="005347D2">
        <w:rPr>
          <w:rFonts w:eastAsia="Malgun Gothic"/>
          <w:sz w:val="20"/>
        </w:rPr>
        <w:t>When a mastering display colour volume SEI message is present in any access unit of a coded video sequence, a mastering display colour volume SEI message shall be present in the IDR access unit that is the first access unit of the coded video sequence. All mastering display colour volume SEI messages that apply to the same coded video sequence shall have the same content.</w:t>
      </w:r>
    </w:p>
    <w:p w14:paraId="16E3D619" w14:textId="468E8436" w:rsidR="00E447A2" w:rsidRDefault="00E447A2" w:rsidP="00E447A2">
      <w:pPr>
        <w:jc w:val="both"/>
        <w:rPr>
          <w:ins w:id="605" w:author="Gary Sullivan" w:date="2018-05-10T18:02:00Z"/>
          <w:rFonts w:eastAsia="Malgun Gothic"/>
          <w:sz w:val="20"/>
        </w:rPr>
      </w:pPr>
      <w:r w:rsidRPr="005347D2">
        <w:rPr>
          <w:rFonts w:eastAsia="Malgun Gothic"/>
          <w:sz w:val="20"/>
        </w:rPr>
        <w:t>The mastering display colour volume SEI message persists in decoding order from the current access unit until the end of the coded video sequence.</w:t>
      </w:r>
    </w:p>
    <w:p w14:paraId="7C723833"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ins w:id="606" w:author="Gary Sullivan" w:date="2018-05-10T18:02:00Z"/>
          <w:sz w:val="20"/>
          <w:lang w:val="en-GB"/>
        </w:rPr>
      </w:pPr>
      <w:bookmarkStart w:id="607" w:name="_Hlk513579603"/>
      <w:ins w:id="608" w:author="Gary Sullivan" w:date="2018-05-10T18:02:00Z">
        <w:r w:rsidRPr="00181712">
          <w:rPr>
            <w:b/>
            <w:noProof/>
            <w:sz w:val="20"/>
            <w:lang w:val="en-GB"/>
          </w:rPr>
          <w:t>display_primaries_x</w:t>
        </w:r>
        <w:r w:rsidRPr="00181712">
          <w:rPr>
            <w:sz w:val="20"/>
            <w:lang w:val="en-GB"/>
          </w:rPr>
          <w:t>[ c ]</w:t>
        </w:r>
        <w:bookmarkEnd w:id="607"/>
        <w:r>
          <w:rPr>
            <w:sz w:val="20"/>
            <w:lang w:val="en-GB"/>
          </w:rPr>
          <w:t xml:space="preserve">, when in the range of 5 to 37 000, inclusive, specifies the normalized x chromaticity coordinate of the colour </w:t>
        </w:r>
        <w:r w:rsidRPr="00181712">
          <w:rPr>
            <w:sz w:val="20"/>
            <w:lang w:val="en-GB"/>
          </w:rPr>
          <w:t>primary component c of the mastering display, according to the CIE 1931 definition of x as specified in ISO 11664-1 (see also ISO 11664-3 and CIE 15), in increments of 0.00002</w:t>
        </w:r>
        <w:r>
          <w:rPr>
            <w:sz w:val="20"/>
            <w:lang w:val="en-GB"/>
          </w:rPr>
          <w:t xml:space="preserve">. When </w:t>
        </w:r>
        <w:r w:rsidRPr="00181712">
          <w:rPr>
            <w:sz w:val="20"/>
            <w:lang w:val="en-GB"/>
          </w:rPr>
          <w:t>display_pr</w:t>
        </w:r>
        <w:r>
          <w:rPr>
            <w:sz w:val="20"/>
            <w:lang w:val="en-GB"/>
          </w:rPr>
          <w:t>imaries_x</w:t>
        </w:r>
        <w:r w:rsidRPr="00181712">
          <w:rPr>
            <w:sz w:val="20"/>
            <w:lang w:val="en-GB"/>
          </w:rPr>
          <w:t>[ c ]</w:t>
        </w:r>
        <w:r>
          <w:rPr>
            <w:sz w:val="20"/>
            <w:lang w:val="en-GB"/>
          </w:rPr>
          <w:t xml:space="preserve"> is not in the range of 5 to 37 000, inclusive, the normalized x chromaticity coordinate of the colour </w:t>
        </w:r>
        <w:r w:rsidRPr="00181712">
          <w:rPr>
            <w:sz w:val="20"/>
            <w:lang w:val="en-GB"/>
          </w:rPr>
          <w:t>primary component c of the mastering display</w:t>
        </w:r>
        <w:r>
          <w:rPr>
            <w:sz w:val="20"/>
            <w:lang w:val="en-GB"/>
          </w:rPr>
          <w:t xml:space="preserve"> is </w:t>
        </w:r>
        <w:r w:rsidRPr="004C0E6D">
          <w:rPr>
            <w:sz w:val="20"/>
            <w:lang w:val="en-GB"/>
          </w:rPr>
          <w:t>unknown or unspecified or specified by other means not specified in this Specification</w:t>
        </w:r>
        <w:r>
          <w:rPr>
            <w:sz w:val="20"/>
            <w:lang w:val="en-GB"/>
          </w:rPr>
          <w:t>.</w:t>
        </w:r>
      </w:ins>
    </w:p>
    <w:p w14:paraId="44E2F011" w14:textId="6698DA78" w:rsidR="00A449A2" w:rsidRDefault="00A449A2" w:rsidP="00A449A2">
      <w:pPr>
        <w:tabs>
          <w:tab w:val="clear" w:pos="360"/>
          <w:tab w:val="clear" w:pos="720"/>
          <w:tab w:val="clear" w:pos="1080"/>
          <w:tab w:val="clear" w:pos="1440"/>
          <w:tab w:val="left" w:pos="794"/>
          <w:tab w:val="left" w:pos="1191"/>
          <w:tab w:val="left" w:pos="1588"/>
          <w:tab w:val="left" w:pos="1985"/>
        </w:tabs>
        <w:jc w:val="both"/>
        <w:rPr>
          <w:ins w:id="609" w:author="Gary Sullivan" w:date="2018-05-10T18:02:00Z"/>
          <w:sz w:val="20"/>
          <w:lang w:val="en-GB"/>
        </w:rPr>
      </w:pPr>
      <w:ins w:id="610" w:author="Gary Sullivan" w:date="2018-05-10T18:02:00Z">
        <w:r w:rsidRPr="00181712">
          <w:rPr>
            <w:b/>
            <w:noProof/>
            <w:sz w:val="20"/>
            <w:lang w:val="en-GB"/>
          </w:rPr>
          <w:t>display_primaries_y</w:t>
        </w:r>
        <w:r w:rsidRPr="00181712">
          <w:rPr>
            <w:sz w:val="20"/>
            <w:lang w:val="en-GB"/>
          </w:rPr>
          <w:t>[ c ]</w:t>
        </w:r>
        <w:r>
          <w:rPr>
            <w:sz w:val="20"/>
            <w:lang w:val="en-GB"/>
          </w:rPr>
          <w:t xml:space="preserve">, when in the range of 5 to 42 000, inclusive, </w:t>
        </w:r>
        <w:r w:rsidRPr="00181712">
          <w:rPr>
            <w:sz w:val="20"/>
            <w:lang w:val="en-GB"/>
          </w:rPr>
          <w:t>specif</w:t>
        </w:r>
        <w:r>
          <w:rPr>
            <w:sz w:val="20"/>
            <w:lang w:val="en-GB"/>
          </w:rPr>
          <w:t xml:space="preserve">ies </w:t>
        </w:r>
        <w:r w:rsidRPr="00181712">
          <w:rPr>
            <w:sz w:val="20"/>
            <w:lang w:val="en-GB"/>
          </w:rPr>
          <w:t>the normalized y chromaticity coordinate of the colour primary component c of the mastering display, according to the CIE 1931 definition of y as specified in ISO 11664-1 (see also ISO 11664-3 and CIE 15), in increments of 0.00002</w:t>
        </w:r>
        <w:r>
          <w:rPr>
            <w:sz w:val="20"/>
            <w:lang w:val="en-GB"/>
          </w:rPr>
          <w:t xml:space="preserve">. When </w:t>
        </w:r>
        <w:r w:rsidRPr="00181712">
          <w:rPr>
            <w:sz w:val="20"/>
            <w:lang w:val="en-GB"/>
          </w:rPr>
          <w:t>display_pr</w:t>
        </w:r>
        <w:r>
          <w:rPr>
            <w:sz w:val="20"/>
            <w:lang w:val="en-GB"/>
          </w:rPr>
          <w:t>imaries_y</w:t>
        </w:r>
        <w:r w:rsidRPr="00181712">
          <w:rPr>
            <w:sz w:val="20"/>
            <w:lang w:val="en-GB"/>
          </w:rPr>
          <w:t>[ c ]</w:t>
        </w:r>
        <w:r w:rsidR="00F1707F">
          <w:rPr>
            <w:sz w:val="20"/>
            <w:lang w:val="en-GB"/>
          </w:rPr>
          <w:t xml:space="preserve"> is not in the range of 5 to </w:t>
        </w:r>
      </w:ins>
      <w:ins w:id="611" w:author="Gary Sullivan" w:date="2018-05-10T20:13:00Z">
        <w:r w:rsidR="00F1707F">
          <w:rPr>
            <w:sz w:val="20"/>
            <w:lang w:val="en-GB"/>
          </w:rPr>
          <w:t>42</w:t>
        </w:r>
      </w:ins>
      <w:ins w:id="612" w:author="Gary Sullivan" w:date="2018-05-10T18:02:00Z">
        <w:r>
          <w:rPr>
            <w:sz w:val="20"/>
            <w:lang w:val="en-GB"/>
          </w:rPr>
          <w:t xml:space="preserve"> 000, inclusive, the normalized y chromaticity coordinate of the colour </w:t>
        </w:r>
        <w:r w:rsidRPr="00181712">
          <w:rPr>
            <w:sz w:val="20"/>
            <w:lang w:val="en-GB"/>
          </w:rPr>
          <w:t>primary component c of the mastering display</w:t>
        </w:r>
        <w:r>
          <w:rPr>
            <w:sz w:val="20"/>
            <w:lang w:val="en-GB"/>
          </w:rPr>
          <w:t xml:space="preserve"> is </w:t>
        </w:r>
        <w:r w:rsidRPr="004C0E6D">
          <w:rPr>
            <w:sz w:val="20"/>
            <w:lang w:val="en-GB"/>
          </w:rPr>
          <w:t>unknown or unspecified or specified by other means not specified in this Specification</w:t>
        </w:r>
        <w:r>
          <w:rPr>
            <w:sz w:val="20"/>
            <w:lang w:val="en-GB"/>
          </w:rPr>
          <w:t>.</w:t>
        </w:r>
      </w:ins>
    </w:p>
    <w:p w14:paraId="5120999C" w14:textId="77BA83B1" w:rsidR="00A449A2" w:rsidRPr="00181712" w:rsidDel="008F230B" w:rsidRDefault="00A449A2" w:rsidP="00A449A2">
      <w:pPr>
        <w:tabs>
          <w:tab w:val="clear" w:pos="360"/>
          <w:tab w:val="clear" w:pos="720"/>
          <w:tab w:val="clear" w:pos="1080"/>
          <w:tab w:val="clear" w:pos="1440"/>
          <w:tab w:val="left" w:pos="794"/>
          <w:tab w:val="left" w:pos="1191"/>
          <w:tab w:val="left" w:pos="1588"/>
          <w:tab w:val="left" w:pos="1985"/>
        </w:tabs>
        <w:jc w:val="both"/>
        <w:rPr>
          <w:ins w:id="613" w:author="Gary Sullivan" w:date="2018-05-10T18:02:00Z"/>
          <w:sz w:val="20"/>
          <w:lang w:val="en-GB"/>
        </w:rPr>
      </w:pPr>
      <w:ins w:id="614" w:author="Gary Sullivan" w:date="2018-05-10T18:02:00Z">
        <w:r w:rsidRPr="00181712">
          <w:rPr>
            <w:sz w:val="20"/>
            <w:lang w:val="en-GB"/>
          </w:rPr>
          <w:t>For describing mastering displays that use red, green, and blue colour primaries, it is suggested that index value c equal to 0 should correspond to the green primary, c equal to 1 should correspond to the blue primary and c equal to 2 should correspond to the red colour primary (see also Annex </w:t>
        </w:r>
        <w:r>
          <w:rPr>
            <w:sz w:val="20"/>
            <w:lang w:val="en-GB"/>
          </w:rPr>
          <w:t>E</w:t>
        </w:r>
        <w:r w:rsidRPr="00181712">
          <w:rPr>
            <w:sz w:val="20"/>
            <w:lang w:val="en-GB"/>
          </w:rPr>
          <w:t xml:space="preserve"> and</w:t>
        </w:r>
        <w:r>
          <w:rPr>
            <w:sz w:val="20"/>
            <w:lang w:val="en-GB"/>
          </w:rPr>
          <w:t xml:space="preserve"> Table E</w:t>
        </w:r>
        <w:r>
          <w:rPr>
            <w:sz w:val="20"/>
            <w:lang w:val="en-GB"/>
          </w:rPr>
          <w:noBreakHyphen/>
          <w:t>3</w:t>
        </w:r>
        <w:r w:rsidRPr="00181712">
          <w:rPr>
            <w:sz w:val="20"/>
            <w:lang w:val="en-GB"/>
          </w:rPr>
          <w:t>).</w:t>
        </w:r>
      </w:ins>
    </w:p>
    <w:p w14:paraId="6ED11F52"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ins w:id="615" w:author="Gary Sullivan" w:date="2018-05-10T18:04:00Z"/>
          <w:sz w:val="20"/>
          <w:lang w:val="en-GB"/>
        </w:rPr>
      </w:pPr>
      <w:bookmarkStart w:id="616" w:name="_Hlk513581207"/>
      <w:ins w:id="617" w:author="Gary Sullivan" w:date="2018-05-10T18:04:00Z">
        <w:r w:rsidRPr="00181712">
          <w:rPr>
            <w:b/>
            <w:noProof/>
            <w:sz w:val="20"/>
            <w:lang w:val="en-GB"/>
          </w:rPr>
          <w:t>white_point_x</w:t>
        </w:r>
        <w:bookmarkEnd w:id="616"/>
        <w:r>
          <w:rPr>
            <w:sz w:val="20"/>
            <w:lang w:val="en-GB"/>
          </w:rPr>
          <w:t>,</w:t>
        </w:r>
        <w:r w:rsidRPr="00CE6A0B">
          <w:rPr>
            <w:sz w:val="20"/>
            <w:lang w:val="en-GB"/>
          </w:rPr>
          <w:t xml:space="preserve"> </w:t>
        </w:r>
        <w:r>
          <w:rPr>
            <w:sz w:val="20"/>
            <w:lang w:val="en-GB"/>
          </w:rPr>
          <w:t xml:space="preserve">when in the range of 5 to 37 000, inclusive, specifies the normalized x chromaticity coordinate of the </w:t>
        </w:r>
        <w:r w:rsidRPr="00181712">
          <w:rPr>
            <w:sz w:val="20"/>
            <w:lang w:val="en-GB"/>
          </w:rPr>
          <w:t>white point of the mastering display, according to the CIE 1931 definition of x as specified in ISO 11664-1 (see also ISO 11664-3 and CIE 15), in normalized increments of 0.00002.</w:t>
        </w:r>
        <w:r w:rsidRPr="00CE6A0B">
          <w:rPr>
            <w:sz w:val="20"/>
            <w:lang w:val="en-GB"/>
          </w:rPr>
          <w:t xml:space="preserve"> </w:t>
        </w:r>
        <w:r>
          <w:rPr>
            <w:sz w:val="20"/>
            <w:lang w:val="en-GB"/>
          </w:rPr>
          <w:t xml:space="preserve">When </w:t>
        </w:r>
        <w:r w:rsidRPr="00CE6A0B">
          <w:rPr>
            <w:sz w:val="20"/>
            <w:lang w:val="en-GB"/>
          </w:rPr>
          <w:t xml:space="preserve">white_point_x </w:t>
        </w:r>
        <w:r>
          <w:rPr>
            <w:sz w:val="20"/>
            <w:lang w:val="en-GB"/>
          </w:rPr>
          <w:t xml:space="preserve">is not in the range of 5 to 37 000, inclusive, the normalized x chromaticity coordinate of the </w:t>
        </w:r>
        <w:r w:rsidRPr="00181712">
          <w:rPr>
            <w:sz w:val="20"/>
            <w:lang w:val="en-GB"/>
          </w:rPr>
          <w:t>white point of the mastering display</w:t>
        </w:r>
        <w:r>
          <w:rPr>
            <w:sz w:val="20"/>
            <w:lang w:val="en-GB"/>
          </w:rPr>
          <w:t xml:space="preserve"> is indicated to be </w:t>
        </w:r>
        <w:r w:rsidRPr="004C0E6D">
          <w:rPr>
            <w:sz w:val="20"/>
            <w:lang w:val="en-GB"/>
          </w:rPr>
          <w:t>unknown or unspecified or specified by other means not specified in this Specification</w:t>
        </w:r>
        <w:r>
          <w:rPr>
            <w:sz w:val="20"/>
            <w:lang w:val="en-GB"/>
          </w:rPr>
          <w:t>.</w:t>
        </w:r>
      </w:ins>
    </w:p>
    <w:p w14:paraId="39C97EDC"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ins w:id="618" w:author="Gary Sullivan" w:date="2018-05-10T18:04:00Z"/>
          <w:sz w:val="20"/>
          <w:lang w:val="en-GB"/>
        </w:rPr>
      </w:pPr>
      <w:ins w:id="619" w:author="Gary Sullivan" w:date="2018-05-10T18:04:00Z">
        <w:r w:rsidRPr="00181712">
          <w:rPr>
            <w:b/>
            <w:noProof/>
            <w:sz w:val="20"/>
            <w:lang w:val="en-GB"/>
          </w:rPr>
          <w:t>white_point_</w:t>
        </w:r>
        <w:r>
          <w:rPr>
            <w:b/>
            <w:noProof/>
            <w:sz w:val="20"/>
            <w:lang w:val="en-GB"/>
          </w:rPr>
          <w:t>y</w:t>
        </w:r>
        <w:r>
          <w:rPr>
            <w:sz w:val="20"/>
            <w:lang w:val="en-GB"/>
          </w:rPr>
          <w:t>,</w:t>
        </w:r>
        <w:r w:rsidRPr="00CE6A0B">
          <w:rPr>
            <w:sz w:val="20"/>
            <w:lang w:val="en-GB"/>
          </w:rPr>
          <w:t xml:space="preserve"> </w:t>
        </w:r>
        <w:r>
          <w:rPr>
            <w:sz w:val="20"/>
            <w:lang w:val="en-GB"/>
          </w:rPr>
          <w:t xml:space="preserve">when in the range of 5 to 42 000, inclusive, specifies the normalized y chromaticity coordinate of the </w:t>
        </w:r>
        <w:r w:rsidRPr="00181712">
          <w:rPr>
            <w:sz w:val="20"/>
            <w:lang w:val="en-GB"/>
          </w:rPr>
          <w:t>white point of the mastering display, according to the CIE 1931 definition of y as specified in ISO 11664-1 (see also ISO 11664-3 and CIE 15), in normalized increments of 0.00002.</w:t>
        </w:r>
        <w:r w:rsidRPr="00CE6A0B">
          <w:rPr>
            <w:sz w:val="20"/>
            <w:lang w:val="en-GB"/>
          </w:rPr>
          <w:t xml:space="preserve"> </w:t>
        </w:r>
        <w:r>
          <w:rPr>
            <w:sz w:val="20"/>
            <w:lang w:val="en-GB"/>
          </w:rPr>
          <w:t>When white_point_y</w:t>
        </w:r>
        <w:r w:rsidRPr="00CE6A0B">
          <w:rPr>
            <w:sz w:val="20"/>
            <w:lang w:val="en-GB"/>
          </w:rPr>
          <w:t xml:space="preserve"> </w:t>
        </w:r>
        <w:r>
          <w:rPr>
            <w:sz w:val="20"/>
            <w:lang w:val="en-GB"/>
          </w:rPr>
          <w:t xml:space="preserve">is not in the range of 5 to 42 000, inclusive, the normalized y chromaticity coordinate of the </w:t>
        </w:r>
        <w:r w:rsidRPr="00181712">
          <w:rPr>
            <w:sz w:val="20"/>
            <w:lang w:val="en-GB"/>
          </w:rPr>
          <w:t>white point of the mastering display</w:t>
        </w:r>
        <w:r>
          <w:rPr>
            <w:sz w:val="20"/>
            <w:lang w:val="en-GB"/>
          </w:rPr>
          <w:t xml:space="preserve"> is indicated to be </w:t>
        </w:r>
        <w:r w:rsidRPr="004C0E6D">
          <w:rPr>
            <w:sz w:val="20"/>
            <w:lang w:val="en-GB"/>
          </w:rPr>
          <w:t>unknown or unspecified or specified by other means not specified in this Specification</w:t>
        </w:r>
        <w:r>
          <w:rPr>
            <w:sz w:val="20"/>
            <w:lang w:val="en-GB"/>
          </w:rPr>
          <w:t>.</w:t>
        </w:r>
      </w:ins>
    </w:p>
    <w:p w14:paraId="02149717" w14:textId="77777777" w:rsidR="00A449A2" w:rsidRPr="00C46DD5" w:rsidRDefault="00A449A2" w:rsidP="00A449A2">
      <w:pPr>
        <w:tabs>
          <w:tab w:val="clear" w:pos="360"/>
          <w:tab w:val="clear" w:pos="720"/>
          <w:tab w:val="clear" w:pos="1080"/>
          <w:tab w:val="clear" w:pos="1440"/>
        </w:tabs>
        <w:spacing w:before="60"/>
        <w:ind w:left="288"/>
        <w:jc w:val="both"/>
        <w:rPr>
          <w:ins w:id="620" w:author="Gary Sullivan" w:date="2018-05-10T18:04:00Z"/>
          <w:sz w:val="18"/>
          <w:szCs w:val="18"/>
          <w:lang w:val="en-GB"/>
        </w:rPr>
      </w:pPr>
      <w:ins w:id="621" w:author="Gary Sullivan" w:date="2018-05-10T18:04: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\r 1 </w:instrText>
        </w:r>
        <w:r w:rsidRPr="00C46DD5">
          <w:rPr>
            <w:sz w:val="20"/>
            <w:lang w:val="en-GB"/>
          </w:rPr>
          <w:fldChar w:fldCharType="separate"/>
        </w:r>
        <w:r w:rsidRPr="00C46DD5">
          <w:rPr>
            <w:noProof/>
            <w:sz w:val="18"/>
            <w:szCs w:val="18"/>
            <w:lang w:val="en-GB"/>
          </w:rPr>
          <w:t>1</w:t>
        </w:r>
        <w:r w:rsidRPr="00C46DD5">
          <w:rPr>
            <w:noProof/>
            <w:sz w:val="18"/>
            <w:szCs w:val="18"/>
            <w:lang w:val="en-GB"/>
          </w:rPr>
          <w:fldChar w:fldCharType="end"/>
        </w:r>
        <w:r w:rsidRPr="00C46DD5">
          <w:rPr>
            <w:sz w:val="18"/>
            <w:szCs w:val="18"/>
            <w:lang w:val="en-GB"/>
          </w:rPr>
          <w:t> – </w:t>
        </w:r>
        <w:r>
          <w:rPr>
            <w:sz w:val="18"/>
            <w:szCs w:val="18"/>
            <w:lang w:val="en-GB"/>
          </w:rPr>
          <w:t>SMPTE ST 2086 (2018) specifies that the normalized x and y chromaticity coordinate values for the mastering display colour primaries and white point are to be represented with four decimal places</w:t>
        </w:r>
        <w:r w:rsidRPr="009E4D91">
          <w:rPr>
            <w:rFonts w:eastAsia="Malgun Gothic"/>
            <w:sz w:val="18"/>
            <w:szCs w:val="18"/>
          </w:rPr>
          <w:t>.</w:t>
        </w:r>
        <w:r>
          <w:rPr>
            <w:rFonts w:eastAsia="Malgun Gothic"/>
            <w:sz w:val="18"/>
            <w:szCs w:val="18"/>
          </w:rPr>
          <w:t xml:space="preserve"> This would correspond with using values of the syntax elements display_primaries_x[ c </w:t>
        </w:r>
        <w:r w:rsidRPr="00181712">
          <w:rPr>
            <w:rFonts w:eastAsia="Malgun Gothic"/>
            <w:sz w:val="18"/>
            <w:szCs w:val="18"/>
          </w:rPr>
          <w:t>]</w:t>
        </w:r>
        <w:r>
          <w:rPr>
            <w:rFonts w:eastAsia="Malgun Gothic"/>
            <w:sz w:val="18"/>
            <w:szCs w:val="18"/>
          </w:rPr>
          <w:t>, display_primaries_y[ c </w:t>
        </w:r>
        <w:r w:rsidRPr="00181712">
          <w:rPr>
            <w:rFonts w:eastAsia="Malgun Gothic"/>
            <w:sz w:val="18"/>
            <w:szCs w:val="18"/>
          </w:rPr>
          <w:t>]</w:t>
        </w:r>
        <w:r>
          <w:rPr>
            <w:rFonts w:eastAsia="Malgun Gothic"/>
            <w:sz w:val="18"/>
            <w:szCs w:val="18"/>
          </w:rPr>
          <w:t xml:space="preserve">, </w:t>
        </w:r>
        <w:r w:rsidRPr="004C0E6D">
          <w:rPr>
            <w:rFonts w:eastAsia="Malgun Gothic"/>
            <w:sz w:val="18"/>
            <w:szCs w:val="18"/>
          </w:rPr>
          <w:t>white_point_x</w:t>
        </w:r>
        <w:r>
          <w:rPr>
            <w:rFonts w:eastAsia="Malgun Gothic"/>
            <w:sz w:val="18"/>
            <w:szCs w:val="18"/>
          </w:rPr>
          <w:t>, and</w:t>
        </w:r>
        <w:r w:rsidRPr="004C0E6D">
          <w:rPr>
            <w:rFonts w:eastAsia="Malgun Gothic"/>
            <w:sz w:val="18"/>
            <w:szCs w:val="18"/>
          </w:rPr>
          <w:t xml:space="preserve"> </w:t>
        </w:r>
        <w:r>
          <w:rPr>
            <w:rFonts w:eastAsia="Malgun Gothic"/>
            <w:sz w:val="18"/>
            <w:szCs w:val="18"/>
          </w:rPr>
          <w:t>white_point_y,</w:t>
        </w:r>
        <w:r w:rsidRPr="004C0E6D">
          <w:rPr>
            <w:rFonts w:eastAsia="Malgun Gothic"/>
            <w:sz w:val="18"/>
            <w:szCs w:val="18"/>
          </w:rPr>
          <w:t xml:space="preserve"> </w:t>
        </w:r>
        <w:r>
          <w:rPr>
            <w:rFonts w:eastAsia="Malgun Gothic"/>
            <w:sz w:val="18"/>
            <w:szCs w:val="18"/>
          </w:rPr>
          <w:t>as defined in this Specification, that are multiples of 5.</w:t>
        </w:r>
      </w:ins>
    </w:p>
    <w:p w14:paraId="6AF506AC" w14:textId="77777777" w:rsidR="00A449A2" w:rsidRPr="00C46DD5" w:rsidRDefault="00A449A2" w:rsidP="00A449A2">
      <w:pPr>
        <w:tabs>
          <w:tab w:val="clear" w:pos="360"/>
          <w:tab w:val="clear" w:pos="720"/>
          <w:tab w:val="clear" w:pos="1080"/>
          <w:tab w:val="clear" w:pos="1440"/>
        </w:tabs>
        <w:spacing w:before="60"/>
        <w:ind w:left="288"/>
        <w:jc w:val="both"/>
        <w:rPr>
          <w:ins w:id="622" w:author="Gary Sullivan" w:date="2018-05-10T18:04:00Z"/>
          <w:sz w:val="18"/>
          <w:szCs w:val="18"/>
          <w:lang w:val="en-GB"/>
        </w:rPr>
      </w:pPr>
      <w:bookmarkStart w:id="623" w:name="_Hlk513582224"/>
      <w:bookmarkStart w:id="624" w:name="_Hlk513581734"/>
      <w:ins w:id="625" w:author="Gary Sullivan" w:date="2018-05-10T18:04: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451AD2">
          <w:rPr>
            <w:noProof/>
            <w:sz w:val="18"/>
            <w:szCs w:val="18"/>
            <w:lang w:val="en-GB"/>
          </w:rPr>
          <w:t>2</w:t>
        </w:r>
        <w:r w:rsidRPr="00C46DD5">
          <w:rPr>
            <w:noProof/>
            <w:sz w:val="18"/>
            <w:szCs w:val="18"/>
            <w:lang w:val="en-GB"/>
          </w:rPr>
          <w:fldChar w:fldCharType="end"/>
        </w:r>
        <w:r w:rsidRPr="00C46DD5">
          <w:rPr>
            <w:sz w:val="18"/>
            <w:szCs w:val="18"/>
            <w:lang w:val="en-GB"/>
          </w:rPr>
          <w:t> – </w:t>
        </w:r>
        <w:r>
          <w:rPr>
            <w:sz w:val="18"/>
            <w:szCs w:val="18"/>
            <w:lang w:val="en-GB"/>
          </w:rPr>
          <w:t>An example of the use of values outside the range for which semantics are specified in this Specification is that ANSI/CTA 861-G (2016) uses normalized (x, y) chromaticity coordinate values of (0,0) for the white point to indicate</w:t>
        </w:r>
        <w:r w:rsidRPr="006E654C">
          <w:rPr>
            <w:sz w:val="18"/>
            <w:szCs w:val="18"/>
            <w:lang w:val="en-GB"/>
          </w:rPr>
          <w:t xml:space="preserve"> that the white</w:t>
        </w:r>
        <w:r>
          <w:rPr>
            <w:sz w:val="18"/>
            <w:szCs w:val="18"/>
            <w:lang w:val="en-GB"/>
          </w:rPr>
          <w:t xml:space="preserve"> </w:t>
        </w:r>
        <w:r w:rsidRPr="006E654C">
          <w:rPr>
            <w:sz w:val="18"/>
            <w:szCs w:val="18"/>
            <w:lang w:val="en-GB"/>
          </w:rPr>
          <w:t>point chromaticity is unknown</w:t>
        </w:r>
        <w:r>
          <w:rPr>
            <w:rFonts w:eastAsia="Malgun Gothic"/>
            <w:sz w:val="18"/>
            <w:szCs w:val="18"/>
          </w:rPr>
          <w:t>.</w:t>
        </w:r>
      </w:ins>
    </w:p>
    <w:p w14:paraId="550DF2F7"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ins w:id="626" w:author="Gary Sullivan" w:date="2018-05-10T18:04:00Z"/>
          <w:sz w:val="20"/>
          <w:lang w:val="en-GB"/>
        </w:rPr>
      </w:pPr>
      <w:ins w:id="627" w:author="Gary Sullivan" w:date="2018-05-10T18:04:00Z">
        <w:r w:rsidRPr="00181712">
          <w:rPr>
            <w:b/>
            <w:noProof/>
            <w:sz w:val="20"/>
            <w:lang w:val="en-GB"/>
          </w:rPr>
          <w:t>max_display_mastering_luminance</w:t>
        </w:r>
        <w:bookmarkEnd w:id="623"/>
        <w:r>
          <w:rPr>
            <w:sz w:val="20"/>
            <w:lang w:val="en-GB"/>
          </w:rPr>
          <w:t>, when in the range of 50 000 to 100 000 000</w:t>
        </w:r>
        <w:bookmarkEnd w:id="624"/>
        <w:r>
          <w:rPr>
            <w:sz w:val="20"/>
            <w:lang w:val="en-GB"/>
          </w:rPr>
          <w:t xml:space="preserve">, specifies the </w:t>
        </w:r>
        <w:r w:rsidRPr="00181712">
          <w:rPr>
            <w:sz w:val="20"/>
            <w:lang w:val="en-GB"/>
          </w:rPr>
          <w:t>nominal maximum</w:t>
        </w:r>
        <w:r w:rsidRPr="006E654C">
          <w:rPr>
            <w:sz w:val="20"/>
            <w:lang w:val="en-GB"/>
          </w:rPr>
          <w:t xml:space="preserve"> </w:t>
        </w:r>
        <w:r w:rsidRPr="00181712">
          <w:rPr>
            <w:sz w:val="20"/>
            <w:lang w:val="en-GB"/>
          </w:rPr>
          <w:t>display luminance</w:t>
        </w:r>
        <w:r>
          <w:rPr>
            <w:sz w:val="20"/>
            <w:lang w:val="en-GB"/>
          </w:rPr>
          <w:t xml:space="preserve"> </w:t>
        </w:r>
        <w:r w:rsidRPr="00181712">
          <w:rPr>
            <w:sz w:val="20"/>
            <w:lang w:val="en-GB"/>
          </w:rPr>
          <w:t>of the mastering display in units of 0.0001 candelas per square metre</w:t>
        </w:r>
        <w:r>
          <w:rPr>
            <w:sz w:val="20"/>
            <w:lang w:val="en-GB"/>
          </w:rPr>
          <w:t xml:space="preserve">. When </w:t>
        </w:r>
        <w:r w:rsidRPr="006E654C">
          <w:rPr>
            <w:sz w:val="20"/>
            <w:lang w:val="en-GB"/>
          </w:rPr>
          <w:t>max_display_mastering_luminance</w:t>
        </w:r>
        <w:r>
          <w:rPr>
            <w:sz w:val="20"/>
            <w:lang w:val="en-GB"/>
          </w:rPr>
          <w:t xml:space="preserve"> is not in the range of 50 000 to 100 000 </w:t>
        </w:r>
        <w:r w:rsidRPr="006E654C">
          <w:rPr>
            <w:sz w:val="20"/>
            <w:lang w:val="en-GB"/>
          </w:rPr>
          <w:t>000</w:t>
        </w:r>
        <w:r>
          <w:rPr>
            <w:sz w:val="20"/>
            <w:lang w:val="en-GB"/>
          </w:rPr>
          <w:t xml:space="preserve">, the </w:t>
        </w:r>
        <w:r w:rsidRPr="00181712">
          <w:rPr>
            <w:sz w:val="20"/>
            <w:lang w:val="en-GB"/>
          </w:rPr>
          <w:t>nominal maximum</w:t>
        </w:r>
        <w:r w:rsidRPr="006E654C">
          <w:rPr>
            <w:sz w:val="20"/>
            <w:lang w:val="en-GB"/>
          </w:rPr>
          <w:t xml:space="preserve"> </w:t>
        </w:r>
        <w:r w:rsidRPr="00181712">
          <w:rPr>
            <w:sz w:val="20"/>
            <w:lang w:val="en-GB"/>
          </w:rPr>
          <w:t>display luminance</w:t>
        </w:r>
        <w:r>
          <w:rPr>
            <w:sz w:val="20"/>
            <w:lang w:val="en-GB"/>
          </w:rPr>
          <w:t xml:space="preserve"> </w:t>
        </w:r>
        <w:r w:rsidRPr="00181712">
          <w:rPr>
            <w:sz w:val="20"/>
            <w:lang w:val="en-GB"/>
          </w:rPr>
          <w:t>of the mastering display</w:t>
        </w:r>
        <w:r>
          <w:rPr>
            <w:sz w:val="20"/>
            <w:lang w:val="en-GB"/>
          </w:rPr>
          <w:t xml:space="preserve"> is indicated to be </w:t>
        </w:r>
        <w:r w:rsidRPr="004C0E6D">
          <w:rPr>
            <w:sz w:val="20"/>
            <w:lang w:val="en-GB"/>
          </w:rPr>
          <w:t>unknown or unspecified or specified by other means not specified in this Specification</w:t>
        </w:r>
        <w:r>
          <w:rPr>
            <w:sz w:val="20"/>
            <w:lang w:val="en-GB"/>
          </w:rPr>
          <w:t>.</w:t>
        </w:r>
      </w:ins>
    </w:p>
    <w:p w14:paraId="132ECFAA" w14:textId="77777777" w:rsidR="00A449A2" w:rsidRPr="00C46DD5" w:rsidRDefault="00A449A2" w:rsidP="00A449A2">
      <w:pPr>
        <w:tabs>
          <w:tab w:val="clear" w:pos="360"/>
          <w:tab w:val="clear" w:pos="720"/>
          <w:tab w:val="clear" w:pos="1080"/>
          <w:tab w:val="clear" w:pos="1440"/>
        </w:tabs>
        <w:spacing w:before="60"/>
        <w:ind w:left="288"/>
        <w:jc w:val="both"/>
        <w:rPr>
          <w:ins w:id="628" w:author="Gary Sullivan" w:date="2018-05-10T18:04:00Z"/>
          <w:sz w:val="18"/>
          <w:szCs w:val="18"/>
          <w:lang w:val="en-GB"/>
        </w:rPr>
      </w:pPr>
      <w:ins w:id="629" w:author="Gary Sullivan" w:date="2018-05-10T18:04: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3</w:t>
        </w:r>
        <w:r w:rsidRPr="00C46DD5">
          <w:rPr>
            <w:noProof/>
            <w:sz w:val="18"/>
            <w:szCs w:val="18"/>
            <w:lang w:val="en-GB"/>
          </w:rPr>
          <w:fldChar w:fldCharType="end"/>
        </w:r>
        <w:r w:rsidRPr="00C46DD5">
          <w:rPr>
            <w:sz w:val="18"/>
            <w:szCs w:val="18"/>
            <w:lang w:val="en-GB"/>
          </w:rPr>
          <w:t> – </w:t>
        </w:r>
        <w:r>
          <w:rPr>
            <w:sz w:val="18"/>
            <w:szCs w:val="18"/>
            <w:lang w:val="en-GB"/>
          </w:rPr>
          <w:t xml:space="preserve">SMPTE ST 2086 (2018) specifies that the </w:t>
        </w:r>
        <w:r w:rsidRPr="006E654C">
          <w:rPr>
            <w:sz w:val="18"/>
            <w:szCs w:val="18"/>
            <w:lang w:val="en-GB"/>
          </w:rPr>
          <w:t>nominal maximum display luminance of the mastering display</w:t>
        </w:r>
        <w:r>
          <w:rPr>
            <w:sz w:val="18"/>
            <w:szCs w:val="18"/>
            <w:lang w:val="en-GB"/>
          </w:rPr>
          <w:t xml:space="preserve"> is to be specified as </w:t>
        </w:r>
        <w:r w:rsidRPr="006E654C">
          <w:rPr>
            <w:sz w:val="18"/>
            <w:szCs w:val="18"/>
            <w:lang w:val="en-GB"/>
          </w:rPr>
          <w:t>a multiple of 1 candela per</w:t>
        </w:r>
        <w:r>
          <w:rPr>
            <w:sz w:val="18"/>
            <w:szCs w:val="18"/>
            <w:lang w:val="en-GB"/>
          </w:rPr>
          <w:t xml:space="preserve"> </w:t>
        </w:r>
        <w:r w:rsidRPr="006E654C">
          <w:rPr>
            <w:sz w:val="18"/>
            <w:szCs w:val="18"/>
            <w:lang w:val="en-GB"/>
          </w:rPr>
          <w:t>square meter</w:t>
        </w:r>
        <w:r w:rsidRPr="009E4D91">
          <w:rPr>
            <w:rFonts w:eastAsia="Malgun Gothic"/>
            <w:sz w:val="18"/>
            <w:szCs w:val="18"/>
          </w:rPr>
          <w:t>.</w:t>
        </w:r>
        <w:r>
          <w:rPr>
            <w:rFonts w:eastAsia="Malgun Gothic"/>
            <w:sz w:val="18"/>
            <w:szCs w:val="18"/>
          </w:rPr>
          <w:t xml:space="preserve"> This would correspond with using values of the syntax element </w:t>
        </w:r>
        <w:r w:rsidRPr="006E654C">
          <w:rPr>
            <w:rFonts w:eastAsia="Malgun Gothic"/>
            <w:sz w:val="18"/>
            <w:szCs w:val="18"/>
          </w:rPr>
          <w:t>max_display_mastering_luminance</w:t>
        </w:r>
        <w:r>
          <w:rPr>
            <w:rFonts w:eastAsia="Malgun Gothic"/>
            <w:sz w:val="18"/>
            <w:szCs w:val="18"/>
          </w:rPr>
          <w:t>,</w:t>
        </w:r>
        <w:r w:rsidRPr="004C0E6D">
          <w:rPr>
            <w:rFonts w:eastAsia="Malgun Gothic"/>
            <w:sz w:val="18"/>
            <w:szCs w:val="18"/>
          </w:rPr>
          <w:t xml:space="preserve"> </w:t>
        </w:r>
        <w:r>
          <w:rPr>
            <w:rFonts w:eastAsia="Malgun Gothic"/>
            <w:sz w:val="18"/>
            <w:szCs w:val="18"/>
          </w:rPr>
          <w:t>as defined in this Specification, that are a multiple of 10 000.</w:t>
        </w:r>
      </w:ins>
    </w:p>
    <w:p w14:paraId="05E16FBF" w14:textId="77777777" w:rsidR="00A449A2" w:rsidRPr="00C46DD5" w:rsidRDefault="00A449A2" w:rsidP="00A449A2">
      <w:pPr>
        <w:tabs>
          <w:tab w:val="clear" w:pos="360"/>
          <w:tab w:val="clear" w:pos="720"/>
          <w:tab w:val="clear" w:pos="1080"/>
          <w:tab w:val="clear" w:pos="1440"/>
        </w:tabs>
        <w:spacing w:before="60"/>
        <w:ind w:left="288"/>
        <w:jc w:val="both"/>
        <w:rPr>
          <w:ins w:id="630" w:author="Gary Sullivan" w:date="2018-05-10T18:04:00Z"/>
          <w:sz w:val="18"/>
          <w:szCs w:val="18"/>
          <w:lang w:val="en-GB"/>
        </w:rPr>
      </w:pPr>
      <w:bookmarkStart w:id="631" w:name="_Hlk513582238"/>
      <w:ins w:id="632" w:author="Gary Sullivan" w:date="2018-05-10T18:04: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4</w:t>
        </w:r>
        <w:r w:rsidRPr="00C46DD5">
          <w:rPr>
            <w:noProof/>
            <w:sz w:val="18"/>
            <w:szCs w:val="18"/>
            <w:lang w:val="en-GB"/>
          </w:rPr>
          <w:fldChar w:fldCharType="end"/>
        </w:r>
        <w:r w:rsidRPr="00C46DD5">
          <w:rPr>
            <w:sz w:val="18"/>
            <w:szCs w:val="18"/>
            <w:lang w:val="en-GB"/>
          </w:rPr>
          <w:t> – </w:t>
        </w:r>
        <w:r>
          <w:rPr>
            <w:sz w:val="18"/>
            <w:szCs w:val="18"/>
            <w:lang w:val="en-GB"/>
          </w:rPr>
          <w:t>An example of the use of values outside the range for which semantics are specified in this Specification is that ANSI/CTA 861-G (2016) uses the value 0 for the nominal max</w:t>
        </w:r>
        <w:r w:rsidRPr="006E654C">
          <w:rPr>
            <w:sz w:val="18"/>
            <w:szCs w:val="18"/>
            <w:lang w:val="en-GB"/>
          </w:rPr>
          <w:t xml:space="preserve">imum display luminance of the mastering display </w:t>
        </w:r>
        <w:r w:rsidRPr="004E292B">
          <w:rPr>
            <w:sz w:val="18"/>
            <w:szCs w:val="18"/>
            <w:lang w:val="en-GB"/>
          </w:rPr>
          <w:t xml:space="preserve">to </w:t>
        </w:r>
        <w:r>
          <w:rPr>
            <w:sz w:val="18"/>
            <w:szCs w:val="18"/>
            <w:lang w:val="en-GB"/>
          </w:rPr>
          <w:t>indicate</w:t>
        </w:r>
        <w:r w:rsidRPr="004E292B">
          <w:rPr>
            <w:sz w:val="18"/>
            <w:szCs w:val="18"/>
            <w:lang w:val="en-GB"/>
          </w:rPr>
          <w:t xml:space="preserve"> that the </w:t>
        </w:r>
        <w:r>
          <w:rPr>
            <w:sz w:val="18"/>
            <w:szCs w:val="18"/>
            <w:lang w:val="en-GB"/>
          </w:rPr>
          <w:t>nominal max</w:t>
        </w:r>
        <w:r w:rsidRPr="006E654C">
          <w:rPr>
            <w:sz w:val="18"/>
            <w:szCs w:val="18"/>
            <w:lang w:val="en-GB"/>
          </w:rPr>
          <w:t xml:space="preserve">imum display luminance of the mastering display </w:t>
        </w:r>
        <w:r>
          <w:rPr>
            <w:sz w:val="18"/>
            <w:szCs w:val="18"/>
            <w:lang w:val="en-GB"/>
          </w:rPr>
          <w:t xml:space="preserve">is </w:t>
        </w:r>
        <w:r w:rsidRPr="004E292B">
          <w:rPr>
            <w:sz w:val="18"/>
            <w:szCs w:val="18"/>
            <w:lang w:val="en-GB"/>
          </w:rPr>
          <w:t>unknown</w:t>
        </w:r>
        <w:r>
          <w:rPr>
            <w:rFonts w:eastAsia="Malgun Gothic"/>
            <w:sz w:val="18"/>
            <w:szCs w:val="18"/>
          </w:rPr>
          <w:t>.</w:t>
        </w:r>
      </w:ins>
    </w:p>
    <w:p w14:paraId="3488B4B3" w14:textId="77777777" w:rsidR="00A449A2" w:rsidRPr="00181712" w:rsidRDefault="00A449A2" w:rsidP="00A449A2">
      <w:pPr>
        <w:tabs>
          <w:tab w:val="clear" w:pos="360"/>
          <w:tab w:val="clear" w:pos="720"/>
          <w:tab w:val="clear" w:pos="1080"/>
          <w:tab w:val="clear" w:pos="1440"/>
          <w:tab w:val="left" w:pos="794"/>
          <w:tab w:val="left" w:pos="1191"/>
          <w:tab w:val="left" w:pos="1588"/>
          <w:tab w:val="left" w:pos="1985"/>
        </w:tabs>
        <w:jc w:val="both"/>
        <w:rPr>
          <w:ins w:id="633" w:author="Gary Sullivan" w:date="2018-05-10T18:04:00Z"/>
          <w:sz w:val="20"/>
          <w:lang w:val="en-GB"/>
        </w:rPr>
      </w:pPr>
      <w:ins w:id="634" w:author="Gary Sullivan" w:date="2018-05-10T18:04:00Z">
        <w:r w:rsidRPr="00181712">
          <w:rPr>
            <w:b/>
            <w:noProof/>
            <w:sz w:val="20"/>
            <w:lang w:val="en-GB"/>
          </w:rPr>
          <w:t>min_display_mastering_luminance</w:t>
        </w:r>
        <w:bookmarkEnd w:id="631"/>
        <w:r>
          <w:rPr>
            <w:sz w:val="20"/>
            <w:lang w:val="en-GB"/>
          </w:rPr>
          <w:t xml:space="preserve">, when in the range of 1 to 50 000, </w:t>
        </w:r>
        <w:r w:rsidRPr="00181712">
          <w:rPr>
            <w:sz w:val="20"/>
            <w:lang w:val="en-GB"/>
          </w:rPr>
          <w:t>specif</w:t>
        </w:r>
        <w:r>
          <w:rPr>
            <w:sz w:val="20"/>
            <w:lang w:val="en-GB"/>
          </w:rPr>
          <w:t>ies</w:t>
        </w:r>
        <w:r w:rsidRPr="00181712">
          <w:rPr>
            <w:sz w:val="20"/>
            <w:lang w:val="en-GB"/>
          </w:rPr>
          <w:t xml:space="preserve"> the nominal minimum display luminance of the mastering display in units of </w:t>
        </w:r>
        <w:bookmarkStart w:id="635" w:name="_Hlk513582641"/>
        <w:r w:rsidRPr="00181712">
          <w:rPr>
            <w:sz w:val="20"/>
            <w:lang w:val="en-GB"/>
          </w:rPr>
          <w:t>0.0001 candelas per square metre</w:t>
        </w:r>
        <w:bookmarkEnd w:id="635"/>
        <w:r w:rsidRPr="00181712">
          <w:rPr>
            <w:sz w:val="20"/>
            <w:lang w:val="en-GB"/>
          </w:rPr>
          <w:t xml:space="preserve">. </w:t>
        </w:r>
        <w:r>
          <w:rPr>
            <w:sz w:val="20"/>
            <w:lang w:val="en-GB"/>
          </w:rPr>
          <w:t xml:space="preserve">When </w:t>
        </w:r>
        <w:r w:rsidRPr="00181712">
          <w:rPr>
            <w:sz w:val="20"/>
            <w:lang w:val="en-GB"/>
          </w:rPr>
          <w:t xml:space="preserve">min_display_mastering_luminance </w:t>
        </w:r>
        <w:r>
          <w:rPr>
            <w:sz w:val="20"/>
            <w:lang w:val="en-GB"/>
          </w:rPr>
          <w:t xml:space="preserve">is not in the range of 1 to 50 000, the </w:t>
        </w:r>
        <w:r w:rsidRPr="00181712">
          <w:rPr>
            <w:sz w:val="20"/>
            <w:lang w:val="en-GB"/>
          </w:rPr>
          <w:t>nominal maximum</w:t>
        </w:r>
        <w:r w:rsidRPr="006E654C">
          <w:rPr>
            <w:sz w:val="20"/>
            <w:lang w:val="en-GB"/>
          </w:rPr>
          <w:t xml:space="preserve"> </w:t>
        </w:r>
        <w:r w:rsidRPr="00181712">
          <w:rPr>
            <w:sz w:val="20"/>
            <w:lang w:val="en-GB"/>
          </w:rPr>
          <w:t>display luminance</w:t>
        </w:r>
        <w:r>
          <w:rPr>
            <w:sz w:val="20"/>
            <w:lang w:val="en-GB"/>
          </w:rPr>
          <w:t xml:space="preserve"> </w:t>
        </w:r>
        <w:r w:rsidRPr="00181712">
          <w:rPr>
            <w:sz w:val="20"/>
            <w:lang w:val="en-GB"/>
          </w:rPr>
          <w:t>of the mastering display</w:t>
        </w:r>
        <w:r>
          <w:rPr>
            <w:sz w:val="20"/>
            <w:lang w:val="en-GB"/>
          </w:rPr>
          <w:t xml:space="preserve"> is </w:t>
        </w:r>
        <w:r w:rsidRPr="004C0E6D">
          <w:rPr>
            <w:sz w:val="20"/>
            <w:lang w:val="en-GB"/>
          </w:rPr>
          <w:t>unknown or unspecified or specified by other means not specified in this Specification</w:t>
        </w:r>
        <w:r w:rsidRPr="00181712">
          <w:rPr>
            <w:sz w:val="20"/>
            <w:lang w:val="en-GB"/>
          </w:rPr>
          <w:t>.</w:t>
        </w:r>
        <w:r>
          <w:rPr>
            <w:sz w:val="20"/>
            <w:lang w:val="en-GB"/>
          </w:rPr>
          <w:t xml:space="preserve"> When </w:t>
        </w:r>
        <w:r w:rsidRPr="006E654C">
          <w:rPr>
            <w:sz w:val="20"/>
            <w:lang w:val="en-GB"/>
          </w:rPr>
          <w:t>max_display_mastering_luminance</w:t>
        </w:r>
        <w:r>
          <w:rPr>
            <w:sz w:val="20"/>
            <w:lang w:val="en-GB"/>
          </w:rPr>
          <w:t xml:space="preserve"> is equal to 50 000, </w:t>
        </w:r>
        <w:r w:rsidRPr="006E654C">
          <w:rPr>
            <w:sz w:val="20"/>
            <w:lang w:val="en-GB"/>
          </w:rPr>
          <w:t>min_display_mastering_luminance</w:t>
        </w:r>
        <w:r>
          <w:rPr>
            <w:sz w:val="20"/>
            <w:lang w:val="en-GB"/>
          </w:rPr>
          <w:t xml:space="preserve"> shall not be equal to 50 000.</w:t>
        </w:r>
      </w:ins>
    </w:p>
    <w:p w14:paraId="7B890759" w14:textId="77777777" w:rsidR="00A449A2" w:rsidRPr="00C46DD5" w:rsidRDefault="00A449A2" w:rsidP="00A449A2">
      <w:pPr>
        <w:tabs>
          <w:tab w:val="clear" w:pos="360"/>
          <w:tab w:val="clear" w:pos="720"/>
          <w:tab w:val="clear" w:pos="1080"/>
          <w:tab w:val="clear" w:pos="1440"/>
        </w:tabs>
        <w:spacing w:before="60"/>
        <w:ind w:left="288"/>
        <w:jc w:val="both"/>
        <w:rPr>
          <w:ins w:id="636" w:author="Gary Sullivan" w:date="2018-05-10T18:04:00Z"/>
          <w:sz w:val="18"/>
          <w:szCs w:val="18"/>
          <w:lang w:val="en-GB"/>
        </w:rPr>
      </w:pPr>
      <w:ins w:id="637" w:author="Gary Sullivan" w:date="2018-05-10T18:04: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5</w:t>
        </w:r>
        <w:r w:rsidRPr="00C46DD5">
          <w:rPr>
            <w:noProof/>
            <w:sz w:val="18"/>
            <w:szCs w:val="18"/>
            <w:lang w:val="en-GB"/>
          </w:rPr>
          <w:fldChar w:fldCharType="end"/>
        </w:r>
        <w:r w:rsidRPr="00C46DD5">
          <w:rPr>
            <w:sz w:val="18"/>
            <w:szCs w:val="18"/>
            <w:lang w:val="en-GB"/>
          </w:rPr>
          <w:t> – </w:t>
        </w:r>
        <w:r>
          <w:rPr>
            <w:sz w:val="18"/>
            <w:szCs w:val="18"/>
            <w:lang w:val="en-GB"/>
          </w:rPr>
          <w:t>SMPTE ST 2086 (2018) specifies that the nominal min</w:t>
        </w:r>
        <w:r w:rsidRPr="006E654C">
          <w:rPr>
            <w:sz w:val="18"/>
            <w:szCs w:val="18"/>
            <w:lang w:val="en-GB"/>
          </w:rPr>
          <w:t>imum display luminance of the mastering display</w:t>
        </w:r>
        <w:r>
          <w:rPr>
            <w:sz w:val="18"/>
            <w:szCs w:val="18"/>
            <w:lang w:val="en-GB"/>
          </w:rPr>
          <w:t xml:space="preserve"> is to be specified as </w:t>
        </w:r>
        <w:r w:rsidRPr="006E654C">
          <w:rPr>
            <w:sz w:val="18"/>
            <w:szCs w:val="18"/>
            <w:lang w:val="en-GB"/>
          </w:rPr>
          <w:t>a multiple of 0.0001 candelas per square metre</w:t>
        </w:r>
        <w:r>
          <w:rPr>
            <w:sz w:val="18"/>
            <w:szCs w:val="18"/>
            <w:lang w:val="en-GB"/>
          </w:rPr>
          <w:t>, which corresponds to the semantics specified in this Specification</w:t>
        </w:r>
        <w:r w:rsidRPr="009E4D91">
          <w:rPr>
            <w:rFonts w:eastAsia="Malgun Gothic"/>
            <w:sz w:val="18"/>
            <w:szCs w:val="18"/>
          </w:rPr>
          <w:t>.</w:t>
        </w:r>
      </w:ins>
    </w:p>
    <w:p w14:paraId="52EBD6BE" w14:textId="77777777" w:rsidR="00A449A2" w:rsidRPr="00C46DD5" w:rsidRDefault="00A449A2" w:rsidP="00A449A2">
      <w:pPr>
        <w:tabs>
          <w:tab w:val="clear" w:pos="360"/>
          <w:tab w:val="clear" w:pos="720"/>
          <w:tab w:val="clear" w:pos="1080"/>
          <w:tab w:val="clear" w:pos="1440"/>
        </w:tabs>
        <w:spacing w:before="60"/>
        <w:ind w:left="288"/>
        <w:jc w:val="both"/>
        <w:rPr>
          <w:ins w:id="638" w:author="Gary Sullivan" w:date="2018-05-10T18:04:00Z"/>
          <w:sz w:val="18"/>
          <w:szCs w:val="18"/>
          <w:lang w:val="en-GB"/>
        </w:rPr>
      </w:pPr>
      <w:ins w:id="639" w:author="Gary Sullivan" w:date="2018-05-10T18:04: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6</w:t>
        </w:r>
        <w:r w:rsidRPr="00C46DD5">
          <w:rPr>
            <w:noProof/>
            <w:sz w:val="18"/>
            <w:szCs w:val="18"/>
            <w:lang w:val="en-GB"/>
          </w:rPr>
          <w:fldChar w:fldCharType="end"/>
        </w:r>
        <w:r w:rsidRPr="00C46DD5">
          <w:rPr>
            <w:sz w:val="18"/>
            <w:szCs w:val="18"/>
            <w:lang w:val="en-GB"/>
          </w:rPr>
          <w:t> – </w:t>
        </w:r>
        <w:r>
          <w:rPr>
            <w:sz w:val="18"/>
            <w:szCs w:val="18"/>
            <w:lang w:val="en-GB"/>
          </w:rPr>
          <w:t xml:space="preserve">An example of the use of values outside the range for which semantics are specified in this Specification is that ANSI/CTA 861-G (2016) uses the value 0 for </w:t>
        </w:r>
        <w:r w:rsidRPr="006E654C">
          <w:rPr>
            <w:sz w:val="18"/>
            <w:szCs w:val="18"/>
            <w:lang w:val="en-GB"/>
          </w:rPr>
          <w:t xml:space="preserve">the </w:t>
        </w:r>
        <w:r>
          <w:rPr>
            <w:sz w:val="18"/>
            <w:szCs w:val="18"/>
            <w:lang w:val="en-GB"/>
          </w:rPr>
          <w:t>nominal min</w:t>
        </w:r>
        <w:r w:rsidRPr="006E654C">
          <w:rPr>
            <w:sz w:val="18"/>
            <w:szCs w:val="18"/>
            <w:lang w:val="en-GB"/>
          </w:rPr>
          <w:t xml:space="preserve">imum display luminance of the mastering display </w:t>
        </w:r>
        <w:r w:rsidRPr="004E292B">
          <w:rPr>
            <w:sz w:val="18"/>
            <w:szCs w:val="18"/>
            <w:lang w:val="en-GB"/>
          </w:rPr>
          <w:t xml:space="preserve">to </w:t>
        </w:r>
        <w:r>
          <w:rPr>
            <w:sz w:val="18"/>
            <w:szCs w:val="18"/>
            <w:lang w:val="en-GB"/>
          </w:rPr>
          <w:t>indicate</w:t>
        </w:r>
        <w:r w:rsidRPr="004E292B">
          <w:rPr>
            <w:sz w:val="18"/>
            <w:szCs w:val="18"/>
            <w:lang w:val="en-GB"/>
          </w:rPr>
          <w:t xml:space="preserve"> that the </w:t>
        </w:r>
        <w:r>
          <w:rPr>
            <w:sz w:val="18"/>
            <w:szCs w:val="18"/>
            <w:lang w:val="en-GB"/>
          </w:rPr>
          <w:t>nominal min</w:t>
        </w:r>
        <w:r w:rsidRPr="006E654C">
          <w:rPr>
            <w:sz w:val="18"/>
            <w:szCs w:val="18"/>
            <w:lang w:val="en-GB"/>
          </w:rPr>
          <w:t xml:space="preserve">imum display luminance of the mastering display </w:t>
        </w:r>
        <w:r>
          <w:rPr>
            <w:sz w:val="18"/>
            <w:szCs w:val="18"/>
            <w:lang w:val="en-GB"/>
          </w:rPr>
          <w:t xml:space="preserve">is </w:t>
        </w:r>
        <w:r w:rsidRPr="004E292B">
          <w:rPr>
            <w:sz w:val="18"/>
            <w:szCs w:val="18"/>
            <w:lang w:val="en-GB"/>
          </w:rPr>
          <w:t>unknown</w:t>
        </w:r>
        <w:r>
          <w:rPr>
            <w:rFonts w:eastAsia="Malgun Gothic"/>
            <w:sz w:val="18"/>
            <w:szCs w:val="18"/>
          </w:rPr>
          <w:t>.</w:t>
        </w:r>
      </w:ins>
    </w:p>
    <w:p w14:paraId="3C9A2924" w14:textId="77777777" w:rsidR="00A449A2" w:rsidRPr="00C46DD5" w:rsidRDefault="00A449A2" w:rsidP="00A449A2">
      <w:pPr>
        <w:tabs>
          <w:tab w:val="clear" w:pos="360"/>
          <w:tab w:val="clear" w:pos="720"/>
          <w:tab w:val="clear" w:pos="1080"/>
          <w:tab w:val="clear" w:pos="1440"/>
        </w:tabs>
        <w:spacing w:before="60"/>
        <w:ind w:left="288"/>
        <w:jc w:val="both"/>
        <w:rPr>
          <w:ins w:id="640" w:author="Gary Sullivan" w:date="2018-05-10T18:04:00Z"/>
          <w:sz w:val="18"/>
          <w:szCs w:val="18"/>
          <w:lang w:val="en-GB"/>
        </w:rPr>
      </w:pPr>
      <w:ins w:id="641" w:author="Gary Sullivan" w:date="2018-05-10T18:04: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7</w:t>
        </w:r>
        <w:r w:rsidRPr="00C46DD5">
          <w:rPr>
            <w:noProof/>
            <w:sz w:val="18"/>
            <w:szCs w:val="18"/>
            <w:lang w:val="en-GB"/>
          </w:rPr>
          <w:fldChar w:fldCharType="end"/>
        </w:r>
        <w:r w:rsidRPr="00C46DD5">
          <w:rPr>
            <w:sz w:val="18"/>
            <w:szCs w:val="18"/>
            <w:lang w:val="en-GB"/>
          </w:rPr>
          <w:t> – </w:t>
        </w:r>
        <w:r>
          <w:rPr>
            <w:sz w:val="18"/>
            <w:szCs w:val="18"/>
            <w:lang w:val="en-GB"/>
          </w:rPr>
          <w:t>Another example of the potential use of values outside the range for which semantics are specified in this Specification is that SMPTE ST 2086 (2018) indicates that values outside the specified range could be used to indicate that the black level and contrast of the mastering display have been adjusted using picture line-up generation equipment (PLUGE)</w:t>
        </w:r>
        <w:r>
          <w:rPr>
            <w:rFonts w:eastAsia="Malgun Gothic"/>
            <w:sz w:val="18"/>
            <w:szCs w:val="18"/>
          </w:rPr>
          <w:t>.</w:t>
        </w:r>
      </w:ins>
    </w:p>
    <w:p w14:paraId="136A671C" w14:textId="76AEA7A5" w:rsidR="00A449A2" w:rsidRPr="005347D2" w:rsidRDefault="00A449A2">
      <w:pPr>
        <w:tabs>
          <w:tab w:val="clear" w:pos="360"/>
          <w:tab w:val="clear" w:pos="720"/>
          <w:tab w:val="clear" w:pos="1080"/>
          <w:tab w:val="clear" w:pos="1440"/>
          <w:tab w:val="left" w:pos="794"/>
          <w:tab w:val="left" w:pos="1191"/>
          <w:tab w:val="left" w:pos="1588"/>
          <w:tab w:val="left" w:pos="1985"/>
        </w:tabs>
        <w:jc w:val="both"/>
        <w:rPr>
          <w:rFonts w:eastAsia="Malgun Gothic"/>
          <w:sz w:val="20"/>
        </w:rPr>
        <w:pPrChange w:id="642" w:author="Gary Sullivan" w:date="2018-05-10T18:04:00Z">
          <w:pPr>
            <w:jc w:val="both"/>
          </w:pPr>
        </w:pPrChange>
      </w:pPr>
      <w:ins w:id="643" w:author="Gary Sullivan" w:date="2018-05-10T18:04:00Z">
        <w:r w:rsidRPr="00181712">
          <w:rPr>
            <w:sz w:val="20"/>
            <w:lang w:val="en-GB"/>
          </w:rPr>
          <w:t xml:space="preserve">At </w:t>
        </w:r>
        <w:r>
          <w:rPr>
            <w:sz w:val="20"/>
            <w:lang w:val="en-GB"/>
          </w:rPr>
          <w:t xml:space="preserve">the </w:t>
        </w:r>
        <w:r w:rsidRPr="00181712">
          <w:rPr>
            <w:sz w:val="20"/>
            <w:lang w:val="en-GB"/>
          </w:rPr>
          <w:t>minimum luminance, the mastering display is considered to have the same nominal chromaticity as the white point.</w:t>
        </w:r>
      </w:ins>
    </w:p>
    <w:p w14:paraId="5704E782" w14:textId="43B88A3A" w:rsidR="00D26D16" w:rsidRPr="005347D2" w:rsidRDefault="00D26D16" w:rsidP="00D26D16">
      <w:pPr>
        <w:keepNext/>
        <w:keepLines/>
        <w:spacing w:before="360"/>
        <w:outlineLvl w:val="0"/>
        <w:rPr>
          <w:i/>
          <w:noProof/>
          <w:sz w:val="24"/>
        </w:rPr>
      </w:pPr>
      <w:r w:rsidRPr="005347D2">
        <w:rPr>
          <w:i/>
          <w:noProof/>
          <w:sz w:val="24"/>
        </w:rPr>
        <w:t>In D.</w:t>
      </w:r>
      <w:r w:rsidR="00520D90" w:rsidRPr="005347D2">
        <w:rPr>
          <w:i/>
          <w:noProof/>
          <w:sz w:val="24"/>
        </w:rPr>
        <w:t>2</w:t>
      </w:r>
      <w:r w:rsidRPr="005347D2">
        <w:rPr>
          <w:i/>
          <w:noProof/>
          <w:sz w:val="24"/>
        </w:rPr>
        <w:t>.</w:t>
      </w:r>
      <w:r w:rsidR="00520D90" w:rsidRPr="005347D2">
        <w:rPr>
          <w:i/>
          <w:noProof/>
          <w:sz w:val="24"/>
        </w:rPr>
        <w:t>30</w:t>
      </w:r>
      <w:r w:rsidRPr="005347D2">
        <w:rPr>
          <w:i/>
          <w:noProof/>
          <w:sz w:val="24"/>
        </w:rPr>
        <w:t xml:space="preserve"> (Colour remapping information SEI message semantics), replace the following paragraph:</w:t>
      </w:r>
    </w:p>
    <w:p w14:paraId="72323FD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Values of colour_remap_id from 0 to 255 and from 512 to 2</w:t>
      </w:r>
      <w:r w:rsidRPr="005347D2">
        <w:rPr>
          <w:rFonts w:eastAsia="MS Mincho"/>
          <w:sz w:val="20"/>
          <w:vertAlign w:val="superscript"/>
        </w:rPr>
        <w:t>31</w:t>
      </w:r>
      <w:r w:rsidRPr="005347D2">
        <w:rPr>
          <w:rFonts w:eastAsia="MS Mincho"/>
          <w:sz w:val="20"/>
        </w:rPr>
        <w:t> − 1 may be used as determined by the application. Values of colour_remap_id from 256 to 511, inclusive,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inclusive, are reserved for future use by ITU-T | ISO/IEC. Decoders shall ignore all colour remapping information SEI messages containing a value of colour_remap_id in the range of 256 to 511, inclusive,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inclusive, and bitstreams shall not contain such values.</w:t>
      </w:r>
    </w:p>
    <w:p w14:paraId="0CC7FE3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F71299F" w14:textId="77777777" w:rsidR="00D26D16" w:rsidRPr="005347D2" w:rsidRDefault="00D26D16" w:rsidP="00D26D16">
      <w:pPr>
        <w:jc w:val="both"/>
        <w:rPr>
          <w:noProof/>
          <w:sz w:val="20"/>
        </w:rPr>
      </w:pPr>
      <w:r w:rsidRPr="005347D2">
        <w:rPr>
          <w:sz w:val="20"/>
        </w:rPr>
        <w:t>Values of colour_remap_id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colour_remap_id from 256 to 511, inclusive,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xml:space="preserve"> − 2, inclusive, are reserved for future use by ITU-T | ISO/IEC. Decoders </w:t>
      </w:r>
      <w:r w:rsidRPr="005347D2">
        <w:rPr>
          <w:sz w:val="20"/>
          <w:highlight w:val="yellow"/>
        </w:rPr>
        <w:t>encountering a value of colour_remap_id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6356B331" w14:textId="00D52A08" w:rsidR="00D26D16" w:rsidRPr="005347D2" w:rsidRDefault="00D26D16" w:rsidP="00D26D16">
      <w:pPr>
        <w:keepNext/>
        <w:keepLines/>
        <w:spacing w:before="360"/>
        <w:outlineLvl w:val="0"/>
        <w:rPr>
          <w:i/>
          <w:noProof/>
          <w:sz w:val="24"/>
        </w:rPr>
      </w:pPr>
      <w:r w:rsidRPr="005347D2">
        <w:rPr>
          <w:i/>
          <w:noProof/>
          <w:sz w:val="24"/>
        </w:rPr>
        <w:t>Renumber clause</w:t>
      </w:r>
      <w:ins w:id="644" w:author="Gary Sullivan" w:date="2018-05-10T20:19:00Z">
        <w:r w:rsidR="00366148">
          <w:rPr>
            <w:i/>
            <w:noProof/>
            <w:sz w:val="24"/>
          </w:rPr>
          <w:t>s</w:t>
        </w:r>
      </w:ins>
      <w:r w:rsidRPr="005347D2">
        <w:rPr>
          <w:i/>
          <w:noProof/>
          <w:sz w:val="24"/>
        </w:rPr>
        <w:t xml:space="preserve"> </w:t>
      </w:r>
      <w:r w:rsidR="00520D90" w:rsidRPr="005347D2">
        <w:rPr>
          <w:i/>
          <w:noProof/>
          <w:sz w:val="24"/>
        </w:rPr>
        <w:t xml:space="preserve">D.2.31 (Alternative transfer characteristics SEI message semantics) and </w:t>
      </w:r>
      <w:r w:rsidRPr="005347D2">
        <w:rPr>
          <w:i/>
          <w:noProof/>
          <w:sz w:val="24"/>
        </w:rPr>
        <w:t>D.2.32 (Reserved SEI message semantics) as D.2.3</w:t>
      </w:r>
      <w:r w:rsidR="00520D90" w:rsidRPr="005347D2">
        <w:rPr>
          <w:i/>
          <w:noProof/>
          <w:sz w:val="24"/>
        </w:rPr>
        <w:t>2 and D.2.3</w:t>
      </w:r>
      <w:ins w:id="645" w:author="Gary Sullivan" w:date="2018-05-10T17:30:00Z">
        <w:r w:rsidR="006F1986">
          <w:rPr>
            <w:i/>
            <w:noProof/>
            <w:sz w:val="24"/>
          </w:rPr>
          <w:t>7</w:t>
        </w:r>
      </w:ins>
      <w:del w:id="646" w:author="Gary Sullivan" w:date="2018-05-10T17:30:00Z">
        <w:r w:rsidR="00520D90" w:rsidRPr="005347D2" w:rsidDel="006F1986">
          <w:rPr>
            <w:i/>
            <w:noProof/>
            <w:sz w:val="24"/>
          </w:rPr>
          <w:delText>4</w:delText>
        </w:r>
      </w:del>
      <w:r w:rsidR="00520D90" w:rsidRPr="005347D2">
        <w:rPr>
          <w:i/>
          <w:noProof/>
          <w:sz w:val="24"/>
        </w:rPr>
        <w:t>, respectively</w:t>
      </w:r>
      <w:r w:rsidRPr="005347D2">
        <w:rPr>
          <w:i/>
          <w:noProof/>
          <w:sz w:val="24"/>
        </w:rPr>
        <w:t>.</w:t>
      </w:r>
    </w:p>
    <w:p w14:paraId="10255783" w14:textId="5D7C4E49" w:rsidR="00D26D16" w:rsidRPr="005347D2" w:rsidRDefault="00D26D16" w:rsidP="00D26D16">
      <w:pPr>
        <w:keepNext/>
        <w:keepLines/>
        <w:spacing w:before="360"/>
        <w:outlineLvl w:val="0"/>
        <w:rPr>
          <w:i/>
          <w:noProof/>
          <w:sz w:val="24"/>
        </w:rPr>
      </w:pPr>
      <w:r w:rsidRPr="005347D2">
        <w:rPr>
          <w:i/>
          <w:noProof/>
          <w:sz w:val="24"/>
        </w:rPr>
        <w:t>Add clause</w:t>
      </w:r>
      <w:r w:rsidR="00E9669F" w:rsidRPr="005347D2">
        <w:rPr>
          <w:i/>
          <w:noProof/>
          <w:sz w:val="24"/>
        </w:rPr>
        <w:t>s</w:t>
      </w:r>
      <w:r w:rsidRPr="005347D2">
        <w:rPr>
          <w:i/>
          <w:noProof/>
          <w:sz w:val="24"/>
        </w:rPr>
        <w:t xml:space="preserve"> D.2.3</w:t>
      </w:r>
      <w:r w:rsidR="00E9669F" w:rsidRPr="005347D2">
        <w:rPr>
          <w:i/>
          <w:noProof/>
          <w:sz w:val="24"/>
        </w:rPr>
        <w:t>1</w:t>
      </w:r>
      <w:ins w:id="647" w:author="Ye-Kui Wang d00" w:date="2018-05-04T11:12:00Z">
        <w:r w:rsidR="00B43257">
          <w:rPr>
            <w:i/>
            <w:noProof/>
            <w:sz w:val="24"/>
          </w:rPr>
          <w:t>, D.2.3</w:t>
        </w:r>
      </w:ins>
      <w:ins w:id="648" w:author="Gary Sullivan" w:date="2018-05-10T17:30:00Z">
        <w:r w:rsidR="006F1986">
          <w:rPr>
            <w:i/>
            <w:noProof/>
            <w:sz w:val="24"/>
          </w:rPr>
          <w:t>3</w:t>
        </w:r>
      </w:ins>
      <w:ins w:id="649" w:author="Ye-Kui Wang d00" w:date="2018-05-04T11:12:00Z">
        <w:del w:id="650" w:author="Gary Sullivan" w:date="2018-05-10T17:30:00Z">
          <w:r w:rsidR="00B43257" w:rsidDel="006F1986">
            <w:rPr>
              <w:i/>
              <w:noProof/>
              <w:sz w:val="24"/>
            </w:rPr>
            <w:delText>2</w:delText>
          </w:r>
        </w:del>
        <w:r w:rsidR="00B43257">
          <w:rPr>
            <w:i/>
            <w:noProof/>
            <w:sz w:val="24"/>
          </w:rPr>
          <w:t>,</w:t>
        </w:r>
      </w:ins>
      <w:r w:rsidRPr="005347D2">
        <w:rPr>
          <w:i/>
          <w:noProof/>
          <w:sz w:val="24"/>
        </w:rPr>
        <w:t xml:space="preserve"> </w:t>
      </w:r>
      <w:ins w:id="651" w:author="Gary Sullivan" w:date="2018-05-10T17:33:00Z">
        <w:r w:rsidR="006F1986">
          <w:rPr>
            <w:i/>
            <w:noProof/>
            <w:sz w:val="24"/>
          </w:rPr>
          <w:t xml:space="preserve">D.2.33, D.2.34 (and subordinate subclauses), D.2.35, </w:t>
        </w:r>
      </w:ins>
      <w:r w:rsidR="00E9669F" w:rsidRPr="005347D2">
        <w:rPr>
          <w:i/>
          <w:noProof/>
          <w:sz w:val="24"/>
        </w:rPr>
        <w:t xml:space="preserve">and D.2.33 </w:t>
      </w:r>
      <w:r w:rsidRPr="005347D2">
        <w:rPr>
          <w:i/>
          <w:noProof/>
          <w:sz w:val="24"/>
        </w:rPr>
        <w:t>as follows:</w:t>
      </w:r>
    </w:p>
    <w:p w14:paraId="526FF294" w14:textId="77777777" w:rsidR="005E55C1" w:rsidRPr="00B43257" w:rsidRDefault="005E55C1" w:rsidP="005E55C1">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b/>
          <w:bCs/>
          <w:sz w:val="20"/>
          <w:szCs w:val="24"/>
          <w:rPrChange w:id="652" w:author="Ye-Kui Wang d00" w:date="2018-05-04T11:10:00Z">
            <w:rPr>
              <w:b/>
              <w:bCs/>
              <w:color w:val="FF0000"/>
              <w:sz w:val="20"/>
              <w:szCs w:val="24"/>
            </w:rPr>
          </w:rPrChange>
        </w:rPr>
      </w:pPr>
      <w:r w:rsidRPr="00B43257">
        <w:rPr>
          <w:b/>
          <w:bCs/>
          <w:sz w:val="20"/>
          <w:szCs w:val="24"/>
          <w:rPrChange w:id="653" w:author="Ye-Kui Wang d00" w:date="2018-05-04T11:10:00Z">
            <w:rPr>
              <w:b/>
              <w:bCs/>
              <w:color w:val="FF0000"/>
              <w:sz w:val="20"/>
              <w:szCs w:val="24"/>
            </w:rPr>
          </w:rPrChange>
        </w:rPr>
        <w:t xml:space="preserve">D.2.31 </w:t>
      </w:r>
      <w:r w:rsidRPr="00B43257">
        <w:rPr>
          <w:b/>
          <w:bCs/>
          <w:sz w:val="20"/>
          <w:szCs w:val="24"/>
          <w:lang w:eastAsia="ja-JP"/>
          <w:rPrChange w:id="654" w:author="Ye-Kui Wang d00" w:date="2018-05-04T11:10:00Z">
            <w:rPr>
              <w:b/>
              <w:bCs/>
              <w:color w:val="FF0000"/>
              <w:sz w:val="20"/>
              <w:szCs w:val="24"/>
              <w:lang w:eastAsia="ja-JP"/>
            </w:rPr>
          </w:rPrChange>
        </w:rPr>
        <w:t>Content light level information SEI message</w:t>
      </w:r>
      <w:r w:rsidRPr="00B43257">
        <w:rPr>
          <w:b/>
          <w:bCs/>
          <w:sz w:val="20"/>
          <w:szCs w:val="24"/>
          <w:rPrChange w:id="655" w:author="Ye-Kui Wang d00" w:date="2018-05-04T11:10:00Z">
            <w:rPr>
              <w:b/>
              <w:bCs/>
              <w:color w:val="FF0000"/>
              <w:sz w:val="20"/>
              <w:szCs w:val="24"/>
            </w:rPr>
          </w:rPrChange>
        </w:rPr>
        <w:t xml:space="preserve"> semantics</w:t>
      </w:r>
    </w:p>
    <w:p w14:paraId="2BBA0AB5" w14:textId="77777777" w:rsidR="005E55C1" w:rsidRPr="00B43257" w:rsidRDefault="005E55C1" w:rsidP="00074DB3">
      <w:pPr>
        <w:jc w:val="both"/>
        <w:rPr>
          <w:sz w:val="20"/>
          <w:rPrChange w:id="656" w:author="Ye-Kui Wang d00" w:date="2018-05-04T11:10:00Z">
            <w:rPr>
              <w:color w:val="FF0000"/>
              <w:sz w:val="20"/>
            </w:rPr>
          </w:rPrChange>
        </w:rPr>
      </w:pPr>
      <w:r w:rsidRPr="00B43257">
        <w:rPr>
          <w:sz w:val="20"/>
          <w:rPrChange w:id="657" w:author="Ye-Kui Wang d00" w:date="2018-05-04T11:10:00Z">
            <w:rPr>
              <w:color w:val="FF0000"/>
              <w:sz w:val="20"/>
            </w:rPr>
          </w:rPrChange>
        </w:rPr>
        <w:t>This SEI message identifies upper bounds for the nominal target brightness light level of the pictures of the coded video sequence.</w:t>
      </w:r>
    </w:p>
    <w:p w14:paraId="1B398DA9" w14:textId="62630B07" w:rsidR="005E55C1" w:rsidRPr="00B43257" w:rsidRDefault="005E55C1" w:rsidP="00074DB3">
      <w:pPr>
        <w:jc w:val="both"/>
        <w:rPr>
          <w:sz w:val="20"/>
          <w:rPrChange w:id="658" w:author="Ye-Kui Wang d00" w:date="2018-05-04T11:10:00Z">
            <w:rPr>
              <w:color w:val="FF0000"/>
              <w:sz w:val="20"/>
            </w:rPr>
          </w:rPrChange>
        </w:rPr>
      </w:pPr>
      <w:r w:rsidRPr="00B43257">
        <w:rPr>
          <w:sz w:val="20"/>
          <w:rPrChange w:id="659" w:author="Ye-Kui Wang d00" w:date="2018-05-04T11:10:00Z">
            <w:rPr>
              <w:color w:val="FF0000"/>
              <w:sz w:val="20"/>
            </w:rPr>
          </w:rPrChange>
        </w:rPr>
        <w:t xml:space="preserve">The information conveyed in this SEI message is intended to be adequate for purposes corresponding to the use of the Consumer </w:t>
      </w:r>
      <w:del w:id="660" w:author="Gary Sullivan" w:date="2018-05-10T20:13:00Z">
        <w:r w:rsidRPr="00B43257" w:rsidDel="00F1707F">
          <w:rPr>
            <w:sz w:val="20"/>
            <w:rPrChange w:id="661" w:author="Ye-Kui Wang d00" w:date="2018-05-04T11:10:00Z">
              <w:rPr>
                <w:color w:val="FF0000"/>
                <w:sz w:val="20"/>
              </w:rPr>
            </w:rPrChange>
          </w:rPr>
          <w:delText xml:space="preserve">Electronics </w:delText>
        </w:r>
      </w:del>
      <w:ins w:id="662" w:author="Gary Sullivan" w:date="2018-05-10T20:13:00Z">
        <w:r w:rsidR="00F1707F">
          <w:rPr>
            <w:sz w:val="20"/>
          </w:rPr>
          <w:t>Technology</w:t>
        </w:r>
        <w:r w:rsidR="00F1707F" w:rsidRPr="00B43257">
          <w:rPr>
            <w:sz w:val="20"/>
            <w:rPrChange w:id="663" w:author="Ye-Kui Wang d00" w:date="2018-05-04T11:10:00Z">
              <w:rPr>
                <w:color w:val="FF0000"/>
                <w:sz w:val="20"/>
              </w:rPr>
            </w:rPrChange>
          </w:rPr>
          <w:t xml:space="preserve"> </w:t>
        </w:r>
      </w:ins>
      <w:r w:rsidRPr="00B43257">
        <w:rPr>
          <w:sz w:val="20"/>
          <w:rPrChange w:id="664" w:author="Ye-Kui Wang d00" w:date="2018-05-04T11:10:00Z">
            <w:rPr>
              <w:color w:val="FF0000"/>
              <w:sz w:val="20"/>
            </w:rPr>
          </w:rPrChange>
        </w:rPr>
        <w:t>Association 861.3 specification.</w:t>
      </w:r>
      <w:ins w:id="665" w:author="Ye-Kui Wang d01" w:date="2018-05-07T10:30:00Z">
        <w:del w:id="666" w:author="Gary Sullivan" w:date="2018-05-10T20:16:00Z">
          <w:r w:rsidR="00630580" w:rsidDel="00F1707F">
            <w:rPr>
              <w:sz w:val="20"/>
            </w:rPr>
            <w:delText xml:space="preserve"> </w:delText>
          </w:r>
          <w:r w:rsidR="00630580" w:rsidRPr="00200B02" w:rsidDel="00F1707F">
            <w:rPr>
              <w:sz w:val="20"/>
              <w:highlight w:val="yellow"/>
            </w:rPr>
            <w:delText>[</w:delText>
          </w:r>
          <w:r w:rsidR="00630580" w:rsidDel="00F1707F">
            <w:rPr>
              <w:sz w:val="20"/>
              <w:highlight w:val="yellow"/>
            </w:rPr>
            <w:delText>Ed. (YK)</w:delText>
          </w:r>
        </w:del>
      </w:ins>
      <w:ins w:id="667" w:author="Ye-Kui Wang d01" w:date="2018-05-07T10:31:00Z">
        <w:del w:id="668" w:author="Gary Sullivan" w:date="2018-05-10T20:16:00Z">
          <w:r w:rsidR="00630580" w:rsidDel="00F1707F">
            <w:rPr>
              <w:sz w:val="20"/>
              <w:highlight w:val="yellow"/>
            </w:rPr>
            <w:delText>: Should "</w:delText>
          </w:r>
          <w:r w:rsidR="00630580" w:rsidRPr="00630580" w:rsidDel="00F1707F">
            <w:rPr>
              <w:sz w:val="20"/>
              <w:highlight w:val="yellow"/>
            </w:rPr>
            <w:delText>Consumer Electronics Association</w:delText>
          </w:r>
          <w:r w:rsidR="00630580" w:rsidDel="00F1707F">
            <w:rPr>
              <w:sz w:val="20"/>
              <w:highlight w:val="yellow"/>
            </w:rPr>
            <w:delText xml:space="preserve">" and CEA elsewhere in the specification be changed to </w:delText>
          </w:r>
        </w:del>
      </w:ins>
      <w:ins w:id="669" w:author="Ye-Kui Wang d01" w:date="2018-05-07T10:32:00Z">
        <w:del w:id="670" w:author="Gary Sullivan" w:date="2018-05-10T20:16:00Z">
          <w:r w:rsidR="00630580" w:rsidDel="00F1707F">
            <w:rPr>
              <w:sz w:val="20"/>
              <w:highlight w:val="yellow"/>
            </w:rPr>
            <w:delText>"</w:delText>
          </w:r>
          <w:r w:rsidR="00630580" w:rsidRPr="00630580" w:rsidDel="00F1707F">
            <w:rPr>
              <w:sz w:val="20"/>
              <w:highlight w:val="yellow"/>
            </w:rPr>
            <w:delText xml:space="preserve">Consumer </w:delText>
          </w:r>
          <w:r w:rsidR="00630580" w:rsidDel="00F1707F">
            <w:rPr>
              <w:sz w:val="20"/>
              <w:highlight w:val="yellow"/>
            </w:rPr>
            <w:delText xml:space="preserve">Technology </w:delText>
          </w:r>
          <w:r w:rsidR="00630580" w:rsidRPr="00630580" w:rsidDel="00F1707F">
            <w:rPr>
              <w:sz w:val="20"/>
              <w:highlight w:val="yellow"/>
            </w:rPr>
            <w:delText>Association</w:delText>
          </w:r>
          <w:r w:rsidR="00630580" w:rsidDel="00F1707F">
            <w:rPr>
              <w:sz w:val="20"/>
              <w:highlight w:val="yellow"/>
            </w:rPr>
            <w:delText>" and CTA?</w:delText>
          </w:r>
        </w:del>
      </w:ins>
      <w:ins w:id="671" w:author="Ye-Kui Wang d01" w:date="2018-05-07T10:30:00Z">
        <w:del w:id="672" w:author="Gary Sullivan" w:date="2018-05-10T20:16:00Z">
          <w:r w:rsidR="00630580" w:rsidRPr="00200B02" w:rsidDel="00F1707F">
            <w:rPr>
              <w:sz w:val="20"/>
              <w:highlight w:val="yellow"/>
            </w:rPr>
            <w:delText>]</w:delText>
          </w:r>
        </w:del>
      </w:ins>
    </w:p>
    <w:p w14:paraId="09FC3FF3" w14:textId="77777777" w:rsidR="005E55C1" w:rsidRPr="00B43257" w:rsidRDefault="005E55C1" w:rsidP="00074DB3">
      <w:pPr>
        <w:jc w:val="both"/>
        <w:rPr>
          <w:sz w:val="20"/>
        </w:rPr>
      </w:pPr>
      <w:r w:rsidRPr="00B43257">
        <w:rPr>
          <w:sz w:val="20"/>
          <w:rPrChange w:id="673" w:author="Ye-Kui Wang d00" w:date="2018-05-04T11:10:00Z">
            <w:rPr>
              <w:color w:val="FF0000"/>
              <w:sz w:val="20"/>
            </w:rPr>
          </w:rPrChange>
        </w:rPr>
        <w:t>The semantics of the content light level information SEI message are defined in relation to the values of samples in a 4:4:4 representation of red, green, and blue colour primary intensities in the linear light domain for the pictures of the coded video sequence, in units of candelas per square metre. However, this SEI message does not, by itself, identify a conversion process for converting the sample values of a decoded picture to the samples in a 4:4:4 representation of red, green, and blue colour primary intensities in the linear light domain for the picture.</w:t>
      </w:r>
    </w:p>
    <w:p w14:paraId="2D2DFF8E" w14:textId="77777777" w:rsidR="005E55C1" w:rsidRPr="00B43257" w:rsidRDefault="005E55C1" w:rsidP="00E9669F">
      <w:pPr>
        <w:tabs>
          <w:tab w:val="clear" w:pos="360"/>
          <w:tab w:val="clear" w:pos="720"/>
          <w:tab w:val="clear" w:pos="1080"/>
          <w:tab w:val="clear" w:pos="1440"/>
        </w:tabs>
        <w:spacing w:before="60"/>
        <w:ind w:left="360"/>
        <w:jc w:val="both"/>
        <w:rPr>
          <w:rFonts w:eastAsia="Malgun Gothic"/>
          <w:sz w:val="18"/>
          <w:szCs w:val="18"/>
          <w:rPrChange w:id="674" w:author="Ye-Kui Wang d00" w:date="2018-05-04T11:10:00Z">
            <w:rPr>
              <w:rFonts w:eastAsia="Malgun Gothic"/>
              <w:color w:val="FF0000"/>
              <w:sz w:val="18"/>
              <w:szCs w:val="18"/>
            </w:rPr>
          </w:rPrChange>
        </w:rPr>
      </w:pPr>
      <w:r w:rsidRPr="00B43257">
        <w:rPr>
          <w:rFonts w:eastAsia="Malgun Gothic"/>
          <w:sz w:val="18"/>
          <w:szCs w:val="18"/>
          <w:rPrChange w:id="675" w:author="Ye-Kui Wang d00" w:date="2018-05-04T11:10:00Z">
            <w:rPr>
              <w:rFonts w:eastAsia="Malgun Gothic"/>
              <w:color w:val="FF0000"/>
              <w:sz w:val="18"/>
              <w:szCs w:val="18"/>
            </w:rPr>
          </w:rPrChange>
        </w:rPr>
        <w:t>NOTE </w:t>
      </w:r>
      <w:r w:rsidRPr="00B43257">
        <w:rPr>
          <w:rFonts w:eastAsia="Malgun Gothic"/>
          <w:sz w:val="18"/>
          <w:szCs w:val="18"/>
          <w:rPrChange w:id="676" w:author="Ye-Kui Wang d00" w:date="2018-05-04T11:10:00Z">
            <w:rPr>
              <w:rFonts w:eastAsia="Malgun Gothic"/>
              <w:color w:val="FF0000"/>
              <w:sz w:val="18"/>
              <w:szCs w:val="18"/>
            </w:rPr>
          </w:rPrChange>
        </w:rPr>
        <w:fldChar w:fldCharType="begin"/>
      </w:r>
      <w:r w:rsidRPr="00B43257">
        <w:rPr>
          <w:rFonts w:eastAsia="Malgun Gothic"/>
          <w:sz w:val="18"/>
          <w:szCs w:val="18"/>
          <w:rPrChange w:id="677" w:author="Ye-Kui Wang d00" w:date="2018-05-04T11:10:00Z">
            <w:rPr>
              <w:rFonts w:eastAsia="Malgun Gothic"/>
              <w:color w:val="FF0000"/>
              <w:sz w:val="18"/>
              <w:szCs w:val="18"/>
            </w:rPr>
          </w:rPrChange>
        </w:rPr>
        <w:instrText xml:space="preserve"> SEQ NoteCounter \* MERGEFORMAT \r 1 </w:instrText>
      </w:r>
      <w:r w:rsidRPr="00B43257">
        <w:rPr>
          <w:rFonts w:eastAsia="Malgun Gothic"/>
          <w:sz w:val="18"/>
          <w:szCs w:val="18"/>
          <w:rPrChange w:id="678" w:author="Ye-Kui Wang d00" w:date="2018-05-04T11:10:00Z">
            <w:rPr>
              <w:rFonts w:eastAsia="Malgun Gothic"/>
              <w:noProof/>
              <w:color w:val="FF0000"/>
              <w:sz w:val="18"/>
              <w:szCs w:val="18"/>
            </w:rPr>
          </w:rPrChange>
        </w:rPr>
        <w:fldChar w:fldCharType="separate"/>
      </w:r>
      <w:r w:rsidRPr="00B43257">
        <w:rPr>
          <w:rFonts w:eastAsia="Malgun Gothic"/>
          <w:noProof/>
          <w:sz w:val="18"/>
          <w:szCs w:val="18"/>
          <w:rPrChange w:id="679" w:author="Ye-Kui Wang d00" w:date="2018-05-04T11:10:00Z">
            <w:rPr>
              <w:rFonts w:eastAsia="Malgun Gothic"/>
              <w:noProof/>
              <w:color w:val="FF0000"/>
              <w:sz w:val="18"/>
              <w:szCs w:val="18"/>
            </w:rPr>
          </w:rPrChange>
        </w:rPr>
        <w:t>1</w:t>
      </w:r>
      <w:r w:rsidRPr="00B43257">
        <w:rPr>
          <w:rFonts w:eastAsia="Malgun Gothic"/>
          <w:noProof/>
          <w:sz w:val="18"/>
          <w:szCs w:val="18"/>
          <w:rPrChange w:id="680" w:author="Ye-Kui Wang d00" w:date="2018-05-04T11:10:00Z">
            <w:rPr>
              <w:rFonts w:eastAsia="Malgun Gothic"/>
              <w:noProof/>
              <w:color w:val="FF0000"/>
              <w:sz w:val="18"/>
              <w:szCs w:val="18"/>
            </w:rPr>
          </w:rPrChange>
        </w:rPr>
        <w:fldChar w:fldCharType="end"/>
      </w:r>
      <w:r w:rsidRPr="00B43257">
        <w:rPr>
          <w:rFonts w:eastAsia="Malgun Gothic"/>
          <w:sz w:val="18"/>
          <w:szCs w:val="18"/>
          <w:rPrChange w:id="681" w:author="Ye-Kui Wang d00" w:date="2018-05-04T11:10:00Z">
            <w:rPr>
              <w:rFonts w:eastAsia="Malgun Gothic"/>
              <w:color w:val="FF0000"/>
              <w:sz w:val="18"/>
              <w:szCs w:val="18"/>
            </w:rPr>
          </w:rPrChange>
        </w:rPr>
        <w:t> – </w:t>
      </w:r>
      <w:r w:rsidRPr="00B43257">
        <w:rPr>
          <w:sz w:val="18"/>
          <w:szCs w:val="18"/>
          <w:rPrChange w:id="682" w:author="Ye-Kui Wang d00" w:date="2018-05-04T11:10:00Z">
            <w:rPr>
              <w:color w:val="FF0000"/>
              <w:sz w:val="18"/>
              <w:szCs w:val="18"/>
            </w:rPr>
          </w:rPrChange>
        </w:rPr>
        <w:t>Other syntax elements, such as colour_primaries, transfer_characteristics, matrix_coeffs, and the chroma resampling filter hint SEI message, when present, may assist in the identification of such a conversion process.</w:t>
      </w:r>
    </w:p>
    <w:p w14:paraId="58B1BFDA" w14:textId="77777777" w:rsidR="005E55C1" w:rsidRPr="00B43257" w:rsidRDefault="005E55C1" w:rsidP="00E447A2">
      <w:pPr>
        <w:jc w:val="both"/>
        <w:rPr>
          <w:sz w:val="20"/>
          <w:rPrChange w:id="683" w:author="Ye-Kui Wang d00" w:date="2018-05-04T11:10:00Z">
            <w:rPr>
              <w:color w:val="FF0000"/>
              <w:sz w:val="20"/>
            </w:rPr>
          </w:rPrChange>
        </w:rPr>
      </w:pPr>
      <w:r w:rsidRPr="00B43257">
        <w:rPr>
          <w:sz w:val="20"/>
          <w:rPrChange w:id="684" w:author="Ye-Kui Wang d00" w:date="2018-05-04T11:10:00Z">
            <w:rPr>
              <w:color w:val="FF0000"/>
              <w:sz w:val="20"/>
            </w:rPr>
          </w:rPrChange>
        </w:rPr>
        <w:t>Given the red, green, and blue colour primary intensities in the linear light domain for the location of a luma sample in a corresponding 4:4:4 representation, denoted as E</w:t>
      </w:r>
      <w:r w:rsidRPr="00B43257">
        <w:rPr>
          <w:sz w:val="20"/>
          <w:vertAlign w:val="subscript"/>
          <w:rPrChange w:id="685" w:author="Ye-Kui Wang d00" w:date="2018-05-04T11:10:00Z">
            <w:rPr>
              <w:color w:val="FF0000"/>
              <w:sz w:val="20"/>
              <w:vertAlign w:val="subscript"/>
            </w:rPr>
          </w:rPrChange>
        </w:rPr>
        <w:t>R</w:t>
      </w:r>
      <w:r w:rsidRPr="00B43257">
        <w:rPr>
          <w:sz w:val="20"/>
          <w:rPrChange w:id="686" w:author="Ye-Kui Wang d00" w:date="2018-05-04T11:10:00Z">
            <w:rPr>
              <w:color w:val="FF0000"/>
              <w:sz w:val="20"/>
            </w:rPr>
          </w:rPrChange>
        </w:rPr>
        <w:t>, E</w:t>
      </w:r>
      <w:r w:rsidRPr="00B43257">
        <w:rPr>
          <w:sz w:val="20"/>
          <w:vertAlign w:val="subscript"/>
          <w:rPrChange w:id="687" w:author="Ye-Kui Wang d00" w:date="2018-05-04T11:10:00Z">
            <w:rPr>
              <w:color w:val="FF0000"/>
              <w:sz w:val="20"/>
              <w:vertAlign w:val="subscript"/>
            </w:rPr>
          </w:rPrChange>
        </w:rPr>
        <w:t>G</w:t>
      </w:r>
      <w:r w:rsidRPr="00B43257">
        <w:rPr>
          <w:sz w:val="20"/>
          <w:rPrChange w:id="688" w:author="Ye-Kui Wang d00" w:date="2018-05-04T11:10:00Z">
            <w:rPr>
              <w:color w:val="FF0000"/>
              <w:sz w:val="20"/>
            </w:rPr>
          </w:rPrChange>
        </w:rPr>
        <w:t>, and E</w:t>
      </w:r>
      <w:r w:rsidRPr="00B43257">
        <w:rPr>
          <w:sz w:val="20"/>
          <w:vertAlign w:val="subscript"/>
          <w:rPrChange w:id="689" w:author="Ye-Kui Wang d00" w:date="2018-05-04T11:10:00Z">
            <w:rPr>
              <w:color w:val="FF0000"/>
              <w:sz w:val="20"/>
              <w:vertAlign w:val="subscript"/>
            </w:rPr>
          </w:rPrChange>
        </w:rPr>
        <w:t>B</w:t>
      </w:r>
      <w:r w:rsidRPr="00B43257">
        <w:rPr>
          <w:sz w:val="20"/>
          <w:rPrChange w:id="690" w:author="Ye-Kui Wang d00" w:date="2018-05-04T11:10:00Z">
            <w:rPr>
              <w:color w:val="FF0000"/>
              <w:sz w:val="20"/>
            </w:rPr>
          </w:rPrChange>
        </w:rPr>
        <w:t>, the maximum component intensity is defined as E</w:t>
      </w:r>
      <w:r w:rsidRPr="00B43257">
        <w:rPr>
          <w:sz w:val="20"/>
          <w:vertAlign w:val="subscript"/>
          <w:rPrChange w:id="691" w:author="Ye-Kui Wang d00" w:date="2018-05-04T11:10:00Z">
            <w:rPr>
              <w:color w:val="FF0000"/>
              <w:sz w:val="20"/>
              <w:vertAlign w:val="subscript"/>
            </w:rPr>
          </w:rPrChange>
        </w:rPr>
        <w:t>Max</w:t>
      </w:r>
      <w:r w:rsidRPr="00B43257">
        <w:rPr>
          <w:sz w:val="20"/>
          <w:rPrChange w:id="692" w:author="Ye-Kui Wang d00" w:date="2018-05-04T11:10:00Z">
            <w:rPr>
              <w:color w:val="FF0000"/>
              <w:sz w:val="20"/>
            </w:rPr>
          </w:rPrChange>
        </w:rPr>
        <w:t xml:space="preserve"> = Max( E</w:t>
      </w:r>
      <w:r w:rsidRPr="00B43257">
        <w:rPr>
          <w:sz w:val="20"/>
          <w:vertAlign w:val="subscript"/>
          <w:rPrChange w:id="693" w:author="Ye-Kui Wang d00" w:date="2018-05-04T11:10:00Z">
            <w:rPr>
              <w:color w:val="FF0000"/>
              <w:sz w:val="20"/>
              <w:vertAlign w:val="subscript"/>
            </w:rPr>
          </w:rPrChange>
        </w:rPr>
        <w:t>R</w:t>
      </w:r>
      <w:r w:rsidRPr="00B43257">
        <w:rPr>
          <w:sz w:val="20"/>
          <w:rPrChange w:id="694" w:author="Ye-Kui Wang d00" w:date="2018-05-04T11:10:00Z">
            <w:rPr>
              <w:color w:val="FF0000"/>
              <w:sz w:val="20"/>
            </w:rPr>
          </w:rPrChange>
        </w:rPr>
        <w:t>, Max( E</w:t>
      </w:r>
      <w:r w:rsidRPr="00B43257">
        <w:rPr>
          <w:sz w:val="20"/>
          <w:vertAlign w:val="subscript"/>
          <w:rPrChange w:id="695" w:author="Ye-Kui Wang d00" w:date="2018-05-04T11:10:00Z">
            <w:rPr>
              <w:color w:val="FF0000"/>
              <w:sz w:val="20"/>
              <w:vertAlign w:val="subscript"/>
            </w:rPr>
          </w:rPrChange>
        </w:rPr>
        <w:t>G</w:t>
      </w:r>
      <w:r w:rsidRPr="00B43257">
        <w:rPr>
          <w:sz w:val="20"/>
          <w:rPrChange w:id="696" w:author="Ye-Kui Wang d00" w:date="2018-05-04T11:10:00Z">
            <w:rPr>
              <w:color w:val="FF0000"/>
              <w:sz w:val="20"/>
            </w:rPr>
          </w:rPrChange>
        </w:rPr>
        <w:t>, E</w:t>
      </w:r>
      <w:r w:rsidRPr="00B43257">
        <w:rPr>
          <w:sz w:val="20"/>
          <w:vertAlign w:val="subscript"/>
          <w:rPrChange w:id="697" w:author="Ye-Kui Wang d00" w:date="2018-05-04T11:10:00Z">
            <w:rPr>
              <w:color w:val="FF0000"/>
              <w:sz w:val="20"/>
              <w:vertAlign w:val="subscript"/>
            </w:rPr>
          </w:rPrChange>
        </w:rPr>
        <w:t>B</w:t>
      </w:r>
      <w:r w:rsidRPr="00B43257">
        <w:rPr>
          <w:sz w:val="20"/>
          <w:rPrChange w:id="698" w:author="Ye-Kui Wang d00" w:date="2018-05-04T11:10:00Z">
            <w:rPr>
              <w:color w:val="FF0000"/>
              <w:sz w:val="20"/>
            </w:rPr>
          </w:rPrChange>
        </w:rPr>
        <w:t xml:space="preserve"> ) ). The light level corresponding to the stimulus is then defined as the CIE 1931 luminance corresponding to equal amplitudes of E</w:t>
      </w:r>
      <w:r w:rsidRPr="00B43257">
        <w:rPr>
          <w:sz w:val="20"/>
          <w:vertAlign w:val="subscript"/>
          <w:rPrChange w:id="699" w:author="Ye-Kui Wang d00" w:date="2018-05-04T11:10:00Z">
            <w:rPr>
              <w:color w:val="FF0000"/>
              <w:sz w:val="20"/>
              <w:vertAlign w:val="subscript"/>
            </w:rPr>
          </w:rPrChange>
        </w:rPr>
        <w:t>Max</w:t>
      </w:r>
      <w:r w:rsidRPr="00B43257">
        <w:rPr>
          <w:sz w:val="20"/>
          <w:rPrChange w:id="700" w:author="Ye-Kui Wang d00" w:date="2018-05-04T11:10:00Z">
            <w:rPr>
              <w:color w:val="FF0000"/>
              <w:sz w:val="20"/>
            </w:rPr>
          </w:rPrChange>
        </w:rPr>
        <w:t xml:space="preserve"> for all three colour primary intensities for red, green, and blue (with appropriate scaling to reflect the nominal luminance level associated with peak white – e.g., ordinarily scaling to associate peak white with 10 000 candelas per square metre when transfer_characteristics is equal to 16).</w:t>
      </w:r>
    </w:p>
    <w:p w14:paraId="361A0329" w14:textId="2679105A" w:rsidR="005E55C1" w:rsidRPr="00B43257" w:rsidRDefault="005E55C1" w:rsidP="00E9669F">
      <w:pPr>
        <w:pStyle w:val="Note1"/>
        <w:rPr>
          <w:lang w:val="en-CA"/>
          <w:rPrChange w:id="701" w:author="Ye-Kui Wang d00" w:date="2018-05-04T11:10:00Z">
            <w:rPr>
              <w:color w:val="FF0000"/>
              <w:lang w:val="en-CA"/>
            </w:rPr>
          </w:rPrChange>
        </w:rPr>
      </w:pPr>
      <w:r w:rsidRPr="00B43257">
        <w:rPr>
          <w:lang w:val="en-CA"/>
          <w:rPrChange w:id="702" w:author="Ye-Kui Wang d00" w:date="2018-05-04T11:10:00Z">
            <w:rPr>
              <w:color w:val="FF0000"/>
              <w:lang w:val="en-CA"/>
            </w:rPr>
          </w:rPrChange>
        </w:rPr>
        <w:t>NOTE </w:t>
      </w:r>
      <w:r w:rsidRPr="00B43257">
        <w:rPr>
          <w:lang w:val="en-CA"/>
          <w:rPrChange w:id="703" w:author="Ye-Kui Wang d00" w:date="2018-05-04T11:10:00Z">
            <w:rPr>
              <w:color w:val="FF0000"/>
              <w:lang w:val="en-CA"/>
            </w:rPr>
          </w:rPrChange>
        </w:rPr>
        <w:fldChar w:fldCharType="begin"/>
      </w:r>
      <w:r w:rsidRPr="00B43257">
        <w:rPr>
          <w:lang w:val="en-CA"/>
          <w:rPrChange w:id="704" w:author="Ye-Kui Wang d00" w:date="2018-05-04T11:10:00Z">
            <w:rPr>
              <w:color w:val="FF0000"/>
              <w:lang w:val="en-CA"/>
            </w:rPr>
          </w:rPrChange>
        </w:rPr>
        <w:instrText xml:space="preserve"> SEQ NoteCounter \* MERGEFORMAT </w:instrText>
      </w:r>
      <w:r w:rsidRPr="00B43257">
        <w:rPr>
          <w:lang w:val="en-CA"/>
          <w:rPrChange w:id="705" w:author="Ye-Kui Wang d00" w:date="2018-05-04T11:10:00Z">
            <w:rPr>
              <w:noProof/>
              <w:color w:val="FF0000"/>
              <w:lang w:val="en-CA"/>
            </w:rPr>
          </w:rPrChange>
        </w:rPr>
        <w:fldChar w:fldCharType="separate"/>
      </w:r>
      <w:r w:rsidRPr="00B43257">
        <w:rPr>
          <w:noProof/>
          <w:lang w:val="en-CA"/>
          <w:rPrChange w:id="706" w:author="Ye-Kui Wang d00" w:date="2018-05-04T11:10:00Z">
            <w:rPr>
              <w:noProof/>
              <w:color w:val="FF0000"/>
              <w:lang w:val="en-CA"/>
            </w:rPr>
          </w:rPrChange>
        </w:rPr>
        <w:t>2</w:t>
      </w:r>
      <w:r w:rsidRPr="00B43257">
        <w:rPr>
          <w:noProof/>
          <w:lang w:val="en-CA"/>
          <w:rPrChange w:id="707" w:author="Ye-Kui Wang d00" w:date="2018-05-04T11:10:00Z">
            <w:rPr>
              <w:noProof/>
              <w:color w:val="FF0000"/>
              <w:lang w:val="en-CA"/>
            </w:rPr>
          </w:rPrChange>
        </w:rPr>
        <w:fldChar w:fldCharType="end"/>
      </w:r>
      <w:r w:rsidR="00E447A2" w:rsidRPr="00B43257">
        <w:rPr>
          <w:noProof/>
          <w:lang w:val="en-CA"/>
          <w:rPrChange w:id="708" w:author="Ye-Kui Wang d00" w:date="2018-05-04T11:10:00Z">
            <w:rPr>
              <w:noProof/>
              <w:color w:val="FF0000"/>
              <w:lang w:val="en-CA"/>
            </w:rPr>
          </w:rPrChange>
        </w:rPr>
        <w:t> </w:t>
      </w:r>
      <w:r w:rsidRPr="00B43257">
        <w:rPr>
          <w:lang w:val="en-CA"/>
          <w:rPrChange w:id="709" w:author="Ye-Kui Wang d00" w:date="2018-05-04T11:10:00Z">
            <w:rPr>
              <w:color w:val="FF0000"/>
              <w:lang w:val="en-CA"/>
            </w:rPr>
          </w:rPrChange>
        </w:rPr>
        <w:t>– Since the maximum value E</w:t>
      </w:r>
      <w:r w:rsidRPr="00B43257">
        <w:rPr>
          <w:vertAlign w:val="subscript"/>
          <w:lang w:val="en-CA"/>
          <w:rPrChange w:id="710" w:author="Ye-Kui Wang d00" w:date="2018-05-04T11:10:00Z">
            <w:rPr>
              <w:color w:val="FF0000"/>
              <w:vertAlign w:val="subscript"/>
              <w:lang w:val="en-CA"/>
            </w:rPr>
          </w:rPrChange>
        </w:rPr>
        <w:t>Max</w:t>
      </w:r>
      <w:r w:rsidRPr="00B43257">
        <w:rPr>
          <w:lang w:val="en-CA"/>
          <w:rPrChange w:id="711" w:author="Ye-Kui Wang d00" w:date="2018-05-04T11:10:00Z">
            <w:rPr>
              <w:color w:val="FF0000"/>
              <w:lang w:val="en-CA"/>
            </w:rPr>
          </w:rPrChange>
        </w:rPr>
        <w:t xml:space="preserve"> is used in this definition at each sample location, rather than a direct conversion from E</w:t>
      </w:r>
      <w:r w:rsidRPr="00B43257">
        <w:rPr>
          <w:vertAlign w:val="subscript"/>
          <w:lang w:val="en-CA"/>
          <w:rPrChange w:id="712" w:author="Ye-Kui Wang d00" w:date="2018-05-04T11:10:00Z">
            <w:rPr>
              <w:color w:val="FF0000"/>
              <w:vertAlign w:val="subscript"/>
              <w:lang w:val="en-CA"/>
            </w:rPr>
          </w:rPrChange>
        </w:rPr>
        <w:t>R</w:t>
      </w:r>
      <w:r w:rsidRPr="00B43257">
        <w:rPr>
          <w:lang w:val="en-CA"/>
          <w:rPrChange w:id="713" w:author="Ye-Kui Wang d00" w:date="2018-05-04T11:10:00Z">
            <w:rPr>
              <w:color w:val="FF0000"/>
              <w:lang w:val="en-CA"/>
            </w:rPr>
          </w:rPrChange>
        </w:rPr>
        <w:t>, E</w:t>
      </w:r>
      <w:r w:rsidRPr="00B43257">
        <w:rPr>
          <w:vertAlign w:val="subscript"/>
          <w:lang w:val="en-CA"/>
          <w:rPrChange w:id="714" w:author="Ye-Kui Wang d00" w:date="2018-05-04T11:10:00Z">
            <w:rPr>
              <w:color w:val="FF0000"/>
              <w:vertAlign w:val="subscript"/>
              <w:lang w:val="en-CA"/>
            </w:rPr>
          </w:rPrChange>
        </w:rPr>
        <w:t>G</w:t>
      </w:r>
      <w:r w:rsidRPr="00B43257">
        <w:rPr>
          <w:lang w:val="en-CA"/>
          <w:rPrChange w:id="715" w:author="Ye-Kui Wang d00" w:date="2018-05-04T11:10:00Z">
            <w:rPr>
              <w:color w:val="FF0000"/>
              <w:lang w:val="en-CA"/>
            </w:rPr>
          </w:rPrChange>
        </w:rPr>
        <w:t>, and E</w:t>
      </w:r>
      <w:r w:rsidRPr="00B43257">
        <w:rPr>
          <w:vertAlign w:val="subscript"/>
          <w:lang w:val="en-CA"/>
          <w:rPrChange w:id="716" w:author="Ye-Kui Wang d00" w:date="2018-05-04T11:10:00Z">
            <w:rPr>
              <w:color w:val="FF0000"/>
              <w:vertAlign w:val="subscript"/>
              <w:lang w:val="en-CA"/>
            </w:rPr>
          </w:rPrChange>
        </w:rPr>
        <w:t>B</w:t>
      </w:r>
      <w:r w:rsidRPr="00B43257">
        <w:rPr>
          <w:lang w:val="en-CA"/>
          <w:rPrChange w:id="717" w:author="Ye-Kui Wang d00" w:date="2018-05-04T11:10:00Z">
            <w:rPr>
              <w:color w:val="FF0000"/>
              <w:lang w:val="en-CA"/>
            </w:rPr>
          </w:rPrChange>
        </w:rPr>
        <w:t xml:space="preserve"> to the corresponding CIE 1931 luminance, the CIE 1931 luminance at a location may in some cases be less than the indicated light level. This situation would occur, for example, when E</w:t>
      </w:r>
      <w:r w:rsidRPr="00B43257">
        <w:rPr>
          <w:vertAlign w:val="subscript"/>
          <w:lang w:val="en-CA"/>
          <w:rPrChange w:id="718" w:author="Ye-Kui Wang d00" w:date="2018-05-04T11:10:00Z">
            <w:rPr>
              <w:color w:val="FF0000"/>
              <w:vertAlign w:val="subscript"/>
              <w:lang w:val="en-CA"/>
            </w:rPr>
          </w:rPrChange>
        </w:rPr>
        <w:t>R</w:t>
      </w:r>
      <w:r w:rsidRPr="00B43257">
        <w:rPr>
          <w:lang w:val="en-CA"/>
          <w:rPrChange w:id="719" w:author="Ye-Kui Wang d00" w:date="2018-05-04T11:10:00Z">
            <w:rPr>
              <w:color w:val="FF0000"/>
              <w:lang w:val="en-CA"/>
            </w:rPr>
          </w:rPrChange>
        </w:rPr>
        <w:t xml:space="preserve"> and E</w:t>
      </w:r>
      <w:r w:rsidRPr="00B43257">
        <w:rPr>
          <w:vertAlign w:val="subscript"/>
          <w:lang w:val="en-CA"/>
          <w:rPrChange w:id="720" w:author="Ye-Kui Wang d00" w:date="2018-05-04T11:10:00Z">
            <w:rPr>
              <w:color w:val="FF0000"/>
              <w:vertAlign w:val="subscript"/>
              <w:lang w:val="en-CA"/>
            </w:rPr>
          </w:rPrChange>
        </w:rPr>
        <w:t>G</w:t>
      </w:r>
      <w:r w:rsidRPr="00B43257">
        <w:rPr>
          <w:lang w:val="en-CA"/>
          <w:rPrChange w:id="721" w:author="Ye-Kui Wang d00" w:date="2018-05-04T11:10:00Z">
            <w:rPr>
              <w:color w:val="FF0000"/>
              <w:lang w:val="en-CA"/>
            </w:rPr>
          </w:rPrChange>
        </w:rPr>
        <w:t xml:space="preserve"> are very small and E</w:t>
      </w:r>
      <w:r w:rsidRPr="00B43257">
        <w:rPr>
          <w:vertAlign w:val="subscript"/>
          <w:lang w:val="en-CA"/>
          <w:rPrChange w:id="722" w:author="Ye-Kui Wang d00" w:date="2018-05-04T11:10:00Z">
            <w:rPr>
              <w:color w:val="FF0000"/>
              <w:vertAlign w:val="subscript"/>
              <w:lang w:val="en-CA"/>
            </w:rPr>
          </w:rPrChange>
        </w:rPr>
        <w:t>B</w:t>
      </w:r>
      <w:r w:rsidRPr="00B43257">
        <w:rPr>
          <w:lang w:val="en-CA"/>
          <w:rPrChange w:id="723" w:author="Ye-Kui Wang d00" w:date="2018-05-04T11:10:00Z">
            <w:rPr>
              <w:color w:val="FF0000"/>
              <w:lang w:val="en-CA"/>
            </w:rPr>
          </w:rPrChange>
        </w:rPr>
        <w:t xml:space="preserve"> is large, in which case the indicated light level would be much larger than the true CIE 1931 luminance associated with the ( E</w:t>
      </w:r>
      <w:r w:rsidRPr="00B43257">
        <w:rPr>
          <w:vertAlign w:val="subscript"/>
          <w:lang w:val="en-CA"/>
          <w:rPrChange w:id="724" w:author="Ye-Kui Wang d00" w:date="2018-05-04T11:10:00Z">
            <w:rPr>
              <w:color w:val="FF0000"/>
              <w:vertAlign w:val="subscript"/>
              <w:lang w:val="en-CA"/>
            </w:rPr>
          </w:rPrChange>
        </w:rPr>
        <w:t>R</w:t>
      </w:r>
      <w:r w:rsidRPr="00B43257">
        <w:rPr>
          <w:lang w:val="en-CA"/>
          <w:rPrChange w:id="725" w:author="Ye-Kui Wang d00" w:date="2018-05-04T11:10:00Z">
            <w:rPr>
              <w:color w:val="FF0000"/>
              <w:lang w:val="en-CA"/>
            </w:rPr>
          </w:rPrChange>
        </w:rPr>
        <w:t>, E</w:t>
      </w:r>
      <w:r w:rsidRPr="00B43257">
        <w:rPr>
          <w:vertAlign w:val="subscript"/>
          <w:lang w:val="en-CA"/>
          <w:rPrChange w:id="726" w:author="Ye-Kui Wang d00" w:date="2018-05-04T11:10:00Z">
            <w:rPr>
              <w:color w:val="FF0000"/>
              <w:vertAlign w:val="subscript"/>
              <w:lang w:val="en-CA"/>
            </w:rPr>
          </w:rPrChange>
        </w:rPr>
        <w:t>G</w:t>
      </w:r>
      <w:r w:rsidRPr="00B43257">
        <w:rPr>
          <w:lang w:val="en-CA"/>
          <w:rPrChange w:id="727" w:author="Ye-Kui Wang d00" w:date="2018-05-04T11:10:00Z">
            <w:rPr>
              <w:color w:val="FF0000"/>
              <w:lang w:val="en-CA"/>
            </w:rPr>
          </w:rPrChange>
        </w:rPr>
        <w:t>, E</w:t>
      </w:r>
      <w:r w:rsidRPr="00B43257">
        <w:rPr>
          <w:vertAlign w:val="subscript"/>
          <w:lang w:val="en-CA"/>
          <w:rPrChange w:id="728" w:author="Ye-Kui Wang d00" w:date="2018-05-04T11:10:00Z">
            <w:rPr>
              <w:color w:val="FF0000"/>
              <w:vertAlign w:val="subscript"/>
              <w:lang w:val="en-CA"/>
            </w:rPr>
          </w:rPrChange>
        </w:rPr>
        <w:t>B</w:t>
      </w:r>
      <w:r w:rsidRPr="00B43257">
        <w:rPr>
          <w:lang w:val="en-CA"/>
          <w:rPrChange w:id="729" w:author="Ye-Kui Wang d00" w:date="2018-05-04T11:10:00Z">
            <w:rPr>
              <w:color w:val="FF0000"/>
              <w:lang w:val="en-CA"/>
            </w:rPr>
          </w:rPrChange>
        </w:rPr>
        <w:t xml:space="preserve"> ) triplet.</w:t>
      </w:r>
    </w:p>
    <w:p w14:paraId="32BA68AE" w14:textId="07FD48C0" w:rsidR="00E447A2" w:rsidRPr="00B43257" w:rsidRDefault="00E447A2" w:rsidP="00E447A2">
      <w:pPr>
        <w:jc w:val="both"/>
        <w:rPr>
          <w:noProof/>
          <w:sz w:val="20"/>
        </w:rPr>
      </w:pPr>
      <w:r w:rsidRPr="00B43257">
        <w:rPr>
          <w:sz w:val="20"/>
          <w:rPrChange w:id="730" w:author="Ye-Kui Wang d00" w:date="2018-05-04T11:10:00Z">
            <w:rPr>
              <w:color w:val="FF0000"/>
              <w:sz w:val="20"/>
            </w:rPr>
          </w:rPrChange>
        </w:rPr>
        <w:t xml:space="preserve">When a content light level information SEI message is present in any access unit of a coded video sequence, a content light level information SEI message shall be present in the IDR access unit that is the first access unit of the coded video sequence. </w:t>
      </w:r>
      <w:r w:rsidRPr="00B43257">
        <w:rPr>
          <w:rFonts w:eastAsia="Malgun Gothic"/>
          <w:sz w:val="20"/>
        </w:rPr>
        <w:t xml:space="preserve">All </w:t>
      </w:r>
      <w:r w:rsidRPr="00B43257">
        <w:rPr>
          <w:sz w:val="20"/>
          <w:rPrChange w:id="731" w:author="Ye-Kui Wang d00" w:date="2018-05-04T11:10:00Z">
            <w:rPr>
              <w:color w:val="FF0000"/>
              <w:sz w:val="20"/>
            </w:rPr>
          </w:rPrChange>
        </w:rPr>
        <w:t>content light level information</w:t>
      </w:r>
      <w:r w:rsidRPr="00B43257">
        <w:rPr>
          <w:rFonts w:eastAsia="Malgun Gothic"/>
          <w:sz w:val="20"/>
        </w:rPr>
        <w:t xml:space="preserve"> SEI messages that apply to the same coded video sequence shall have the same content.</w:t>
      </w:r>
    </w:p>
    <w:p w14:paraId="344EB281" w14:textId="7ECA2B96" w:rsidR="00E447A2" w:rsidRPr="00B43257" w:rsidRDefault="00E447A2" w:rsidP="00E447A2">
      <w:pPr>
        <w:jc w:val="both"/>
        <w:rPr>
          <w:rFonts w:eastAsia="Malgun Gothic"/>
          <w:sz w:val="20"/>
        </w:rPr>
      </w:pPr>
      <w:r w:rsidRPr="00B43257">
        <w:rPr>
          <w:rFonts w:eastAsia="Malgun Gothic"/>
          <w:sz w:val="20"/>
        </w:rPr>
        <w:t xml:space="preserve">The </w:t>
      </w:r>
      <w:r w:rsidRPr="00B43257">
        <w:rPr>
          <w:sz w:val="20"/>
          <w:rPrChange w:id="732" w:author="Ye-Kui Wang d00" w:date="2018-05-04T11:10:00Z">
            <w:rPr>
              <w:color w:val="FF0000"/>
              <w:sz w:val="20"/>
            </w:rPr>
          </w:rPrChange>
        </w:rPr>
        <w:t>content light level information</w:t>
      </w:r>
      <w:r w:rsidRPr="00B43257">
        <w:rPr>
          <w:rFonts w:eastAsia="Malgun Gothic"/>
          <w:sz w:val="20"/>
        </w:rPr>
        <w:t xml:space="preserve"> SEI message persists in decoding order from the current access unit until the end of the coded video sequence.</w:t>
      </w:r>
    </w:p>
    <w:p w14:paraId="2AB83CCF" w14:textId="77777777" w:rsidR="00E447A2" w:rsidRPr="00B43257" w:rsidRDefault="00E447A2" w:rsidP="00E447A2">
      <w:pPr>
        <w:jc w:val="both"/>
        <w:rPr>
          <w:sz w:val="20"/>
          <w:rPrChange w:id="733" w:author="Ye-Kui Wang d00" w:date="2018-05-04T11:10:00Z">
            <w:rPr>
              <w:color w:val="FF0000"/>
              <w:sz w:val="20"/>
            </w:rPr>
          </w:rPrChange>
        </w:rPr>
      </w:pPr>
      <w:r w:rsidRPr="00B43257">
        <w:rPr>
          <w:b/>
          <w:sz w:val="20"/>
          <w:rPrChange w:id="734" w:author="Ye-Kui Wang d00" w:date="2018-05-04T11:10:00Z">
            <w:rPr>
              <w:b/>
              <w:color w:val="FF0000"/>
              <w:sz w:val="20"/>
            </w:rPr>
          </w:rPrChange>
        </w:rPr>
        <w:t>max_content_light_level</w:t>
      </w:r>
      <w:r w:rsidRPr="00B43257">
        <w:rPr>
          <w:sz w:val="20"/>
          <w:rPrChange w:id="735" w:author="Ye-Kui Wang d00" w:date="2018-05-04T11:10:00Z">
            <w:rPr>
              <w:color w:val="FF0000"/>
              <w:sz w:val="20"/>
            </w:rPr>
          </w:rPrChange>
        </w:rPr>
        <w:t>, when not equal to 0, indicates an upper bound on the maximum light level among all individual samples in a 4:4:4 representation of red, green, and blue colour primary intensities (in the linear light domain) for the pictures of the coded video sequence, in units of candelas per square metre. When equal to 0, no such upper bound is indicated by max_content_light_level.</w:t>
      </w:r>
    </w:p>
    <w:p w14:paraId="79019B86" w14:textId="77777777" w:rsidR="00E447A2" w:rsidRPr="00B43257" w:rsidRDefault="00E447A2" w:rsidP="00E447A2">
      <w:pPr>
        <w:jc w:val="both"/>
        <w:rPr>
          <w:rPrChange w:id="736" w:author="Ye-Kui Wang d00" w:date="2018-05-04T11:10:00Z">
            <w:rPr>
              <w:color w:val="FF0000"/>
            </w:rPr>
          </w:rPrChange>
        </w:rPr>
      </w:pPr>
      <w:r w:rsidRPr="00B43257">
        <w:rPr>
          <w:b/>
          <w:sz w:val="20"/>
          <w:rPrChange w:id="737" w:author="Ye-Kui Wang d00" w:date="2018-05-04T11:10:00Z">
            <w:rPr>
              <w:b/>
              <w:color w:val="FF0000"/>
              <w:sz w:val="20"/>
            </w:rPr>
          </w:rPrChange>
        </w:rPr>
        <w:t>max_pic_average_light_level</w:t>
      </w:r>
      <w:r w:rsidRPr="00B43257">
        <w:rPr>
          <w:sz w:val="20"/>
          <w:rPrChange w:id="738" w:author="Ye-Kui Wang d00" w:date="2018-05-04T11:10:00Z">
            <w:rPr>
              <w:color w:val="FF0000"/>
              <w:sz w:val="20"/>
            </w:rPr>
          </w:rPrChange>
        </w:rPr>
        <w:t>, when not equal to 0, indicates an upper bound on the maximum average light level among the samples in a 4:4:4 representation of red, green, and blue colour primary intensities (in the linear light domain) for any individual picture of the coded video sequence, in units of candelas per square metre. When equal to 0, no such upper bound is indicated by max_pic_average_light_level.</w:t>
      </w:r>
    </w:p>
    <w:p w14:paraId="4DB86B13" w14:textId="108B502B" w:rsidR="00E447A2" w:rsidRPr="00B43257" w:rsidRDefault="00E447A2" w:rsidP="00E447A2">
      <w:pPr>
        <w:tabs>
          <w:tab w:val="clear" w:pos="360"/>
          <w:tab w:val="clear" w:pos="720"/>
          <w:tab w:val="clear" w:pos="1080"/>
          <w:tab w:val="clear" w:pos="1440"/>
        </w:tabs>
        <w:overflowPunct/>
        <w:autoSpaceDE/>
        <w:autoSpaceDN/>
        <w:adjustRightInd/>
        <w:spacing w:before="120" w:after="120"/>
        <w:ind w:left="403"/>
        <w:jc w:val="both"/>
        <w:textAlignment w:val="auto"/>
        <w:rPr>
          <w:sz w:val="18"/>
          <w:szCs w:val="18"/>
          <w:lang w:eastAsia="ja-JP"/>
          <w:rPrChange w:id="739" w:author="Ye-Kui Wang d00" w:date="2018-05-04T11:10:00Z">
            <w:rPr>
              <w:color w:val="FF0000"/>
              <w:sz w:val="18"/>
              <w:szCs w:val="18"/>
              <w:lang w:eastAsia="ja-JP"/>
            </w:rPr>
          </w:rPrChange>
        </w:rPr>
      </w:pPr>
      <w:r w:rsidRPr="00B43257">
        <w:rPr>
          <w:sz w:val="18"/>
          <w:szCs w:val="18"/>
          <w:rPrChange w:id="740" w:author="Ye-Kui Wang d00" w:date="2018-05-04T11:10:00Z">
            <w:rPr>
              <w:color w:val="FF0000"/>
              <w:sz w:val="18"/>
              <w:szCs w:val="18"/>
            </w:rPr>
          </w:rPrChange>
        </w:rPr>
        <w:t>NOTE </w:t>
      </w:r>
      <w:r w:rsidRPr="00B43257">
        <w:rPr>
          <w:sz w:val="18"/>
          <w:szCs w:val="18"/>
          <w:rPrChange w:id="741" w:author="Ye-Kui Wang d00" w:date="2018-05-04T11:10:00Z">
            <w:rPr>
              <w:color w:val="FF0000"/>
              <w:sz w:val="18"/>
              <w:szCs w:val="18"/>
            </w:rPr>
          </w:rPrChange>
        </w:rPr>
        <w:fldChar w:fldCharType="begin"/>
      </w:r>
      <w:r w:rsidRPr="00B43257">
        <w:rPr>
          <w:sz w:val="18"/>
          <w:szCs w:val="18"/>
          <w:rPrChange w:id="742" w:author="Ye-Kui Wang d00" w:date="2018-05-04T11:10:00Z">
            <w:rPr>
              <w:color w:val="FF0000"/>
              <w:sz w:val="18"/>
              <w:szCs w:val="18"/>
            </w:rPr>
          </w:rPrChange>
        </w:rPr>
        <w:instrText xml:space="preserve"> SEQ NoteCounter \* MERGEFORMAT </w:instrText>
      </w:r>
      <w:r w:rsidRPr="00B43257">
        <w:rPr>
          <w:sz w:val="18"/>
          <w:szCs w:val="18"/>
          <w:rPrChange w:id="743" w:author="Ye-Kui Wang d00" w:date="2018-05-04T11:10:00Z">
            <w:rPr>
              <w:noProof/>
              <w:color w:val="FF0000"/>
              <w:sz w:val="18"/>
              <w:szCs w:val="18"/>
            </w:rPr>
          </w:rPrChange>
        </w:rPr>
        <w:fldChar w:fldCharType="separate"/>
      </w:r>
      <w:r w:rsidRPr="00B43257">
        <w:rPr>
          <w:noProof/>
          <w:sz w:val="18"/>
          <w:szCs w:val="18"/>
          <w:rPrChange w:id="744" w:author="Ye-Kui Wang d00" w:date="2018-05-04T11:10:00Z">
            <w:rPr>
              <w:noProof/>
              <w:color w:val="FF0000"/>
              <w:sz w:val="18"/>
              <w:szCs w:val="18"/>
            </w:rPr>
          </w:rPrChange>
        </w:rPr>
        <w:t>3</w:t>
      </w:r>
      <w:r w:rsidRPr="00B43257">
        <w:rPr>
          <w:noProof/>
          <w:sz w:val="18"/>
          <w:szCs w:val="18"/>
          <w:rPrChange w:id="745" w:author="Ye-Kui Wang d00" w:date="2018-05-04T11:10:00Z">
            <w:rPr>
              <w:noProof/>
              <w:color w:val="FF0000"/>
              <w:sz w:val="18"/>
              <w:szCs w:val="18"/>
            </w:rPr>
          </w:rPrChange>
        </w:rPr>
        <w:fldChar w:fldCharType="end"/>
      </w:r>
      <w:r w:rsidRPr="00B43257">
        <w:rPr>
          <w:noProof/>
          <w:sz w:val="18"/>
          <w:szCs w:val="18"/>
          <w:rPrChange w:id="746" w:author="Ye-Kui Wang d00" w:date="2018-05-04T11:10:00Z">
            <w:rPr>
              <w:noProof/>
              <w:color w:val="FF0000"/>
              <w:sz w:val="18"/>
              <w:szCs w:val="18"/>
            </w:rPr>
          </w:rPrChange>
        </w:rPr>
        <w:t> </w:t>
      </w:r>
      <w:r w:rsidRPr="00B43257">
        <w:rPr>
          <w:sz w:val="18"/>
          <w:szCs w:val="18"/>
          <w:rPrChange w:id="747" w:author="Ye-Kui Wang d00" w:date="2018-05-04T11:10:00Z">
            <w:rPr>
              <w:color w:val="FF0000"/>
              <w:sz w:val="18"/>
              <w:szCs w:val="18"/>
            </w:rPr>
          </w:rPrChange>
        </w:rPr>
        <w:t>– When the visually relevant region does not correspond to the entire cropped decoded picture, such as for "letterbox" encoding of video content with a wide picture aspect ratio within a taller cropped decoded picture, the indicated average should be performed only within the visually relevant region.</w:t>
      </w:r>
    </w:p>
    <w:p w14:paraId="2FAC0D49" w14:textId="05EF58CD" w:rsidR="00B43257" w:rsidRPr="00F63998" w:rsidRDefault="00B43257" w:rsidP="00B43257">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ins w:id="748" w:author="Ye-Kui Wang d00" w:date="2018-05-04T11:13:00Z"/>
          <w:b/>
          <w:bCs/>
          <w:sz w:val="20"/>
          <w:szCs w:val="24"/>
        </w:rPr>
      </w:pPr>
      <w:ins w:id="749" w:author="Ye-Kui Wang d00" w:date="2018-05-04T11:13:00Z">
        <w:r w:rsidRPr="00F63998">
          <w:rPr>
            <w:b/>
            <w:bCs/>
            <w:sz w:val="20"/>
            <w:szCs w:val="24"/>
          </w:rPr>
          <w:t>D.2.3</w:t>
        </w:r>
      </w:ins>
      <w:ins w:id="750" w:author="Gary Sullivan" w:date="2018-05-10T17:30:00Z">
        <w:r w:rsidR="006F1986">
          <w:rPr>
            <w:b/>
            <w:bCs/>
            <w:sz w:val="20"/>
            <w:szCs w:val="24"/>
          </w:rPr>
          <w:t>3</w:t>
        </w:r>
      </w:ins>
      <w:ins w:id="751" w:author="Ye-Kui Wang d00" w:date="2018-05-04T11:13:00Z">
        <w:del w:id="752" w:author="Gary Sullivan" w:date="2018-05-10T17:30:00Z">
          <w:r w:rsidDel="006F1986">
            <w:rPr>
              <w:b/>
              <w:bCs/>
              <w:sz w:val="20"/>
              <w:szCs w:val="24"/>
            </w:rPr>
            <w:delText>2</w:delText>
          </w:r>
        </w:del>
        <w:r w:rsidRPr="00F63998">
          <w:rPr>
            <w:b/>
            <w:bCs/>
            <w:sz w:val="20"/>
            <w:szCs w:val="24"/>
          </w:rPr>
          <w:t xml:space="preserve"> </w:t>
        </w:r>
        <w:r w:rsidRPr="00F63998">
          <w:rPr>
            <w:b/>
            <w:bCs/>
            <w:sz w:val="20"/>
            <w:szCs w:val="24"/>
            <w:lang w:eastAsia="ja-JP"/>
          </w:rPr>
          <w:t xml:space="preserve">Content </w:t>
        </w:r>
      </w:ins>
      <w:ins w:id="753" w:author="Ye-Kui Wang d00" w:date="2018-05-04T11:16:00Z">
        <w:r w:rsidR="00761B32" w:rsidRPr="00761B32">
          <w:rPr>
            <w:b/>
            <w:bCs/>
            <w:sz w:val="20"/>
            <w:szCs w:val="24"/>
            <w:lang w:eastAsia="ja-JP"/>
          </w:rPr>
          <w:t xml:space="preserve">colour volume SEI message </w:t>
        </w:r>
      </w:ins>
      <w:ins w:id="754" w:author="Ye-Kui Wang d00" w:date="2018-05-04T11:13:00Z">
        <w:r w:rsidRPr="00F63998">
          <w:rPr>
            <w:b/>
            <w:bCs/>
            <w:sz w:val="20"/>
            <w:szCs w:val="24"/>
          </w:rPr>
          <w:t>semantics</w:t>
        </w:r>
      </w:ins>
    </w:p>
    <w:p w14:paraId="4B91BBD5"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755" w:author="Ye-Kui Wang d00" w:date="2018-05-04T11:15:00Z"/>
          <w:sz w:val="20"/>
          <w:lang w:val="en-US"/>
        </w:rPr>
      </w:pPr>
      <w:ins w:id="756" w:author="Ye-Kui Wang d00" w:date="2018-05-04T11:15:00Z">
        <w:r w:rsidRPr="00B43257">
          <w:rPr>
            <w:sz w:val="20"/>
            <w:lang w:val="en-US"/>
          </w:rPr>
          <w:t xml:space="preserve">The content colour volume SEI message describes the colour volume characteristics of the associated pictures. </w:t>
        </w:r>
        <w:r w:rsidRPr="00B43257">
          <w:rPr>
            <w:rFonts w:eastAsia="Times New Roman"/>
            <w:sz w:val="20"/>
            <w:lang w:val="en-US"/>
          </w:rPr>
          <w:t>These colour volume characteristics are expressed</w:t>
        </w:r>
        <w:r w:rsidRPr="00B43257">
          <w:rPr>
            <w:sz w:val="20"/>
            <w:lang w:val="en-US"/>
          </w:rPr>
          <w:t xml:space="preserve"> in terms of a nominal range, </w:t>
        </w:r>
        <w:r w:rsidRPr="00B43257">
          <w:rPr>
            <w:rFonts w:eastAsia="Times New Roman"/>
            <w:sz w:val="20"/>
            <w:lang w:val="en-US"/>
          </w:rPr>
          <w:t xml:space="preserve">although </w:t>
        </w:r>
        <w:r w:rsidRPr="00B43257">
          <w:rPr>
            <w:sz w:val="20"/>
            <w:lang w:val="en-US"/>
          </w:rPr>
          <w:t>deviations from this range may occur.</w:t>
        </w:r>
      </w:ins>
    </w:p>
    <w:p w14:paraId="30DFB891"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757" w:author="Ye-Kui Wang d00" w:date="2018-05-04T11:15:00Z"/>
          <w:sz w:val="20"/>
          <w:lang w:val="en-US"/>
        </w:rPr>
      </w:pPr>
      <w:ins w:id="758" w:author="Ye-Kui Wang d00" w:date="2018-05-04T11:15:00Z">
        <w:r w:rsidRPr="00B43257">
          <w:rPr>
            <w:sz w:val="20"/>
            <w:lang w:val="en-US"/>
          </w:rPr>
          <w:t>The variable transferCharacteristics is specified as follows:</w:t>
        </w:r>
      </w:ins>
    </w:p>
    <w:p w14:paraId="11B85285" w14:textId="77777777" w:rsidR="00B43257" w:rsidRPr="00761B32"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ins w:id="759" w:author="Ye-Kui Wang d00" w:date="2018-05-04T11:15:00Z"/>
          <w:sz w:val="20"/>
          <w:lang w:val="en-US"/>
        </w:rPr>
      </w:pPr>
      <w:ins w:id="760" w:author="Ye-Kui Wang d00" w:date="2018-05-04T11:15:00Z">
        <w:r w:rsidRPr="00B43257">
          <w:rPr>
            <w:sz w:val="20"/>
            <w:lang w:val="en-US"/>
          </w:rPr>
          <w:t>–</w:t>
        </w:r>
        <w:r w:rsidRPr="00B43257">
          <w:rPr>
            <w:sz w:val="20"/>
            <w:lang w:val="en-US"/>
          </w:rPr>
          <w:tab/>
          <w:t xml:space="preserve">If an alternative transfer characteristics SEI message is </w:t>
        </w:r>
        <w:r w:rsidRPr="00761B32">
          <w:rPr>
            <w:sz w:val="20"/>
            <w:lang w:val="en-US"/>
          </w:rPr>
          <w:t>present for the coded video sequence, transferCharacteristics is set equal to preferred_transfer_characteristics;</w:t>
        </w:r>
      </w:ins>
    </w:p>
    <w:p w14:paraId="67426280"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ins w:id="761" w:author="Ye-Kui Wang d00" w:date="2018-05-04T11:15:00Z"/>
          <w:sz w:val="20"/>
          <w:lang w:val="en-US"/>
        </w:rPr>
      </w:pPr>
      <w:ins w:id="762" w:author="Ye-Kui Wang d00" w:date="2018-05-04T11:15:00Z">
        <w:r w:rsidRPr="00761B32">
          <w:rPr>
            <w:sz w:val="20"/>
            <w:lang w:val="en-US"/>
          </w:rPr>
          <w:t>–</w:t>
        </w:r>
        <w:r w:rsidRPr="00761B32">
          <w:rPr>
            <w:sz w:val="20"/>
            <w:lang w:val="en-US"/>
          </w:rPr>
          <w:tab/>
          <w:t>Otherwise, (an alternative transfer characteristics SEI message is not present for the coded video sequence), transferCharacteristics is set equal to transfer_characteristics.</w:t>
        </w:r>
      </w:ins>
    </w:p>
    <w:p w14:paraId="78C9AC74"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763" w:author="Ye-Kui Wang d00" w:date="2018-05-04T11:15:00Z"/>
          <w:sz w:val="20"/>
          <w:lang w:val="en-US"/>
        </w:rPr>
      </w:pPr>
      <w:ins w:id="764" w:author="Ye-Kui Wang d00" w:date="2018-05-04T11:15:00Z">
        <w:r w:rsidRPr="00B43257">
          <w:rPr>
            <w:sz w:val="20"/>
            <w:lang w:val="en-US"/>
          </w:rPr>
          <w:t>The content colour volume SEI message shall not be present, and decoders shall ignore it, when any of the following conditions is true:</w:t>
        </w:r>
      </w:ins>
    </w:p>
    <w:p w14:paraId="6BE9C3D1"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ins w:id="765" w:author="Ye-Kui Wang d00" w:date="2018-05-04T11:15:00Z"/>
          <w:sz w:val="20"/>
          <w:lang w:val="en-US"/>
        </w:rPr>
      </w:pPr>
      <w:ins w:id="766" w:author="Ye-Kui Wang d00" w:date="2018-05-04T11:15:00Z">
        <w:r w:rsidRPr="00B43257">
          <w:rPr>
            <w:sz w:val="20"/>
            <w:lang w:val="en-US"/>
          </w:rPr>
          <w:t>–</w:t>
        </w:r>
        <w:r w:rsidRPr="00B43257">
          <w:rPr>
            <w:sz w:val="20"/>
            <w:lang w:val="en-US"/>
          </w:rPr>
          <w:tab/>
          <w:t>Any of the values of transferCharacteristics, colour_primaries, and matrix_coeffs has a value defined as unspecified.</w:t>
        </w:r>
      </w:ins>
    </w:p>
    <w:p w14:paraId="020A1580"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ins w:id="767" w:author="Ye-Kui Wang d00" w:date="2018-05-04T11:15:00Z"/>
          <w:sz w:val="20"/>
          <w:lang w:val="en-US"/>
        </w:rPr>
      </w:pPr>
      <w:ins w:id="768" w:author="Ye-Kui Wang d00" w:date="2018-05-04T11:15:00Z">
        <w:r w:rsidRPr="00B43257">
          <w:rPr>
            <w:sz w:val="20"/>
            <w:lang w:val="en-US"/>
          </w:rPr>
          <w:t>–</w:t>
        </w:r>
        <w:r w:rsidRPr="00B43257">
          <w:rPr>
            <w:sz w:val="20"/>
            <w:lang w:val="en-US"/>
          </w:rPr>
          <w:tab/>
          <w:t>The value of transfer_characteristics is equal to 2, 4, or 5.</w:t>
        </w:r>
      </w:ins>
    </w:p>
    <w:p w14:paraId="57E78A9E"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ins w:id="769" w:author="Ye-Kui Wang d00" w:date="2018-05-04T11:15:00Z"/>
          <w:sz w:val="20"/>
          <w:lang w:val="en-US"/>
        </w:rPr>
      </w:pPr>
      <w:ins w:id="770" w:author="Ye-Kui Wang d00" w:date="2018-05-04T11:15:00Z">
        <w:r w:rsidRPr="00B43257">
          <w:rPr>
            <w:sz w:val="20"/>
            <w:lang w:val="en-US"/>
          </w:rPr>
          <w:t>–</w:t>
        </w:r>
        <w:r w:rsidRPr="00B43257">
          <w:rPr>
            <w:sz w:val="20"/>
            <w:lang w:val="en-US"/>
          </w:rPr>
          <w:tab/>
          <w:t>The value of colour_primaries is equal to 2.</w:t>
        </w:r>
      </w:ins>
    </w:p>
    <w:p w14:paraId="68BDB54D"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771" w:author="Ye-Kui Wang d00" w:date="2018-05-04T11:15:00Z"/>
          <w:sz w:val="20"/>
          <w:lang w:val="en-US"/>
        </w:rPr>
      </w:pPr>
      <w:ins w:id="772" w:author="Ye-Kui Wang d00" w:date="2018-05-04T11:15:00Z">
        <w:r w:rsidRPr="00B43257">
          <w:rPr>
            <w:sz w:val="20"/>
            <w:lang w:val="en-US"/>
          </w:rPr>
          <w:t>The following applies when converting the signal from a non-linear to a linear representation:</w:t>
        </w:r>
      </w:ins>
    </w:p>
    <w:p w14:paraId="50E13D03"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hanging="397"/>
        <w:jc w:val="both"/>
        <w:rPr>
          <w:ins w:id="773" w:author="Ye-Kui Wang d00" w:date="2018-05-04T11:15:00Z"/>
          <w:sz w:val="20"/>
          <w:lang w:val="en-US"/>
        </w:rPr>
      </w:pPr>
      <w:ins w:id="774" w:author="Ye-Kui Wang d00" w:date="2018-05-04T11:15:00Z">
        <w:r w:rsidRPr="00B43257">
          <w:rPr>
            <w:sz w:val="20"/>
            <w:lang w:val="en-US"/>
          </w:rPr>
          <w:t>–</w:t>
        </w:r>
        <w:r w:rsidRPr="00B43257">
          <w:rPr>
            <w:sz w:val="20"/>
            <w:lang w:val="en-US"/>
          </w:rPr>
          <w:tab/>
          <w:t>If the value of transferCharacteristics is equal to 1, 6, 7, 14, or 15, the Rec. ITU</w:t>
        </w:r>
        <w:r w:rsidRPr="00B43257">
          <w:rPr>
            <w:sz w:val="20"/>
            <w:lang w:val="en-US"/>
          </w:rPr>
          <w:noBreakHyphen/>
          <w:t>R BT.1886-0 reference electro-optical transfer function should be used to convert the signal to its linear representation, where the value of screen luminance for white is set equal to 100 cd/m</w:t>
        </w:r>
        <w:r w:rsidRPr="00B43257">
          <w:rPr>
            <w:sz w:val="20"/>
            <w:vertAlign w:val="superscript"/>
            <w:lang w:val="en-US"/>
          </w:rPr>
          <w:t>2</w:t>
        </w:r>
        <w:r w:rsidRPr="00B43257">
          <w:rPr>
            <w:sz w:val="20"/>
            <w:lang w:val="en-US"/>
          </w:rPr>
          <w:t>, the value of screen luminance for black is set equal to 0 cd/m</w:t>
        </w:r>
        <w:r w:rsidRPr="00B43257">
          <w:rPr>
            <w:sz w:val="20"/>
            <w:vertAlign w:val="superscript"/>
            <w:lang w:val="en-US"/>
          </w:rPr>
          <w:t>2</w:t>
        </w:r>
        <w:r w:rsidRPr="00B43257">
          <w:rPr>
            <w:sz w:val="20"/>
            <w:lang w:val="en-US"/>
          </w:rPr>
          <w:t>, and the value of the exponent of the power function is set equal to 2.4.</w:t>
        </w:r>
      </w:ins>
    </w:p>
    <w:p w14:paraId="6BEE8776"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hanging="397"/>
        <w:jc w:val="both"/>
        <w:rPr>
          <w:ins w:id="775" w:author="Ye-Kui Wang d00" w:date="2018-05-04T11:15:00Z"/>
          <w:sz w:val="20"/>
          <w:lang w:val="en-US"/>
        </w:rPr>
      </w:pPr>
      <w:ins w:id="776" w:author="Ye-Kui Wang d00" w:date="2018-05-04T11:15:00Z">
        <w:r w:rsidRPr="00B43257">
          <w:rPr>
            <w:sz w:val="20"/>
            <w:lang w:val="en-US"/>
          </w:rPr>
          <w:t>–</w:t>
        </w:r>
        <w:r w:rsidRPr="00B43257">
          <w:rPr>
            <w:sz w:val="20"/>
            <w:lang w:val="en-US"/>
          </w:rPr>
          <w:tab/>
          <w:t>Otherwise, if the value of transferCharacteristics is equal to 18, the hybrid log-gamma reference electro-optical transfer function specified in Rec. ITU-R BT.2100-1 should be used</w:t>
        </w:r>
        <w:r w:rsidRPr="00B43257">
          <w:rPr>
            <w:rFonts w:eastAsia="Times New Roman"/>
            <w:sz w:val="20"/>
            <w:lang w:val="en-US"/>
          </w:rPr>
          <w:t xml:space="preserve"> to convert the signal to its linear representation</w:t>
        </w:r>
        <w:r w:rsidRPr="00B43257">
          <w:rPr>
            <w:sz w:val="20"/>
            <w:lang w:val="en-US"/>
          </w:rPr>
          <w:t>, where the value of nominal peak luminance of the display is set equal to 1000 cd/m</w:t>
        </w:r>
        <w:r w:rsidRPr="00B43257">
          <w:rPr>
            <w:sz w:val="20"/>
            <w:vertAlign w:val="superscript"/>
            <w:lang w:val="en-US"/>
          </w:rPr>
          <w:t>2</w:t>
        </w:r>
        <w:r w:rsidRPr="00B43257">
          <w:rPr>
            <w:sz w:val="20"/>
            <w:lang w:val="en-US"/>
          </w:rPr>
          <w:t>, the value of the display luminance for black is set equal to 0 cd/m</w:t>
        </w:r>
        <w:r w:rsidRPr="00B43257">
          <w:rPr>
            <w:sz w:val="20"/>
            <w:vertAlign w:val="superscript"/>
            <w:lang w:val="en-US"/>
          </w:rPr>
          <w:t>2</w:t>
        </w:r>
        <w:r w:rsidRPr="00B43257">
          <w:rPr>
            <w:sz w:val="20"/>
            <w:lang w:val="en-US"/>
          </w:rPr>
          <w:t>, and the value of system gamma is set equal to 1.2.</w:t>
        </w:r>
      </w:ins>
    </w:p>
    <w:p w14:paraId="38CF9EDF"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hanging="397"/>
        <w:jc w:val="both"/>
        <w:rPr>
          <w:ins w:id="777" w:author="Ye-Kui Wang d00" w:date="2018-05-04T11:15:00Z"/>
          <w:sz w:val="20"/>
          <w:lang w:val="en-US"/>
        </w:rPr>
      </w:pPr>
      <w:ins w:id="778" w:author="Ye-Kui Wang d00" w:date="2018-05-04T11:15:00Z">
        <w:r w:rsidRPr="00B43257">
          <w:rPr>
            <w:sz w:val="20"/>
            <w:lang w:val="en-US"/>
          </w:rPr>
          <w:t>–</w:t>
        </w:r>
        <w:r w:rsidRPr="00B43257">
          <w:rPr>
            <w:sz w:val="20"/>
            <w:lang w:val="en-US"/>
          </w:rPr>
          <w:tab/>
          <w:t>Otherwise (the value of transferCharacteristics is not equal to 1, 6, 7, 14, 15, or 18) when the content colour volume SEI message is present, the exact inverse of the transfer function specified in Table E-4 should be used to convert the non-linear signal to a linear representation.</w:t>
        </w:r>
      </w:ins>
    </w:p>
    <w:p w14:paraId="100EA529"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ins w:id="779" w:author="Ye-Kui Wang d00" w:date="2018-05-04T11:15:00Z"/>
          <w:sz w:val="20"/>
          <w:lang w:val="en-US"/>
        </w:rPr>
      </w:pPr>
      <w:ins w:id="780" w:author="Ye-Kui Wang d00" w:date="2018-05-04T11:15:00Z">
        <w:r w:rsidRPr="00B43257">
          <w:rPr>
            <w:b/>
            <w:sz w:val="20"/>
            <w:lang w:val="en-US"/>
          </w:rPr>
          <w:t>ccv_cancel_flag</w:t>
        </w:r>
        <w:r w:rsidRPr="00B43257">
          <w:rPr>
            <w:sz w:val="20"/>
            <w:lang w:val="en-US"/>
          </w:rPr>
          <w:t xml:space="preserve"> equal to 1 indicates that the content colour volume SEI message cancels the persistence of any previous content colour volume SEI message in output order. ccv_cancel_flag</w:t>
        </w:r>
        <w:r w:rsidRPr="00B43257">
          <w:rPr>
            <w:b/>
            <w:sz w:val="20"/>
            <w:lang w:val="en-US"/>
          </w:rPr>
          <w:t xml:space="preserve"> </w:t>
        </w:r>
        <w:r w:rsidRPr="00B43257">
          <w:rPr>
            <w:sz w:val="20"/>
            <w:lang w:val="en-US"/>
          </w:rPr>
          <w:t>equal to 0 indicates that content colour volume information follows.</w:t>
        </w:r>
      </w:ins>
    </w:p>
    <w:p w14:paraId="1CE2C8B3" w14:textId="3B8EE66A" w:rsidR="00B43257" w:rsidRPr="00761B32" w:rsidRDefault="00B43257" w:rsidP="00B43257">
      <w:pPr>
        <w:tabs>
          <w:tab w:val="left" w:pos="1800"/>
          <w:tab w:val="left" w:pos="2160"/>
          <w:tab w:val="left" w:pos="2520"/>
          <w:tab w:val="left" w:pos="2880"/>
          <w:tab w:val="left" w:pos="3240"/>
          <w:tab w:val="left" w:pos="3600"/>
          <w:tab w:val="left" w:pos="3960"/>
          <w:tab w:val="left" w:pos="4320"/>
        </w:tabs>
        <w:jc w:val="both"/>
        <w:rPr>
          <w:ins w:id="781" w:author="Ye-Kui Wang d00" w:date="2018-05-04T11:15:00Z"/>
          <w:noProof/>
          <w:sz w:val="20"/>
          <w:lang w:val="en-US"/>
        </w:rPr>
      </w:pPr>
      <w:ins w:id="782" w:author="Ye-Kui Wang d00" w:date="2018-05-04T11:15:00Z">
        <w:r w:rsidRPr="00761B32">
          <w:rPr>
            <w:b/>
            <w:noProof/>
            <w:sz w:val="20"/>
            <w:lang w:val="en-US"/>
          </w:rPr>
          <w:t>ccv_repetition_period</w:t>
        </w:r>
        <w:r w:rsidRPr="00761B32">
          <w:rPr>
            <w:noProof/>
            <w:sz w:val="20"/>
            <w:lang w:val="en-US"/>
          </w:rPr>
          <w:t xml:space="preserve"> specifies the persistence of the content colour volume SEI message and may specify a picture order count interval within which another content colour volume SEI message or the end of the coded video sequence shall be present in the bitstream. The value of ccv_repetition_period shall be in the range 0 to 16</w:t>
        </w:r>
      </w:ins>
      <w:ins w:id="783" w:author="Ye-Kui Wang d00" w:date="2018-05-04T11:18:00Z">
        <w:r w:rsidR="00761B32">
          <w:rPr>
            <w:noProof/>
            <w:sz w:val="20"/>
            <w:lang w:val="en-US"/>
          </w:rPr>
          <w:t> </w:t>
        </w:r>
      </w:ins>
      <w:ins w:id="784" w:author="Ye-Kui Wang d00" w:date="2018-05-04T11:15:00Z">
        <w:r w:rsidRPr="00761B32">
          <w:rPr>
            <w:noProof/>
            <w:sz w:val="20"/>
            <w:lang w:val="en-US"/>
          </w:rPr>
          <w:t>384, inclusive.</w:t>
        </w:r>
      </w:ins>
    </w:p>
    <w:p w14:paraId="433A3459" w14:textId="39ACE1F3" w:rsidR="00B43257" w:rsidRPr="00761B32" w:rsidRDefault="00B43257" w:rsidP="00B43257">
      <w:pPr>
        <w:tabs>
          <w:tab w:val="left" w:pos="1800"/>
          <w:tab w:val="left" w:pos="2160"/>
          <w:tab w:val="left" w:pos="2520"/>
          <w:tab w:val="left" w:pos="2880"/>
          <w:tab w:val="left" w:pos="3240"/>
          <w:tab w:val="left" w:pos="3600"/>
          <w:tab w:val="left" w:pos="3960"/>
          <w:tab w:val="left" w:pos="4320"/>
        </w:tabs>
        <w:jc w:val="both"/>
        <w:rPr>
          <w:ins w:id="785" w:author="Ye-Kui Wang d00" w:date="2018-05-04T11:15:00Z"/>
          <w:noProof/>
          <w:sz w:val="20"/>
          <w:lang w:val="en-US"/>
        </w:rPr>
      </w:pPr>
      <w:ins w:id="786" w:author="Ye-Kui Wang d00" w:date="2018-05-04T11:15:00Z">
        <w:r w:rsidRPr="00761B32">
          <w:rPr>
            <w:noProof/>
            <w:sz w:val="20"/>
            <w:lang w:val="en-US"/>
          </w:rPr>
          <w:t>ccv_repetition_period equal to 0 specifies that the content colour volume SEI message applies to the current decoded picture only.</w:t>
        </w:r>
      </w:ins>
    </w:p>
    <w:p w14:paraId="2AF71273" w14:textId="67388AB0" w:rsidR="00B43257" w:rsidRPr="00761B32" w:rsidRDefault="00B43257" w:rsidP="00761B32">
      <w:pPr>
        <w:tabs>
          <w:tab w:val="left" w:pos="1800"/>
          <w:tab w:val="left" w:pos="2160"/>
          <w:tab w:val="left" w:pos="2520"/>
          <w:tab w:val="left" w:pos="2880"/>
          <w:tab w:val="left" w:pos="3240"/>
          <w:tab w:val="left" w:pos="3600"/>
          <w:tab w:val="left" w:pos="3960"/>
          <w:tab w:val="left" w:pos="4320"/>
        </w:tabs>
        <w:jc w:val="both"/>
        <w:rPr>
          <w:ins w:id="787" w:author="Ye-Kui Wang d00" w:date="2018-05-04T11:15:00Z"/>
          <w:noProof/>
          <w:sz w:val="20"/>
          <w:lang w:val="en-US"/>
        </w:rPr>
      </w:pPr>
      <w:ins w:id="788" w:author="Ye-Kui Wang d00" w:date="2018-05-04T11:15:00Z">
        <w:r w:rsidRPr="00761B32">
          <w:rPr>
            <w:noProof/>
            <w:sz w:val="20"/>
            <w:lang w:val="en-US"/>
          </w:rPr>
          <w:t>ccv_repetition_period equal to 1 specifies that the content colour volume SEI message persists in output order until any of the following conditions are true:</w:t>
        </w:r>
      </w:ins>
    </w:p>
    <w:p w14:paraId="638B90A1" w14:textId="72940B9A" w:rsidR="00B43257" w:rsidRPr="00761B32" w:rsidRDefault="00B43257" w:rsidP="00761B32">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789" w:author="Ye-Kui Wang d00" w:date="2018-05-04T11:15:00Z"/>
          <w:noProof/>
          <w:sz w:val="20"/>
          <w:lang w:val="en-US"/>
        </w:rPr>
      </w:pPr>
      <w:ins w:id="790" w:author="Ye-Kui Wang d00" w:date="2018-05-04T11:15:00Z">
        <w:r w:rsidRPr="00761B32">
          <w:rPr>
            <w:noProof/>
            <w:sz w:val="20"/>
            <w:lang w:val="en-US"/>
          </w:rPr>
          <w:t>A new coded video sequence begins.</w:t>
        </w:r>
      </w:ins>
    </w:p>
    <w:p w14:paraId="7C385BEF" w14:textId="21A0FAA0" w:rsidR="00B43257" w:rsidRPr="00761B32" w:rsidRDefault="00B43257" w:rsidP="00761B32">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791" w:author="Ye-Kui Wang d00" w:date="2018-05-04T11:15:00Z"/>
          <w:noProof/>
          <w:sz w:val="20"/>
          <w:lang w:val="en-US"/>
        </w:rPr>
      </w:pPr>
      <w:ins w:id="792" w:author="Ye-Kui Wang d00" w:date="2018-05-04T11:15:00Z">
        <w:r w:rsidRPr="00761B32">
          <w:rPr>
            <w:noProof/>
            <w:sz w:val="20"/>
            <w:lang w:val="en-US"/>
          </w:rPr>
          <w:t>A picture in an access unit containing a content colour volume SEI message is output having PicOrderCnt(</w:t>
        </w:r>
      </w:ins>
      <w:ins w:id="793" w:author="Ye-Kui Wang d00" w:date="2018-05-04T11:19:00Z">
        <w:r w:rsidR="00761B32">
          <w:rPr>
            <w:noProof/>
            <w:sz w:val="20"/>
            <w:lang w:val="en-US"/>
          </w:rPr>
          <w:t> </w:t>
        </w:r>
      </w:ins>
      <w:ins w:id="794" w:author="Ye-Kui Wang d00" w:date="2018-05-04T11:15:00Z">
        <w:r w:rsidRPr="00761B32">
          <w:rPr>
            <w:noProof/>
            <w:sz w:val="20"/>
            <w:lang w:val="en-US"/>
          </w:rPr>
          <w:t>) greater than PicOrderCnt(</w:t>
        </w:r>
      </w:ins>
      <w:ins w:id="795" w:author="Ye-Kui Wang d00" w:date="2018-05-04T11:19:00Z">
        <w:r w:rsidR="00761B32">
          <w:rPr>
            <w:noProof/>
            <w:sz w:val="20"/>
            <w:lang w:val="en-US"/>
          </w:rPr>
          <w:t> </w:t>
        </w:r>
      </w:ins>
      <w:ins w:id="796" w:author="Ye-Kui Wang d00" w:date="2018-05-04T11:15:00Z">
        <w:r w:rsidRPr="00761B32">
          <w:rPr>
            <w:noProof/>
            <w:sz w:val="20"/>
            <w:lang w:val="en-US"/>
          </w:rPr>
          <w:t>CurrPic</w:t>
        </w:r>
      </w:ins>
      <w:ins w:id="797" w:author="Ye-Kui Wang d00" w:date="2018-05-04T11:19:00Z">
        <w:r w:rsidR="00761B32">
          <w:rPr>
            <w:noProof/>
            <w:sz w:val="20"/>
            <w:lang w:val="en-US"/>
          </w:rPr>
          <w:t> </w:t>
        </w:r>
      </w:ins>
      <w:ins w:id="798" w:author="Ye-Kui Wang d00" w:date="2018-05-04T11:15:00Z">
        <w:r w:rsidRPr="00761B32">
          <w:rPr>
            <w:noProof/>
            <w:sz w:val="20"/>
            <w:lang w:val="en-US"/>
          </w:rPr>
          <w:t>).</w:t>
        </w:r>
      </w:ins>
    </w:p>
    <w:p w14:paraId="192BCBCC" w14:textId="7F05080F" w:rsidR="00B43257" w:rsidRPr="00761B32" w:rsidRDefault="00B43257" w:rsidP="00761B32">
      <w:pPr>
        <w:tabs>
          <w:tab w:val="left" w:pos="1800"/>
          <w:tab w:val="left" w:pos="2160"/>
          <w:tab w:val="left" w:pos="2520"/>
          <w:tab w:val="left" w:pos="2880"/>
          <w:tab w:val="left" w:pos="3240"/>
          <w:tab w:val="left" w:pos="3600"/>
          <w:tab w:val="left" w:pos="3960"/>
          <w:tab w:val="left" w:pos="4320"/>
        </w:tabs>
        <w:jc w:val="both"/>
        <w:rPr>
          <w:ins w:id="799" w:author="Ye-Kui Wang d00" w:date="2018-05-04T11:15:00Z"/>
          <w:noProof/>
          <w:sz w:val="20"/>
          <w:lang w:val="en-US"/>
        </w:rPr>
      </w:pPr>
      <w:ins w:id="800" w:author="Ye-Kui Wang d00" w:date="2018-05-04T11:15:00Z">
        <w:r w:rsidRPr="00761B32">
          <w:rPr>
            <w:noProof/>
            <w:sz w:val="20"/>
            <w:lang w:val="en-US"/>
          </w:rPr>
          <w:t>ccv_repetition_period greater than 1 specifies that the content colour volume SEI message persists until any of the following conditions are true:</w:t>
        </w:r>
      </w:ins>
    </w:p>
    <w:p w14:paraId="40362135" w14:textId="7BFAC68E" w:rsidR="00B43257" w:rsidRPr="00761B32" w:rsidRDefault="00B43257" w:rsidP="00761B32">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801" w:author="Ye-Kui Wang d00" w:date="2018-05-04T11:15:00Z"/>
          <w:noProof/>
          <w:sz w:val="20"/>
          <w:lang w:val="en-US"/>
        </w:rPr>
      </w:pPr>
      <w:ins w:id="802" w:author="Ye-Kui Wang d00" w:date="2018-05-04T11:15:00Z">
        <w:r w:rsidRPr="00761B32">
          <w:rPr>
            <w:noProof/>
            <w:sz w:val="20"/>
            <w:lang w:val="en-US"/>
          </w:rPr>
          <w:t>A new coded video sequence begins.</w:t>
        </w:r>
      </w:ins>
    </w:p>
    <w:p w14:paraId="77A4CEC2" w14:textId="7FD28B5E" w:rsidR="00B43257" w:rsidRPr="00761B32" w:rsidRDefault="00B43257" w:rsidP="00761B32">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803" w:author="Ye-Kui Wang d00" w:date="2018-05-04T11:15:00Z"/>
          <w:noProof/>
          <w:sz w:val="20"/>
          <w:lang w:val="en-US"/>
        </w:rPr>
      </w:pPr>
      <w:ins w:id="804" w:author="Ye-Kui Wang d00" w:date="2018-05-04T11:15:00Z">
        <w:r w:rsidRPr="00761B32">
          <w:rPr>
            <w:noProof/>
            <w:sz w:val="20"/>
            <w:lang w:val="en-US"/>
          </w:rPr>
          <w:t>A picture in an access unit containing a content colour volume SEI message is output having PicOrderCnt(</w:t>
        </w:r>
      </w:ins>
      <w:ins w:id="805" w:author="Ye-Kui Wang d00" w:date="2018-05-04T11:21:00Z">
        <w:r w:rsidR="00761B32">
          <w:rPr>
            <w:noProof/>
            <w:sz w:val="20"/>
            <w:lang w:val="en-US"/>
          </w:rPr>
          <w:t> </w:t>
        </w:r>
      </w:ins>
      <w:ins w:id="806" w:author="Ye-Kui Wang d00" w:date="2018-05-04T11:15:00Z">
        <w:r w:rsidRPr="00761B32">
          <w:rPr>
            <w:noProof/>
            <w:sz w:val="20"/>
            <w:lang w:val="en-US"/>
          </w:rPr>
          <w:t>) greater than PicOrderCnt(</w:t>
        </w:r>
      </w:ins>
      <w:ins w:id="807" w:author="Ye-Kui Wang d00" w:date="2018-05-04T11:21:00Z">
        <w:r w:rsidR="00761B32">
          <w:rPr>
            <w:noProof/>
            <w:sz w:val="20"/>
            <w:lang w:val="en-US"/>
          </w:rPr>
          <w:t> </w:t>
        </w:r>
      </w:ins>
      <w:ins w:id="808" w:author="Ye-Kui Wang d00" w:date="2018-05-04T11:15:00Z">
        <w:r w:rsidRPr="00761B32">
          <w:rPr>
            <w:noProof/>
            <w:sz w:val="20"/>
            <w:lang w:val="en-US"/>
          </w:rPr>
          <w:t>CurrPic</w:t>
        </w:r>
      </w:ins>
      <w:ins w:id="809" w:author="Ye-Kui Wang d00" w:date="2018-05-04T11:21:00Z">
        <w:r w:rsidR="00761B32">
          <w:rPr>
            <w:noProof/>
            <w:sz w:val="20"/>
            <w:lang w:val="en-US"/>
          </w:rPr>
          <w:t> </w:t>
        </w:r>
      </w:ins>
      <w:ins w:id="810" w:author="Ye-Kui Wang d00" w:date="2018-05-04T11:15:00Z">
        <w:r w:rsidRPr="00761B32">
          <w:rPr>
            <w:noProof/>
            <w:sz w:val="20"/>
            <w:lang w:val="en-US"/>
          </w:rPr>
          <w:t>) and less than or equal to PicOrderCnt(</w:t>
        </w:r>
      </w:ins>
      <w:ins w:id="811" w:author="Ye-Kui Wang d00" w:date="2018-05-04T11:21:00Z">
        <w:r w:rsidR="00761B32">
          <w:rPr>
            <w:noProof/>
            <w:sz w:val="20"/>
            <w:lang w:val="en-US"/>
          </w:rPr>
          <w:t> </w:t>
        </w:r>
      </w:ins>
      <w:ins w:id="812" w:author="Ye-Kui Wang d00" w:date="2018-05-04T11:15:00Z">
        <w:r w:rsidRPr="00761B32">
          <w:rPr>
            <w:noProof/>
            <w:sz w:val="20"/>
            <w:lang w:val="en-US"/>
          </w:rPr>
          <w:t>CurrPic</w:t>
        </w:r>
      </w:ins>
      <w:ins w:id="813" w:author="Ye-Kui Wang d00" w:date="2018-05-04T11:21:00Z">
        <w:r w:rsidR="00761B32">
          <w:rPr>
            <w:noProof/>
            <w:sz w:val="20"/>
            <w:lang w:val="en-US"/>
          </w:rPr>
          <w:t> </w:t>
        </w:r>
      </w:ins>
      <w:ins w:id="814" w:author="Ye-Kui Wang d00" w:date="2018-05-04T11:15:00Z">
        <w:r w:rsidRPr="00761B32">
          <w:rPr>
            <w:noProof/>
            <w:sz w:val="20"/>
            <w:lang w:val="en-US"/>
          </w:rPr>
          <w:t>)</w:t>
        </w:r>
      </w:ins>
      <w:ins w:id="815" w:author="Ye-Kui Wang d00" w:date="2018-05-04T11:21:00Z">
        <w:r w:rsidR="00761B32">
          <w:rPr>
            <w:noProof/>
            <w:sz w:val="20"/>
            <w:lang w:val="en-US"/>
          </w:rPr>
          <w:t> </w:t>
        </w:r>
      </w:ins>
      <w:ins w:id="816" w:author="Ye-Kui Wang d00" w:date="2018-05-04T11:15:00Z">
        <w:r w:rsidRPr="00761B32">
          <w:rPr>
            <w:noProof/>
            <w:sz w:val="20"/>
            <w:lang w:val="en-US"/>
          </w:rPr>
          <w:t>+</w:t>
        </w:r>
      </w:ins>
      <w:ins w:id="817" w:author="Ye-Kui Wang d00" w:date="2018-05-04T11:21:00Z">
        <w:r w:rsidR="00761B32">
          <w:rPr>
            <w:noProof/>
            <w:sz w:val="20"/>
            <w:lang w:val="en-US"/>
          </w:rPr>
          <w:t> </w:t>
        </w:r>
      </w:ins>
      <w:ins w:id="818" w:author="Ye-Kui Wang d00" w:date="2018-05-04T11:15:00Z">
        <w:r w:rsidRPr="00761B32">
          <w:rPr>
            <w:noProof/>
            <w:sz w:val="20"/>
            <w:lang w:val="en-US"/>
          </w:rPr>
          <w:t>ccv_repetition_period.</w:t>
        </w:r>
      </w:ins>
    </w:p>
    <w:p w14:paraId="089CE6E2" w14:textId="2BE73970" w:rsidR="00B43257" w:rsidRPr="00B43257" w:rsidRDefault="00B43257" w:rsidP="00761B32">
      <w:pPr>
        <w:tabs>
          <w:tab w:val="left" w:pos="1800"/>
          <w:tab w:val="left" w:pos="2160"/>
          <w:tab w:val="left" w:pos="2520"/>
          <w:tab w:val="left" w:pos="2880"/>
          <w:tab w:val="left" w:pos="3240"/>
          <w:tab w:val="left" w:pos="3600"/>
          <w:tab w:val="left" w:pos="3960"/>
          <w:tab w:val="left" w:pos="4320"/>
        </w:tabs>
        <w:jc w:val="both"/>
        <w:rPr>
          <w:ins w:id="819" w:author="Ye-Kui Wang d00" w:date="2018-05-04T11:15:00Z"/>
          <w:noProof/>
          <w:sz w:val="20"/>
          <w:lang w:val="en-US"/>
        </w:rPr>
      </w:pPr>
      <w:ins w:id="820" w:author="Ye-Kui Wang d00" w:date="2018-05-04T11:15:00Z">
        <w:r w:rsidRPr="00761B32">
          <w:rPr>
            <w:noProof/>
            <w:sz w:val="20"/>
            <w:lang w:val="en-US"/>
          </w:rPr>
          <w:t>ccv_repetition_period greater than 1 indicates that another content colour volume SEI message shall be present for a picture in an access unit that is output having PicOrderCnt(</w:t>
        </w:r>
      </w:ins>
      <w:ins w:id="821" w:author="Ye-Kui Wang d00" w:date="2018-05-04T11:21:00Z">
        <w:r w:rsidR="00761B32">
          <w:rPr>
            <w:noProof/>
            <w:sz w:val="20"/>
            <w:lang w:val="en-US"/>
          </w:rPr>
          <w:t> </w:t>
        </w:r>
      </w:ins>
      <w:ins w:id="822" w:author="Ye-Kui Wang d00" w:date="2018-05-04T11:15:00Z">
        <w:r w:rsidRPr="00761B32">
          <w:rPr>
            <w:noProof/>
            <w:sz w:val="20"/>
            <w:lang w:val="en-US"/>
          </w:rPr>
          <w:t>) greater than PicOrderCnt(</w:t>
        </w:r>
      </w:ins>
      <w:ins w:id="823" w:author="Ye-Kui Wang d00" w:date="2018-05-04T11:21:00Z">
        <w:r w:rsidR="00761B32">
          <w:rPr>
            <w:noProof/>
            <w:sz w:val="20"/>
            <w:lang w:val="en-US"/>
          </w:rPr>
          <w:t> </w:t>
        </w:r>
      </w:ins>
      <w:ins w:id="824" w:author="Ye-Kui Wang d00" w:date="2018-05-04T11:15:00Z">
        <w:r w:rsidRPr="00761B32">
          <w:rPr>
            <w:noProof/>
            <w:sz w:val="20"/>
            <w:lang w:val="en-US"/>
          </w:rPr>
          <w:t>CurrPic</w:t>
        </w:r>
      </w:ins>
      <w:ins w:id="825" w:author="Ye-Kui Wang d00" w:date="2018-05-04T11:21:00Z">
        <w:r w:rsidR="00761B32">
          <w:rPr>
            <w:noProof/>
            <w:sz w:val="20"/>
            <w:lang w:val="en-US"/>
          </w:rPr>
          <w:t> </w:t>
        </w:r>
      </w:ins>
      <w:ins w:id="826" w:author="Ye-Kui Wang d00" w:date="2018-05-04T11:15:00Z">
        <w:r w:rsidRPr="00761B32">
          <w:rPr>
            <w:noProof/>
            <w:sz w:val="20"/>
            <w:lang w:val="en-US"/>
          </w:rPr>
          <w:t>) and less than or equal to PicOrderCnt(</w:t>
        </w:r>
      </w:ins>
      <w:ins w:id="827" w:author="Ye-Kui Wang d00" w:date="2018-05-04T11:21:00Z">
        <w:r w:rsidR="00761B32">
          <w:rPr>
            <w:noProof/>
            <w:sz w:val="20"/>
            <w:lang w:val="en-US"/>
          </w:rPr>
          <w:t> </w:t>
        </w:r>
      </w:ins>
      <w:ins w:id="828" w:author="Ye-Kui Wang d00" w:date="2018-05-04T11:15:00Z">
        <w:r w:rsidRPr="00761B32">
          <w:rPr>
            <w:noProof/>
            <w:sz w:val="20"/>
            <w:lang w:val="en-US"/>
          </w:rPr>
          <w:t>CurrPic</w:t>
        </w:r>
      </w:ins>
      <w:ins w:id="829" w:author="Ye-Kui Wang d00" w:date="2018-05-04T11:21:00Z">
        <w:r w:rsidR="00761B32">
          <w:rPr>
            <w:noProof/>
            <w:sz w:val="20"/>
            <w:lang w:val="en-US"/>
          </w:rPr>
          <w:t> </w:t>
        </w:r>
      </w:ins>
      <w:ins w:id="830" w:author="Ye-Kui Wang d00" w:date="2018-05-04T11:15:00Z">
        <w:r w:rsidRPr="00761B32">
          <w:rPr>
            <w:noProof/>
            <w:sz w:val="20"/>
            <w:lang w:val="en-US"/>
          </w:rPr>
          <w:t>)</w:t>
        </w:r>
      </w:ins>
      <w:ins w:id="831" w:author="Ye-Kui Wang d00" w:date="2018-05-04T11:21:00Z">
        <w:r w:rsidR="00761B32">
          <w:rPr>
            <w:noProof/>
            <w:sz w:val="20"/>
            <w:lang w:val="en-US"/>
          </w:rPr>
          <w:t> </w:t>
        </w:r>
      </w:ins>
      <w:ins w:id="832" w:author="Ye-Kui Wang d00" w:date="2018-05-04T11:15:00Z">
        <w:r w:rsidRPr="00761B32">
          <w:rPr>
            <w:noProof/>
            <w:sz w:val="20"/>
            <w:lang w:val="en-US"/>
          </w:rPr>
          <w:t>+</w:t>
        </w:r>
      </w:ins>
      <w:ins w:id="833" w:author="Ye-Kui Wang d00" w:date="2018-05-04T11:21:00Z">
        <w:r w:rsidR="00761B32">
          <w:rPr>
            <w:noProof/>
            <w:sz w:val="20"/>
            <w:lang w:val="en-US"/>
          </w:rPr>
          <w:t> </w:t>
        </w:r>
      </w:ins>
      <w:ins w:id="834" w:author="Ye-Kui Wang d00" w:date="2018-05-04T11:15:00Z">
        <w:r w:rsidRPr="00761B32">
          <w:rPr>
            <w:noProof/>
            <w:sz w:val="20"/>
            <w:lang w:val="en-US"/>
          </w:rPr>
          <w:t>ccv_repetition_period; unless the bitstream ends or a new coded video sequence begins without output of such a picture.</w:t>
        </w:r>
      </w:ins>
    </w:p>
    <w:p w14:paraId="06523011"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ins w:id="835" w:author="Ye-Kui Wang d00" w:date="2018-05-04T11:15:00Z"/>
          <w:noProof/>
          <w:sz w:val="20"/>
          <w:lang w:val="en-US"/>
        </w:rPr>
      </w:pPr>
      <w:ins w:id="836" w:author="Ye-Kui Wang d00" w:date="2018-05-04T11:15:00Z">
        <w:r w:rsidRPr="00B43257">
          <w:rPr>
            <w:b/>
            <w:noProof/>
            <w:sz w:val="20"/>
            <w:lang w:val="en-US"/>
          </w:rPr>
          <w:t>ccv_primaries_present_flag</w:t>
        </w:r>
        <w:r w:rsidRPr="00B43257">
          <w:rPr>
            <w:noProof/>
            <w:sz w:val="20"/>
            <w:lang w:val="en-US"/>
          </w:rPr>
          <w:t xml:space="preserve"> equal to 1 specifies that the syntax elements </w:t>
        </w:r>
        <w:r w:rsidRPr="00B43257">
          <w:rPr>
            <w:sz w:val="20"/>
            <w:lang w:val="en-US"/>
          </w:rPr>
          <w:t>ccv_primaries_x[ c ] and ccv_primaries_y[ c ]</w:t>
        </w:r>
        <w:r w:rsidRPr="00B43257">
          <w:rPr>
            <w:noProof/>
            <w:sz w:val="20"/>
            <w:lang w:val="en-US"/>
          </w:rPr>
          <w:t xml:space="preserve"> are present. ccv_primaries_present_flag equal to 0 specifies that the syntax elements </w:t>
        </w:r>
        <w:r w:rsidRPr="00B43257">
          <w:rPr>
            <w:sz w:val="20"/>
            <w:lang w:val="en-US"/>
          </w:rPr>
          <w:t>ccv_primaries_x[ c ] and ccv_primaries_y[ c ]</w:t>
        </w:r>
        <w:r w:rsidRPr="00B43257">
          <w:rPr>
            <w:noProof/>
            <w:sz w:val="20"/>
            <w:lang w:val="en-US"/>
          </w:rPr>
          <w:t xml:space="preserve"> are not present.</w:t>
        </w:r>
      </w:ins>
    </w:p>
    <w:p w14:paraId="1A0AA5FD"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ins w:id="837" w:author="Ye-Kui Wang d00" w:date="2018-05-04T11:15:00Z"/>
          <w:noProof/>
          <w:sz w:val="20"/>
          <w:lang w:val="en-US"/>
        </w:rPr>
      </w:pPr>
      <w:ins w:id="838" w:author="Ye-Kui Wang d00" w:date="2018-05-04T11:15:00Z">
        <w:r w:rsidRPr="00B43257">
          <w:rPr>
            <w:b/>
            <w:sz w:val="20"/>
            <w:lang w:val="en-US"/>
          </w:rPr>
          <w:t>ccv_min_luminance_value_present_flag</w:t>
        </w:r>
        <w:r w:rsidRPr="00B43257">
          <w:rPr>
            <w:noProof/>
            <w:sz w:val="20"/>
            <w:lang w:val="en-US"/>
          </w:rPr>
          <w:t xml:space="preserve"> equal to 1 specifies that the syntax element </w:t>
        </w:r>
        <w:r w:rsidRPr="00B43257">
          <w:rPr>
            <w:sz w:val="20"/>
            <w:lang w:val="en-US"/>
          </w:rPr>
          <w:t>ccv_min_luminance_value</w:t>
        </w:r>
        <w:r w:rsidRPr="00B43257">
          <w:rPr>
            <w:noProof/>
            <w:sz w:val="20"/>
            <w:lang w:val="en-US"/>
          </w:rPr>
          <w:t xml:space="preserve"> is present. ccv_min_luminance_value_present_flag equal to 0 specifies that the syntax element </w:t>
        </w:r>
        <w:r w:rsidRPr="00B43257">
          <w:rPr>
            <w:sz w:val="20"/>
            <w:lang w:val="en-US"/>
          </w:rPr>
          <w:t>ccv_min_luminance_value</w:t>
        </w:r>
        <w:r w:rsidRPr="00B43257">
          <w:rPr>
            <w:noProof/>
            <w:sz w:val="20"/>
            <w:lang w:val="en-US"/>
          </w:rPr>
          <w:t xml:space="preserve"> is not present.</w:t>
        </w:r>
      </w:ins>
    </w:p>
    <w:p w14:paraId="258E9C06"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ins w:id="839" w:author="Ye-Kui Wang d00" w:date="2018-05-04T11:15:00Z"/>
          <w:b/>
          <w:noProof/>
          <w:sz w:val="20"/>
          <w:lang w:val="en-US"/>
        </w:rPr>
      </w:pPr>
      <w:ins w:id="840" w:author="Ye-Kui Wang d00" w:date="2018-05-04T11:15:00Z">
        <w:r w:rsidRPr="00B43257">
          <w:rPr>
            <w:b/>
            <w:sz w:val="20"/>
            <w:lang w:val="en-US"/>
          </w:rPr>
          <w:t>ccv_max_luminance_value_present_flag</w:t>
        </w:r>
        <w:r w:rsidRPr="00B43257">
          <w:rPr>
            <w:noProof/>
            <w:sz w:val="20"/>
            <w:lang w:val="en-US"/>
          </w:rPr>
          <w:t xml:space="preserve"> equal to 1 specifies that the syntax element </w:t>
        </w:r>
        <w:r w:rsidRPr="00B43257">
          <w:rPr>
            <w:sz w:val="20"/>
            <w:lang w:val="en-US"/>
          </w:rPr>
          <w:t>ccv_max_luminance_value</w:t>
        </w:r>
        <w:r w:rsidRPr="00B43257">
          <w:rPr>
            <w:noProof/>
            <w:sz w:val="20"/>
            <w:lang w:val="en-US"/>
          </w:rPr>
          <w:t xml:space="preserve"> is present. ccv_max_luminance_value_present_flag equal to 0 specifies that the syntax element </w:t>
        </w:r>
        <w:r w:rsidRPr="00B43257">
          <w:rPr>
            <w:sz w:val="20"/>
            <w:lang w:val="en-US"/>
          </w:rPr>
          <w:t>ccv_max_luminance_value</w:t>
        </w:r>
        <w:r w:rsidRPr="00B43257">
          <w:rPr>
            <w:noProof/>
            <w:sz w:val="20"/>
            <w:lang w:val="en-US"/>
          </w:rPr>
          <w:t xml:space="preserve"> is not present.</w:t>
        </w:r>
      </w:ins>
    </w:p>
    <w:p w14:paraId="6B046619"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ins w:id="841" w:author="Ye-Kui Wang d00" w:date="2018-05-04T11:15:00Z"/>
          <w:noProof/>
          <w:sz w:val="20"/>
          <w:lang w:val="en-US"/>
        </w:rPr>
      </w:pPr>
      <w:ins w:id="842" w:author="Ye-Kui Wang d00" w:date="2018-05-04T11:15:00Z">
        <w:r w:rsidRPr="00B43257">
          <w:rPr>
            <w:b/>
            <w:sz w:val="20"/>
            <w:lang w:val="en-US"/>
          </w:rPr>
          <w:t>ccv_avg_luminance_value_present_flag</w:t>
        </w:r>
        <w:r w:rsidRPr="00B43257">
          <w:rPr>
            <w:noProof/>
            <w:sz w:val="20"/>
            <w:lang w:val="en-US"/>
          </w:rPr>
          <w:t xml:space="preserve"> equal to 1 specifies that the syntax element </w:t>
        </w:r>
        <w:r w:rsidRPr="00B43257">
          <w:rPr>
            <w:sz w:val="20"/>
            <w:lang w:val="en-US"/>
          </w:rPr>
          <w:t>ccv_avg_luminance_value</w:t>
        </w:r>
        <w:r w:rsidRPr="00B43257">
          <w:rPr>
            <w:noProof/>
            <w:sz w:val="20"/>
            <w:lang w:val="en-US"/>
          </w:rPr>
          <w:t xml:space="preserve"> is present. ccv_avg_luminance_value_present_flag equal to 0 specifies that the syntax element </w:t>
        </w:r>
        <w:r w:rsidRPr="00B43257">
          <w:rPr>
            <w:sz w:val="20"/>
            <w:lang w:val="en-US"/>
          </w:rPr>
          <w:t>ccv_avg_luminance_value</w:t>
        </w:r>
        <w:r w:rsidRPr="00B43257">
          <w:rPr>
            <w:noProof/>
            <w:sz w:val="20"/>
            <w:lang w:val="en-US"/>
          </w:rPr>
          <w:t xml:space="preserve"> is not present.</w:t>
        </w:r>
      </w:ins>
    </w:p>
    <w:p w14:paraId="22CDB7B5"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ins w:id="843" w:author="Ye-Kui Wang d00" w:date="2018-05-04T11:15:00Z"/>
          <w:sz w:val="20"/>
          <w:lang w:val="en-US"/>
        </w:rPr>
      </w:pPr>
      <w:ins w:id="844" w:author="Ye-Kui Wang d00" w:date="2018-05-04T11:15:00Z">
        <w:r w:rsidRPr="00B43257">
          <w:rPr>
            <w:sz w:val="20"/>
            <w:lang w:val="en-US"/>
          </w:rPr>
          <w:t>It is a requirement of bitstream conformance that the values of ccv_primaries_present_flag, ccv_min_luminance_value_present_flag, ccv_max_luminance_value_present_flag, and ccv_avg_luminance_value_present_flag shall not all be equal to 0.</w:t>
        </w:r>
      </w:ins>
    </w:p>
    <w:p w14:paraId="213C5F8D"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ins w:id="845" w:author="Ye-Kui Wang d00" w:date="2018-05-04T11:15:00Z"/>
          <w:sz w:val="20"/>
          <w:lang w:val="en-US"/>
        </w:rPr>
      </w:pPr>
      <w:ins w:id="846" w:author="Ye-Kui Wang d00" w:date="2018-05-04T11:15:00Z">
        <w:r w:rsidRPr="00B43257">
          <w:rPr>
            <w:b/>
            <w:sz w:val="20"/>
            <w:lang w:val="en-US"/>
          </w:rPr>
          <w:t>ccv_primaries_x</w:t>
        </w:r>
        <w:r w:rsidRPr="00B43257">
          <w:rPr>
            <w:sz w:val="20"/>
            <w:lang w:val="en-US"/>
          </w:rPr>
          <w:t xml:space="preserve">[ c ] and </w:t>
        </w:r>
        <w:r w:rsidRPr="00B43257">
          <w:rPr>
            <w:b/>
            <w:sz w:val="20"/>
            <w:lang w:val="en-US"/>
          </w:rPr>
          <w:t>ccv_primaries_y</w:t>
        </w:r>
        <w:r w:rsidRPr="00B43257">
          <w:rPr>
            <w:sz w:val="20"/>
            <w:lang w:val="en-US"/>
          </w:rPr>
          <w:t>[ c ] specify the normalized x and y chromaticity coordinates, respectively, of the colour primary component c of the nominal content colour volume in normalized increments of 0.00002, according to the CIE 1931 definition of x and y as specified in ISO 11664-1 (see also ISO 11664-3 and CIE 15)</w:t>
        </w:r>
        <w:r w:rsidRPr="00B43257">
          <w:rPr>
            <w:rFonts w:eastAsia="Times New Roman"/>
            <w:sz w:val="20"/>
            <w:lang w:val="en-US"/>
          </w:rPr>
          <w:t>, in normalized increments of 0.00002</w:t>
        </w:r>
        <w:r w:rsidRPr="00B43257">
          <w:rPr>
            <w:sz w:val="20"/>
            <w:lang w:val="en-US"/>
          </w:rPr>
          <w:t>. For describing colour volumes that use red, green, and blue colour primaries, it is suggested that index value c equal to 0 should correspond to the green primary, c equal to 1 should correspond to the blue primary, and c equal to 2 should correspond to the red colour primary (see also Annex E and Table E.3).</w:t>
        </w:r>
      </w:ins>
    </w:p>
    <w:p w14:paraId="242A7586"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ins w:id="847" w:author="Ye-Kui Wang d00" w:date="2018-05-04T11:15:00Z"/>
          <w:sz w:val="20"/>
          <w:lang w:val="en-US"/>
        </w:rPr>
      </w:pPr>
      <w:ins w:id="848" w:author="Ye-Kui Wang d00" w:date="2018-05-04T11:15:00Z">
        <w:r w:rsidRPr="00B43257">
          <w:rPr>
            <w:sz w:val="20"/>
            <w:lang w:val="en-US"/>
          </w:rPr>
          <w:t>The values of ccv_primaries_x[ c ] and ccv_primaries_y[ c ] shall be in the range of −5 000 000 to 5 000 000, inclusive.</w:t>
        </w:r>
      </w:ins>
    </w:p>
    <w:p w14:paraId="0BEB4C3B"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ins w:id="849" w:author="Ye-Kui Wang d00" w:date="2018-05-04T11:15:00Z"/>
          <w:sz w:val="20"/>
          <w:lang w:val="en-US"/>
        </w:rPr>
      </w:pPr>
      <w:ins w:id="850" w:author="Ye-Kui Wang d00" w:date="2018-05-04T11:15:00Z">
        <w:r w:rsidRPr="00B43257">
          <w:rPr>
            <w:sz w:val="20"/>
            <w:lang w:val="en-US"/>
          </w:rPr>
          <w:t>When ccv_primaries_x[ c ] and ccv_primaries_y[ c ]</w:t>
        </w:r>
        <w:r w:rsidRPr="00B43257">
          <w:rPr>
            <w:noProof/>
            <w:sz w:val="20"/>
            <w:lang w:val="en-US"/>
          </w:rPr>
          <w:t xml:space="preserve"> are not present, they are inferred to be equal to the normalized x and y chromaticity coordinates, respectively, specified by colour_primaries.</w:t>
        </w:r>
      </w:ins>
    </w:p>
    <w:p w14:paraId="5CD82FE6"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ins w:id="851" w:author="Ye-Kui Wang d00" w:date="2018-05-04T11:15:00Z"/>
          <w:sz w:val="20"/>
          <w:lang w:val="en-US" w:eastAsia="ko-KR"/>
        </w:rPr>
      </w:pPr>
      <w:ins w:id="852" w:author="Ye-Kui Wang d00" w:date="2018-05-04T11:15:00Z">
        <w:r w:rsidRPr="00B43257">
          <w:rPr>
            <w:b/>
            <w:sz w:val="20"/>
            <w:lang w:val="en-US"/>
          </w:rPr>
          <w:t>ccv_min_luminance_value</w:t>
        </w:r>
        <w:r w:rsidRPr="00B43257">
          <w:rPr>
            <w:sz w:val="20"/>
            <w:lang w:val="en-US"/>
          </w:rPr>
          <w:t xml:space="preserve"> specifies the normalized minimum luminance value, according to CIE 1931, that is expected to be present in the content, where values are normalized to L</w:t>
        </w:r>
        <w:r w:rsidRPr="00B43257">
          <w:rPr>
            <w:sz w:val="20"/>
            <w:vertAlign w:val="subscript"/>
            <w:lang w:val="en-US"/>
          </w:rPr>
          <w:t>o</w:t>
        </w:r>
        <w:r w:rsidRPr="00B43257">
          <w:rPr>
            <w:sz w:val="20"/>
            <w:lang w:val="en-US"/>
          </w:rPr>
          <w:t xml:space="preserve"> or L</w:t>
        </w:r>
        <w:r w:rsidRPr="00B43257">
          <w:rPr>
            <w:sz w:val="20"/>
            <w:vertAlign w:val="subscript"/>
            <w:lang w:val="en-US"/>
          </w:rPr>
          <w:t>c</w:t>
        </w:r>
        <w:r w:rsidRPr="00B43257">
          <w:rPr>
            <w:sz w:val="20"/>
            <w:lang w:val="en-US"/>
          </w:rPr>
          <w:t xml:space="preserve"> as specified in Table E.4 according to the indicated transfer characteristics of the signal.</w:t>
        </w:r>
        <w:r w:rsidRPr="00B43257">
          <w:rPr>
            <w:sz w:val="20"/>
            <w:lang w:val="en-US" w:eastAsia="ko-KR"/>
          </w:rPr>
          <w:t xml:space="preserve"> The</w:t>
        </w:r>
        <w:r w:rsidRPr="00B43257">
          <w:rPr>
            <w:sz w:val="20"/>
            <w:lang w:val="en-US"/>
          </w:rPr>
          <w:t xml:space="preserve"> values of ccv_min_luminance_value are in normalized increments of 0.0000001</w:t>
        </w:r>
        <w:r w:rsidRPr="00B43257">
          <w:rPr>
            <w:sz w:val="20"/>
            <w:lang w:val="en-US" w:eastAsia="ko-KR"/>
          </w:rPr>
          <w:t>.</w:t>
        </w:r>
      </w:ins>
    </w:p>
    <w:p w14:paraId="6CB27ACB"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ins w:id="853" w:author="Ye-Kui Wang d00" w:date="2018-05-04T11:15:00Z"/>
          <w:sz w:val="20"/>
          <w:lang w:val="en-US"/>
        </w:rPr>
      </w:pPr>
      <w:ins w:id="854" w:author="Ye-Kui Wang d00" w:date="2018-05-04T11:15:00Z">
        <w:r w:rsidRPr="00B43257">
          <w:rPr>
            <w:b/>
            <w:sz w:val="20"/>
            <w:lang w:val="en-US"/>
          </w:rPr>
          <w:t>ccv_max_luminance_value</w:t>
        </w:r>
        <w:r w:rsidRPr="00B43257">
          <w:rPr>
            <w:sz w:val="20"/>
            <w:lang w:val="en-US"/>
          </w:rPr>
          <w:t xml:space="preserve"> specifies the maximum luminance value, according to CIE 1931, that is expected to be present in the content, where values are normalized to L</w:t>
        </w:r>
        <w:r w:rsidRPr="00B43257">
          <w:rPr>
            <w:sz w:val="20"/>
            <w:vertAlign w:val="subscript"/>
            <w:lang w:val="en-US"/>
          </w:rPr>
          <w:t>o</w:t>
        </w:r>
        <w:r w:rsidRPr="00B43257">
          <w:rPr>
            <w:sz w:val="20"/>
            <w:lang w:val="en-US"/>
          </w:rPr>
          <w:t xml:space="preserve"> or L</w:t>
        </w:r>
        <w:r w:rsidRPr="00B43257">
          <w:rPr>
            <w:sz w:val="20"/>
            <w:vertAlign w:val="subscript"/>
            <w:lang w:val="en-US"/>
          </w:rPr>
          <w:t>c</w:t>
        </w:r>
        <w:r w:rsidRPr="00B43257">
          <w:rPr>
            <w:sz w:val="20"/>
            <w:lang w:val="en-US"/>
          </w:rPr>
          <w:t xml:space="preserve"> as specified in Table E.4 according to the transfer characteristics of the signal.</w:t>
        </w:r>
        <w:r w:rsidRPr="00B43257">
          <w:rPr>
            <w:sz w:val="20"/>
            <w:lang w:val="en-US" w:eastAsia="ko-KR"/>
          </w:rPr>
          <w:t xml:space="preserve"> The</w:t>
        </w:r>
        <w:r w:rsidRPr="00B43257">
          <w:rPr>
            <w:sz w:val="20"/>
            <w:lang w:val="en-US"/>
          </w:rPr>
          <w:t xml:space="preserve"> values of ccv_m</w:t>
        </w:r>
        <w:r w:rsidRPr="00B43257">
          <w:rPr>
            <w:sz w:val="20"/>
            <w:lang w:val="en-US" w:eastAsia="ko-KR"/>
          </w:rPr>
          <w:t>ax</w:t>
        </w:r>
        <w:r w:rsidRPr="00B43257">
          <w:rPr>
            <w:sz w:val="20"/>
            <w:lang w:val="en-US"/>
          </w:rPr>
          <w:t>_luminance_value are in normalized increments of 0.0000001</w:t>
        </w:r>
        <w:r w:rsidRPr="00B43257">
          <w:rPr>
            <w:sz w:val="20"/>
            <w:lang w:val="en-US" w:eastAsia="ko-KR"/>
          </w:rPr>
          <w:t>.</w:t>
        </w:r>
      </w:ins>
    </w:p>
    <w:p w14:paraId="161DC1B3"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ins w:id="855" w:author="Ye-Kui Wang d00" w:date="2018-05-04T11:15:00Z"/>
          <w:sz w:val="20"/>
          <w:lang w:val="en-US"/>
        </w:rPr>
      </w:pPr>
      <w:ins w:id="856" w:author="Ye-Kui Wang d00" w:date="2018-05-04T11:15:00Z">
        <w:r w:rsidRPr="00B43257">
          <w:rPr>
            <w:b/>
            <w:sz w:val="20"/>
            <w:lang w:val="en-US"/>
          </w:rPr>
          <w:t>ccv_avg_luminance_value</w:t>
        </w:r>
        <w:r w:rsidRPr="00B43257">
          <w:rPr>
            <w:sz w:val="20"/>
            <w:lang w:val="en-US"/>
          </w:rPr>
          <w:t xml:space="preserve"> specifies the average luminance value, according to CIE 1931, that is expected to be present in the content, where values are normalized to L</w:t>
        </w:r>
        <w:r w:rsidRPr="00B43257">
          <w:rPr>
            <w:sz w:val="20"/>
            <w:vertAlign w:val="subscript"/>
            <w:lang w:val="en-US"/>
          </w:rPr>
          <w:t>o</w:t>
        </w:r>
        <w:r w:rsidRPr="00B43257">
          <w:rPr>
            <w:sz w:val="20"/>
            <w:lang w:val="en-US"/>
          </w:rPr>
          <w:t xml:space="preserve"> or L</w:t>
        </w:r>
        <w:r w:rsidRPr="00B43257">
          <w:rPr>
            <w:sz w:val="20"/>
            <w:vertAlign w:val="subscript"/>
            <w:lang w:val="en-US"/>
          </w:rPr>
          <w:t>c</w:t>
        </w:r>
        <w:r w:rsidRPr="00B43257">
          <w:rPr>
            <w:sz w:val="20"/>
            <w:lang w:val="en-US"/>
          </w:rPr>
          <w:t xml:space="preserve"> as specified in Table E.4 according to the transfer characteristics of the signal.</w:t>
        </w:r>
        <w:r w:rsidRPr="00B43257">
          <w:rPr>
            <w:sz w:val="20"/>
            <w:lang w:val="en-US" w:eastAsia="ko-KR"/>
          </w:rPr>
          <w:t xml:space="preserve"> The</w:t>
        </w:r>
        <w:r w:rsidRPr="00B43257">
          <w:rPr>
            <w:sz w:val="20"/>
            <w:lang w:val="en-US"/>
          </w:rPr>
          <w:t xml:space="preserve"> values of ccv_avg_luminance_value are in normalized increments of 0.0000001</w:t>
        </w:r>
        <w:r w:rsidRPr="00B43257">
          <w:rPr>
            <w:sz w:val="20"/>
            <w:lang w:val="en-US" w:eastAsia="ko-KR"/>
          </w:rPr>
          <w:t>.</w:t>
        </w:r>
      </w:ins>
    </w:p>
    <w:p w14:paraId="0E9C9E90" w14:textId="079A435D" w:rsidR="00B43257" w:rsidRPr="00761B32" w:rsidRDefault="00B43257" w:rsidP="00B43257">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288"/>
        <w:jc w:val="both"/>
        <w:rPr>
          <w:ins w:id="857" w:author="Ye-Kui Wang d00" w:date="2018-05-04T11:15:00Z"/>
          <w:rFonts w:eastAsia="Malgun Gothic"/>
          <w:sz w:val="18"/>
          <w:szCs w:val="18"/>
          <w:lang w:val="en-GB"/>
        </w:rPr>
      </w:pPr>
      <w:ins w:id="858" w:author="Ye-Kui Wang d00" w:date="2018-05-04T11:15:00Z">
        <w:r w:rsidRPr="00761B32">
          <w:rPr>
            <w:rFonts w:eastAsia="Malgun Gothic"/>
            <w:sz w:val="18"/>
            <w:szCs w:val="18"/>
            <w:lang w:val="en-GB"/>
          </w:rPr>
          <w:t>NOTE</w:t>
        </w:r>
      </w:ins>
      <w:ins w:id="859" w:author="Ye-Kui Wang d00" w:date="2018-05-04T11:23:00Z">
        <w:r w:rsidR="00761B32" w:rsidRPr="00761B32">
          <w:rPr>
            <w:noProof/>
            <w:sz w:val="18"/>
            <w:szCs w:val="18"/>
          </w:rPr>
          <w:t> </w:t>
        </w:r>
        <w:r w:rsidR="00761B32" w:rsidRPr="00761B32">
          <w:rPr>
            <w:sz w:val="18"/>
            <w:szCs w:val="18"/>
          </w:rPr>
          <w:t>– </w:t>
        </w:r>
      </w:ins>
      <w:ins w:id="860" w:author="Ye-Kui Wang d00" w:date="2018-05-04T11:15:00Z">
        <w:r w:rsidRPr="00761B32">
          <w:rPr>
            <w:rFonts w:eastAsia="Malgun Gothic"/>
            <w:sz w:val="18"/>
            <w:szCs w:val="18"/>
            <w:lang w:val="en-GB"/>
          </w:rPr>
          <w:t>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ccv_min_luminance_value, ccv_max_luminance_value, and ccv_avg_luminance_value might not necessarily correspond to a true luminance value.</w:t>
        </w:r>
      </w:ins>
    </w:p>
    <w:p w14:paraId="297BA613"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ins w:id="861" w:author="Ye-Kui Wang d00" w:date="2018-05-04T11:15:00Z"/>
          <w:sz w:val="20"/>
          <w:highlight w:val="yellow"/>
          <w:lang w:val="en-US"/>
        </w:rPr>
      </w:pPr>
      <w:ins w:id="862" w:author="Ye-Kui Wang d00" w:date="2018-05-04T11:15:00Z">
        <w:r w:rsidRPr="00B43257">
          <w:rPr>
            <w:sz w:val="20"/>
            <w:lang w:val="en-US"/>
          </w:rPr>
          <w:t>The value of ccv_min_luminance_value, when present, shall be less than or equal to ccv_avg_luminance_value, when present. The value of ccv_avg_luminance_value, when present, shall be less than or equal to ccv_max_luminance_value, when present. The value of ccv_min_luminance_value, when present, shall be less than or equal to ccv_max_luminance_value, when present.</w:t>
        </w:r>
      </w:ins>
    </w:p>
    <w:p w14:paraId="079EDD61"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ins w:id="863" w:author="Ye-Kui Wang d00" w:date="2018-05-04T11:15:00Z"/>
          <w:sz w:val="20"/>
          <w:lang w:val="en-US"/>
        </w:rPr>
      </w:pPr>
      <w:ins w:id="864" w:author="Ye-Kui Wang d00" w:date="2018-05-04T11:15:00Z">
        <w:r w:rsidRPr="00B43257">
          <w:rPr>
            <w:sz w:val="20"/>
            <w:lang w:val="en-US"/>
          </w:rPr>
          <w:t>When the visually relevant region does not correspond to the entire cropped decoded picture, such as for "letterbox" encoding of video content with a wide picture aspect ratio within a taller cropped decoded picture, the indicated ccv_min_luminance_value, ccv_max_luminance_value, and ccv_avg_luminance_value should correspond only to values within the visually relevant region.</w:t>
        </w:r>
      </w:ins>
    </w:p>
    <w:p w14:paraId="039B07F9" w14:textId="1D7D6D05"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D.2.3</w:t>
      </w:r>
      <w:ins w:id="865" w:author="Gary Sullivan" w:date="2018-05-10T17:30:00Z">
        <w:r w:rsidR="006F1986">
          <w:rPr>
            <w:b/>
            <w:szCs w:val="22"/>
          </w:rPr>
          <w:t>4</w:t>
        </w:r>
      </w:ins>
      <w:del w:id="866" w:author="Gary Sullivan" w:date="2018-05-10T17:30:00Z">
        <w:r w:rsidR="00202C2F" w:rsidRPr="005347D2" w:rsidDel="006F1986">
          <w:rPr>
            <w:b/>
            <w:szCs w:val="22"/>
          </w:rPr>
          <w:delText>3</w:delText>
        </w:r>
      </w:del>
      <w:r w:rsidRPr="005347D2">
        <w:rPr>
          <w:b/>
          <w:szCs w:val="22"/>
        </w:rPr>
        <w:tab/>
        <w:t>Semantics of omnidirectional video specific SEI messages</w:t>
      </w:r>
    </w:p>
    <w:p w14:paraId="6D8D8497" w14:textId="256F476D" w:rsidR="00D26D16" w:rsidRPr="005347D2" w:rsidRDefault="00D26D16" w:rsidP="00D26D16">
      <w:pPr>
        <w:pStyle w:val="3N2"/>
        <w:keepNext/>
        <w:ind w:left="6"/>
        <w:rPr>
          <w:b/>
          <w:lang w:val="en-CA"/>
        </w:rPr>
      </w:pPr>
      <w:bookmarkStart w:id="867" w:name="ErpSeiSemantics"/>
      <w:r w:rsidRPr="005347D2">
        <w:rPr>
          <w:b/>
          <w:lang w:val="en-CA"/>
        </w:rPr>
        <w:t>D.2.3</w:t>
      </w:r>
      <w:ins w:id="868" w:author="Gary Sullivan" w:date="2018-05-10T17:30:00Z">
        <w:r w:rsidR="006F1986">
          <w:rPr>
            <w:b/>
            <w:lang w:val="en-CA"/>
          </w:rPr>
          <w:t>4</w:t>
        </w:r>
      </w:ins>
      <w:del w:id="869" w:author="Gary Sullivan" w:date="2018-05-10T17:30:00Z">
        <w:r w:rsidR="00202C2F" w:rsidRPr="005347D2" w:rsidDel="006F1986">
          <w:rPr>
            <w:b/>
            <w:lang w:val="en-CA"/>
          </w:rPr>
          <w:delText>3</w:delText>
        </w:r>
      </w:del>
      <w:r w:rsidRPr="005347D2">
        <w:rPr>
          <w:b/>
          <w:lang w:val="en-CA"/>
        </w:rPr>
        <w:t>.1</w:t>
      </w:r>
      <w:bookmarkEnd w:id="867"/>
      <w:r w:rsidRPr="005347D2">
        <w:rPr>
          <w:b/>
          <w:lang w:val="en-CA"/>
        </w:rPr>
        <w:tab/>
        <w:t>Equirectangular projection SEI message semantics</w:t>
      </w:r>
    </w:p>
    <w:p w14:paraId="69248A57" w14:textId="77777777" w:rsidR="00D26D16" w:rsidRPr="005347D2" w:rsidRDefault="00D26D16" w:rsidP="00D26D16">
      <w:pPr>
        <w:jc w:val="both"/>
        <w:rPr>
          <w:noProof/>
          <w:sz w:val="20"/>
        </w:rPr>
      </w:pPr>
      <w:r w:rsidRPr="005347D2">
        <w:rPr>
          <w:sz w:val="20"/>
        </w:rPr>
        <w:t>The equirectangular projection SEI message provides information to enable remapping (through an equirectangular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bookmarkStart w:id="870" w:name="_Hlk482191371"/>
      <w:r w:rsidRPr="005347D2">
        <w:rPr>
          <w:sz w:val="20"/>
        </w:rPr>
        <w:t>ϕ</w:t>
      </w:r>
      <w:bookmarkEnd w:id="870"/>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39DC249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When an equirectangular projection SEI message is present for any picture of a coded video sequence (CVS), an equirectangular projection SEI message shall be present for the first picture of the CVS and no SEI message indicating a different type of projection shall be present for any picture of the CVS.</w:t>
      </w:r>
    </w:p>
    <w:p w14:paraId="4D75824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When aspect_ratio_idc is present and greater than 1 in the active sequence parameter set, there should be no equirectangular projection SEI messages applicable for any picture of the CVS.</w:t>
      </w:r>
    </w:p>
    <w:p w14:paraId="30140FE6"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0CB2BB2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frame_packing_arrangement_cancel_flag is </w:t>
      </w:r>
      <w:r w:rsidRPr="005347D2">
        <w:rPr>
          <w:rFonts w:eastAsia="Malgun Gothic"/>
          <w:color w:val="000000"/>
          <w:sz w:val="20"/>
        </w:rPr>
        <w:t>equal to 0.</w:t>
      </w:r>
    </w:p>
    <w:p w14:paraId="3FC3984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r w:rsidRPr="005347D2">
        <w:rPr>
          <w:rFonts w:eastAsia="Times New Roman"/>
          <w:color w:val="000000"/>
          <w:sz w:val="20"/>
        </w:rPr>
        <w:t>frame_packing_arrangement_type</w:t>
      </w:r>
      <w:r w:rsidRPr="005347D2">
        <w:rPr>
          <w:sz w:val="20"/>
          <w:lang w:eastAsia="de-DE"/>
        </w:rPr>
        <w:t xml:space="preserve"> is equal to 3, 4, or 5.</w:t>
      </w:r>
    </w:p>
    <w:p w14:paraId="4DB5709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quincunx_sampling_flag is equal to 0.</w:t>
      </w:r>
    </w:p>
    <w:p w14:paraId="44AE70A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spatial_flipping_flag is equal to 0.</w:t>
      </w:r>
    </w:p>
    <w:p w14:paraId="7323CDC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field_views_flag is equal to 0.</w:t>
      </w:r>
    </w:p>
    <w:p w14:paraId="3F99CD0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0A5AF33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5E303F0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7BEE80B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frame1_grid_position_y is equal to 0.</w:t>
      </w:r>
    </w:p>
    <w:p w14:paraId="07CC43B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w:t>
      </w:r>
      <w:r w:rsidRPr="005347D2">
        <w:rPr>
          <w:rFonts w:eastAsia="Malgun Gothic"/>
          <w:bCs/>
          <w:noProof/>
          <w:sz w:val="20"/>
          <w:lang w:eastAsia="zh-CN"/>
        </w:rPr>
        <w:t xml:space="preserve">that applies to the picture is not present, </w:t>
      </w:r>
      <w:r w:rsidRPr="005347D2">
        <w:rPr>
          <w:color w:val="000000"/>
          <w:sz w:val="20"/>
        </w:rPr>
        <w:t xml:space="preserve">an </w:t>
      </w:r>
      <w:r w:rsidRPr="005347D2">
        <w:rPr>
          <w:sz w:val="20"/>
        </w:rPr>
        <w:t>equirectangular projection SEI message with erp</w:t>
      </w:r>
      <w:r w:rsidRPr="005347D2">
        <w:rPr>
          <w:rFonts w:eastAsia="Malgun Gothic"/>
          <w:noProof/>
          <w:sz w:val="20"/>
          <w:lang w:eastAsia="zh-CN"/>
        </w:rPr>
        <w:t>_</w:t>
      </w:r>
      <w:r w:rsidRPr="005347D2">
        <w:rPr>
          <w:rFonts w:eastAsia="Malgun Gothic"/>
          <w:bCs/>
          <w:noProof/>
          <w:sz w:val="20"/>
          <w:lang w:eastAsia="zh-CN"/>
        </w:rPr>
        <w:t>cancel_flag equal to 0 that applies to the picture shall not be present</w:t>
      </w:r>
      <w:r w:rsidRPr="005347D2">
        <w:rPr>
          <w:sz w:val="20"/>
          <w:lang w:eastAsia="de-DE"/>
        </w:rPr>
        <w:t xml:space="preserve">. </w:t>
      </w:r>
      <w:r w:rsidRPr="005347D2">
        <w:rPr>
          <w:noProof/>
          <w:sz w:val="20"/>
        </w:rPr>
        <w:t xml:space="preserve">Decoders shall ignore </w:t>
      </w:r>
      <w:r w:rsidRPr="005347D2">
        <w:rPr>
          <w:sz w:val="20"/>
        </w:rPr>
        <w:t>equirectangular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424ECAE0" w14:textId="77777777" w:rsidR="00D26D16" w:rsidRPr="005347D2" w:rsidRDefault="00D26D16" w:rsidP="00D26D16">
      <w:pPr>
        <w:jc w:val="both"/>
        <w:rPr>
          <w:noProof/>
          <w:sz w:val="20"/>
        </w:rPr>
      </w:pPr>
      <w:r w:rsidRPr="005347D2">
        <w:rPr>
          <w:b/>
          <w:noProof/>
          <w:sz w:val="20"/>
        </w:rPr>
        <w:t>erp_cancel_flag</w:t>
      </w:r>
      <w:r w:rsidRPr="005347D2">
        <w:rPr>
          <w:noProof/>
          <w:sz w:val="20"/>
        </w:rPr>
        <w:t xml:space="preserve"> equal to 1 indicates that the SEI message cancels the persistence of any previous </w:t>
      </w:r>
      <w:r w:rsidRPr="005347D2">
        <w:rPr>
          <w:sz w:val="20"/>
        </w:rPr>
        <w:t xml:space="preserve">equirectangular </w:t>
      </w:r>
      <w:r w:rsidRPr="005347D2">
        <w:rPr>
          <w:rFonts w:eastAsia="Malgun Gothic"/>
          <w:noProof/>
          <w:sz w:val="20"/>
          <w:lang w:eastAsia="ko-KR"/>
        </w:rPr>
        <w:t xml:space="preserve">projection </w:t>
      </w:r>
      <w:r w:rsidRPr="005347D2">
        <w:rPr>
          <w:noProof/>
          <w:sz w:val="20"/>
        </w:rPr>
        <w:t xml:space="preserve">SEI message in output order. erp_cancel_flag equal to 0 indicates that </w:t>
      </w:r>
      <w:r w:rsidRPr="005347D2">
        <w:rPr>
          <w:sz w:val="20"/>
        </w:rPr>
        <w:t xml:space="preserve">equirectangular </w:t>
      </w:r>
      <w:r w:rsidRPr="005347D2">
        <w:rPr>
          <w:rFonts w:eastAsia="Malgun Gothic"/>
          <w:noProof/>
          <w:sz w:val="20"/>
          <w:lang w:eastAsia="ko-KR"/>
        </w:rPr>
        <w:t xml:space="preserve">projection </w:t>
      </w:r>
      <w:r w:rsidRPr="005347D2">
        <w:rPr>
          <w:noProof/>
          <w:sz w:val="20"/>
        </w:rPr>
        <w:t>information follows.</w:t>
      </w:r>
    </w:p>
    <w:p w14:paraId="63C9D5D4" w14:textId="4863B549" w:rsidR="00D26D16" w:rsidRPr="005347D2" w:rsidRDefault="00D26D16" w:rsidP="00D26D16">
      <w:pPr>
        <w:jc w:val="both"/>
        <w:rPr>
          <w:noProof/>
          <w:sz w:val="20"/>
        </w:rPr>
      </w:pPr>
      <w:r w:rsidRPr="005347D2">
        <w:rPr>
          <w:b/>
          <w:noProof/>
          <w:sz w:val="20"/>
        </w:rPr>
        <w:t>erp_</w:t>
      </w:r>
      <w:ins w:id="871" w:author="Ye-Kui Wang d00" w:date="2018-05-04T11:24:00Z">
        <w:r w:rsidR="00761B32" w:rsidRPr="00761B32">
          <w:rPr>
            <w:b/>
            <w:noProof/>
            <w:sz w:val="20"/>
            <w:lang w:val="en-US"/>
          </w:rPr>
          <w:t>repetition_period</w:t>
        </w:r>
      </w:ins>
      <w:del w:id="872" w:author="Ye-Kui Wang d00" w:date="2018-05-04T11:24:00Z">
        <w:r w:rsidRPr="005347D2" w:rsidDel="00761B32">
          <w:rPr>
            <w:b/>
            <w:noProof/>
            <w:sz w:val="20"/>
          </w:rPr>
          <w:delText>persistence_flag</w:delText>
        </w:r>
      </w:del>
      <w:r w:rsidRPr="005347D2">
        <w:rPr>
          <w:noProof/>
          <w:sz w:val="20"/>
        </w:rPr>
        <w:t xml:space="preserve"> specifies the persistence of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w:t>
      </w:r>
      <w:ins w:id="873" w:author="Ye-Kui Wang d00" w:date="2018-05-04T11:24:00Z">
        <w:r w:rsidR="00761B32" w:rsidRPr="00761B32">
          <w:rPr>
            <w:noProof/>
            <w:sz w:val="20"/>
            <w:lang w:val="en-US"/>
          </w:rPr>
          <w:t xml:space="preserve"> and may specify a picture order count interval within which another </w:t>
        </w:r>
      </w:ins>
      <w:ins w:id="874" w:author="Ye-Kui Wang d00" w:date="2018-05-04T11:25:00Z">
        <w:r w:rsidR="00761B32" w:rsidRPr="005347D2">
          <w:rPr>
            <w:sz w:val="20"/>
          </w:rPr>
          <w:t xml:space="preserve">equirectangular </w:t>
        </w:r>
        <w:r w:rsidR="00761B32" w:rsidRPr="005347D2">
          <w:rPr>
            <w:rFonts w:eastAsia="Malgun Gothic"/>
            <w:noProof/>
            <w:sz w:val="20"/>
            <w:lang w:eastAsia="ko-KR"/>
          </w:rPr>
          <w:t xml:space="preserve">projection </w:t>
        </w:r>
        <w:r w:rsidR="00761B32" w:rsidRPr="005347D2">
          <w:rPr>
            <w:noProof/>
            <w:sz w:val="20"/>
          </w:rPr>
          <w:t>SEI message</w:t>
        </w:r>
      </w:ins>
      <w:ins w:id="875" w:author="Ye-Kui Wang d00" w:date="2018-05-04T11:24:00Z">
        <w:r w:rsidR="00761B32" w:rsidRPr="00761B32">
          <w:rPr>
            <w:noProof/>
            <w:sz w:val="20"/>
            <w:lang w:val="en-US"/>
          </w:rPr>
          <w:t xml:space="preserve"> or the end of the coded video sequence shall be present in the bitstream. The value of </w:t>
        </w:r>
      </w:ins>
      <w:ins w:id="876" w:author="Ye-Kui Wang d00" w:date="2018-05-04T11:25:00Z">
        <w:r w:rsidR="00761B32">
          <w:rPr>
            <w:noProof/>
            <w:sz w:val="20"/>
            <w:lang w:val="en-US"/>
          </w:rPr>
          <w:t>erp</w:t>
        </w:r>
      </w:ins>
      <w:ins w:id="877" w:author="Ye-Kui Wang d00" w:date="2018-05-04T11:24:00Z">
        <w:r w:rsidR="00761B32" w:rsidRPr="00761B32">
          <w:rPr>
            <w:noProof/>
            <w:sz w:val="20"/>
            <w:lang w:val="en-US"/>
          </w:rPr>
          <w:t>_repetition_period shall be in the range 0 to 16</w:t>
        </w:r>
        <w:r w:rsidR="00761B32">
          <w:rPr>
            <w:noProof/>
            <w:sz w:val="20"/>
            <w:lang w:val="en-US"/>
          </w:rPr>
          <w:t> </w:t>
        </w:r>
        <w:r w:rsidR="00761B32" w:rsidRPr="00761B32">
          <w:rPr>
            <w:noProof/>
            <w:sz w:val="20"/>
            <w:lang w:val="en-US"/>
          </w:rPr>
          <w:t>384, inclusive</w:t>
        </w:r>
      </w:ins>
      <w:r w:rsidRPr="005347D2">
        <w:rPr>
          <w:noProof/>
          <w:sz w:val="20"/>
        </w:rPr>
        <w:t>.</w:t>
      </w:r>
    </w:p>
    <w:p w14:paraId="511D19C7" w14:textId="377F4796" w:rsidR="00D26D16" w:rsidRPr="005347D2" w:rsidRDefault="00D26D16" w:rsidP="00D26D16">
      <w:pPr>
        <w:jc w:val="both"/>
        <w:rPr>
          <w:noProof/>
          <w:sz w:val="20"/>
        </w:rPr>
      </w:pPr>
      <w:r w:rsidRPr="005347D2">
        <w:rPr>
          <w:noProof/>
          <w:sz w:val="20"/>
        </w:rPr>
        <w:t>erp_</w:t>
      </w:r>
      <w:ins w:id="878" w:author="Ye-Kui Wang d00" w:date="2018-05-04T11:25:00Z">
        <w:r w:rsidR="00761B32" w:rsidRPr="00761B32">
          <w:rPr>
            <w:noProof/>
            <w:sz w:val="20"/>
          </w:rPr>
          <w:t>repetition_period</w:t>
        </w:r>
      </w:ins>
      <w:del w:id="879" w:author="Ye-Kui Wang d00" w:date="2018-05-04T11:25:00Z">
        <w:r w:rsidRPr="005347D2" w:rsidDel="00761B32">
          <w:rPr>
            <w:noProof/>
            <w:sz w:val="20"/>
          </w:rPr>
          <w:delText>persistence_flag</w:delText>
        </w:r>
      </w:del>
      <w:r w:rsidRPr="005347D2">
        <w:rPr>
          <w:noProof/>
          <w:sz w:val="20"/>
        </w:rPr>
        <w:t xml:space="preserve"> equal to 0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applies to the current decoded picture only.</w:t>
      </w:r>
    </w:p>
    <w:p w14:paraId="6472D97B" w14:textId="5F156E04" w:rsidR="00D26D16" w:rsidRPr="005347D2" w:rsidRDefault="00D26D16" w:rsidP="00D26D16">
      <w:pPr>
        <w:jc w:val="both"/>
        <w:rPr>
          <w:noProof/>
          <w:sz w:val="20"/>
        </w:rPr>
      </w:pPr>
      <w:del w:id="880" w:author="Ye-Kui Wang d00" w:date="2018-05-04T11:31:00Z">
        <w:r w:rsidRPr="005347D2" w:rsidDel="005323D0">
          <w:rPr>
            <w:noProof/>
            <w:sz w:val="20"/>
          </w:rPr>
          <w:delText xml:space="preserve">Let picA be the current picture. </w:delText>
        </w:r>
      </w:del>
      <w:ins w:id="881" w:author="Ye-Kui Wang d00" w:date="2018-05-04T11:28:00Z">
        <w:r w:rsidR="005323D0">
          <w:rPr>
            <w:noProof/>
            <w:sz w:val="20"/>
            <w:lang w:val="en-US"/>
          </w:rPr>
          <w:t>erp_repetition_period</w:t>
        </w:r>
      </w:ins>
      <w:del w:id="882" w:author="Ye-Kui Wang d00" w:date="2018-05-04T11:28:00Z">
        <w:r w:rsidRPr="005347D2" w:rsidDel="005323D0">
          <w:rPr>
            <w:noProof/>
            <w:sz w:val="20"/>
          </w:rPr>
          <w:delText>erp_persistence_flag</w:delText>
        </w:r>
      </w:del>
      <w:r w:rsidRPr="005347D2">
        <w:rPr>
          <w:noProof/>
          <w:sz w:val="20"/>
        </w:rPr>
        <w:t xml:space="preserve"> equal to 1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persists in output order until one or more of the following conditions are true:</w:t>
      </w:r>
    </w:p>
    <w:p w14:paraId="250E3CFF" w14:textId="52C2703B"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 xml:space="preserve">A new </w:t>
      </w:r>
      <w:ins w:id="883" w:author="Ye-Kui Wang d00" w:date="2018-05-04T11:30:00Z">
        <w:r w:rsidR="005323D0" w:rsidRPr="00761B32">
          <w:rPr>
            <w:noProof/>
            <w:sz w:val="20"/>
            <w:lang w:val="en-US"/>
          </w:rPr>
          <w:t xml:space="preserve">coded video sequence </w:t>
        </w:r>
      </w:ins>
      <w:del w:id="884" w:author="Ye-Kui Wang d00" w:date="2018-05-04T11:30:00Z">
        <w:r w:rsidRPr="005347D2" w:rsidDel="005323D0">
          <w:rPr>
            <w:rFonts w:eastAsia="Malgun Gothic"/>
            <w:noProof/>
            <w:sz w:val="20"/>
          </w:rPr>
          <w:delText xml:space="preserve">CVS </w:delText>
        </w:r>
      </w:del>
      <w:r w:rsidRPr="005347D2">
        <w:rPr>
          <w:rFonts w:eastAsia="Malgun Gothic"/>
          <w:noProof/>
          <w:sz w:val="20"/>
        </w:rPr>
        <w:t>begins.</w:t>
      </w:r>
    </w:p>
    <w:p w14:paraId="2E46B909" w14:textId="7D9638F5" w:rsidR="00D26D16" w:rsidRPr="005347D2" w:rsidDel="005323D0"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del w:id="885" w:author="Ye-Kui Wang d00" w:date="2018-05-04T11:28:00Z"/>
          <w:rFonts w:eastAsia="Malgun Gothic"/>
          <w:noProof/>
          <w:sz w:val="20"/>
        </w:rPr>
      </w:pPr>
      <w:del w:id="886" w:author="Ye-Kui Wang d00" w:date="2018-05-04T11:28:00Z">
        <w:r w:rsidRPr="005347D2" w:rsidDel="005323D0">
          <w:rPr>
            <w:rFonts w:eastAsia="Malgun Gothic"/>
            <w:noProof/>
            <w:sz w:val="20"/>
          </w:rPr>
          <w:delText>–</w:delText>
        </w:r>
        <w:r w:rsidRPr="005347D2" w:rsidDel="005323D0">
          <w:rPr>
            <w:rFonts w:eastAsia="Malgun Gothic"/>
            <w:noProof/>
            <w:sz w:val="20"/>
          </w:rPr>
          <w:tab/>
          <w:delText>The bitstream ends.</w:delText>
        </w:r>
      </w:del>
    </w:p>
    <w:p w14:paraId="6A356329" w14:textId="12118FDE" w:rsidR="00D26D16"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ins w:id="887" w:author="Ye-Kui Wang d00" w:date="2018-05-04T11:29:00Z"/>
          <w:rFonts w:eastAsia="Malgun Gothic"/>
          <w:noProof/>
          <w:sz w:val="20"/>
        </w:rPr>
      </w:pPr>
      <w:r w:rsidRPr="005347D2">
        <w:rPr>
          <w:rFonts w:eastAsia="Malgun Gothic"/>
          <w:noProof/>
          <w:sz w:val="20"/>
        </w:rPr>
        <w:t>–</w:t>
      </w:r>
      <w:r w:rsidRPr="005347D2">
        <w:rPr>
          <w:rFonts w:eastAsia="Malgun Gothic"/>
          <w:noProof/>
          <w:sz w:val="20"/>
        </w:rPr>
        <w:tab/>
        <w:t xml:space="preserve">A picture </w:t>
      </w:r>
      <w:del w:id="888" w:author="Ye-Kui Wang d00" w:date="2018-05-04T11:31:00Z">
        <w:r w:rsidRPr="005347D2" w:rsidDel="005323D0">
          <w:rPr>
            <w:rFonts w:eastAsia="Malgun Gothic"/>
            <w:noProof/>
            <w:sz w:val="20"/>
          </w:rPr>
          <w:delText xml:space="preserve">picB </w:delText>
        </w:r>
      </w:del>
      <w:r w:rsidRPr="005347D2">
        <w:rPr>
          <w:rFonts w:eastAsia="Malgun Gothic"/>
          <w:noProof/>
          <w:sz w:val="20"/>
        </w:rPr>
        <w:t xml:space="preserve">in an access unit containing an </w:t>
      </w:r>
      <w:r w:rsidRPr="005347D2">
        <w:rPr>
          <w:sz w:val="20"/>
        </w:rPr>
        <w:t xml:space="preserve">equirectangular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r w:rsidRPr="005347D2">
        <w:rPr>
          <w:rFonts w:eastAsia="Malgun Gothic"/>
          <w:sz w:val="20"/>
        </w:rPr>
        <w:t>PicOrderCnt( </w:t>
      </w:r>
      <w:del w:id="889" w:author="Ye-Kui Wang d00" w:date="2018-05-04T11:31:00Z">
        <w:r w:rsidRPr="005347D2" w:rsidDel="005323D0">
          <w:rPr>
            <w:rFonts w:eastAsia="Malgun Gothic"/>
            <w:sz w:val="20"/>
          </w:rPr>
          <w:delText>picB </w:delText>
        </w:r>
      </w:del>
      <w:r w:rsidRPr="005347D2">
        <w:rPr>
          <w:rFonts w:eastAsia="Malgun Gothic"/>
          <w:sz w:val="20"/>
        </w:rPr>
        <w:t xml:space="preserve">) </w:t>
      </w:r>
      <w:r w:rsidRPr="005347D2">
        <w:rPr>
          <w:rFonts w:eastAsia="Malgun Gothic"/>
          <w:noProof/>
          <w:sz w:val="20"/>
        </w:rPr>
        <w:t xml:space="preserve">greater than </w:t>
      </w:r>
      <w:r w:rsidRPr="005347D2">
        <w:rPr>
          <w:rFonts w:eastAsia="Malgun Gothic"/>
          <w:sz w:val="20"/>
        </w:rPr>
        <w:t>PicOrderCnt( </w:t>
      </w:r>
      <w:ins w:id="890" w:author="Ye-Kui Wang d00" w:date="2018-05-04T11:32:00Z">
        <w:r w:rsidR="005323D0">
          <w:rPr>
            <w:rFonts w:eastAsia="Malgun Gothic"/>
            <w:sz w:val="20"/>
          </w:rPr>
          <w:t>CurrPic</w:t>
        </w:r>
      </w:ins>
      <w:del w:id="891" w:author="Ye-Kui Wang d00" w:date="2018-05-04T11:32:00Z">
        <w:r w:rsidRPr="005347D2" w:rsidDel="005323D0">
          <w:rPr>
            <w:rFonts w:eastAsia="Malgun Gothic"/>
            <w:sz w:val="20"/>
          </w:rPr>
          <w:delText>picA</w:delText>
        </w:r>
      </w:del>
      <w:r w:rsidRPr="005347D2">
        <w:rPr>
          <w:rFonts w:eastAsia="Malgun Gothic"/>
          <w:sz w:val="20"/>
        </w:rPr>
        <w:t> )</w:t>
      </w:r>
      <w:r w:rsidRPr="005347D2">
        <w:rPr>
          <w:rFonts w:eastAsia="Malgun Gothic"/>
          <w:noProof/>
          <w:sz w:val="20"/>
        </w:rPr>
        <w:t>.</w:t>
      </w:r>
    </w:p>
    <w:p w14:paraId="2F43433D" w14:textId="77777777" w:rsidR="005323D0" w:rsidRPr="00761B32" w:rsidRDefault="005323D0" w:rsidP="005323D0">
      <w:pPr>
        <w:tabs>
          <w:tab w:val="left" w:pos="1800"/>
          <w:tab w:val="left" w:pos="2160"/>
          <w:tab w:val="left" w:pos="2520"/>
          <w:tab w:val="left" w:pos="2880"/>
          <w:tab w:val="left" w:pos="3240"/>
          <w:tab w:val="left" w:pos="3600"/>
          <w:tab w:val="left" w:pos="3960"/>
          <w:tab w:val="left" w:pos="4320"/>
        </w:tabs>
        <w:jc w:val="both"/>
        <w:rPr>
          <w:ins w:id="892" w:author="Ye-Kui Wang d00" w:date="2018-05-04T11:29:00Z"/>
          <w:noProof/>
          <w:sz w:val="20"/>
          <w:lang w:val="en-US"/>
        </w:rPr>
      </w:pPr>
      <w:ins w:id="893" w:author="Ye-Kui Wang d00" w:date="2018-05-04T11:29:00Z">
        <w:r>
          <w:rPr>
            <w:noProof/>
            <w:sz w:val="20"/>
            <w:lang w:val="en-US"/>
          </w:rPr>
          <w:t>erp</w:t>
        </w:r>
        <w:r w:rsidRPr="00761B32">
          <w:rPr>
            <w:noProof/>
            <w:sz w:val="20"/>
            <w:lang w:val="en-US"/>
          </w:rPr>
          <w:t xml:space="preserve">_repetition_period greater than 1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 xml:space="preserve">SEI message </w:t>
        </w:r>
        <w:r w:rsidRPr="00761B32">
          <w:rPr>
            <w:noProof/>
            <w:sz w:val="20"/>
            <w:lang w:val="en-US"/>
          </w:rPr>
          <w:t>persists until any of the following conditions are true:</w:t>
        </w:r>
      </w:ins>
    </w:p>
    <w:p w14:paraId="30DDB6BD" w14:textId="5A45F3B2" w:rsidR="005323D0" w:rsidRPr="005347D2" w:rsidDel="005323D0" w:rsidRDefault="005323D0"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del w:id="894" w:author="Ye-Kui Wang d00" w:date="2018-05-04T11:30:00Z"/>
          <w:rFonts w:eastAsia="Malgun Gothic"/>
          <w:noProof/>
          <w:sz w:val="20"/>
        </w:rPr>
      </w:pPr>
    </w:p>
    <w:p w14:paraId="51B497BF" w14:textId="77777777" w:rsidR="005323D0" w:rsidRPr="00761B32" w:rsidRDefault="005323D0" w:rsidP="005323D0">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895" w:author="Ye-Kui Wang d00" w:date="2018-05-04T11:27:00Z"/>
          <w:noProof/>
          <w:sz w:val="20"/>
          <w:lang w:val="en-US"/>
        </w:rPr>
      </w:pPr>
      <w:ins w:id="896" w:author="Ye-Kui Wang d00" w:date="2018-05-04T11:27:00Z">
        <w:r w:rsidRPr="00761B32">
          <w:rPr>
            <w:noProof/>
            <w:sz w:val="20"/>
            <w:lang w:val="en-US"/>
          </w:rPr>
          <w:t>A new coded video sequence begins.</w:t>
        </w:r>
      </w:ins>
    </w:p>
    <w:p w14:paraId="182E54FA" w14:textId="48CEFC9E" w:rsidR="005323D0" w:rsidRPr="00761B32" w:rsidRDefault="005323D0" w:rsidP="005323D0">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897" w:author="Ye-Kui Wang d00" w:date="2018-05-04T11:27:00Z"/>
          <w:noProof/>
          <w:sz w:val="20"/>
          <w:lang w:val="en-US"/>
        </w:rPr>
      </w:pPr>
      <w:ins w:id="898" w:author="Ye-Kui Wang d00" w:date="2018-05-04T11:27:00Z">
        <w:r w:rsidRPr="00761B32">
          <w:rPr>
            <w:noProof/>
            <w:sz w:val="20"/>
            <w:lang w:val="en-US"/>
          </w:rPr>
          <w:t>A picture in an access unit containing a</w:t>
        </w:r>
      </w:ins>
      <w:ins w:id="899" w:author="Ye-Kui Wang d00" w:date="2018-05-04T11:30:00Z">
        <w:r>
          <w:rPr>
            <w:noProof/>
            <w:sz w:val="20"/>
            <w:lang w:val="en-US"/>
          </w:rPr>
          <w:t xml:space="preserve">n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w:t>
        </w:r>
      </w:ins>
      <w:ins w:id="900" w:author="Ye-Kui Wang d00" w:date="2018-05-04T11:27:00Z">
        <w:r w:rsidRPr="00761B32">
          <w:rPr>
            <w:noProof/>
            <w:sz w:val="20"/>
            <w:lang w:val="en-US"/>
          </w:rPr>
          <w:t xml:space="preserve">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w:t>
        </w:r>
      </w:ins>
      <w:ins w:id="901" w:author="Ye-Kui Wang d00" w:date="2018-05-04T11:30:00Z">
        <w:r>
          <w:rPr>
            <w:noProof/>
            <w:sz w:val="20"/>
            <w:lang w:val="en-US"/>
          </w:rPr>
          <w:t>erp</w:t>
        </w:r>
      </w:ins>
      <w:ins w:id="902" w:author="Ye-Kui Wang d00" w:date="2018-05-04T11:27:00Z">
        <w:r w:rsidRPr="00761B32">
          <w:rPr>
            <w:noProof/>
            <w:sz w:val="20"/>
            <w:lang w:val="en-US"/>
          </w:rPr>
          <w:t>_repetition_period.</w:t>
        </w:r>
      </w:ins>
    </w:p>
    <w:p w14:paraId="447EC573" w14:textId="700B7FD5" w:rsidR="005323D0" w:rsidRPr="00B43257" w:rsidRDefault="005323D0" w:rsidP="005323D0">
      <w:pPr>
        <w:tabs>
          <w:tab w:val="left" w:pos="1800"/>
          <w:tab w:val="left" w:pos="2160"/>
          <w:tab w:val="left" w:pos="2520"/>
          <w:tab w:val="left" w:pos="2880"/>
          <w:tab w:val="left" w:pos="3240"/>
          <w:tab w:val="left" w:pos="3600"/>
          <w:tab w:val="left" w:pos="3960"/>
          <w:tab w:val="left" w:pos="4320"/>
        </w:tabs>
        <w:jc w:val="both"/>
        <w:rPr>
          <w:ins w:id="903" w:author="Ye-Kui Wang d00" w:date="2018-05-04T11:27:00Z"/>
          <w:noProof/>
          <w:sz w:val="20"/>
          <w:lang w:val="en-US"/>
        </w:rPr>
      </w:pPr>
      <w:ins w:id="904" w:author="Ye-Kui Wang d00" w:date="2018-05-04T11:31:00Z">
        <w:r>
          <w:rPr>
            <w:noProof/>
            <w:sz w:val="20"/>
            <w:lang w:val="en-US"/>
          </w:rPr>
          <w:t>erp</w:t>
        </w:r>
      </w:ins>
      <w:ins w:id="905" w:author="Ye-Kui Wang d00" w:date="2018-05-04T11:27:00Z">
        <w:r w:rsidRPr="00761B32">
          <w:rPr>
            <w:noProof/>
            <w:sz w:val="20"/>
            <w:lang w:val="en-US"/>
          </w:rPr>
          <w:t xml:space="preserve">_repetition_period greater than 1 indicates that another </w:t>
        </w:r>
      </w:ins>
      <w:ins w:id="906" w:author="Ye-Kui Wang d00" w:date="2018-05-04T11:31:00Z">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w:t>
        </w:r>
      </w:ins>
      <w:ins w:id="907" w:author="Ye-Kui Wang d00" w:date="2018-05-04T11:27:00Z">
        <w:r w:rsidRPr="00761B32">
          <w:rPr>
            <w:noProof/>
            <w:sz w:val="20"/>
            <w:lang w:val="en-US"/>
          </w:rPr>
          <w:t xml:space="preserve"> shall be present for a picture in an access unit that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w:t>
        </w:r>
      </w:ins>
      <w:ins w:id="908" w:author="Ye-Kui Wang d00" w:date="2018-05-04T11:31:00Z">
        <w:r>
          <w:rPr>
            <w:noProof/>
            <w:sz w:val="20"/>
            <w:lang w:val="en-US"/>
          </w:rPr>
          <w:t>erp</w:t>
        </w:r>
      </w:ins>
      <w:ins w:id="909" w:author="Ye-Kui Wang d00" w:date="2018-05-04T11:27:00Z">
        <w:r w:rsidRPr="00761B32">
          <w:rPr>
            <w:noProof/>
            <w:sz w:val="20"/>
            <w:lang w:val="en-US"/>
          </w:rPr>
          <w:t>_repetition_period; unless the bitstream ends or a new coded video sequence begins without output of such a picture.</w:t>
        </w:r>
      </w:ins>
    </w:p>
    <w:p w14:paraId="1D2A1462" w14:textId="77777777" w:rsidR="00D26D16" w:rsidRPr="005347D2" w:rsidRDefault="00D26D16" w:rsidP="00D26D16">
      <w:pPr>
        <w:jc w:val="both"/>
        <w:rPr>
          <w:sz w:val="20"/>
        </w:rPr>
      </w:pPr>
      <w:r w:rsidRPr="005347D2">
        <w:rPr>
          <w:b/>
          <w:sz w:val="20"/>
        </w:rPr>
        <w:t>erp_padding_flag</w:t>
      </w:r>
      <w:r w:rsidRPr="005347D2">
        <w:rPr>
          <w:sz w:val="20"/>
        </w:rPr>
        <w:t xml:space="preserve"> equal to 1 indicates that the </w:t>
      </w:r>
      <w:r w:rsidRPr="005347D2">
        <w:rPr>
          <w:bCs/>
          <w:noProof/>
          <w:sz w:val="20"/>
        </w:rPr>
        <w:t xml:space="preserve">constituent picture </w:t>
      </w:r>
      <w:r w:rsidRPr="005347D2">
        <w:rPr>
          <w:sz w:val="20"/>
        </w:rPr>
        <w:t xml:space="preserve">contains padded areas for which the sizes are specified by the syntax elements left_gb_erp_width and right_gb_erp_width. erp_padding_flag equal to 0 indicates that the </w:t>
      </w:r>
      <w:r w:rsidRPr="005347D2">
        <w:rPr>
          <w:bCs/>
          <w:noProof/>
          <w:sz w:val="20"/>
        </w:rPr>
        <w:t xml:space="preserve">constituent picture does not </w:t>
      </w:r>
      <w:r w:rsidRPr="005347D2">
        <w:rPr>
          <w:sz w:val="20"/>
        </w:rPr>
        <w:t>contains padded areas for which the sizes are specified by the syntax elements left_gb_erp_width and right_gb_erp_width.</w:t>
      </w:r>
    </w:p>
    <w:p w14:paraId="725CAA12" w14:textId="7217433C" w:rsidR="00D26D16" w:rsidRPr="005347D2" w:rsidDel="005323D0" w:rsidRDefault="00D26D16" w:rsidP="00D26D16">
      <w:pPr>
        <w:tabs>
          <w:tab w:val="clear" w:pos="360"/>
          <w:tab w:val="clear" w:pos="720"/>
          <w:tab w:val="clear" w:pos="1080"/>
          <w:tab w:val="clear" w:pos="1440"/>
          <w:tab w:val="left" w:pos="794"/>
          <w:tab w:val="left" w:pos="1191"/>
          <w:tab w:val="left" w:pos="1588"/>
          <w:tab w:val="left" w:pos="1985"/>
        </w:tabs>
        <w:spacing w:before="86"/>
        <w:jc w:val="both"/>
        <w:rPr>
          <w:del w:id="910" w:author="Ye-Kui Wang d00" w:date="2018-05-04T11:33:00Z"/>
          <w:rFonts w:eastAsia="Malgun Gothic"/>
          <w:noProof/>
          <w:sz w:val="20"/>
        </w:rPr>
      </w:pPr>
      <w:del w:id="911" w:author="Ye-Kui Wang d00" w:date="2018-05-04T11:33:00Z">
        <w:r w:rsidRPr="005347D2" w:rsidDel="005323D0">
          <w:rPr>
            <w:b/>
            <w:sz w:val="20"/>
          </w:rPr>
          <w:delText>erp</w:delText>
        </w:r>
        <w:r w:rsidRPr="005347D2" w:rsidDel="005323D0">
          <w:rPr>
            <w:sz w:val="20"/>
          </w:rPr>
          <w:delText>_</w:delText>
        </w:r>
        <w:r w:rsidRPr="005347D2" w:rsidDel="005323D0">
          <w:rPr>
            <w:b/>
            <w:bCs/>
            <w:sz w:val="20"/>
          </w:rPr>
          <w:delText>reserved_zero_2bits</w:delText>
        </w:r>
        <w:r w:rsidRPr="005347D2" w:rsidDel="005323D0">
          <w:rPr>
            <w:rFonts w:eastAsia="Malgun Gothic"/>
            <w:noProof/>
            <w:sz w:val="20"/>
            <w:lang w:eastAsia="zh-CN"/>
          </w:rPr>
          <w:delText xml:space="preserve"> shall be equal to 0</w:delText>
        </w:r>
        <w:r w:rsidRPr="005347D2" w:rsidDel="005323D0">
          <w:rPr>
            <w:bCs/>
            <w:noProof/>
            <w:sz w:val="20"/>
          </w:rPr>
          <w:delText xml:space="preserve"> in bitstreams conforming to this version of this Specification. Other values for </w:delText>
        </w:r>
        <w:r w:rsidRPr="005347D2" w:rsidDel="005323D0">
          <w:rPr>
            <w:noProof/>
            <w:sz w:val="20"/>
          </w:rPr>
          <w:delText>erp_reserved_zero_2bits</w:delText>
        </w:r>
        <w:r w:rsidRPr="005347D2" w:rsidDel="005323D0">
          <w:rPr>
            <w:bCs/>
            <w:noProof/>
            <w:sz w:val="20"/>
          </w:rPr>
          <w:delText xml:space="preserve"> are reserved for future use by ITU-T | ISO/IEC. Decoders shall ignore the value of </w:delText>
        </w:r>
        <w:r w:rsidRPr="005347D2" w:rsidDel="005323D0">
          <w:rPr>
            <w:noProof/>
            <w:sz w:val="20"/>
          </w:rPr>
          <w:delText>erp_reserved_zero_2bits</w:delText>
        </w:r>
        <w:r w:rsidRPr="005347D2" w:rsidDel="005323D0">
          <w:rPr>
            <w:rFonts w:eastAsia="Malgun Gothic"/>
            <w:noProof/>
            <w:sz w:val="20"/>
            <w:lang w:eastAsia="zh-CN"/>
          </w:rPr>
          <w:delText>.</w:delText>
        </w:r>
      </w:del>
    </w:p>
    <w:p w14:paraId="67F576C3" w14:textId="77777777" w:rsidR="00D26D16" w:rsidRPr="005347D2" w:rsidRDefault="00D26D16" w:rsidP="00D26D16">
      <w:pPr>
        <w:jc w:val="both"/>
        <w:rPr>
          <w:bCs/>
          <w:noProof/>
          <w:sz w:val="20"/>
        </w:rPr>
      </w:pPr>
      <w:r w:rsidRPr="005347D2">
        <w:rPr>
          <w:b/>
          <w:bCs/>
          <w:noProof/>
          <w:sz w:val="20"/>
        </w:rPr>
        <w:t>gb_erp_type</w:t>
      </w:r>
      <w:r w:rsidRPr="005347D2">
        <w:rPr>
          <w:bCs/>
          <w:noProof/>
          <w:sz w:val="20"/>
        </w:rPr>
        <w:t xml:space="preserve"> specifies the type of the guard bands as follows:</w:t>
      </w:r>
    </w:p>
    <w:p w14:paraId="4EDA0B5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r w:rsidRPr="005347D2">
        <w:rPr>
          <w:lang w:val="en-CA"/>
        </w:rPr>
        <w:t xml:space="preserve">gb_erp_type equal to 0 specifies that the content of the guard band in relation to the content of the </w:t>
      </w:r>
      <w:r w:rsidRPr="005347D2">
        <w:rPr>
          <w:bCs/>
          <w:noProof/>
          <w:lang w:val="en-CA"/>
        </w:rPr>
        <w:t>constituent picture</w:t>
      </w:r>
      <w:r w:rsidRPr="005347D2">
        <w:rPr>
          <w:lang w:val="en-CA"/>
        </w:rPr>
        <w:t xml:space="preserve"> is unspecified.</w:t>
      </w:r>
    </w:p>
    <w:p w14:paraId="1DF266D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r w:rsidRPr="005347D2">
        <w:rPr>
          <w:lang w:val="en-CA"/>
        </w:rPr>
        <w:t xml:space="preserve">gb_erp_type equal to 1 specifies that the content of the guard band suffices for interpolation of sample values at sub-pel </w:t>
      </w:r>
      <w:r w:rsidRPr="005347D2" w:rsidDel="003C51E6">
        <w:rPr>
          <w:noProof/>
          <w:lang w:val="en-CA" w:eastAsia="ko-KR"/>
        </w:rPr>
        <w:t>sample fractional locations</w:t>
      </w:r>
      <w:r w:rsidRPr="005347D2">
        <w:rPr>
          <w:lang w:val="en-CA"/>
        </w:rPr>
        <w:t xml:space="preserve"> within the </w:t>
      </w:r>
      <w:r w:rsidRPr="005347D2">
        <w:rPr>
          <w:bCs/>
          <w:noProof/>
          <w:lang w:val="en-CA"/>
        </w:rPr>
        <w:t>constituent picture</w:t>
      </w:r>
      <w:r w:rsidRPr="005347D2">
        <w:rPr>
          <w:lang w:val="en-CA"/>
        </w:rPr>
        <w:t>.</w:t>
      </w:r>
    </w:p>
    <w:p w14:paraId="77603C90" w14:textId="77777777" w:rsidR="00D26D16" w:rsidRPr="005347D2" w:rsidRDefault="00D26D16" w:rsidP="00D26D16">
      <w:pPr>
        <w:ind w:left="720"/>
        <w:jc w:val="both"/>
        <w:rPr>
          <w:sz w:val="18"/>
          <w:szCs w:val="18"/>
        </w:rPr>
      </w:pPr>
      <w:r w:rsidRPr="005347D2">
        <w:rPr>
          <w:sz w:val="18"/>
          <w:szCs w:val="18"/>
        </w:rPr>
        <w:t xml:space="preserve">NOTE – gb_erp_type equal to 1 could be used when the boundary samples of a </w:t>
      </w:r>
      <w:r w:rsidRPr="005347D2">
        <w:rPr>
          <w:bCs/>
          <w:noProof/>
          <w:sz w:val="20"/>
        </w:rPr>
        <w:t>constituent picture</w:t>
      </w:r>
      <w:r w:rsidRPr="005347D2">
        <w:rPr>
          <w:sz w:val="18"/>
          <w:szCs w:val="18"/>
        </w:rPr>
        <w:t xml:space="preserve"> have been copied horizontally to the guard band.</w:t>
      </w:r>
    </w:p>
    <w:p w14:paraId="4200672F"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gb_erp_type</w:t>
      </w:r>
      <w:r w:rsidRPr="005347D2">
        <w:rPr>
          <w:noProof/>
          <w:lang w:val="en-CA"/>
        </w:rPr>
        <w:t xml:space="preserve"> equal to 2 specifies that the content of the guard band represents actual picture content at quality that gradually changes from the picture quality of the </w:t>
      </w:r>
      <w:r w:rsidRPr="005347D2">
        <w:rPr>
          <w:bCs/>
          <w:noProof/>
          <w:lang w:val="en-CA"/>
        </w:rPr>
        <w:t>constituent picture</w:t>
      </w:r>
      <w:r w:rsidRPr="005347D2">
        <w:rPr>
          <w:noProof/>
          <w:lang w:val="en-CA"/>
        </w:rPr>
        <w:t>.</w:t>
      </w:r>
    </w:p>
    <w:p w14:paraId="24834E1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gb_erp_type</w:t>
      </w:r>
      <w:r w:rsidRPr="005347D2">
        <w:rPr>
          <w:noProof/>
          <w:lang w:val="en-CA"/>
        </w:rPr>
        <w:t xml:space="preserve"> equal to 3 specifies that the content of the guard bands represents actual picture content at a similar level of quality as the </w:t>
      </w:r>
      <w:r w:rsidRPr="005347D2">
        <w:rPr>
          <w:bCs/>
          <w:noProof/>
          <w:lang w:val="en-CA"/>
        </w:rPr>
        <w:t>constituent picture</w:t>
      </w:r>
      <w:r w:rsidRPr="005347D2">
        <w:rPr>
          <w:noProof/>
          <w:lang w:val="en-CA"/>
        </w:rPr>
        <w:t>.</w:t>
      </w:r>
    </w:p>
    <w:p w14:paraId="5C5898C8"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r>
      <w:r w:rsidRPr="005347D2">
        <w:rPr>
          <w:lang w:val="en-CA"/>
        </w:rPr>
        <w:t>gb_erp_type</w:t>
      </w:r>
      <w:r w:rsidRPr="005347D2">
        <w:rPr>
          <w:noProof/>
          <w:lang w:val="en-CA"/>
        </w:rPr>
        <w:t xml:space="preserve"> values greater than 3 are reserved. Decoders shall </w:t>
      </w:r>
      <w:r w:rsidRPr="005347D2">
        <w:rPr>
          <w:bCs/>
          <w:noProof/>
          <w:lang w:val="en-CA"/>
        </w:rPr>
        <w:t xml:space="preserve">ignore the value of </w:t>
      </w:r>
      <w:r w:rsidRPr="005347D2">
        <w:rPr>
          <w:lang w:val="en-CA"/>
        </w:rPr>
        <w:t>gb_erp_type</w:t>
      </w:r>
      <w:r w:rsidRPr="005347D2">
        <w:rPr>
          <w:bCs/>
          <w:noProof/>
          <w:lang w:val="en-CA"/>
        </w:rPr>
        <w:t xml:space="preserve"> when the value is greater than 3.</w:t>
      </w:r>
    </w:p>
    <w:p w14:paraId="4DEA2039" w14:textId="77777777" w:rsidR="00D26D16" w:rsidRPr="005347D2" w:rsidRDefault="00D26D16" w:rsidP="00D26D16">
      <w:pPr>
        <w:jc w:val="both"/>
        <w:rPr>
          <w:bCs/>
          <w:noProof/>
          <w:sz w:val="20"/>
        </w:rPr>
      </w:pPr>
      <w:r w:rsidRPr="005347D2">
        <w:rPr>
          <w:b/>
          <w:bCs/>
          <w:noProof/>
          <w:sz w:val="20"/>
        </w:rPr>
        <w:t>left_gb_erp_width</w:t>
      </w:r>
      <w:r w:rsidRPr="005347D2">
        <w:rPr>
          <w:bCs/>
          <w:noProof/>
          <w:sz w:val="20"/>
        </w:rPr>
        <w:t xml:space="preserve"> specifies the width of the guard band on the left side of the constituent picture in units of luma samples. When </w:t>
      </w:r>
      <w:r w:rsidRPr="005347D2">
        <w:rPr>
          <w:sz w:val="20"/>
        </w:rPr>
        <w:t xml:space="preserve">erp_padding_flag is equal to 0, the value of </w:t>
      </w:r>
      <w:r w:rsidRPr="005347D2">
        <w:rPr>
          <w:bCs/>
          <w:noProof/>
          <w:sz w:val="20"/>
        </w:rPr>
        <w:t>left_gb_erp_width</w:t>
      </w:r>
      <w:r w:rsidRPr="005347D2">
        <w:rPr>
          <w:sz w:val="20"/>
        </w:rPr>
        <w:t xml:space="preserve"> is inferred to be equal to 0. </w:t>
      </w:r>
      <w:r w:rsidRPr="005347D2">
        <w:rPr>
          <w:bCs/>
          <w:noProof/>
          <w:sz w:val="20"/>
        </w:rPr>
        <w:t>When the decoded picture has 4:2:0 or 4:2:2 chroma format, left_gb_erp_width shall be an even number.</w:t>
      </w:r>
    </w:p>
    <w:p w14:paraId="29E3164E" w14:textId="77777777" w:rsidR="00D26D16" w:rsidRPr="005347D2" w:rsidRDefault="00D26D16" w:rsidP="00D26D16">
      <w:pPr>
        <w:jc w:val="both"/>
        <w:rPr>
          <w:bCs/>
          <w:noProof/>
          <w:sz w:val="20"/>
        </w:rPr>
      </w:pPr>
      <w:r w:rsidRPr="005347D2">
        <w:rPr>
          <w:b/>
          <w:bCs/>
          <w:noProof/>
          <w:sz w:val="20"/>
        </w:rPr>
        <w:t>right_gb_erp_width</w:t>
      </w:r>
      <w:r w:rsidRPr="005347D2">
        <w:rPr>
          <w:bCs/>
          <w:noProof/>
          <w:sz w:val="20"/>
        </w:rPr>
        <w:t xml:space="preserve"> specifies the width of the guard band on the right side of the constituent picture in units of luma samples. When </w:t>
      </w:r>
      <w:r w:rsidRPr="005347D2">
        <w:rPr>
          <w:sz w:val="20"/>
        </w:rPr>
        <w:t>erp_padding_flag is equal to 0, the value of right</w:t>
      </w:r>
      <w:r w:rsidRPr="005347D2">
        <w:rPr>
          <w:bCs/>
          <w:noProof/>
          <w:sz w:val="20"/>
        </w:rPr>
        <w:t>_gb_erp_width</w:t>
      </w:r>
      <w:r w:rsidRPr="005347D2">
        <w:rPr>
          <w:sz w:val="20"/>
        </w:rPr>
        <w:t xml:space="preserve"> is inferred to be equal to 0. </w:t>
      </w:r>
      <w:r w:rsidRPr="005347D2">
        <w:rPr>
          <w:bCs/>
          <w:noProof/>
          <w:sz w:val="20"/>
        </w:rPr>
        <w:t>When the decoded picture has 4:2:0 or 4:2:2 chroma format, right_gb_erp_width shall be an even number.</w:t>
      </w:r>
    </w:p>
    <w:p w14:paraId="07DB81E2" w14:textId="10EFA4B6" w:rsidR="00D26D16" w:rsidRPr="005347D2" w:rsidRDefault="00D26D16" w:rsidP="00D26D16">
      <w:pPr>
        <w:pStyle w:val="3N2"/>
        <w:keepNext/>
        <w:ind w:left="6"/>
        <w:rPr>
          <w:b/>
          <w:lang w:val="en-CA"/>
        </w:rPr>
      </w:pPr>
      <w:bookmarkStart w:id="912" w:name="CmpSeiSemantics"/>
      <w:r w:rsidRPr="005347D2">
        <w:rPr>
          <w:b/>
          <w:lang w:val="en-CA"/>
        </w:rPr>
        <w:t>D.2.3</w:t>
      </w:r>
      <w:ins w:id="913" w:author="Gary Sullivan" w:date="2018-05-10T17:30:00Z">
        <w:r w:rsidR="006F1986">
          <w:rPr>
            <w:b/>
            <w:lang w:val="en-CA"/>
          </w:rPr>
          <w:t>4</w:t>
        </w:r>
      </w:ins>
      <w:del w:id="914" w:author="Gary Sullivan" w:date="2018-05-10T17:30:00Z">
        <w:r w:rsidR="00202C2F" w:rsidRPr="005347D2" w:rsidDel="006F1986">
          <w:rPr>
            <w:b/>
            <w:lang w:val="en-CA"/>
          </w:rPr>
          <w:delText>3</w:delText>
        </w:r>
      </w:del>
      <w:r w:rsidRPr="005347D2">
        <w:rPr>
          <w:b/>
          <w:lang w:val="en-CA"/>
        </w:rPr>
        <w:t>.2</w:t>
      </w:r>
      <w:bookmarkEnd w:id="912"/>
      <w:r w:rsidRPr="005347D2">
        <w:rPr>
          <w:b/>
          <w:lang w:val="en-CA"/>
        </w:rPr>
        <w:tab/>
        <w:t>Cubemap projection SEI message semantics</w:t>
      </w:r>
    </w:p>
    <w:p w14:paraId="0B1282E3" w14:textId="77777777" w:rsidR="00D26D16" w:rsidRPr="005347D2" w:rsidRDefault="00D26D16" w:rsidP="00D26D16">
      <w:pPr>
        <w:jc w:val="both"/>
        <w:rPr>
          <w:rFonts w:eastAsia="Malgun Gothic"/>
          <w:sz w:val="20"/>
          <w:lang w:eastAsia="ko-KR"/>
        </w:rPr>
      </w:pPr>
      <w:r w:rsidRPr="005347D2">
        <w:rPr>
          <w:sz w:val="20"/>
        </w:rPr>
        <w:t>The cubemap projection SEI message provides information to enable remapping (through a cubemap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r w:rsidRPr="005347D2">
        <w:rPr>
          <w:sz w:val="20"/>
        </w:rPr>
        <w:t>ϕ</w:t>
      </w:r>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6033F26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When a cubemap projection SEI message is present for any picture of a coded video sequence (CVS), a cubemap projection SEI message shall be present for the first picture of the CVS and no SEI message indicating a different type of projection shall be present for any picture.</w:t>
      </w:r>
    </w:p>
    <w:p w14:paraId="43E6B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When aspect_ratio_idc is present and greater than 1 in the active sequence parameter set, there should be no cubemap projection SEI messages applicable for any picture of the CVS.</w:t>
      </w:r>
    </w:p>
    <w:p w14:paraId="05B1E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15A21E8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frame_packing_arrangement_cancel_flag is </w:t>
      </w:r>
      <w:r w:rsidRPr="005347D2">
        <w:rPr>
          <w:rFonts w:eastAsia="Malgun Gothic"/>
          <w:color w:val="000000"/>
          <w:sz w:val="20"/>
        </w:rPr>
        <w:t>equal to 0.</w:t>
      </w:r>
    </w:p>
    <w:p w14:paraId="0779D7A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r w:rsidRPr="005347D2">
        <w:rPr>
          <w:rFonts w:eastAsia="Times New Roman"/>
          <w:color w:val="000000"/>
          <w:sz w:val="20"/>
        </w:rPr>
        <w:t>frame_packing_arrangement_type</w:t>
      </w:r>
      <w:r w:rsidRPr="005347D2">
        <w:rPr>
          <w:sz w:val="20"/>
          <w:lang w:eastAsia="de-DE"/>
        </w:rPr>
        <w:t xml:space="preserve"> is equal to 3, 4, or 5.</w:t>
      </w:r>
    </w:p>
    <w:p w14:paraId="68537E8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quincunx_sampling_flag is equal to 0.</w:t>
      </w:r>
    </w:p>
    <w:p w14:paraId="662AF9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spatial_flipping_flag is equal to 0.</w:t>
      </w:r>
    </w:p>
    <w:p w14:paraId="19BA72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field_views_flag is equal to 0.</w:t>
      </w:r>
    </w:p>
    <w:p w14:paraId="20CFA7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59645A3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79E55FB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6F96061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frame1_grid_position_y is equal to 0.</w:t>
      </w:r>
    </w:p>
    <w:p w14:paraId="697457BA"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packing arrangement SEI message</w:t>
      </w:r>
      <w:r w:rsidRPr="005347D2">
        <w:rPr>
          <w:rFonts w:eastAsia="Malgun Gothic"/>
          <w:bCs/>
          <w:noProof/>
          <w:sz w:val="20"/>
          <w:lang w:eastAsia="zh-CN"/>
        </w:rPr>
        <w:t xml:space="preserve"> that applies to the picture is not present, </w:t>
      </w:r>
      <w:r w:rsidRPr="005347D2">
        <w:rPr>
          <w:color w:val="000000"/>
          <w:sz w:val="20"/>
        </w:rPr>
        <w:t xml:space="preserve">a cubemap projection </w:t>
      </w:r>
      <w:r w:rsidRPr="005347D2">
        <w:rPr>
          <w:sz w:val="20"/>
        </w:rPr>
        <w:t xml:space="preserve">SEI message with </w:t>
      </w:r>
      <w:r w:rsidRPr="005347D2">
        <w:rPr>
          <w:rFonts w:eastAsia="Malgun Gothic"/>
          <w:noProof/>
          <w:sz w:val="20"/>
          <w:lang w:eastAsia="zh-CN"/>
        </w:rPr>
        <w:t>cmp_cancel_flag</w:t>
      </w:r>
      <w:r w:rsidRPr="005347D2">
        <w:rPr>
          <w:rFonts w:eastAsia="Malgun Gothic"/>
          <w:bCs/>
          <w:noProof/>
          <w:sz w:val="20"/>
          <w:lang w:eastAsia="zh-CN"/>
        </w:rPr>
        <w:t xml:space="preserve"> equal to 0 that applies to the picture shall not be present</w:t>
      </w:r>
      <w:r w:rsidRPr="005347D2">
        <w:rPr>
          <w:sz w:val="20"/>
          <w:lang w:eastAsia="de-DE"/>
        </w:rPr>
        <w:t xml:space="preserve">. </w:t>
      </w:r>
      <w:r w:rsidRPr="005347D2">
        <w:rPr>
          <w:noProof/>
          <w:sz w:val="20"/>
        </w:rPr>
        <w:t xml:space="preserve">Decoders shall ignore </w:t>
      </w:r>
      <w:r w:rsidRPr="005347D2">
        <w:rPr>
          <w:sz w:val="20"/>
        </w:rPr>
        <w:t>cubemap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2F565D67" w14:textId="6C747F29" w:rsidR="00D26D16" w:rsidRPr="005347D2" w:rsidRDefault="00D26D16" w:rsidP="00D26D16">
      <w:pPr>
        <w:jc w:val="both"/>
        <w:rPr>
          <w:noProof/>
          <w:sz w:val="20"/>
        </w:rPr>
      </w:pPr>
      <w:r w:rsidRPr="005347D2">
        <w:rPr>
          <w:b/>
          <w:noProof/>
          <w:sz w:val="20"/>
        </w:rPr>
        <w:t>cmp_cancel_flag</w:t>
      </w:r>
      <w:r w:rsidRPr="005347D2">
        <w:rPr>
          <w:noProof/>
          <w:sz w:val="20"/>
        </w:rPr>
        <w:t xml:space="preserve"> equal to 1 indicates that the SEI message cancels the persistence of any previous </w:t>
      </w:r>
      <w:r w:rsidRPr="005347D2">
        <w:rPr>
          <w:rFonts w:eastAsia="Malgun Gothic"/>
          <w:noProof/>
          <w:sz w:val="20"/>
          <w:lang w:eastAsia="ko-KR"/>
        </w:rPr>
        <w:t xml:space="preserve">cubemap projection </w:t>
      </w:r>
      <w:r w:rsidRPr="005347D2">
        <w:rPr>
          <w:noProof/>
          <w:sz w:val="20"/>
        </w:rPr>
        <w:t xml:space="preserve">SEI message in output order. cmp_cancel_flag equal to 0 indicates that </w:t>
      </w:r>
      <w:r w:rsidRPr="005347D2">
        <w:rPr>
          <w:rFonts w:eastAsia="Malgun Gothic"/>
          <w:noProof/>
          <w:sz w:val="20"/>
          <w:lang w:eastAsia="ko-KR"/>
        </w:rPr>
        <w:t xml:space="preserve">cubemap projection information </w:t>
      </w:r>
      <w:r w:rsidRPr="005347D2">
        <w:rPr>
          <w:noProof/>
          <w:sz w:val="20"/>
        </w:rPr>
        <w:t>follows.</w:t>
      </w:r>
    </w:p>
    <w:p w14:paraId="1F4A024D" w14:textId="5D872759" w:rsidR="00D26D16" w:rsidRPr="005347D2" w:rsidDel="00B87DBD" w:rsidRDefault="00D26D16" w:rsidP="00D26D16">
      <w:pPr>
        <w:jc w:val="both"/>
        <w:rPr>
          <w:del w:id="915" w:author="Ye-Kui Wang d00" w:date="2018-05-04T12:07:00Z"/>
          <w:noProof/>
          <w:sz w:val="20"/>
        </w:rPr>
      </w:pPr>
      <w:del w:id="916" w:author="Ye-Kui Wang d00" w:date="2018-05-04T12:07:00Z">
        <w:r w:rsidRPr="005347D2" w:rsidDel="00B87DBD">
          <w:rPr>
            <w:b/>
            <w:noProof/>
            <w:sz w:val="20"/>
          </w:rPr>
          <w:delText>cmp_persistence_flag</w:delText>
        </w:r>
        <w:r w:rsidRPr="005347D2" w:rsidDel="00B87DBD">
          <w:rPr>
            <w:noProof/>
            <w:sz w:val="20"/>
          </w:rPr>
          <w:delText xml:space="preserve"> specifies the persistence of the </w:delText>
        </w:r>
        <w:r w:rsidRPr="005347D2" w:rsidDel="00B87DBD">
          <w:rPr>
            <w:rFonts w:eastAsia="Malgun Gothic"/>
            <w:noProof/>
            <w:sz w:val="20"/>
            <w:lang w:eastAsia="ko-KR"/>
          </w:rPr>
          <w:delText xml:space="preserve">cubemap projection </w:delText>
        </w:r>
        <w:r w:rsidRPr="005347D2" w:rsidDel="00B87DBD">
          <w:rPr>
            <w:noProof/>
            <w:sz w:val="20"/>
          </w:rPr>
          <w:delText>SEI message.</w:delText>
        </w:r>
      </w:del>
    </w:p>
    <w:p w14:paraId="7546FB31" w14:textId="1F7E10EB" w:rsidR="00D26D16" w:rsidRPr="005347D2" w:rsidDel="00B87DBD" w:rsidRDefault="00D26D16" w:rsidP="00D26D16">
      <w:pPr>
        <w:jc w:val="both"/>
        <w:rPr>
          <w:del w:id="917" w:author="Ye-Kui Wang d00" w:date="2018-05-04T12:07:00Z"/>
          <w:noProof/>
          <w:sz w:val="20"/>
        </w:rPr>
      </w:pPr>
      <w:del w:id="918" w:author="Ye-Kui Wang d00" w:date="2018-05-04T12:07:00Z">
        <w:r w:rsidRPr="005347D2" w:rsidDel="00B87DBD">
          <w:rPr>
            <w:noProof/>
            <w:sz w:val="20"/>
          </w:rPr>
          <w:delText xml:space="preserve">cmp_persistence_flag equal to 0 specifies that the </w:delText>
        </w:r>
        <w:r w:rsidRPr="005347D2" w:rsidDel="00B87DBD">
          <w:rPr>
            <w:rFonts w:eastAsia="Malgun Gothic"/>
            <w:noProof/>
            <w:sz w:val="20"/>
            <w:lang w:eastAsia="ko-KR"/>
          </w:rPr>
          <w:delText xml:space="preserve">cubemap projection </w:delText>
        </w:r>
        <w:r w:rsidRPr="005347D2" w:rsidDel="00B87DBD">
          <w:rPr>
            <w:noProof/>
            <w:sz w:val="20"/>
          </w:rPr>
          <w:delText>SEI message applies to the current decoded picture only.</w:delText>
        </w:r>
      </w:del>
    </w:p>
    <w:p w14:paraId="3F1F81FC" w14:textId="39776A8C" w:rsidR="00D26D16" w:rsidRPr="005347D2" w:rsidDel="00B87DBD" w:rsidRDefault="00D26D16" w:rsidP="00D26D16">
      <w:pPr>
        <w:jc w:val="both"/>
        <w:rPr>
          <w:del w:id="919" w:author="Ye-Kui Wang d00" w:date="2018-05-04T12:07:00Z"/>
          <w:noProof/>
          <w:sz w:val="20"/>
        </w:rPr>
      </w:pPr>
      <w:del w:id="920" w:author="Ye-Kui Wang d00" w:date="2018-05-04T12:07:00Z">
        <w:r w:rsidRPr="005347D2" w:rsidDel="00B87DBD">
          <w:rPr>
            <w:noProof/>
            <w:sz w:val="20"/>
          </w:rPr>
          <w:delText xml:space="preserve">Let picA be the current picture. cmp_persistence_flag equal to 1 specifies that the </w:delText>
        </w:r>
        <w:r w:rsidRPr="005347D2" w:rsidDel="00B87DBD">
          <w:rPr>
            <w:rFonts w:eastAsia="Malgun Gothic"/>
            <w:noProof/>
            <w:sz w:val="20"/>
            <w:lang w:eastAsia="ko-KR"/>
          </w:rPr>
          <w:delText xml:space="preserve">cubemap projection </w:delText>
        </w:r>
        <w:r w:rsidRPr="005347D2" w:rsidDel="00B87DBD">
          <w:rPr>
            <w:noProof/>
            <w:sz w:val="20"/>
          </w:rPr>
          <w:delText>SEI message persists in output order until one or more of the following conditions are true:</w:delText>
        </w:r>
      </w:del>
    </w:p>
    <w:p w14:paraId="36CA6BB3" w14:textId="573921DE" w:rsidR="00D26D16" w:rsidRPr="005347D2" w:rsidDel="00B87DBD"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del w:id="921" w:author="Ye-Kui Wang d00" w:date="2018-05-04T12:07:00Z"/>
          <w:rFonts w:eastAsia="Malgun Gothic"/>
          <w:noProof/>
          <w:sz w:val="20"/>
        </w:rPr>
      </w:pPr>
      <w:del w:id="922" w:author="Ye-Kui Wang d00" w:date="2018-05-04T12:07:00Z">
        <w:r w:rsidRPr="005347D2" w:rsidDel="00B87DBD">
          <w:rPr>
            <w:rFonts w:eastAsia="Malgun Gothic"/>
            <w:noProof/>
            <w:sz w:val="20"/>
          </w:rPr>
          <w:delText>–</w:delText>
        </w:r>
        <w:r w:rsidRPr="005347D2" w:rsidDel="00B87DBD">
          <w:rPr>
            <w:rFonts w:eastAsia="Malgun Gothic"/>
            <w:noProof/>
            <w:sz w:val="20"/>
          </w:rPr>
          <w:tab/>
          <w:delText>A new CVS begins.</w:delText>
        </w:r>
      </w:del>
    </w:p>
    <w:p w14:paraId="0E9292FD" w14:textId="45D516C4" w:rsidR="00D26D16" w:rsidRPr="005347D2" w:rsidDel="00B87DBD"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del w:id="923" w:author="Ye-Kui Wang d00" w:date="2018-05-04T12:07:00Z"/>
          <w:rFonts w:eastAsia="Malgun Gothic"/>
          <w:noProof/>
          <w:sz w:val="20"/>
        </w:rPr>
      </w:pPr>
      <w:del w:id="924" w:author="Ye-Kui Wang d00" w:date="2018-05-04T12:07:00Z">
        <w:r w:rsidRPr="005347D2" w:rsidDel="00B87DBD">
          <w:rPr>
            <w:rFonts w:eastAsia="Malgun Gothic"/>
            <w:noProof/>
            <w:sz w:val="20"/>
          </w:rPr>
          <w:delText>–</w:delText>
        </w:r>
        <w:r w:rsidRPr="005347D2" w:rsidDel="00B87DBD">
          <w:rPr>
            <w:rFonts w:eastAsia="Malgun Gothic"/>
            <w:noProof/>
            <w:sz w:val="20"/>
          </w:rPr>
          <w:tab/>
          <w:delText>The bitstream ends.</w:delText>
        </w:r>
      </w:del>
    </w:p>
    <w:p w14:paraId="65CFB471" w14:textId="51B850B8" w:rsidR="00B87DBD" w:rsidRPr="005347D2" w:rsidRDefault="00D26D16" w:rsidP="00B87DBD">
      <w:pPr>
        <w:jc w:val="both"/>
        <w:rPr>
          <w:ins w:id="925" w:author="Ye-Kui Wang d00" w:date="2018-05-04T12:06:00Z"/>
          <w:noProof/>
          <w:sz w:val="20"/>
        </w:rPr>
      </w:pPr>
      <w:del w:id="926" w:author="Ye-Kui Wang d00" w:date="2018-05-04T12:07:00Z">
        <w:r w:rsidRPr="005347D2" w:rsidDel="00B87DBD">
          <w:rPr>
            <w:rFonts w:eastAsia="Malgun Gothic"/>
            <w:noProof/>
            <w:sz w:val="20"/>
          </w:rPr>
          <w:delText>–</w:delText>
        </w:r>
        <w:r w:rsidRPr="005347D2" w:rsidDel="00B87DBD">
          <w:rPr>
            <w:rFonts w:eastAsia="Malgun Gothic"/>
            <w:noProof/>
            <w:sz w:val="20"/>
          </w:rPr>
          <w:tab/>
          <w:delText xml:space="preserve">A picture picB in an access unit containing a </w:delText>
        </w:r>
        <w:r w:rsidRPr="005347D2" w:rsidDel="00B87DBD">
          <w:rPr>
            <w:sz w:val="20"/>
          </w:rPr>
          <w:delText xml:space="preserve">cubemap </w:delText>
        </w:r>
        <w:r w:rsidRPr="005347D2" w:rsidDel="00B87DBD">
          <w:rPr>
            <w:rFonts w:eastAsia="Malgun Gothic"/>
            <w:noProof/>
            <w:sz w:val="20"/>
            <w:lang w:eastAsia="ko-KR"/>
          </w:rPr>
          <w:delText xml:space="preserve">projection </w:delText>
        </w:r>
        <w:r w:rsidRPr="005347D2" w:rsidDel="00B87DBD">
          <w:rPr>
            <w:rFonts w:eastAsia="Malgun Gothic"/>
            <w:noProof/>
            <w:sz w:val="20"/>
          </w:rPr>
          <w:delText xml:space="preserve">SEI message is output having </w:delText>
        </w:r>
        <w:r w:rsidRPr="005347D2" w:rsidDel="00B87DBD">
          <w:rPr>
            <w:rFonts w:eastAsia="Malgun Gothic"/>
            <w:sz w:val="20"/>
          </w:rPr>
          <w:delText xml:space="preserve">PicOrderCnt( picB ) </w:delText>
        </w:r>
        <w:r w:rsidRPr="005347D2" w:rsidDel="00B87DBD">
          <w:rPr>
            <w:rFonts w:eastAsia="Malgun Gothic"/>
            <w:noProof/>
            <w:sz w:val="20"/>
          </w:rPr>
          <w:delText xml:space="preserve">greater than </w:delText>
        </w:r>
        <w:r w:rsidRPr="005347D2" w:rsidDel="00B87DBD">
          <w:rPr>
            <w:rFonts w:eastAsia="Malgun Gothic"/>
            <w:sz w:val="20"/>
          </w:rPr>
          <w:delText>PicOrderCnt( picA )</w:delText>
        </w:r>
        <w:r w:rsidRPr="005347D2" w:rsidDel="00B87DBD">
          <w:rPr>
            <w:rFonts w:eastAsia="Malgun Gothic"/>
            <w:noProof/>
            <w:sz w:val="20"/>
          </w:rPr>
          <w:delText>.</w:delText>
        </w:r>
      </w:del>
      <w:ins w:id="927" w:author="Ye-Kui Wang d00" w:date="2018-05-04T12:06:00Z">
        <w:r w:rsidR="00B87DBD">
          <w:rPr>
            <w:b/>
            <w:noProof/>
            <w:sz w:val="20"/>
          </w:rPr>
          <w:t>cmp</w:t>
        </w:r>
        <w:r w:rsidR="00B87DBD" w:rsidRPr="005347D2">
          <w:rPr>
            <w:b/>
            <w:noProof/>
            <w:sz w:val="20"/>
          </w:rPr>
          <w:t>_</w:t>
        </w:r>
        <w:r w:rsidR="00B87DBD" w:rsidRPr="00761B32">
          <w:rPr>
            <w:b/>
            <w:noProof/>
            <w:sz w:val="20"/>
            <w:lang w:val="en-US"/>
          </w:rPr>
          <w:t>repetition_period</w:t>
        </w:r>
        <w:r w:rsidR="00B87DBD" w:rsidRPr="005347D2">
          <w:rPr>
            <w:noProof/>
            <w:sz w:val="20"/>
          </w:rPr>
          <w:t xml:space="preserve"> specifies the persistence of the </w:t>
        </w:r>
        <w:r w:rsidR="00B87DBD" w:rsidRPr="005347D2">
          <w:rPr>
            <w:sz w:val="20"/>
          </w:rPr>
          <w:t xml:space="preserve">cubemap </w:t>
        </w:r>
        <w:r w:rsidR="00B87DBD" w:rsidRPr="005347D2">
          <w:rPr>
            <w:rFonts w:eastAsia="Malgun Gothic"/>
            <w:noProof/>
            <w:sz w:val="20"/>
            <w:lang w:eastAsia="ko-KR"/>
          </w:rPr>
          <w:t xml:space="preserve">projection </w:t>
        </w:r>
        <w:r w:rsidR="00B87DBD" w:rsidRPr="005347D2">
          <w:rPr>
            <w:noProof/>
            <w:sz w:val="20"/>
          </w:rPr>
          <w:t>SEI message</w:t>
        </w:r>
        <w:r w:rsidR="00B87DBD" w:rsidRPr="00761B32">
          <w:rPr>
            <w:noProof/>
            <w:sz w:val="20"/>
            <w:lang w:val="en-US"/>
          </w:rPr>
          <w:t xml:space="preserve"> and may specify a picture order count interval within which another </w:t>
        </w:r>
        <w:r w:rsidR="00B87DBD" w:rsidRPr="005347D2">
          <w:rPr>
            <w:sz w:val="20"/>
          </w:rPr>
          <w:t xml:space="preserve">cubemap </w:t>
        </w:r>
        <w:r w:rsidR="00B87DBD" w:rsidRPr="005347D2">
          <w:rPr>
            <w:rFonts w:eastAsia="Malgun Gothic"/>
            <w:noProof/>
            <w:sz w:val="20"/>
            <w:lang w:eastAsia="ko-KR"/>
          </w:rPr>
          <w:t xml:space="preserve">projection </w:t>
        </w:r>
        <w:r w:rsidR="00B87DBD" w:rsidRPr="005347D2">
          <w:rPr>
            <w:noProof/>
            <w:sz w:val="20"/>
          </w:rPr>
          <w:t>SEI message</w:t>
        </w:r>
        <w:r w:rsidR="00B87DBD" w:rsidRPr="00761B32">
          <w:rPr>
            <w:noProof/>
            <w:sz w:val="20"/>
            <w:lang w:val="en-US"/>
          </w:rPr>
          <w:t xml:space="preserve"> or the end of the coded video sequence shall be present in the bitstream. The value of </w:t>
        </w:r>
        <w:r w:rsidR="00B87DBD">
          <w:rPr>
            <w:noProof/>
            <w:sz w:val="20"/>
            <w:lang w:val="en-US"/>
          </w:rPr>
          <w:t>cmp</w:t>
        </w:r>
        <w:r w:rsidR="00B87DBD" w:rsidRPr="00761B32">
          <w:rPr>
            <w:noProof/>
            <w:sz w:val="20"/>
            <w:lang w:val="en-US"/>
          </w:rPr>
          <w:t>_repetition_period shall be in the range 0 to 16</w:t>
        </w:r>
        <w:r w:rsidR="00B87DBD">
          <w:rPr>
            <w:noProof/>
            <w:sz w:val="20"/>
            <w:lang w:val="en-US"/>
          </w:rPr>
          <w:t> </w:t>
        </w:r>
        <w:r w:rsidR="00B87DBD" w:rsidRPr="00761B32">
          <w:rPr>
            <w:noProof/>
            <w:sz w:val="20"/>
            <w:lang w:val="en-US"/>
          </w:rPr>
          <w:t>384, inclusive</w:t>
        </w:r>
        <w:r w:rsidR="00B87DBD" w:rsidRPr="005347D2">
          <w:rPr>
            <w:noProof/>
            <w:sz w:val="20"/>
          </w:rPr>
          <w:t>.</w:t>
        </w:r>
      </w:ins>
    </w:p>
    <w:p w14:paraId="6C4A38A7" w14:textId="77777777" w:rsidR="00B87DBD" w:rsidRPr="005347D2" w:rsidRDefault="00B87DBD" w:rsidP="00B87DBD">
      <w:pPr>
        <w:jc w:val="both"/>
        <w:rPr>
          <w:ins w:id="928" w:author="Ye-Kui Wang d00" w:date="2018-05-04T12:06:00Z"/>
          <w:noProof/>
          <w:sz w:val="20"/>
        </w:rPr>
      </w:pPr>
      <w:ins w:id="929" w:author="Ye-Kui Wang d00" w:date="2018-05-04T12:06:00Z">
        <w:r>
          <w:rPr>
            <w:noProof/>
            <w:sz w:val="20"/>
          </w:rPr>
          <w:t>cmp</w:t>
        </w:r>
        <w:r w:rsidRPr="005347D2">
          <w:rPr>
            <w:noProof/>
            <w:sz w:val="20"/>
          </w:rPr>
          <w:t>_</w:t>
        </w:r>
        <w:r w:rsidRPr="00761B32">
          <w:rPr>
            <w:noProof/>
            <w:sz w:val="20"/>
          </w:rPr>
          <w:t>repetition_period</w:t>
        </w:r>
        <w:r w:rsidRPr="005347D2">
          <w:rPr>
            <w:noProof/>
            <w:sz w:val="20"/>
          </w:rPr>
          <w:t xml:space="preserve"> equal to 0 specifies that the </w:t>
        </w:r>
        <w:r w:rsidRPr="005347D2">
          <w:rPr>
            <w:sz w:val="20"/>
          </w:rPr>
          <w:t xml:space="preserve">cubemap </w:t>
        </w:r>
        <w:r w:rsidRPr="005347D2">
          <w:rPr>
            <w:rFonts w:eastAsia="Malgun Gothic"/>
            <w:noProof/>
            <w:sz w:val="20"/>
            <w:lang w:eastAsia="ko-KR"/>
          </w:rPr>
          <w:t xml:space="preserve">projection </w:t>
        </w:r>
        <w:r w:rsidRPr="005347D2">
          <w:rPr>
            <w:noProof/>
            <w:sz w:val="20"/>
          </w:rPr>
          <w:t>SEI message applies to the current decoded picture only.</w:t>
        </w:r>
      </w:ins>
    </w:p>
    <w:p w14:paraId="766C4431" w14:textId="77777777" w:rsidR="00B87DBD" w:rsidRPr="005347D2" w:rsidRDefault="00B87DBD" w:rsidP="00B87DBD">
      <w:pPr>
        <w:jc w:val="both"/>
        <w:rPr>
          <w:ins w:id="930" w:author="Ye-Kui Wang d00" w:date="2018-05-04T12:06:00Z"/>
          <w:noProof/>
          <w:sz w:val="20"/>
        </w:rPr>
      </w:pPr>
      <w:ins w:id="931" w:author="Ye-Kui Wang d00" w:date="2018-05-04T12:06:00Z">
        <w:r>
          <w:rPr>
            <w:noProof/>
            <w:sz w:val="20"/>
            <w:lang w:val="en-US"/>
          </w:rPr>
          <w:t>cmp_repetition_period</w:t>
        </w:r>
        <w:r w:rsidRPr="005347D2">
          <w:rPr>
            <w:noProof/>
            <w:sz w:val="20"/>
          </w:rPr>
          <w:t xml:space="preserve"> equal to 1 specifies that the </w:t>
        </w:r>
        <w:r w:rsidRPr="005347D2">
          <w:rPr>
            <w:sz w:val="20"/>
          </w:rPr>
          <w:t xml:space="preserve">cubemap </w:t>
        </w:r>
        <w:r w:rsidRPr="005347D2">
          <w:rPr>
            <w:rFonts w:eastAsia="Malgun Gothic"/>
            <w:noProof/>
            <w:sz w:val="20"/>
            <w:lang w:eastAsia="ko-KR"/>
          </w:rPr>
          <w:t xml:space="preserve">projection </w:t>
        </w:r>
        <w:r w:rsidRPr="005347D2">
          <w:rPr>
            <w:noProof/>
            <w:sz w:val="20"/>
          </w:rPr>
          <w:t>SEI message persists in output order until one or more of the following conditions are true:</w:t>
        </w:r>
      </w:ins>
    </w:p>
    <w:p w14:paraId="328110CD" w14:textId="77777777" w:rsidR="00B87DBD" w:rsidRPr="005347D2" w:rsidRDefault="00B87DBD" w:rsidP="00B87DBD">
      <w:pPr>
        <w:tabs>
          <w:tab w:val="clear" w:pos="360"/>
          <w:tab w:val="clear" w:pos="720"/>
          <w:tab w:val="clear" w:pos="1080"/>
          <w:tab w:val="clear" w:pos="1440"/>
          <w:tab w:val="left" w:pos="794"/>
          <w:tab w:val="left" w:pos="1191"/>
          <w:tab w:val="left" w:pos="1588"/>
          <w:tab w:val="left" w:pos="1985"/>
        </w:tabs>
        <w:spacing w:before="86"/>
        <w:ind w:left="397" w:hanging="397"/>
        <w:jc w:val="both"/>
        <w:rPr>
          <w:ins w:id="932" w:author="Ye-Kui Wang d00" w:date="2018-05-04T12:06:00Z"/>
          <w:rFonts w:eastAsia="Malgun Gothic"/>
          <w:noProof/>
          <w:sz w:val="20"/>
        </w:rPr>
      </w:pPr>
      <w:ins w:id="933" w:author="Ye-Kui Wang d00" w:date="2018-05-04T12:06:00Z">
        <w:r w:rsidRPr="005347D2">
          <w:rPr>
            <w:rFonts w:eastAsia="Malgun Gothic"/>
            <w:noProof/>
            <w:sz w:val="20"/>
          </w:rPr>
          <w:t>–</w:t>
        </w:r>
        <w:r w:rsidRPr="005347D2">
          <w:rPr>
            <w:rFonts w:eastAsia="Malgun Gothic"/>
            <w:noProof/>
            <w:sz w:val="20"/>
          </w:rPr>
          <w:tab/>
          <w:t xml:space="preserve">A new </w:t>
        </w:r>
        <w:r w:rsidRPr="00761B32">
          <w:rPr>
            <w:noProof/>
            <w:sz w:val="20"/>
            <w:lang w:val="en-US"/>
          </w:rPr>
          <w:t xml:space="preserve">coded video sequence </w:t>
        </w:r>
        <w:r w:rsidRPr="005347D2">
          <w:rPr>
            <w:rFonts w:eastAsia="Malgun Gothic"/>
            <w:noProof/>
            <w:sz w:val="20"/>
          </w:rPr>
          <w:t>begins.</w:t>
        </w:r>
      </w:ins>
    </w:p>
    <w:p w14:paraId="1C6E4BD6" w14:textId="77777777" w:rsidR="00B87DBD" w:rsidRDefault="00B87DBD" w:rsidP="00B87DBD">
      <w:pPr>
        <w:tabs>
          <w:tab w:val="clear" w:pos="360"/>
          <w:tab w:val="clear" w:pos="720"/>
          <w:tab w:val="clear" w:pos="1080"/>
          <w:tab w:val="clear" w:pos="1440"/>
          <w:tab w:val="left" w:pos="794"/>
          <w:tab w:val="left" w:pos="1191"/>
          <w:tab w:val="left" w:pos="1588"/>
          <w:tab w:val="left" w:pos="1985"/>
        </w:tabs>
        <w:spacing w:before="86"/>
        <w:ind w:left="397" w:hanging="397"/>
        <w:jc w:val="both"/>
        <w:rPr>
          <w:ins w:id="934" w:author="Ye-Kui Wang d00" w:date="2018-05-04T12:06:00Z"/>
          <w:rFonts w:eastAsia="Malgun Gothic"/>
          <w:noProof/>
          <w:sz w:val="20"/>
        </w:rPr>
      </w:pPr>
      <w:ins w:id="935" w:author="Ye-Kui Wang d00" w:date="2018-05-04T12:06:00Z">
        <w:r w:rsidRPr="005347D2">
          <w:rPr>
            <w:rFonts w:eastAsia="Malgun Gothic"/>
            <w:noProof/>
            <w:sz w:val="20"/>
          </w:rPr>
          <w:t>–</w:t>
        </w:r>
        <w:r w:rsidRPr="005347D2">
          <w:rPr>
            <w:rFonts w:eastAsia="Malgun Gothic"/>
            <w:noProof/>
            <w:sz w:val="20"/>
          </w:rPr>
          <w:tab/>
          <w:t>A picture in an access unit containing a</w:t>
        </w:r>
        <w:r>
          <w:rPr>
            <w:rFonts w:eastAsia="Malgun Gothic"/>
            <w:noProof/>
            <w:sz w:val="20"/>
          </w:rPr>
          <w:t xml:space="preserve"> </w:t>
        </w:r>
        <w:r w:rsidRPr="005347D2">
          <w:rPr>
            <w:sz w:val="20"/>
          </w:rPr>
          <w:t xml:space="preserve">cubemap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r w:rsidRPr="005347D2">
          <w:rPr>
            <w:rFonts w:eastAsia="Malgun Gothic"/>
            <w:sz w:val="20"/>
          </w:rPr>
          <w:t xml:space="preserve">PicOrderCnt( ) </w:t>
        </w:r>
        <w:r w:rsidRPr="005347D2">
          <w:rPr>
            <w:rFonts w:eastAsia="Malgun Gothic"/>
            <w:noProof/>
            <w:sz w:val="20"/>
          </w:rPr>
          <w:t xml:space="preserve">greater than </w:t>
        </w:r>
        <w:r w:rsidRPr="005347D2">
          <w:rPr>
            <w:rFonts w:eastAsia="Malgun Gothic"/>
            <w:sz w:val="20"/>
          </w:rPr>
          <w:t>PicOrderCnt( </w:t>
        </w:r>
        <w:r>
          <w:rPr>
            <w:rFonts w:eastAsia="Malgun Gothic"/>
            <w:sz w:val="20"/>
          </w:rPr>
          <w:t>CurrPic</w:t>
        </w:r>
        <w:r w:rsidRPr="005347D2">
          <w:rPr>
            <w:rFonts w:eastAsia="Malgun Gothic"/>
            <w:sz w:val="20"/>
          </w:rPr>
          <w:t> )</w:t>
        </w:r>
        <w:r w:rsidRPr="005347D2">
          <w:rPr>
            <w:rFonts w:eastAsia="Malgun Gothic"/>
            <w:noProof/>
            <w:sz w:val="20"/>
          </w:rPr>
          <w:t>.</w:t>
        </w:r>
      </w:ins>
    </w:p>
    <w:p w14:paraId="4E600F88" w14:textId="77777777" w:rsidR="00B87DBD" w:rsidRPr="00761B32" w:rsidRDefault="00B87DBD" w:rsidP="00B87DBD">
      <w:pPr>
        <w:tabs>
          <w:tab w:val="left" w:pos="1800"/>
          <w:tab w:val="left" w:pos="2160"/>
          <w:tab w:val="left" w:pos="2520"/>
          <w:tab w:val="left" w:pos="2880"/>
          <w:tab w:val="left" w:pos="3240"/>
          <w:tab w:val="left" w:pos="3600"/>
          <w:tab w:val="left" w:pos="3960"/>
          <w:tab w:val="left" w:pos="4320"/>
        </w:tabs>
        <w:jc w:val="both"/>
        <w:rPr>
          <w:ins w:id="936" w:author="Ye-Kui Wang d00" w:date="2018-05-04T12:06:00Z"/>
          <w:noProof/>
          <w:sz w:val="20"/>
          <w:lang w:val="en-US"/>
        </w:rPr>
      </w:pPr>
      <w:ins w:id="937" w:author="Ye-Kui Wang d00" w:date="2018-05-04T12:06:00Z">
        <w:r>
          <w:rPr>
            <w:noProof/>
            <w:sz w:val="20"/>
            <w:lang w:val="en-US"/>
          </w:rPr>
          <w:t>cmp</w:t>
        </w:r>
        <w:r w:rsidRPr="00761B32">
          <w:rPr>
            <w:noProof/>
            <w:sz w:val="20"/>
            <w:lang w:val="en-US"/>
          </w:rPr>
          <w:t xml:space="preserve">_repetition_period greater than 1 specifies that the </w:t>
        </w:r>
        <w:r w:rsidRPr="005347D2">
          <w:rPr>
            <w:sz w:val="20"/>
          </w:rPr>
          <w:t xml:space="preserve">cubemap </w:t>
        </w:r>
        <w:r w:rsidRPr="005347D2">
          <w:rPr>
            <w:rFonts w:eastAsia="Malgun Gothic"/>
            <w:noProof/>
            <w:sz w:val="20"/>
            <w:lang w:eastAsia="ko-KR"/>
          </w:rPr>
          <w:t xml:space="preserve">projection </w:t>
        </w:r>
        <w:r w:rsidRPr="005347D2">
          <w:rPr>
            <w:noProof/>
            <w:sz w:val="20"/>
          </w:rPr>
          <w:t xml:space="preserve">SEI message </w:t>
        </w:r>
        <w:r w:rsidRPr="00761B32">
          <w:rPr>
            <w:noProof/>
            <w:sz w:val="20"/>
            <w:lang w:val="en-US"/>
          </w:rPr>
          <w:t>persists until any of the following conditions are true:</w:t>
        </w:r>
      </w:ins>
    </w:p>
    <w:p w14:paraId="5640B67D" w14:textId="77777777" w:rsidR="00B87DBD" w:rsidRPr="00761B32" w:rsidRDefault="00B87DBD" w:rsidP="00B87DBD">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938" w:author="Ye-Kui Wang d00" w:date="2018-05-04T12:06:00Z"/>
          <w:noProof/>
          <w:sz w:val="20"/>
          <w:lang w:val="en-US"/>
        </w:rPr>
      </w:pPr>
      <w:ins w:id="939" w:author="Ye-Kui Wang d00" w:date="2018-05-04T12:06:00Z">
        <w:r w:rsidRPr="00761B32">
          <w:rPr>
            <w:noProof/>
            <w:sz w:val="20"/>
            <w:lang w:val="en-US"/>
          </w:rPr>
          <w:t>A new coded video sequence begins.</w:t>
        </w:r>
      </w:ins>
    </w:p>
    <w:p w14:paraId="0BA5AA56" w14:textId="77777777" w:rsidR="00B87DBD" w:rsidRPr="00761B32" w:rsidRDefault="00B87DBD" w:rsidP="00B87DBD">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940" w:author="Ye-Kui Wang d00" w:date="2018-05-04T12:06:00Z"/>
          <w:noProof/>
          <w:sz w:val="20"/>
          <w:lang w:val="en-US"/>
        </w:rPr>
      </w:pPr>
      <w:ins w:id="941" w:author="Ye-Kui Wang d00" w:date="2018-05-04T12:06:00Z">
        <w:r w:rsidRPr="00761B32">
          <w:rPr>
            <w:noProof/>
            <w:sz w:val="20"/>
            <w:lang w:val="en-US"/>
          </w:rPr>
          <w:t>A picture in an access unit containing a</w:t>
        </w:r>
        <w:r>
          <w:rPr>
            <w:noProof/>
            <w:sz w:val="20"/>
            <w:lang w:val="en-US"/>
          </w:rPr>
          <w:t xml:space="preserve"> </w:t>
        </w:r>
        <w:r w:rsidRPr="005347D2">
          <w:rPr>
            <w:sz w:val="20"/>
          </w:rPr>
          <w:t xml:space="preserve">cubemap </w:t>
        </w:r>
        <w:r w:rsidRPr="005347D2">
          <w:rPr>
            <w:rFonts w:eastAsia="Malgun Gothic"/>
            <w:noProof/>
            <w:sz w:val="20"/>
            <w:lang w:eastAsia="ko-KR"/>
          </w:rPr>
          <w:t xml:space="preserve">projection </w:t>
        </w:r>
        <w:r w:rsidRPr="005347D2">
          <w:rPr>
            <w:noProof/>
            <w:sz w:val="20"/>
          </w:rPr>
          <w:t>SEI message</w:t>
        </w:r>
        <w:r w:rsidRPr="00761B32">
          <w:rPr>
            <w:noProof/>
            <w:sz w:val="20"/>
            <w:lang w:val="en-US"/>
          </w:rPr>
          <w:t xml:space="preserve">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cmp</w:t>
        </w:r>
        <w:r w:rsidRPr="00761B32">
          <w:rPr>
            <w:noProof/>
            <w:sz w:val="20"/>
            <w:lang w:val="en-US"/>
          </w:rPr>
          <w:t>_repetition_period.</w:t>
        </w:r>
      </w:ins>
    </w:p>
    <w:p w14:paraId="2BC77CF7" w14:textId="0C49B9CB" w:rsidR="00B87DBD" w:rsidRPr="005347D2" w:rsidRDefault="00B87DBD">
      <w:pPr>
        <w:tabs>
          <w:tab w:val="left" w:pos="1800"/>
          <w:tab w:val="left" w:pos="2160"/>
          <w:tab w:val="left" w:pos="2520"/>
          <w:tab w:val="left" w:pos="2880"/>
          <w:tab w:val="left" w:pos="3240"/>
          <w:tab w:val="left" w:pos="3600"/>
          <w:tab w:val="left" w:pos="3960"/>
          <w:tab w:val="left" w:pos="4320"/>
        </w:tabs>
        <w:jc w:val="both"/>
        <w:rPr>
          <w:rFonts w:eastAsia="Malgun Gothic"/>
          <w:noProof/>
          <w:sz w:val="20"/>
        </w:rPr>
        <w:pPrChange w:id="942" w:author="Ye-Kui Wang d00" w:date="2018-05-04T12:06: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ins w:id="943" w:author="Ye-Kui Wang d00" w:date="2018-05-04T12:06:00Z">
        <w:r>
          <w:rPr>
            <w:noProof/>
            <w:sz w:val="20"/>
            <w:lang w:val="en-US"/>
          </w:rPr>
          <w:t>cmp</w:t>
        </w:r>
        <w:r w:rsidRPr="00761B32">
          <w:rPr>
            <w:noProof/>
            <w:sz w:val="20"/>
            <w:lang w:val="en-US"/>
          </w:rPr>
          <w:t xml:space="preserve">_repetition_period greater than 1 indicates that another </w:t>
        </w:r>
        <w:r w:rsidRPr="005347D2">
          <w:rPr>
            <w:sz w:val="20"/>
          </w:rPr>
          <w:t xml:space="preserve">cubemap </w:t>
        </w:r>
        <w:r w:rsidRPr="005347D2">
          <w:rPr>
            <w:rFonts w:eastAsia="Malgun Gothic"/>
            <w:noProof/>
            <w:sz w:val="20"/>
            <w:lang w:eastAsia="ko-KR"/>
          </w:rPr>
          <w:t xml:space="preserve">projection </w:t>
        </w:r>
        <w:r w:rsidRPr="005347D2">
          <w:rPr>
            <w:noProof/>
            <w:sz w:val="20"/>
          </w:rPr>
          <w:t>SEI message</w:t>
        </w:r>
        <w:r w:rsidRPr="00761B32">
          <w:rPr>
            <w:noProof/>
            <w:sz w:val="20"/>
            <w:lang w:val="en-US"/>
          </w:rPr>
          <w:t xml:space="preserve"> shall be present for a picture in an access unit that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cmp</w:t>
        </w:r>
        <w:r w:rsidRPr="00761B32">
          <w:rPr>
            <w:noProof/>
            <w:sz w:val="20"/>
            <w:lang w:val="en-US"/>
          </w:rPr>
          <w:t>_repetition_period; unless the bitstream ends or a new coded video sequence begins without output of such a picture.</w:t>
        </w:r>
      </w:ins>
    </w:p>
    <w:p w14:paraId="14EA8FCB" w14:textId="5086951D" w:rsidR="00D26D16" w:rsidRPr="005347D2" w:rsidRDefault="00D26D16" w:rsidP="00D26D16">
      <w:pPr>
        <w:pStyle w:val="3N2"/>
        <w:keepNext/>
        <w:ind w:left="6"/>
        <w:rPr>
          <w:b/>
          <w:lang w:val="en-CA"/>
        </w:rPr>
      </w:pPr>
      <w:r w:rsidRPr="005347D2">
        <w:rPr>
          <w:b/>
          <w:lang w:val="en-CA"/>
        </w:rPr>
        <w:t>D.2.3</w:t>
      </w:r>
      <w:ins w:id="944" w:author="Gary Sullivan" w:date="2018-05-10T17:31:00Z">
        <w:r w:rsidR="006F1986">
          <w:rPr>
            <w:b/>
            <w:lang w:val="en-CA"/>
          </w:rPr>
          <w:t>4</w:t>
        </w:r>
      </w:ins>
      <w:del w:id="945" w:author="Gary Sullivan" w:date="2018-05-10T17:31:00Z">
        <w:r w:rsidR="00202C2F" w:rsidRPr="005347D2" w:rsidDel="006F1986">
          <w:rPr>
            <w:b/>
            <w:lang w:val="en-CA"/>
          </w:rPr>
          <w:delText>3</w:delText>
        </w:r>
      </w:del>
      <w:r w:rsidRPr="005347D2">
        <w:rPr>
          <w:b/>
          <w:lang w:val="en-CA"/>
        </w:rPr>
        <w:t>.3</w:t>
      </w:r>
      <w:r w:rsidRPr="005347D2">
        <w:rPr>
          <w:b/>
          <w:lang w:val="en-CA"/>
        </w:rPr>
        <w:tab/>
        <w:t>Sphere rotation SEI message semantics</w:t>
      </w:r>
    </w:p>
    <w:p w14:paraId="059B2A34" w14:textId="77777777" w:rsidR="00D26D16" w:rsidRPr="005347D2" w:rsidRDefault="00D26D16" w:rsidP="00D26D16">
      <w:pPr>
        <w:jc w:val="both"/>
        <w:rPr>
          <w:rFonts w:eastAsia="Malgun Gothic"/>
          <w:sz w:val="20"/>
          <w:lang w:eastAsia="ko-KR"/>
        </w:rPr>
      </w:pPr>
      <w:r w:rsidRPr="005347D2">
        <w:rPr>
          <w:bCs/>
          <w:noProof/>
          <w:sz w:val="20"/>
        </w:rPr>
        <w:t xml:space="preserve">The sphere rotation SEI message provides information on rotation angles </w:t>
      </w:r>
      <w:r w:rsidRPr="005347D2">
        <w:rPr>
          <w:rFonts w:eastAsia="Malgun Gothic"/>
          <w:sz w:val="20"/>
          <w:lang w:eastAsia="ko-KR"/>
        </w:rPr>
        <w:t>yaw (α), pitch (β), and roll (γ) that are used for conversion between the global coordinate axes and the local coordinate axes.</w:t>
      </w:r>
    </w:p>
    <w:p w14:paraId="2CAEBCFF" w14:textId="77777777" w:rsidR="00D26D16" w:rsidRPr="005347D2" w:rsidRDefault="00D26D16" w:rsidP="00D26D16">
      <w:pPr>
        <w:jc w:val="both"/>
        <w:rPr>
          <w:rFonts w:eastAsia="Malgun Gothic"/>
          <w:sz w:val="20"/>
          <w:lang w:eastAsia="ko-KR"/>
        </w:rPr>
      </w:pPr>
      <w:r w:rsidRPr="005347D2">
        <w:rPr>
          <w:rFonts w:eastAsia="Malgun Gothic"/>
          <w:sz w:val="20"/>
          <w:lang w:eastAsia="ko-KR"/>
        </w:rPr>
        <w:t>Relative to an (x, y, z) Cartesian coordinate system, yaw expresses a rotation around the z (vertical, up) axis, pitch rotates around the y (lateral, side-to-side) axis, and roll rotates around the x (back-to-front) axis. Rotations are extrinsic, i.e., around x, y, and z fixed reference axes. The angles increase clockwise when looking from the origin towards the positive end of an axis.</w:t>
      </w:r>
    </w:p>
    <w:p w14:paraId="46954DA4" w14:textId="77777777" w:rsidR="00D26D16" w:rsidRPr="005347D2" w:rsidRDefault="00D26D16" w:rsidP="00D26D16">
      <w:pPr>
        <w:jc w:val="both"/>
        <w:rPr>
          <w:noProof/>
          <w:sz w:val="20"/>
        </w:rPr>
      </w:pPr>
      <w:r w:rsidRPr="005347D2">
        <w:rPr>
          <w:b/>
          <w:noProof/>
          <w:sz w:val="20"/>
        </w:rPr>
        <w:t>sphere_rotation_cancel_flag</w:t>
      </w:r>
      <w:r w:rsidRPr="005347D2">
        <w:rPr>
          <w:noProof/>
          <w:sz w:val="20"/>
        </w:rPr>
        <w:t xml:space="preserve"> equal to 1 indicates that the SEI message cancels the persistence of any previous sphere rotation SEI message in output order. sphere_rotation_cancel_flag equal to 0 indicates that sphere rotation information follows.</w:t>
      </w:r>
    </w:p>
    <w:p w14:paraId="68D05F99" w14:textId="1DDE4A86" w:rsidR="00D26D16" w:rsidRPr="005347D2" w:rsidDel="00B87DBD" w:rsidRDefault="00D26D16" w:rsidP="00D26D16">
      <w:pPr>
        <w:jc w:val="both"/>
        <w:rPr>
          <w:del w:id="946" w:author="Ye-Kui Wang d00" w:date="2018-05-04T12:07:00Z"/>
          <w:noProof/>
          <w:sz w:val="20"/>
        </w:rPr>
      </w:pPr>
      <w:bookmarkStart w:id="947" w:name="_Hlk494120860"/>
      <w:del w:id="948" w:author="Ye-Kui Wang d00" w:date="2018-05-04T12:07:00Z">
        <w:r w:rsidRPr="005347D2" w:rsidDel="00B87DBD">
          <w:rPr>
            <w:b/>
            <w:noProof/>
            <w:sz w:val="20"/>
          </w:rPr>
          <w:delText>sphere_rotation</w:delText>
        </w:r>
        <w:bookmarkEnd w:id="947"/>
        <w:r w:rsidRPr="005347D2" w:rsidDel="00B87DBD">
          <w:rPr>
            <w:b/>
            <w:noProof/>
            <w:sz w:val="20"/>
          </w:rPr>
          <w:delText>_persistence_flag</w:delText>
        </w:r>
        <w:r w:rsidRPr="005347D2" w:rsidDel="00B87DBD">
          <w:rPr>
            <w:noProof/>
            <w:sz w:val="20"/>
          </w:rPr>
          <w:delText xml:space="preserve"> specifies the persistence of the sphere rotation SEI message.</w:delText>
        </w:r>
      </w:del>
    </w:p>
    <w:p w14:paraId="1CF05450" w14:textId="73DDBE02" w:rsidR="00D26D16" w:rsidRPr="005347D2" w:rsidDel="00B87DBD" w:rsidRDefault="00D26D16" w:rsidP="00D26D16">
      <w:pPr>
        <w:jc w:val="both"/>
        <w:rPr>
          <w:del w:id="949" w:author="Ye-Kui Wang d00" w:date="2018-05-04T12:07:00Z"/>
          <w:noProof/>
          <w:sz w:val="20"/>
        </w:rPr>
      </w:pPr>
      <w:del w:id="950" w:author="Ye-Kui Wang d00" w:date="2018-05-04T12:07:00Z">
        <w:r w:rsidRPr="005347D2" w:rsidDel="00B87DBD">
          <w:rPr>
            <w:noProof/>
            <w:sz w:val="20"/>
          </w:rPr>
          <w:delText>sphere_rotation_persistence_flag equal to 0 specifies that the sphere rotation SEI message applies to the current decoded picture only.</w:delText>
        </w:r>
      </w:del>
    </w:p>
    <w:p w14:paraId="4ADF51D6" w14:textId="583A4B61" w:rsidR="00D26D16" w:rsidRPr="005347D2" w:rsidDel="00B87DBD" w:rsidRDefault="00D26D16" w:rsidP="00D26D16">
      <w:pPr>
        <w:keepNext/>
        <w:jc w:val="both"/>
        <w:rPr>
          <w:del w:id="951" w:author="Ye-Kui Wang d00" w:date="2018-05-04T12:07:00Z"/>
          <w:noProof/>
          <w:sz w:val="20"/>
        </w:rPr>
      </w:pPr>
      <w:del w:id="952" w:author="Ye-Kui Wang d00" w:date="2018-05-04T12:07:00Z">
        <w:r w:rsidRPr="005347D2" w:rsidDel="00B87DBD">
          <w:rPr>
            <w:noProof/>
            <w:sz w:val="20"/>
          </w:rPr>
          <w:delText>Let picA be the current picture. sphere_rotation_persistence_flag equal to 1 specifies that the sphere rotation SEI message persists in output order until one or more of the following conditions are true:</w:delText>
        </w:r>
      </w:del>
    </w:p>
    <w:p w14:paraId="7453513C" w14:textId="2EDF6E72" w:rsidR="00D26D16" w:rsidRPr="005347D2" w:rsidDel="00B87DBD" w:rsidRDefault="00D26D16" w:rsidP="00D26D16">
      <w:pPr>
        <w:pStyle w:val="enumlev1"/>
        <w:spacing w:before="136"/>
        <w:ind w:left="397"/>
        <w:rPr>
          <w:del w:id="953" w:author="Ye-Kui Wang d00" w:date="2018-05-04T12:07:00Z"/>
          <w:noProof/>
          <w:lang w:val="en-CA"/>
        </w:rPr>
      </w:pPr>
      <w:del w:id="954" w:author="Ye-Kui Wang d00" w:date="2018-05-04T12:07:00Z">
        <w:r w:rsidRPr="005347D2" w:rsidDel="00B87DBD">
          <w:rPr>
            <w:noProof/>
            <w:lang w:val="en-CA"/>
          </w:rPr>
          <w:delText>–</w:delText>
        </w:r>
        <w:r w:rsidRPr="005347D2" w:rsidDel="00B87DBD">
          <w:rPr>
            <w:noProof/>
            <w:lang w:val="en-CA"/>
          </w:rPr>
          <w:tab/>
          <w:delText xml:space="preserve">A new </w:delText>
        </w:r>
        <w:r w:rsidRPr="005347D2" w:rsidDel="00B87DBD">
          <w:rPr>
            <w:lang w:val="en-CA"/>
          </w:rPr>
          <w:delText>coded video sequence (CVS)</w:delText>
        </w:r>
        <w:r w:rsidRPr="005347D2" w:rsidDel="00B87DBD">
          <w:rPr>
            <w:noProof/>
            <w:lang w:val="en-CA"/>
          </w:rPr>
          <w:delText xml:space="preserve"> begins.</w:delText>
        </w:r>
      </w:del>
    </w:p>
    <w:p w14:paraId="3B606A7A" w14:textId="4C9CE674" w:rsidR="00D26D16" w:rsidRPr="005347D2" w:rsidDel="00B87DBD" w:rsidRDefault="00D26D16" w:rsidP="00D26D16">
      <w:pPr>
        <w:pStyle w:val="enumlev1"/>
        <w:spacing w:before="136"/>
        <w:ind w:left="397"/>
        <w:rPr>
          <w:del w:id="955" w:author="Ye-Kui Wang d00" w:date="2018-05-04T12:07:00Z"/>
          <w:noProof/>
          <w:lang w:val="en-CA"/>
        </w:rPr>
      </w:pPr>
      <w:del w:id="956" w:author="Ye-Kui Wang d00" w:date="2018-05-04T12:07:00Z">
        <w:r w:rsidRPr="005347D2" w:rsidDel="00B87DBD">
          <w:rPr>
            <w:noProof/>
            <w:lang w:val="en-CA"/>
          </w:rPr>
          <w:delText>–</w:delText>
        </w:r>
        <w:r w:rsidRPr="005347D2" w:rsidDel="00B87DBD">
          <w:rPr>
            <w:noProof/>
            <w:lang w:val="en-CA"/>
          </w:rPr>
          <w:tab/>
          <w:delText>The bitstream ends.</w:delText>
        </w:r>
      </w:del>
    </w:p>
    <w:p w14:paraId="7CE19193" w14:textId="168D2712" w:rsidR="00D26D16" w:rsidRPr="005347D2" w:rsidDel="00B87DBD" w:rsidRDefault="00D26D16" w:rsidP="00D26D16">
      <w:pPr>
        <w:pStyle w:val="enumlev1"/>
        <w:spacing w:before="136"/>
        <w:ind w:left="397"/>
        <w:rPr>
          <w:del w:id="957" w:author="Ye-Kui Wang d00" w:date="2018-05-04T12:07:00Z"/>
          <w:noProof/>
          <w:lang w:val="en-CA"/>
        </w:rPr>
      </w:pPr>
      <w:del w:id="958" w:author="Ye-Kui Wang d00" w:date="2018-05-04T12:07:00Z">
        <w:r w:rsidRPr="005347D2" w:rsidDel="00B87DBD">
          <w:rPr>
            <w:noProof/>
            <w:lang w:val="en-CA"/>
          </w:rPr>
          <w:delText>–</w:delText>
        </w:r>
        <w:r w:rsidRPr="005347D2" w:rsidDel="00B87DBD">
          <w:rPr>
            <w:noProof/>
            <w:lang w:val="en-CA"/>
          </w:rPr>
          <w:tab/>
          <w:delText>A picture picB in an access unit containing a sphere rotation</w:delText>
        </w:r>
        <w:r w:rsidRPr="005347D2" w:rsidDel="00B87DBD">
          <w:rPr>
            <w:noProof/>
            <w:lang w:val="en-CA" w:eastAsia="ko-KR"/>
          </w:rPr>
          <w:delText xml:space="preserve"> </w:delText>
        </w:r>
        <w:r w:rsidRPr="005347D2" w:rsidDel="00B87DBD">
          <w:rPr>
            <w:noProof/>
            <w:lang w:val="en-CA"/>
          </w:rPr>
          <w:delText xml:space="preserve">SEI message is output having </w:delText>
        </w:r>
        <w:r w:rsidRPr="005347D2" w:rsidDel="00B87DBD">
          <w:rPr>
            <w:lang w:val="en-CA"/>
          </w:rPr>
          <w:delText xml:space="preserve">PicOrderCnt( picB ) </w:delText>
        </w:r>
        <w:r w:rsidRPr="005347D2" w:rsidDel="00B87DBD">
          <w:rPr>
            <w:noProof/>
            <w:lang w:val="en-CA"/>
          </w:rPr>
          <w:delText xml:space="preserve">greater than </w:delText>
        </w:r>
        <w:r w:rsidRPr="005347D2" w:rsidDel="00B87DBD">
          <w:rPr>
            <w:lang w:val="en-CA"/>
          </w:rPr>
          <w:delText>PicOrderCnt( picA )</w:delText>
        </w:r>
        <w:r w:rsidRPr="005347D2" w:rsidDel="00B87DBD">
          <w:rPr>
            <w:noProof/>
            <w:lang w:val="en-CA"/>
          </w:rPr>
          <w:delText>.</w:delText>
        </w:r>
      </w:del>
    </w:p>
    <w:p w14:paraId="033ADCF7" w14:textId="7B86126F" w:rsidR="00D86D9F" w:rsidRPr="005347D2" w:rsidRDefault="00D86D9F" w:rsidP="00D86D9F">
      <w:pPr>
        <w:jc w:val="both"/>
        <w:rPr>
          <w:ins w:id="959" w:author="Ye-Kui Wang d00" w:date="2018-05-04T11:55:00Z"/>
          <w:noProof/>
          <w:sz w:val="20"/>
        </w:rPr>
      </w:pPr>
      <w:ins w:id="960" w:author="Ye-Kui Wang d00" w:date="2018-05-04T11:56:00Z">
        <w:r w:rsidRPr="005347D2">
          <w:rPr>
            <w:b/>
            <w:noProof/>
            <w:sz w:val="20"/>
          </w:rPr>
          <w:t>sphere_rotation</w:t>
        </w:r>
      </w:ins>
      <w:ins w:id="961" w:author="Ye-Kui Wang d00" w:date="2018-05-04T11:55:00Z">
        <w:r w:rsidRPr="005347D2">
          <w:rPr>
            <w:b/>
            <w:noProof/>
            <w:sz w:val="20"/>
          </w:rPr>
          <w:t>_</w:t>
        </w:r>
        <w:r w:rsidRPr="00761B32">
          <w:rPr>
            <w:b/>
            <w:noProof/>
            <w:sz w:val="20"/>
            <w:lang w:val="en-US"/>
          </w:rPr>
          <w:t>repetition_period</w:t>
        </w:r>
        <w:r w:rsidRPr="005347D2">
          <w:rPr>
            <w:noProof/>
            <w:sz w:val="20"/>
          </w:rPr>
          <w:t xml:space="preserve"> specifies the persistence of the </w:t>
        </w:r>
      </w:ins>
      <w:ins w:id="962" w:author="Ye-Kui Wang d00" w:date="2018-05-04T11:56:00Z">
        <w:r w:rsidRPr="005347D2">
          <w:rPr>
            <w:noProof/>
            <w:sz w:val="20"/>
          </w:rPr>
          <w:t>sphere rotation</w:t>
        </w:r>
      </w:ins>
      <w:ins w:id="963" w:author="Ye-Kui Wang d00" w:date="2018-05-04T11:55:00Z">
        <w:r w:rsidRPr="005347D2">
          <w:rPr>
            <w:rFonts w:eastAsia="Malgun Gothic"/>
            <w:noProof/>
            <w:sz w:val="20"/>
            <w:lang w:eastAsia="ko-KR"/>
          </w:rPr>
          <w:t xml:space="preserve"> </w:t>
        </w:r>
        <w:r w:rsidRPr="005347D2">
          <w:rPr>
            <w:noProof/>
            <w:sz w:val="20"/>
          </w:rPr>
          <w:t>SEI message</w:t>
        </w:r>
        <w:r w:rsidRPr="00761B32">
          <w:rPr>
            <w:noProof/>
            <w:sz w:val="20"/>
            <w:lang w:val="en-US"/>
          </w:rPr>
          <w:t xml:space="preserve"> and may specify a picture order count interval within which another </w:t>
        </w:r>
      </w:ins>
      <w:ins w:id="964" w:author="Ye-Kui Wang d00" w:date="2018-05-04T11:56:00Z">
        <w:r w:rsidRPr="005347D2">
          <w:rPr>
            <w:noProof/>
            <w:sz w:val="20"/>
          </w:rPr>
          <w:t>sphere rotation</w:t>
        </w:r>
      </w:ins>
      <w:ins w:id="965" w:author="Ye-Kui Wang d00" w:date="2018-05-04T11:55:00Z">
        <w:r w:rsidRPr="005347D2">
          <w:rPr>
            <w:rFonts w:eastAsia="Malgun Gothic"/>
            <w:noProof/>
            <w:sz w:val="20"/>
            <w:lang w:eastAsia="ko-KR"/>
          </w:rPr>
          <w:t xml:space="preserve"> </w:t>
        </w:r>
        <w:r w:rsidRPr="005347D2">
          <w:rPr>
            <w:noProof/>
            <w:sz w:val="20"/>
          </w:rPr>
          <w:t>SEI message</w:t>
        </w:r>
        <w:r w:rsidRPr="00761B32">
          <w:rPr>
            <w:noProof/>
            <w:sz w:val="20"/>
            <w:lang w:val="en-US"/>
          </w:rPr>
          <w:t xml:space="preserve"> or the end of the coded video sequence shall be present in the bitstream. The value of </w:t>
        </w:r>
      </w:ins>
      <w:ins w:id="966" w:author="Ye-Kui Wang d00" w:date="2018-05-04T11:56:00Z">
        <w:r w:rsidRPr="005347D2">
          <w:rPr>
            <w:noProof/>
            <w:sz w:val="20"/>
          </w:rPr>
          <w:t>sphere</w:t>
        </w:r>
        <w:r>
          <w:rPr>
            <w:noProof/>
            <w:sz w:val="20"/>
          </w:rPr>
          <w:t>_</w:t>
        </w:r>
        <w:r w:rsidRPr="005347D2">
          <w:rPr>
            <w:noProof/>
            <w:sz w:val="20"/>
          </w:rPr>
          <w:t>rotation</w:t>
        </w:r>
        <w:r w:rsidRPr="00761B32">
          <w:rPr>
            <w:noProof/>
            <w:sz w:val="20"/>
            <w:lang w:val="en-US"/>
          </w:rPr>
          <w:t xml:space="preserve"> </w:t>
        </w:r>
      </w:ins>
      <w:ins w:id="967" w:author="Ye-Kui Wang d00" w:date="2018-05-04T11:55:00Z">
        <w:r w:rsidRPr="00761B32">
          <w:rPr>
            <w:noProof/>
            <w:sz w:val="20"/>
            <w:lang w:val="en-US"/>
          </w:rPr>
          <w:t>_repetition_period shall be in the range 0 to 16</w:t>
        </w:r>
        <w:r>
          <w:rPr>
            <w:noProof/>
            <w:sz w:val="20"/>
            <w:lang w:val="en-US"/>
          </w:rPr>
          <w:t> </w:t>
        </w:r>
        <w:r w:rsidRPr="00761B32">
          <w:rPr>
            <w:noProof/>
            <w:sz w:val="20"/>
            <w:lang w:val="en-US"/>
          </w:rPr>
          <w:t>384, inclusive</w:t>
        </w:r>
        <w:r w:rsidRPr="005347D2">
          <w:rPr>
            <w:noProof/>
            <w:sz w:val="20"/>
          </w:rPr>
          <w:t>.</w:t>
        </w:r>
      </w:ins>
    </w:p>
    <w:p w14:paraId="043BB352" w14:textId="1C35293B" w:rsidR="00D86D9F" w:rsidRPr="005347D2" w:rsidRDefault="00D86D9F" w:rsidP="00D86D9F">
      <w:pPr>
        <w:jc w:val="both"/>
        <w:rPr>
          <w:ins w:id="968" w:author="Ye-Kui Wang d00" w:date="2018-05-04T11:55:00Z"/>
          <w:noProof/>
          <w:sz w:val="20"/>
        </w:rPr>
      </w:pPr>
      <w:ins w:id="969" w:author="Ye-Kui Wang d00" w:date="2018-05-04T11:56:00Z">
        <w:r w:rsidRPr="005347D2">
          <w:rPr>
            <w:noProof/>
            <w:sz w:val="20"/>
          </w:rPr>
          <w:t>sphere</w:t>
        </w:r>
        <w:r>
          <w:rPr>
            <w:noProof/>
            <w:sz w:val="20"/>
          </w:rPr>
          <w:t>_</w:t>
        </w:r>
        <w:r w:rsidRPr="005347D2">
          <w:rPr>
            <w:noProof/>
            <w:sz w:val="20"/>
          </w:rPr>
          <w:t>rotation</w:t>
        </w:r>
      </w:ins>
      <w:ins w:id="970" w:author="Ye-Kui Wang d00" w:date="2018-05-04T11:55:00Z">
        <w:r w:rsidRPr="005347D2">
          <w:rPr>
            <w:noProof/>
            <w:sz w:val="20"/>
          </w:rPr>
          <w:t>_</w:t>
        </w:r>
        <w:r w:rsidRPr="00761B32">
          <w:rPr>
            <w:noProof/>
            <w:sz w:val="20"/>
          </w:rPr>
          <w:t>repetition_period</w:t>
        </w:r>
        <w:r w:rsidRPr="005347D2">
          <w:rPr>
            <w:noProof/>
            <w:sz w:val="20"/>
          </w:rPr>
          <w:t xml:space="preserve"> equal to 0 specifies that the </w:t>
        </w:r>
      </w:ins>
      <w:ins w:id="971" w:author="Ye-Kui Wang d00" w:date="2018-05-04T11:56:00Z">
        <w:r w:rsidRPr="005347D2">
          <w:rPr>
            <w:noProof/>
            <w:sz w:val="20"/>
          </w:rPr>
          <w:t>sphere rotation</w:t>
        </w:r>
      </w:ins>
      <w:ins w:id="972" w:author="Ye-Kui Wang d00" w:date="2018-05-04T11:55:00Z">
        <w:r w:rsidRPr="005347D2">
          <w:rPr>
            <w:rFonts w:eastAsia="Malgun Gothic"/>
            <w:noProof/>
            <w:sz w:val="20"/>
            <w:lang w:eastAsia="ko-KR"/>
          </w:rPr>
          <w:t xml:space="preserve"> </w:t>
        </w:r>
        <w:r w:rsidRPr="005347D2">
          <w:rPr>
            <w:noProof/>
            <w:sz w:val="20"/>
          </w:rPr>
          <w:t>SEI message applies to the current decoded picture only.</w:t>
        </w:r>
      </w:ins>
    </w:p>
    <w:p w14:paraId="015AFE21" w14:textId="550023A7" w:rsidR="00D86D9F" w:rsidRPr="005347D2" w:rsidRDefault="00D86D9F" w:rsidP="00D86D9F">
      <w:pPr>
        <w:jc w:val="both"/>
        <w:rPr>
          <w:ins w:id="973" w:author="Ye-Kui Wang d00" w:date="2018-05-04T11:55:00Z"/>
          <w:noProof/>
          <w:sz w:val="20"/>
        </w:rPr>
      </w:pPr>
      <w:ins w:id="974" w:author="Ye-Kui Wang d00" w:date="2018-05-04T11:57:00Z">
        <w:r w:rsidRPr="005347D2">
          <w:rPr>
            <w:noProof/>
            <w:sz w:val="20"/>
          </w:rPr>
          <w:t>sphere</w:t>
        </w:r>
        <w:r>
          <w:rPr>
            <w:noProof/>
            <w:sz w:val="20"/>
          </w:rPr>
          <w:t>_</w:t>
        </w:r>
        <w:r w:rsidRPr="005347D2">
          <w:rPr>
            <w:noProof/>
            <w:sz w:val="20"/>
          </w:rPr>
          <w:t>rotation</w:t>
        </w:r>
      </w:ins>
      <w:ins w:id="975" w:author="Ye-Kui Wang d00" w:date="2018-05-04T11:55:00Z">
        <w:r>
          <w:rPr>
            <w:noProof/>
            <w:sz w:val="20"/>
            <w:lang w:val="en-US"/>
          </w:rPr>
          <w:t>_repetition_period</w:t>
        </w:r>
        <w:r w:rsidRPr="005347D2">
          <w:rPr>
            <w:noProof/>
            <w:sz w:val="20"/>
          </w:rPr>
          <w:t xml:space="preserve"> equal to 1 specifies that the </w:t>
        </w:r>
      </w:ins>
      <w:ins w:id="976" w:author="Ye-Kui Wang d00" w:date="2018-05-04T11:57:00Z">
        <w:r w:rsidRPr="005347D2">
          <w:rPr>
            <w:noProof/>
            <w:sz w:val="20"/>
          </w:rPr>
          <w:t>sphere rotation</w:t>
        </w:r>
      </w:ins>
      <w:ins w:id="977" w:author="Ye-Kui Wang d00" w:date="2018-05-04T11:55:00Z">
        <w:r w:rsidRPr="005347D2">
          <w:rPr>
            <w:rFonts w:eastAsia="Malgun Gothic"/>
            <w:noProof/>
            <w:sz w:val="20"/>
            <w:lang w:eastAsia="ko-KR"/>
          </w:rPr>
          <w:t xml:space="preserve"> </w:t>
        </w:r>
        <w:r w:rsidRPr="005347D2">
          <w:rPr>
            <w:noProof/>
            <w:sz w:val="20"/>
          </w:rPr>
          <w:t>SEI message persists in output order until one or more of the following conditions are true:</w:t>
        </w:r>
      </w:ins>
    </w:p>
    <w:p w14:paraId="1AD3D7FA" w14:textId="77777777" w:rsidR="00D86D9F" w:rsidRPr="005347D2"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ins w:id="978" w:author="Ye-Kui Wang d00" w:date="2018-05-04T11:55:00Z"/>
          <w:rFonts w:eastAsia="Malgun Gothic"/>
          <w:noProof/>
          <w:sz w:val="20"/>
        </w:rPr>
      </w:pPr>
      <w:ins w:id="979" w:author="Ye-Kui Wang d00" w:date="2018-05-04T11:55:00Z">
        <w:r w:rsidRPr="005347D2">
          <w:rPr>
            <w:rFonts w:eastAsia="Malgun Gothic"/>
            <w:noProof/>
            <w:sz w:val="20"/>
          </w:rPr>
          <w:t>–</w:t>
        </w:r>
        <w:r w:rsidRPr="005347D2">
          <w:rPr>
            <w:rFonts w:eastAsia="Malgun Gothic"/>
            <w:noProof/>
            <w:sz w:val="20"/>
          </w:rPr>
          <w:tab/>
          <w:t xml:space="preserve">A new </w:t>
        </w:r>
        <w:r w:rsidRPr="00761B32">
          <w:rPr>
            <w:noProof/>
            <w:sz w:val="20"/>
            <w:lang w:val="en-US"/>
          </w:rPr>
          <w:t xml:space="preserve">coded video sequence </w:t>
        </w:r>
        <w:r w:rsidRPr="005347D2">
          <w:rPr>
            <w:rFonts w:eastAsia="Malgun Gothic"/>
            <w:noProof/>
            <w:sz w:val="20"/>
          </w:rPr>
          <w:t>begins.</w:t>
        </w:r>
      </w:ins>
    </w:p>
    <w:p w14:paraId="4C114B8B" w14:textId="55430061" w:rsidR="00D86D9F"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ins w:id="980" w:author="Ye-Kui Wang d00" w:date="2018-05-04T11:55:00Z"/>
          <w:rFonts w:eastAsia="Malgun Gothic"/>
          <w:noProof/>
          <w:sz w:val="20"/>
        </w:rPr>
      </w:pPr>
      <w:ins w:id="981" w:author="Ye-Kui Wang d00" w:date="2018-05-04T11:55:00Z">
        <w:r w:rsidRPr="005347D2">
          <w:rPr>
            <w:rFonts w:eastAsia="Malgun Gothic"/>
            <w:noProof/>
            <w:sz w:val="20"/>
          </w:rPr>
          <w:t>–</w:t>
        </w:r>
        <w:r w:rsidRPr="005347D2">
          <w:rPr>
            <w:rFonts w:eastAsia="Malgun Gothic"/>
            <w:noProof/>
            <w:sz w:val="20"/>
          </w:rPr>
          <w:tab/>
          <w:t>A picture in an access unit containing a</w:t>
        </w:r>
        <w:r>
          <w:rPr>
            <w:rFonts w:eastAsia="Malgun Gothic"/>
            <w:noProof/>
            <w:sz w:val="20"/>
          </w:rPr>
          <w:t xml:space="preserve"> </w:t>
        </w:r>
      </w:ins>
      <w:ins w:id="982" w:author="Ye-Kui Wang d00" w:date="2018-05-04T11:57:00Z">
        <w:r w:rsidRPr="005347D2">
          <w:rPr>
            <w:noProof/>
            <w:sz w:val="20"/>
          </w:rPr>
          <w:t>sphere rotation</w:t>
        </w:r>
      </w:ins>
      <w:ins w:id="983" w:author="Ye-Kui Wang d00" w:date="2018-05-04T11:55:00Z">
        <w:r w:rsidRPr="005347D2">
          <w:rPr>
            <w:rFonts w:eastAsia="Malgun Gothic"/>
            <w:noProof/>
            <w:sz w:val="20"/>
            <w:lang w:eastAsia="ko-KR"/>
          </w:rPr>
          <w:t xml:space="preserve"> </w:t>
        </w:r>
        <w:r w:rsidRPr="005347D2">
          <w:rPr>
            <w:rFonts w:eastAsia="Malgun Gothic"/>
            <w:noProof/>
            <w:sz w:val="20"/>
          </w:rPr>
          <w:t xml:space="preserve">SEI message is output having </w:t>
        </w:r>
        <w:r w:rsidRPr="005347D2">
          <w:rPr>
            <w:rFonts w:eastAsia="Malgun Gothic"/>
            <w:sz w:val="20"/>
          </w:rPr>
          <w:t xml:space="preserve">PicOrderCnt( ) </w:t>
        </w:r>
        <w:r w:rsidRPr="005347D2">
          <w:rPr>
            <w:rFonts w:eastAsia="Malgun Gothic"/>
            <w:noProof/>
            <w:sz w:val="20"/>
          </w:rPr>
          <w:t xml:space="preserve">greater than </w:t>
        </w:r>
        <w:r w:rsidRPr="005347D2">
          <w:rPr>
            <w:rFonts w:eastAsia="Malgun Gothic"/>
            <w:sz w:val="20"/>
          </w:rPr>
          <w:t>PicOrderCnt( </w:t>
        </w:r>
        <w:r>
          <w:rPr>
            <w:rFonts w:eastAsia="Malgun Gothic"/>
            <w:sz w:val="20"/>
          </w:rPr>
          <w:t>CurrPic</w:t>
        </w:r>
        <w:r w:rsidRPr="005347D2">
          <w:rPr>
            <w:rFonts w:eastAsia="Malgun Gothic"/>
            <w:sz w:val="20"/>
          </w:rPr>
          <w:t> )</w:t>
        </w:r>
        <w:r w:rsidRPr="005347D2">
          <w:rPr>
            <w:rFonts w:eastAsia="Malgun Gothic"/>
            <w:noProof/>
            <w:sz w:val="20"/>
          </w:rPr>
          <w:t>.</w:t>
        </w:r>
      </w:ins>
    </w:p>
    <w:p w14:paraId="4E8BFB02" w14:textId="3F9899FC" w:rsidR="00D86D9F" w:rsidRPr="00761B32" w:rsidRDefault="00D86D9F" w:rsidP="00D86D9F">
      <w:pPr>
        <w:tabs>
          <w:tab w:val="left" w:pos="1800"/>
          <w:tab w:val="left" w:pos="2160"/>
          <w:tab w:val="left" w:pos="2520"/>
          <w:tab w:val="left" w:pos="2880"/>
          <w:tab w:val="left" w:pos="3240"/>
          <w:tab w:val="left" w:pos="3600"/>
          <w:tab w:val="left" w:pos="3960"/>
          <w:tab w:val="left" w:pos="4320"/>
        </w:tabs>
        <w:jc w:val="both"/>
        <w:rPr>
          <w:ins w:id="984" w:author="Ye-Kui Wang d00" w:date="2018-05-04T11:55:00Z"/>
          <w:noProof/>
          <w:sz w:val="20"/>
          <w:lang w:val="en-US"/>
        </w:rPr>
      </w:pPr>
      <w:ins w:id="985" w:author="Ye-Kui Wang d00" w:date="2018-05-04T11:57:00Z">
        <w:r w:rsidRPr="005347D2">
          <w:rPr>
            <w:noProof/>
            <w:sz w:val="20"/>
          </w:rPr>
          <w:t>sphere</w:t>
        </w:r>
        <w:r>
          <w:rPr>
            <w:noProof/>
            <w:sz w:val="20"/>
          </w:rPr>
          <w:t>_</w:t>
        </w:r>
        <w:r w:rsidRPr="005347D2">
          <w:rPr>
            <w:noProof/>
            <w:sz w:val="20"/>
          </w:rPr>
          <w:t>rotation</w:t>
        </w:r>
      </w:ins>
      <w:ins w:id="986" w:author="Ye-Kui Wang d00" w:date="2018-05-04T11:55:00Z">
        <w:r w:rsidRPr="00761B32">
          <w:rPr>
            <w:noProof/>
            <w:sz w:val="20"/>
            <w:lang w:val="en-US"/>
          </w:rPr>
          <w:t xml:space="preserve">_repetition_period greater than 1 specifies that the </w:t>
        </w:r>
      </w:ins>
      <w:ins w:id="987" w:author="Ye-Kui Wang d00" w:date="2018-05-04T11:57:00Z">
        <w:r w:rsidRPr="005347D2">
          <w:rPr>
            <w:noProof/>
            <w:sz w:val="20"/>
          </w:rPr>
          <w:t>sphere rotation</w:t>
        </w:r>
      </w:ins>
      <w:ins w:id="988" w:author="Ye-Kui Wang d00" w:date="2018-05-04T11:55:00Z">
        <w:r w:rsidRPr="005347D2">
          <w:rPr>
            <w:rFonts w:eastAsia="Malgun Gothic"/>
            <w:noProof/>
            <w:sz w:val="20"/>
            <w:lang w:eastAsia="ko-KR"/>
          </w:rPr>
          <w:t xml:space="preserve"> </w:t>
        </w:r>
        <w:r w:rsidRPr="005347D2">
          <w:rPr>
            <w:noProof/>
            <w:sz w:val="20"/>
          </w:rPr>
          <w:t xml:space="preserve">SEI message </w:t>
        </w:r>
        <w:r w:rsidRPr="00761B32">
          <w:rPr>
            <w:noProof/>
            <w:sz w:val="20"/>
            <w:lang w:val="en-US"/>
          </w:rPr>
          <w:t>persists until any of the following conditions are true:</w:t>
        </w:r>
      </w:ins>
    </w:p>
    <w:p w14:paraId="6B296646" w14:textId="77777777" w:rsidR="00D86D9F" w:rsidRPr="00761B32"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989" w:author="Ye-Kui Wang d00" w:date="2018-05-04T11:55:00Z"/>
          <w:noProof/>
          <w:sz w:val="20"/>
          <w:lang w:val="en-US"/>
        </w:rPr>
      </w:pPr>
      <w:ins w:id="990" w:author="Ye-Kui Wang d00" w:date="2018-05-04T11:55:00Z">
        <w:r w:rsidRPr="00761B32">
          <w:rPr>
            <w:noProof/>
            <w:sz w:val="20"/>
            <w:lang w:val="en-US"/>
          </w:rPr>
          <w:t>A new coded video sequence begins.</w:t>
        </w:r>
      </w:ins>
    </w:p>
    <w:p w14:paraId="2E457082" w14:textId="761CD3D2" w:rsidR="00D86D9F" w:rsidRPr="00761B32"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991" w:author="Ye-Kui Wang d00" w:date="2018-05-04T11:55:00Z"/>
          <w:noProof/>
          <w:sz w:val="20"/>
          <w:lang w:val="en-US"/>
        </w:rPr>
      </w:pPr>
      <w:ins w:id="992" w:author="Ye-Kui Wang d00" w:date="2018-05-04T11:55:00Z">
        <w:r w:rsidRPr="00761B32">
          <w:rPr>
            <w:noProof/>
            <w:sz w:val="20"/>
            <w:lang w:val="en-US"/>
          </w:rPr>
          <w:t>A picture in an access unit containing a</w:t>
        </w:r>
        <w:r>
          <w:rPr>
            <w:noProof/>
            <w:sz w:val="20"/>
            <w:lang w:val="en-US"/>
          </w:rPr>
          <w:t xml:space="preserve"> </w:t>
        </w:r>
      </w:ins>
      <w:ins w:id="993" w:author="Ye-Kui Wang d00" w:date="2018-05-04T11:57:00Z">
        <w:r w:rsidRPr="005347D2">
          <w:rPr>
            <w:noProof/>
            <w:sz w:val="20"/>
          </w:rPr>
          <w:t>sphere rotation</w:t>
        </w:r>
      </w:ins>
      <w:ins w:id="994" w:author="Ye-Kui Wang d00" w:date="2018-05-04T11:55:00Z">
        <w:r w:rsidRPr="005347D2">
          <w:rPr>
            <w:rFonts w:eastAsia="Malgun Gothic"/>
            <w:noProof/>
            <w:sz w:val="20"/>
            <w:lang w:eastAsia="ko-KR"/>
          </w:rPr>
          <w:t xml:space="preserve"> </w:t>
        </w:r>
        <w:r w:rsidRPr="005347D2">
          <w:rPr>
            <w:noProof/>
            <w:sz w:val="20"/>
          </w:rPr>
          <w:t>SEI message</w:t>
        </w:r>
        <w:r w:rsidRPr="00761B32">
          <w:rPr>
            <w:noProof/>
            <w:sz w:val="20"/>
            <w:lang w:val="en-US"/>
          </w:rPr>
          <w:t xml:space="preserve">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w:t>
        </w:r>
      </w:ins>
      <w:ins w:id="995" w:author="Ye-Kui Wang d00" w:date="2018-05-04T11:57:00Z">
        <w:r w:rsidRPr="005347D2">
          <w:rPr>
            <w:noProof/>
            <w:sz w:val="20"/>
          </w:rPr>
          <w:t>sphere</w:t>
        </w:r>
        <w:r>
          <w:rPr>
            <w:noProof/>
            <w:sz w:val="20"/>
          </w:rPr>
          <w:t>_</w:t>
        </w:r>
        <w:r w:rsidRPr="005347D2">
          <w:rPr>
            <w:noProof/>
            <w:sz w:val="20"/>
          </w:rPr>
          <w:t>rotation</w:t>
        </w:r>
      </w:ins>
      <w:ins w:id="996" w:author="Ye-Kui Wang d00" w:date="2018-05-04T11:55:00Z">
        <w:r w:rsidRPr="00761B32">
          <w:rPr>
            <w:noProof/>
            <w:sz w:val="20"/>
            <w:lang w:val="en-US"/>
          </w:rPr>
          <w:t>_repetition_period.</w:t>
        </w:r>
      </w:ins>
    </w:p>
    <w:p w14:paraId="38FA066A" w14:textId="53843456" w:rsidR="00D86D9F" w:rsidRPr="00B43257" w:rsidRDefault="00D86D9F" w:rsidP="00D86D9F">
      <w:pPr>
        <w:tabs>
          <w:tab w:val="left" w:pos="1800"/>
          <w:tab w:val="left" w:pos="2160"/>
          <w:tab w:val="left" w:pos="2520"/>
          <w:tab w:val="left" w:pos="2880"/>
          <w:tab w:val="left" w:pos="3240"/>
          <w:tab w:val="left" w:pos="3600"/>
          <w:tab w:val="left" w:pos="3960"/>
          <w:tab w:val="left" w:pos="4320"/>
        </w:tabs>
        <w:jc w:val="both"/>
        <w:rPr>
          <w:ins w:id="997" w:author="Ye-Kui Wang d00" w:date="2018-05-04T11:55:00Z"/>
          <w:noProof/>
          <w:sz w:val="20"/>
          <w:lang w:val="en-US"/>
        </w:rPr>
      </w:pPr>
      <w:ins w:id="998" w:author="Ye-Kui Wang d00" w:date="2018-05-04T11:58:00Z">
        <w:r w:rsidRPr="005347D2">
          <w:rPr>
            <w:noProof/>
            <w:sz w:val="20"/>
          </w:rPr>
          <w:t>sphere</w:t>
        </w:r>
        <w:r>
          <w:rPr>
            <w:noProof/>
            <w:sz w:val="20"/>
          </w:rPr>
          <w:t>_</w:t>
        </w:r>
        <w:r w:rsidRPr="005347D2">
          <w:rPr>
            <w:noProof/>
            <w:sz w:val="20"/>
          </w:rPr>
          <w:t>rotation</w:t>
        </w:r>
      </w:ins>
      <w:ins w:id="999" w:author="Ye-Kui Wang d00" w:date="2018-05-04T11:55:00Z">
        <w:r w:rsidRPr="00761B32">
          <w:rPr>
            <w:noProof/>
            <w:sz w:val="20"/>
            <w:lang w:val="en-US"/>
          </w:rPr>
          <w:t xml:space="preserve">_repetition_period greater than 1 indicates that another </w:t>
        </w:r>
      </w:ins>
      <w:ins w:id="1000" w:author="Ye-Kui Wang d00" w:date="2018-05-04T11:58:00Z">
        <w:r w:rsidRPr="005347D2">
          <w:rPr>
            <w:noProof/>
            <w:sz w:val="20"/>
          </w:rPr>
          <w:t>sphere rotation</w:t>
        </w:r>
      </w:ins>
      <w:ins w:id="1001" w:author="Ye-Kui Wang d00" w:date="2018-05-04T11:55:00Z">
        <w:r w:rsidRPr="005347D2">
          <w:rPr>
            <w:rFonts w:eastAsia="Malgun Gothic"/>
            <w:noProof/>
            <w:sz w:val="20"/>
            <w:lang w:eastAsia="ko-KR"/>
          </w:rPr>
          <w:t xml:space="preserve"> </w:t>
        </w:r>
        <w:r w:rsidRPr="005347D2">
          <w:rPr>
            <w:noProof/>
            <w:sz w:val="20"/>
          </w:rPr>
          <w:t>SEI message</w:t>
        </w:r>
        <w:r w:rsidRPr="00761B32">
          <w:rPr>
            <w:noProof/>
            <w:sz w:val="20"/>
            <w:lang w:val="en-US"/>
          </w:rPr>
          <w:t xml:space="preserve"> shall be present for a picture in an access unit that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w:t>
        </w:r>
      </w:ins>
      <w:ins w:id="1002" w:author="Ye-Kui Wang d00" w:date="2018-05-04T11:58:00Z">
        <w:r w:rsidRPr="005347D2">
          <w:rPr>
            <w:noProof/>
            <w:sz w:val="20"/>
          </w:rPr>
          <w:t>sphere</w:t>
        </w:r>
        <w:r>
          <w:rPr>
            <w:noProof/>
            <w:sz w:val="20"/>
          </w:rPr>
          <w:t>_</w:t>
        </w:r>
        <w:r w:rsidRPr="005347D2">
          <w:rPr>
            <w:noProof/>
            <w:sz w:val="20"/>
          </w:rPr>
          <w:t>rotation</w:t>
        </w:r>
      </w:ins>
      <w:ins w:id="1003" w:author="Ye-Kui Wang d00" w:date="2018-05-04T11:55:00Z">
        <w:r w:rsidRPr="00761B32">
          <w:rPr>
            <w:noProof/>
            <w:sz w:val="20"/>
            <w:lang w:val="en-US"/>
          </w:rPr>
          <w:t>_repetition_period; unless the bitstream ends or a new coded video sequence begins without output of such a picture.</w:t>
        </w:r>
      </w:ins>
    </w:p>
    <w:p w14:paraId="749AAAA3" w14:textId="77777777" w:rsidR="00D26D16" w:rsidRPr="005347D2" w:rsidRDefault="00D26D16" w:rsidP="00D26D16">
      <w:pPr>
        <w:jc w:val="both"/>
        <w:rPr>
          <w:noProof/>
          <w:sz w:val="20"/>
        </w:rPr>
      </w:pPr>
      <w:r w:rsidRPr="005347D2">
        <w:rPr>
          <w:noProof/>
          <w:sz w:val="20"/>
        </w:rPr>
        <w:t>When an equirectangular projection SEI message with erp_cancel_flag equal to 0 or a cubemap projection SEI message with cmp_cancel_flag equal to 0 is not present in the CVS that applies to the current picture and precedes the sphere rotation SEI message in decoding order, a sphere rotation SEI message with sphere_rotation_cancel_flag equal to 0 shall not be present in the CVS that applies to the current picture. Decoders shall ignore sphere rotation SEI messages with sphere_rotation_cancel_flag equal to 0 that do not follow, in decoding order, an equirectangular projection SEI message with erp_cancel_flag equal to 0 or a cubemap projection SEI message with cmp_cancel_flag equal to 0 in the CVS that applies to the current picture.</w:t>
      </w:r>
    </w:p>
    <w:p w14:paraId="6C912154" w14:textId="7EBDF469" w:rsidR="00D26D16" w:rsidRPr="005347D2" w:rsidDel="00D86D9F" w:rsidRDefault="00D26D16" w:rsidP="00D26D16">
      <w:pPr>
        <w:jc w:val="both"/>
        <w:rPr>
          <w:del w:id="1004" w:author="Ye-Kui Wang d00" w:date="2018-05-04T11:59:00Z"/>
          <w:rFonts w:eastAsia="Malgun Gothic"/>
          <w:noProof/>
          <w:sz w:val="20"/>
          <w:lang w:eastAsia="zh-CN"/>
        </w:rPr>
      </w:pPr>
      <w:del w:id="1005" w:author="Ye-Kui Wang d00" w:date="2018-05-04T11:59:00Z">
        <w:r w:rsidRPr="005347D2" w:rsidDel="00D86D9F">
          <w:rPr>
            <w:rFonts w:eastAsia="Malgun Gothic"/>
            <w:b/>
            <w:noProof/>
            <w:sz w:val="20"/>
            <w:lang w:eastAsia="zh-CN"/>
          </w:rPr>
          <w:delText>sphere_rotation_reserved_zero_6bits</w:delText>
        </w:r>
        <w:r w:rsidRPr="005347D2" w:rsidDel="00D86D9F">
          <w:rPr>
            <w:rFonts w:eastAsia="Malgun Gothic"/>
            <w:noProof/>
            <w:sz w:val="20"/>
            <w:lang w:eastAsia="zh-CN"/>
          </w:rPr>
          <w:delText xml:space="preserve"> shall be equal to 0</w:delText>
        </w:r>
        <w:r w:rsidRPr="005347D2" w:rsidDel="00D86D9F">
          <w:rPr>
            <w:bCs/>
            <w:noProof/>
            <w:sz w:val="20"/>
          </w:rPr>
          <w:delText xml:space="preserve"> in bitstreams conforming to this version of this Specification. Other values for </w:delText>
        </w:r>
        <w:r w:rsidRPr="005347D2" w:rsidDel="00D86D9F">
          <w:rPr>
            <w:noProof/>
            <w:sz w:val="20"/>
          </w:rPr>
          <w:delText>sphere_rotation</w:delText>
        </w:r>
        <w:r w:rsidRPr="005347D2" w:rsidDel="00D86D9F">
          <w:rPr>
            <w:bCs/>
            <w:noProof/>
            <w:sz w:val="20"/>
          </w:rPr>
          <w:delText xml:space="preserve">_reserved_zero_6bits are reserved for future use by ITU-T | ISO/IEC. Decoders shall ignore the value of </w:delText>
        </w:r>
        <w:r w:rsidRPr="005347D2" w:rsidDel="00D86D9F">
          <w:rPr>
            <w:noProof/>
            <w:sz w:val="20"/>
          </w:rPr>
          <w:delText>sphere_rotation</w:delText>
        </w:r>
        <w:r w:rsidRPr="005347D2" w:rsidDel="00D86D9F">
          <w:rPr>
            <w:bCs/>
            <w:noProof/>
            <w:sz w:val="20"/>
          </w:rPr>
          <w:delText>_reserved_zero_6bits</w:delText>
        </w:r>
        <w:r w:rsidRPr="005347D2" w:rsidDel="00D86D9F">
          <w:rPr>
            <w:rFonts w:eastAsia="Malgun Gothic"/>
            <w:noProof/>
            <w:sz w:val="20"/>
            <w:lang w:eastAsia="zh-CN"/>
          </w:rPr>
          <w:delText>.</w:delText>
        </w:r>
      </w:del>
    </w:p>
    <w:p w14:paraId="16B885EF" w14:textId="77777777" w:rsidR="00D26D16" w:rsidRPr="005347D2" w:rsidRDefault="00D26D16" w:rsidP="00D26D16">
      <w:pPr>
        <w:jc w:val="both"/>
        <w:rPr>
          <w:rFonts w:eastAsia="Malgun Gothic"/>
          <w:sz w:val="20"/>
          <w:lang w:eastAsia="ko-KR"/>
        </w:rPr>
      </w:pPr>
      <w:r w:rsidRPr="005347D2">
        <w:rPr>
          <w:b/>
          <w:bCs/>
          <w:color w:val="000000"/>
          <w:sz w:val="20"/>
        </w:rPr>
        <w:t>yaw_rotation</w:t>
      </w:r>
      <w:r w:rsidRPr="005347D2">
        <w:rPr>
          <w:sz w:val="20"/>
        </w:rPr>
        <w:t xml:space="preserve"> specifies the value of the yaw rotation angle,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The value of yaw_rotation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w:t>
      </w:r>
      <w:r w:rsidRPr="005347D2">
        <w:rPr>
          <w:rFonts w:eastAsia="Malgun Gothic"/>
          <w:sz w:val="20"/>
          <w:lang w:eastAsia="ko-KR"/>
        </w:rPr>
        <w:t>−</w:t>
      </w:r>
      <w:r w:rsidRPr="005347D2">
        <w:rPr>
          <w:sz w:val="20"/>
        </w:rPr>
        <w:t> 1 (i.e., </w:t>
      </w:r>
      <w:r w:rsidRPr="005347D2">
        <w:rPr>
          <w:rFonts w:eastAsia="Malgun Gothic"/>
          <w:sz w:val="20"/>
          <w:lang w:eastAsia="ko-KR"/>
        </w:rPr>
        <w:t>11 796 479), inclusive</w:t>
      </w:r>
      <w:r w:rsidRPr="005347D2">
        <w:rPr>
          <w:sz w:val="20"/>
        </w:rPr>
        <w:t>. When not present, the value of yaw_rotation</w:t>
      </w:r>
      <w:r w:rsidRPr="005347D2">
        <w:rPr>
          <w:rFonts w:eastAsia="Malgun Gothic"/>
          <w:sz w:val="20"/>
          <w:lang w:eastAsia="ko-KR"/>
        </w:rPr>
        <w:t xml:space="preserve"> </w:t>
      </w:r>
      <w:r w:rsidRPr="005347D2">
        <w:rPr>
          <w:sz w:val="20"/>
        </w:rPr>
        <w:t>is inferred to be equal to 0.</w:t>
      </w:r>
    </w:p>
    <w:p w14:paraId="3FF6E363" w14:textId="77777777" w:rsidR="00D26D16" w:rsidRPr="005347D2" w:rsidRDefault="00D26D16" w:rsidP="00D26D16">
      <w:pPr>
        <w:jc w:val="both"/>
        <w:rPr>
          <w:rFonts w:eastAsia="Malgun Gothic"/>
          <w:sz w:val="20"/>
          <w:lang w:eastAsia="ko-KR"/>
        </w:rPr>
      </w:pPr>
      <w:r w:rsidRPr="005347D2">
        <w:rPr>
          <w:b/>
          <w:bCs/>
          <w:color w:val="000000"/>
          <w:sz w:val="20"/>
        </w:rPr>
        <w:t>pitch_rotation</w:t>
      </w:r>
      <w:r w:rsidRPr="005347D2">
        <w:rPr>
          <w:sz w:val="20"/>
        </w:rPr>
        <w:t xml:space="preserve"> specifies the value of the pitch rotation angle, in units of 2</w:t>
      </w:r>
      <w:r w:rsidRPr="005347D2">
        <w:rPr>
          <w:sz w:val="20"/>
          <w:vertAlign w:val="superscript"/>
        </w:rPr>
        <w:t>−16</w:t>
      </w:r>
      <w:r w:rsidRPr="005347D2">
        <w:rPr>
          <w:sz w:val="20"/>
        </w:rPr>
        <w:t xml:space="preserve"> degrees. The value of pitch_rotation shall be in the 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r w:rsidRPr="005347D2">
        <w:rPr>
          <w:sz w:val="20"/>
        </w:rPr>
        <w:t>. When not present, the value of pitch_rotation is inferred to be equal to 0.</w:t>
      </w:r>
    </w:p>
    <w:p w14:paraId="7D7E2454" w14:textId="77777777" w:rsidR="00D26D16" w:rsidRPr="005347D2" w:rsidRDefault="00D26D16" w:rsidP="00D26D16">
      <w:pPr>
        <w:jc w:val="both"/>
        <w:rPr>
          <w:sz w:val="20"/>
        </w:rPr>
      </w:pPr>
      <w:r w:rsidRPr="005347D2">
        <w:rPr>
          <w:b/>
          <w:bCs/>
          <w:color w:val="000000"/>
          <w:sz w:val="20"/>
        </w:rPr>
        <w:t>roll_rotation</w:t>
      </w:r>
      <w:r w:rsidRPr="005347D2">
        <w:rPr>
          <w:sz w:val="20"/>
        </w:rPr>
        <w:t xml:space="preserve"> specifies the value of the roll rotation angle, in units of 2</w:t>
      </w:r>
      <w:r w:rsidRPr="005347D2">
        <w:rPr>
          <w:sz w:val="20"/>
          <w:vertAlign w:val="superscript"/>
        </w:rPr>
        <w:t>−16</w:t>
      </w:r>
      <w:r w:rsidRPr="005347D2">
        <w:rPr>
          <w:sz w:val="20"/>
        </w:rPr>
        <w:t xml:space="preserve"> degrees. The value of roll_rotation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When not present, the value of roll_rotation is inferred to be equal to 0.</w:t>
      </w:r>
    </w:p>
    <w:p w14:paraId="6B44A2C6" w14:textId="01E9F47E" w:rsidR="00D26D16" w:rsidRPr="005347D2" w:rsidRDefault="00D26D16" w:rsidP="00D26D16">
      <w:pPr>
        <w:pStyle w:val="3N2"/>
        <w:keepNext/>
        <w:ind w:left="6"/>
        <w:rPr>
          <w:b/>
          <w:lang w:val="en-CA"/>
        </w:rPr>
      </w:pPr>
      <w:r w:rsidRPr="005347D2">
        <w:rPr>
          <w:b/>
          <w:lang w:val="en-CA"/>
        </w:rPr>
        <w:t>D.2.3</w:t>
      </w:r>
      <w:del w:id="1006" w:author="Gary Sullivan" w:date="2018-05-10T17:31:00Z">
        <w:r w:rsidR="00202C2F" w:rsidRPr="005347D2" w:rsidDel="006F1986">
          <w:rPr>
            <w:b/>
            <w:lang w:val="en-CA"/>
          </w:rPr>
          <w:delText>3</w:delText>
        </w:r>
      </w:del>
      <w:ins w:id="1007" w:author="Gary Sullivan" w:date="2018-05-10T17:31:00Z">
        <w:r w:rsidR="006F1986">
          <w:rPr>
            <w:b/>
            <w:lang w:val="en-CA"/>
          </w:rPr>
          <w:t>4</w:t>
        </w:r>
      </w:ins>
      <w:r w:rsidRPr="005347D2">
        <w:rPr>
          <w:b/>
          <w:lang w:val="en-CA"/>
        </w:rPr>
        <w:t>.4</w:t>
      </w:r>
      <w:r w:rsidRPr="005347D2">
        <w:rPr>
          <w:b/>
          <w:lang w:val="en-CA"/>
        </w:rPr>
        <w:tab/>
        <w:t>Region-wise packing SEI message semantics</w:t>
      </w:r>
    </w:p>
    <w:p w14:paraId="4325744D" w14:textId="77777777" w:rsidR="00D26D16" w:rsidRPr="005347D2" w:rsidRDefault="00D26D16" w:rsidP="00D26D16">
      <w:pPr>
        <w:jc w:val="both"/>
        <w:rPr>
          <w:bCs/>
          <w:noProof/>
          <w:sz w:val="20"/>
        </w:rPr>
      </w:pPr>
      <w:r w:rsidRPr="005347D2">
        <w:rPr>
          <w:bCs/>
          <w:noProof/>
          <w:sz w:val="20"/>
        </w:rPr>
        <w:t xml:space="preserve">The region-wise packing SEI message provides information to enable remapping of the colour samples of the </w:t>
      </w:r>
      <w:r w:rsidRPr="005347D2">
        <w:rPr>
          <w:sz w:val="20"/>
        </w:rPr>
        <w:t>cropped decoded</w:t>
      </w:r>
      <w:r w:rsidRPr="005347D2">
        <w:rPr>
          <w:bCs/>
          <w:noProof/>
          <w:sz w:val="20"/>
        </w:rPr>
        <w:t xml:space="preserve"> pictures onto projected pictures as well as information on the location and size of the guard bands, if any.</w:t>
      </w:r>
    </w:p>
    <w:p w14:paraId="0EEB76E2" w14:textId="77777777" w:rsidR="00D26D16" w:rsidRPr="005347D2" w:rsidRDefault="00D26D16" w:rsidP="00D26D16">
      <w:pPr>
        <w:jc w:val="both"/>
        <w:rPr>
          <w:noProof/>
          <w:sz w:val="20"/>
        </w:rPr>
      </w:pPr>
      <w:r w:rsidRPr="005347D2">
        <w:rPr>
          <w:b/>
          <w:noProof/>
          <w:sz w:val="20"/>
        </w:rPr>
        <w:t>rwp_cancel_flag</w:t>
      </w:r>
      <w:r w:rsidRPr="005347D2">
        <w:rPr>
          <w:noProof/>
          <w:sz w:val="20"/>
        </w:rPr>
        <w:t xml:space="preserve"> equal to 1 indicates that the SEI message cancels the persistence of any previous </w:t>
      </w:r>
      <w:r w:rsidRPr="005347D2">
        <w:rPr>
          <w:bCs/>
          <w:noProof/>
          <w:sz w:val="20"/>
        </w:rPr>
        <w:t xml:space="preserve">region-wise packing </w:t>
      </w:r>
      <w:r w:rsidRPr="005347D2">
        <w:rPr>
          <w:noProof/>
          <w:sz w:val="20"/>
        </w:rPr>
        <w:t xml:space="preserve">SEI message in output order. rwp_cancel_flag equal to 0 indicates that </w:t>
      </w:r>
      <w:r w:rsidRPr="005347D2">
        <w:rPr>
          <w:bCs/>
          <w:noProof/>
          <w:sz w:val="20"/>
        </w:rPr>
        <w:t xml:space="preserve">region-wise packing </w:t>
      </w:r>
      <w:r w:rsidRPr="005347D2">
        <w:rPr>
          <w:noProof/>
          <w:sz w:val="20"/>
        </w:rPr>
        <w:t>information follows.</w:t>
      </w:r>
    </w:p>
    <w:p w14:paraId="7A3C6575" w14:textId="3EEA1D56" w:rsidR="00D26D16" w:rsidRPr="005347D2" w:rsidDel="00D86D9F" w:rsidRDefault="00D26D16" w:rsidP="00D26D16">
      <w:pPr>
        <w:jc w:val="both"/>
        <w:rPr>
          <w:del w:id="1008" w:author="Ye-Kui Wang d00" w:date="2018-05-04T11:59:00Z"/>
          <w:noProof/>
          <w:sz w:val="20"/>
        </w:rPr>
      </w:pPr>
      <w:del w:id="1009" w:author="Ye-Kui Wang d00" w:date="2018-05-04T11:59:00Z">
        <w:r w:rsidRPr="005347D2" w:rsidDel="00D86D9F">
          <w:rPr>
            <w:b/>
            <w:noProof/>
            <w:sz w:val="20"/>
          </w:rPr>
          <w:delText>rwp_persistence_flag</w:delText>
        </w:r>
        <w:r w:rsidRPr="005347D2" w:rsidDel="00D86D9F">
          <w:rPr>
            <w:noProof/>
            <w:sz w:val="20"/>
          </w:rPr>
          <w:delText xml:space="preserve"> specifies the persistence of the </w:delText>
        </w:r>
        <w:r w:rsidRPr="005347D2" w:rsidDel="00D86D9F">
          <w:rPr>
            <w:bCs/>
            <w:noProof/>
            <w:sz w:val="20"/>
          </w:rPr>
          <w:delText xml:space="preserve">region-wise packing </w:delText>
        </w:r>
        <w:r w:rsidRPr="005347D2" w:rsidDel="00D86D9F">
          <w:rPr>
            <w:noProof/>
            <w:sz w:val="20"/>
          </w:rPr>
          <w:delText>SEI message.</w:delText>
        </w:r>
      </w:del>
    </w:p>
    <w:p w14:paraId="7A0D43E5" w14:textId="60B3BF6F" w:rsidR="00D26D16" w:rsidRPr="005347D2" w:rsidDel="00D86D9F" w:rsidRDefault="00D26D16" w:rsidP="00D26D16">
      <w:pPr>
        <w:jc w:val="both"/>
        <w:rPr>
          <w:del w:id="1010" w:author="Ye-Kui Wang d00" w:date="2018-05-04T11:59:00Z"/>
          <w:noProof/>
          <w:sz w:val="20"/>
        </w:rPr>
      </w:pPr>
      <w:del w:id="1011" w:author="Ye-Kui Wang d00" w:date="2018-05-04T11:59:00Z">
        <w:r w:rsidRPr="005347D2" w:rsidDel="00D86D9F">
          <w:rPr>
            <w:noProof/>
            <w:sz w:val="20"/>
          </w:rPr>
          <w:delText xml:space="preserve">rwp_persistence_flag equal to 0 specifies that the </w:delText>
        </w:r>
        <w:r w:rsidRPr="005347D2" w:rsidDel="00D86D9F">
          <w:rPr>
            <w:bCs/>
            <w:noProof/>
            <w:sz w:val="20"/>
          </w:rPr>
          <w:delText xml:space="preserve">region-wise packing </w:delText>
        </w:r>
        <w:r w:rsidRPr="005347D2" w:rsidDel="00D86D9F">
          <w:rPr>
            <w:noProof/>
            <w:sz w:val="20"/>
          </w:rPr>
          <w:delText>SEI message applies to the current decoded picture only.</w:delText>
        </w:r>
      </w:del>
    </w:p>
    <w:p w14:paraId="69F294E9" w14:textId="334DA38D" w:rsidR="00D26D16" w:rsidRPr="005347D2" w:rsidDel="00D86D9F" w:rsidRDefault="00D26D16" w:rsidP="00D26D16">
      <w:pPr>
        <w:keepNext/>
        <w:jc w:val="both"/>
        <w:rPr>
          <w:del w:id="1012" w:author="Ye-Kui Wang d00" w:date="2018-05-04T11:59:00Z"/>
          <w:noProof/>
          <w:sz w:val="20"/>
        </w:rPr>
      </w:pPr>
      <w:del w:id="1013" w:author="Ye-Kui Wang d00" w:date="2018-05-04T11:59:00Z">
        <w:r w:rsidRPr="005347D2" w:rsidDel="00D86D9F">
          <w:rPr>
            <w:noProof/>
            <w:sz w:val="20"/>
          </w:rPr>
          <w:delText xml:space="preserve">Let picA be the current picture. rwp_persistence_flag equal to 1 specifies that the </w:delText>
        </w:r>
        <w:r w:rsidRPr="005347D2" w:rsidDel="00D86D9F">
          <w:rPr>
            <w:bCs/>
            <w:noProof/>
            <w:sz w:val="20"/>
          </w:rPr>
          <w:delText xml:space="preserve">region-wise packing </w:delText>
        </w:r>
        <w:r w:rsidRPr="005347D2" w:rsidDel="00D86D9F">
          <w:rPr>
            <w:noProof/>
            <w:sz w:val="20"/>
          </w:rPr>
          <w:delText>SEI message persists in output order until one or more of the following conditions are true:</w:delText>
        </w:r>
      </w:del>
    </w:p>
    <w:p w14:paraId="1A479E11" w14:textId="713109AC" w:rsidR="00D26D16" w:rsidRPr="005347D2" w:rsidDel="00D86D9F" w:rsidRDefault="00D26D16" w:rsidP="00D26D16">
      <w:pPr>
        <w:pStyle w:val="enumlev1"/>
        <w:ind w:left="397"/>
        <w:rPr>
          <w:del w:id="1014" w:author="Ye-Kui Wang d00" w:date="2018-05-04T11:59:00Z"/>
          <w:noProof/>
          <w:lang w:val="en-CA"/>
        </w:rPr>
      </w:pPr>
      <w:del w:id="1015" w:author="Ye-Kui Wang d00" w:date="2018-05-04T11:59:00Z">
        <w:r w:rsidRPr="005347D2" w:rsidDel="00D86D9F">
          <w:rPr>
            <w:noProof/>
            <w:lang w:val="en-CA"/>
          </w:rPr>
          <w:delText>–</w:delText>
        </w:r>
        <w:r w:rsidRPr="005347D2" w:rsidDel="00D86D9F">
          <w:rPr>
            <w:noProof/>
            <w:lang w:val="en-CA"/>
          </w:rPr>
          <w:tab/>
          <w:delText xml:space="preserve">A new </w:delText>
        </w:r>
        <w:r w:rsidRPr="005347D2" w:rsidDel="00D86D9F">
          <w:rPr>
            <w:lang w:val="en-CA"/>
          </w:rPr>
          <w:delText>coded video sequence (CVS)</w:delText>
        </w:r>
        <w:r w:rsidRPr="005347D2" w:rsidDel="00D86D9F">
          <w:rPr>
            <w:noProof/>
            <w:lang w:val="en-CA"/>
          </w:rPr>
          <w:delText xml:space="preserve"> begins.</w:delText>
        </w:r>
      </w:del>
    </w:p>
    <w:p w14:paraId="4887A979" w14:textId="014CF450" w:rsidR="00D26D16" w:rsidRPr="005347D2" w:rsidDel="00D86D9F" w:rsidRDefault="00D26D16" w:rsidP="00D26D16">
      <w:pPr>
        <w:pStyle w:val="enumlev1"/>
        <w:ind w:left="397"/>
        <w:rPr>
          <w:del w:id="1016" w:author="Ye-Kui Wang d00" w:date="2018-05-04T11:59:00Z"/>
          <w:noProof/>
          <w:lang w:val="en-CA"/>
        </w:rPr>
      </w:pPr>
      <w:del w:id="1017" w:author="Ye-Kui Wang d00" w:date="2018-05-04T11:59:00Z">
        <w:r w:rsidRPr="005347D2" w:rsidDel="00D86D9F">
          <w:rPr>
            <w:noProof/>
            <w:lang w:val="en-CA"/>
          </w:rPr>
          <w:delText>–</w:delText>
        </w:r>
        <w:r w:rsidRPr="005347D2" w:rsidDel="00D86D9F">
          <w:rPr>
            <w:noProof/>
            <w:lang w:val="en-CA"/>
          </w:rPr>
          <w:tab/>
          <w:delText>The bitstream ends.</w:delText>
        </w:r>
      </w:del>
    </w:p>
    <w:p w14:paraId="177D62BF" w14:textId="0D8F4976" w:rsidR="00D26D16" w:rsidRPr="005347D2" w:rsidDel="00D86D9F" w:rsidRDefault="00D26D16" w:rsidP="00D26D16">
      <w:pPr>
        <w:pStyle w:val="enumlev1"/>
        <w:ind w:left="397"/>
        <w:rPr>
          <w:del w:id="1018" w:author="Ye-Kui Wang d00" w:date="2018-05-04T11:59:00Z"/>
          <w:noProof/>
          <w:lang w:val="en-CA"/>
        </w:rPr>
      </w:pPr>
      <w:del w:id="1019" w:author="Ye-Kui Wang d00" w:date="2018-05-04T11:59:00Z">
        <w:r w:rsidRPr="005347D2" w:rsidDel="00D86D9F">
          <w:rPr>
            <w:noProof/>
            <w:lang w:val="en-CA"/>
          </w:rPr>
          <w:delText>–</w:delText>
        </w:r>
        <w:r w:rsidRPr="005347D2" w:rsidDel="00D86D9F">
          <w:rPr>
            <w:noProof/>
            <w:lang w:val="en-CA"/>
          </w:rPr>
          <w:tab/>
          <w:delText xml:space="preserve">A picture picB in an access unit containing a </w:delText>
        </w:r>
        <w:r w:rsidRPr="005347D2" w:rsidDel="00D86D9F">
          <w:rPr>
            <w:bCs/>
            <w:noProof/>
            <w:lang w:val="en-CA"/>
          </w:rPr>
          <w:delText xml:space="preserve">region-wise packing </w:delText>
        </w:r>
        <w:r w:rsidRPr="005347D2" w:rsidDel="00D86D9F">
          <w:rPr>
            <w:noProof/>
            <w:lang w:val="en-CA"/>
          </w:rPr>
          <w:delText xml:space="preserve">SEI message is output having </w:delText>
        </w:r>
        <w:r w:rsidRPr="005347D2" w:rsidDel="00D86D9F">
          <w:rPr>
            <w:lang w:val="en-CA"/>
          </w:rPr>
          <w:delText xml:space="preserve">PicOrderCnt( picB ) </w:delText>
        </w:r>
        <w:r w:rsidRPr="005347D2" w:rsidDel="00D86D9F">
          <w:rPr>
            <w:noProof/>
            <w:lang w:val="en-CA"/>
          </w:rPr>
          <w:delText xml:space="preserve">greater than </w:delText>
        </w:r>
        <w:r w:rsidRPr="005347D2" w:rsidDel="00D86D9F">
          <w:rPr>
            <w:lang w:val="en-CA"/>
          </w:rPr>
          <w:delText>PicOrderCnt( picA )</w:delText>
        </w:r>
        <w:r w:rsidRPr="005347D2" w:rsidDel="00D86D9F">
          <w:rPr>
            <w:noProof/>
            <w:lang w:val="en-CA"/>
          </w:rPr>
          <w:delText>.</w:delText>
        </w:r>
      </w:del>
    </w:p>
    <w:p w14:paraId="4E7B41D5" w14:textId="2F23FC51" w:rsidR="00D86D9F" w:rsidRPr="005347D2" w:rsidRDefault="00D86D9F" w:rsidP="00D86D9F">
      <w:pPr>
        <w:jc w:val="both"/>
        <w:rPr>
          <w:ins w:id="1020" w:author="Ye-Kui Wang d00" w:date="2018-05-04T11:59:00Z"/>
          <w:noProof/>
          <w:sz w:val="20"/>
        </w:rPr>
      </w:pPr>
      <w:ins w:id="1021" w:author="Ye-Kui Wang d00" w:date="2018-05-04T11:59:00Z">
        <w:r>
          <w:rPr>
            <w:b/>
            <w:noProof/>
            <w:sz w:val="20"/>
          </w:rPr>
          <w:t>rwp</w:t>
        </w:r>
        <w:r w:rsidRPr="005347D2">
          <w:rPr>
            <w:b/>
            <w:noProof/>
            <w:sz w:val="20"/>
          </w:rPr>
          <w:t>_</w:t>
        </w:r>
        <w:r w:rsidRPr="00761B32">
          <w:rPr>
            <w:b/>
            <w:noProof/>
            <w:sz w:val="20"/>
            <w:lang w:val="en-US"/>
          </w:rPr>
          <w:t>repetition_period</w:t>
        </w:r>
        <w:r w:rsidRPr="005347D2">
          <w:rPr>
            <w:noProof/>
            <w:sz w:val="20"/>
          </w:rPr>
          <w:t xml:space="preserve"> specifies the persistence of the </w:t>
        </w:r>
        <w:r w:rsidRPr="005347D2">
          <w:rPr>
            <w:bCs/>
            <w:noProof/>
            <w:sz w:val="20"/>
          </w:rPr>
          <w:t>region-wise packing</w:t>
        </w:r>
        <w:r w:rsidRPr="005347D2">
          <w:rPr>
            <w:rFonts w:eastAsia="Malgun Gothic"/>
            <w:noProof/>
            <w:sz w:val="20"/>
            <w:lang w:eastAsia="ko-KR"/>
          </w:rPr>
          <w:t xml:space="preserve"> </w:t>
        </w:r>
        <w:r w:rsidRPr="005347D2">
          <w:rPr>
            <w:noProof/>
            <w:sz w:val="20"/>
          </w:rPr>
          <w:t>SEI message</w:t>
        </w:r>
        <w:r w:rsidRPr="00761B32">
          <w:rPr>
            <w:noProof/>
            <w:sz w:val="20"/>
            <w:lang w:val="en-US"/>
          </w:rPr>
          <w:t xml:space="preserve"> and may specify a picture order count interval within which another </w:t>
        </w:r>
        <w:r w:rsidRPr="005347D2">
          <w:rPr>
            <w:bCs/>
            <w:noProof/>
            <w:sz w:val="20"/>
          </w:rPr>
          <w:t xml:space="preserve">region-wise packing </w:t>
        </w:r>
        <w:r w:rsidRPr="005347D2">
          <w:rPr>
            <w:noProof/>
            <w:sz w:val="20"/>
          </w:rPr>
          <w:t>SEI message</w:t>
        </w:r>
        <w:r w:rsidRPr="00761B32">
          <w:rPr>
            <w:noProof/>
            <w:sz w:val="20"/>
            <w:lang w:val="en-US"/>
          </w:rPr>
          <w:t xml:space="preserve"> or the end of the coded video sequence shall be present in the bitstream. The value of</w:t>
        </w:r>
        <w:r>
          <w:rPr>
            <w:noProof/>
            <w:sz w:val="20"/>
            <w:lang w:val="en-US"/>
          </w:rPr>
          <w:t xml:space="preserve"> rwp</w:t>
        </w:r>
        <w:r w:rsidRPr="00761B32">
          <w:rPr>
            <w:noProof/>
            <w:sz w:val="20"/>
            <w:lang w:val="en-US"/>
          </w:rPr>
          <w:t>_repetition_period shall be in the range 0 to 16</w:t>
        </w:r>
        <w:r>
          <w:rPr>
            <w:noProof/>
            <w:sz w:val="20"/>
            <w:lang w:val="en-US"/>
          </w:rPr>
          <w:t> </w:t>
        </w:r>
        <w:r w:rsidRPr="00761B32">
          <w:rPr>
            <w:noProof/>
            <w:sz w:val="20"/>
            <w:lang w:val="en-US"/>
          </w:rPr>
          <w:t>384, inclusive</w:t>
        </w:r>
        <w:r w:rsidRPr="005347D2">
          <w:rPr>
            <w:noProof/>
            <w:sz w:val="20"/>
          </w:rPr>
          <w:t>.</w:t>
        </w:r>
      </w:ins>
    </w:p>
    <w:p w14:paraId="69996909" w14:textId="293C6092" w:rsidR="00D86D9F" w:rsidRPr="005347D2" w:rsidRDefault="00D86D9F" w:rsidP="00D86D9F">
      <w:pPr>
        <w:jc w:val="both"/>
        <w:rPr>
          <w:ins w:id="1022" w:author="Ye-Kui Wang d00" w:date="2018-05-04T11:59:00Z"/>
          <w:noProof/>
          <w:sz w:val="20"/>
        </w:rPr>
      </w:pPr>
      <w:ins w:id="1023" w:author="Ye-Kui Wang d00" w:date="2018-05-04T12:00:00Z">
        <w:r>
          <w:rPr>
            <w:noProof/>
            <w:sz w:val="20"/>
          </w:rPr>
          <w:t>rw</w:t>
        </w:r>
      </w:ins>
      <w:ins w:id="1024" w:author="Ye-Kui Wang d00" w:date="2018-05-04T11:59:00Z">
        <w:r>
          <w:rPr>
            <w:noProof/>
            <w:sz w:val="20"/>
          </w:rPr>
          <w:t>p</w:t>
        </w:r>
        <w:r w:rsidRPr="005347D2">
          <w:rPr>
            <w:noProof/>
            <w:sz w:val="20"/>
          </w:rPr>
          <w:t>_</w:t>
        </w:r>
        <w:r w:rsidRPr="00761B32">
          <w:rPr>
            <w:noProof/>
            <w:sz w:val="20"/>
          </w:rPr>
          <w:t>repetition_period</w:t>
        </w:r>
        <w:r w:rsidRPr="005347D2">
          <w:rPr>
            <w:noProof/>
            <w:sz w:val="20"/>
          </w:rPr>
          <w:t xml:space="preserve"> equal to 0 specifies that the </w:t>
        </w:r>
      </w:ins>
      <w:ins w:id="1025" w:author="Ye-Kui Wang d00" w:date="2018-05-04T12:00:00Z">
        <w:r w:rsidRPr="005347D2">
          <w:rPr>
            <w:bCs/>
            <w:noProof/>
            <w:sz w:val="20"/>
          </w:rPr>
          <w:t xml:space="preserve">region-wise packing </w:t>
        </w:r>
      </w:ins>
      <w:ins w:id="1026" w:author="Ye-Kui Wang d00" w:date="2018-05-04T11:59:00Z">
        <w:r w:rsidRPr="005347D2">
          <w:rPr>
            <w:noProof/>
            <w:sz w:val="20"/>
          </w:rPr>
          <w:t>SEI message applies to the current decoded picture only.</w:t>
        </w:r>
      </w:ins>
    </w:p>
    <w:p w14:paraId="3D5F643F" w14:textId="3D170FB3" w:rsidR="00D86D9F" w:rsidRPr="005347D2" w:rsidRDefault="00D86D9F" w:rsidP="00D86D9F">
      <w:pPr>
        <w:jc w:val="both"/>
        <w:rPr>
          <w:ins w:id="1027" w:author="Ye-Kui Wang d00" w:date="2018-05-04T11:59:00Z"/>
          <w:noProof/>
          <w:sz w:val="20"/>
        </w:rPr>
      </w:pPr>
      <w:ins w:id="1028" w:author="Ye-Kui Wang d00" w:date="2018-05-04T12:00:00Z">
        <w:r>
          <w:rPr>
            <w:noProof/>
            <w:sz w:val="20"/>
            <w:lang w:val="en-US"/>
          </w:rPr>
          <w:t>rw</w:t>
        </w:r>
      </w:ins>
      <w:ins w:id="1029" w:author="Ye-Kui Wang d00" w:date="2018-05-04T11:59:00Z">
        <w:r>
          <w:rPr>
            <w:noProof/>
            <w:sz w:val="20"/>
            <w:lang w:val="en-US"/>
          </w:rPr>
          <w:t>p_repetition_period</w:t>
        </w:r>
        <w:r w:rsidRPr="005347D2">
          <w:rPr>
            <w:noProof/>
            <w:sz w:val="20"/>
          </w:rPr>
          <w:t xml:space="preserve"> equal to 1 specifies that the </w:t>
        </w:r>
      </w:ins>
      <w:ins w:id="1030" w:author="Ye-Kui Wang d00" w:date="2018-05-04T12:00:00Z">
        <w:r w:rsidRPr="005347D2">
          <w:rPr>
            <w:bCs/>
            <w:noProof/>
            <w:sz w:val="20"/>
          </w:rPr>
          <w:t xml:space="preserve">region-wise packing </w:t>
        </w:r>
      </w:ins>
      <w:ins w:id="1031" w:author="Ye-Kui Wang d00" w:date="2018-05-04T11:59:00Z">
        <w:r w:rsidRPr="005347D2">
          <w:rPr>
            <w:noProof/>
            <w:sz w:val="20"/>
          </w:rPr>
          <w:t>SEI message persists in output order until one or more of the following conditions are true:</w:t>
        </w:r>
      </w:ins>
    </w:p>
    <w:p w14:paraId="0F95A6E5" w14:textId="77777777" w:rsidR="00D86D9F" w:rsidRPr="005347D2"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ins w:id="1032" w:author="Ye-Kui Wang d00" w:date="2018-05-04T11:59:00Z"/>
          <w:rFonts w:eastAsia="Malgun Gothic"/>
          <w:noProof/>
          <w:sz w:val="20"/>
        </w:rPr>
      </w:pPr>
      <w:ins w:id="1033" w:author="Ye-Kui Wang d00" w:date="2018-05-04T11:59:00Z">
        <w:r w:rsidRPr="005347D2">
          <w:rPr>
            <w:rFonts w:eastAsia="Malgun Gothic"/>
            <w:noProof/>
            <w:sz w:val="20"/>
          </w:rPr>
          <w:t>–</w:t>
        </w:r>
        <w:r w:rsidRPr="005347D2">
          <w:rPr>
            <w:rFonts w:eastAsia="Malgun Gothic"/>
            <w:noProof/>
            <w:sz w:val="20"/>
          </w:rPr>
          <w:tab/>
          <w:t xml:space="preserve">A new </w:t>
        </w:r>
        <w:r w:rsidRPr="00761B32">
          <w:rPr>
            <w:noProof/>
            <w:sz w:val="20"/>
            <w:lang w:val="en-US"/>
          </w:rPr>
          <w:t xml:space="preserve">coded video sequence </w:t>
        </w:r>
        <w:r w:rsidRPr="005347D2">
          <w:rPr>
            <w:rFonts w:eastAsia="Malgun Gothic"/>
            <w:noProof/>
            <w:sz w:val="20"/>
          </w:rPr>
          <w:t>begins.</w:t>
        </w:r>
      </w:ins>
    </w:p>
    <w:p w14:paraId="7B306924" w14:textId="67B9EA47" w:rsidR="00D86D9F"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ins w:id="1034" w:author="Ye-Kui Wang d00" w:date="2018-05-04T11:59:00Z"/>
          <w:rFonts w:eastAsia="Malgun Gothic"/>
          <w:noProof/>
          <w:sz w:val="20"/>
        </w:rPr>
      </w:pPr>
      <w:ins w:id="1035" w:author="Ye-Kui Wang d00" w:date="2018-05-04T11:59:00Z">
        <w:r w:rsidRPr="005347D2">
          <w:rPr>
            <w:rFonts w:eastAsia="Malgun Gothic"/>
            <w:noProof/>
            <w:sz w:val="20"/>
          </w:rPr>
          <w:t>–</w:t>
        </w:r>
        <w:r w:rsidRPr="005347D2">
          <w:rPr>
            <w:rFonts w:eastAsia="Malgun Gothic"/>
            <w:noProof/>
            <w:sz w:val="20"/>
          </w:rPr>
          <w:tab/>
          <w:t>A picture in an access unit containing a</w:t>
        </w:r>
        <w:r>
          <w:rPr>
            <w:rFonts w:eastAsia="Malgun Gothic"/>
            <w:noProof/>
            <w:sz w:val="20"/>
          </w:rPr>
          <w:t xml:space="preserve"> </w:t>
        </w:r>
      </w:ins>
      <w:ins w:id="1036" w:author="Ye-Kui Wang d00" w:date="2018-05-04T12:00:00Z">
        <w:r w:rsidRPr="005347D2">
          <w:rPr>
            <w:bCs/>
            <w:noProof/>
            <w:sz w:val="20"/>
          </w:rPr>
          <w:t xml:space="preserve">region-wise packing </w:t>
        </w:r>
      </w:ins>
      <w:ins w:id="1037" w:author="Ye-Kui Wang d00" w:date="2018-05-04T11:59:00Z">
        <w:r w:rsidRPr="005347D2">
          <w:rPr>
            <w:rFonts w:eastAsia="Malgun Gothic"/>
            <w:noProof/>
            <w:sz w:val="20"/>
          </w:rPr>
          <w:t xml:space="preserve">SEI message is output having </w:t>
        </w:r>
        <w:r w:rsidRPr="005347D2">
          <w:rPr>
            <w:rFonts w:eastAsia="Malgun Gothic"/>
            <w:sz w:val="20"/>
          </w:rPr>
          <w:t xml:space="preserve">PicOrderCnt( ) </w:t>
        </w:r>
        <w:r w:rsidRPr="005347D2">
          <w:rPr>
            <w:rFonts w:eastAsia="Malgun Gothic"/>
            <w:noProof/>
            <w:sz w:val="20"/>
          </w:rPr>
          <w:t xml:space="preserve">greater than </w:t>
        </w:r>
        <w:r w:rsidRPr="005347D2">
          <w:rPr>
            <w:rFonts w:eastAsia="Malgun Gothic"/>
            <w:sz w:val="20"/>
          </w:rPr>
          <w:t>PicOrderCnt( </w:t>
        </w:r>
        <w:r>
          <w:rPr>
            <w:rFonts w:eastAsia="Malgun Gothic"/>
            <w:sz w:val="20"/>
          </w:rPr>
          <w:t>CurrPic</w:t>
        </w:r>
        <w:r w:rsidRPr="005347D2">
          <w:rPr>
            <w:rFonts w:eastAsia="Malgun Gothic"/>
            <w:sz w:val="20"/>
          </w:rPr>
          <w:t> )</w:t>
        </w:r>
        <w:r w:rsidRPr="005347D2">
          <w:rPr>
            <w:rFonts w:eastAsia="Malgun Gothic"/>
            <w:noProof/>
            <w:sz w:val="20"/>
          </w:rPr>
          <w:t>.</w:t>
        </w:r>
      </w:ins>
    </w:p>
    <w:p w14:paraId="0B3E9500" w14:textId="5945B3E6" w:rsidR="00D86D9F" w:rsidRPr="00761B32" w:rsidRDefault="00D86D9F" w:rsidP="00D86D9F">
      <w:pPr>
        <w:tabs>
          <w:tab w:val="left" w:pos="1800"/>
          <w:tab w:val="left" w:pos="2160"/>
          <w:tab w:val="left" w:pos="2520"/>
          <w:tab w:val="left" w:pos="2880"/>
          <w:tab w:val="left" w:pos="3240"/>
          <w:tab w:val="left" w:pos="3600"/>
          <w:tab w:val="left" w:pos="3960"/>
          <w:tab w:val="left" w:pos="4320"/>
        </w:tabs>
        <w:jc w:val="both"/>
        <w:rPr>
          <w:ins w:id="1038" w:author="Ye-Kui Wang d00" w:date="2018-05-04T11:59:00Z"/>
          <w:noProof/>
          <w:sz w:val="20"/>
          <w:lang w:val="en-US"/>
        </w:rPr>
      </w:pPr>
      <w:ins w:id="1039" w:author="Ye-Kui Wang d00" w:date="2018-05-04T12:00:00Z">
        <w:r>
          <w:rPr>
            <w:noProof/>
            <w:sz w:val="20"/>
            <w:lang w:val="en-US"/>
          </w:rPr>
          <w:t>rw</w:t>
        </w:r>
      </w:ins>
      <w:ins w:id="1040" w:author="Ye-Kui Wang d00" w:date="2018-05-04T11:59:00Z">
        <w:r>
          <w:rPr>
            <w:noProof/>
            <w:sz w:val="20"/>
            <w:lang w:val="en-US"/>
          </w:rPr>
          <w:t>p</w:t>
        </w:r>
        <w:r w:rsidRPr="00761B32">
          <w:rPr>
            <w:noProof/>
            <w:sz w:val="20"/>
            <w:lang w:val="en-US"/>
          </w:rPr>
          <w:t xml:space="preserve">_repetition_period greater than 1 specifies that the </w:t>
        </w:r>
      </w:ins>
      <w:ins w:id="1041" w:author="Ye-Kui Wang d00" w:date="2018-05-04T12:00:00Z">
        <w:r w:rsidRPr="005347D2">
          <w:rPr>
            <w:bCs/>
            <w:noProof/>
            <w:sz w:val="20"/>
          </w:rPr>
          <w:t xml:space="preserve">region-wise packing </w:t>
        </w:r>
      </w:ins>
      <w:ins w:id="1042" w:author="Ye-Kui Wang d00" w:date="2018-05-04T11:59:00Z">
        <w:r w:rsidRPr="005347D2">
          <w:rPr>
            <w:noProof/>
            <w:sz w:val="20"/>
          </w:rPr>
          <w:t xml:space="preserve">SEI message </w:t>
        </w:r>
        <w:r w:rsidRPr="00761B32">
          <w:rPr>
            <w:noProof/>
            <w:sz w:val="20"/>
            <w:lang w:val="en-US"/>
          </w:rPr>
          <w:t>persists until any of the following conditions are true:</w:t>
        </w:r>
      </w:ins>
    </w:p>
    <w:p w14:paraId="7AE6CB7B" w14:textId="77777777" w:rsidR="00D86D9F" w:rsidRPr="00761B32"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1043" w:author="Ye-Kui Wang d00" w:date="2018-05-04T11:59:00Z"/>
          <w:noProof/>
          <w:sz w:val="20"/>
          <w:lang w:val="en-US"/>
        </w:rPr>
      </w:pPr>
      <w:ins w:id="1044" w:author="Ye-Kui Wang d00" w:date="2018-05-04T11:59:00Z">
        <w:r w:rsidRPr="00761B32">
          <w:rPr>
            <w:noProof/>
            <w:sz w:val="20"/>
            <w:lang w:val="en-US"/>
          </w:rPr>
          <w:t>A new coded video sequence begins.</w:t>
        </w:r>
      </w:ins>
    </w:p>
    <w:p w14:paraId="03192D84" w14:textId="662C5644" w:rsidR="00D86D9F" w:rsidRPr="00761B32"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1045" w:author="Ye-Kui Wang d00" w:date="2018-05-04T11:59:00Z"/>
          <w:noProof/>
          <w:sz w:val="20"/>
          <w:lang w:val="en-US"/>
        </w:rPr>
      </w:pPr>
      <w:ins w:id="1046" w:author="Ye-Kui Wang d00" w:date="2018-05-04T11:59:00Z">
        <w:r w:rsidRPr="00761B32">
          <w:rPr>
            <w:noProof/>
            <w:sz w:val="20"/>
            <w:lang w:val="en-US"/>
          </w:rPr>
          <w:t>A picture in an access unit containing a</w:t>
        </w:r>
        <w:r>
          <w:rPr>
            <w:noProof/>
            <w:sz w:val="20"/>
            <w:lang w:val="en-US"/>
          </w:rPr>
          <w:t xml:space="preserve"> </w:t>
        </w:r>
      </w:ins>
      <w:ins w:id="1047" w:author="Ye-Kui Wang d00" w:date="2018-05-04T12:00:00Z">
        <w:r w:rsidRPr="005347D2">
          <w:rPr>
            <w:bCs/>
            <w:noProof/>
            <w:sz w:val="20"/>
          </w:rPr>
          <w:t xml:space="preserve">region-wise packing </w:t>
        </w:r>
      </w:ins>
      <w:ins w:id="1048" w:author="Ye-Kui Wang d00" w:date="2018-05-04T11:59:00Z">
        <w:r w:rsidRPr="005347D2">
          <w:rPr>
            <w:noProof/>
            <w:sz w:val="20"/>
          </w:rPr>
          <w:t>SEI message</w:t>
        </w:r>
        <w:r w:rsidRPr="00761B32">
          <w:rPr>
            <w:noProof/>
            <w:sz w:val="20"/>
            <w:lang w:val="en-US"/>
          </w:rPr>
          <w:t xml:space="preserve">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w:t>
        </w:r>
      </w:ins>
      <w:ins w:id="1049" w:author="Ye-Kui Wang d00" w:date="2018-05-04T12:00:00Z">
        <w:r>
          <w:rPr>
            <w:noProof/>
            <w:sz w:val="20"/>
            <w:lang w:val="en-US"/>
          </w:rPr>
          <w:t>rw</w:t>
        </w:r>
      </w:ins>
      <w:ins w:id="1050" w:author="Ye-Kui Wang d00" w:date="2018-05-04T11:59:00Z">
        <w:r>
          <w:rPr>
            <w:noProof/>
            <w:sz w:val="20"/>
            <w:lang w:val="en-US"/>
          </w:rPr>
          <w:t>p</w:t>
        </w:r>
        <w:r w:rsidRPr="00761B32">
          <w:rPr>
            <w:noProof/>
            <w:sz w:val="20"/>
            <w:lang w:val="en-US"/>
          </w:rPr>
          <w:t>_repetition_period.</w:t>
        </w:r>
      </w:ins>
    </w:p>
    <w:p w14:paraId="77F3CFEE" w14:textId="6EF237BD" w:rsidR="00D86D9F" w:rsidRPr="00B43257" w:rsidRDefault="00D86D9F" w:rsidP="00D86D9F">
      <w:pPr>
        <w:tabs>
          <w:tab w:val="left" w:pos="1800"/>
          <w:tab w:val="left" w:pos="2160"/>
          <w:tab w:val="left" w:pos="2520"/>
          <w:tab w:val="left" w:pos="2880"/>
          <w:tab w:val="left" w:pos="3240"/>
          <w:tab w:val="left" w:pos="3600"/>
          <w:tab w:val="left" w:pos="3960"/>
          <w:tab w:val="left" w:pos="4320"/>
        </w:tabs>
        <w:jc w:val="both"/>
        <w:rPr>
          <w:ins w:id="1051" w:author="Ye-Kui Wang d00" w:date="2018-05-04T11:59:00Z"/>
          <w:noProof/>
          <w:sz w:val="20"/>
          <w:lang w:val="en-US"/>
        </w:rPr>
      </w:pPr>
      <w:ins w:id="1052" w:author="Ye-Kui Wang d00" w:date="2018-05-04T12:00:00Z">
        <w:r>
          <w:rPr>
            <w:noProof/>
            <w:sz w:val="20"/>
            <w:lang w:val="en-US"/>
          </w:rPr>
          <w:t>rw</w:t>
        </w:r>
      </w:ins>
      <w:ins w:id="1053" w:author="Ye-Kui Wang d00" w:date="2018-05-04T11:59:00Z">
        <w:r>
          <w:rPr>
            <w:noProof/>
            <w:sz w:val="20"/>
            <w:lang w:val="en-US"/>
          </w:rPr>
          <w:t>p</w:t>
        </w:r>
        <w:r w:rsidRPr="00761B32">
          <w:rPr>
            <w:noProof/>
            <w:sz w:val="20"/>
            <w:lang w:val="en-US"/>
          </w:rPr>
          <w:t xml:space="preserve">_repetition_period greater than 1 indicates that another </w:t>
        </w:r>
      </w:ins>
      <w:ins w:id="1054" w:author="Ye-Kui Wang d00" w:date="2018-05-04T12:01:00Z">
        <w:r w:rsidRPr="005347D2">
          <w:rPr>
            <w:bCs/>
            <w:noProof/>
            <w:sz w:val="20"/>
          </w:rPr>
          <w:t xml:space="preserve">region-wise packing </w:t>
        </w:r>
      </w:ins>
      <w:ins w:id="1055" w:author="Ye-Kui Wang d00" w:date="2018-05-04T11:59:00Z">
        <w:r w:rsidRPr="005347D2">
          <w:rPr>
            <w:noProof/>
            <w:sz w:val="20"/>
          </w:rPr>
          <w:t>SEI message</w:t>
        </w:r>
        <w:r w:rsidRPr="00761B32">
          <w:rPr>
            <w:noProof/>
            <w:sz w:val="20"/>
            <w:lang w:val="en-US"/>
          </w:rPr>
          <w:t xml:space="preserve"> shall be present for a picture in an access unit that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w:t>
        </w:r>
      </w:ins>
      <w:ins w:id="1056" w:author="Ye-Kui Wang d00" w:date="2018-05-04T12:01:00Z">
        <w:r>
          <w:rPr>
            <w:noProof/>
            <w:sz w:val="20"/>
            <w:lang w:val="en-US"/>
          </w:rPr>
          <w:t>rw</w:t>
        </w:r>
      </w:ins>
      <w:ins w:id="1057" w:author="Ye-Kui Wang d00" w:date="2018-05-04T11:59:00Z">
        <w:r>
          <w:rPr>
            <w:noProof/>
            <w:sz w:val="20"/>
            <w:lang w:val="en-US"/>
          </w:rPr>
          <w:t>p</w:t>
        </w:r>
        <w:r w:rsidRPr="00761B32">
          <w:rPr>
            <w:noProof/>
            <w:sz w:val="20"/>
            <w:lang w:val="en-US"/>
          </w:rPr>
          <w:t>_repetition_period; unless the bitstream ends or a new coded video sequence begins without output of such a picture.</w:t>
        </w:r>
      </w:ins>
    </w:p>
    <w:p w14:paraId="4042006B" w14:textId="77777777" w:rsidR="00D26D16" w:rsidRPr="005347D2" w:rsidRDefault="00D26D16" w:rsidP="00D26D16">
      <w:pPr>
        <w:jc w:val="both"/>
        <w:rPr>
          <w:noProof/>
          <w:sz w:val="20"/>
        </w:rPr>
      </w:pPr>
      <w:r w:rsidRPr="005347D2">
        <w:rPr>
          <w:noProof/>
          <w:sz w:val="20"/>
        </w:rPr>
        <w:t xml:space="preserve">When an </w:t>
      </w:r>
      <w:r w:rsidRPr="005347D2">
        <w:rPr>
          <w:sz w:val="20"/>
        </w:rPr>
        <w:t xml:space="preserve">equirectangular </w:t>
      </w:r>
      <w:r w:rsidRPr="005347D2">
        <w:rPr>
          <w:noProof/>
          <w:sz w:val="20"/>
        </w:rPr>
        <w:t xml:space="preserve">projection SEI message with erp_cancel_flag equal to 0 and </w:t>
      </w:r>
      <w:r w:rsidRPr="005347D2">
        <w:rPr>
          <w:sz w:val="20"/>
        </w:rPr>
        <w:t xml:space="preserve">erp_padding_flag equal to 0 </w:t>
      </w:r>
      <w:r w:rsidRPr="005347D2">
        <w:rPr>
          <w:noProof/>
          <w:sz w:val="20"/>
        </w:rPr>
        <w:t xml:space="preserve">or a cubemap projection SEI message with cmp_cancel_flag equal to 0 is not present in the CVS that applies to the current picture and precedes the </w:t>
      </w:r>
      <w:r w:rsidRPr="005347D2">
        <w:rPr>
          <w:bCs/>
          <w:noProof/>
          <w:sz w:val="20"/>
        </w:rPr>
        <w:t xml:space="preserve">region-wise packing </w:t>
      </w:r>
      <w:r w:rsidRPr="005347D2">
        <w:rPr>
          <w:noProof/>
          <w:sz w:val="20"/>
        </w:rPr>
        <w:t xml:space="preserve">SEI message in decoding order, a </w:t>
      </w:r>
      <w:r w:rsidRPr="005347D2">
        <w:rPr>
          <w:bCs/>
          <w:noProof/>
          <w:sz w:val="20"/>
        </w:rPr>
        <w:t xml:space="preserve">region-wise packing </w:t>
      </w:r>
      <w:r w:rsidRPr="005347D2">
        <w:rPr>
          <w:noProof/>
          <w:sz w:val="20"/>
        </w:rPr>
        <w:t xml:space="preserve">SEI message with rwp_cancel_flag equal to 0 shall not be present in the CVS that applies to the current picture. </w:t>
      </w:r>
      <w:r w:rsidRPr="005347D2">
        <w:rPr>
          <w:sz w:val="20"/>
        </w:rPr>
        <w:t xml:space="preserve">Decoders shall ignore </w:t>
      </w:r>
      <w:r w:rsidRPr="005347D2">
        <w:rPr>
          <w:bCs/>
          <w:noProof/>
          <w:sz w:val="20"/>
        </w:rPr>
        <w:t xml:space="preserve">region-wise packing </w:t>
      </w:r>
      <w:r w:rsidRPr="005347D2">
        <w:rPr>
          <w:sz w:val="20"/>
        </w:rPr>
        <w:t xml:space="preserve">SEI messages </w:t>
      </w:r>
      <w:r w:rsidRPr="005347D2">
        <w:rPr>
          <w:noProof/>
          <w:sz w:val="20"/>
        </w:rPr>
        <w:t xml:space="preserve">with rwp_cancel_flag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 projection SEI message with cmp_cancel_flag equal to 0 in the CVS that applies to the current picture.</w:t>
      </w:r>
    </w:p>
    <w:p w14:paraId="3F16EA34" w14:textId="1B35EC31" w:rsidR="00D26D16" w:rsidRPr="005347D2" w:rsidRDefault="00D26D16" w:rsidP="00D26D16">
      <w:pPr>
        <w:jc w:val="both"/>
        <w:rPr>
          <w:rFonts w:eastAsia="Malgun Gothic"/>
          <w:noProof/>
          <w:sz w:val="20"/>
          <w:lang w:eastAsia="zh-CN"/>
        </w:rPr>
      </w:pPr>
      <w:r w:rsidRPr="005347D2">
        <w:rPr>
          <w:rFonts w:eastAsia="Malgun Gothic"/>
          <w:noProof/>
          <w:sz w:val="20"/>
          <w:lang w:eastAsia="zh-CN"/>
        </w:rPr>
        <w:t xml:space="preserve">For </w:t>
      </w:r>
      <w:r w:rsidRPr="005347D2">
        <w:rPr>
          <w:noProof/>
          <w:sz w:val="20"/>
        </w:rPr>
        <w:t>the frame packing arrang</w:t>
      </w:r>
      <w:r w:rsidR="00AE5B8F" w:rsidRPr="005347D2">
        <w:rPr>
          <w:noProof/>
          <w:sz w:val="20"/>
        </w:rPr>
        <w:t>e</w:t>
      </w:r>
      <w:r w:rsidRPr="005347D2">
        <w:rPr>
          <w:noProof/>
          <w:sz w:val="20"/>
        </w:rPr>
        <w:t xml:space="preserve">ment scheme indicated by </w:t>
      </w:r>
      <w:r w:rsidRPr="005347D2">
        <w:rPr>
          <w:rFonts w:eastAsia="Malgun Gothic"/>
          <w:noProof/>
          <w:sz w:val="20"/>
          <w:lang w:eastAsia="zh-CN"/>
        </w:rPr>
        <w:t xml:space="preserve">a frame packing arrangement SEI message that applies to the current picture, if </w:t>
      </w:r>
      <w:r w:rsidRPr="005347D2">
        <w:rPr>
          <w:noProof/>
          <w:sz w:val="20"/>
        </w:rPr>
        <w:t xml:space="preserve">a </w:t>
      </w:r>
      <w:r w:rsidRPr="005347D2">
        <w:rPr>
          <w:bCs/>
          <w:noProof/>
          <w:sz w:val="20"/>
        </w:rPr>
        <w:t xml:space="preserve">region-wise packing </w:t>
      </w:r>
      <w:r w:rsidRPr="005347D2">
        <w:rPr>
          <w:noProof/>
          <w:sz w:val="20"/>
        </w:rPr>
        <w:t>SEI message with rwp_cancel_flag equal to 0 is present that applies to the current picture,</w:t>
      </w:r>
      <w:r w:rsidRPr="005347D2">
        <w:rPr>
          <w:rFonts w:eastAsia="Malgun Gothic"/>
          <w:noProof/>
          <w:sz w:val="20"/>
          <w:lang w:eastAsia="zh-CN"/>
        </w:rPr>
        <w:t xml:space="preserve"> the frame packing arrangement scheme applies to the projected picture, otherwise, the frame packing arrangement scheme applies to the cropped decoded picture.</w:t>
      </w:r>
    </w:p>
    <w:p w14:paraId="6D23A4DB" w14:textId="77777777" w:rsidR="00D26D16" w:rsidRPr="005347D2" w:rsidRDefault="00D26D16" w:rsidP="00D26D16">
      <w:pPr>
        <w:jc w:val="both"/>
        <w:rPr>
          <w:rFonts w:eastAsia="Malgun Gothic"/>
          <w:bCs/>
          <w:noProof/>
          <w:sz w:val="20"/>
          <w:lang w:eastAsia="zh-CN"/>
        </w:rPr>
      </w:pPr>
      <w:r w:rsidRPr="005347D2">
        <w:rPr>
          <w:rFonts w:eastAsia="Malgun Gothic"/>
          <w:noProof/>
          <w:sz w:val="20"/>
          <w:lang w:eastAsia="zh-CN"/>
        </w:rPr>
        <w:t xml:space="preserve">If a frame packing arrangement SEI message with </w:t>
      </w:r>
      <w:r w:rsidRPr="005347D2">
        <w:rPr>
          <w:color w:val="000000"/>
          <w:sz w:val="20"/>
        </w:rPr>
        <w:t xml:space="preserve">frame_packing_arrangement_cancel_flag </w:t>
      </w:r>
      <w:r w:rsidRPr="005347D2">
        <w:rPr>
          <w:rFonts w:eastAsia="Malgun Gothic"/>
          <w:color w:val="000000"/>
          <w:sz w:val="20"/>
        </w:rPr>
        <w:t>equal to 0,</w:t>
      </w:r>
      <w:r w:rsidRPr="005347D2">
        <w:rPr>
          <w:rFonts w:eastAsia="Malgun Gothic"/>
          <w:bCs/>
          <w:noProof/>
          <w:sz w:val="20"/>
          <w:lang w:eastAsia="zh-CN"/>
        </w:rPr>
        <w:t xml:space="preserve"> </w:t>
      </w:r>
      <w:r w:rsidRPr="005347D2">
        <w:rPr>
          <w:color w:val="000000"/>
          <w:sz w:val="20"/>
        </w:rPr>
        <w:t>frame_packing_arrangement_type</w:t>
      </w:r>
      <w:r w:rsidRPr="005347D2">
        <w:rPr>
          <w:sz w:val="20"/>
          <w:lang w:eastAsia="de-DE"/>
        </w:rPr>
        <w:t xml:space="preserve"> equal to 3, 4, or 5, and quincunx_sampling_flag equal to 0 is not </w:t>
      </w:r>
      <w:r w:rsidRPr="005347D2">
        <w:rPr>
          <w:rFonts w:eastAsia="Malgun Gothic"/>
          <w:bCs/>
          <w:noProof/>
          <w:sz w:val="20"/>
          <w:lang w:eastAsia="zh-CN"/>
        </w:rPr>
        <w:t xml:space="preserve">present that applies to the current picture, the variables StereoFlag, TopBottomFlag, SideBySideFlag, and TempInterleavingFlag are all set equal to 0, the variables </w:t>
      </w:r>
      <w:r w:rsidRPr="005347D2">
        <w:rPr>
          <w:rFonts w:eastAsia="Calibri"/>
          <w:sz w:val="20"/>
        </w:rPr>
        <w:t>HorDiv1 and VerDiv1 are both set equal to 1</w:t>
      </w:r>
      <w:r w:rsidRPr="005347D2">
        <w:rPr>
          <w:rFonts w:eastAsia="Malgun Gothic"/>
          <w:bCs/>
          <w:noProof/>
          <w:sz w:val="20"/>
          <w:lang w:eastAsia="zh-CN"/>
        </w:rPr>
        <w:t>. Otherwise the following applies:</w:t>
      </w:r>
    </w:p>
    <w:p w14:paraId="0B7848D8"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StereoFlag is equal to 1.</w:t>
      </w:r>
    </w:p>
    <w:p w14:paraId="208F2D82"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r w:rsidRPr="005347D2">
        <w:rPr>
          <w:color w:val="000000"/>
          <w:lang w:val="en-CA"/>
        </w:rPr>
        <w:t>frame_packing_arrangement_type</w:t>
      </w:r>
      <w:r w:rsidRPr="005347D2">
        <w:rPr>
          <w:noProof/>
          <w:lang w:val="en-CA"/>
        </w:rPr>
        <w:t xml:space="preserve"> is equal to 3, </w:t>
      </w:r>
      <w:bookmarkStart w:id="1058" w:name="_Hlk494701674"/>
      <w:r w:rsidRPr="005347D2">
        <w:rPr>
          <w:bCs/>
          <w:noProof/>
          <w:lang w:val="en-CA" w:eastAsia="zh-CN"/>
        </w:rPr>
        <w:t>SideBySideFlag</w:t>
      </w:r>
      <w:bookmarkEnd w:id="1058"/>
      <w:r w:rsidRPr="005347D2">
        <w:rPr>
          <w:bCs/>
          <w:noProof/>
          <w:lang w:val="en-CA" w:eastAsia="zh-CN"/>
        </w:rPr>
        <w:t xml:space="preserve"> is set equal to 1, TopBottomFlag</w:t>
      </w:r>
      <w:r w:rsidRPr="005347D2">
        <w:rPr>
          <w:noProof/>
          <w:lang w:val="en-CA"/>
        </w:rPr>
        <w:t xml:space="preserve"> </w:t>
      </w:r>
      <w:r w:rsidRPr="005347D2">
        <w:rPr>
          <w:bCs/>
          <w:noProof/>
          <w:lang w:val="en-CA" w:eastAsia="zh-CN"/>
        </w:rPr>
        <w:t xml:space="preserve">and TempInterleavingFlag are both set equal to 0, </w:t>
      </w:r>
      <w:bookmarkStart w:id="1059" w:name="_Hlk490740040"/>
      <w:r w:rsidRPr="005347D2">
        <w:rPr>
          <w:rFonts w:eastAsia="Calibri"/>
          <w:lang w:val="en-CA"/>
        </w:rPr>
        <w:t>HorDiv1 is set equal to 2 and VerDiv1 is set equal to 1</w:t>
      </w:r>
      <w:bookmarkEnd w:id="1059"/>
      <w:r w:rsidRPr="005347D2">
        <w:rPr>
          <w:noProof/>
          <w:lang w:val="en-CA"/>
        </w:rPr>
        <w:t>.</w:t>
      </w:r>
    </w:p>
    <w:p w14:paraId="2FD1A00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r w:rsidRPr="005347D2">
        <w:rPr>
          <w:color w:val="000000"/>
          <w:lang w:val="en-CA"/>
        </w:rPr>
        <w:t>frame_packing_arrangement_type</w:t>
      </w:r>
      <w:r w:rsidRPr="005347D2">
        <w:rPr>
          <w:noProof/>
          <w:lang w:val="en-CA"/>
        </w:rPr>
        <w:t xml:space="preserve"> is equal to 4, </w:t>
      </w:r>
      <w:r w:rsidRPr="005347D2">
        <w:rPr>
          <w:bCs/>
          <w:noProof/>
          <w:lang w:val="en-CA" w:eastAsia="zh-CN"/>
        </w:rPr>
        <w:t>TopBottomFlag</w:t>
      </w:r>
      <w:r w:rsidRPr="005347D2">
        <w:rPr>
          <w:noProof/>
          <w:lang w:val="en-CA"/>
        </w:rPr>
        <w:t xml:space="preserve"> is set equal to 1, </w:t>
      </w:r>
      <w:r w:rsidRPr="005347D2">
        <w:rPr>
          <w:bCs/>
          <w:noProof/>
          <w:lang w:val="en-CA" w:eastAsia="zh-CN"/>
        </w:rPr>
        <w:t xml:space="preserve">SideBySideFlag and TempInterleavingFlag are both set equal to 0, </w:t>
      </w:r>
      <w:bookmarkStart w:id="1060" w:name="_Hlk490740069"/>
      <w:r w:rsidRPr="005347D2">
        <w:rPr>
          <w:rFonts w:eastAsia="Calibri"/>
          <w:lang w:val="en-CA"/>
        </w:rPr>
        <w:t>HorDiv1 is set equal to 1 and VerDiv1 is set equal to 2</w:t>
      </w:r>
      <w:bookmarkEnd w:id="1060"/>
      <w:r w:rsidRPr="005347D2">
        <w:rPr>
          <w:noProof/>
          <w:lang w:val="en-CA"/>
        </w:rPr>
        <w:t>.</w:t>
      </w:r>
    </w:p>
    <w:p w14:paraId="17F60C09"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t xml:space="preserve">When the </w:t>
      </w:r>
      <w:r w:rsidRPr="005347D2">
        <w:rPr>
          <w:color w:val="000000"/>
          <w:lang w:val="en-CA"/>
        </w:rPr>
        <w:t>frame_packing_arrangement_type</w:t>
      </w:r>
      <w:r w:rsidRPr="005347D2">
        <w:rPr>
          <w:noProof/>
          <w:lang w:val="en-CA"/>
        </w:rPr>
        <w:t xml:space="preserve"> is equal to 5, </w:t>
      </w:r>
      <w:r w:rsidRPr="005347D2">
        <w:rPr>
          <w:bCs/>
          <w:noProof/>
          <w:lang w:val="en-CA" w:eastAsia="zh-CN"/>
        </w:rPr>
        <w:t xml:space="preserve">TempInterleavingFlag </w:t>
      </w:r>
      <w:r w:rsidRPr="005347D2">
        <w:rPr>
          <w:noProof/>
          <w:lang w:val="en-CA"/>
        </w:rPr>
        <w:t xml:space="preserve">is set equal to 1, </w:t>
      </w:r>
      <w:r w:rsidRPr="005347D2">
        <w:rPr>
          <w:bCs/>
          <w:noProof/>
          <w:lang w:val="en-CA" w:eastAsia="zh-CN"/>
        </w:rPr>
        <w:t xml:space="preserve">TopBottomFlag and SideBySideFlag are both set equal to 0, </w:t>
      </w:r>
      <w:r w:rsidRPr="005347D2">
        <w:rPr>
          <w:rFonts w:eastAsia="Calibri"/>
          <w:lang w:val="en-CA"/>
        </w:rPr>
        <w:t>HorDiv1 and VerDiv1 are both set equal to 1</w:t>
      </w:r>
      <w:r w:rsidRPr="005347D2">
        <w:rPr>
          <w:noProof/>
          <w:lang w:val="en-CA"/>
        </w:rPr>
        <w:t>.</w:t>
      </w:r>
    </w:p>
    <w:p w14:paraId="55386BAB"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constituent_picture_matching_flag</w:t>
      </w:r>
      <w:r w:rsidRPr="005347D2">
        <w:rPr>
          <w:rFonts w:eastAsia="Malgun Gothic"/>
          <w:noProof/>
          <w:sz w:val="20"/>
          <w:lang w:eastAsia="zh-CN"/>
        </w:rPr>
        <w:t xml:space="preserve"> equal to 1 specifies that the projected region information, packed region information, and guard band region information in this SEI message apply individually to each constituent picture and that the packed picture and the projected picture have the same stereoscopic frame packing format indicated by the frame packing arrangement SEI message. constituent_picture_matching_flag equal to 0 specifies that the projected region information, packed region information, and guard band region information in this SEI message apply to the projected picture.</w:t>
      </w:r>
    </w:p>
    <w:p w14:paraId="0113670F" w14:textId="3923F9A6" w:rsidR="00AE5B8F" w:rsidRPr="005347D2" w:rsidRDefault="00D26D16" w:rsidP="00D26D16">
      <w:pPr>
        <w:jc w:val="both"/>
        <w:rPr>
          <w:rFonts w:eastAsia="Malgun Gothic"/>
          <w:noProof/>
          <w:sz w:val="20"/>
          <w:lang w:eastAsia="zh-CN"/>
        </w:rPr>
      </w:pPr>
      <w:r w:rsidRPr="005347D2">
        <w:rPr>
          <w:rFonts w:eastAsia="Malgun Gothic"/>
          <w:noProof/>
          <w:sz w:val="20"/>
          <w:lang w:eastAsia="zh-CN"/>
        </w:rPr>
        <w:t xml:space="preserve">When </w:t>
      </w:r>
      <w:r w:rsidR="00AE5B8F" w:rsidRPr="005347D2">
        <w:rPr>
          <w:rFonts w:eastAsia="Malgun Gothic"/>
          <w:noProof/>
          <w:sz w:val="20"/>
          <w:lang w:eastAsia="zh-CN"/>
        </w:rPr>
        <w:t xml:space="preserve">either of the following two conditions is true, </w:t>
      </w:r>
      <w:r w:rsidRPr="005347D2">
        <w:rPr>
          <w:rFonts w:eastAsia="Malgun Gothic"/>
          <w:bCs/>
          <w:noProof/>
          <w:sz w:val="20"/>
          <w:lang w:eastAsia="zh-CN"/>
        </w:rPr>
        <w:t xml:space="preserve">the value of </w:t>
      </w:r>
      <w:r w:rsidRPr="005347D2">
        <w:rPr>
          <w:rFonts w:eastAsia="Malgun Gothic"/>
          <w:noProof/>
          <w:sz w:val="20"/>
          <w:lang w:eastAsia="zh-CN"/>
        </w:rPr>
        <w:t>constituent_picture_matching_flag shall be equal to</w:t>
      </w:r>
      <w:r w:rsidR="00AE5B8F" w:rsidRPr="005347D2">
        <w:rPr>
          <w:rFonts w:eastAsia="Malgun Gothic"/>
          <w:noProof/>
          <w:sz w:val="20"/>
          <w:lang w:eastAsia="zh-CN"/>
        </w:rPr>
        <w:t> </w:t>
      </w:r>
      <w:r w:rsidRPr="005347D2">
        <w:rPr>
          <w:rFonts w:eastAsia="Malgun Gothic"/>
          <w:noProof/>
          <w:sz w:val="20"/>
          <w:lang w:eastAsia="zh-CN"/>
        </w:rPr>
        <w:t>0</w:t>
      </w:r>
      <w:r w:rsidR="00AE5B8F" w:rsidRPr="005347D2">
        <w:rPr>
          <w:rFonts w:eastAsia="Malgun Gothic"/>
          <w:noProof/>
          <w:sz w:val="20"/>
          <w:lang w:eastAsia="zh-CN"/>
        </w:rPr>
        <w:t>:</w:t>
      </w:r>
    </w:p>
    <w:p w14:paraId="0E3AB3B8" w14:textId="342D23E8" w:rsidR="00AE5B8F" w:rsidRPr="005347D2" w:rsidRDefault="00AE5B8F" w:rsidP="00AE5B8F">
      <w:pPr>
        <w:pStyle w:val="enumlev1"/>
        <w:ind w:left="397"/>
        <w:rPr>
          <w:noProof/>
          <w:lang w:val="en-CA"/>
        </w:rPr>
      </w:pPr>
      <w:r w:rsidRPr="005347D2">
        <w:rPr>
          <w:noProof/>
          <w:lang w:val="en-CA"/>
        </w:rPr>
        <w:t>–</w:t>
      </w:r>
      <w:r w:rsidRPr="005347D2">
        <w:rPr>
          <w:noProof/>
          <w:lang w:val="en-CA"/>
        </w:rPr>
        <w:tab/>
        <w:t>StereoFlag is equal to 0.</w:t>
      </w:r>
    </w:p>
    <w:p w14:paraId="70875403" w14:textId="7D0D55A2" w:rsidR="00D26D16" w:rsidRPr="0021032F" w:rsidRDefault="00AE5B8F" w:rsidP="0021032F">
      <w:pPr>
        <w:pStyle w:val="enumlev1"/>
        <w:ind w:left="397"/>
        <w:rPr>
          <w:noProof/>
          <w:lang w:val="en-CA"/>
        </w:rPr>
      </w:pPr>
      <w:r w:rsidRPr="005347D2">
        <w:rPr>
          <w:noProof/>
          <w:lang w:val="en-CA"/>
        </w:rPr>
        <w:t>–</w:t>
      </w:r>
      <w:r w:rsidRPr="005347D2">
        <w:rPr>
          <w:noProof/>
          <w:lang w:val="en-CA"/>
        </w:rPr>
        <w:tab/>
        <w:t>StereoFlag is equal to 1 and frame_packing_arrangement_type is equal to 5.</w:t>
      </w:r>
    </w:p>
    <w:p w14:paraId="12AEEF94" w14:textId="4F1E1B25" w:rsidR="00D26D16" w:rsidRPr="005347D2" w:rsidDel="00D86D9F" w:rsidRDefault="00D26D16" w:rsidP="00D26D16">
      <w:pPr>
        <w:jc w:val="both"/>
        <w:rPr>
          <w:del w:id="1061" w:author="Ye-Kui Wang d00" w:date="2018-05-04T12:01:00Z"/>
          <w:sz w:val="20"/>
        </w:rPr>
      </w:pPr>
      <w:del w:id="1062" w:author="Ye-Kui Wang d00" w:date="2018-05-04T12:01:00Z">
        <w:r w:rsidRPr="005347D2" w:rsidDel="00D86D9F">
          <w:rPr>
            <w:rFonts w:eastAsia="Malgun Gothic"/>
            <w:b/>
            <w:noProof/>
            <w:sz w:val="20"/>
            <w:lang w:eastAsia="zh-CN"/>
          </w:rPr>
          <w:delText>rwp_reserved_zero_5bits</w:delText>
        </w:r>
        <w:r w:rsidRPr="005347D2" w:rsidDel="00D86D9F">
          <w:rPr>
            <w:rFonts w:eastAsia="Malgun Gothic"/>
            <w:noProof/>
            <w:sz w:val="20"/>
            <w:lang w:eastAsia="zh-CN"/>
          </w:rPr>
          <w:delText xml:space="preserve"> shall be equal to 0</w:delText>
        </w:r>
        <w:r w:rsidRPr="005347D2" w:rsidDel="00D86D9F">
          <w:rPr>
            <w:bCs/>
            <w:noProof/>
            <w:sz w:val="20"/>
          </w:rPr>
          <w:delText xml:space="preserve"> in bitstreams conforming to this version of this Specification. Other values for rwp_reserved_zero_56bits[ i ] are reserved for future use by ITU-T | ISO/IEC. Decoders shall ignore the value of rwp_reserved_zero_5bits[ i ]</w:delText>
        </w:r>
        <w:r w:rsidRPr="005347D2" w:rsidDel="00D86D9F">
          <w:rPr>
            <w:rFonts w:eastAsia="Malgun Gothic"/>
            <w:noProof/>
            <w:sz w:val="20"/>
            <w:lang w:eastAsia="zh-CN"/>
          </w:rPr>
          <w:delText>.</w:delText>
        </w:r>
      </w:del>
    </w:p>
    <w:p w14:paraId="5C29B73D" w14:textId="77777777" w:rsidR="00D26D16" w:rsidRPr="005347D2" w:rsidRDefault="00D26D16" w:rsidP="00D26D16">
      <w:pPr>
        <w:jc w:val="both"/>
        <w:rPr>
          <w:sz w:val="20"/>
        </w:rPr>
      </w:pPr>
      <w:r w:rsidRPr="005347D2">
        <w:rPr>
          <w:b/>
          <w:sz w:val="20"/>
        </w:rPr>
        <w:t>num_packed_regions</w:t>
      </w:r>
      <w:r w:rsidRPr="005347D2">
        <w:rPr>
          <w:sz w:val="20"/>
        </w:rPr>
        <w:t xml:space="preserve"> specifies the number of packed regions </w:t>
      </w:r>
      <w:bookmarkStart w:id="1063" w:name="_Hlk494469384"/>
      <w:r w:rsidRPr="005347D2">
        <w:rPr>
          <w:sz w:val="20"/>
        </w:rPr>
        <w:t>when constituent_picture_matching_flag is equal to 0</w:t>
      </w:r>
      <w:bookmarkEnd w:id="1063"/>
      <w:r w:rsidRPr="005347D2">
        <w:rPr>
          <w:sz w:val="20"/>
        </w:rPr>
        <w:t xml:space="preserve">. The value of num_packed_regions shall be greater than 0. When constituent_picture_matching_flag is equal to 1, the total number of packed regions is equal to num_packed_regions * 2, and the information in each entry of the loop of </w:t>
      </w:r>
      <w:r w:rsidRPr="005347D2">
        <w:rPr>
          <w:bCs/>
          <w:noProof/>
          <w:sz w:val="20"/>
        </w:rPr>
        <w:t>num_packed_regions entries</w:t>
      </w:r>
      <w:r w:rsidRPr="005347D2">
        <w:rPr>
          <w:noProof/>
          <w:sz w:val="20"/>
        </w:rPr>
        <w:t xml:space="preserve"> </w:t>
      </w:r>
      <w:r w:rsidRPr="005347D2">
        <w:rPr>
          <w:sz w:val="20"/>
        </w:rPr>
        <w:t>applies to each constituent picture of the projected picture and the packed picture.</w:t>
      </w:r>
    </w:p>
    <w:p w14:paraId="47677B06" w14:textId="77777777" w:rsidR="00D26D16" w:rsidRPr="005347D2" w:rsidRDefault="00D26D16" w:rsidP="00D26D16">
      <w:pPr>
        <w:jc w:val="both"/>
        <w:rPr>
          <w:sz w:val="20"/>
        </w:rPr>
      </w:pPr>
      <w:r w:rsidRPr="005347D2">
        <w:rPr>
          <w:b/>
          <w:sz w:val="20"/>
        </w:rPr>
        <w:t>proj_picture_width</w:t>
      </w:r>
      <w:r w:rsidRPr="005347D2">
        <w:rPr>
          <w:sz w:val="20"/>
        </w:rPr>
        <w:t xml:space="preserve"> and </w:t>
      </w:r>
      <w:r w:rsidRPr="005347D2">
        <w:rPr>
          <w:b/>
          <w:sz w:val="20"/>
        </w:rPr>
        <w:t>proj_picture_height</w:t>
      </w:r>
      <w:r w:rsidRPr="005347D2">
        <w:rPr>
          <w:sz w:val="20"/>
        </w:rPr>
        <w:t xml:space="preserve"> specify the width and height, respectively, of the projected picture, in relative projected picture sample units.</w:t>
      </w:r>
    </w:p>
    <w:p w14:paraId="67E7632E" w14:textId="77777777" w:rsidR="00D26D16" w:rsidRPr="005347D2" w:rsidRDefault="00D26D16" w:rsidP="00D26D16">
      <w:pPr>
        <w:jc w:val="both"/>
        <w:rPr>
          <w:sz w:val="20"/>
        </w:rPr>
      </w:pPr>
      <w:r w:rsidRPr="005347D2">
        <w:rPr>
          <w:sz w:val="20"/>
        </w:rPr>
        <w:t>The values of proj_picture_width and proj_picture_height shall both be greater than 0.</w:t>
      </w:r>
    </w:p>
    <w:p w14:paraId="32D4B8EC" w14:textId="77777777" w:rsidR="00D26D16" w:rsidRPr="005347D2" w:rsidRDefault="00D26D16" w:rsidP="00D26D16">
      <w:pPr>
        <w:jc w:val="both"/>
        <w:rPr>
          <w:sz w:val="20"/>
        </w:rPr>
      </w:pPr>
      <w:r w:rsidRPr="005347D2">
        <w:rPr>
          <w:b/>
          <w:sz w:val="20"/>
        </w:rPr>
        <w:t>packed_picture_width</w:t>
      </w:r>
      <w:r w:rsidRPr="005347D2">
        <w:rPr>
          <w:sz w:val="20"/>
        </w:rPr>
        <w:t xml:space="preserve"> and </w:t>
      </w:r>
      <w:r w:rsidRPr="005347D2">
        <w:rPr>
          <w:b/>
          <w:sz w:val="20"/>
        </w:rPr>
        <w:t>packed_picture_height</w:t>
      </w:r>
      <w:r w:rsidRPr="005347D2">
        <w:rPr>
          <w:sz w:val="20"/>
        </w:rPr>
        <w:t xml:space="preserve"> specify the width and height, respectively, of the packed picture, in relative packed picture sample units.</w:t>
      </w:r>
    </w:p>
    <w:p w14:paraId="25C70E14" w14:textId="77777777" w:rsidR="00D26D16" w:rsidRPr="005347D2" w:rsidRDefault="00D26D16" w:rsidP="00D26D16">
      <w:pPr>
        <w:jc w:val="both"/>
        <w:rPr>
          <w:sz w:val="20"/>
        </w:rPr>
      </w:pPr>
      <w:r w:rsidRPr="005347D2">
        <w:rPr>
          <w:sz w:val="20"/>
        </w:rPr>
        <w:t>The values of packed_picture_width and packed_picture_height shall both be greater than 0.</w:t>
      </w:r>
    </w:p>
    <w:p w14:paraId="6073CEA9" w14:textId="77777777" w:rsidR="00D26D16" w:rsidRPr="005347D2" w:rsidRDefault="00D26D16" w:rsidP="00D26D16">
      <w:pPr>
        <w:jc w:val="both"/>
        <w:rPr>
          <w:sz w:val="20"/>
        </w:rPr>
      </w:pPr>
      <w:r w:rsidRPr="005347D2">
        <w:rPr>
          <w:sz w:val="20"/>
        </w:rPr>
        <w:t xml:space="preserve">It is a requirement of bitstream conformance that packed_picture_width and packed_picture_height shall have such values that packed_picture_width is an integer multiple of </w:t>
      </w:r>
      <w:r w:rsidRPr="005347D2">
        <w:rPr>
          <w:rFonts w:eastAsia="Malgun Gothic"/>
          <w:sz w:val="20"/>
          <w:lang w:eastAsia="ko-KR"/>
        </w:rPr>
        <w:t xml:space="preserve">cropPicWidth </w:t>
      </w:r>
      <w:r w:rsidRPr="005347D2">
        <w:rPr>
          <w:sz w:val="20"/>
        </w:rPr>
        <w:t xml:space="preserve">and packed_picture_height is an integer multiple of </w:t>
      </w:r>
      <w:r w:rsidRPr="005347D2">
        <w:rPr>
          <w:rFonts w:eastAsia="Malgun Gothic"/>
          <w:sz w:val="20"/>
          <w:lang w:eastAsia="ko-KR"/>
        </w:rPr>
        <w:t>cropPicHeight, where cropPicWidth and cropPicHeight are the width and height, respectively, of the cropped decoded picture</w:t>
      </w:r>
      <w:r w:rsidRPr="005347D2">
        <w:rPr>
          <w:sz w:val="20"/>
        </w:rPr>
        <w:t>.</w:t>
      </w:r>
    </w:p>
    <w:p w14:paraId="55CC087A" w14:textId="77777777" w:rsidR="00D26D16" w:rsidRPr="005347D2" w:rsidRDefault="00D26D16" w:rsidP="00D26D16">
      <w:pPr>
        <w:jc w:val="both"/>
        <w:rPr>
          <w:sz w:val="20"/>
        </w:rPr>
      </w:pPr>
      <w:r w:rsidRPr="005347D2">
        <w:rPr>
          <w:rFonts w:eastAsia="Malgun Gothic"/>
          <w:b/>
          <w:noProof/>
          <w:sz w:val="20"/>
          <w:lang w:eastAsia="zh-CN"/>
        </w:rPr>
        <w:t>rwp_reserved_zero_4bits</w:t>
      </w:r>
      <w:r w:rsidRPr="005347D2">
        <w:rPr>
          <w:bCs/>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rwp_reserved_zero_4bits[ i ] are reserved for future use by ITU-T | ISO/IEC. Decoders shall ignore the value of rwp_reserved_zero_4bits[ i ]</w:t>
      </w:r>
      <w:r w:rsidRPr="005347D2">
        <w:rPr>
          <w:rFonts w:eastAsia="Malgun Gothic"/>
          <w:noProof/>
          <w:sz w:val="20"/>
          <w:lang w:eastAsia="zh-CN"/>
        </w:rPr>
        <w:t>.</w:t>
      </w:r>
    </w:p>
    <w:p w14:paraId="0F6E1D6B" w14:textId="77777777" w:rsidR="00D26D16" w:rsidRPr="005347D2" w:rsidRDefault="00D26D16" w:rsidP="00D26D16">
      <w:pPr>
        <w:jc w:val="both"/>
        <w:rPr>
          <w:sz w:val="20"/>
        </w:rPr>
      </w:pPr>
      <w:r w:rsidRPr="005347D2">
        <w:rPr>
          <w:b/>
          <w:sz w:val="20"/>
        </w:rPr>
        <w:t>transform_type</w:t>
      </w:r>
      <w:r w:rsidRPr="005347D2">
        <w:rPr>
          <w:bCs/>
          <w:noProof/>
          <w:sz w:val="20"/>
        </w:rPr>
        <w:t>[ i ]</w:t>
      </w:r>
      <w:r w:rsidRPr="005347D2">
        <w:rPr>
          <w:sz w:val="20"/>
        </w:rPr>
        <w:t xml:space="preserve"> specifies the rotation and mirroring to be applied to the i-th packed region to remap to the i-th projected region. When transform_type</w:t>
      </w:r>
      <w:r w:rsidRPr="005347D2">
        <w:rPr>
          <w:bCs/>
          <w:noProof/>
          <w:sz w:val="20"/>
        </w:rPr>
        <w:t>[ i ]</w:t>
      </w:r>
      <w:r w:rsidRPr="005347D2">
        <w:rPr>
          <w:sz w:val="20"/>
        </w:rPr>
        <w:t xml:space="preserve"> specifies both rotation and mirroring, rotation applies before mirroring. The values of transform_type</w:t>
      </w:r>
      <w:r w:rsidRPr="005347D2">
        <w:rPr>
          <w:bCs/>
          <w:noProof/>
          <w:sz w:val="20"/>
        </w:rPr>
        <w:t>[ i ]</w:t>
      </w:r>
      <w:r w:rsidRPr="005347D2">
        <w:rPr>
          <w:sz w:val="20"/>
        </w:rPr>
        <w:t xml:space="preserve"> are specified in Table D.</w:t>
      </w:r>
      <w:r w:rsidRPr="005347D2">
        <w:rPr>
          <w:sz w:val="20"/>
          <w:highlight w:val="yellow"/>
        </w:rPr>
        <w:t>X</w:t>
      </w:r>
      <w:r w:rsidRPr="005347D2">
        <w:rPr>
          <w:sz w:val="20"/>
        </w:rPr>
        <w:t>:</w:t>
      </w:r>
    </w:p>
    <w:p w14:paraId="0E6B5755" w14:textId="77777777" w:rsidR="00D26D16" w:rsidRPr="005347D2" w:rsidRDefault="00D26D16" w:rsidP="00D26D16">
      <w:pPr>
        <w:pStyle w:val="TableTitle"/>
        <w:rPr>
          <w:lang w:val="en-CA"/>
        </w:rPr>
      </w:pPr>
      <w:r w:rsidRPr="005347D2">
        <w:rPr>
          <w:lang w:val="en-CA"/>
        </w:rPr>
        <w:t>Table D.</w:t>
      </w:r>
      <w:r w:rsidRPr="005347D2">
        <w:rPr>
          <w:highlight w:val="yellow"/>
          <w:lang w:val="en-CA"/>
        </w:rPr>
        <w:t>X</w:t>
      </w:r>
      <w:r w:rsidRPr="005347D2">
        <w:rPr>
          <w:lang w:val="en-CA"/>
        </w:rPr>
        <w:t xml:space="preserve"> – </w:t>
      </w:r>
      <w:r w:rsidRPr="005347D2">
        <w:rPr>
          <w:rFonts w:eastAsia="Times New Roman"/>
          <w:lang w:val="en-CA"/>
        </w:rPr>
        <w:t>transform_type</w:t>
      </w:r>
      <w:r w:rsidRPr="005347D2">
        <w:rPr>
          <w:rFonts w:eastAsia="DengXian"/>
          <w:bCs w:val="0"/>
          <w:noProof/>
          <w:lang w:val="en-CA"/>
        </w:rPr>
        <w:t>[</w:t>
      </w:r>
      <w:r w:rsidRPr="005347D2">
        <w:rPr>
          <w:bCs w:val="0"/>
          <w:noProof/>
          <w:lang w:val="en-CA"/>
        </w:rPr>
        <w:t> </w:t>
      </w:r>
      <w:r w:rsidRPr="005347D2">
        <w:rPr>
          <w:rFonts w:eastAsia="DengXian"/>
          <w:bCs w:val="0"/>
          <w:noProof/>
          <w:lang w:val="en-CA"/>
        </w:rPr>
        <w:t>i</w:t>
      </w:r>
      <w:r w:rsidRPr="005347D2">
        <w:rPr>
          <w:bCs w:val="0"/>
          <w:noProof/>
          <w:lang w:val="en-CA"/>
        </w:rPr>
        <w:t> </w:t>
      </w:r>
      <w:r w:rsidRPr="005347D2">
        <w:rPr>
          <w:rFonts w:eastAsia="DengXian"/>
          <w:bCs w:val="0"/>
          <w:noProof/>
          <w:lang w:val="en-CA"/>
        </w:rPr>
        <w:t>]</w:t>
      </w:r>
      <w:r w:rsidRPr="005347D2">
        <w:rPr>
          <w:lang w:val="en-CA"/>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D26D16" w:rsidRPr="005347D2" w14:paraId="58594F00" w14:textId="77777777" w:rsidTr="00400101">
        <w:trPr>
          <w:cantSplit/>
          <w:jc w:val="center"/>
        </w:trPr>
        <w:tc>
          <w:tcPr>
            <w:tcW w:w="1384" w:type="dxa"/>
            <w:vAlign w:val="center"/>
          </w:tcPr>
          <w:p w14:paraId="470219F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5347D2">
              <w:rPr>
                <w:b/>
                <w:sz w:val="20"/>
              </w:rPr>
              <w:t>Value</w:t>
            </w:r>
          </w:p>
        </w:tc>
        <w:tc>
          <w:tcPr>
            <w:tcW w:w="5991" w:type="dxa"/>
            <w:vAlign w:val="center"/>
          </w:tcPr>
          <w:p w14:paraId="36AAFA83" w14:textId="77777777" w:rsidR="00D26D16" w:rsidRPr="005347D2" w:rsidRDefault="00D26D16" w:rsidP="00400101">
            <w:pPr>
              <w:keepNext/>
              <w:keepLines/>
              <w:spacing w:after="60"/>
              <w:jc w:val="center"/>
              <w:rPr>
                <w:b/>
                <w:sz w:val="20"/>
              </w:rPr>
            </w:pPr>
            <w:r w:rsidRPr="005347D2">
              <w:rPr>
                <w:b/>
                <w:sz w:val="20"/>
              </w:rPr>
              <w:t>Description</w:t>
            </w:r>
          </w:p>
        </w:tc>
      </w:tr>
      <w:tr w:rsidR="00D26D16" w:rsidRPr="005347D2" w14:paraId="13564329" w14:textId="77777777" w:rsidTr="00400101">
        <w:trPr>
          <w:cantSplit/>
          <w:jc w:val="center"/>
        </w:trPr>
        <w:tc>
          <w:tcPr>
            <w:tcW w:w="1384" w:type="dxa"/>
            <w:vAlign w:val="center"/>
          </w:tcPr>
          <w:p w14:paraId="7538A3EA"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0</w:t>
            </w:r>
          </w:p>
        </w:tc>
        <w:tc>
          <w:tcPr>
            <w:tcW w:w="5991" w:type="dxa"/>
            <w:vAlign w:val="center"/>
          </w:tcPr>
          <w:p w14:paraId="18F53DF3" w14:textId="77777777" w:rsidR="00D26D16" w:rsidRPr="005347D2" w:rsidRDefault="00D26D16" w:rsidP="00400101">
            <w:pPr>
              <w:keepNext/>
              <w:keepLines/>
              <w:spacing w:after="60"/>
              <w:rPr>
                <w:sz w:val="20"/>
              </w:rPr>
            </w:pPr>
            <w:r w:rsidRPr="005347D2">
              <w:rPr>
                <w:sz w:val="20"/>
              </w:rPr>
              <w:t>no transform</w:t>
            </w:r>
          </w:p>
        </w:tc>
      </w:tr>
      <w:tr w:rsidR="00D26D16" w:rsidRPr="005347D2" w14:paraId="5CE75BB6" w14:textId="77777777" w:rsidTr="00400101">
        <w:trPr>
          <w:cantSplit/>
          <w:jc w:val="center"/>
        </w:trPr>
        <w:tc>
          <w:tcPr>
            <w:tcW w:w="1384" w:type="dxa"/>
            <w:vAlign w:val="center"/>
          </w:tcPr>
          <w:p w14:paraId="6F5B31F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1</w:t>
            </w:r>
          </w:p>
        </w:tc>
        <w:tc>
          <w:tcPr>
            <w:tcW w:w="5991" w:type="dxa"/>
            <w:vAlign w:val="center"/>
          </w:tcPr>
          <w:p w14:paraId="1899BCA9" w14:textId="77777777" w:rsidR="00D26D16" w:rsidRPr="005347D2" w:rsidRDefault="00D26D16" w:rsidP="00400101">
            <w:pPr>
              <w:keepNext/>
              <w:keepLines/>
              <w:spacing w:after="60"/>
              <w:rPr>
                <w:sz w:val="20"/>
              </w:rPr>
            </w:pPr>
            <w:r w:rsidRPr="005347D2">
              <w:rPr>
                <w:sz w:val="20"/>
              </w:rPr>
              <w:t>mirroring horizontally</w:t>
            </w:r>
          </w:p>
        </w:tc>
      </w:tr>
      <w:tr w:rsidR="00D26D16" w:rsidRPr="005347D2" w14:paraId="266A09E2" w14:textId="77777777" w:rsidTr="00400101">
        <w:trPr>
          <w:cantSplit/>
          <w:jc w:val="center"/>
        </w:trPr>
        <w:tc>
          <w:tcPr>
            <w:tcW w:w="1384" w:type="dxa"/>
            <w:vAlign w:val="center"/>
          </w:tcPr>
          <w:p w14:paraId="32B6376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2</w:t>
            </w:r>
          </w:p>
        </w:tc>
        <w:tc>
          <w:tcPr>
            <w:tcW w:w="5991" w:type="dxa"/>
            <w:vAlign w:val="center"/>
          </w:tcPr>
          <w:p w14:paraId="13791011" w14:textId="42C74383" w:rsidR="00D26D16" w:rsidRPr="005347D2" w:rsidRDefault="00D26D16" w:rsidP="00400101">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w:t>
            </w:r>
          </w:p>
        </w:tc>
      </w:tr>
      <w:tr w:rsidR="00D26D16" w:rsidRPr="005347D2" w14:paraId="2F2AE240" w14:textId="77777777" w:rsidTr="00400101">
        <w:trPr>
          <w:cantSplit/>
          <w:jc w:val="center"/>
        </w:trPr>
        <w:tc>
          <w:tcPr>
            <w:tcW w:w="1384" w:type="dxa"/>
            <w:vAlign w:val="center"/>
          </w:tcPr>
          <w:p w14:paraId="4D09F54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3</w:t>
            </w:r>
          </w:p>
        </w:tc>
        <w:tc>
          <w:tcPr>
            <w:tcW w:w="5991" w:type="dxa"/>
            <w:vAlign w:val="center"/>
          </w:tcPr>
          <w:p w14:paraId="1214486B" w14:textId="74117DB4" w:rsidR="00D26D16" w:rsidRPr="005347D2" w:rsidRDefault="00D26D16" w:rsidP="00C040F5">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 xml:space="preserve">) </w:t>
            </w:r>
            <w:r w:rsidR="00C040F5" w:rsidRPr="005347D2">
              <w:rPr>
                <w:sz w:val="20"/>
                <w:lang w:eastAsia="ko-KR"/>
              </w:rPr>
              <w:t>before</w:t>
            </w:r>
            <w:r w:rsidR="00C040F5" w:rsidRPr="005347D2">
              <w:rPr>
                <w:sz w:val="20"/>
              </w:rPr>
              <w:t xml:space="preserve"> </w:t>
            </w:r>
            <w:r w:rsidRPr="005347D2">
              <w:rPr>
                <w:sz w:val="20"/>
              </w:rPr>
              <w:t>mirroring horizontally</w:t>
            </w:r>
          </w:p>
        </w:tc>
      </w:tr>
      <w:tr w:rsidR="00D26D16" w:rsidRPr="005347D2" w14:paraId="496B73A9" w14:textId="77777777" w:rsidTr="00400101">
        <w:trPr>
          <w:cantSplit/>
          <w:jc w:val="center"/>
        </w:trPr>
        <w:tc>
          <w:tcPr>
            <w:tcW w:w="1384" w:type="dxa"/>
            <w:vAlign w:val="center"/>
          </w:tcPr>
          <w:p w14:paraId="1B367FA1"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4</w:t>
            </w:r>
          </w:p>
        </w:tc>
        <w:tc>
          <w:tcPr>
            <w:tcW w:w="5991" w:type="dxa"/>
            <w:vAlign w:val="center"/>
          </w:tcPr>
          <w:p w14:paraId="14CAF6D1" w14:textId="5E105208" w:rsidR="00D26D16" w:rsidRPr="005347D2" w:rsidRDefault="00D26D16" w:rsidP="00400101">
            <w:pPr>
              <w:keepNext/>
              <w:keepLines/>
              <w:spacing w:after="60"/>
              <w:rPr>
                <w:sz w:val="20"/>
              </w:rPr>
            </w:pPr>
            <w:r w:rsidRPr="005347D2">
              <w:rPr>
                <w:sz w:val="20"/>
              </w:rPr>
              <w:t xml:space="preserve">rotation by 90 degrees </w:t>
            </w:r>
            <w:r w:rsidRPr="005347D2">
              <w:rPr>
                <w:sz w:val="20"/>
                <w:lang w:eastAsia="ko-KR"/>
              </w:rPr>
              <w:t>(</w:t>
            </w:r>
            <w:r w:rsidR="00C040F5" w:rsidRPr="005347D2">
              <w:rPr>
                <w:sz w:val="20"/>
                <w:lang w:eastAsia="ko-KR"/>
              </w:rPr>
              <w:t>anticlockwise</w:t>
            </w:r>
            <w:r w:rsidRPr="005347D2">
              <w:rPr>
                <w:sz w:val="20"/>
                <w:lang w:eastAsia="ko-KR"/>
              </w:rPr>
              <w:t>) before</w:t>
            </w:r>
            <w:r w:rsidRPr="005347D2">
              <w:rPr>
                <w:sz w:val="20"/>
              </w:rPr>
              <w:t xml:space="preserve"> mirroring horizontally</w:t>
            </w:r>
          </w:p>
        </w:tc>
      </w:tr>
      <w:tr w:rsidR="00D26D16" w:rsidRPr="005347D2" w14:paraId="3883A09D" w14:textId="77777777" w:rsidTr="00400101">
        <w:trPr>
          <w:cantSplit/>
          <w:jc w:val="center"/>
        </w:trPr>
        <w:tc>
          <w:tcPr>
            <w:tcW w:w="1384" w:type="dxa"/>
            <w:vAlign w:val="center"/>
          </w:tcPr>
          <w:p w14:paraId="3A40FC0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5</w:t>
            </w:r>
          </w:p>
        </w:tc>
        <w:tc>
          <w:tcPr>
            <w:tcW w:w="5991" w:type="dxa"/>
            <w:vAlign w:val="center"/>
          </w:tcPr>
          <w:p w14:paraId="6A116604" w14:textId="3327EF9F" w:rsidR="00D26D16" w:rsidRPr="005347D2" w:rsidRDefault="00D26D16" w:rsidP="00400101">
            <w:pPr>
              <w:keepNext/>
              <w:keepLines/>
              <w:spacing w:after="60"/>
              <w:rPr>
                <w:sz w:val="20"/>
              </w:rPr>
            </w:pPr>
            <w:r w:rsidRPr="005347D2">
              <w:rPr>
                <w:sz w:val="20"/>
              </w:rPr>
              <w:t>rotation by 90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r w:rsidR="00D26D16" w:rsidRPr="005347D2" w14:paraId="252D4ED3" w14:textId="77777777" w:rsidTr="00400101">
        <w:trPr>
          <w:cantSplit/>
          <w:jc w:val="center"/>
        </w:trPr>
        <w:tc>
          <w:tcPr>
            <w:tcW w:w="1384" w:type="dxa"/>
            <w:vAlign w:val="center"/>
          </w:tcPr>
          <w:p w14:paraId="2CB575D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6</w:t>
            </w:r>
          </w:p>
        </w:tc>
        <w:tc>
          <w:tcPr>
            <w:tcW w:w="5991" w:type="dxa"/>
            <w:vAlign w:val="center"/>
          </w:tcPr>
          <w:p w14:paraId="4877560F" w14:textId="1E208420"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r w:rsidRPr="005347D2">
              <w:rPr>
                <w:sz w:val="20"/>
              </w:rPr>
              <w:t xml:space="preserve"> before mirroring horizontally</w:t>
            </w:r>
          </w:p>
        </w:tc>
      </w:tr>
      <w:tr w:rsidR="00D26D16" w:rsidRPr="005347D2" w14:paraId="71905921" w14:textId="77777777" w:rsidTr="00400101">
        <w:trPr>
          <w:cantSplit/>
          <w:jc w:val="center"/>
        </w:trPr>
        <w:tc>
          <w:tcPr>
            <w:tcW w:w="1384" w:type="dxa"/>
            <w:vAlign w:val="center"/>
          </w:tcPr>
          <w:p w14:paraId="5635B22B"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7</w:t>
            </w:r>
          </w:p>
        </w:tc>
        <w:tc>
          <w:tcPr>
            <w:tcW w:w="5991" w:type="dxa"/>
            <w:vAlign w:val="center"/>
          </w:tcPr>
          <w:p w14:paraId="6500FA54" w14:textId="60797F8A"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bl>
    <w:p w14:paraId="49B8476A" w14:textId="77777777" w:rsidR="00D26D16" w:rsidRPr="005347D2" w:rsidRDefault="00D26D16" w:rsidP="00D26D16">
      <w:pPr>
        <w:jc w:val="both"/>
        <w:rPr>
          <w:sz w:val="20"/>
          <w:szCs w:val="22"/>
        </w:rPr>
      </w:pPr>
    </w:p>
    <w:p w14:paraId="3D98943C" w14:textId="77777777" w:rsidR="00D26D16" w:rsidRPr="005347D2" w:rsidRDefault="00D26D16" w:rsidP="00D26D16">
      <w:pPr>
        <w:jc w:val="both"/>
        <w:rPr>
          <w:bCs/>
          <w:noProof/>
          <w:sz w:val="20"/>
        </w:rPr>
      </w:pPr>
      <w:r w:rsidRPr="005347D2">
        <w:rPr>
          <w:b/>
          <w:bCs/>
          <w:noProof/>
          <w:sz w:val="20"/>
        </w:rPr>
        <w:t>guard_band_flag</w:t>
      </w:r>
      <w:r w:rsidRPr="005347D2">
        <w:rPr>
          <w:bCs/>
          <w:noProof/>
          <w:sz w:val="20"/>
        </w:rPr>
        <w:t>[ i ] equal to 0 specifies that the i-th packed region does not have a guard band. guard_band_flag[ i ] equal to 1 specifies that the i-th packed region has a guard band.</w:t>
      </w:r>
    </w:p>
    <w:p w14:paraId="217B9CC3" w14:textId="77777777" w:rsidR="00D26D16" w:rsidRPr="005347D2" w:rsidRDefault="00D26D16" w:rsidP="00D26D16">
      <w:pPr>
        <w:jc w:val="both"/>
        <w:rPr>
          <w:sz w:val="20"/>
        </w:rPr>
      </w:pPr>
      <w:r w:rsidRPr="005347D2">
        <w:rPr>
          <w:b/>
          <w:bCs/>
          <w:noProof/>
          <w:sz w:val="20"/>
        </w:rPr>
        <w:t>proj</w:t>
      </w:r>
      <w:r w:rsidRPr="005347D2">
        <w:rPr>
          <w:b/>
          <w:sz w:val="20"/>
        </w:rPr>
        <w:t>_region_width</w:t>
      </w:r>
      <w:r w:rsidRPr="005347D2">
        <w:rPr>
          <w:bCs/>
          <w:noProof/>
          <w:sz w:val="20"/>
        </w:rPr>
        <w:t>[ i ]</w:t>
      </w:r>
      <w:r w:rsidRPr="005347D2">
        <w:rPr>
          <w:sz w:val="20"/>
        </w:rPr>
        <w:t xml:space="preserve">, </w:t>
      </w:r>
      <w:r w:rsidRPr="005347D2">
        <w:rPr>
          <w:b/>
          <w:sz w:val="20"/>
        </w:rPr>
        <w:t>proj_region_height</w:t>
      </w:r>
      <w:r w:rsidRPr="005347D2">
        <w:rPr>
          <w:bCs/>
          <w:noProof/>
          <w:sz w:val="20"/>
        </w:rPr>
        <w:t xml:space="preserve">[ i ], </w:t>
      </w:r>
      <w:r w:rsidRPr="005347D2">
        <w:rPr>
          <w:b/>
          <w:sz w:val="20"/>
        </w:rPr>
        <w:t>proj_region_top</w:t>
      </w:r>
      <w:r w:rsidRPr="005347D2">
        <w:rPr>
          <w:bCs/>
          <w:noProof/>
          <w:sz w:val="20"/>
        </w:rPr>
        <w:t>[ i ]</w:t>
      </w:r>
      <w:r w:rsidRPr="005347D2">
        <w:rPr>
          <w:sz w:val="20"/>
        </w:rPr>
        <w:t xml:space="preserve"> and </w:t>
      </w:r>
      <w:r w:rsidRPr="005347D2">
        <w:rPr>
          <w:b/>
          <w:sz w:val="20"/>
        </w:rPr>
        <w:t>proj_region_left</w:t>
      </w:r>
      <w:r w:rsidRPr="005347D2">
        <w:rPr>
          <w:bCs/>
          <w:noProof/>
          <w:sz w:val="20"/>
        </w:rPr>
        <w:t>[ i ]</w:t>
      </w:r>
      <w:r w:rsidRPr="005347D2">
        <w:rPr>
          <w:sz w:val="20"/>
        </w:rPr>
        <w:t xml:space="preserve"> specify the width, height, top sample row, and the left-most sample column, respectively, of the i-th projected region, either within the projected picture (when constituent_picture_matching_flag is equal to 0)</w:t>
      </w:r>
      <w:r w:rsidRPr="005347D2">
        <w:t xml:space="preserve"> </w:t>
      </w:r>
      <w:r w:rsidRPr="005347D2">
        <w:rPr>
          <w:sz w:val="20"/>
        </w:rPr>
        <w:t>or within the constituent picture of the projected picture (when constituent_picture_matching_flag is equal to 1).</w:t>
      </w:r>
    </w:p>
    <w:p w14:paraId="1E39ABF3" w14:textId="77777777" w:rsidR="00D26D16" w:rsidRPr="005347D2" w:rsidRDefault="00D26D16" w:rsidP="00D26D16">
      <w:pPr>
        <w:jc w:val="both"/>
        <w:rPr>
          <w:bCs/>
          <w:noProof/>
          <w:sz w:val="20"/>
        </w:rPr>
      </w:pPr>
      <w:r w:rsidRPr="005347D2">
        <w:rPr>
          <w:bCs/>
          <w:noProof/>
          <w:sz w:val="20"/>
        </w:rPr>
        <w:t>proj_region_width[ i ], proj_region_height[ i ], proj_region_top[ i ], and proj_region_left[ i ] are indicated in relative projected picture sample units.</w:t>
      </w:r>
    </w:p>
    <w:p w14:paraId="25864B37" w14:textId="77777777" w:rsidR="00D26D16" w:rsidRPr="005347D2" w:rsidRDefault="00D26D16" w:rsidP="00D26D16">
      <w:pPr>
        <w:ind w:left="360"/>
        <w:jc w:val="both"/>
        <w:rPr>
          <w:sz w:val="18"/>
          <w:szCs w:val="18"/>
        </w:rPr>
      </w:pPr>
      <w:r w:rsidRPr="005347D2">
        <w:rPr>
          <w:sz w:val="18"/>
          <w:szCs w:val="18"/>
        </w:rPr>
        <w:t>NOTE 1</w:t>
      </w:r>
      <w:r w:rsidRPr="005347D2">
        <w:rPr>
          <w:noProof/>
          <w:sz w:val="18"/>
          <w:szCs w:val="18"/>
        </w:rPr>
        <w:t> </w:t>
      </w:r>
      <w:r w:rsidRPr="005347D2">
        <w:rPr>
          <w:sz w:val="18"/>
          <w:szCs w:val="18"/>
        </w:rPr>
        <w:t xml:space="preserve">– Two </w:t>
      </w:r>
      <w:bookmarkStart w:id="1064" w:name="_Hlk492652940"/>
      <w:r w:rsidRPr="005347D2">
        <w:rPr>
          <w:sz w:val="18"/>
          <w:szCs w:val="18"/>
        </w:rPr>
        <w:t>projected regions may partially or entirely overlap with each other</w:t>
      </w:r>
      <w:bookmarkEnd w:id="1064"/>
      <w:r w:rsidRPr="005347D2">
        <w:rPr>
          <w:sz w:val="18"/>
          <w:szCs w:val="18"/>
        </w:rPr>
        <w:t>.</w:t>
      </w:r>
    </w:p>
    <w:p w14:paraId="2C0050D4" w14:textId="77777777" w:rsidR="00D26D16" w:rsidRPr="005347D2" w:rsidRDefault="00D26D16" w:rsidP="00D26D16">
      <w:pPr>
        <w:jc w:val="both"/>
        <w:rPr>
          <w:bCs/>
          <w:noProof/>
          <w:sz w:val="20"/>
        </w:rPr>
      </w:pPr>
      <w:r w:rsidRPr="005347D2">
        <w:rPr>
          <w:b/>
          <w:bCs/>
          <w:noProof/>
          <w:sz w:val="20"/>
        </w:rPr>
        <w:t>packed_region_width</w:t>
      </w:r>
      <w:r w:rsidRPr="005347D2">
        <w:rPr>
          <w:bCs/>
          <w:noProof/>
          <w:sz w:val="20"/>
        </w:rPr>
        <w:t xml:space="preserve">[ i ], </w:t>
      </w:r>
      <w:r w:rsidRPr="005347D2">
        <w:rPr>
          <w:b/>
          <w:bCs/>
          <w:noProof/>
          <w:sz w:val="20"/>
        </w:rPr>
        <w:t>packed_region_height</w:t>
      </w:r>
      <w:r w:rsidRPr="005347D2">
        <w:rPr>
          <w:bCs/>
          <w:noProof/>
          <w:sz w:val="20"/>
        </w:rPr>
        <w:t xml:space="preserve">[ i ], </w:t>
      </w:r>
      <w:r w:rsidRPr="005347D2">
        <w:rPr>
          <w:b/>
          <w:bCs/>
          <w:noProof/>
          <w:sz w:val="20"/>
        </w:rPr>
        <w:t>packed_region_top</w:t>
      </w:r>
      <w:r w:rsidRPr="005347D2">
        <w:rPr>
          <w:bCs/>
          <w:noProof/>
          <w:sz w:val="20"/>
        </w:rPr>
        <w:t xml:space="preserve">[ i ], and </w:t>
      </w:r>
      <w:r w:rsidRPr="005347D2">
        <w:rPr>
          <w:b/>
          <w:bCs/>
          <w:noProof/>
          <w:sz w:val="20"/>
        </w:rPr>
        <w:t>packed_region_left</w:t>
      </w:r>
      <w:r w:rsidRPr="005347D2">
        <w:rPr>
          <w:bCs/>
          <w:noProof/>
          <w:sz w:val="20"/>
        </w:rPr>
        <w:t>[ i ] specify the width, height, the top luma sample row, and the left-most luma sample column, respectively, of the packed region, either within the region-wise packed picture (when constituent_picture_matching_flag is equal to 0) or within each constituent picture of the region-wise packed picture (when constituent_picture_matching_flag is equal to 1).</w:t>
      </w:r>
    </w:p>
    <w:p w14:paraId="2329924F" w14:textId="77777777" w:rsidR="00D26D16" w:rsidRPr="005347D2" w:rsidRDefault="00D26D16" w:rsidP="00D26D16">
      <w:pPr>
        <w:jc w:val="both"/>
        <w:rPr>
          <w:bCs/>
          <w:noProof/>
          <w:sz w:val="20"/>
        </w:rPr>
      </w:pPr>
      <w:r w:rsidRPr="005347D2">
        <w:rPr>
          <w:bCs/>
          <w:noProof/>
          <w:sz w:val="20"/>
        </w:rPr>
        <w:t xml:space="preserve">packed_region_width[ i ], packed_region_height[ i ], packed_region_top[ i ], and packed_region_left[ i ] are indicated in relative region-wise packed picture sample units. </w:t>
      </w:r>
      <w:r w:rsidRPr="005347D2">
        <w:rPr>
          <w:sz w:val="20"/>
        </w:rPr>
        <w:t>packed_region_width[ i ], packed_region_height[ i ], packed_region_top[ i ], and packed_region_left[ i ] shall represent integer horizontal and vertical coordinates of luma sample units within the cropped decoded pictures.</w:t>
      </w:r>
    </w:p>
    <w:p w14:paraId="0CDEAA82" w14:textId="77777777" w:rsidR="00D26D16" w:rsidRPr="005347D2" w:rsidRDefault="00D26D16" w:rsidP="00D26D16">
      <w:pPr>
        <w:ind w:left="360"/>
        <w:jc w:val="both"/>
        <w:rPr>
          <w:sz w:val="18"/>
          <w:szCs w:val="18"/>
        </w:rPr>
      </w:pPr>
      <w:r w:rsidRPr="005347D2">
        <w:rPr>
          <w:sz w:val="18"/>
          <w:szCs w:val="18"/>
        </w:rPr>
        <w:t>NOTE 2</w:t>
      </w:r>
      <w:r w:rsidRPr="005347D2">
        <w:rPr>
          <w:noProof/>
          <w:sz w:val="18"/>
          <w:szCs w:val="18"/>
        </w:rPr>
        <w:t> </w:t>
      </w:r>
      <w:r w:rsidRPr="005347D2">
        <w:rPr>
          <w:sz w:val="18"/>
          <w:szCs w:val="18"/>
        </w:rPr>
        <w:t>– Two packed regions may partially or entirely overlap with each other.</w:t>
      </w:r>
    </w:p>
    <w:p w14:paraId="553FED7B" w14:textId="77777777" w:rsidR="00D26D16" w:rsidRPr="005347D2" w:rsidRDefault="00D26D16" w:rsidP="00D26D16">
      <w:pPr>
        <w:jc w:val="both"/>
        <w:rPr>
          <w:bCs/>
          <w:noProof/>
          <w:sz w:val="20"/>
        </w:rPr>
      </w:pPr>
      <w:r w:rsidRPr="005347D2">
        <w:rPr>
          <w:b/>
          <w:bCs/>
          <w:noProof/>
          <w:sz w:val="20"/>
        </w:rPr>
        <w:t>left_gb_width</w:t>
      </w:r>
      <w:r w:rsidRPr="005347D2">
        <w:rPr>
          <w:bCs/>
          <w:noProof/>
          <w:sz w:val="20"/>
        </w:rPr>
        <w:t>[ i ] specifies the width of the guard band on the left side of the i-th packed region in relative region-wise packed picture sample units. When the decoded picture has 4:2:0 or 4:2:2 chroma format, left_gb_width[ i ] shall correspond to an even number of luma samples within the cropped decoded picture.</w:t>
      </w:r>
    </w:p>
    <w:p w14:paraId="108660A0" w14:textId="77777777" w:rsidR="00D26D16" w:rsidRPr="005347D2" w:rsidRDefault="00D26D16" w:rsidP="00D26D16">
      <w:pPr>
        <w:jc w:val="both"/>
        <w:rPr>
          <w:bCs/>
          <w:noProof/>
          <w:sz w:val="20"/>
        </w:rPr>
      </w:pPr>
      <w:r w:rsidRPr="005347D2">
        <w:rPr>
          <w:b/>
          <w:bCs/>
          <w:noProof/>
          <w:sz w:val="20"/>
        </w:rPr>
        <w:t>right_gb_width</w:t>
      </w:r>
      <w:r w:rsidRPr="005347D2">
        <w:rPr>
          <w:bCs/>
          <w:noProof/>
          <w:sz w:val="20"/>
        </w:rPr>
        <w:t>[ i ] specifies the width of the guard band on the right side of the i-th packed region in relative region-wise packed picture sample units. When the decoded picture has 4:2:0 or 4:2:2 chroma format, right_gb_width[ i ] shall correspond to an even number of luma samples within the cropped decoded picture.</w:t>
      </w:r>
    </w:p>
    <w:p w14:paraId="0E35A4E8" w14:textId="77777777" w:rsidR="00D26D16" w:rsidRPr="005347D2" w:rsidRDefault="00D26D16" w:rsidP="00D26D16">
      <w:pPr>
        <w:jc w:val="both"/>
        <w:rPr>
          <w:bCs/>
          <w:noProof/>
          <w:sz w:val="20"/>
        </w:rPr>
      </w:pPr>
      <w:r w:rsidRPr="005347D2">
        <w:rPr>
          <w:b/>
          <w:bCs/>
          <w:noProof/>
          <w:sz w:val="20"/>
        </w:rPr>
        <w:t>top_gb_height</w:t>
      </w:r>
      <w:r w:rsidRPr="005347D2">
        <w:rPr>
          <w:bCs/>
          <w:noProof/>
          <w:sz w:val="20"/>
        </w:rPr>
        <w:t>[ i ] specifies the height of the guard band above the i-th packed region in relative region-wise packed picture sample units. When the decoded picture has 4:2:0 chroma format, top_gb_height[ i ] shall correspond to an even number of luma samples within the cropped decoded picture.</w:t>
      </w:r>
    </w:p>
    <w:p w14:paraId="3B041666" w14:textId="77777777" w:rsidR="00D26D16" w:rsidRPr="005347D2" w:rsidRDefault="00D26D16" w:rsidP="00D26D16">
      <w:pPr>
        <w:jc w:val="both"/>
        <w:rPr>
          <w:bCs/>
          <w:noProof/>
          <w:sz w:val="20"/>
        </w:rPr>
      </w:pPr>
      <w:r w:rsidRPr="005347D2">
        <w:rPr>
          <w:b/>
          <w:bCs/>
          <w:noProof/>
          <w:sz w:val="20"/>
        </w:rPr>
        <w:t>bottom_gb_height</w:t>
      </w:r>
      <w:r w:rsidRPr="005347D2">
        <w:rPr>
          <w:bCs/>
          <w:noProof/>
          <w:sz w:val="20"/>
        </w:rPr>
        <w:t>[ i ] specifies the height of the guard band below the i-th packed region in relative region-wise packed picture sample units. When the decoded picture has 4:2:0 chroma format, bottom_gb_height[ i ] shall correspond to an even number of luma samples within the cropped decoded picture.</w:t>
      </w:r>
    </w:p>
    <w:p w14:paraId="26DC10C9" w14:textId="77777777" w:rsidR="00D26D16" w:rsidRPr="005347D2" w:rsidRDefault="00D26D16" w:rsidP="00D26D16">
      <w:pPr>
        <w:jc w:val="both"/>
        <w:rPr>
          <w:bCs/>
          <w:noProof/>
          <w:sz w:val="20"/>
        </w:rPr>
      </w:pPr>
      <w:r w:rsidRPr="005347D2">
        <w:rPr>
          <w:bCs/>
          <w:noProof/>
          <w:sz w:val="20"/>
        </w:rPr>
        <w:t>When guard_band_flag[ i ] is equal to 1, left_gb_width[ i ], right_gb_width[ i ], top_gb_height[ i ], or bottom_gb_height[ i ] shall be greater than 0.</w:t>
      </w:r>
    </w:p>
    <w:p w14:paraId="637CBEAB" w14:textId="77777777" w:rsidR="00D26D16" w:rsidRPr="005347D2" w:rsidRDefault="00D26D16" w:rsidP="00D26D16">
      <w:pPr>
        <w:jc w:val="both"/>
        <w:rPr>
          <w:bCs/>
          <w:noProof/>
          <w:sz w:val="20"/>
        </w:rPr>
      </w:pPr>
      <w:r w:rsidRPr="005347D2">
        <w:rPr>
          <w:bCs/>
          <w:noProof/>
          <w:sz w:val="20"/>
        </w:rPr>
        <w:t>The i-th packed region as specified by this SEI message shall not overlap with any other packed region specified by the same SEI message or any guard band specified by the same SEI message.</w:t>
      </w:r>
    </w:p>
    <w:p w14:paraId="43AB832F" w14:textId="77777777" w:rsidR="00D26D16" w:rsidRPr="005347D2" w:rsidRDefault="00D26D16" w:rsidP="00D26D16">
      <w:pPr>
        <w:jc w:val="both"/>
        <w:rPr>
          <w:bCs/>
          <w:noProof/>
          <w:sz w:val="20"/>
        </w:rPr>
      </w:pPr>
      <w:r w:rsidRPr="005347D2">
        <w:rPr>
          <w:bCs/>
          <w:noProof/>
          <w:sz w:val="20"/>
        </w:rPr>
        <w:t>The guard bands associated with the i-th packed region, if any, as specified by this SEI message shall not overlap with any packed region specified by the same SEI message or any other guard bands specified by the same SEI message.</w:t>
      </w:r>
    </w:p>
    <w:p w14:paraId="25D46C7B" w14:textId="77777777" w:rsidR="00D26D16" w:rsidRPr="005347D2" w:rsidRDefault="00D26D16" w:rsidP="00D26D16">
      <w:pPr>
        <w:jc w:val="both"/>
        <w:rPr>
          <w:bCs/>
          <w:noProof/>
          <w:sz w:val="20"/>
        </w:rPr>
      </w:pPr>
      <w:r w:rsidRPr="005347D2">
        <w:rPr>
          <w:b/>
          <w:bCs/>
          <w:noProof/>
          <w:sz w:val="20"/>
        </w:rPr>
        <w:t>gb_not_used_for_pred_flag</w:t>
      </w:r>
      <w:r w:rsidRPr="005347D2">
        <w:rPr>
          <w:bCs/>
          <w:noProof/>
          <w:sz w:val="20"/>
        </w:rPr>
        <w:t>[ i ] equal to 0 specifies that the guard bands may or may not be used in the inter prediction process. gb_not_used_for_pred_flag[ i ] equal to 1 specifies that the sample values of the guard bands are not used in the inter prediction process.</w:t>
      </w:r>
    </w:p>
    <w:p w14:paraId="61526C52" w14:textId="77777777" w:rsidR="00D26D16" w:rsidRPr="005347D2" w:rsidRDefault="00D26D16" w:rsidP="00D26D16">
      <w:pPr>
        <w:ind w:left="360"/>
        <w:jc w:val="both"/>
        <w:rPr>
          <w:sz w:val="18"/>
          <w:szCs w:val="18"/>
        </w:rPr>
      </w:pPr>
      <w:r w:rsidRPr="005347D2">
        <w:rPr>
          <w:sz w:val="18"/>
          <w:szCs w:val="18"/>
        </w:rPr>
        <w:t>NOTE 3</w:t>
      </w:r>
      <w:r w:rsidRPr="005347D2">
        <w:rPr>
          <w:noProof/>
          <w:sz w:val="18"/>
          <w:szCs w:val="18"/>
        </w:rPr>
        <w:t> </w:t>
      </w:r>
      <w:r w:rsidRPr="005347D2">
        <w:rPr>
          <w:sz w:val="18"/>
          <w:szCs w:val="18"/>
        </w:rPr>
        <w:t>– When gb_not_used_for_pred_flag[ i ] is equal to 1, the sample values within guard bands in cropped decoded pictures can be rewritten even if the cropped decoded pictures were used as references for inter prediction of subsequent pictures to be decoded. For example, the content of a packed region can be seamlessly expanded to its guard band with decoded and re-projected samples of another packed region.</w:t>
      </w:r>
    </w:p>
    <w:p w14:paraId="32126420" w14:textId="77777777" w:rsidR="00D26D16" w:rsidRPr="005347D2" w:rsidRDefault="00D26D16" w:rsidP="00D26D16">
      <w:pPr>
        <w:jc w:val="both"/>
        <w:rPr>
          <w:bCs/>
          <w:noProof/>
          <w:sz w:val="20"/>
        </w:rPr>
      </w:pPr>
      <w:r w:rsidRPr="005347D2">
        <w:rPr>
          <w:b/>
          <w:bCs/>
          <w:noProof/>
          <w:sz w:val="20"/>
        </w:rPr>
        <w:t>gb_type</w:t>
      </w:r>
      <w:r w:rsidRPr="005347D2">
        <w:rPr>
          <w:bCs/>
          <w:noProof/>
          <w:sz w:val="20"/>
        </w:rPr>
        <w:t>[ i ][ j ] specifies the type of the guard bands for the i-th packed region as follows, with j equal to 0, 1, 2, or 3 indicating that the semantics below apply to the left, right, top, or bottom edge, respectively, of the packed region:</w:t>
      </w:r>
    </w:p>
    <w:p w14:paraId="0697ED6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r w:rsidRPr="005347D2">
        <w:rPr>
          <w:lang w:val="en-CA"/>
        </w:rPr>
        <w:t>gb_type</w:t>
      </w:r>
      <w:r w:rsidRPr="005347D2">
        <w:rPr>
          <w:bCs/>
          <w:noProof/>
          <w:lang w:val="en-CA"/>
        </w:rPr>
        <w:t>[ i ][ j ]</w:t>
      </w:r>
      <w:r w:rsidRPr="005347D2">
        <w:rPr>
          <w:lang w:val="en-CA"/>
        </w:rPr>
        <w:t xml:space="preserve"> equal to 0 specifies that the content of the guard bands in relation to the content of the packed regions is unspecified. When gb_not_used_for_pred_flag[ i ] is equal to 0, gb_type</w:t>
      </w:r>
      <w:r w:rsidRPr="005347D2">
        <w:rPr>
          <w:bCs/>
          <w:noProof/>
          <w:lang w:val="en-CA"/>
        </w:rPr>
        <w:t>[ i ][ j ]</w:t>
      </w:r>
      <w:r w:rsidRPr="005347D2">
        <w:rPr>
          <w:lang w:val="en-CA"/>
        </w:rPr>
        <w:t xml:space="preserve"> shall not be equal to 0.</w:t>
      </w:r>
    </w:p>
    <w:p w14:paraId="0D7B50B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r w:rsidRPr="005347D2">
        <w:rPr>
          <w:lang w:val="en-CA"/>
        </w:rPr>
        <w:t>gb_type</w:t>
      </w:r>
      <w:r w:rsidRPr="005347D2">
        <w:rPr>
          <w:bCs/>
          <w:noProof/>
          <w:lang w:val="en-CA"/>
        </w:rPr>
        <w:t>[ i ][ j ]</w:t>
      </w:r>
      <w:r w:rsidRPr="005347D2">
        <w:rPr>
          <w:lang w:val="en-CA"/>
        </w:rPr>
        <w:t xml:space="preserve"> equal to 1 specifies that the content of the guard bands suffices for interpolation of sample values at sub-pel </w:t>
      </w:r>
      <w:r w:rsidRPr="005347D2" w:rsidDel="003C51E6">
        <w:rPr>
          <w:noProof/>
          <w:lang w:val="en-CA" w:eastAsia="ko-KR"/>
        </w:rPr>
        <w:t>sample fractional locations</w:t>
      </w:r>
      <w:r w:rsidRPr="005347D2">
        <w:rPr>
          <w:lang w:val="en-CA"/>
        </w:rPr>
        <w:t xml:space="preserve"> within the packed region and less than sample outside of the boundary of the packed region.</w:t>
      </w:r>
    </w:p>
    <w:p w14:paraId="4ED4ADE9" w14:textId="77777777" w:rsidR="00D26D16" w:rsidRPr="005347D2" w:rsidRDefault="00D26D16" w:rsidP="00D26D16">
      <w:pPr>
        <w:ind w:left="720"/>
        <w:jc w:val="both"/>
        <w:rPr>
          <w:sz w:val="18"/>
          <w:szCs w:val="18"/>
        </w:rPr>
      </w:pPr>
      <w:r w:rsidRPr="005347D2">
        <w:rPr>
          <w:sz w:val="18"/>
          <w:szCs w:val="18"/>
        </w:rPr>
        <w:t>NOTE 4</w:t>
      </w:r>
      <w:r w:rsidRPr="005347D2">
        <w:rPr>
          <w:noProof/>
          <w:sz w:val="18"/>
          <w:szCs w:val="18"/>
        </w:rPr>
        <w:t> </w:t>
      </w:r>
      <w:r w:rsidRPr="005347D2">
        <w:rPr>
          <w:sz w:val="18"/>
          <w:szCs w:val="18"/>
        </w:rPr>
        <w:t>– gb_type[ i ][ j ] equal to 1 can be used when the boundary samples of a packed region have been copied horizontally or vertically to the guard band.</w:t>
      </w:r>
    </w:p>
    <w:p w14:paraId="5020A247"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gb_type</w:t>
      </w:r>
      <w:r w:rsidRPr="005347D2">
        <w:rPr>
          <w:bCs/>
          <w:noProof/>
          <w:lang w:val="en-CA"/>
        </w:rPr>
        <w:t>[ i ][ j ]</w:t>
      </w:r>
      <w:r w:rsidRPr="005347D2">
        <w:rPr>
          <w:noProof/>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0EFE6772"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gb_type</w:t>
      </w:r>
      <w:r w:rsidRPr="005347D2">
        <w:rPr>
          <w:bCs/>
          <w:noProof/>
          <w:lang w:val="en-CA"/>
        </w:rPr>
        <w:t>[ i ][ j ]</w:t>
      </w:r>
      <w:r w:rsidRPr="005347D2">
        <w:rPr>
          <w:noProof/>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50D3383C"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gb_type</w:t>
      </w:r>
      <w:r w:rsidRPr="005347D2">
        <w:rPr>
          <w:bCs/>
          <w:noProof/>
          <w:lang w:val="en-CA"/>
        </w:rPr>
        <w:t>[ i ][ j ]</w:t>
      </w:r>
      <w:r w:rsidRPr="005347D2">
        <w:rPr>
          <w:noProof/>
          <w:lang w:val="en-CA"/>
        </w:rPr>
        <w:t xml:space="preserve"> values greater than 3 are reserved. Decoders shall </w:t>
      </w:r>
      <w:r w:rsidRPr="005347D2">
        <w:rPr>
          <w:bCs/>
          <w:noProof/>
          <w:lang w:val="en-CA"/>
        </w:rPr>
        <w:t xml:space="preserve">ignore the value of </w:t>
      </w:r>
      <w:r w:rsidRPr="005347D2">
        <w:rPr>
          <w:lang w:val="en-CA"/>
        </w:rPr>
        <w:t>gb_type</w:t>
      </w:r>
      <w:r w:rsidRPr="005347D2">
        <w:rPr>
          <w:bCs/>
          <w:noProof/>
          <w:lang w:val="en-CA"/>
        </w:rPr>
        <w:t>[ i ][ j ] when the value is greater than 3.</w:t>
      </w:r>
    </w:p>
    <w:p w14:paraId="52213C00"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rwp_gb_reserved_zero_3bits</w:t>
      </w:r>
      <w:r w:rsidRPr="005347D2">
        <w:rPr>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rwp_gb_reserved_zero_3bits[ i ] are reserved for future use by ITU-T | ISO/IEC. Decoders shall ignore the value of rwp_gb_reserved_zero_3bits[ i ]</w:t>
      </w:r>
      <w:r w:rsidRPr="005347D2">
        <w:rPr>
          <w:rFonts w:eastAsia="Malgun Gothic"/>
          <w:noProof/>
          <w:sz w:val="20"/>
          <w:lang w:eastAsia="zh-CN"/>
        </w:rPr>
        <w:t>.</w:t>
      </w:r>
    </w:p>
    <w:p w14:paraId="60079C8C" w14:textId="77777777" w:rsidR="00D26D16" w:rsidRPr="005347D2" w:rsidRDefault="00D26D16" w:rsidP="00D26D16">
      <w:pPr>
        <w:spacing w:after="160" w:line="256" w:lineRule="auto"/>
        <w:jc w:val="both"/>
        <w:rPr>
          <w:rFonts w:eastAsia="Malgun Gothic"/>
          <w:sz w:val="20"/>
          <w:lang w:eastAsia="ko-KR"/>
        </w:rPr>
      </w:pPr>
      <w:r w:rsidRPr="005347D2">
        <w:rPr>
          <w:rFonts w:eastAsia="Malgun Gothic"/>
          <w:sz w:val="20"/>
          <w:lang w:eastAsia="ko-KR"/>
        </w:rPr>
        <w:t xml:space="preserve">The variables NumPackedRegions, PackedRegionLeft[ n ], PackedRegionTop[ n ], PackedRegionWidth[ n ], PackedRegionHeight[ n ], ProjRegionLeft[ n ], ProjRegionTop[ n ], </w:t>
      </w:r>
      <w:bookmarkStart w:id="1065" w:name="_Hlk499621034"/>
      <w:r w:rsidRPr="005347D2">
        <w:rPr>
          <w:rFonts w:eastAsia="Malgun Gothic"/>
          <w:sz w:val="20"/>
          <w:lang w:eastAsia="ko-KR"/>
        </w:rPr>
        <w:t>ProjRegionWidth[ n ], ProjRegionHeight[ n ]</w:t>
      </w:r>
      <w:bookmarkEnd w:id="1065"/>
      <w:r w:rsidRPr="005347D2">
        <w:rPr>
          <w:rFonts w:eastAsia="Malgun Gothic"/>
          <w:sz w:val="20"/>
          <w:lang w:eastAsia="ko-KR"/>
        </w:rPr>
        <w:t>, and TrasnformType[ n ] are derived as follows:</w:t>
      </w:r>
    </w:p>
    <w:p w14:paraId="1F0D8AD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For n in the range of 0 to num_packed_regions − 1, inclusive, the following applies:</w:t>
      </w:r>
    </w:p>
    <w:p w14:paraId="6593333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PackedRegionLeft[ n ] is set equal to packed_region_left[ n ]</w:t>
      </w:r>
      <w:r w:rsidRPr="005347D2">
        <w:rPr>
          <w:rFonts w:eastAsia="Malgun Gothic"/>
          <w:sz w:val="20"/>
          <w:lang w:eastAsia="ko-KR"/>
        </w:rPr>
        <w:t>.</w:t>
      </w:r>
    </w:p>
    <w:p w14:paraId="5B2197A8"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PackedRegionTop[ n ] is set equal to packed_region_top[ n ]</w:t>
      </w:r>
      <w:r w:rsidRPr="005347D2">
        <w:rPr>
          <w:rFonts w:eastAsia="Malgun Gothic"/>
          <w:sz w:val="20"/>
          <w:lang w:eastAsia="ko-KR"/>
        </w:rPr>
        <w:t>.</w:t>
      </w:r>
    </w:p>
    <w:p w14:paraId="32C3E279"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PackedRegionWidth[ n ] is set equal to packed_region_width[ n ]</w:t>
      </w:r>
      <w:r w:rsidRPr="005347D2">
        <w:rPr>
          <w:rFonts w:eastAsia="Malgun Gothic"/>
          <w:sz w:val="20"/>
          <w:lang w:eastAsia="ko-KR"/>
        </w:rPr>
        <w:t>.</w:t>
      </w:r>
    </w:p>
    <w:p w14:paraId="1FD3F8A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PackedRegionHeight[ n ] is set equal to packed_region_height[ n ]</w:t>
      </w:r>
      <w:r w:rsidRPr="005347D2">
        <w:rPr>
          <w:rFonts w:eastAsia="Malgun Gothic"/>
          <w:sz w:val="20"/>
          <w:lang w:eastAsia="ko-KR"/>
        </w:rPr>
        <w:t>.</w:t>
      </w:r>
    </w:p>
    <w:p w14:paraId="21F6D71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ProjRegionLeft[ n ] is set equal to proj_region_left[ n ]</w:t>
      </w:r>
      <w:r w:rsidRPr="005347D2">
        <w:rPr>
          <w:rFonts w:eastAsia="Malgun Gothic"/>
          <w:sz w:val="20"/>
          <w:lang w:eastAsia="ko-KR"/>
        </w:rPr>
        <w:t>.</w:t>
      </w:r>
    </w:p>
    <w:p w14:paraId="15A65E9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ProjRegionTop[ n ] is set equal to proj_region_top[ n ]</w:t>
      </w:r>
      <w:r w:rsidRPr="005347D2">
        <w:rPr>
          <w:rFonts w:eastAsia="Malgun Gothic"/>
          <w:sz w:val="20"/>
          <w:lang w:eastAsia="ko-KR"/>
        </w:rPr>
        <w:t>.</w:t>
      </w:r>
    </w:p>
    <w:p w14:paraId="2A8729B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ProjRegionWidth[ n ] is set equal to proj_region_width[ n ]</w:t>
      </w:r>
      <w:r w:rsidRPr="005347D2">
        <w:rPr>
          <w:rFonts w:eastAsia="Malgun Gothic"/>
          <w:sz w:val="20"/>
          <w:lang w:eastAsia="ko-KR"/>
        </w:rPr>
        <w:t>.</w:t>
      </w:r>
    </w:p>
    <w:p w14:paraId="1E57EBB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ProjRegionHeight[ n ] is set equal to proj_region_height[ n ]</w:t>
      </w:r>
      <w:r w:rsidRPr="005347D2">
        <w:rPr>
          <w:rFonts w:eastAsia="Malgun Gothic"/>
          <w:sz w:val="20"/>
          <w:lang w:eastAsia="ko-KR"/>
        </w:rPr>
        <w:t>.</w:t>
      </w:r>
    </w:p>
    <w:p w14:paraId="2DFA484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TransformType</w:t>
      </w:r>
      <w:r w:rsidRPr="005347D2">
        <w:rPr>
          <w:rFonts w:eastAsia="Calibri"/>
          <w:sz w:val="20"/>
        </w:rPr>
        <w:t>[ n ]</w:t>
      </w:r>
      <w:r w:rsidRPr="005347D2">
        <w:rPr>
          <w:rFonts w:eastAsia="Malgun Gothic"/>
          <w:sz w:val="20"/>
          <w:lang w:eastAsia="ko-KR"/>
        </w:rPr>
        <w:t xml:space="preserve"> is set equal to </w:t>
      </w:r>
      <w:r w:rsidRPr="005347D2">
        <w:rPr>
          <w:rFonts w:eastAsia="Calibri"/>
          <w:sz w:val="20"/>
        </w:rPr>
        <w:t>transform_type[ n ]</w:t>
      </w:r>
      <w:r w:rsidRPr="005347D2">
        <w:rPr>
          <w:rFonts w:eastAsia="Malgun Gothic"/>
          <w:sz w:val="20"/>
          <w:lang w:eastAsia="ko-KR"/>
        </w:rPr>
        <w:t>.</w:t>
      </w:r>
    </w:p>
    <w:p w14:paraId="75B2ED15"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Malgun Gothic"/>
          <w:sz w:val="20"/>
          <w:lang w:eastAsia="ko-KR"/>
        </w:rPr>
        <w:t>If</w:t>
      </w:r>
      <w:r w:rsidRPr="005347D2">
        <w:rPr>
          <w:rFonts w:eastAsia="Calibri"/>
          <w:sz w:val="20"/>
        </w:rPr>
        <w:t xml:space="preserve"> constituent_picture_matching_flag is equal to 0, the following applies:</w:t>
      </w:r>
    </w:p>
    <w:p w14:paraId="6C3E280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r w:rsidRPr="005347D2">
        <w:rPr>
          <w:rFonts w:eastAsia="Calibri"/>
          <w:sz w:val="20"/>
        </w:rPr>
        <w:t>Num</w:t>
      </w:r>
      <w:r w:rsidRPr="005347D2">
        <w:rPr>
          <w:rFonts w:eastAsia="Malgun Gothic"/>
          <w:sz w:val="20"/>
          <w:lang w:eastAsia="ko-KR"/>
        </w:rPr>
        <w:t>Packed</w:t>
      </w:r>
      <w:r w:rsidRPr="005347D2">
        <w:rPr>
          <w:rFonts w:eastAsia="Calibri"/>
          <w:sz w:val="20"/>
        </w:rPr>
        <w:t>Regions is set equal to num_packed_regions.</w:t>
      </w:r>
    </w:p>
    <w:p w14:paraId="27936A7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Otherwise (constituent_picture_matching_flag is equal to 1), the following applies:</w:t>
      </w:r>
    </w:p>
    <w:p w14:paraId="5D67444B"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r w:rsidRPr="005347D2">
        <w:rPr>
          <w:rFonts w:eastAsia="Calibri"/>
          <w:sz w:val="20"/>
        </w:rPr>
        <w:t>Num</w:t>
      </w:r>
      <w:r w:rsidRPr="005347D2">
        <w:rPr>
          <w:rFonts w:eastAsia="Malgun Gothic"/>
          <w:sz w:val="20"/>
          <w:lang w:eastAsia="ko-KR"/>
        </w:rPr>
        <w:t>Packed</w:t>
      </w:r>
      <w:r w:rsidRPr="005347D2">
        <w:rPr>
          <w:rFonts w:eastAsia="Calibri"/>
          <w:sz w:val="20"/>
        </w:rPr>
        <w:t>Regions is set equal to 2 * num_packed_regions.</w:t>
      </w:r>
    </w:p>
    <w:p w14:paraId="5DB3E9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 xml:space="preserve">When </w:t>
      </w:r>
      <w:r w:rsidRPr="005347D2">
        <w:rPr>
          <w:rFonts w:eastAsia="Calibri"/>
          <w:sz w:val="20"/>
        </w:rPr>
        <w:t>TopBottomFlag is equal to 1, the following applies:</w:t>
      </w:r>
    </w:p>
    <w:p w14:paraId="5A20478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r w:rsidRPr="005347D2">
        <w:rPr>
          <w:rFonts w:eastAsia="Calibri"/>
          <w:sz w:val="20"/>
        </w:rPr>
        <w:t>projLeftOffset and packedLeftOffset are both set equal to 0.</w:t>
      </w:r>
    </w:p>
    <w:p w14:paraId="2364403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r w:rsidRPr="005347D2">
        <w:rPr>
          <w:rFonts w:eastAsia="Calibri"/>
          <w:sz w:val="20"/>
        </w:rPr>
        <w:t xml:space="preserve">projTopOffset is set equal to </w:t>
      </w:r>
      <w:r w:rsidRPr="005347D2">
        <w:rPr>
          <w:rFonts w:eastAsia="Malgun Gothic"/>
          <w:sz w:val="20"/>
          <w:lang w:eastAsia="ko-KR"/>
        </w:rPr>
        <w:t>proj_picture_height / 2 and packedTopOffset is set equal to packed_picture_height / 2.</w:t>
      </w:r>
    </w:p>
    <w:p w14:paraId="5800265E"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 xml:space="preserve">When </w:t>
      </w:r>
      <w:r w:rsidRPr="005347D2">
        <w:rPr>
          <w:rFonts w:eastAsia="Calibri"/>
          <w:sz w:val="20"/>
        </w:rPr>
        <w:t>SideBySideFlag is equal to 1, the following applies:</w:t>
      </w:r>
    </w:p>
    <w:p w14:paraId="18CCBA52"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r w:rsidRPr="005347D2">
        <w:rPr>
          <w:rFonts w:eastAsia="Calibri"/>
          <w:sz w:val="20"/>
        </w:rPr>
        <w:t xml:space="preserve">projLeftOffset is set equal to </w:t>
      </w:r>
      <w:r w:rsidRPr="005347D2">
        <w:rPr>
          <w:rFonts w:eastAsia="Malgun Gothic"/>
          <w:sz w:val="20"/>
          <w:lang w:eastAsia="ko-KR"/>
        </w:rPr>
        <w:t>proj_picture_width / 2 and packedLeftOffset is set equal to packed_picture_width / 2.</w:t>
      </w:r>
    </w:p>
    <w:p w14:paraId="01148AEC"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r w:rsidRPr="005347D2">
        <w:rPr>
          <w:rFonts w:eastAsia="Calibri"/>
          <w:sz w:val="20"/>
        </w:rPr>
        <w:t xml:space="preserve">projTopOffset and packedTopOffset are both set equal to </w:t>
      </w:r>
      <w:r w:rsidRPr="005347D2">
        <w:rPr>
          <w:rFonts w:eastAsia="Malgun Gothic"/>
          <w:sz w:val="20"/>
          <w:lang w:eastAsia="ko-KR"/>
        </w:rPr>
        <w:t>0.</w:t>
      </w:r>
    </w:p>
    <w:p w14:paraId="0C223C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r w:rsidRPr="005347D2">
        <w:rPr>
          <w:rFonts w:eastAsia="Calibri"/>
          <w:sz w:val="20"/>
        </w:rPr>
        <w:t>For n in the range of Num</w:t>
      </w:r>
      <w:r w:rsidRPr="005347D2">
        <w:rPr>
          <w:rFonts w:eastAsia="Malgun Gothic"/>
          <w:sz w:val="20"/>
          <w:lang w:eastAsia="ko-KR"/>
        </w:rPr>
        <w:t>Packed</w:t>
      </w:r>
      <w:r w:rsidRPr="005347D2">
        <w:rPr>
          <w:rFonts w:eastAsia="Calibri"/>
          <w:sz w:val="20"/>
        </w:rPr>
        <w:t>Regions / 2 to Num</w:t>
      </w:r>
      <w:r w:rsidRPr="005347D2">
        <w:rPr>
          <w:rFonts w:eastAsia="Malgun Gothic"/>
          <w:sz w:val="20"/>
          <w:lang w:eastAsia="ko-KR"/>
        </w:rPr>
        <w:t>Packed</w:t>
      </w:r>
      <w:r w:rsidRPr="005347D2">
        <w:rPr>
          <w:rFonts w:eastAsia="Calibri"/>
          <w:sz w:val="20"/>
        </w:rPr>
        <w:t>Regions − 1, inclusive, the following applies:</w:t>
      </w:r>
    </w:p>
    <w:p w14:paraId="18863F9C" w14:textId="6982C66C"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nIdx is set equal to n </w:t>
      </w:r>
      <w:del w:id="1066" w:author="Gary Sullivan" w:date="2018-05-10T16:47:00Z">
        <w:r w:rsidRPr="005347D2" w:rsidDel="001E0E3E">
          <w:rPr>
            <w:rFonts w:eastAsia="Calibri"/>
            <w:sz w:val="20"/>
          </w:rPr>
          <w:delText>–</w:delText>
        </w:r>
      </w:del>
      <w:ins w:id="1067" w:author="Gary Sullivan" w:date="2018-05-10T16:47:00Z">
        <w:r w:rsidR="001E0E3E">
          <w:rPr>
            <w:rFonts w:eastAsia="Calibri"/>
            <w:sz w:val="20"/>
          </w:rPr>
          <w:t>−</w:t>
        </w:r>
      </w:ins>
      <w:r w:rsidRPr="005347D2">
        <w:rPr>
          <w:rFonts w:eastAsia="Calibri"/>
          <w:sz w:val="20"/>
        </w:rPr>
        <w:t> Num</w:t>
      </w:r>
      <w:r w:rsidRPr="005347D2">
        <w:rPr>
          <w:rFonts w:eastAsia="Malgun Gothic"/>
          <w:sz w:val="20"/>
          <w:lang w:eastAsia="ko-KR"/>
        </w:rPr>
        <w:t>Packed</w:t>
      </w:r>
      <w:r w:rsidRPr="005347D2">
        <w:rPr>
          <w:rFonts w:eastAsia="Calibri"/>
          <w:sz w:val="20"/>
        </w:rPr>
        <w:t>Regions / 2.</w:t>
      </w:r>
    </w:p>
    <w:p w14:paraId="714307A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PackedRegionLeft</w:t>
      </w:r>
      <w:r w:rsidRPr="005347D2">
        <w:rPr>
          <w:rFonts w:eastAsia="Malgun Gothic"/>
          <w:sz w:val="20"/>
          <w:lang w:eastAsia="ko-KR"/>
        </w:rPr>
        <w:t>[ n ]</w:t>
      </w:r>
      <w:r w:rsidRPr="005347D2">
        <w:rPr>
          <w:rFonts w:eastAsia="Calibri"/>
          <w:sz w:val="20"/>
        </w:rPr>
        <w:t xml:space="preserve"> is set equal to packed_region_left[ nIdx ] + packedLeftOffset.</w:t>
      </w:r>
    </w:p>
    <w:p w14:paraId="338A11F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PackedRegionTop[ n ] is set equal to packed_region_top[ nIdx ] + packedTopOffset.</w:t>
      </w:r>
    </w:p>
    <w:p w14:paraId="52DFDCB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PackedRegionWidth[ n ] is set equal to packed_region_width[ nIdx ].</w:t>
      </w:r>
    </w:p>
    <w:p w14:paraId="712323D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PackedRegionHeight</w:t>
      </w:r>
      <w:r w:rsidRPr="005347D2">
        <w:rPr>
          <w:rFonts w:eastAsia="Malgun Gothic"/>
          <w:sz w:val="20"/>
          <w:lang w:eastAsia="ko-KR"/>
        </w:rPr>
        <w:t>[ n ]</w:t>
      </w:r>
      <w:r w:rsidRPr="005347D2">
        <w:rPr>
          <w:rFonts w:eastAsia="Calibri"/>
          <w:sz w:val="20"/>
        </w:rPr>
        <w:t xml:space="preserve"> is set equal to packed_region_height[ nIdx ].</w:t>
      </w:r>
    </w:p>
    <w:p w14:paraId="6C237E6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ProjRegionLeft</w:t>
      </w:r>
      <w:r w:rsidRPr="005347D2">
        <w:rPr>
          <w:rFonts w:eastAsia="Malgun Gothic"/>
          <w:sz w:val="20"/>
          <w:lang w:eastAsia="ko-KR"/>
        </w:rPr>
        <w:t>[ n ]</w:t>
      </w:r>
      <w:r w:rsidRPr="005347D2">
        <w:rPr>
          <w:rFonts w:eastAsia="Calibri"/>
          <w:sz w:val="20"/>
        </w:rPr>
        <w:t xml:space="preserve"> is set equal to proj_region_left[ nIdx ] + projLeftOffset.</w:t>
      </w:r>
    </w:p>
    <w:p w14:paraId="28B5C46F"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ProjRegionTop</w:t>
      </w:r>
      <w:r w:rsidRPr="005347D2">
        <w:rPr>
          <w:rFonts w:eastAsia="Malgun Gothic"/>
          <w:sz w:val="20"/>
          <w:lang w:eastAsia="ko-KR"/>
        </w:rPr>
        <w:t>[ n ]</w:t>
      </w:r>
      <w:r w:rsidRPr="005347D2">
        <w:rPr>
          <w:rFonts w:eastAsia="Calibri"/>
          <w:sz w:val="20"/>
        </w:rPr>
        <w:t xml:space="preserve"> is set equal to proj_region_top[ nIdx ] + projTopOffset.</w:t>
      </w:r>
    </w:p>
    <w:p w14:paraId="603DB003"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ProjRegionWidth</w:t>
      </w:r>
      <w:r w:rsidRPr="005347D2">
        <w:rPr>
          <w:rFonts w:eastAsia="Malgun Gothic"/>
          <w:sz w:val="20"/>
          <w:lang w:eastAsia="ko-KR"/>
        </w:rPr>
        <w:t>[ n ]</w:t>
      </w:r>
      <w:r w:rsidRPr="005347D2">
        <w:rPr>
          <w:rFonts w:eastAsia="Calibri"/>
          <w:sz w:val="20"/>
        </w:rPr>
        <w:t xml:space="preserve"> is set equal to proj_region_width[ nIdx ].</w:t>
      </w:r>
    </w:p>
    <w:p w14:paraId="39964D30"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ProjRegionHeight</w:t>
      </w:r>
      <w:r w:rsidRPr="005347D2">
        <w:rPr>
          <w:rFonts w:eastAsia="Malgun Gothic"/>
          <w:sz w:val="20"/>
          <w:lang w:eastAsia="ko-KR"/>
        </w:rPr>
        <w:t>[ n ]</w:t>
      </w:r>
      <w:r w:rsidRPr="005347D2">
        <w:rPr>
          <w:rFonts w:eastAsia="Calibri"/>
          <w:sz w:val="20"/>
        </w:rPr>
        <w:t xml:space="preserve"> is set equal to proj_region_height[ nIdx ].</w:t>
      </w:r>
    </w:p>
    <w:p w14:paraId="561C0C11"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 xml:space="preserve">TransformType[ n ] is set equal to </w:t>
      </w:r>
      <w:r w:rsidRPr="005347D2">
        <w:rPr>
          <w:rFonts w:eastAsia="Calibri"/>
          <w:sz w:val="20"/>
        </w:rPr>
        <w:t>transform_type[ nIdx ].</w:t>
      </w:r>
    </w:p>
    <w:p w14:paraId="0D07DC05" w14:textId="77777777" w:rsidR="00D26D16" w:rsidRPr="005347D2" w:rsidRDefault="00D26D16" w:rsidP="00D26D16">
      <w:pPr>
        <w:spacing w:after="160" w:line="256" w:lineRule="auto"/>
        <w:jc w:val="both"/>
        <w:rPr>
          <w:rFonts w:eastAsia="Times New Roman"/>
          <w:sz w:val="20"/>
        </w:rPr>
      </w:pPr>
      <w:r w:rsidRPr="005347D2">
        <w:rPr>
          <w:rFonts w:eastAsia="Calibri"/>
          <w:sz w:val="20"/>
        </w:rPr>
        <w:t>For each value of n in the range of 0 to Num</w:t>
      </w:r>
      <w:r w:rsidRPr="005347D2">
        <w:rPr>
          <w:rFonts w:eastAsia="Malgun Gothic"/>
          <w:sz w:val="20"/>
          <w:lang w:eastAsia="ko-KR"/>
        </w:rPr>
        <w:t>Packed</w:t>
      </w:r>
      <w:r w:rsidRPr="005347D2">
        <w:rPr>
          <w:rFonts w:eastAsia="Calibri"/>
          <w:sz w:val="20"/>
        </w:rPr>
        <w:t>Regions − 1, inclusive, t</w:t>
      </w:r>
      <w:r w:rsidRPr="005347D2">
        <w:rPr>
          <w:rFonts w:eastAsia="Malgun Gothic"/>
          <w:sz w:val="20"/>
          <w:lang w:eastAsia="ko-KR"/>
        </w:rPr>
        <w:t>he</w:t>
      </w:r>
      <w:r w:rsidRPr="005347D2">
        <w:rPr>
          <w:rFonts w:eastAsia="Times New Roman"/>
          <w:sz w:val="20"/>
        </w:rPr>
        <w:t xml:space="preserve"> values of </w:t>
      </w:r>
      <w:r w:rsidRPr="005347D2">
        <w:rPr>
          <w:rFonts w:eastAsia="Calibri"/>
          <w:sz w:val="20"/>
        </w:rPr>
        <w:t>ProjRegionWidth</w:t>
      </w:r>
      <w:r w:rsidRPr="005347D2">
        <w:rPr>
          <w:rFonts w:eastAsia="Malgun Gothic"/>
          <w:sz w:val="20"/>
          <w:lang w:eastAsia="ko-KR"/>
        </w:rPr>
        <w:t>[ n ]</w:t>
      </w:r>
      <w:r w:rsidRPr="005347D2">
        <w:rPr>
          <w:rFonts w:eastAsia="Calibri"/>
          <w:sz w:val="20"/>
        </w:rPr>
        <w:t>, ProjRegionHeight</w:t>
      </w:r>
      <w:r w:rsidRPr="005347D2">
        <w:rPr>
          <w:rFonts w:eastAsia="Malgun Gothic"/>
          <w:sz w:val="20"/>
          <w:lang w:eastAsia="ko-KR"/>
        </w:rPr>
        <w:t>[ n ]</w:t>
      </w:r>
      <w:r w:rsidRPr="005347D2">
        <w:rPr>
          <w:rFonts w:eastAsia="Calibri"/>
          <w:sz w:val="20"/>
        </w:rPr>
        <w:t>, ProjRegionTop</w:t>
      </w:r>
      <w:r w:rsidRPr="005347D2">
        <w:rPr>
          <w:rFonts w:eastAsia="Malgun Gothic"/>
          <w:sz w:val="20"/>
          <w:lang w:eastAsia="ko-KR"/>
        </w:rPr>
        <w:t>[ n ]</w:t>
      </w:r>
      <w:r w:rsidRPr="005347D2">
        <w:rPr>
          <w:rFonts w:eastAsia="Calibri"/>
          <w:sz w:val="20"/>
        </w:rPr>
        <w:t>, and ProjRegionLeft</w:t>
      </w:r>
      <w:r w:rsidRPr="005347D2">
        <w:rPr>
          <w:rFonts w:eastAsia="Malgun Gothic"/>
          <w:sz w:val="20"/>
          <w:lang w:eastAsia="ko-KR"/>
        </w:rPr>
        <w:t>[ n ]</w:t>
      </w:r>
      <w:r w:rsidRPr="005347D2">
        <w:rPr>
          <w:rFonts w:eastAsia="Times New Roman"/>
          <w:sz w:val="20"/>
        </w:rPr>
        <w:t xml:space="preserve"> are constrained as follows:</w:t>
      </w:r>
    </w:p>
    <w:p w14:paraId="0190584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Calibri"/>
          <w:sz w:val="20"/>
        </w:rPr>
        <w:t>ProjRegionWidth</w:t>
      </w:r>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proj_picture_width, inclusive.</w:t>
      </w:r>
    </w:p>
    <w:p w14:paraId="19965E14"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Calibri"/>
          <w:sz w:val="20"/>
        </w:rPr>
        <w:t>ProjRegionHeight</w:t>
      </w:r>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r w:rsidRPr="005347D2">
        <w:rPr>
          <w:sz w:val="20"/>
        </w:rPr>
        <w:t>proj_picture_height</w:t>
      </w:r>
      <w:r w:rsidRPr="005347D2">
        <w:rPr>
          <w:rFonts w:eastAsia="Malgun Gothic"/>
          <w:sz w:val="20"/>
          <w:lang w:eastAsia="ko-KR"/>
        </w:rPr>
        <w:t>, inclusive</w:t>
      </w:r>
      <w:r w:rsidRPr="005347D2">
        <w:rPr>
          <w:rFonts w:eastAsia="Times New Roman"/>
          <w:sz w:val="20"/>
        </w:rPr>
        <w:t>.</w:t>
      </w:r>
    </w:p>
    <w:p w14:paraId="38A3DC0A"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Calibri"/>
          <w:sz w:val="20"/>
        </w:rPr>
        <w:t>ProjRegionLeft</w:t>
      </w:r>
      <w:r w:rsidRPr="005347D2">
        <w:rPr>
          <w:rFonts w:eastAsia="Malgun Gothic"/>
          <w:sz w:val="20"/>
          <w:lang w:eastAsia="ko-KR"/>
        </w:rPr>
        <w:t>[ n ]</w:t>
      </w:r>
      <w:r w:rsidRPr="005347D2">
        <w:rPr>
          <w:rFonts w:eastAsia="Calibri"/>
          <w:sz w:val="20"/>
        </w:rPr>
        <w:t xml:space="preserve"> </w:t>
      </w:r>
      <w:r w:rsidRPr="005347D2">
        <w:rPr>
          <w:rFonts w:eastAsia="Times New Roman"/>
          <w:sz w:val="20"/>
        </w:rPr>
        <w:t>shall be in the range of 0 to proj_picture_width − 1, inclusive.</w:t>
      </w:r>
    </w:p>
    <w:p w14:paraId="013D4883"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Calibri"/>
          <w:sz w:val="20"/>
        </w:rPr>
        <w:t>ProjRegionTop</w:t>
      </w:r>
      <w:r w:rsidRPr="005347D2">
        <w:rPr>
          <w:rFonts w:eastAsia="Malgun Gothic"/>
          <w:sz w:val="20"/>
          <w:lang w:eastAsia="ko-KR"/>
        </w:rPr>
        <w:t>[ n ]</w:t>
      </w:r>
      <w:r w:rsidRPr="005347D2">
        <w:rPr>
          <w:rFonts w:eastAsia="Calibri"/>
          <w:sz w:val="20"/>
        </w:rPr>
        <w:t xml:space="preserve"> </w:t>
      </w:r>
      <w:r w:rsidRPr="005347D2">
        <w:rPr>
          <w:rFonts w:eastAsia="Times New Roman"/>
          <w:sz w:val="20"/>
        </w:rPr>
        <w:t>shall be in the range of 0 to proj_picture_height − 1, inclusive.</w:t>
      </w:r>
    </w:p>
    <w:p w14:paraId="27136F5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sz w:val="20"/>
        </w:rPr>
        <w:t xml:space="preserve">If </w:t>
      </w:r>
      <w:r w:rsidRPr="005347D2">
        <w:rPr>
          <w:rFonts w:eastAsia="Calibri"/>
          <w:sz w:val="20"/>
        </w:rPr>
        <w:t>ProjRegionTop</w:t>
      </w:r>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r w:rsidRPr="005347D2">
        <w:rPr>
          <w:sz w:val="20"/>
        </w:rPr>
        <w:t>proj_picture_height</w:t>
      </w:r>
      <w:r w:rsidRPr="005347D2">
        <w:rPr>
          <w:rFonts w:eastAsia="Malgun Gothic"/>
          <w:sz w:val="20"/>
          <w:lang w:eastAsia="ko-KR"/>
        </w:rPr>
        <w:t xml:space="preserve"> / VerDiv1, </w:t>
      </w:r>
      <w:r w:rsidRPr="005347D2">
        <w:rPr>
          <w:rFonts w:eastAsia="Times New Roman"/>
          <w:sz w:val="20"/>
        </w:rPr>
        <w:t xml:space="preserve">the sum of </w:t>
      </w:r>
      <w:r w:rsidRPr="005347D2">
        <w:rPr>
          <w:rFonts w:eastAsia="Calibri"/>
          <w:sz w:val="20"/>
        </w:rPr>
        <w:t>ProjRegionTop</w:t>
      </w:r>
      <w:r w:rsidRPr="005347D2">
        <w:rPr>
          <w:rFonts w:eastAsia="Malgun Gothic"/>
          <w:sz w:val="20"/>
          <w:lang w:eastAsia="ko-KR"/>
        </w:rPr>
        <w:t>[ n ]</w:t>
      </w:r>
      <w:r w:rsidRPr="005347D2">
        <w:rPr>
          <w:rFonts w:eastAsia="Calibri"/>
          <w:sz w:val="20"/>
        </w:rPr>
        <w:t xml:space="preserve"> and ProjRegionHeight</w:t>
      </w:r>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proj_picture_height</w:t>
      </w:r>
      <w:r w:rsidRPr="005347D2">
        <w:rPr>
          <w:rFonts w:eastAsia="Malgun Gothic"/>
          <w:sz w:val="20"/>
          <w:lang w:eastAsia="ko-KR"/>
        </w:rPr>
        <w:t> / VerDiv1</w:t>
      </w:r>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r w:rsidRPr="005347D2">
        <w:rPr>
          <w:rFonts w:eastAsia="Calibri"/>
          <w:sz w:val="20"/>
        </w:rPr>
        <w:t>ProjRegionTop</w:t>
      </w:r>
      <w:r w:rsidRPr="005347D2">
        <w:rPr>
          <w:rFonts w:eastAsia="Malgun Gothic"/>
          <w:sz w:val="20"/>
          <w:lang w:eastAsia="ko-KR"/>
        </w:rPr>
        <w:t>[ n ]</w:t>
      </w:r>
      <w:r w:rsidRPr="005347D2">
        <w:rPr>
          <w:rFonts w:eastAsia="Calibri"/>
          <w:sz w:val="20"/>
        </w:rPr>
        <w:t xml:space="preserve"> and ProjRegionHeight</w:t>
      </w:r>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proj_picture_height</w:t>
      </w:r>
      <w:r w:rsidRPr="005347D2">
        <w:rPr>
          <w:rFonts w:eastAsia="Malgun Gothic"/>
          <w:sz w:val="20"/>
          <w:lang w:eastAsia="ko-KR"/>
        </w:rPr>
        <w:t> / VerDiv1 * 2.</w:t>
      </w:r>
    </w:p>
    <w:p w14:paraId="2FA3BE84" w14:textId="77777777" w:rsidR="00D26D16" w:rsidRPr="005347D2" w:rsidRDefault="00D26D16" w:rsidP="00D26D16">
      <w:pPr>
        <w:tabs>
          <w:tab w:val="clear" w:pos="1440"/>
        </w:tabs>
        <w:spacing w:after="160" w:line="256" w:lineRule="auto"/>
        <w:jc w:val="both"/>
        <w:rPr>
          <w:rFonts w:eastAsia="Times New Roman"/>
          <w:sz w:val="20"/>
        </w:rPr>
      </w:pPr>
      <w:r w:rsidRPr="005347D2">
        <w:rPr>
          <w:rFonts w:eastAsia="Calibri"/>
          <w:sz w:val="20"/>
        </w:rPr>
        <w:t>For each value of n in the range of 0 to Num</w:t>
      </w:r>
      <w:r w:rsidRPr="005347D2">
        <w:rPr>
          <w:rFonts w:eastAsia="Malgun Gothic"/>
          <w:sz w:val="20"/>
          <w:lang w:eastAsia="ko-KR"/>
        </w:rPr>
        <w:t>Packed</w:t>
      </w:r>
      <w:r w:rsidRPr="005347D2">
        <w:rPr>
          <w:rFonts w:eastAsia="Calibri"/>
          <w:sz w:val="20"/>
        </w:rPr>
        <w:t xml:space="preserve">Regions − 1, inclusive, </w:t>
      </w:r>
      <w:r w:rsidRPr="005347D2">
        <w:rPr>
          <w:rFonts w:eastAsia="Times New Roman"/>
          <w:sz w:val="20"/>
        </w:rPr>
        <w:t xml:space="preserve">the values of </w:t>
      </w:r>
      <w:r w:rsidRPr="005347D2">
        <w:rPr>
          <w:rFonts w:eastAsia="Calibri"/>
          <w:sz w:val="20"/>
        </w:rPr>
        <w:t>PackedRegionWidth</w:t>
      </w:r>
      <w:r w:rsidRPr="005347D2">
        <w:rPr>
          <w:rFonts w:eastAsia="Malgun Gothic"/>
          <w:sz w:val="20"/>
          <w:lang w:eastAsia="ko-KR"/>
        </w:rPr>
        <w:t>[ n ]</w:t>
      </w:r>
      <w:r w:rsidRPr="005347D2">
        <w:rPr>
          <w:rFonts w:eastAsia="Calibri"/>
          <w:sz w:val="20"/>
        </w:rPr>
        <w:t>, PackedRegionHeight</w:t>
      </w:r>
      <w:r w:rsidRPr="005347D2">
        <w:rPr>
          <w:rFonts w:eastAsia="Malgun Gothic"/>
          <w:sz w:val="20"/>
          <w:lang w:eastAsia="ko-KR"/>
        </w:rPr>
        <w:t>[ n ]</w:t>
      </w:r>
      <w:r w:rsidRPr="005347D2">
        <w:rPr>
          <w:rFonts w:eastAsia="Calibri"/>
          <w:sz w:val="20"/>
        </w:rPr>
        <w:t>, PackedRegionTop</w:t>
      </w:r>
      <w:r w:rsidRPr="005347D2">
        <w:rPr>
          <w:rFonts w:eastAsia="Malgun Gothic"/>
          <w:sz w:val="20"/>
          <w:lang w:eastAsia="ko-KR"/>
        </w:rPr>
        <w:t>[ n ]</w:t>
      </w:r>
      <w:r w:rsidRPr="005347D2">
        <w:rPr>
          <w:rFonts w:eastAsia="Calibri"/>
          <w:sz w:val="20"/>
        </w:rPr>
        <w:t>, and PackedRegionLeft</w:t>
      </w:r>
      <w:r w:rsidRPr="005347D2">
        <w:rPr>
          <w:rFonts w:eastAsia="Malgun Gothic"/>
          <w:sz w:val="20"/>
          <w:lang w:eastAsia="ko-KR"/>
        </w:rPr>
        <w:t>[ n ]</w:t>
      </w:r>
      <w:r w:rsidRPr="005347D2">
        <w:rPr>
          <w:rFonts w:eastAsia="Times New Roman"/>
          <w:sz w:val="20"/>
        </w:rPr>
        <w:t xml:space="preserve"> are constrained as follows:</w:t>
      </w:r>
    </w:p>
    <w:p w14:paraId="37D0A5BC"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Calibri"/>
          <w:sz w:val="20"/>
        </w:rPr>
        <w:t>PackedRegionWidth</w:t>
      </w:r>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packed_picture_width, inclusive.</w:t>
      </w:r>
    </w:p>
    <w:p w14:paraId="5A72DBF9"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Calibri"/>
          <w:sz w:val="20"/>
        </w:rPr>
        <w:t>ProjRegionHeight</w:t>
      </w:r>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r w:rsidRPr="005347D2">
        <w:rPr>
          <w:sz w:val="20"/>
        </w:rPr>
        <w:t>packed_picture_height</w:t>
      </w:r>
      <w:r w:rsidRPr="005347D2">
        <w:rPr>
          <w:rFonts w:eastAsia="Malgun Gothic"/>
          <w:sz w:val="20"/>
          <w:lang w:eastAsia="ko-KR"/>
        </w:rPr>
        <w:t>, inclusive</w:t>
      </w:r>
      <w:r w:rsidRPr="005347D2">
        <w:rPr>
          <w:rFonts w:eastAsia="Times New Roman"/>
          <w:sz w:val="20"/>
        </w:rPr>
        <w:t>.</w:t>
      </w:r>
    </w:p>
    <w:p w14:paraId="036DCA4F"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Calibri"/>
          <w:sz w:val="20"/>
        </w:rPr>
        <w:t>PackedRegionLeft</w:t>
      </w:r>
      <w:r w:rsidRPr="005347D2">
        <w:rPr>
          <w:rFonts w:eastAsia="Malgun Gothic"/>
          <w:sz w:val="20"/>
          <w:lang w:eastAsia="ko-KR"/>
        </w:rPr>
        <w:t>[ n ]</w:t>
      </w:r>
      <w:r w:rsidRPr="005347D2">
        <w:rPr>
          <w:rFonts w:eastAsia="Calibri"/>
          <w:sz w:val="20"/>
        </w:rPr>
        <w:t xml:space="preserve"> </w:t>
      </w:r>
      <w:r w:rsidRPr="005347D2">
        <w:rPr>
          <w:rFonts w:eastAsia="Times New Roman"/>
          <w:sz w:val="20"/>
        </w:rPr>
        <w:t>shall be in the range of 0 to packed_picture_width − 1, inclusive.</w:t>
      </w:r>
    </w:p>
    <w:p w14:paraId="25F6ECE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Calibri"/>
          <w:sz w:val="20"/>
        </w:rPr>
        <w:t>PackedRegionTop</w:t>
      </w:r>
      <w:r w:rsidRPr="005347D2">
        <w:rPr>
          <w:rFonts w:eastAsia="Malgun Gothic"/>
          <w:sz w:val="20"/>
          <w:lang w:eastAsia="ko-KR"/>
        </w:rPr>
        <w:t>[ n ]</w:t>
      </w:r>
      <w:r w:rsidRPr="005347D2">
        <w:rPr>
          <w:rFonts w:eastAsia="Calibri"/>
          <w:sz w:val="20"/>
        </w:rPr>
        <w:t xml:space="preserve"> </w:t>
      </w:r>
      <w:r w:rsidRPr="005347D2">
        <w:rPr>
          <w:rFonts w:eastAsia="Times New Roman"/>
          <w:sz w:val="20"/>
        </w:rPr>
        <w:t>shall be in the range of 0 to packed_picture_height − 1, inclusive.</w:t>
      </w:r>
    </w:p>
    <w:p w14:paraId="0CEC0AB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bookmarkStart w:id="1068" w:name="_Hlk494708030"/>
      <w:r w:rsidRPr="005347D2">
        <w:rPr>
          <w:sz w:val="20"/>
        </w:rPr>
        <w:t xml:space="preserve">If </w:t>
      </w:r>
      <w:r w:rsidRPr="005347D2">
        <w:rPr>
          <w:rFonts w:eastAsia="Calibri"/>
          <w:sz w:val="20"/>
        </w:rPr>
        <w:t>PackedRegionLeft</w:t>
      </w:r>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r w:rsidRPr="005347D2">
        <w:rPr>
          <w:sz w:val="20"/>
        </w:rPr>
        <w:t>packed_picture_width</w:t>
      </w:r>
      <w:r w:rsidRPr="005347D2">
        <w:rPr>
          <w:rFonts w:eastAsia="Malgun Gothic"/>
          <w:sz w:val="20"/>
          <w:lang w:eastAsia="ko-KR"/>
        </w:rPr>
        <w:t> / HorDiv1, t</w:t>
      </w:r>
      <w:bookmarkStart w:id="1069" w:name="_Hlk494708241"/>
      <w:bookmarkEnd w:id="1068"/>
      <w:r w:rsidRPr="005347D2">
        <w:rPr>
          <w:sz w:val="20"/>
        </w:rPr>
        <w:t xml:space="preserve">he sum of </w:t>
      </w:r>
      <w:r w:rsidRPr="005347D2">
        <w:rPr>
          <w:rFonts w:eastAsia="Calibri"/>
          <w:sz w:val="20"/>
        </w:rPr>
        <w:t>PackedRegionLeft</w:t>
      </w:r>
      <w:r w:rsidRPr="005347D2">
        <w:rPr>
          <w:rFonts w:eastAsia="Malgun Gothic"/>
          <w:sz w:val="20"/>
          <w:lang w:eastAsia="ko-KR"/>
        </w:rPr>
        <w:t>[ n ]</w:t>
      </w:r>
      <w:r w:rsidRPr="005347D2">
        <w:rPr>
          <w:rFonts w:eastAsia="Calibri"/>
          <w:sz w:val="20"/>
        </w:rPr>
        <w:t xml:space="preserve"> and PackedRegionWidth</w:t>
      </w:r>
      <w:r w:rsidRPr="005347D2">
        <w:rPr>
          <w:rFonts w:eastAsia="Malgun Gothic"/>
          <w:sz w:val="20"/>
          <w:lang w:eastAsia="ko-KR"/>
        </w:rPr>
        <w:t>[ n ]</w:t>
      </w:r>
      <w:r w:rsidRPr="005347D2">
        <w:rPr>
          <w:rFonts w:eastAsia="Calibri"/>
          <w:sz w:val="20"/>
        </w:rPr>
        <w:t xml:space="preserve"> </w:t>
      </w:r>
      <w:r w:rsidRPr="005347D2">
        <w:rPr>
          <w:sz w:val="20"/>
        </w:rPr>
        <w:t>shall be less than or equal to packed_picture_width /</w:t>
      </w:r>
      <w:bookmarkStart w:id="1070" w:name="OLE_LINK12"/>
      <w:bookmarkStart w:id="1071" w:name="OLE_LINK13"/>
      <w:r w:rsidRPr="005347D2">
        <w:rPr>
          <w:sz w:val="20"/>
        </w:rPr>
        <w:t> </w:t>
      </w:r>
      <w:r w:rsidRPr="005347D2">
        <w:rPr>
          <w:rFonts w:eastAsia="Malgun Gothic"/>
          <w:sz w:val="20"/>
          <w:lang w:eastAsia="ko-KR"/>
        </w:rPr>
        <w:t>HorDiv1</w:t>
      </w:r>
      <w:bookmarkEnd w:id="1070"/>
      <w:bookmarkEnd w:id="1071"/>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r w:rsidRPr="005347D2">
        <w:rPr>
          <w:rFonts w:eastAsia="Calibri"/>
          <w:sz w:val="20"/>
        </w:rPr>
        <w:t>PackedRegionLeft</w:t>
      </w:r>
      <w:r w:rsidRPr="005347D2">
        <w:rPr>
          <w:rFonts w:eastAsia="Malgun Gothic"/>
          <w:sz w:val="20"/>
          <w:lang w:eastAsia="ko-KR"/>
        </w:rPr>
        <w:t>[ n ]</w:t>
      </w:r>
      <w:r w:rsidRPr="005347D2">
        <w:rPr>
          <w:rFonts w:eastAsia="Calibri"/>
          <w:sz w:val="20"/>
        </w:rPr>
        <w:t xml:space="preserve"> and PackedRegionWidth</w:t>
      </w:r>
      <w:r w:rsidRPr="005347D2">
        <w:rPr>
          <w:rFonts w:eastAsia="Malgun Gothic"/>
          <w:sz w:val="20"/>
          <w:lang w:eastAsia="ko-KR"/>
        </w:rPr>
        <w:t>[ n ]</w:t>
      </w:r>
      <w:r w:rsidRPr="005347D2">
        <w:rPr>
          <w:rFonts w:eastAsia="Calibri"/>
          <w:sz w:val="20"/>
        </w:rPr>
        <w:t xml:space="preserve"> </w:t>
      </w:r>
      <w:r w:rsidRPr="005347D2">
        <w:rPr>
          <w:sz w:val="20"/>
        </w:rPr>
        <w:t>shall be less than or equal to packed_picture_width</w:t>
      </w:r>
      <w:r w:rsidRPr="005347D2">
        <w:rPr>
          <w:rFonts w:eastAsia="Malgun Gothic"/>
          <w:sz w:val="20"/>
          <w:lang w:eastAsia="ko-KR"/>
        </w:rPr>
        <w:t> / HorDiv1 * 2.</w:t>
      </w:r>
    </w:p>
    <w:p w14:paraId="5664581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heme="minorEastAsia"/>
          <w:sz w:val="20"/>
        </w:rPr>
      </w:pPr>
      <w:r w:rsidRPr="005347D2">
        <w:rPr>
          <w:sz w:val="20"/>
        </w:rPr>
        <w:t xml:space="preserve">If </w:t>
      </w:r>
      <w:r w:rsidRPr="005347D2">
        <w:rPr>
          <w:rFonts w:eastAsia="Calibri"/>
          <w:sz w:val="20"/>
        </w:rPr>
        <w:t>PackedRegionTop</w:t>
      </w:r>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r w:rsidRPr="005347D2">
        <w:rPr>
          <w:sz w:val="20"/>
        </w:rPr>
        <w:t>packed_picture_height</w:t>
      </w:r>
      <w:r w:rsidRPr="005347D2">
        <w:rPr>
          <w:rFonts w:eastAsia="Malgun Gothic"/>
          <w:sz w:val="20"/>
          <w:lang w:eastAsia="ko-KR"/>
        </w:rPr>
        <w:t xml:space="preserve"> / VerDiv1, </w:t>
      </w:r>
      <w:r w:rsidRPr="005347D2">
        <w:rPr>
          <w:sz w:val="20"/>
        </w:rPr>
        <w:t xml:space="preserve">the sum of </w:t>
      </w:r>
      <w:r w:rsidRPr="005347D2">
        <w:rPr>
          <w:rFonts w:eastAsia="Calibri"/>
          <w:sz w:val="20"/>
        </w:rPr>
        <w:t>PackedRegionTop</w:t>
      </w:r>
      <w:r w:rsidRPr="005347D2">
        <w:rPr>
          <w:rFonts w:eastAsia="Malgun Gothic"/>
          <w:sz w:val="20"/>
          <w:lang w:eastAsia="ko-KR"/>
        </w:rPr>
        <w:t>[ n ]</w:t>
      </w:r>
      <w:r w:rsidRPr="005347D2">
        <w:rPr>
          <w:rFonts w:eastAsia="Calibri"/>
          <w:sz w:val="20"/>
        </w:rPr>
        <w:t xml:space="preserve"> and PackedRegionHeight</w:t>
      </w:r>
      <w:r w:rsidRPr="005347D2">
        <w:rPr>
          <w:rFonts w:eastAsia="Malgun Gothic"/>
          <w:sz w:val="20"/>
          <w:lang w:eastAsia="ko-KR"/>
        </w:rPr>
        <w:t>[ n ]</w:t>
      </w:r>
      <w:r w:rsidRPr="005347D2">
        <w:rPr>
          <w:rFonts w:eastAsia="Calibri"/>
          <w:sz w:val="20"/>
        </w:rPr>
        <w:t xml:space="preserve"> </w:t>
      </w:r>
      <w:r w:rsidRPr="005347D2">
        <w:rPr>
          <w:sz w:val="20"/>
        </w:rPr>
        <w:t>shall be less than or equal to packed_picture_height / </w:t>
      </w:r>
      <w:r w:rsidRPr="005347D2">
        <w:rPr>
          <w:rFonts w:eastAsia="Malgun Gothic"/>
          <w:sz w:val="20"/>
          <w:lang w:eastAsia="ko-KR"/>
        </w:rPr>
        <w:t>VerDiv1</w:t>
      </w:r>
      <w:r w:rsidRPr="005347D2">
        <w:rPr>
          <w:sz w:val="20"/>
        </w:rPr>
        <w:t>.</w:t>
      </w:r>
      <w:r w:rsidRPr="005347D2">
        <w:rPr>
          <w:rFonts w:eastAsia="Times New Roman"/>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r w:rsidRPr="005347D2">
        <w:rPr>
          <w:rFonts w:eastAsia="Calibri"/>
          <w:sz w:val="20"/>
        </w:rPr>
        <w:t>PackedRegionTop</w:t>
      </w:r>
      <w:r w:rsidRPr="005347D2">
        <w:rPr>
          <w:rFonts w:eastAsia="Malgun Gothic"/>
          <w:sz w:val="20"/>
          <w:lang w:eastAsia="ko-KR"/>
        </w:rPr>
        <w:t>[ n ]</w:t>
      </w:r>
      <w:r w:rsidRPr="005347D2">
        <w:rPr>
          <w:rFonts w:eastAsia="Calibri"/>
          <w:sz w:val="20"/>
        </w:rPr>
        <w:t xml:space="preserve"> and PackedRegionHeight</w:t>
      </w:r>
      <w:r w:rsidRPr="005347D2">
        <w:rPr>
          <w:rFonts w:eastAsia="Malgun Gothic"/>
          <w:sz w:val="20"/>
          <w:lang w:eastAsia="ko-KR"/>
        </w:rPr>
        <w:t>[ n ]</w:t>
      </w:r>
      <w:r w:rsidRPr="005347D2">
        <w:rPr>
          <w:rFonts w:eastAsia="Calibri"/>
          <w:sz w:val="20"/>
        </w:rPr>
        <w:t xml:space="preserve"> </w:t>
      </w:r>
      <w:r w:rsidRPr="005347D2">
        <w:rPr>
          <w:sz w:val="20"/>
        </w:rPr>
        <w:t>shall be less than or equal to packed_picture_height / </w:t>
      </w:r>
      <w:r w:rsidRPr="005347D2">
        <w:rPr>
          <w:rFonts w:eastAsia="Malgun Gothic"/>
          <w:sz w:val="20"/>
          <w:lang w:eastAsia="ko-KR"/>
        </w:rPr>
        <w:t>VerDiv1 * 2</w:t>
      </w:r>
      <w:r w:rsidRPr="005347D2">
        <w:rPr>
          <w:rFonts w:eastAsia="Calibri"/>
          <w:sz w:val="20"/>
        </w:rPr>
        <w:t>.</w:t>
      </w:r>
    </w:p>
    <w:bookmarkEnd w:id="1069"/>
    <w:p w14:paraId="6295228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Times New Roman"/>
          <w:sz w:val="20"/>
        </w:rPr>
        <w:t xml:space="preserve">When the decoded picture has 4:2:0 or 4:2:2 chroma format, </w:t>
      </w:r>
      <w:r w:rsidRPr="005347D2">
        <w:rPr>
          <w:rFonts w:eastAsia="Calibri"/>
          <w:sz w:val="20"/>
        </w:rPr>
        <w:t>PackedRegionLeft</w:t>
      </w:r>
      <w:r w:rsidRPr="005347D2">
        <w:rPr>
          <w:rFonts w:eastAsia="Malgun Gothic"/>
          <w:sz w:val="20"/>
          <w:lang w:eastAsia="ko-KR"/>
        </w:rPr>
        <w:t>[ n ]</w:t>
      </w:r>
      <w:r w:rsidRPr="005347D2">
        <w:rPr>
          <w:rFonts w:eastAsia="Times New Roman"/>
          <w:sz w:val="20"/>
        </w:rPr>
        <w:t xml:space="preserve"> shall correspond to an even horizontal coordinate value </w:t>
      </w:r>
      <w:r w:rsidRPr="005347D2">
        <w:rPr>
          <w:sz w:val="20"/>
        </w:rPr>
        <w:t xml:space="preserve">of luma sample units, and </w:t>
      </w:r>
      <w:r w:rsidRPr="005347D2">
        <w:rPr>
          <w:rFonts w:eastAsia="Calibri"/>
          <w:sz w:val="20"/>
        </w:rPr>
        <w:t>PackedRegionWidth</w:t>
      </w:r>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0E59A42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rFonts w:eastAsia="Times New Roman"/>
          <w:sz w:val="20"/>
        </w:rPr>
        <w:t xml:space="preserve">When the decoded picture has 4:2:0 chroma format, </w:t>
      </w:r>
      <w:r w:rsidRPr="005347D2">
        <w:rPr>
          <w:rFonts w:eastAsia="Calibri"/>
          <w:sz w:val="20"/>
        </w:rPr>
        <w:t>PackedRegionTop</w:t>
      </w:r>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vertical coordinate value </w:t>
      </w:r>
      <w:r w:rsidRPr="005347D2">
        <w:rPr>
          <w:sz w:val="20"/>
        </w:rPr>
        <w:t xml:space="preserve">of luma sample units, and </w:t>
      </w:r>
      <w:r w:rsidRPr="005347D2">
        <w:rPr>
          <w:rFonts w:eastAsia="Calibri"/>
          <w:sz w:val="20"/>
        </w:rPr>
        <w:t>ProjRegionHeight</w:t>
      </w:r>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1FFA43BB" w14:textId="42241A57" w:rsidR="00D26D16" w:rsidRPr="005347D2" w:rsidRDefault="00D26D16" w:rsidP="00D26D16">
      <w:pPr>
        <w:pStyle w:val="3N2"/>
        <w:keepNext/>
        <w:ind w:left="6"/>
        <w:rPr>
          <w:b/>
          <w:lang w:val="en-CA"/>
        </w:rPr>
      </w:pPr>
      <w:r w:rsidRPr="005347D2">
        <w:rPr>
          <w:b/>
          <w:lang w:val="en-CA"/>
        </w:rPr>
        <w:t>D.2.3</w:t>
      </w:r>
      <w:ins w:id="1072" w:author="Gary Sullivan" w:date="2018-05-10T17:31:00Z">
        <w:r w:rsidR="006F1986">
          <w:rPr>
            <w:b/>
            <w:lang w:val="en-CA"/>
          </w:rPr>
          <w:t>4</w:t>
        </w:r>
      </w:ins>
      <w:del w:id="1073" w:author="Gary Sullivan" w:date="2018-05-10T17:31:00Z">
        <w:r w:rsidR="00202C2F" w:rsidRPr="005347D2" w:rsidDel="006F1986">
          <w:rPr>
            <w:b/>
            <w:lang w:val="en-CA"/>
          </w:rPr>
          <w:delText>3</w:delText>
        </w:r>
      </w:del>
      <w:r w:rsidRPr="005347D2">
        <w:rPr>
          <w:b/>
          <w:lang w:val="en-CA"/>
        </w:rPr>
        <w:t>.5</w:t>
      </w:r>
      <w:bookmarkStart w:id="1074" w:name="_Hlk502654174"/>
      <w:r w:rsidRPr="005347D2">
        <w:rPr>
          <w:b/>
          <w:lang w:val="en-CA"/>
        </w:rPr>
        <w:tab/>
        <w:t>Omnidirectional viewport SEI message semantics</w:t>
      </w:r>
      <w:bookmarkEnd w:id="1074"/>
    </w:p>
    <w:p w14:paraId="5F052A2F" w14:textId="77777777" w:rsidR="00D26D16" w:rsidRPr="005347D2" w:rsidRDefault="00D26D16" w:rsidP="00D26D16">
      <w:pPr>
        <w:jc w:val="both"/>
        <w:rPr>
          <w:noProof/>
          <w:sz w:val="20"/>
        </w:rPr>
      </w:pPr>
      <w:r w:rsidRPr="005347D2">
        <w:rPr>
          <w:sz w:val="20"/>
        </w:rPr>
        <w:t xml:space="preserve">The omnidirectional viewport SEI message specifies the coordinates of one or more regions of spherical-coordinate geometry, bounded by four great circles, corresponding to </w:t>
      </w:r>
      <w:r w:rsidRPr="005347D2">
        <w:rPr>
          <w:noProof/>
          <w:sz w:val="20"/>
        </w:rPr>
        <w:t>viewports recommended for display when the user does not have control of the viewing orientation or has released control of the viewing orientation.</w:t>
      </w:r>
    </w:p>
    <w:p w14:paraId="64303154" w14:textId="5462CCC4" w:rsidR="00D26D16" w:rsidRPr="005347D2" w:rsidRDefault="00D26D16" w:rsidP="00D26D16">
      <w:pPr>
        <w:jc w:val="both"/>
        <w:rPr>
          <w:noProof/>
          <w:sz w:val="20"/>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as specified in clause </w:t>
      </w:r>
      <w:r w:rsidRPr="005347D2">
        <w:rPr>
          <w:color w:val="000000"/>
          <w:sz w:val="20"/>
        </w:rPr>
        <w:fldChar w:fldCharType="begin"/>
      </w:r>
      <w:r w:rsidRPr="005347D2">
        <w:rPr>
          <w:color w:val="000000"/>
          <w:sz w:val="20"/>
        </w:rPr>
        <w:instrText xml:space="preserve"> REF ErpSeiSemantics \h  \* MERGEFORMAT </w:instrText>
      </w:r>
      <w:r w:rsidRPr="005347D2">
        <w:rPr>
          <w:color w:val="000000"/>
          <w:sz w:val="20"/>
        </w:rPr>
      </w:r>
      <w:r w:rsidRPr="005347D2">
        <w:rPr>
          <w:color w:val="000000"/>
          <w:sz w:val="20"/>
        </w:rPr>
        <w:fldChar w:fldCharType="separate"/>
      </w:r>
      <w:r w:rsidR="00202C2F" w:rsidRPr="005347D2">
        <w:rPr>
          <w:sz w:val="20"/>
        </w:rPr>
        <w:t>D.2.33.1</w:t>
      </w:r>
      <w:r w:rsidRPr="005347D2">
        <w:rPr>
          <w:color w:val="000000"/>
          <w:sz w:val="20"/>
        </w:rPr>
        <w:fldChar w:fldCharType="end"/>
      </w:r>
      <w:r w:rsidRPr="005347D2">
        <w:rPr>
          <w:color w:val="000000"/>
          <w:sz w:val="20"/>
        </w:rPr>
        <w:t xml:space="preserve"> or </w:t>
      </w:r>
      <w:r w:rsidRPr="005347D2">
        <w:rPr>
          <w:color w:val="000000"/>
          <w:sz w:val="20"/>
        </w:rPr>
        <w:fldChar w:fldCharType="begin"/>
      </w:r>
      <w:r w:rsidRPr="005347D2">
        <w:rPr>
          <w:color w:val="000000"/>
          <w:sz w:val="20"/>
        </w:rPr>
        <w:instrText xml:space="preserve"> REF CmpSeiSemantics \h  \* MERGEFORMAT </w:instrText>
      </w:r>
      <w:r w:rsidRPr="005347D2">
        <w:rPr>
          <w:color w:val="000000"/>
          <w:sz w:val="20"/>
        </w:rPr>
      </w:r>
      <w:r w:rsidRPr="005347D2">
        <w:rPr>
          <w:color w:val="000000"/>
          <w:sz w:val="20"/>
        </w:rPr>
        <w:fldChar w:fldCharType="separate"/>
      </w:r>
      <w:r w:rsidR="00202C2F" w:rsidRPr="005347D2">
        <w:rPr>
          <w:sz w:val="20"/>
        </w:rPr>
        <w:t>D.2.33.2</w:t>
      </w:r>
      <w:r w:rsidRPr="005347D2">
        <w:rPr>
          <w:color w:val="000000"/>
          <w:sz w:val="20"/>
        </w:rPr>
        <w:fldChar w:fldCharType="end"/>
      </w:r>
      <w:r w:rsidRPr="005347D2">
        <w:rPr>
          <w:color w:val="000000"/>
          <w:sz w:val="20"/>
        </w:rPr>
        <w:t xml:space="preserve">, </w:t>
      </w:r>
      <w:r w:rsidRPr="005347D2">
        <w:rPr>
          <w:rFonts w:eastAsia="Malgun Gothic"/>
          <w:bCs/>
          <w:noProof/>
          <w:sz w:val="20"/>
          <w:lang w:eastAsia="zh-CN"/>
        </w:rPr>
        <w:t xml:space="preserve">that applies to the picture is present, the information indicated by the </w:t>
      </w:r>
      <w:r w:rsidRPr="005347D2">
        <w:rPr>
          <w:sz w:val="20"/>
        </w:rPr>
        <w:t>omnidirectional viewport SEI message applies to both views.</w:t>
      </w:r>
    </w:p>
    <w:p w14:paraId="27E13EB5" w14:textId="77777777" w:rsidR="00D26D16" w:rsidRPr="005347D2" w:rsidRDefault="00D26D16" w:rsidP="00D26D16">
      <w:pPr>
        <w:jc w:val="both"/>
        <w:rPr>
          <w:sz w:val="20"/>
        </w:rPr>
      </w:pPr>
      <w:bookmarkStart w:id="1075" w:name="_Hlk481685958"/>
      <w:r w:rsidRPr="005347D2">
        <w:rPr>
          <w:b/>
          <w:noProof/>
          <w:sz w:val="20"/>
        </w:rPr>
        <w:t>omni_viewport</w:t>
      </w:r>
      <w:r w:rsidRPr="005347D2">
        <w:rPr>
          <w:b/>
          <w:bCs/>
          <w:sz w:val="20"/>
        </w:rPr>
        <w:t>_id</w:t>
      </w:r>
      <w:r w:rsidRPr="005347D2">
        <w:rPr>
          <w:noProof/>
          <w:sz w:val="20"/>
        </w:rPr>
        <w:t xml:space="preserve"> </w:t>
      </w:r>
      <w:bookmarkEnd w:id="1075"/>
      <w:r w:rsidRPr="005347D2">
        <w:rPr>
          <w:sz w:val="20"/>
        </w:rPr>
        <w:t>contains an identifying number that may be used to identify the purpose of the one or more recommended viewport regions.</w:t>
      </w:r>
    </w:p>
    <w:p w14:paraId="072F5B68" w14:textId="77777777" w:rsidR="00D26D16" w:rsidRPr="005347D2" w:rsidRDefault="00D26D16" w:rsidP="00D26D16">
      <w:pPr>
        <w:jc w:val="both"/>
        <w:rPr>
          <w:sz w:val="20"/>
          <w:lang w:eastAsia="zh-CN"/>
        </w:rPr>
      </w:pPr>
      <w:bookmarkStart w:id="1076" w:name="_Hlk481685756"/>
      <w:r w:rsidRPr="005347D2">
        <w:rPr>
          <w:sz w:val="20"/>
        </w:rPr>
        <w:t>omni_viewport_id equal to 0 indicates that the recommended viewports are per "director’s cut", i.e., a viewport suggested according to the creative intent of the content author or content provider. omni_viewport_id equal to 1 indicates that the recommended viewports are selected based on measurements of viewing statistics.</w:t>
      </w:r>
    </w:p>
    <w:p w14:paraId="3ED25A5B" w14:textId="77777777" w:rsidR="00D26D16" w:rsidRPr="005347D2" w:rsidRDefault="00D26D16" w:rsidP="00D26D16">
      <w:pPr>
        <w:jc w:val="both"/>
        <w:rPr>
          <w:noProof/>
          <w:sz w:val="20"/>
        </w:rPr>
      </w:pPr>
      <w:r w:rsidRPr="005347D2">
        <w:rPr>
          <w:sz w:val="20"/>
        </w:rPr>
        <w:t>Values of omni_viewport_id from 2 to 511, inclusive, may be used as determined by the application. Values of omni_viewport_id from 512 to 1023 are reserved for future use by ITU-T | ISO/IEC. Decoders encountering a value of omni_viewport_id in the range of 512 to 1023, inclusive, shall ignore it.</w:t>
      </w:r>
    </w:p>
    <w:p w14:paraId="26E12A07" w14:textId="77777777" w:rsidR="00D26D16" w:rsidRPr="005347D2" w:rsidRDefault="00D26D16" w:rsidP="00D26D16">
      <w:pPr>
        <w:jc w:val="both"/>
        <w:rPr>
          <w:noProof/>
          <w:sz w:val="20"/>
        </w:rPr>
      </w:pPr>
      <w:r w:rsidRPr="005347D2">
        <w:rPr>
          <w:b/>
          <w:noProof/>
          <w:sz w:val="20"/>
        </w:rPr>
        <w:t>omni_viewport_cancel_flag</w:t>
      </w:r>
      <w:r w:rsidRPr="005347D2">
        <w:rPr>
          <w:noProof/>
          <w:sz w:val="20"/>
        </w:rPr>
        <w:t xml:space="preserve"> equal to 1 </w:t>
      </w:r>
      <w:bookmarkEnd w:id="1076"/>
      <w:r w:rsidRPr="005347D2">
        <w:rPr>
          <w:noProof/>
          <w:sz w:val="20"/>
        </w:rPr>
        <w:t>indicates that the SEI message cancels the persistence of any previous omnidirectional viewport SEI message in output order. omni_viewport_cancel_flag equal to 0 indicates that omnidirectional viewport information follows.</w:t>
      </w:r>
    </w:p>
    <w:p w14:paraId="271627A2" w14:textId="3953FB30" w:rsidR="00D26D16" w:rsidRPr="005347D2" w:rsidDel="00B87DBD" w:rsidRDefault="00D26D16" w:rsidP="00D26D16">
      <w:pPr>
        <w:jc w:val="both"/>
        <w:rPr>
          <w:del w:id="1077" w:author="Ye-Kui Wang d00" w:date="2018-05-04T12:05:00Z"/>
          <w:noProof/>
          <w:sz w:val="20"/>
        </w:rPr>
      </w:pPr>
      <w:del w:id="1078" w:author="Ye-Kui Wang d00" w:date="2018-05-04T12:05:00Z">
        <w:r w:rsidRPr="005347D2" w:rsidDel="00B87DBD">
          <w:rPr>
            <w:b/>
            <w:noProof/>
            <w:sz w:val="20"/>
          </w:rPr>
          <w:delText>omni_viewport_persistence_flag</w:delText>
        </w:r>
        <w:r w:rsidRPr="005347D2" w:rsidDel="00B87DBD">
          <w:rPr>
            <w:noProof/>
            <w:sz w:val="20"/>
          </w:rPr>
          <w:delText xml:space="preserve"> specifies the persistence of the omnidirectional viewport SEI message.</w:delText>
        </w:r>
      </w:del>
    </w:p>
    <w:p w14:paraId="17FB4A92" w14:textId="30B9C490" w:rsidR="00D26D16" w:rsidRPr="005347D2" w:rsidDel="00B87DBD" w:rsidRDefault="00D26D16" w:rsidP="00D26D16">
      <w:pPr>
        <w:jc w:val="both"/>
        <w:rPr>
          <w:del w:id="1079" w:author="Ye-Kui Wang d00" w:date="2018-05-04T12:05:00Z"/>
          <w:noProof/>
          <w:sz w:val="20"/>
        </w:rPr>
      </w:pPr>
      <w:del w:id="1080" w:author="Ye-Kui Wang d00" w:date="2018-05-04T12:05:00Z">
        <w:r w:rsidRPr="005347D2" w:rsidDel="00B87DBD">
          <w:rPr>
            <w:noProof/>
            <w:sz w:val="20"/>
          </w:rPr>
          <w:delText>omni_viewport_persistence_flag equal to 0 specifies that the omnidirectional viewport SEI message applies to the current decoded picture only.</w:delText>
        </w:r>
      </w:del>
    </w:p>
    <w:p w14:paraId="1E6878EA" w14:textId="3760595E" w:rsidR="00D26D16" w:rsidRPr="005347D2" w:rsidDel="00B87DBD" w:rsidRDefault="00D26D16" w:rsidP="00D26D16">
      <w:pPr>
        <w:keepNext/>
        <w:jc w:val="both"/>
        <w:rPr>
          <w:del w:id="1081" w:author="Ye-Kui Wang d00" w:date="2018-05-04T12:05:00Z"/>
          <w:noProof/>
          <w:sz w:val="20"/>
        </w:rPr>
      </w:pPr>
      <w:del w:id="1082" w:author="Ye-Kui Wang d00" w:date="2018-05-04T12:05:00Z">
        <w:r w:rsidRPr="005347D2" w:rsidDel="00B87DBD">
          <w:rPr>
            <w:noProof/>
            <w:sz w:val="20"/>
          </w:rPr>
          <w:delText>Let picA be the current picture. omni_viewport_persistence_flag equal to 1 specifies that the omnidirectional viewport SEI message persists in output order until one or more of the following conditions are true:</w:delText>
        </w:r>
      </w:del>
    </w:p>
    <w:p w14:paraId="28F3737D" w14:textId="7AF0866C" w:rsidR="00D26D16" w:rsidRPr="005347D2" w:rsidDel="00B87DBD" w:rsidRDefault="00D26D16" w:rsidP="00D26D16">
      <w:pPr>
        <w:pStyle w:val="enumlev1"/>
        <w:spacing w:before="136"/>
        <w:ind w:left="397"/>
        <w:rPr>
          <w:del w:id="1083" w:author="Ye-Kui Wang d00" w:date="2018-05-04T12:05:00Z"/>
          <w:noProof/>
          <w:lang w:val="en-CA"/>
        </w:rPr>
      </w:pPr>
      <w:del w:id="1084" w:author="Ye-Kui Wang d00" w:date="2018-05-04T12:05:00Z">
        <w:r w:rsidRPr="005347D2" w:rsidDel="00B87DBD">
          <w:rPr>
            <w:noProof/>
            <w:lang w:val="en-CA"/>
          </w:rPr>
          <w:delText>–</w:delText>
        </w:r>
        <w:r w:rsidRPr="005347D2" w:rsidDel="00B87DBD">
          <w:rPr>
            <w:noProof/>
            <w:lang w:val="en-CA"/>
          </w:rPr>
          <w:tab/>
          <w:delText xml:space="preserve">A new </w:delText>
        </w:r>
        <w:r w:rsidRPr="005347D2" w:rsidDel="00B87DBD">
          <w:rPr>
            <w:lang w:val="en-CA"/>
          </w:rPr>
          <w:delText>coded video sequence (CVS)</w:delText>
        </w:r>
        <w:r w:rsidRPr="005347D2" w:rsidDel="00B87DBD">
          <w:rPr>
            <w:noProof/>
            <w:lang w:val="en-CA"/>
          </w:rPr>
          <w:delText xml:space="preserve"> begins.</w:delText>
        </w:r>
      </w:del>
    </w:p>
    <w:p w14:paraId="1EA24B05" w14:textId="7861E287" w:rsidR="00D26D16" w:rsidRPr="005347D2" w:rsidDel="00B87DBD" w:rsidRDefault="00D26D16" w:rsidP="00D26D16">
      <w:pPr>
        <w:pStyle w:val="enumlev1"/>
        <w:spacing w:before="136"/>
        <w:ind w:left="397"/>
        <w:rPr>
          <w:del w:id="1085" w:author="Ye-Kui Wang d00" w:date="2018-05-04T12:05:00Z"/>
          <w:noProof/>
          <w:lang w:val="en-CA"/>
        </w:rPr>
      </w:pPr>
      <w:del w:id="1086" w:author="Ye-Kui Wang d00" w:date="2018-05-04T12:05:00Z">
        <w:r w:rsidRPr="005347D2" w:rsidDel="00B87DBD">
          <w:rPr>
            <w:noProof/>
            <w:lang w:val="en-CA"/>
          </w:rPr>
          <w:delText>–</w:delText>
        </w:r>
        <w:r w:rsidRPr="005347D2" w:rsidDel="00B87DBD">
          <w:rPr>
            <w:noProof/>
            <w:lang w:val="en-CA"/>
          </w:rPr>
          <w:tab/>
          <w:delText>The bitstream ends.</w:delText>
        </w:r>
      </w:del>
    </w:p>
    <w:p w14:paraId="5324B2AA" w14:textId="012EFF32" w:rsidR="00D26D16" w:rsidRPr="005347D2" w:rsidDel="00B87DBD" w:rsidRDefault="00D26D16" w:rsidP="00D26D16">
      <w:pPr>
        <w:pStyle w:val="enumlev1"/>
        <w:spacing w:before="136"/>
        <w:ind w:left="397"/>
        <w:rPr>
          <w:del w:id="1087" w:author="Ye-Kui Wang d00" w:date="2018-05-04T12:05:00Z"/>
          <w:noProof/>
          <w:lang w:val="en-CA"/>
        </w:rPr>
      </w:pPr>
      <w:del w:id="1088" w:author="Ye-Kui Wang d00" w:date="2018-05-04T12:05:00Z">
        <w:r w:rsidRPr="005347D2" w:rsidDel="00B87DBD">
          <w:rPr>
            <w:noProof/>
            <w:lang w:val="en-CA"/>
          </w:rPr>
          <w:delText>–</w:delText>
        </w:r>
        <w:r w:rsidRPr="005347D2" w:rsidDel="00B87DBD">
          <w:rPr>
            <w:noProof/>
            <w:lang w:val="en-CA"/>
          </w:rPr>
          <w:tab/>
          <w:delText>A picture picB in an access unit containing an omnidirectional viewport</w:delText>
        </w:r>
        <w:r w:rsidRPr="005347D2" w:rsidDel="00B87DBD">
          <w:rPr>
            <w:noProof/>
            <w:lang w:val="en-CA" w:eastAsia="ko-KR"/>
          </w:rPr>
          <w:delText xml:space="preserve"> </w:delText>
        </w:r>
        <w:r w:rsidRPr="005347D2" w:rsidDel="00B87DBD">
          <w:rPr>
            <w:noProof/>
            <w:lang w:val="en-CA"/>
          </w:rPr>
          <w:delText xml:space="preserve">SEI message is output having </w:delText>
        </w:r>
        <w:r w:rsidRPr="005347D2" w:rsidDel="00B87DBD">
          <w:rPr>
            <w:lang w:val="en-CA"/>
          </w:rPr>
          <w:delText xml:space="preserve">PicOrderCnt( picB ) </w:delText>
        </w:r>
        <w:r w:rsidRPr="005347D2" w:rsidDel="00B87DBD">
          <w:rPr>
            <w:noProof/>
            <w:lang w:val="en-CA"/>
          </w:rPr>
          <w:delText xml:space="preserve">greater than </w:delText>
        </w:r>
        <w:r w:rsidRPr="005347D2" w:rsidDel="00B87DBD">
          <w:rPr>
            <w:lang w:val="en-CA"/>
          </w:rPr>
          <w:delText>PicOrderCnt( picA )</w:delText>
        </w:r>
        <w:r w:rsidRPr="005347D2" w:rsidDel="00B87DBD">
          <w:rPr>
            <w:noProof/>
            <w:lang w:val="en-CA"/>
          </w:rPr>
          <w:delText>.</w:delText>
        </w:r>
      </w:del>
    </w:p>
    <w:p w14:paraId="4203FB10" w14:textId="4DCC4B3D" w:rsidR="00D86D9F" w:rsidRPr="005347D2" w:rsidRDefault="00D86D9F" w:rsidP="00D86D9F">
      <w:pPr>
        <w:jc w:val="both"/>
        <w:rPr>
          <w:ins w:id="1089" w:author="Ye-Kui Wang d00" w:date="2018-05-04T12:02:00Z"/>
          <w:noProof/>
          <w:sz w:val="20"/>
        </w:rPr>
      </w:pPr>
      <w:bookmarkStart w:id="1090" w:name="_Hlk481163187"/>
      <w:ins w:id="1091" w:author="Ye-Kui Wang d00" w:date="2018-05-04T12:02:00Z">
        <w:r w:rsidRPr="005347D2">
          <w:rPr>
            <w:b/>
            <w:noProof/>
            <w:sz w:val="20"/>
          </w:rPr>
          <w:t>omni_viewport_</w:t>
        </w:r>
        <w:r w:rsidRPr="00761B32">
          <w:rPr>
            <w:b/>
            <w:noProof/>
            <w:sz w:val="20"/>
            <w:lang w:val="en-US"/>
          </w:rPr>
          <w:t>repetition_period</w:t>
        </w:r>
        <w:r w:rsidRPr="005347D2">
          <w:rPr>
            <w:noProof/>
            <w:sz w:val="20"/>
          </w:rPr>
          <w:t xml:space="preserve"> specifies the persistence of the </w:t>
        </w:r>
      </w:ins>
      <w:ins w:id="1092" w:author="Ye-Kui Wang d00" w:date="2018-05-04T12:03:00Z">
        <w:r w:rsidRPr="00D86D9F">
          <w:rPr>
            <w:bCs/>
            <w:noProof/>
            <w:sz w:val="20"/>
          </w:rPr>
          <w:t xml:space="preserve">omnidirectional viewport </w:t>
        </w:r>
      </w:ins>
      <w:ins w:id="1093" w:author="Ye-Kui Wang d00" w:date="2018-05-04T12:02:00Z">
        <w:r w:rsidRPr="005347D2">
          <w:rPr>
            <w:noProof/>
            <w:sz w:val="20"/>
          </w:rPr>
          <w:t>SEI message</w:t>
        </w:r>
        <w:r w:rsidRPr="00761B32">
          <w:rPr>
            <w:noProof/>
            <w:sz w:val="20"/>
            <w:lang w:val="en-US"/>
          </w:rPr>
          <w:t xml:space="preserve"> and may specify a picture order count interval within which another </w:t>
        </w:r>
      </w:ins>
      <w:ins w:id="1094" w:author="Ye-Kui Wang d00" w:date="2018-05-04T12:03:00Z">
        <w:r w:rsidRPr="00D86D9F">
          <w:rPr>
            <w:bCs/>
            <w:noProof/>
            <w:sz w:val="20"/>
          </w:rPr>
          <w:t xml:space="preserve">omnidirectional viewport </w:t>
        </w:r>
      </w:ins>
      <w:ins w:id="1095" w:author="Ye-Kui Wang d00" w:date="2018-05-04T12:02:00Z">
        <w:r w:rsidRPr="005347D2">
          <w:rPr>
            <w:noProof/>
            <w:sz w:val="20"/>
          </w:rPr>
          <w:t>SEI message</w:t>
        </w:r>
        <w:r w:rsidRPr="00761B32">
          <w:rPr>
            <w:noProof/>
            <w:sz w:val="20"/>
            <w:lang w:val="en-US"/>
          </w:rPr>
          <w:t xml:space="preserve"> or the end of the coded video sequence shall be present in the bitstream. The value of</w:t>
        </w:r>
        <w:r>
          <w:rPr>
            <w:noProof/>
            <w:sz w:val="20"/>
            <w:lang w:val="en-US"/>
          </w:rPr>
          <w:t xml:space="preserve"> </w:t>
        </w:r>
        <w:r w:rsidRPr="005347D2">
          <w:rPr>
            <w:noProof/>
            <w:sz w:val="20"/>
          </w:rPr>
          <w:t>omni_viewport</w:t>
        </w:r>
        <w:r w:rsidRPr="00761B32">
          <w:rPr>
            <w:noProof/>
            <w:sz w:val="20"/>
            <w:lang w:val="en-US"/>
          </w:rPr>
          <w:t>_repetition_period shall be in the range 0 to 16</w:t>
        </w:r>
        <w:r>
          <w:rPr>
            <w:noProof/>
            <w:sz w:val="20"/>
            <w:lang w:val="en-US"/>
          </w:rPr>
          <w:t> </w:t>
        </w:r>
        <w:r w:rsidRPr="00761B32">
          <w:rPr>
            <w:noProof/>
            <w:sz w:val="20"/>
            <w:lang w:val="en-US"/>
          </w:rPr>
          <w:t>384, inclusive</w:t>
        </w:r>
        <w:r w:rsidRPr="005347D2">
          <w:rPr>
            <w:noProof/>
            <w:sz w:val="20"/>
          </w:rPr>
          <w:t>.</w:t>
        </w:r>
      </w:ins>
    </w:p>
    <w:p w14:paraId="2DC35DF2" w14:textId="1A95A716" w:rsidR="00D86D9F" w:rsidRPr="005347D2" w:rsidRDefault="00D86D9F" w:rsidP="00D86D9F">
      <w:pPr>
        <w:jc w:val="both"/>
        <w:rPr>
          <w:ins w:id="1096" w:author="Ye-Kui Wang d00" w:date="2018-05-04T12:02:00Z"/>
          <w:noProof/>
          <w:sz w:val="20"/>
        </w:rPr>
      </w:pPr>
      <w:ins w:id="1097" w:author="Ye-Kui Wang d00" w:date="2018-05-04T12:02:00Z">
        <w:r w:rsidRPr="005347D2">
          <w:rPr>
            <w:noProof/>
            <w:sz w:val="20"/>
          </w:rPr>
          <w:t>omni_viewport_</w:t>
        </w:r>
        <w:r w:rsidRPr="00761B32">
          <w:rPr>
            <w:noProof/>
            <w:sz w:val="20"/>
          </w:rPr>
          <w:t>repetition_period</w:t>
        </w:r>
        <w:r w:rsidRPr="005347D2">
          <w:rPr>
            <w:noProof/>
            <w:sz w:val="20"/>
          </w:rPr>
          <w:t xml:space="preserve"> equal to 0 specifies that the </w:t>
        </w:r>
      </w:ins>
      <w:ins w:id="1098" w:author="Ye-Kui Wang d00" w:date="2018-05-04T12:04:00Z">
        <w:r w:rsidRPr="00D86D9F">
          <w:rPr>
            <w:bCs/>
            <w:noProof/>
            <w:sz w:val="20"/>
          </w:rPr>
          <w:t xml:space="preserve">omnidirectional viewport </w:t>
        </w:r>
      </w:ins>
      <w:ins w:id="1099" w:author="Ye-Kui Wang d00" w:date="2018-05-04T12:02:00Z">
        <w:r w:rsidRPr="005347D2">
          <w:rPr>
            <w:noProof/>
            <w:sz w:val="20"/>
          </w:rPr>
          <w:t>SEI message applies to the current decoded picture only.</w:t>
        </w:r>
      </w:ins>
    </w:p>
    <w:p w14:paraId="3AF7CB2E" w14:textId="315D4018" w:rsidR="00D86D9F" w:rsidRPr="005347D2" w:rsidRDefault="00D86D9F" w:rsidP="00D86D9F">
      <w:pPr>
        <w:jc w:val="both"/>
        <w:rPr>
          <w:ins w:id="1100" w:author="Ye-Kui Wang d00" w:date="2018-05-04T12:02:00Z"/>
          <w:noProof/>
          <w:sz w:val="20"/>
        </w:rPr>
      </w:pPr>
      <w:ins w:id="1101" w:author="Ye-Kui Wang d00" w:date="2018-05-04T12:03:00Z">
        <w:r w:rsidRPr="005347D2">
          <w:rPr>
            <w:noProof/>
            <w:sz w:val="20"/>
          </w:rPr>
          <w:t>omni_viewport</w:t>
        </w:r>
      </w:ins>
      <w:ins w:id="1102" w:author="Ye-Kui Wang d00" w:date="2018-05-04T12:02:00Z">
        <w:r>
          <w:rPr>
            <w:noProof/>
            <w:sz w:val="20"/>
            <w:lang w:val="en-US"/>
          </w:rPr>
          <w:t>_repetition_period</w:t>
        </w:r>
        <w:r w:rsidRPr="005347D2">
          <w:rPr>
            <w:noProof/>
            <w:sz w:val="20"/>
          </w:rPr>
          <w:t xml:space="preserve"> equal to 1 specifies that the </w:t>
        </w:r>
      </w:ins>
      <w:ins w:id="1103" w:author="Ye-Kui Wang d00" w:date="2018-05-04T12:04:00Z">
        <w:r w:rsidRPr="00D86D9F">
          <w:rPr>
            <w:bCs/>
            <w:noProof/>
            <w:sz w:val="20"/>
          </w:rPr>
          <w:t xml:space="preserve">omnidirectional viewport </w:t>
        </w:r>
      </w:ins>
      <w:ins w:id="1104" w:author="Ye-Kui Wang d00" w:date="2018-05-04T12:02:00Z">
        <w:r w:rsidRPr="005347D2">
          <w:rPr>
            <w:noProof/>
            <w:sz w:val="20"/>
          </w:rPr>
          <w:t>SEI message persists in output order until one or more of the following conditions are true:</w:t>
        </w:r>
      </w:ins>
    </w:p>
    <w:p w14:paraId="4F3A7B60" w14:textId="77777777" w:rsidR="00D86D9F" w:rsidRPr="005347D2"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ins w:id="1105" w:author="Ye-Kui Wang d00" w:date="2018-05-04T12:02:00Z"/>
          <w:rFonts w:eastAsia="Malgun Gothic"/>
          <w:noProof/>
          <w:sz w:val="20"/>
        </w:rPr>
      </w:pPr>
      <w:ins w:id="1106" w:author="Ye-Kui Wang d00" w:date="2018-05-04T12:02:00Z">
        <w:r w:rsidRPr="005347D2">
          <w:rPr>
            <w:rFonts w:eastAsia="Malgun Gothic"/>
            <w:noProof/>
            <w:sz w:val="20"/>
          </w:rPr>
          <w:t>–</w:t>
        </w:r>
        <w:r w:rsidRPr="005347D2">
          <w:rPr>
            <w:rFonts w:eastAsia="Malgun Gothic"/>
            <w:noProof/>
            <w:sz w:val="20"/>
          </w:rPr>
          <w:tab/>
          <w:t xml:space="preserve">A new </w:t>
        </w:r>
        <w:r w:rsidRPr="00761B32">
          <w:rPr>
            <w:noProof/>
            <w:sz w:val="20"/>
            <w:lang w:val="en-US"/>
          </w:rPr>
          <w:t xml:space="preserve">coded video sequence </w:t>
        </w:r>
        <w:r w:rsidRPr="005347D2">
          <w:rPr>
            <w:rFonts w:eastAsia="Malgun Gothic"/>
            <w:noProof/>
            <w:sz w:val="20"/>
          </w:rPr>
          <w:t>begins.</w:t>
        </w:r>
      </w:ins>
    </w:p>
    <w:p w14:paraId="119BFFA6" w14:textId="134CE721" w:rsidR="00D86D9F"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ins w:id="1107" w:author="Ye-Kui Wang d00" w:date="2018-05-04T12:02:00Z"/>
          <w:rFonts w:eastAsia="Malgun Gothic"/>
          <w:noProof/>
          <w:sz w:val="20"/>
        </w:rPr>
      </w:pPr>
      <w:ins w:id="1108" w:author="Ye-Kui Wang d00" w:date="2018-05-04T12:02:00Z">
        <w:r w:rsidRPr="005347D2">
          <w:rPr>
            <w:rFonts w:eastAsia="Malgun Gothic"/>
            <w:noProof/>
            <w:sz w:val="20"/>
          </w:rPr>
          <w:t>–</w:t>
        </w:r>
        <w:r w:rsidRPr="005347D2">
          <w:rPr>
            <w:rFonts w:eastAsia="Malgun Gothic"/>
            <w:noProof/>
            <w:sz w:val="20"/>
          </w:rPr>
          <w:tab/>
          <w:t>A picture in an access unit containing a</w:t>
        </w:r>
      </w:ins>
      <w:ins w:id="1109" w:author="Ye-Kui Wang d00" w:date="2018-05-04T12:04:00Z">
        <w:r>
          <w:rPr>
            <w:rFonts w:eastAsia="Malgun Gothic"/>
            <w:noProof/>
            <w:sz w:val="20"/>
          </w:rPr>
          <w:t>n</w:t>
        </w:r>
      </w:ins>
      <w:ins w:id="1110" w:author="Ye-Kui Wang d00" w:date="2018-05-04T12:02:00Z">
        <w:r>
          <w:rPr>
            <w:rFonts w:eastAsia="Malgun Gothic"/>
            <w:noProof/>
            <w:sz w:val="20"/>
          </w:rPr>
          <w:t xml:space="preserve"> </w:t>
        </w:r>
      </w:ins>
      <w:ins w:id="1111" w:author="Ye-Kui Wang d00" w:date="2018-05-04T12:04:00Z">
        <w:r w:rsidRPr="00D86D9F">
          <w:rPr>
            <w:bCs/>
            <w:noProof/>
            <w:sz w:val="20"/>
          </w:rPr>
          <w:t xml:space="preserve">omnidirectional viewport </w:t>
        </w:r>
      </w:ins>
      <w:ins w:id="1112" w:author="Ye-Kui Wang d00" w:date="2018-05-04T12:02:00Z">
        <w:r w:rsidRPr="005347D2">
          <w:rPr>
            <w:rFonts w:eastAsia="Malgun Gothic"/>
            <w:noProof/>
            <w:sz w:val="20"/>
          </w:rPr>
          <w:t xml:space="preserve">SEI message is output having </w:t>
        </w:r>
        <w:r w:rsidRPr="005347D2">
          <w:rPr>
            <w:rFonts w:eastAsia="Malgun Gothic"/>
            <w:sz w:val="20"/>
          </w:rPr>
          <w:t xml:space="preserve">PicOrderCnt( ) </w:t>
        </w:r>
        <w:r w:rsidRPr="005347D2">
          <w:rPr>
            <w:rFonts w:eastAsia="Malgun Gothic"/>
            <w:noProof/>
            <w:sz w:val="20"/>
          </w:rPr>
          <w:t xml:space="preserve">greater than </w:t>
        </w:r>
        <w:r w:rsidRPr="005347D2">
          <w:rPr>
            <w:rFonts w:eastAsia="Malgun Gothic"/>
            <w:sz w:val="20"/>
          </w:rPr>
          <w:t>PicOrderCnt( </w:t>
        </w:r>
        <w:r>
          <w:rPr>
            <w:rFonts w:eastAsia="Malgun Gothic"/>
            <w:sz w:val="20"/>
          </w:rPr>
          <w:t>CurrPic</w:t>
        </w:r>
        <w:r w:rsidRPr="005347D2">
          <w:rPr>
            <w:rFonts w:eastAsia="Malgun Gothic"/>
            <w:sz w:val="20"/>
          </w:rPr>
          <w:t> )</w:t>
        </w:r>
        <w:r w:rsidRPr="005347D2">
          <w:rPr>
            <w:rFonts w:eastAsia="Malgun Gothic"/>
            <w:noProof/>
            <w:sz w:val="20"/>
          </w:rPr>
          <w:t>.</w:t>
        </w:r>
      </w:ins>
    </w:p>
    <w:p w14:paraId="28AB3AC1" w14:textId="15752C81" w:rsidR="00D86D9F" w:rsidRPr="00761B32" w:rsidRDefault="00D86D9F" w:rsidP="00D86D9F">
      <w:pPr>
        <w:tabs>
          <w:tab w:val="left" w:pos="1800"/>
          <w:tab w:val="left" w:pos="2160"/>
          <w:tab w:val="left" w:pos="2520"/>
          <w:tab w:val="left" w:pos="2880"/>
          <w:tab w:val="left" w:pos="3240"/>
          <w:tab w:val="left" w:pos="3600"/>
          <w:tab w:val="left" w:pos="3960"/>
          <w:tab w:val="left" w:pos="4320"/>
        </w:tabs>
        <w:jc w:val="both"/>
        <w:rPr>
          <w:ins w:id="1113" w:author="Ye-Kui Wang d00" w:date="2018-05-04T12:02:00Z"/>
          <w:noProof/>
          <w:sz w:val="20"/>
          <w:lang w:val="en-US"/>
        </w:rPr>
      </w:pPr>
      <w:ins w:id="1114" w:author="Ye-Kui Wang d00" w:date="2018-05-04T12:03:00Z">
        <w:r w:rsidRPr="005347D2">
          <w:rPr>
            <w:noProof/>
            <w:sz w:val="20"/>
          </w:rPr>
          <w:t>omni_viewport</w:t>
        </w:r>
      </w:ins>
      <w:ins w:id="1115" w:author="Ye-Kui Wang d00" w:date="2018-05-04T12:02:00Z">
        <w:r w:rsidRPr="00761B32">
          <w:rPr>
            <w:noProof/>
            <w:sz w:val="20"/>
            <w:lang w:val="en-US"/>
          </w:rPr>
          <w:t xml:space="preserve">_repetition_period greater than 1 specifies that the </w:t>
        </w:r>
      </w:ins>
      <w:ins w:id="1116" w:author="Ye-Kui Wang d00" w:date="2018-05-04T12:04:00Z">
        <w:r w:rsidRPr="00D86D9F">
          <w:rPr>
            <w:bCs/>
            <w:noProof/>
            <w:sz w:val="20"/>
          </w:rPr>
          <w:t xml:space="preserve">omnidirectional viewport </w:t>
        </w:r>
      </w:ins>
      <w:ins w:id="1117" w:author="Ye-Kui Wang d00" w:date="2018-05-04T12:02:00Z">
        <w:r w:rsidRPr="005347D2">
          <w:rPr>
            <w:noProof/>
            <w:sz w:val="20"/>
          </w:rPr>
          <w:t xml:space="preserve">SEI message </w:t>
        </w:r>
        <w:r w:rsidRPr="00761B32">
          <w:rPr>
            <w:noProof/>
            <w:sz w:val="20"/>
            <w:lang w:val="en-US"/>
          </w:rPr>
          <w:t>persists until any of the following conditions are true:</w:t>
        </w:r>
      </w:ins>
    </w:p>
    <w:p w14:paraId="4BF9C179" w14:textId="77777777" w:rsidR="00D86D9F" w:rsidRPr="00761B32"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1118" w:author="Ye-Kui Wang d00" w:date="2018-05-04T12:02:00Z"/>
          <w:noProof/>
          <w:sz w:val="20"/>
          <w:lang w:val="en-US"/>
        </w:rPr>
      </w:pPr>
      <w:ins w:id="1119" w:author="Ye-Kui Wang d00" w:date="2018-05-04T12:02:00Z">
        <w:r w:rsidRPr="00761B32">
          <w:rPr>
            <w:noProof/>
            <w:sz w:val="20"/>
            <w:lang w:val="en-US"/>
          </w:rPr>
          <w:t>A new coded video sequence begins.</w:t>
        </w:r>
      </w:ins>
    </w:p>
    <w:p w14:paraId="4780241C" w14:textId="6013A66B" w:rsidR="00D86D9F" w:rsidRPr="00761B32"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ins w:id="1120" w:author="Ye-Kui Wang d00" w:date="2018-05-04T12:02:00Z"/>
          <w:noProof/>
          <w:sz w:val="20"/>
          <w:lang w:val="en-US"/>
        </w:rPr>
      </w:pPr>
      <w:ins w:id="1121" w:author="Ye-Kui Wang d00" w:date="2018-05-04T12:02:00Z">
        <w:r w:rsidRPr="00761B32">
          <w:rPr>
            <w:noProof/>
            <w:sz w:val="20"/>
            <w:lang w:val="en-US"/>
          </w:rPr>
          <w:t>A picture in an access unit containing a</w:t>
        </w:r>
      </w:ins>
      <w:ins w:id="1122" w:author="Ye-Kui Wang d00" w:date="2018-05-04T12:04:00Z">
        <w:r w:rsidR="00B87DBD">
          <w:rPr>
            <w:noProof/>
            <w:sz w:val="20"/>
            <w:lang w:val="en-US"/>
          </w:rPr>
          <w:t>n</w:t>
        </w:r>
      </w:ins>
      <w:ins w:id="1123" w:author="Ye-Kui Wang d00" w:date="2018-05-04T12:02:00Z">
        <w:r>
          <w:rPr>
            <w:noProof/>
            <w:sz w:val="20"/>
            <w:lang w:val="en-US"/>
          </w:rPr>
          <w:t xml:space="preserve"> </w:t>
        </w:r>
      </w:ins>
      <w:ins w:id="1124" w:author="Ye-Kui Wang d00" w:date="2018-05-04T12:04:00Z">
        <w:r w:rsidR="00B87DBD" w:rsidRPr="00D86D9F">
          <w:rPr>
            <w:bCs/>
            <w:noProof/>
            <w:sz w:val="20"/>
          </w:rPr>
          <w:t xml:space="preserve">omnidirectional viewport </w:t>
        </w:r>
      </w:ins>
      <w:ins w:id="1125" w:author="Ye-Kui Wang d00" w:date="2018-05-04T12:02:00Z">
        <w:r w:rsidRPr="005347D2">
          <w:rPr>
            <w:noProof/>
            <w:sz w:val="20"/>
          </w:rPr>
          <w:t>SEI message</w:t>
        </w:r>
        <w:r w:rsidRPr="00761B32">
          <w:rPr>
            <w:noProof/>
            <w:sz w:val="20"/>
            <w:lang w:val="en-US"/>
          </w:rPr>
          <w:t xml:space="preserve">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w:t>
        </w:r>
      </w:ins>
      <w:ins w:id="1126" w:author="Ye-Kui Wang d00" w:date="2018-05-04T12:03:00Z">
        <w:r w:rsidRPr="005347D2">
          <w:rPr>
            <w:noProof/>
            <w:sz w:val="20"/>
          </w:rPr>
          <w:t>omni_viewport</w:t>
        </w:r>
      </w:ins>
      <w:ins w:id="1127" w:author="Ye-Kui Wang d00" w:date="2018-05-04T12:02:00Z">
        <w:r w:rsidRPr="00761B32">
          <w:rPr>
            <w:noProof/>
            <w:sz w:val="20"/>
            <w:lang w:val="en-US"/>
          </w:rPr>
          <w:t>_repetition_period.</w:t>
        </w:r>
      </w:ins>
    </w:p>
    <w:p w14:paraId="19F62841" w14:textId="7412B24B" w:rsidR="00D86D9F" w:rsidRPr="00B43257" w:rsidRDefault="00D86D9F" w:rsidP="00D86D9F">
      <w:pPr>
        <w:tabs>
          <w:tab w:val="left" w:pos="1800"/>
          <w:tab w:val="left" w:pos="2160"/>
          <w:tab w:val="left" w:pos="2520"/>
          <w:tab w:val="left" w:pos="2880"/>
          <w:tab w:val="left" w:pos="3240"/>
          <w:tab w:val="left" w:pos="3600"/>
          <w:tab w:val="left" w:pos="3960"/>
          <w:tab w:val="left" w:pos="4320"/>
        </w:tabs>
        <w:jc w:val="both"/>
        <w:rPr>
          <w:ins w:id="1128" w:author="Ye-Kui Wang d00" w:date="2018-05-04T12:02:00Z"/>
          <w:noProof/>
          <w:sz w:val="20"/>
          <w:lang w:val="en-US"/>
        </w:rPr>
      </w:pPr>
      <w:ins w:id="1129" w:author="Ye-Kui Wang d00" w:date="2018-05-04T12:02:00Z">
        <w:r>
          <w:rPr>
            <w:noProof/>
            <w:sz w:val="20"/>
            <w:lang w:val="en-US"/>
          </w:rPr>
          <w:t>rwp</w:t>
        </w:r>
        <w:r w:rsidRPr="00761B32">
          <w:rPr>
            <w:noProof/>
            <w:sz w:val="20"/>
            <w:lang w:val="en-US"/>
          </w:rPr>
          <w:t xml:space="preserve">_repetition_period greater than 1 indicates that another </w:t>
        </w:r>
      </w:ins>
      <w:ins w:id="1130" w:author="Ye-Kui Wang d00" w:date="2018-05-04T12:04:00Z">
        <w:r w:rsidR="00B87DBD" w:rsidRPr="00D86D9F">
          <w:rPr>
            <w:bCs/>
            <w:noProof/>
            <w:sz w:val="20"/>
          </w:rPr>
          <w:t xml:space="preserve">omnidirectional viewport </w:t>
        </w:r>
      </w:ins>
      <w:ins w:id="1131" w:author="Ye-Kui Wang d00" w:date="2018-05-04T12:02:00Z">
        <w:r w:rsidRPr="005347D2">
          <w:rPr>
            <w:noProof/>
            <w:sz w:val="20"/>
          </w:rPr>
          <w:t>SEI message</w:t>
        </w:r>
        <w:r w:rsidRPr="00761B32">
          <w:rPr>
            <w:noProof/>
            <w:sz w:val="20"/>
            <w:lang w:val="en-US"/>
          </w:rPr>
          <w:t xml:space="preserve"> shall be present for a picture in an access unit that is output having PicOrderCnt(</w:t>
        </w:r>
        <w:r>
          <w:rPr>
            <w:noProof/>
            <w:sz w:val="20"/>
            <w:lang w:val="en-US"/>
          </w:rPr>
          <w:t> </w:t>
        </w:r>
        <w:r w:rsidRPr="00761B32">
          <w:rPr>
            <w:noProof/>
            <w:sz w:val="20"/>
            <w:lang w:val="en-US"/>
          </w:rPr>
          <w:t>) greater than PicOrderCnt(</w:t>
        </w:r>
        <w:r>
          <w:rPr>
            <w:noProof/>
            <w:sz w:val="20"/>
            <w:lang w:val="en-US"/>
          </w:rPr>
          <w:t> </w:t>
        </w:r>
        <w:r w:rsidRPr="00761B32">
          <w:rPr>
            <w:noProof/>
            <w:sz w:val="20"/>
            <w:lang w:val="en-US"/>
          </w:rPr>
          <w:t>CurrPic</w:t>
        </w:r>
        <w:r>
          <w:rPr>
            <w:noProof/>
            <w:sz w:val="20"/>
            <w:lang w:val="en-US"/>
          </w:rPr>
          <w:t> </w:t>
        </w:r>
        <w:r w:rsidRPr="00761B32">
          <w:rPr>
            <w:noProof/>
            <w:sz w:val="20"/>
            <w:lang w:val="en-US"/>
          </w:rPr>
          <w:t>) and less than or equal to PicOrderCnt(</w:t>
        </w:r>
        <w:r>
          <w:rPr>
            <w:noProof/>
            <w:sz w:val="20"/>
            <w:lang w:val="en-US"/>
          </w:rPr>
          <w:t> </w:t>
        </w:r>
        <w:r w:rsidRPr="00761B32">
          <w:rPr>
            <w:noProof/>
            <w:sz w:val="20"/>
            <w:lang w:val="en-US"/>
          </w:rPr>
          <w:t>CurrPic</w:t>
        </w:r>
        <w:r>
          <w:rPr>
            <w:noProof/>
            <w:sz w:val="20"/>
            <w:lang w:val="en-US"/>
          </w:rPr>
          <w:t> </w:t>
        </w:r>
        <w:r w:rsidRPr="00761B32">
          <w:rPr>
            <w:noProof/>
            <w:sz w:val="20"/>
            <w:lang w:val="en-US"/>
          </w:rPr>
          <w:t>)</w:t>
        </w:r>
        <w:r>
          <w:rPr>
            <w:noProof/>
            <w:sz w:val="20"/>
            <w:lang w:val="en-US"/>
          </w:rPr>
          <w:t> </w:t>
        </w:r>
        <w:r w:rsidRPr="00761B32">
          <w:rPr>
            <w:noProof/>
            <w:sz w:val="20"/>
            <w:lang w:val="en-US"/>
          </w:rPr>
          <w:t>+</w:t>
        </w:r>
        <w:r>
          <w:rPr>
            <w:noProof/>
            <w:sz w:val="20"/>
            <w:lang w:val="en-US"/>
          </w:rPr>
          <w:t> </w:t>
        </w:r>
      </w:ins>
      <w:ins w:id="1132" w:author="Ye-Kui Wang d00" w:date="2018-05-04T12:03:00Z">
        <w:r w:rsidRPr="005347D2">
          <w:rPr>
            <w:noProof/>
            <w:sz w:val="20"/>
          </w:rPr>
          <w:t>omni_viewport</w:t>
        </w:r>
      </w:ins>
      <w:ins w:id="1133" w:author="Ye-Kui Wang d00" w:date="2018-05-04T12:02:00Z">
        <w:r w:rsidRPr="00761B32">
          <w:rPr>
            <w:noProof/>
            <w:sz w:val="20"/>
            <w:lang w:val="en-US"/>
          </w:rPr>
          <w:t>_repetition_period; unless the bitstream ends or a new coded video sequence begins without output of such a picture.</w:t>
        </w:r>
      </w:ins>
    </w:p>
    <w:p w14:paraId="41E71846" w14:textId="77777777" w:rsidR="00D26D16" w:rsidRPr="005347D2" w:rsidRDefault="00D26D16" w:rsidP="00D26D16">
      <w:pPr>
        <w:jc w:val="both"/>
        <w:rPr>
          <w:noProof/>
          <w:sz w:val="20"/>
        </w:rPr>
      </w:pPr>
      <w:r w:rsidRPr="005347D2">
        <w:rPr>
          <w:noProof/>
          <w:sz w:val="20"/>
        </w:rPr>
        <w:t xml:space="preserve">When an </w:t>
      </w:r>
      <w:r w:rsidRPr="005347D2">
        <w:rPr>
          <w:sz w:val="20"/>
        </w:rPr>
        <w:t xml:space="preserve">equirectangular </w:t>
      </w:r>
      <w:r w:rsidRPr="005347D2">
        <w:rPr>
          <w:noProof/>
          <w:sz w:val="20"/>
        </w:rPr>
        <w:t>projection SEI message with erp_cancel_flag equal to 0 or a cubemap</w:t>
      </w:r>
      <w:r w:rsidRPr="005347D2">
        <w:rPr>
          <w:sz w:val="20"/>
        </w:rPr>
        <w:t xml:space="preserve"> </w:t>
      </w:r>
      <w:r w:rsidRPr="005347D2">
        <w:rPr>
          <w:noProof/>
          <w:sz w:val="20"/>
        </w:rPr>
        <w:t xml:space="preserve">projection SEI message with cmp_cancel_flag equal to 0 is not present in the CVS that applies to the current picture and precedes the </w:t>
      </w:r>
      <w:r w:rsidRPr="005347D2">
        <w:rPr>
          <w:sz w:val="20"/>
        </w:rPr>
        <w:t xml:space="preserve">omnidirectional viewport </w:t>
      </w:r>
      <w:r w:rsidRPr="005347D2">
        <w:rPr>
          <w:noProof/>
          <w:sz w:val="20"/>
        </w:rPr>
        <w:t xml:space="preserve">SEI message in decoding order, an </w:t>
      </w:r>
      <w:r w:rsidRPr="005347D2">
        <w:rPr>
          <w:sz w:val="20"/>
        </w:rPr>
        <w:t xml:space="preserve">omnidirectional viewport </w:t>
      </w:r>
      <w:r w:rsidRPr="005347D2">
        <w:rPr>
          <w:noProof/>
          <w:sz w:val="20"/>
        </w:rPr>
        <w:t xml:space="preserve">SEI message with omni_viewport_cancel_flag equal to 0 shall not be present in the CVS that applies to the current picture. </w:t>
      </w:r>
      <w:r w:rsidRPr="005347D2">
        <w:rPr>
          <w:sz w:val="20"/>
        </w:rPr>
        <w:t xml:space="preserve">Decoders shall ignore omnidirectional viewport SEI messages </w:t>
      </w:r>
      <w:r w:rsidRPr="005347D2">
        <w:rPr>
          <w:noProof/>
          <w:sz w:val="20"/>
        </w:rPr>
        <w:t xml:space="preserve">with omni_viewport_cancel_flag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w:t>
      </w:r>
      <w:r w:rsidRPr="005347D2">
        <w:rPr>
          <w:sz w:val="20"/>
        </w:rPr>
        <w:t xml:space="preserve"> </w:t>
      </w:r>
      <w:r w:rsidRPr="005347D2">
        <w:rPr>
          <w:noProof/>
          <w:sz w:val="20"/>
        </w:rPr>
        <w:t>projection SEI message with cmp_cancel_flag equal to 0 in the CVS that applies to the current picture.</w:t>
      </w:r>
    </w:p>
    <w:p w14:paraId="599AFA36" w14:textId="77777777" w:rsidR="00D26D16" w:rsidRPr="005347D2" w:rsidRDefault="00D26D16" w:rsidP="00D26D16">
      <w:pPr>
        <w:jc w:val="both"/>
        <w:rPr>
          <w:sz w:val="20"/>
        </w:rPr>
      </w:pPr>
      <w:r w:rsidRPr="005347D2">
        <w:rPr>
          <w:b/>
          <w:noProof/>
          <w:sz w:val="20"/>
        </w:rPr>
        <w:t>omni_viewport_cnt_minus1</w:t>
      </w:r>
      <w:r w:rsidRPr="005347D2">
        <w:rPr>
          <w:sz w:val="20"/>
        </w:rPr>
        <w:t xml:space="preserve"> </w:t>
      </w:r>
      <w:bookmarkEnd w:id="1090"/>
      <w:r w:rsidRPr="005347D2">
        <w:rPr>
          <w:sz w:val="20"/>
        </w:rPr>
        <w:t>plus 1 specifies the number of recommended viewport regions that are indicated by the SEI message.</w:t>
      </w:r>
    </w:p>
    <w:p w14:paraId="297DE015" w14:textId="77777777" w:rsidR="00D26D16" w:rsidRPr="005347D2" w:rsidRDefault="00D26D16" w:rsidP="00D26D16">
      <w:pPr>
        <w:jc w:val="both"/>
        <w:rPr>
          <w:sz w:val="20"/>
        </w:rPr>
      </w:pPr>
      <w:r w:rsidRPr="005347D2">
        <w:rPr>
          <w:sz w:val="20"/>
        </w:rPr>
        <w:t>When omni_viewport_cnt_minus1 is greater than 0 and there is no information provided by external means not specified in this Specification on which recommended viewport is suggested to be displayed, the following applies:</w:t>
      </w:r>
    </w:p>
    <w:p w14:paraId="5D0A3FC6" w14:textId="77777777" w:rsidR="00D26D16" w:rsidRPr="005347D2" w:rsidRDefault="00D26D16" w:rsidP="00D26D16">
      <w:pPr>
        <w:pStyle w:val="ListParagraph"/>
        <w:numPr>
          <w:ilvl w:val="0"/>
          <w:numId w:val="36"/>
        </w:numPr>
        <w:contextualSpacing w:val="0"/>
        <w:jc w:val="both"/>
        <w:rPr>
          <w:sz w:val="20"/>
          <w:lang w:val="en-CA"/>
        </w:rPr>
      </w:pPr>
      <w:r w:rsidRPr="005347D2">
        <w:rPr>
          <w:sz w:val="20"/>
          <w:lang w:val="en-CA"/>
        </w:rPr>
        <w:t>When omni_viewport_id is equal to 0 or 1, the 0-th recommended viewport is suggested to be displayed when the user does not have control of the viewing orientation or has released control of the viewing orientation.</w:t>
      </w:r>
    </w:p>
    <w:p w14:paraId="6D3D66F8"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t>When omni_viewport_id is equal to 0, between any two recommended viewports per director's cut, the i-th recommended viewport has higher priority than the j-th recommended viewport for any values of i and j when i is less than j. The 0-th recommended viewport per director's cut has the highest priority.</w:t>
      </w:r>
    </w:p>
    <w:p w14:paraId="67A42257"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t>When omni_viewport_id is equal to 1, between any two recommended viewports, the i-th recommended viewport has higher popularity, among some selection of candidate viewports, than the j-th recommended viewport for any values of i and j when i is less than j. The 0-th most-viewed recommended viewport has the highest popularity. The selection of the candidate viewports is outside the scope of this Specification.</w:t>
      </w:r>
    </w:p>
    <w:p w14:paraId="1EC65353" w14:textId="77777777" w:rsidR="00D26D16" w:rsidRPr="005347D2" w:rsidRDefault="00D26D16" w:rsidP="00D26D16">
      <w:pPr>
        <w:jc w:val="both"/>
        <w:rPr>
          <w:sz w:val="20"/>
        </w:rPr>
      </w:pPr>
      <w:r w:rsidRPr="005347D2">
        <w:rPr>
          <w:b/>
          <w:noProof/>
          <w:sz w:val="20"/>
        </w:rPr>
        <w:t>omni_viewport_azimuth_centre</w:t>
      </w:r>
      <w:r w:rsidRPr="005347D2">
        <w:rPr>
          <w:bCs/>
          <w:sz w:val="20"/>
        </w:rPr>
        <w:t>[ i ]</w:t>
      </w:r>
      <w:r w:rsidRPr="005347D2">
        <w:rPr>
          <w:noProof/>
          <w:sz w:val="20"/>
        </w:rPr>
        <w:t xml:space="preserve"> and </w:t>
      </w:r>
      <w:r w:rsidRPr="005347D2">
        <w:rPr>
          <w:b/>
          <w:noProof/>
          <w:sz w:val="20"/>
        </w:rPr>
        <w:t>omni_viewport_elevation_centre</w:t>
      </w:r>
      <w:r w:rsidRPr="005347D2">
        <w:rPr>
          <w:bCs/>
          <w:sz w:val="20"/>
        </w:rPr>
        <w:t>[ i ]</w:t>
      </w:r>
      <w:r w:rsidRPr="005347D2">
        <w:rPr>
          <w:noProof/>
          <w:sz w:val="20"/>
        </w:rPr>
        <w:t xml:space="preserve"> </w:t>
      </w:r>
      <w:r w:rsidRPr="005347D2">
        <w:rPr>
          <w:sz w:val="20"/>
        </w:rPr>
        <w:t xml:space="preserve">indicate the centre of the i-th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degrees relative to the global coordinate axes. The value of omni_viewport_azimuth_centre</w:t>
      </w:r>
      <w:r w:rsidRPr="005347D2">
        <w:rPr>
          <w:bCs/>
          <w:sz w:val="20"/>
        </w:rPr>
        <w:t>[ i ]</w:t>
      </w:r>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to</w:t>
      </w:r>
      <w:r w:rsidRPr="005347D2">
        <w:rPr>
          <w:sz w:val="20"/>
        </w:rPr>
        <w:t xml:space="preserve">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xml:space="preserve">. The value of </w:t>
      </w:r>
      <w:r w:rsidRPr="005347D2">
        <w:rPr>
          <w:noProof/>
          <w:sz w:val="20"/>
        </w:rPr>
        <w:t>omni_viewport_elevation_centre</w:t>
      </w:r>
      <w:r w:rsidRPr="005347D2">
        <w:rPr>
          <w:bCs/>
          <w:sz w:val="20"/>
        </w:rPr>
        <w:t>[ i ]</w:t>
      </w:r>
      <w:r w:rsidRPr="005347D2">
        <w:rPr>
          <w:noProof/>
          <w:sz w:val="20"/>
        </w:rPr>
        <w:t xml:space="preserve"> shall be in the </w:t>
      </w:r>
      <w:r w:rsidRPr="005347D2">
        <w:rPr>
          <w:sz w:val="20"/>
        </w:rPr>
        <w:t xml:space="preserve">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p>
    <w:p w14:paraId="39776A53" w14:textId="7B1992EB" w:rsidR="00D26D16" w:rsidRPr="005347D2" w:rsidRDefault="00D26D16" w:rsidP="00D26D16">
      <w:pPr>
        <w:jc w:val="both"/>
        <w:rPr>
          <w:sz w:val="20"/>
        </w:rPr>
      </w:pPr>
      <w:r w:rsidRPr="005347D2">
        <w:rPr>
          <w:b/>
          <w:noProof/>
          <w:sz w:val="20"/>
        </w:rPr>
        <w:t>omni_viewport_tilt_centre</w:t>
      </w:r>
      <w:r w:rsidRPr="005347D2">
        <w:rPr>
          <w:bCs/>
          <w:sz w:val="20"/>
        </w:rPr>
        <w:t>[ i ]</w:t>
      </w:r>
      <w:r w:rsidRPr="005347D2">
        <w:rPr>
          <w:noProof/>
          <w:sz w:val="20"/>
        </w:rPr>
        <w:t xml:space="preserve"> </w:t>
      </w:r>
      <w:r w:rsidRPr="005347D2">
        <w:rPr>
          <w:sz w:val="20"/>
        </w:rPr>
        <w:t xml:space="preserve">indicates the tilt angle </w:t>
      </w:r>
      <w:r w:rsidRPr="005347D2">
        <w:rPr>
          <w:noProof/>
          <w:sz w:val="20"/>
        </w:rPr>
        <w:t xml:space="preserve">of </w:t>
      </w:r>
      <w:r w:rsidRPr="005347D2">
        <w:rPr>
          <w:sz w:val="20"/>
        </w:rPr>
        <w:t>the i-th</w:t>
      </w:r>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The value of omni_viewport_tilt_centre[ i ]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w:t>
      </w:r>
      <w:r w:rsidR="00402EDA" w:rsidRPr="005347D2">
        <w:rPr>
          <w:rFonts w:eastAsia="Malgun Gothic"/>
          <w:sz w:val="20"/>
          <w:lang w:eastAsia="ko-KR"/>
        </w:rPr>
        <w:t> </w:t>
      </w:r>
      <w:r w:rsidRPr="005347D2">
        <w:rPr>
          <w:rFonts w:eastAsia="Malgun Gothic"/>
          <w:sz w:val="20"/>
          <w:lang w:eastAsia="ko-KR"/>
        </w:rPr>
        <w:t>796</w:t>
      </w:r>
      <w:r w:rsidR="00402EDA" w:rsidRPr="005347D2">
        <w:rPr>
          <w:rFonts w:eastAsia="Malgun Gothic"/>
          <w:sz w:val="20"/>
          <w:lang w:eastAsia="ko-KR"/>
        </w:rPr>
        <w:t> </w:t>
      </w:r>
      <w:r w:rsidRPr="005347D2">
        <w:rPr>
          <w:rFonts w:eastAsia="Malgun Gothic"/>
          <w:sz w:val="20"/>
          <w:lang w:eastAsia="ko-KR"/>
        </w:rPr>
        <w:t>480) to</w:t>
      </w:r>
      <w:r w:rsidRPr="005347D2">
        <w:rPr>
          <w:sz w:val="20"/>
        </w:rPr>
        <w:t xml:space="preserve">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w:t>
      </w:r>
    </w:p>
    <w:p w14:paraId="3536BD75" w14:textId="77777777" w:rsidR="00D26D16" w:rsidRPr="005347D2" w:rsidRDefault="00D26D16" w:rsidP="00D26D16">
      <w:pPr>
        <w:jc w:val="both"/>
        <w:rPr>
          <w:noProof/>
          <w:sz w:val="20"/>
        </w:rPr>
      </w:pPr>
      <w:r w:rsidRPr="005347D2">
        <w:rPr>
          <w:b/>
          <w:noProof/>
          <w:sz w:val="20"/>
        </w:rPr>
        <w:t>omni_viewport_hor_range</w:t>
      </w:r>
      <w:r w:rsidRPr="005347D2">
        <w:rPr>
          <w:bCs/>
          <w:sz w:val="20"/>
        </w:rPr>
        <w:t>[ i ]</w:t>
      </w:r>
      <w:r w:rsidRPr="005347D2">
        <w:rPr>
          <w:noProof/>
          <w:sz w:val="20"/>
        </w:rPr>
        <w:t xml:space="preserve"> </w:t>
      </w:r>
      <w:r w:rsidRPr="005347D2">
        <w:rPr>
          <w:sz w:val="20"/>
        </w:rPr>
        <w:t xml:space="preserve">indicates the azimuth range of the i-th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sz w:val="20"/>
        </w:rPr>
        <w:t xml:space="preserve"> degrees. The value of omni_viewport_hor_range</w:t>
      </w:r>
      <w:r w:rsidRPr="005347D2">
        <w:rPr>
          <w:bCs/>
          <w:sz w:val="20"/>
        </w:rPr>
        <w:t>[ i ]</w:t>
      </w:r>
      <w:r w:rsidRPr="005347D2">
        <w:rPr>
          <w:sz w:val="20"/>
        </w:rPr>
        <w:t xml:space="preserve"> shall be in the range of 1 to 360 * 2</w:t>
      </w:r>
      <w:r w:rsidRPr="005347D2">
        <w:rPr>
          <w:sz w:val="20"/>
          <w:vertAlign w:val="superscript"/>
        </w:rPr>
        <w:t>16</w:t>
      </w:r>
      <w:r w:rsidRPr="005347D2">
        <w:rPr>
          <w:sz w:val="20"/>
        </w:rPr>
        <w:t xml:space="preserve"> (i.e., 23 592 960), inclusive.</w:t>
      </w:r>
    </w:p>
    <w:p w14:paraId="100EFA0A" w14:textId="77777777" w:rsidR="00D26D16" w:rsidRPr="005347D2" w:rsidRDefault="00D26D16" w:rsidP="00D26D16">
      <w:pPr>
        <w:jc w:val="both"/>
        <w:rPr>
          <w:rFonts w:eastAsia="Malgun Gothic"/>
          <w:sz w:val="20"/>
          <w:lang w:eastAsia="ko-KR"/>
        </w:rPr>
      </w:pPr>
      <w:r w:rsidRPr="005347D2">
        <w:rPr>
          <w:b/>
          <w:noProof/>
          <w:sz w:val="20"/>
        </w:rPr>
        <w:t>omni_viewport_ver_range</w:t>
      </w:r>
      <w:r w:rsidRPr="005347D2">
        <w:rPr>
          <w:bCs/>
          <w:sz w:val="20"/>
        </w:rPr>
        <w:t>[ i ]</w:t>
      </w:r>
      <w:r w:rsidRPr="005347D2">
        <w:rPr>
          <w:noProof/>
          <w:sz w:val="20"/>
        </w:rPr>
        <w:t xml:space="preserve"> </w:t>
      </w:r>
      <w:r w:rsidRPr="005347D2">
        <w:rPr>
          <w:sz w:val="20"/>
        </w:rPr>
        <w:t xml:space="preserve">indicates </w:t>
      </w:r>
      <w:r w:rsidRPr="005347D2">
        <w:rPr>
          <w:noProof/>
          <w:sz w:val="20"/>
        </w:rPr>
        <w:t xml:space="preserve">the elevation range of </w:t>
      </w:r>
      <w:r w:rsidRPr="005347D2">
        <w:rPr>
          <w:sz w:val="20"/>
        </w:rPr>
        <w:t>the i-th</w:t>
      </w:r>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w:t>
      </w:r>
      <w:r w:rsidRPr="005347D2">
        <w:rPr>
          <w:noProof/>
          <w:sz w:val="20"/>
        </w:rPr>
        <w:t xml:space="preserve">in </w:t>
      </w:r>
      <w:r w:rsidRPr="005347D2">
        <w:rPr>
          <w:sz w:val="20"/>
        </w:rPr>
        <w:t xml:space="preserve">units </w:t>
      </w:r>
      <w:r w:rsidRPr="005347D2">
        <w:rPr>
          <w:noProof/>
          <w:sz w:val="20"/>
        </w:rPr>
        <w:t xml:space="preserve">of </w:t>
      </w:r>
      <w:r w:rsidRPr="005347D2">
        <w:rPr>
          <w:rFonts w:eastAsia="Malgun Gothic"/>
          <w:sz w:val="20"/>
          <w:lang w:eastAsia="ko-KR"/>
        </w:rPr>
        <w:t>2</w:t>
      </w:r>
      <w:r w:rsidRPr="005347D2">
        <w:rPr>
          <w:rFonts w:eastAsia="Malgun Gothic"/>
          <w:sz w:val="20"/>
          <w:vertAlign w:val="superscript"/>
          <w:lang w:eastAsia="ko-KR"/>
        </w:rPr>
        <w:t xml:space="preserve">−16 </w:t>
      </w:r>
      <w:r w:rsidRPr="005347D2">
        <w:rPr>
          <w:noProof/>
          <w:sz w:val="20"/>
        </w:rPr>
        <w:t xml:space="preserve">degrees. The value of </w:t>
      </w:r>
      <w:r w:rsidRPr="005347D2">
        <w:rPr>
          <w:sz w:val="20"/>
        </w:rPr>
        <w:t>omni_viewport_ver</w:t>
      </w:r>
      <w:r w:rsidRPr="005347D2">
        <w:rPr>
          <w:noProof/>
          <w:sz w:val="20"/>
        </w:rPr>
        <w:t>_range</w:t>
      </w:r>
      <w:r w:rsidRPr="005347D2">
        <w:rPr>
          <w:bCs/>
          <w:sz w:val="20"/>
        </w:rPr>
        <w:t>[ i ]</w:t>
      </w:r>
      <w:r w:rsidRPr="005347D2">
        <w:rPr>
          <w:sz w:val="20"/>
        </w:rPr>
        <w:t xml:space="preserve"> </w:t>
      </w:r>
      <w:r w:rsidRPr="005347D2">
        <w:rPr>
          <w:noProof/>
          <w:sz w:val="20"/>
        </w:rPr>
        <w:t xml:space="preserve">shall be in the range of 1 to </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inclusive.</w:t>
      </w:r>
    </w:p>
    <w:p w14:paraId="299AFE84" w14:textId="36B4D5DC" w:rsidR="00D26D16" w:rsidRPr="005347D2" w:rsidRDefault="00D26D16" w:rsidP="00D26D16">
      <w:pPr>
        <w:pStyle w:val="3N2"/>
        <w:keepNext/>
        <w:ind w:left="6"/>
        <w:rPr>
          <w:b/>
          <w:lang w:val="en-CA"/>
        </w:rPr>
      </w:pPr>
      <w:r w:rsidRPr="005347D2">
        <w:rPr>
          <w:b/>
          <w:lang w:val="en-CA"/>
        </w:rPr>
        <w:t>D.2.3</w:t>
      </w:r>
      <w:ins w:id="1134" w:author="Gary Sullivan" w:date="2018-05-10T17:31:00Z">
        <w:r w:rsidR="006F1986">
          <w:rPr>
            <w:b/>
            <w:lang w:val="en-CA"/>
          </w:rPr>
          <w:t>4</w:t>
        </w:r>
      </w:ins>
      <w:del w:id="1135" w:author="Gary Sullivan" w:date="2018-05-10T17:31:00Z">
        <w:r w:rsidR="00202C2F" w:rsidRPr="005347D2" w:rsidDel="006F1986">
          <w:rPr>
            <w:b/>
            <w:lang w:val="en-CA"/>
          </w:rPr>
          <w:delText>3</w:delText>
        </w:r>
      </w:del>
      <w:r w:rsidRPr="005347D2">
        <w:rPr>
          <w:b/>
          <w:lang w:val="en-CA"/>
        </w:rPr>
        <w:t>.6</w:t>
      </w:r>
      <w:r w:rsidRPr="005347D2">
        <w:rPr>
          <w:b/>
          <w:lang w:val="en-CA"/>
        </w:rPr>
        <w:tab/>
        <w:t>Sample location remapping process</w:t>
      </w:r>
    </w:p>
    <w:p w14:paraId="3A22E03A" w14:textId="1A549327"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136" w:name="SampleRemappingGeneral"/>
      <w:bookmarkStart w:id="1137" w:name="_Ref490741123"/>
      <w:r w:rsidRPr="005347D2">
        <w:rPr>
          <w:b/>
          <w:i/>
          <w:lang w:val="en-CA"/>
        </w:rPr>
        <w:t>D.2.3</w:t>
      </w:r>
      <w:ins w:id="1138" w:author="Gary Sullivan" w:date="2018-05-10T17:31:00Z">
        <w:r w:rsidR="006F1986">
          <w:rPr>
            <w:b/>
            <w:i/>
            <w:lang w:val="en-CA"/>
          </w:rPr>
          <w:t>4</w:t>
        </w:r>
      </w:ins>
      <w:del w:id="1139" w:author="Gary Sullivan" w:date="2018-05-10T17:31:00Z">
        <w:r w:rsidR="00202C2F" w:rsidRPr="005347D2" w:rsidDel="006F1986">
          <w:rPr>
            <w:b/>
            <w:i/>
            <w:lang w:val="en-CA"/>
          </w:rPr>
          <w:delText>3</w:delText>
        </w:r>
      </w:del>
      <w:r w:rsidRPr="005347D2">
        <w:rPr>
          <w:b/>
          <w:i/>
          <w:lang w:val="en-CA"/>
        </w:rPr>
        <w:t>.6.1</w:t>
      </w:r>
      <w:bookmarkEnd w:id="1136"/>
      <w:r w:rsidRPr="005347D2">
        <w:rPr>
          <w:b/>
          <w:i/>
          <w:lang w:val="en-CA"/>
        </w:rPr>
        <w:tab/>
        <w:t>General</w:t>
      </w:r>
      <w:bookmarkEnd w:id="1137"/>
    </w:p>
    <w:p w14:paraId="6700D57A" w14:textId="77777777" w:rsidR="00D26D16" w:rsidRPr="005347D2" w:rsidRDefault="00D26D16" w:rsidP="00D26D16">
      <w:pPr>
        <w:jc w:val="both"/>
        <w:rPr>
          <w:rFonts w:eastAsia="Calibri"/>
          <w:sz w:val="20"/>
        </w:rPr>
      </w:pPr>
      <w:r w:rsidRPr="005347D2">
        <w:rPr>
          <w:rFonts w:eastAsia="Calibri"/>
          <w:sz w:val="20"/>
        </w:rPr>
        <w:t>To remap colour sample locations of a region-wise packed picture to a unit sphere, the following ordered steps are applied:</w:t>
      </w:r>
    </w:p>
    <w:p w14:paraId="260AA34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A region-wise </w:t>
      </w:r>
      <w:r w:rsidRPr="005347D2">
        <w:rPr>
          <w:rFonts w:eastAsia="Malgun Gothic"/>
          <w:sz w:val="20"/>
        </w:rPr>
        <w:t>packed</w:t>
      </w:r>
      <w:r w:rsidRPr="005347D2">
        <w:rPr>
          <w:rFonts w:eastAsia="Calibri"/>
          <w:sz w:val="20"/>
        </w:rPr>
        <w:t xml:space="preserve"> picture is obtained as the </w:t>
      </w:r>
      <w:r w:rsidRPr="005347D2">
        <w:rPr>
          <w:sz w:val="20"/>
        </w:rPr>
        <w:t>cropped decoded picture</w:t>
      </w:r>
      <w:r w:rsidRPr="005347D2">
        <w:rPr>
          <w:rFonts w:eastAsia="Calibri"/>
          <w:sz w:val="20"/>
        </w:rPr>
        <w:t xml:space="preserve"> by decoding a coded picture. </w:t>
      </w:r>
      <w:r w:rsidRPr="005347D2">
        <w:rPr>
          <w:sz w:val="20"/>
        </w:rPr>
        <w:t>For purposes of interpretation of chroma samples, the input to the indicated remapping process is the set of decoded sample values after applying an (unspecified) upsampling conversion process to the 4:4:4 colour sampling format as necessary when chroma_format_idc is equal to 1 (4:2:0 chroma format) or 2 (4:2:2 chroma format). This (unspecified) upsampling process should account for the relative positioning relationship between the luma and chroma samples as indicated by chroma_sample_loc_type_top_field and chroma_sample_loc_type_bottom_field, when present.</w:t>
      </w:r>
    </w:p>
    <w:p w14:paraId="0127B617" w14:textId="0F70E58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If region-</w:t>
      </w:r>
      <w:r w:rsidRPr="005347D2">
        <w:rPr>
          <w:rFonts w:eastAsia="Malgun Gothic"/>
          <w:sz w:val="20"/>
        </w:rPr>
        <w:t>wise</w:t>
      </w:r>
      <w:r w:rsidRPr="005347D2">
        <w:rPr>
          <w:rFonts w:eastAsia="Calibri"/>
          <w:sz w:val="20"/>
        </w:rPr>
        <w:t xml:space="preserve"> packing is indicated, the sample locations of the region-wise packed picture are converted to sample locations of the respective projected picture as specified in 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r w:rsidR="00202C2F" w:rsidRPr="005347D2">
        <w:rPr>
          <w:sz w:val="20"/>
        </w:rPr>
        <w:t>D.2.33.6.4</w:t>
      </w:r>
      <w:r w:rsidRPr="005347D2">
        <w:rPr>
          <w:rFonts w:eastAsia="Calibri"/>
          <w:sz w:val="20"/>
        </w:rPr>
        <w:fldChar w:fldCharType="end"/>
      </w:r>
      <w:r w:rsidRPr="005347D2">
        <w:rPr>
          <w:rFonts w:eastAsia="Calibri"/>
          <w:sz w:val="20"/>
        </w:rPr>
        <w:t>. Otherwise, the projected picture is identical to the region-wise packed picture.</w:t>
      </w:r>
    </w:p>
    <w:p w14:paraId="6B814028" w14:textId="7921FEC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frame packing is indicated, the sample locations of the projected picture are converted to sample locations of the respective constituent picture of the projected picture, as specified in 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202C2F" w:rsidRPr="005347D2">
        <w:rPr>
          <w:sz w:val="20"/>
        </w:rPr>
        <w:t>D.2.33.6.6</w:t>
      </w:r>
      <w:r w:rsidRPr="005347D2">
        <w:rPr>
          <w:rFonts w:eastAsia="Calibri"/>
          <w:sz w:val="20"/>
        </w:rPr>
        <w:fldChar w:fldCharType="end"/>
      </w:r>
      <w:r w:rsidRPr="005347D2">
        <w:rPr>
          <w:rFonts w:eastAsia="Calibri"/>
          <w:sz w:val="20"/>
        </w:rPr>
        <w:t>. Otherwise, the constituent picture of the projected picture is identical to the projected picture.</w:t>
      </w:r>
    </w:p>
    <w:p w14:paraId="58873A63" w14:textId="2837DB81"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The sample locations of a constituent picture </w:t>
      </w:r>
      <w:r w:rsidR="00264A76" w:rsidRPr="005347D2">
        <w:rPr>
          <w:rFonts w:eastAsia="Calibri"/>
          <w:sz w:val="20"/>
        </w:rPr>
        <w:t xml:space="preserve">of </w:t>
      </w:r>
      <w:r w:rsidRPr="005347D2">
        <w:rPr>
          <w:rFonts w:eastAsia="Calibri"/>
          <w:sz w:val="20"/>
        </w:rPr>
        <w:t xml:space="preserve">the projected picture are converted to sphere coordinates relative to the local coordinate axes, as specified in 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r w:rsidR="00202C2F" w:rsidRPr="005347D2">
        <w:rPr>
          <w:sz w:val="20"/>
        </w:rPr>
        <w:t>D.2.33.6.2</w:t>
      </w:r>
      <w:r w:rsidRPr="005347D2">
        <w:rPr>
          <w:rFonts w:eastAsia="Calibri"/>
          <w:sz w:val="20"/>
        </w:rPr>
        <w:fldChar w:fldCharType="end"/>
      </w:r>
      <w:r w:rsidRPr="005347D2">
        <w:rPr>
          <w:rFonts w:eastAsia="Calibri"/>
          <w:sz w:val="20"/>
        </w:rPr>
        <w:t>.</w:t>
      </w:r>
    </w:p>
    <w:p w14:paraId="56D7D715" w14:textId="01ECBB29"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rotation is indicated, the sphere coordinates relative to the local coordinate axes are converted to sphere coordinates relative to the global coordinate axes, as specified in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r w:rsidR="00202C2F" w:rsidRPr="005347D2">
        <w:rPr>
          <w:sz w:val="20"/>
        </w:rPr>
        <w:t>D.2.33.6.3</w:t>
      </w:r>
      <w:r w:rsidRPr="005347D2">
        <w:rPr>
          <w:rFonts w:eastAsia="Calibri"/>
          <w:sz w:val="20"/>
        </w:rPr>
        <w:fldChar w:fldCharType="end"/>
      </w:r>
      <w:r w:rsidRPr="005347D2">
        <w:rPr>
          <w:rFonts w:eastAsia="Calibri"/>
          <w:sz w:val="20"/>
        </w:rPr>
        <w:t>. Otherwise, the global coordinate axes are identical to the local coordinate axes.</w:t>
      </w:r>
    </w:p>
    <w:p w14:paraId="316328C8" w14:textId="71D4B875" w:rsidR="00D26D16" w:rsidRPr="005347D2" w:rsidRDefault="00D26D16" w:rsidP="00D26D16">
      <w:pPr>
        <w:jc w:val="both"/>
        <w:rPr>
          <w:rFonts w:eastAsia="Calibri"/>
          <w:sz w:val="20"/>
        </w:rPr>
      </w:pPr>
      <w:r w:rsidRPr="005347D2">
        <w:rPr>
          <w:rFonts w:eastAsia="Calibri"/>
          <w:sz w:val="20"/>
        </w:rPr>
        <w:t xml:space="preserve">The </w:t>
      </w:r>
      <w:bookmarkStart w:id="1140" w:name="_Hlk490732872"/>
      <w:r w:rsidRPr="005347D2">
        <w:rPr>
          <w:rFonts w:eastAsia="Calibri"/>
          <w:sz w:val="20"/>
        </w:rPr>
        <w:t xml:space="preserve">overall process for mapping of luma sample locations within a region-wise packed picture to sphere coordinates </w:t>
      </w:r>
      <w:bookmarkEnd w:id="1140"/>
      <w:r w:rsidRPr="005347D2">
        <w:rPr>
          <w:rFonts w:eastAsia="Calibri"/>
          <w:sz w:val="20"/>
        </w:rPr>
        <w:t xml:space="preserve">relative to the global coordinate axes is normatively specified in clause </w:t>
      </w:r>
      <w:r w:rsidRPr="005347D2">
        <w:rPr>
          <w:rFonts w:eastAsia="Calibri"/>
          <w:sz w:val="20"/>
        </w:rPr>
        <w:fldChar w:fldCharType="begin"/>
      </w:r>
      <w:r w:rsidRPr="005347D2">
        <w:rPr>
          <w:rFonts w:eastAsia="Calibri"/>
          <w:sz w:val="20"/>
        </w:rPr>
        <w:instrText xml:space="preserve"> REF SampleRemappingPacked \h  \* MERGEFORMAT </w:instrText>
      </w:r>
      <w:r w:rsidRPr="005347D2">
        <w:rPr>
          <w:rFonts w:eastAsia="Calibri"/>
          <w:sz w:val="20"/>
        </w:rPr>
      </w:r>
      <w:r w:rsidRPr="005347D2">
        <w:rPr>
          <w:rFonts w:eastAsia="Calibri"/>
          <w:sz w:val="20"/>
        </w:rPr>
        <w:fldChar w:fldCharType="separate"/>
      </w:r>
      <w:r w:rsidR="00202C2F" w:rsidRPr="005347D2">
        <w:rPr>
          <w:sz w:val="20"/>
        </w:rPr>
        <w:t>D.2.33.6.5</w:t>
      </w:r>
      <w:r w:rsidRPr="005347D2">
        <w:rPr>
          <w:rFonts w:eastAsia="Calibri"/>
          <w:sz w:val="20"/>
        </w:rPr>
        <w:fldChar w:fldCharType="end"/>
      </w:r>
      <w:r w:rsidRPr="005347D2">
        <w:rPr>
          <w:rFonts w:eastAsia="Calibri"/>
          <w:sz w:val="20"/>
        </w:rPr>
        <w:t>.</w:t>
      </w:r>
    </w:p>
    <w:p w14:paraId="44204690" w14:textId="77777777" w:rsidR="00D26D16" w:rsidRPr="005347D2" w:rsidRDefault="00D26D16" w:rsidP="00D26D16">
      <w:pPr>
        <w:jc w:val="both"/>
        <w:rPr>
          <w:rFonts w:eastAsia="Calibri"/>
          <w:sz w:val="20"/>
        </w:rPr>
      </w:pPr>
      <w:r w:rsidRPr="005347D2">
        <w:rPr>
          <w:rFonts w:eastAsia="Calibri"/>
          <w:sz w:val="20"/>
        </w:rPr>
        <w:t>For each region-wise packed picture corresponding to a decoded picture, the following applies:</w:t>
      </w:r>
    </w:p>
    <w:p w14:paraId="253FEE3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an equirectangular projection </w:t>
      </w:r>
      <w:r w:rsidRPr="005347D2">
        <w:rPr>
          <w:color w:val="000000"/>
          <w:sz w:val="20"/>
        </w:rPr>
        <w:t>SEI message with erp_cancel_flag equal to 0</w:t>
      </w:r>
      <w:r w:rsidRPr="005347D2">
        <w:rPr>
          <w:sz w:val="20"/>
        </w:rPr>
        <w:t xml:space="preserve"> that applies to the picture is present</w:t>
      </w:r>
      <w:r w:rsidRPr="005347D2">
        <w:rPr>
          <w:rFonts w:eastAsia="Malgun Gothic"/>
          <w:sz w:val="20"/>
        </w:rPr>
        <w:t>, ErpFlag is set equal to 1, and CmpFlag is set equal to 0.</w:t>
      </w:r>
    </w:p>
    <w:p w14:paraId="20A256A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 cubemap projection </w:t>
      </w:r>
      <w:r w:rsidRPr="005347D2">
        <w:rPr>
          <w:color w:val="000000"/>
          <w:sz w:val="20"/>
        </w:rPr>
        <w:t>SEI message with cmp_cancel_flag equal to 0</w:t>
      </w:r>
      <w:r w:rsidRPr="005347D2">
        <w:rPr>
          <w:sz w:val="20"/>
        </w:rPr>
        <w:t xml:space="preserve"> that applies to the picture is present</w:t>
      </w:r>
      <w:r w:rsidRPr="005347D2">
        <w:rPr>
          <w:rFonts w:eastAsia="Malgun Gothic"/>
          <w:sz w:val="20"/>
        </w:rPr>
        <w:t>, CmpFlag is set equal to 1, and ErpFlag is set equal to 0.</w:t>
      </w:r>
    </w:p>
    <w:p w14:paraId="0EE3E22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a </w:t>
      </w:r>
      <w:r w:rsidRPr="005347D2">
        <w:rPr>
          <w:color w:val="000000"/>
          <w:sz w:val="20"/>
        </w:rPr>
        <w:t>sphere rotation SEI message with sphere_rotation_cancel_flag equal to 0</w:t>
      </w:r>
      <w:r w:rsidRPr="005347D2">
        <w:rPr>
          <w:sz w:val="20"/>
        </w:rPr>
        <w:t xml:space="preserve"> that applies to the picture is present</w:t>
      </w:r>
      <w:r w:rsidRPr="005347D2">
        <w:rPr>
          <w:rFonts w:eastAsia="Malgun Gothic"/>
          <w:sz w:val="20"/>
        </w:rPr>
        <w:t>, RotationFlag is set equal to 1, and RotationYaw, RotationPitch, and RotationRoll are set equal to yaw_rotation ÷ 2</w:t>
      </w:r>
      <w:r w:rsidRPr="005347D2">
        <w:rPr>
          <w:rFonts w:eastAsia="Malgun Gothic"/>
          <w:sz w:val="20"/>
          <w:vertAlign w:val="superscript"/>
        </w:rPr>
        <w:t>16</w:t>
      </w:r>
      <w:r w:rsidRPr="005347D2">
        <w:rPr>
          <w:rFonts w:eastAsia="Malgun Gothic"/>
          <w:sz w:val="20"/>
        </w:rPr>
        <w:t>, pitch_rotation ÷ 2</w:t>
      </w:r>
      <w:r w:rsidRPr="005347D2">
        <w:rPr>
          <w:rFonts w:eastAsia="Malgun Gothic"/>
          <w:sz w:val="20"/>
          <w:vertAlign w:val="superscript"/>
        </w:rPr>
        <w:t>16</w:t>
      </w:r>
      <w:r w:rsidRPr="005347D2">
        <w:rPr>
          <w:rFonts w:eastAsia="Malgun Gothic"/>
          <w:sz w:val="20"/>
        </w:rPr>
        <w:t>, and roll_rotation ÷ 2</w:t>
      </w:r>
      <w:r w:rsidRPr="005347D2">
        <w:rPr>
          <w:rFonts w:eastAsia="Malgun Gothic"/>
          <w:sz w:val="20"/>
          <w:vertAlign w:val="superscript"/>
        </w:rPr>
        <w:t>16</w:t>
      </w:r>
      <w:r w:rsidRPr="005347D2">
        <w:rPr>
          <w:rFonts w:eastAsia="Malgun Gothic"/>
          <w:sz w:val="20"/>
        </w:rPr>
        <w:t>, respectively.</w:t>
      </w:r>
    </w:p>
    <w:p w14:paraId="5767813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Otherwise, RotationFlag is set equal to 0.</w:t>
      </w:r>
    </w:p>
    <w:p w14:paraId="38D57B7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a </w:t>
      </w:r>
      <w:r w:rsidRPr="005347D2">
        <w:rPr>
          <w:rFonts w:eastAsia="Malgun Gothic"/>
          <w:bCs/>
          <w:noProof/>
          <w:sz w:val="20"/>
          <w:lang w:eastAsia="zh-CN"/>
        </w:rPr>
        <w:t xml:space="preserve">frame </w:t>
      </w:r>
      <w:r w:rsidRPr="005347D2">
        <w:rPr>
          <w:color w:val="000000"/>
          <w:sz w:val="20"/>
        </w:rPr>
        <w:t xml:space="preserve">packing arrangement SEI message with frame_packing_arrangement_cancel_flag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w:t>
      </w:r>
      <w:r w:rsidRPr="005347D2">
        <w:rPr>
          <w:rFonts w:eastAsia="Malgun Gothic"/>
          <w:sz w:val="20"/>
        </w:rPr>
        <w:t>StereoFlag, TopBottomFlag, and SideBySideFlag are all set equal to 0, HorDiv1 is set equal to 1, and VerDiv1 is set equal to 1.</w:t>
      </w:r>
    </w:p>
    <w:p w14:paraId="70EE658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5347D2">
        <w:rPr>
          <w:rFonts w:eastAsia="Malgun Gothic"/>
          <w:sz w:val="20"/>
        </w:rPr>
        <w:t>–</w:t>
      </w:r>
      <w:r w:rsidRPr="005347D2">
        <w:rPr>
          <w:rFonts w:eastAsia="Malgun Gothic"/>
          <w:sz w:val="20"/>
        </w:rPr>
        <w:tab/>
      </w:r>
      <w:r w:rsidRPr="005347D2">
        <w:rPr>
          <w:rFonts w:eastAsia="Malgun Gothic"/>
          <w:bCs/>
          <w:noProof/>
          <w:sz w:val="20"/>
          <w:lang w:eastAsia="zh-CN"/>
        </w:rPr>
        <w:t>Otherwise, the following applies:</w:t>
      </w:r>
    </w:p>
    <w:p w14:paraId="04BB1D4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StereoFlag is set equal to 1.</w:t>
      </w:r>
    </w:p>
    <w:p w14:paraId="195F103A"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the </w:t>
      </w:r>
      <w:r w:rsidRPr="005347D2">
        <w:rPr>
          <w:color w:val="000000"/>
          <w:sz w:val="20"/>
        </w:rPr>
        <w:t xml:space="preserve">value of </w:t>
      </w:r>
      <w:r w:rsidRPr="005347D2">
        <w:rPr>
          <w:rFonts w:eastAsia="Times New Roman"/>
          <w:color w:val="000000"/>
          <w:sz w:val="20"/>
        </w:rPr>
        <w:t>frame_packing_arrangement_type</w:t>
      </w:r>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3, </w:t>
      </w:r>
      <w:r w:rsidRPr="005347D2">
        <w:rPr>
          <w:rFonts w:eastAsia="Calibri"/>
          <w:sz w:val="20"/>
        </w:rPr>
        <w:t>TopBottomFlag is set equal to 0, SideBySideFlag is set equal to 1, HorDiv1 is set equal to 2 and VerDiv1 is set equal to 1</w:t>
      </w:r>
      <w:r w:rsidRPr="005347D2">
        <w:rPr>
          <w:rFonts w:eastAsia="Malgun Gothic"/>
          <w:sz w:val="20"/>
        </w:rPr>
        <w:t>.</w:t>
      </w:r>
    </w:p>
    <w:p w14:paraId="6EFE35F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Otherwise, if the </w:t>
      </w:r>
      <w:r w:rsidRPr="005347D2">
        <w:rPr>
          <w:color w:val="000000"/>
          <w:sz w:val="20"/>
        </w:rPr>
        <w:t xml:space="preserve">value of </w:t>
      </w:r>
      <w:r w:rsidRPr="005347D2">
        <w:rPr>
          <w:rFonts w:eastAsia="Times New Roman"/>
          <w:color w:val="000000"/>
          <w:sz w:val="20"/>
        </w:rPr>
        <w:t>frame_packing_arrangement_type</w:t>
      </w:r>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4, </w:t>
      </w:r>
      <w:r w:rsidRPr="005347D2">
        <w:rPr>
          <w:rFonts w:eastAsia="Calibri"/>
          <w:sz w:val="20"/>
        </w:rPr>
        <w:t>TopBottomFlag is set equal to 1, SideBySideFlag is set equal to 0, HorDiv1 is set equal to 1, and VerDiv1 is set equal to 2</w:t>
      </w:r>
      <w:r w:rsidRPr="005347D2">
        <w:rPr>
          <w:rFonts w:eastAsia="Malgun Gothic"/>
          <w:sz w:val="20"/>
        </w:rPr>
        <w:t>.</w:t>
      </w:r>
    </w:p>
    <w:p w14:paraId="29694E1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Otherwise, </w:t>
      </w:r>
      <w:r w:rsidRPr="005347D2">
        <w:rPr>
          <w:rFonts w:eastAsia="Calibri"/>
          <w:sz w:val="20"/>
        </w:rPr>
        <w:t>TopBottomFlag is set equal to 0, SideBySideFlag is set equal to 0, HorDiv1 is set equal to 1, and VerDiv1 is set equal to 1</w:t>
      </w:r>
      <w:r w:rsidRPr="005347D2">
        <w:rPr>
          <w:rFonts w:eastAsia="Malgun Gothic"/>
          <w:sz w:val="20"/>
        </w:rPr>
        <w:t>.</w:t>
      </w:r>
    </w:p>
    <w:p w14:paraId="47E506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 xml:space="preserve">If a region-wise packing SEI message </w:t>
      </w:r>
      <w:r w:rsidRPr="005347D2">
        <w:rPr>
          <w:color w:val="000000"/>
          <w:sz w:val="20"/>
        </w:rPr>
        <w:t xml:space="preserve">with rwp_cancel_flag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RegionWisePackingFlag is set equal to 0, and </w:t>
      </w:r>
      <w:r w:rsidRPr="005347D2">
        <w:rPr>
          <w:rFonts w:eastAsia="Malgun Gothic"/>
          <w:sz w:val="20"/>
          <w:lang w:eastAsia="ko-KR"/>
        </w:rPr>
        <w:t>ConstituentPicWidth and ConstituentPicHeight are set to be equal to cropPicWidth / HorDiv1 and cropPicHeight / VerDiv1, respectively, where cropPicWidth and cropPicHeight are the width and height, respectively, of the cropped decoded picture.</w:t>
      </w:r>
    </w:p>
    <w:p w14:paraId="3842760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r w:rsidRPr="005347D2">
        <w:rPr>
          <w:rFonts w:eastAsia="Malgun Gothic"/>
          <w:bCs/>
          <w:noProof/>
          <w:sz w:val="20"/>
          <w:lang w:eastAsia="zh-CN"/>
        </w:rPr>
        <w:t xml:space="preserve">Otherwise, RegionWisePackingFlag is set equal to 1, and </w:t>
      </w:r>
      <w:r w:rsidRPr="005347D2">
        <w:rPr>
          <w:rFonts w:eastAsia="Malgun Gothic"/>
          <w:sz w:val="20"/>
          <w:lang w:eastAsia="ko-KR"/>
        </w:rPr>
        <w:t>ConstituentPicWidth and ConstituentPicHeight are set equal to proj_picture_width / HorDiv1 and proj_picture_height / VerDiv1, respectively</w:t>
      </w:r>
      <w:r w:rsidRPr="005347D2">
        <w:rPr>
          <w:rFonts w:eastAsia="Malgun Gothic"/>
          <w:bCs/>
          <w:noProof/>
          <w:sz w:val="20"/>
          <w:lang w:eastAsia="zh-CN"/>
        </w:rPr>
        <w:t>.</w:t>
      </w:r>
    </w:p>
    <w:p w14:paraId="68B7EEE5" w14:textId="3B9FC954"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141" w:name="_Hlk490823632"/>
      <w:bookmarkStart w:id="1142" w:name="ChromaUpsamplingSei_Eqn1"/>
      <w:bookmarkStart w:id="1143" w:name="SampleRemappingProjection"/>
      <w:bookmarkStart w:id="1144" w:name="_Ref480997283"/>
      <w:bookmarkStart w:id="1145" w:name="_Ref490136699"/>
      <w:r w:rsidRPr="005347D2">
        <w:rPr>
          <w:b/>
          <w:i/>
          <w:lang w:val="en-CA"/>
        </w:rPr>
        <w:t>D.2.3</w:t>
      </w:r>
      <w:ins w:id="1146" w:author="Gary Sullivan" w:date="2018-05-10T17:31:00Z">
        <w:r w:rsidR="006F1986">
          <w:rPr>
            <w:b/>
            <w:i/>
            <w:lang w:val="en-CA"/>
          </w:rPr>
          <w:t>4</w:t>
        </w:r>
      </w:ins>
      <w:del w:id="1147" w:author="Gary Sullivan" w:date="2018-05-10T17:31:00Z">
        <w:r w:rsidR="00202C2F" w:rsidRPr="005347D2" w:rsidDel="006F1986">
          <w:rPr>
            <w:b/>
            <w:i/>
            <w:lang w:val="en-CA"/>
          </w:rPr>
          <w:delText>3</w:delText>
        </w:r>
      </w:del>
      <w:r w:rsidRPr="005347D2">
        <w:rPr>
          <w:b/>
          <w:i/>
          <w:lang w:val="en-CA"/>
        </w:rPr>
        <w:t>.6.2</w:t>
      </w:r>
      <w:bookmarkEnd w:id="1141"/>
      <w:bookmarkEnd w:id="1142"/>
      <w:bookmarkEnd w:id="1143"/>
      <w:r w:rsidRPr="005347D2">
        <w:rPr>
          <w:b/>
          <w:i/>
          <w:lang w:val="en-CA"/>
        </w:rPr>
        <w:tab/>
        <w:t>Projection for a sample</w:t>
      </w:r>
      <w:bookmarkEnd w:id="1144"/>
      <w:r w:rsidRPr="005347D2">
        <w:rPr>
          <w:b/>
          <w:i/>
          <w:lang w:val="en-CA"/>
        </w:rPr>
        <w:t xml:space="preserve"> location</w:t>
      </w:r>
      <w:bookmarkEnd w:id="1145"/>
    </w:p>
    <w:p w14:paraId="7354B209"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33F043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pictureWidth and pictureHeight, which are the width and height, respectively, of a monoscopic projected luma picture, in relative projected picture sample units, and</w:t>
      </w:r>
    </w:p>
    <w:p w14:paraId="7391C96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a sample location (hPos, vPos) along the horizontal and vertical axes, respectively, in relative projected picture sample units, where hPos and vPos may have non-integer real values.</w:t>
      </w:r>
    </w:p>
    <w:p w14:paraId="3AE89EA8"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91B60E3" w14:textId="39B39811"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 xml:space="preserve">ϕ, </w:t>
      </w:r>
      <w:r w:rsidRPr="005347D2">
        <w:rPr>
          <w:rFonts w:eastAsia="Times New Roman"/>
          <w:sz w:val="20"/>
        </w:rPr>
        <w:t>θ</w:t>
      </w:r>
      <w:r w:rsidRPr="005347D2">
        <w:rPr>
          <w:rFonts w:eastAsia="Malgun Gothic"/>
          <w:sz w:val="20"/>
        </w:rPr>
        <w:t xml:space="preserve">) for the sample location in degrees relative to the coordinate axes specified in clause </w:t>
      </w:r>
      <w:r w:rsidRPr="005347D2">
        <w:rPr>
          <w:rFonts w:eastAsia="Malgun Gothic"/>
          <w:sz w:val="20"/>
        </w:rPr>
        <w:fldChar w:fldCharType="begin"/>
      </w:r>
      <w:r w:rsidRPr="005347D2">
        <w:rPr>
          <w:rFonts w:eastAsia="Malgun Gothic"/>
          <w:sz w:val="20"/>
        </w:rPr>
        <w:instrText xml:space="preserve"> REF SampleRemappingGeneral \h  \* MERGEFORMAT </w:instrText>
      </w:r>
      <w:r w:rsidRPr="005347D2">
        <w:rPr>
          <w:rFonts w:eastAsia="Malgun Gothic"/>
          <w:sz w:val="20"/>
        </w:rPr>
      </w:r>
      <w:r w:rsidRPr="005347D2">
        <w:rPr>
          <w:rFonts w:eastAsia="Malgun Gothic"/>
          <w:sz w:val="20"/>
        </w:rPr>
        <w:fldChar w:fldCharType="separate"/>
      </w:r>
      <w:r w:rsidR="00202C2F" w:rsidRPr="005347D2">
        <w:rPr>
          <w:sz w:val="20"/>
        </w:rPr>
        <w:t>D.2.33.6.1</w:t>
      </w:r>
      <w:r w:rsidRPr="005347D2">
        <w:rPr>
          <w:rFonts w:eastAsia="Malgun Gothic"/>
          <w:sz w:val="20"/>
        </w:rPr>
        <w:fldChar w:fldCharType="end"/>
      </w:r>
      <w:r w:rsidRPr="005347D2">
        <w:rPr>
          <w:rFonts w:eastAsia="Malgun Gothic"/>
          <w:sz w:val="20"/>
        </w:rPr>
        <w:t>.</w:t>
      </w:r>
    </w:p>
    <w:p w14:paraId="7A608D5F"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projection for a sample location is derived as follows:</w:t>
      </w:r>
    </w:p>
    <w:p w14:paraId="651C7C7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If ErpFlag is equal to 1, the following applies:</w:t>
      </w:r>
    </w:p>
    <w:p w14:paraId="10DF739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 xml:space="preserve">If </w:t>
      </w:r>
      <w:r w:rsidRPr="005347D2">
        <w:rPr>
          <w:rFonts w:eastAsia="Malgun Gothic"/>
          <w:sz w:val="20"/>
          <w:lang w:eastAsia="ko-KR"/>
        </w:rPr>
        <w:t>RegionWisePackingFlag is equal to 0 and erp</w:t>
      </w:r>
      <w:r w:rsidRPr="005347D2">
        <w:rPr>
          <w:rFonts w:eastAsia="Malgun Gothic"/>
          <w:sz w:val="20"/>
        </w:rPr>
        <w:t>_padding_flag is equal to 1, the following applies:</w:t>
      </w:r>
    </w:p>
    <w:p w14:paraId="67622E96" w14:textId="76CD829B" w:rsidR="00D26D16" w:rsidRPr="005347D2" w:rsidRDefault="00D26D16" w:rsidP="00D26D16">
      <w:pPr>
        <w:pStyle w:val="Equationsmallertabs"/>
        <w:ind w:left="1440"/>
      </w:pPr>
      <w:r w:rsidRPr="005347D2">
        <w:t>hPos′ = hPos − left_gb_erp_width</w:t>
      </w:r>
      <w:r w:rsidRPr="005347D2">
        <w:rPr>
          <w:noProof/>
        </w:rPr>
        <w:tab/>
      </w:r>
      <w:r w:rsidRPr="005347D2">
        <w:rPr>
          <w:noProof/>
        </w:rPr>
        <w:tab/>
      </w:r>
      <w:r w:rsidRPr="005347D2">
        <w:t>(D</w:t>
      </w:r>
      <w:r w:rsidRPr="005347D2">
        <w:noBreakHyphen/>
      </w:r>
      <w:r w:rsidRPr="005347D2">
        <w:rPr>
          <w:highlight w:val="yellow"/>
        </w:rPr>
        <w:t>XX</w:t>
      </w:r>
      <w:r w:rsidRPr="005347D2">
        <w:t>)</w:t>
      </w:r>
      <w:r w:rsidRPr="005347D2">
        <w:br/>
        <w:t xml:space="preserve">pictureWidth = pictureWidth </w:t>
      </w:r>
      <w:ins w:id="1148" w:author="Gary Sullivan" w:date="2018-05-10T16:47:00Z">
        <w:r w:rsidR="001E0E3E">
          <w:t>−</w:t>
        </w:r>
      </w:ins>
      <w:del w:id="1149" w:author="Gary Sullivan" w:date="2018-05-10T16:47:00Z">
        <w:r w:rsidRPr="005347D2" w:rsidDel="001E0E3E">
          <w:delText>–</w:delText>
        </w:r>
      </w:del>
      <w:r w:rsidRPr="005347D2">
        <w:t xml:space="preserve"> left_gb_erp_width </w:t>
      </w:r>
      <w:ins w:id="1150" w:author="Gary Sullivan" w:date="2018-05-10T16:46:00Z">
        <w:r w:rsidR="001E0E3E">
          <w:t>−</w:t>
        </w:r>
      </w:ins>
      <w:del w:id="1151" w:author="Gary Sullivan" w:date="2018-05-10T16:46:00Z">
        <w:r w:rsidRPr="005347D2" w:rsidDel="001E0E3E">
          <w:delText>–</w:delText>
        </w:r>
      </w:del>
      <w:r w:rsidRPr="005347D2">
        <w:t xml:space="preserve"> right_gb_erp_width</w:t>
      </w:r>
    </w:p>
    <w:p w14:paraId="3CA21C5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Otherwise, the following applies:</w:t>
      </w:r>
    </w:p>
    <w:p w14:paraId="32251184" w14:textId="77777777" w:rsidR="00D26D16" w:rsidRPr="005347D2" w:rsidRDefault="00D26D16" w:rsidP="00D26D16">
      <w:pPr>
        <w:pStyle w:val="Equationsmallertabs"/>
        <w:ind w:left="1440"/>
      </w:pPr>
      <w:r w:rsidRPr="005347D2">
        <w:t>hPos′ = hPos</w:t>
      </w:r>
      <w:r w:rsidRPr="005347D2">
        <w:rPr>
          <w:noProof/>
        </w:rPr>
        <w:tab/>
      </w:r>
      <w:r w:rsidRPr="005347D2">
        <w:rPr>
          <w:noProof/>
        </w:rPr>
        <w:tab/>
      </w:r>
      <w:r w:rsidRPr="005347D2">
        <w:t>(D</w:t>
      </w:r>
      <w:r w:rsidRPr="005347D2">
        <w:noBreakHyphen/>
      </w:r>
      <w:r w:rsidRPr="005347D2">
        <w:rPr>
          <w:highlight w:val="yellow"/>
        </w:rPr>
        <w:t>XX</w:t>
      </w:r>
      <w:r w:rsidRPr="005347D2">
        <w:t>)</w:t>
      </w:r>
    </w:p>
    <w:p w14:paraId="531DB05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The following applies:</w:t>
      </w:r>
    </w:p>
    <w:p w14:paraId="350407ED" w14:textId="397BEF21" w:rsidR="00D26D16" w:rsidRPr="005347D2" w:rsidRDefault="00D26D16" w:rsidP="00D26D16">
      <w:pPr>
        <w:pStyle w:val="Equationsmallertabs"/>
        <w:ind w:left="1440"/>
      </w:pPr>
      <w:r w:rsidRPr="005347D2">
        <w:t>ϕ = 180 − hPos′ * (</w:t>
      </w:r>
      <w:r w:rsidR="006761B2">
        <w:t xml:space="preserve"> </w:t>
      </w:r>
      <w:r w:rsidRPr="005347D2">
        <w:t>360 ÷ pictureWidth )</w:t>
      </w:r>
      <w:r w:rsidRPr="005347D2">
        <w:rPr>
          <w:noProof/>
        </w:rPr>
        <w:tab/>
      </w:r>
      <w:r w:rsidRPr="005347D2">
        <w:rPr>
          <w:noProof/>
        </w:rPr>
        <w:tab/>
      </w:r>
      <w:r w:rsidRPr="005347D2">
        <w:t>(D</w:t>
      </w:r>
      <w:r w:rsidRPr="005347D2">
        <w:noBreakHyphen/>
      </w:r>
      <w:r w:rsidRPr="005347D2">
        <w:rPr>
          <w:highlight w:val="yellow"/>
        </w:rPr>
        <w:t>XX</w:t>
      </w:r>
      <w:r w:rsidRPr="005347D2">
        <w:t>)</w:t>
      </w:r>
      <w:r w:rsidRPr="005347D2">
        <w:br/>
      </w:r>
      <w:r w:rsidRPr="005347D2">
        <w:rPr>
          <w:rFonts w:eastAsia="Times New Roman"/>
        </w:rPr>
        <w:t>θ</w:t>
      </w:r>
      <w:r w:rsidRPr="005347D2">
        <w:rPr>
          <w:rFonts w:eastAsia="Candara"/>
          <w:color w:val="000000"/>
        </w:rPr>
        <w:t xml:space="preserve"> = 90</w:t>
      </w:r>
      <w:r w:rsidRPr="005347D2">
        <w:t xml:space="preserve"> − vPos * (</w:t>
      </w:r>
      <w:r w:rsidR="006761B2">
        <w:t xml:space="preserve"> </w:t>
      </w:r>
      <w:r w:rsidRPr="005347D2">
        <w:t>180 ÷ pictureHeight )</w:t>
      </w:r>
    </w:p>
    <w:p w14:paraId="76B0D9A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Otherwise (CmpFlag is equal to 1</w:t>
      </w:r>
      <w:r w:rsidRPr="005347D2">
        <w:rPr>
          <w:rFonts w:eastAsia="Malgun Gothic"/>
          <w:sz w:val="20"/>
          <w:lang w:eastAsia="ko-KR"/>
        </w:rPr>
        <w:t>), it is a requirement of bitstream conformance that pictureWidth shall be a multiple of 3 and pictureHeight shall be a multiple of 2, and that pictureWidth / 3 shall be equal to pictureHeight / 2, and the following applies:</w:t>
      </w:r>
    </w:p>
    <w:p w14:paraId="799AAB3D" w14:textId="738DA01D" w:rsidR="00D26D16" w:rsidRPr="005347D2" w:rsidRDefault="00D26D16" w:rsidP="00D26D16">
      <w:pPr>
        <w:pStyle w:val="Equationsmallertabs"/>
      </w:pPr>
      <w:r w:rsidRPr="005347D2">
        <w:t>lw = pictureWidth / 3</w:t>
      </w:r>
      <w:r w:rsidRPr="005347D2">
        <w:br/>
        <w:t>lh = pictureHeight / 2</w:t>
      </w:r>
      <w:r w:rsidRPr="005347D2">
        <w:br/>
        <w:t>w = Floor( hPos ÷ lw )</w:t>
      </w:r>
      <w:r w:rsidRPr="005347D2">
        <w:br/>
        <w:t>h = Floor( vPos ÷ lh )</w:t>
      </w:r>
      <w:r w:rsidRPr="005347D2">
        <w:br/>
        <w:t>tmpHorVal = hPos − w * lw</w:t>
      </w:r>
      <w:r w:rsidRPr="005347D2">
        <w:br/>
      </w:r>
      <w:bookmarkStart w:id="1152" w:name="_Hlk490731353"/>
      <w:r w:rsidRPr="005347D2">
        <w:t>tmpVerVal = vPos − h * lh</w:t>
      </w:r>
      <w:r w:rsidRPr="005347D2">
        <w:br/>
        <w:t>hPos′ = −( 2 * tmpHorVal ÷ lw ) + 1</w:t>
      </w:r>
      <w:r w:rsidRPr="005347D2">
        <w:br/>
        <w:t>vPos′ = −( 2 * tmpVerVal ÷ lh ) + 1</w:t>
      </w:r>
      <w:r w:rsidRPr="005347D2">
        <w:br/>
      </w:r>
      <w:bookmarkEnd w:id="1152"/>
      <w:r w:rsidRPr="005347D2">
        <w:t>if( w  = =  1  &amp;&amp;  h  = =  0 ) { /* positive x front face */</w:t>
      </w:r>
      <w:r w:rsidRPr="005347D2">
        <w:br/>
      </w:r>
      <w:r w:rsidRPr="005347D2">
        <w:tab/>
        <w:t>x = 1.0</w:t>
      </w:r>
      <w:r w:rsidRPr="005347D2">
        <w:br/>
      </w:r>
      <w:r w:rsidRPr="005347D2">
        <w:tab/>
        <w:t>y = hPos</w:t>
      </w:r>
      <w:r w:rsidR="005347D2" w:rsidRPr="005347D2">
        <w:t>′</w:t>
      </w:r>
      <w:r w:rsidRPr="005347D2">
        <w:br/>
      </w:r>
      <w:r w:rsidRPr="005347D2">
        <w:tab/>
        <w:t>z = vPos</w:t>
      </w:r>
      <w:r w:rsidR="005347D2" w:rsidRPr="005347D2">
        <w:t>′</w:t>
      </w:r>
      <w:r w:rsidRPr="005347D2">
        <w:br/>
        <w:t>} else if( w  = =  1  &amp;&amp;  h  = =  1 ) { /* negative x back face */</w:t>
      </w:r>
      <w:r w:rsidRPr="005347D2">
        <w:br/>
      </w:r>
      <w:r w:rsidRPr="005347D2">
        <w:tab/>
        <w:t>x = −1.0</w:t>
      </w:r>
      <w:r w:rsidRPr="005347D2">
        <w:br/>
      </w:r>
      <w:r w:rsidRPr="005347D2">
        <w:tab/>
        <w:t>y = −vPos</w:t>
      </w:r>
      <w:r w:rsidR="005347D2" w:rsidRPr="005347D2">
        <w:t>′</w:t>
      </w:r>
      <w:r w:rsidRPr="005347D2">
        <w:br/>
      </w:r>
      <w:r w:rsidRPr="005347D2">
        <w:tab/>
        <w:t>z = −hPos</w:t>
      </w:r>
      <w:r w:rsidR="005347D2" w:rsidRPr="005347D2">
        <w:t>′</w:t>
      </w:r>
      <w:r w:rsidRPr="005347D2">
        <w:br/>
        <w:t>} else if( w  = =  2  &amp;&amp;  h  = =  1 ) { /* positive z top face */</w:t>
      </w:r>
      <w:r w:rsidRPr="005347D2">
        <w:rPr>
          <w:noProof/>
        </w:rPr>
        <w:tab/>
      </w:r>
      <w:r w:rsidRPr="005347D2">
        <w:t>(D</w:t>
      </w:r>
      <w:r w:rsidRPr="005347D2">
        <w:noBreakHyphen/>
      </w:r>
      <w:r w:rsidRPr="005347D2">
        <w:rPr>
          <w:highlight w:val="yellow"/>
        </w:rPr>
        <w:t>XX</w:t>
      </w:r>
      <w:r w:rsidRPr="005347D2">
        <w:t>)</w:t>
      </w:r>
      <w:r w:rsidRPr="005347D2">
        <w:br/>
      </w:r>
      <w:r w:rsidRPr="005347D2">
        <w:tab/>
        <w:t>x = −hPos′</w:t>
      </w:r>
      <w:r w:rsidRPr="005347D2">
        <w:br/>
      </w:r>
      <w:r w:rsidRPr="005347D2">
        <w:tab/>
        <w:t>y = −vPos′</w:t>
      </w:r>
      <w:r w:rsidRPr="005347D2">
        <w:br/>
      </w:r>
      <w:r w:rsidRPr="005347D2">
        <w:tab/>
        <w:t>z = 1.0</w:t>
      </w:r>
      <w:r w:rsidRPr="005347D2">
        <w:br/>
        <w:t>} else if( w  = =  0  &amp;&amp;  h  = =  1 ) { /* negative z bottom face */</w:t>
      </w:r>
      <w:r w:rsidRPr="005347D2">
        <w:br/>
      </w:r>
      <w:r w:rsidRPr="005347D2">
        <w:tab/>
        <w:t>x = hPos′</w:t>
      </w:r>
      <w:r w:rsidRPr="005347D2">
        <w:br/>
      </w:r>
      <w:r w:rsidRPr="005347D2">
        <w:tab/>
        <w:t>y = −vPos′</w:t>
      </w:r>
      <w:r w:rsidRPr="005347D2">
        <w:br/>
      </w:r>
      <w:r w:rsidRPr="005347D2">
        <w:tab/>
        <w:t>z = −1.0</w:t>
      </w:r>
      <w:r w:rsidRPr="005347D2">
        <w:br/>
        <w:t>} else if( w  = =  0  &amp;&amp;  h  = =  0 ) { /* positive y left face */</w:t>
      </w:r>
      <w:r w:rsidRPr="005347D2">
        <w:br/>
      </w:r>
      <w:r w:rsidRPr="005347D2">
        <w:tab/>
        <w:t>x = −hPos′</w:t>
      </w:r>
      <w:r w:rsidRPr="005347D2">
        <w:br/>
      </w:r>
      <w:r w:rsidRPr="005347D2">
        <w:tab/>
        <w:t>y = 1.0</w:t>
      </w:r>
      <w:r w:rsidRPr="005347D2">
        <w:br/>
      </w:r>
      <w:r w:rsidRPr="005347D2">
        <w:tab/>
        <w:t>z = vPos′</w:t>
      </w:r>
      <w:r w:rsidRPr="005347D2">
        <w:br/>
        <w:t>} else { /* ( w  = =  2  &amp;&amp;  h  = =  0 ), negative y right face */</w:t>
      </w:r>
      <w:r w:rsidRPr="005347D2">
        <w:br/>
      </w:r>
      <w:r w:rsidRPr="005347D2">
        <w:tab/>
        <w:t>x = hPos′</w:t>
      </w:r>
      <w:r w:rsidRPr="005347D2">
        <w:br/>
      </w:r>
      <w:r w:rsidRPr="005347D2">
        <w:tab/>
        <w:t>y = −1.0</w:t>
      </w:r>
      <w:r w:rsidRPr="005347D2">
        <w:br/>
      </w:r>
      <w:r w:rsidRPr="005347D2">
        <w:tab/>
        <w:t>z = vPos</w:t>
      </w:r>
      <w:r w:rsidR="005347D2" w:rsidRPr="005347D2">
        <w:t>′</w:t>
      </w:r>
      <w:r w:rsidRPr="005347D2">
        <w:br/>
        <w:t>}</w:t>
      </w:r>
      <w:r w:rsidRPr="005347D2">
        <w:br/>
        <w:t>ϕ = Atan2( y, x ) * 180 ÷ π</w:t>
      </w:r>
      <w:r w:rsidRPr="005347D2">
        <w:br/>
      </w:r>
      <w:r w:rsidRPr="005347D2">
        <w:rPr>
          <w:rFonts w:eastAsia="Times New Roman"/>
        </w:rPr>
        <w:t>θ</w:t>
      </w:r>
      <w:r w:rsidRPr="005347D2">
        <w:t xml:space="preserve"> = </w:t>
      </w:r>
      <w:bookmarkStart w:id="1153" w:name="_Hlk513748505"/>
      <m:oMath>
        <m:r>
          <m:rPr>
            <m:nor/>
          </m:rPr>
          <m:t>Asin</m:t>
        </m:r>
        <m:d>
          <m:dPr>
            <m:ctrlPr>
              <w:rPr>
                <w:rFonts w:ascii="Cambria Math" w:hAnsi="Cambria Math"/>
                <w:i/>
              </w:rPr>
            </m:ctrlPr>
          </m:dPr>
          <m:e>
            <m:r>
              <w:ins w:id="1154" w:author="Gary Sullivan" w:date="2018-05-10T16:45:00Z">
                <m:rPr>
                  <m:nor/>
                </m:rPr>
                <w:rPr>
                  <w:rFonts w:ascii="Cambria Math"/>
                </w:rPr>
                <m:t xml:space="preserve"> </m:t>
              </w:ins>
            </m:r>
            <m:r>
              <m:rPr>
                <m:nor/>
              </m:rPr>
              <m:t>z</m:t>
            </m:r>
            <m:r>
              <m:rPr>
                <m:nor/>
              </m:rPr>
              <w:rPr>
                <w:rFonts w:ascii="Cambria Math"/>
              </w:rPr>
              <m:t xml:space="preserve"> </m:t>
            </m:r>
            <m:r>
              <m:rPr>
                <m:nor/>
              </m:rPr>
              <m:t>÷</m:t>
            </m:r>
            <m:r>
              <m:rPr>
                <m:nor/>
              </m:rPr>
              <w:rPr>
                <w:rFonts w:ascii="Cambria Math"/>
              </w:rPr>
              <m:t xml:space="preserve"> </m:t>
            </m:r>
            <m:rad>
              <m:radPr>
                <m:degHide m:val="1"/>
                <m:ctrlPr>
                  <w:rPr>
                    <w:rFonts w:ascii="Cambria Math" w:hAnsi="Cambria Math"/>
                    <w:i/>
                  </w:rPr>
                </m:ctrlPr>
              </m:radPr>
              <m:deg/>
              <m:e>
                <m:sSup>
                  <m:sSupPr>
                    <m:ctrlPr>
                      <w:rPr>
                        <w:rFonts w:ascii="Cambria Math" w:hAnsi="Cambria Math"/>
                        <w:i/>
                      </w:rPr>
                    </m:ctrlPr>
                  </m:sSupPr>
                  <m:e>
                    <m:r>
                      <m:rPr>
                        <m:nor/>
                      </m:rPr>
                      <m:t>x</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y</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z</m:t>
                    </m:r>
                  </m:e>
                  <m:sup>
                    <m:r>
                      <m:rPr>
                        <m:nor/>
                      </m:rPr>
                      <m:t>2</m:t>
                    </m:r>
                  </m:sup>
                </m:sSup>
              </m:e>
            </m:rad>
            <m:r>
              <w:ins w:id="1155" w:author="Gary Sullivan" w:date="2018-05-10T16:46:00Z">
                <w:rPr>
                  <w:rFonts w:ascii="Cambria Math" w:hAnsi="Cambria Math"/>
                </w:rPr>
                <m:t xml:space="preserve"> </m:t>
              </w:ins>
            </m:r>
          </m:e>
        </m:d>
        <m:r>
          <m:rPr>
            <m:nor/>
          </m:rPr>
          <w:rPr>
            <w:rFonts w:ascii="Cambria Math"/>
          </w:rPr>
          <m:t xml:space="preserve"> </m:t>
        </m:r>
        <m:r>
          <m:rPr>
            <m:nor/>
          </m:rPr>
          <m:t>*</m:t>
        </m:r>
        <m:r>
          <m:rPr>
            <m:nor/>
          </m:rPr>
          <w:rPr>
            <w:rFonts w:ascii="Cambria Math"/>
          </w:rPr>
          <m:t xml:space="preserve"> </m:t>
        </m:r>
        <m:r>
          <m:rPr>
            <m:nor/>
          </m:rPr>
          <m:t>180</m:t>
        </m:r>
        <m:r>
          <m:rPr>
            <m:nor/>
          </m:rPr>
          <w:rPr>
            <w:rFonts w:ascii="Cambria Math"/>
          </w:rPr>
          <m:t xml:space="preserve"> </m:t>
        </m:r>
        <m:r>
          <m:rPr>
            <m:nor/>
          </m:rPr>
          <m:t>÷</m:t>
        </m:r>
        <m:r>
          <m:rPr>
            <m:nor/>
          </m:rPr>
          <w:rPr>
            <w:rFonts w:ascii="Cambria Math"/>
          </w:rPr>
          <m:t xml:space="preserve"> </m:t>
        </m:r>
        <m:r>
          <m:rPr>
            <m:nor/>
          </m:rPr>
          <m:t>π</m:t>
        </m:r>
      </m:oMath>
      <w:bookmarkEnd w:id="1153"/>
    </w:p>
    <w:p w14:paraId="3DA83FC4" w14:textId="29DF8B44"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156" w:name="SampleRemappingRotation"/>
      <w:bookmarkStart w:id="1157" w:name="_Toc490497329"/>
      <w:bookmarkStart w:id="1158" w:name="_Ref490738398"/>
      <w:bookmarkStart w:id="1159" w:name="_Ref480997438"/>
      <w:bookmarkStart w:id="1160" w:name="_Ref490742219"/>
      <w:r w:rsidRPr="005347D2">
        <w:rPr>
          <w:b/>
          <w:i/>
          <w:lang w:val="en-CA"/>
        </w:rPr>
        <w:t>D.2.3</w:t>
      </w:r>
      <w:ins w:id="1161" w:author="Gary Sullivan" w:date="2018-05-10T17:31:00Z">
        <w:r w:rsidR="006F1986">
          <w:rPr>
            <w:b/>
            <w:i/>
            <w:lang w:val="en-CA"/>
          </w:rPr>
          <w:t>4</w:t>
        </w:r>
      </w:ins>
      <w:del w:id="1162" w:author="Gary Sullivan" w:date="2018-05-10T17:31:00Z">
        <w:r w:rsidR="00202C2F" w:rsidRPr="005347D2" w:rsidDel="006F1986">
          <w:rPr>
            <w:b/>
            <w:i/>
            <w:lang w:val="en-CA"/>
          </w:rPr>
          <w:delText>3</w:delText>
        </w:r>
      </w:del>
      <w:r w:rsidRPr="005347D2">
        <w:rPr>
          <w:b/>
          <w:i/>
          <w:lang w:val="en-CA"/>
        </w:rPr>
        <w:t>.6.3</w:t>
      </w:r>
      <w:bookmarkEnd w:id="1156"/>
      <w:r w:rsidRPr="005347D2">
        <w:rPr>
          <w:b/>
          <w:i/>
          <w:lang w:val="en-CA"/>
        </w:rPr>
        <w:tab/>
        <w:t>Conversion from the local coordinate axes to the global coordinate axes</w:t>
      </w:r>
      <w:bookmarkEnd w:id="1157"/>
      <w:bookmarkEnd w:id="1158"/>
      <w:bookmarkEnd w:id="1159"/>
      <w:bookmarkEnd w:id="1160"/>
    </w:p>
    <w:p w14:paraId="7AA31EBC"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5EDF1F0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rotation_yaw (α</w:t>
      </w:r>
      <w:r w:rsidRPr="005347D2">
        <w:rPr>
          <w:rFonts w:eastAsia="Malgun Gothic"/>
          <w:sz w:val="20"/>
          <w:vertAlign w:val="subscript"/>
        </w:rPr>
        <w:t>d</w:t>
      </w:r>
      <w:r w:rsidRPr="005347D2">
        <w:rPr>
          <w:rFonts w:eastAsia="Malgun Gothic"/>
          <w:sz w:val="20"/>
        </w:rPr>
        <w:t>), rotation_pitch (β</w:t>
      </w:r>
      <w:r w:rsidRPr="005347D2">
        <w:rPr>
          <w:rFonts w:eastAsia="Malgun Gothic"/>
          <w:sz w:val="20"/>
          <w:vertAlign w:val="subscript"/>
        </w:rPr>
        <w:t>d</w:t>
      </w:r>
      <w:r w:rsidRPr="005347D2">
        <w:rPr>
          <w:rFonts w:eastAsia="Malgun Gothic"/>
          <w:sz w:val="20"/>
        </w:rPr>
        <w:t>), rotation_roll (γ</w:t>
      </w:r>
      <w:r w:rsidRPr="005347D2">
        <w:rPr>
          <w:rFonts w:eastAsia="Malgun Gothic"/>
          <w:sz w:val="20"/>
          <w:vertAlign w:val="subscript"/>
        </w:rPr>
        <w:t>d</w:t>
      </w:r>
      <w:r w:rsidRPr="005347D2">
        <w:rPr>
          <w:rFonts w:eastAsia="Malgun Gothic"/>
          <w:sz w:val="20"/>
        </w:rPr>
        <w:t>), all in units of degrees, and</w:t>
      </w:r>
    </w:p>
    <w:p w14:paraId="30B594B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ϕ</w:t>
      </w:r>
      <w:r w:rsidRPr="005347D2">
        <w:rPr>
          <w:sz w:val="20"/>
          <w:vertAlign w:val="subscript"/>
        </w:rPr>
        <w:t>d</w:t>
      </w:r>
      <w:r w:rsidRPr="005347D2">
        <w:rPr>
          <w:sz w:val="20"/>
        </w:rPr>
        <w:t xml:space="preserve">, </w:t>
      </w:r>
      <w:r w:rsidRPr="005347D2">
        <w:rPr>
          <w:rFonts w:eastAsia="Times New Roman"/>
          <w:sz w:val="20"/>
        </w:rPr>
        <w:t>θ</w:t>
      </w:r>
      <w:r w:rsidRPr="005347D2">
        <w:rPr>
          <w:sz w:val="20"/>
          <w:vertAlign w:val="subscript"/>
        </w:rPr>
        <w:t>d</w:t>
      </w:r>
      <w:r w:rsidRPr="005347D2">
        <w:rPr>
          <w:rFonts w:eastAsia="Malgun Gothic"/>
          <w:sz w:val="20"/>
        </w:rPr>
        <w:t>) relative to the local coordinate axes.</w:t>
      </w:r>
    </w:p>
    <w:p w14:paraId="411766DB"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39D1BDB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ϕ</w:t>
      </w:r>
      <w:r w:rsidRPr="005347D2">
        <w:rPr>
          <w:rFonts w:eastAsia="Malgun Gothic"/>
          <w:sz w:val="20"/>
          <w:lang w:eastAsia="ko-KR"/>
        </w:rPr>
        <w:t>′</w:t>
      </w:r>
      <w:r w:rsidRPr="005347D2">
        <w:rPr>
          <w:rFonts w:eastAsia="Malgun Gothic"/>
          <w:sz w:val="20"/>
        </w:rPr>
        <w:t xml:space="preserve">, </w:t>
      </w:r>
      <w:r w:rsidRPr="005347D2">
        <w:rPr>
          <w:rFonts w:eastAsia="Times New Roman"/>
          <w:sz w:val="20"/>
        </w:rPr>
        <w:t>θ</w:t>
      </w:r>
      <w:r w:rsidRPr="005347D2">
        <w:rPr>
          <w:rFonts w:eastAsia="Malgun Gothic"/>
          <w:sz w:val="20"/>
          <w:lang w:eastAsia="ko-KR"/>
        </w:rPr>
        <w:t>′</w:t>
      </w:r>
      <w:r w:rsidRPr="005347D2">
        <w:rPr>
          <w:rFonts w:eastAsia="Malgun Gothic"/>
          <w:sz w:val="20"/>
        </w:rPr>
        <w:t>) relative to the global coordinate axes.</w:t>
      </w:r>
    </w:p>
    <w:p w14:paraId="3E69083A"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t>The outputs are derived as follows:</w:t>
      </w:r>
    </w:p>
    <w:p w14:paraId="5E6D699E" w14:textId="02353A5D" w:rsidR="00D26D16" w:rsidRPr="005347D2" w:rsidRDefault="00D26D16" w:rsidP="00D26D16">
      <w:pPr>
        <w:pStyle w:val="Equationsmallertabs"/>
      </w:pPr>
      <w:r w:rsidRPr="005347D2">
        <w:t>ϕ = ϕ</w:t>
      </w:r>
      <w:r w:rsidRPr="005347D2">
        <w:rPr>
          <w:vertAlign w:val="subscript"/>
        </w:rPr>
        <w:t>d</w:t>
      </w:r>
      <w:r w:rsidRPr="005347D2">
        <w:t xml:space="preserve"> * </w:t>
      </w:r>
      <m:oMath>
        <m:r>
          <w:del w:id="1163" w:author="Gary Sullivan" w:date="2018-05-10T20:44:00Z">
            <m:rPr>
              <m:nor/>
            </m:rPr>
            <m:t>π</m:t>
          </w:del>
        </m:r>
      </m:oMath>
      <w:del w:id="1164" w:author="Gary Sullivan" w:date="2018-05-10T20:44:00Z">
        <w:r w:rsidRPr="005347D2" w:rsidDel="003848DA">
          <w:delText xml:space="preserve"> </w:delText>
        </w:r>
      </w:del>
      <w:ins w:id="1165" w:author="Gary Sullivan" w:date="2018-05-10T20:44:00Z">
        <w:r w:rsidR="003848DA" w:rsidRPr="003848DA">
          <w:t xml:space="preserve">π </w:t>
        </w:r>
      </w:ins>
      <w:r w:rsidRPr="005347D2">
        <w:t>÷ 180</w:t>
      </w:r>
      <w:r w:rsidRPr="005347D2">
        <w:br/>
      </w:r>
      <w:r w:rsidRPr="005347D2">
        <w:rPr>
          <w:rFonts w:eastAsia="Times New Roman"/>
        </w:rPr>
        <w:t>θ</w:t>
      </w:r>
      <w:r w:rsidRPr="005347D2">
        <w:t xml:space="preserve"> = </w:t>
      </w:r>
      <w:r w:rsidRPr="005347D2">
        <w:rPr>
          <w:rFonts w:eastAsia="Times New Roman"/>
        </w:rPr>
        <w:t>θ</w:t>
      </w:r>
      <w:r w:rsidRPr="005347D2">
        <w:rPr>
          <w:vertAlign w:val="subscript"/>
        </w:rPr>
        <w:t>d</w:t>
      </w:r>
      <w:r w:rsidRPr="005347D2">
        <w:t xml:space="preserve"> * </w:t>
      </w:r>
      <m:oMath>
        <m:r>
          <w:del w:id="1166" w:author="Gary Sullivan" w:date="2018-05-10T20:44:00Z">
            <m:rPr>
              <m:nor/>
            </m:rPr>
            <m:t>π</m:t>
          </w:del>
        </m:r>
      </m:oMath>
      <w:del w:id="1167" w:author="Gary Sullivan" w:date="2018-05-10T20:44:00Z">
        <w:r w:rsidRPr="005347D2" w:rsidDel="003848DA">
          <w:delText xml:space="preserve"> </w:delText>
        </w:r>
      </w:del>
      <w:ins w:id="1168" w:author="Gary Sullivan" w:date="2018-05-10T20:44:00Z">
        <w:r w:rsidR="003848DA" w:rsidRPr="003848DA">
          <w:t xml:space="preserve">π </w:t>
        </w:r>
      </w:ins>
      <w:r w:rsidRPr="005347D2">
        <w:t>÷ 180</w:t>
      </w:r>
      <w:r w:rsidRPr="005347D2">
        <w:br/>
        <w:t>α = α</w:t>
      </w:r>
      <w:r w:rsidRPr="005347D2">
        <w:rPr>
          <w:vertAlign w:val="subscript"/>
        </w:rPr>
        <w:t>d</w:t>
      </w:r>
      <w:r w:rsidRPr="005347D2">
        <w:t xml:space="preserve"> * </w:t>
      </w:r>
      <w:ins w:id="1169" w:author="Gary Sullivan" w:date="2018-05-10T20:44:00Z">
        <w:r w:rsidR="003848DA" w:rsidRPr="003848DA">
          <w:t>π</w:t>
        </w:r>
        <w:r w:rsidR="003848DA">
          <w:t xml:space="preserve"> </w:t>
        </w:r>
      </w:ins>
      <m:oMath>
        <m:r>
          <w:del w:id="1170" w:author="Gary Sullivan" w:date="2018-05-10T20:44:00Z">
            <m:rPr>
              <m:nor/>
            </m:rPr>
            <m:t>π</m:t>
          </w:del>
        </m:r>
      </m:oMath>
      <w:del w:id="1171" w:author="Gary Sullivan" w:date="2018-05-10T20:44:00Z">
        <w:r w:rsidRPr="005347D2" w:rsidDel="003848DA">
          <w:delText xml:space="preserve"> </w:delText>
        </w:r>
      </w:del>
      <w:r w:rsidRPr="005347D2">
        <w:t>÷ 180</w:t>
      </w:r>
      <w:r w:rsidRPr="005347D2">
        <w:br/>
        <w:t>β = β</w:t>
      </w:r>
      <w:r w:rsidRPr="005347D2">
        <w:rPr>
          <w:vertAlign w:val="subscript"/>
        </w:rPr>
        <w:t>d</w:t>
      </w:r>
      <w:r w:rsidRPr="005347D2">
        <w:t xml:space="preserve"> * </w:t>
      </w:r>
      <m:oMath>
        <m:r>
          <w:del w:id="1172" w:author="Gary Sullivan" w:date="2018-05-10T20:44:00Z">
            <m:rPr>
              <m:nor/>
            </m:rPr>
            <m:t>π</m:t>
          </w:del>
        </m:r>
      </m:oMath>
      <w:del w:id="1173" w:author="Gary Sullivan" w:date="2018-05-10T20:44:00Z">
        <w:r w:rsidRPr="005347D2" w:rsidDel="003848DA">
          <w:delText xml:space="preserve"> </w:delText>
        </w:r>
      </w:del>
      <w:ins w:id="1174" w:author="Gary Sullivan" w:date="2018-05-10T20:44:00Z">
        <w:r w:rsidR="003848DA" w:rsidRPr="003848DA">
          <w:t xml:space="preserve">π </w:t>
        </w:r>
      </w:ins>
      <w:r w:rsidRPr="005347D2">
        <w:t>÷ 180</w:t>
      </w:r>
      <w:r w:rsidRPr="005347D2">
        <w:br/>
        <w:t>γ = γ</w:t>
      </w:r>
      <w:r w:rsidRPr="005347D2">
        <w:rPr>
          <w:vertAlign w:val="subscript"/>
        </w:rPr>
        <w:t>d</w:t>
      </w:r>
      <w:r w:rsidRPr="005347D2">
        <w:t xml:space="preserve"> * </w:t>
      </w:r>
      <m:oMath>
        <m:r>
          <w:del w:id="1175" w:author="Gary Sullivan" w:date="2018-05-10T20:45:00Z">
            <m:rPr>
              <m:nor/>
            </m:rPr>
            <m:t>π</m:t>
          </w:del>
        </m:r>
      </m:oMath>
      <w:del w:id="1176" w:author="Gary Sullivan" w:date="2018-05-10T20:45:00Z">
        <w:r w:rsidRPr="005347D2" w:rsidDel="003848DA">
          <w:delText xml:space="preserve"> </w:delText>
        </w:r>
      </w:del>
      <w:ins w:id="1177" w:author="Gary Sullivan" w:date="2018-05-10T20:45:00Z">
        <w:r w:rsidR="003848DA" w:rsidRPr="003848DA">
          <w:t xml:space="preserve">π </w:t>
        </w:r>
      </w:ins>
      <w:r w:rsidRPr="005347D2">
        <w:t>÷ 180</w:t>
      </w:r>
      <w:r w:rsidRPr="005347D2">
        <w:br/>
        <w:t>x</w:t>
      </w:r>
      <w:r w:rsidRPr="005347D2">
        <w:rPr>
          <w:vertAlign w:val="subscript"/>
        </w:rPr>
        <w:t>1</w:t>
      </w:r>
      <w:r w:rsidRPr="005347D2">
        <w:t xml:space="preserve"> = Cos( ϕ ) * Cos( </w:t>
      </w:r>
      <w:r w:rsidRPr="005347D2">
        <w:rPr>
          <w:rFonts w:eastAsia="Times New Roman"/>
        </w:rPr>
        <w:t>θ</w:t>
      </w:r>
      <w:r w:rsidRPr="005347D2">
        <w:t xml:space="preserve"> )</w:t>
      </w:r>
      <w:r w:rsidRPr="005347D2">
        <w:br/>
        <w:t>y</w:t>
      </w:r>
      <w:r w:rsidRPr="005347D2">
        <w:rPr>
          <w:vertAlign w:val="subscript"/>
        </w:rPr>
        <w:t>1</w:t>
      </w:r>
      <w:r w:rsidRPr="005347D2">
        <w:t xml:space="preserve"> = Sin( ϕ ) * Cos( </w:t>
      </w:r>
      <w:r w:rsidRPr="005347D2">
        <w:rPr>
          <w:rFonts w:eastAsia="Times New Roman"/>
        </w:rPr>
        <w:t>θ</w:t>
      </w:r>
      <w:r w:rsidRPr="005347D2">
        <w:t xml:space="preserve"> )</w:t>
      </w:r>
      <w:r w:rsidRPr="005347D2">
        <w:br/>
        <w:t>z</w:t>
      </w:r>
      <w:r w:rsidRPr="005347D2">
        <w:rPr>
          <w:vertAlign w:val="subscript"/>
        </w:rPr>
        <w:t>1</w:t>
      </w:r>
      <w:r w:rsidRPr="005347D2">
        <w:t xml:space="preserve"> = Sin( </w:t>
      </w:r>
      <w:r w:rsidRPr="005347D2">
        <w:rPr>
          <w:rFonts w:eastAsia="Times New Roman"/>
        </w:rPr>
        <w:t>θ</w:t>
      </w:r>
      <w:r w:rsidRPr="005347D2">
        <w:t xml:space="preserve"> )</w:t>
      </w:r>
      <w:r w:rsidRPr="005347D2">
        <w:br/>
        <w:t>x</w:t>
      </w:r>
      <w:r w:rsidRPr="005347D2">
        <w:rPr>
          <w:vertAlign w:val="subscript"/>
        </w:rPr>
        <w:t>2</w:t>
      </w:r>
      <w:r w:rsidRPr="005347D2">
        <w:t xml:space="preserve"> = Cos( β ) * Cos ( γ ) * x</w:t>
      </w:r>
      <w:r w:rsidRPr="005347D2">
        <w:rPr>
          <w:vertAlign w:val="subscript"/>
        </w:rPr>
        <w:t>1</w:t>
      </w:r>
      <w:r w:rsidRPr="005347D2">
        <w:t xml:space="preserve"> − Cos( β ) * Sin( γ ) * y</w:t>
      </w:r>
      <w:r w:rsidRPr="005347D2">
        <w:rPr>
          <w:vertAlign w:val="subscript"/>
        </w:rPr>
        <w:t>1</w:t>
      </w:r>
      <w:r w:rsidRPr="005347D2">
        <w:t xml:space="preserve"> + Sin( β ) * z</w:t>
      </w:r>
      <w:r w:rsidRPr="005347D2">
        <w:rPr>
          <w:vertAlign w:val="subscript"/>
        </w:rPr>
        <w:t>1</w:t>
      </w:r>
      <w:r w:rsidRPr="005347D2">
        <w:rPr>
          <w:noProof/>
        </w:rPr>
        <w:tab/>
      </w:r>
      <w:r w:rsidRPr="005347D2">
        <w:t>(D</w:t>
      </w:r>
      <w:r w:rsidRPr="005347D2">
        <w:noBreakHyphen/>
      </w:r>
      <w:r w:rsidRPr="005347D2">
        <w:rPr>
          <w:highlight w:val="yellow"/>
        </w:rPr>
        <w:t>XX</w:t>
      </w:r>
      <w:r w:rsidRPr="005347D2">
        <w:t>)</w:t>
      </w:r>
      <w:r w:rsidRPr="005347D2">
        <w:br/>
        <w:t>y</w:t>
      </w:r>
      <w:r w:rsidRPr="005347D2">
        <w:rPr>
          <w:vertAlign w:val="subscript"/>
        </w:rPr>
        <w:t>2</w:t>
      </w:r>
      <w:r w:rsidRPr="005347D2">
        <w:t xml:space="preserve"> = ( Cos( α ) * Sin( γ ) + Sin(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tab/>
      </w:r>
      <w:r w:rsidRPr="005347D2">
        <w:t>( Cos( α ) * Cos( γ ) − Sin( α ) * Sin( β ) * Sin( γ ) ) * y</w:t>
      </w:r>
      <w:r w:rsidRPr="005347D2">
        <w:rPr>
          <w:vertAlign w:val="subscript"/>
        </w:rPr>
        <w:t>1</w:t>
      </w:r>
      <w:r w:rsidRPr="005347D2">
        <w:t xml:space="preserve"> −</w:t>
      </w:r>
      <w:r w:rsidRPr="005347D2">
        <w:br/>
      </w:r>
      <w:r w:rsidRPr="005347D2">
        <w:tab/>
        <w:t>Sin( α ) * Cos( β ) * z</w:t>
      </w:r>
      <w:r w:rsidRPr="005347D2">
        <w:rPr>
          <w:vertAlign w:val="subscript"/>
        </w:rPr>
        <w:t>1</w:t>
      </w:r>
      <w:r w:rsidRPr="005347D2">
        <w:br/>
        <w:t>z</w:t>
      </w:r>
      <w:r w:rsidRPr="005347D2">
        <w:rPr>
          <w:vertAlign w:val="subscript"/>
        </w:rPr>
        <w:t>2</w:t>
      </w:r>
      <w:r w:rsidRPr="005347D2">
        <w:t xml:space="preserve"> = ( Sin( α ) * Sin( γ ) − Cos(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tab/>
      </w:r>
      <w:r w:rsidRPr="005347D2">
        <w:t>( Sin( α ) * Cos( γ ) + Cos( α ) * Sin( β ) * Sin( γ ) ) * y</w:t>
      </w:r>
      <w:r w:rsidRPr="005347D2">
        <w:rPr>
          <w:vertAlign w:val="subscript"/>
        </w:rPr>
        <w:t>1</w:t>
      </w:r>
      <w:r w:rsidRPr="005347D2">
        <w:t xml:space="preserve"> +</w:t>
      </w:r>
      <w:r w:rsidRPr="005347D2">
        <w:br/>
      </w:r>
      <w:r w:rsidRPr="005347D2">
        <w:tab/>
        <w:t>Cos( α ) * Cos( β ) * z</w:t>
      </w:r>
      <w:r w:rsidRPr="005347D2">
        <w:rPr>
          <w:vertAlign w:val="subscript"/>
        </w:rPr>
        <w:t>1</w:t>
      </w:r>
      <w:r w:rsidRPr="005347D2">
        <w:br/>
        <w:t>ϕ′ = Atan2( y</w:t>
      </w:r>
      <w:r w:rsidRPr="005347D2">
        <w:rPr>
          <w:vertAlign w:val="subscript"/>
        </w:rPr>
        <w:t>2</w:t>
      </w:r>
      <w:r w:rsidRPr="005347D2">
        <w:t>, x</w:t>
      </w:r>
      <w:r w:rsidRPr="005347D2">
        <w:rPr>
          <w:vertAlign w:val="subscript"/>
        </w:rPr>
        <w:t>2</w:t>
      </w:r>
      <w:r w:rsidRPr="005347D2">
        <w:t xml:space="preserve"> ) * 180 ÷ π</w:t>
      </w:r>
      <w:r w:rsidRPr="005347D2">
        <w:br/>
      </w:r>
      <w:r w:rsidRPr="005347D2">
        <w:rPr>
          <w:rFonts w:eastAsia="Times New Roman"/>
        </w:rPr>
        <w:t>θ</w:t>
      </w:r>
      <w:r w:rsidRPr="005347D2">
        <w:t>′ = Asin( z</w:t>
      </w:r>
      <w:r w:rsidRPr="005347D2">
        <w:rPr>
          <w:vertAlign w:val="subscript"/>
        </w:rPr>
        <w:t>2</w:t>
      </w:r>
      <w:r w:rsidRPr="005347D2">
        <w:t xml:space="preserve"> ) * 180 ÷ π</w:t>
      </w:r>
    </w:p>
    <w:p w14:paraId="2679B65B" w14:textId="21F5D1CB"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178" w:name="SampleRemappingRWP"/>
      <w:bookmarkStart w:id="1179" w:name="_Ref480980810"/>
      <w:bookmarkStart w:id="1180" w:name="_Ref480996933"/>
      <w:bookmarkStart w:id="1181" w:name="_Ref481071572"/>
      <w:bookmarkStart w:id="1182" w:name="_Toc490497338"/>
      <w:r w:rsidRPr="005347D2">
        <w:rPr>
          <w:b/>
          <w:i/>
          <w:lang w:val="en-CA"/>
        </w:rPr>
        <w:t>D.2.3</w:t>
      </w:r>
      <w:ins w:id="1183" w:author="Gary Sullivan" w:date="2018-05-10T17:31:00Z">
        <w:r w:rsidR="006F1986">
          <w:rPr>
            <w:b/>
            <w:i/>
            <w:lang w:val="en-CA"/>
          </w:rPr>
          <w:t>4</w:t>
        </w:r>
      </w:ins>
      <w:del w:id="1184" w:author="Gary Sullivan" w:date="2018-05-10T17:31:00Z">
        <w:r w:rsidR="00202C2F" w:rsidRPr="005347D2" w:rsidDel="006F1986">
          <w:rPr>
            <w:b/>
            <w:i/>
            <w:lang w:val="en-CA"/>
          </w:rPr>
          <w:delText>3</w:delText>
        </w:r>
      </w:del>
      <w:r w:rsidRPr="005347D2">
        <w:rPr>
          <w:b/>
          <w:i/>
          <w:lang w:val="en-CA"/>
        </w:rPr>
        <w:t>.6.4</w:t>
      </w:r>
      <w:bookmarkEnd w:id="1178"/>
      <w:r w:rsidRPr="005347D2">
        <w:rPr>
          <w:b/>
          <w:i/>
          <w:lang w:val="en-CA"/>
        </w:rPr>
        <w:tab/>
        <w:t>Conversion of sample locations for rectangular region-wise packing</w:t>
      </w:r>
      <w:bookmarkEnd w:id="1179"/>
      <w:bookmarkEnd w:id="1180"/>
      <w:bookmarkEnd w:id="1181"/>
      <w:bookmarkEnd w:id="1182"/>
    </w:p>
    <w:p w14:paraId="26558060"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392AA90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sample location (x, y) within the packed region</w:t>
      </w:r>
      <w:r w:rsidRPr="005347D2">
        <w:rPr>
          <w:rFonts w:eastAsia="Malgun Gothic"/>
          <w:sz w:val="20"/>
          <w:lang w:eastAsia="ko-KR"/>
        </w:rPr>
        <w:t xml:space="preserve">, where x and y are in </w:t>
      </w:r>
      <w:r w:rsidRPr="005347D2">
        <w:rPr>
          <w:rFonts w:eastAsia="Times New Roman"/>
          <w:sz w:val="20"/>
        </w:rPr>
        <w:t xml:space="preserve">relative packed picture sample units, while the sample location is at an </w:t>
      </w:r>
      <w:r w:rsidRPr="005347D2">
        <w:rPr>
          <w:rFonts w:eastAsia="Malgun Gothic"/>
          <w:sz w:val="20"/>
          <w:lang w:eastAsia="ko-KR"/>
        </w:rPr>
        <w:t>integer sample location within the packed picture</w:t>
      </w:r>
      <w:r w:rsidRPr="005347D2">
        <w:rPr>
          <w:rFonts w:eastAsia="Malgun Gothic"/>
          <w:sz w:val="20"/>
        </w:rPr>
        <w:t>,</w:t>
      </w:r>
    </w:p>
    <w:p w14:paraId="34A28C2B" w14:textId="03FC0BCD"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(projRegWidth, projRegHeight)</w:t>
      </w:r>
      <w:r w:rsidRPr="005347D2">
        <w:rPr>
          <w:rFonts w:eastAsia="Malgun Gothic"/>
          <w:sz w:val="20"/>
          <w:lang w:eastAsia="ko-KR"/>
        </w:rPr>
        <w:t xml:space="preserve"> of the projected region, </w:t>
      </w:r>
      <w:bookmarkStart w:id="1185" w:name="_Hlk500846771"/>
      <w:bookmarkStart w:id="1186" w:name="_Hlk500848552"/>
      <w:r w:rsidRPr="005347D2">
        <w:rPr>
          <w:rFonts w:eastAsia="Malgun Gothic"/>
          <w:sz w:val="20"/>
          <w:lang w:eastAsia="ko-KR"/>
        </w:rPr>
        <w:t xml:space="preserve">in </w:t>
      </w:r>
      <w:r w:rsidRPr="005347D2">
        <w:rPr>
          <w:rFonts w:eastAsia="Times New Roman"/>
          <w:sz w:val="20"/>
        </w:rPr>
        <w:t>relative projected picture</w:t>
      </w:r>
      <w:bookmarkEnd w:id="1185"/>
      <w:r w:rsidRPr="005347D2">
        <w:rPr>
          <w:rFonts w:eastAsia="Malgun Gothic"/>
          <w:sz w:val="20"/>
          <w:lang w:eastAsia="ko-KR"/>
        </w:rPr>
        <w:t xml:space="preserve"> sample units</w:t>
      </w:r>
      <w:bookmarkEnd w:id="1186"/>
      <w:r w:rsidRPr="005347D2">
        <w:rPr>
          <w:rFonts w:eastAsia="Malgun Gothic"/>
          <w:sz w:val="20"/>
        </w:rPr>
        <w:t>,</w:t>
      </w:r>
    </w:p>
    <w:p w14:paraId="5AE80A5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(packedRegWidth, packedRegHeight)</w:t>
      </w:r>
      <w:r w:rsidRPr="005347D2">
        <w:rPr>
          <w:rFonts w:eastAsia="Malgun Gothic"/>
          <w:sz w:val="20"/>
          <w:lang w:eastAsia="ko-KR"/>
        </w:rPr>
        <w:t xml:space="preserve"> of the packed region, in </w:t>
      </w:r>
      <w:r w:rsidRPr="005347D2">
        <w:rPr>
          <w:rFonts w:eastAsia="Times New Roman"/>
          <w:sz w:val="20"/>
        </w:rPr>
        <w:t>relative packed picture</w:t>
      </w:r>
      <w:r w:rsidRPr="005347D2">
        <w:rPr>
          <w:rFonts w:eastAsia="Malgun Gothic"/>
          <w:sz w:val="20"/>
          <w:lang w:eastAsia="ko-KR"/>
        </w:rPr>
        <w:t xml:space="preserve"> sample units</w:t>
      </w:r>
      <w:r w:rsidRPr="005347D2">
        <w:rPr>
          <w:rFonts w:eastAsia="Malgun Gothic"/>
          <w:sz w:val="20"/>
        </w:rPr>
        <w:t>,</w:t>
      </w:r>
    </w:p>
    <w:p w14:paraId="12E07DD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transform type (transformType), and</w:t>
      </w:r>
    </w:p>
    <w:p w14:paraId="4948BF0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offset values for the sampling position (offsetX, offsetY)</w:t>
      </w:r>
      <w:r w:rsidRPr="005347D2">
        <w:rPr>
          <w:rFonts w:eastAsia="Malgun Gothic"/>
          <w:sz w:val="20"/>
          <w:lang w:eastAsia="ko-KR"/>
        </w:rPr>
        <w:t xml:space="preserve"> in the range of 0, inclusive, to 1, exclusive, in horizontal and vertical relative packed picture sample units, respectively</w:t>
      </w:r>
      <w:r w:rsidRPr="005347D2">
        <w:rPr>
          <w:rFonts w:eastAsia="Malgun Gothic"/>
          <w:sz w:val="20"/>
        </w:rPr>
        <w:t>.</w:t>
      </w:r>
    </w:p>
    <w:p w14:paraId="06D65208" w14:textId="77777777" w:rsidR="00D26D16" w:rsidRPr="005347D2" w:rsidRDefault="00D26D16" w:rsidP="00D26D16">
      <w:pPr>
        <w:ind w:left="720"/>
        <w:jc w:val="both"/>
        <w:rPr>
          <w:sz w:val="18"/>
        </w:rPr>
      </w:pPr>
      <w:r w:rsidRPr="005347D2">
        <w:rPr>
          <w:sz w:val="18"/>
        </w:rPr>
        <w:t xml:space="preserve">NOTE: </w:t>
      </w:r>
      <w:r w:rsidRPr="005347D2">
        <w:rPr>
          <w:sz w:val="18"/>
        </w:rPr>
        <w:tab/>
        <w:t>offsetX and offsetY both equal to 0.5 indicate a sampling position that is in the centre point of a sample in packed picture sample units.</w:t>
      </w:r>
    </w:p>
    <w:p w14:paraId="6715BD7E"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t>Outputs of this clause are:</w:t>
      </w:r>
    </w:p>
    <w:p w14:paraId="48137AA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the centre point of the sample location (hPos, vPos) within the projected region in </w:t>
      </w:r>
      <w:r w:rsidRPr="005347D2">
        <w:rPr>
          <w:rFonts w:eastAsia="Times New Roman"/>
          <w:sz w:val="20"/>
        </w:rPr>
        <w:t>relative projected picture</w:t>
      </w:r>
      <w:r w:rsidRPr="005347D2">
        <w:rPr>
          <w:rFonts w:eastAsia="Malgun Gothic"/>
          <w:sz w:val="20"/>
        </w:rPr>
        <w:t xml:space="preserve"> sample units, where hPos and vPos may have non-integer real values.</w:t>
      </w:r>
    </w:p>
    <w:p w14:paraId="2E54C6B0"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t>The outputs are derived as follows:</w:t>
      </w:r>
    </w:p>
    <w:p w14:paraId="05571101" w14:textId="77777777" w:rsidR="00D26D16" w:rsidRPr="005347D2" w:rsidRDefault="00D26D16" w:rsidP="00D26D16">
      <w:pPr>
        <w:pStyle w:val="Equationsmallertabs"/>
        <w:rPr>
          <w:szCs w:val="20"/>
        </w:rPr>
      </w:pPr>
      <w:r w:rsidRPr="005347D2">
        <w:t>if( transformType  = =  0  | |  transformType  = =  1  | |  transformType  = =  2  | |  transformType  = =  3 ) {</w:t>
      </w:r>
      <w:r w:rsidRPr="005347D2">
        <w:br/>
      </w:r>
      <w:r w:rsidRPr="005347D2">
        <w:tab/>
        <w:t>horRatio = projRegWidth ÷ packedRegWidth</w:t>
      </w:r>
      <w:r w:rsidRPr="005347D2">
        <w:rPr>
          <w:szCs w:val="20"/>
        </w:rPr>
        <w:br/>
      </w:r>
      <w:r w:rsidRPr="005347D2">
        <w:rPr>
          <w:szCs w:val="20"/>
        </w:rPr>
        <w:tab/>
        <w:t>verRatio = projRegHeight ÷ packedRegHeight</w:t>
      </w:r>
      <w:r w:rsidRPr="005347D2">
        <w:rPr>
          <w:szCs w:val="20"/>
        </w:rPr>
        <w:br/>
        <w:t>} else if ( transformType  = =  4  | |  transformType  = =  5  | |  transformType  = =  6  | |</w:t>
      </w:r>
      <w:r w:rsidRPr="005347D2">
        <w:rPr>
          <w:szCs w:val="20"/>
        </w:rPr>
        <w:br/>
      </w:r>
      <w:r w:rsidRPr="005347D2">
        <w:rPr>
          <w:szCs w:val="20"/>
        </w:rPr>
        <w:tab/>
        <w:t>transformType  = =  7 ) {</w:t>
      </w:r>
      <w:r w:rsidRPr="005347D2">
        <w:rPr>
          <w:szCs w:val="20"/>
        </w:rPr>
        <w:br/>
      </w:r>
      <w:r w:rsidRPr="005347D2">
        <w:rPr>
          <w:szCs w:val="20"/>
        </w:rPr>
        <w:tab/>
        <w:t>horRatio = projRegWidth ÷ packedRegHeight</w:t>
      </w:r>
      <w:r w:rsidRPr="005347D2">
        <w:rPr>
          <w:szCs w:val="20"/>
        </w:rPr>
        <w:br/>
      </w:r>
      <w:r w:rsidRPr="005347D2">
        <w:rPr>
          <w:szCs w:val="20"/>
        </w:rPr>
        <w:tab/>
        <w:t>verRatio = projRegHeight ÷ packedRegWidth</w:t>
      </w:r>
      <w:r w:rsidRPr="005347D2">
        <w:rPr>
          <w:szCs w:val="20"/>
        </w:rPr>
        <w:br/>
        <w:t>}</w:t>
      </w:r>
      <w:r w:rsidRPr="005347D2">
        <w:rPr>
          <w:szCs w:val="20"/>
        </w:rPr>
        <w:br/>
        <w:t>if( transformType  = =  0 ) {</w:t>
      </w:r>
      <w:r w:rsidRPr="005347D2">
        <w:rPr>
          <w:szCs w:val="20"/>
        </w:rPr>
        <w:br/>
      </w:r>
      <w:r w:rsidRPr="005347D2">
        <w:rPr>
          <w:szCs w:val="20"/>
        </w:rPr>
        <w:tab/>
        <w:t>hPos = horRatio * ( x + offsetX )</w:t>
      </w:r>
      <w:r w:rsidRPr="005347D2">
        <w:rPr>
          <w:szCs w:val="20"/>
        </w:rPr>
        <w:br/>
      </w:r>
      <w:r w:rsidRPr="005347D2">
        <w:rPr>
          <w:szCs w:val="20"/>
        </w:rPr>
        <w:tab/>
        <w:t>vPos = verRatio * ( y + offsetY )</w:t>
      </w:r>
      <w:r w:rsidRPr="005347D2">
        <w:rPr>
          <w:szCs w:val="20"/>
        </w:rPr>
        <w:br/>
        <w:t>} else if ( transformType  = =  1 ) {</w:t>
      </w:r>
      <w:r w:rsidRPr="005347D2">
        <w:rPr>
          <w:szCs w:val="20"/>
        </w:rPr>
        <w:br/>
      </w:r>
      <w:r w:rsidRPr="005347D2">
        <w:rPr>
          <w:szCs w:val="20"/>
        </w:rPr>
        <w:tab/>
        <w:t>hPos = horRatio * ( packedRegWidth − x − offsetX )</w:t>
      </w:r>
      <w:r w:rsidRPr="005347D2">
        <w:rPr>
          <w:szCs w:val="20"/>
        </w:rPr>
        <w:br/>
      </w:r>
      <w:r w:rsidRPr="005347D2">
        <w:rPr>
          <w:szCs w:val="20"/>
        </w:rPr>
        <w:tab/>
        <w:t>vPos = verRatio * ( y + offsetY )</w:t>
      </w:r>
      <w:r w:rsidRPr="005347D2">
        <w:rPr>
          <w:szCs w:val="20"/>
        </w:rPr>
        <w:br/>
        <w:t>} else if ( transformType  = =  2 ) {</w:t>
      </w:r>
      <w:r w:rsidRPr="005347D2">
        <w:rPr>
          <w:szCs w:val="20"/>
        </w:rPr>
        <w:br/>
      </w:r>
      <w:r w:rsidRPr="005347D2">
        <w:rPr>
          <w:szCs w:val="20"/>
        </w:rPr>
        <w:tab/>
        <w:t>hPos = horRatio * ( packedRegWidth − x − offsetX )</w:t>
      </w:r>
      <w:r w:rsidRPr="005347D2">
        <w:rPr>
          <w:szCs w:val="20"/>
        </w:rPr>
        <w:br/>
      </w:r>
      <w:r w:rsidRPr="005347D2">
        <w:rPr>
          <w:szCs w:val="20"/>
        </w:rPr>
        <w:tab/>
        <w:t>vPos = verRatio * ( packedRegHeight − y − offsetY )</w:t>
      </w:r>
      <w:r w:rsidRPr="005347D2">
        <w:rPr>
          <w:szCs w:val="20"/>
        </w:rPr>
        <w:tab/>
      </w:r>
      <w:r w:rsidRPr="005347D2">
        <w:t>(D</w:t>
      </w:r>
      <w:r w:rsidRPr="005347D2">
        <w:noBreakHyphen/>
      </w:r>
      <w:r w:rsidRPr="005347D2">
        <w:rPr>
          <w:highlight w:val="yellow"/>
        </w:rPr>
        <w:t>XX</w:t>
      </w:r>
      <w:r w:rsidRPr="005347D2">
        <w:t>)</w:t>
      </w:r>
      <w:r w:rsidRPr="005347D2">
        <w:rPr>
          <w:szCs w:val="20"/>
        </w:rPr>
        <w:br/>
        <w:t>} else if ( transformType  = =  3 ) {</w:t>
      </w:r>
      <w:r w:rsidRPr="005347D2">
        <w:rPr>
          <w:szCs w:val="20"/>
        </w:rPr>
        <w:br/>
      </w:r>
      <w:r w:rsidRPr="005347D2">
        <w:rPr>
          <w:szCs w:val="20"/>
        </w:rPr>
        <w:tab/>
        <w:t>hPos = horRatio * ( x + offsetX )</w:t>
      </w:r>
      <w:r w:rsidRPr="005347D2">
        <w:rPr>
          <w:szCs w:val="20"/>
        </w:rPr>
        <w:br/>
      </w:r>
      <w:r w:rsidRPr="005347D2">
        <w:rPr>
          <w:szCs w:val="20"/>
        </w:rPr>
        <w:tab/>
        <w:t>vPos = verRatio * ( packedRegHeight − y − offsetY )</w:t>
      </w:r>
      <w:r w:rsidRPr="005347D2">
        <w:rPr>
          <w:szCs w:val="20"/>
        </w:rPr>
        <w:br/>
        <w:t>} else if ( transformType  = =  4 ) {</w:t>
      </w:r>
      <w:r w:rsidRPr="005347D2">
        <w:rPr>
          <w:szCs w:val="20"/>
        </w:rPr>
        <w:br/>
      </w:r>
      <w:r w:rsidRPr="005347D2">
        <w:rPr>
          <w:szCs w:val="20"/>
        </w:rPr>
        <w:tab/>
        <w:t>hPos = horRatio * ( y + offsetY )</w:t>
      </w:r>
      <w:r w:rsidRPr="005347D2">
        <w:rPr>
          <w:szCs w:val="20"/>
        </w:rPr>
        <w:br/>
      </w:r>
      <w:r w:rsidRPr="005347D2">
        <w:rPr>
          <w:szCs w:val="20"/>
        </w:rPr>
        <w:tab/>
        <w:t>vPos = verRatio * ( x + offsetX )</w:t>
      </w:r>
      <w:r w:rsidRPr="005347D2">
        <w:rPr>
          <w:szCs w:val="20"/>
        </w:rPr>
        <w:br/>
        <w:t>} else if ( transformType  = =  5 ) {</w:t>
      </w:r>
      <w:r w:rsidRPr="005347D2">
        <w:rPr>
          <w:szCs w:val="20"/>
        </w:rPr>
        <w:br/>
      </w:r>
      <w:r w:rsidRPr="005347D2">
        <w:rPr>
          <w:szCs w:val="20"/>
        </w:rPr>
        <w:tab/>
        <w:t>hPos = horRatio * ( y + offsetY )</w:t>
      </w:r>
      <w:r w:rsidRPr="005347D2">
        <w:rPr>
          <w:szCs w:val="20"/>
        </w:rPr>
        <w:br/>
      </w:r>
      <w:r w:rsidRPr="005347D2">
        <w:rPr>
          <w:szCs w:val="20"/>
        </w:rPr>
        <w:tab/>
        <w:t>vPos = verRatio * ( packedRegWidth − x − offsetX )</w:t>
      </w:r>
      <w:r w:rsidRPr="005347D2">
        <w:rPr>
          <w:szCs w:val="20"/>
        </w:rPr>
        <w:br/>
        <w:t>} else if ( transformType  = = 6 ) {</w:t>
      </w:r>
      <w:r w:rsidRPr="005347D2">
        <w:rPr>
          <w:szCs w:val="20"/>
        </w:rPr>
        <w:br/>
      </w:r>
      <w:r w:rsidRPr="005347D2">
        <w:rPr>
          <w:szCs w:val="20"/>
        </w:rPr>
        <w:tab/>
        <w:t>hPos = horRatio * ( packedRegHeight − y − offsetY )</w:t>
      </w:r>
      <w:r w:rsidRPr="005347D2">
        <w:rPr>
          <w:szCs w:val="20"/>
        </w:rPr>
        <w:br/>
      </w:r>
      <w:r w:rsidRPr="005347D2">
        <w:rPr>
          <w:szCs w:val="20"/>
        </w:rPr>
        <w:tab/>
        <w:t>vPos = verRatio * ( packedRegWidth − x − offsetX )</w:t>
      </w:r>
      <w:r w:rsidRPr="005347D2">
        <w:rPr>
          <w:szCs w:val="20"/>
        </w:rPr>
        <w:br/>
        <w:t>} else if ( transformType  = =  7 ) {</w:t>
      </w:r>
      <w:r w:rsidRPr="005347D2">
        <w:rPr>
          <w:szCs w:val="20"/>
        </w:rPr>
        <w:br/>
      </w:r>
      <w:r w:rsidRPr="005347D2">
        <w:rPr>
          <w:szCs w:val="20"/>
        </w:rPr>
        <w:tab/>
        <w:t>hPos = horRatio * ( packedRegHeight − y − offsetY )</w:t>
      </w:r>
      <w:r w:rsidRPr="005347D2">
        <w:rPr>
          <w:szCs w:val="20"/>
        </w:rPr>
        <w:br/>
      </w:r>
      <w:r w:rsidRPr="005347D2">
        <w:rPr>
          <w:szCs w:val="20"/>
        </w:rPr>
        <w:tab/>
        <w:t>vPos = verRatio * ( x+ offsetX )</w:t>
      </w:r>
      <w:r w:rsidRPr="005347D2">
        <w:rPr>
          <w:szCs w:val="20"/>
        </w:rPr>
        <w:br/>
        <w:t>}</w:t>
      </w:r>
    </w:p>
    <w:p w14:paraId="7833F647" w14:textId="3492B85C"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187" w:name="SampleRemappingPacked"/>
      <w:bookmarkStart w:id="1188" w:name="_Ref490742261"/>
      <w:r w:rsidRPr="005347D2">
        <w:rPr>
          <w:b/>
          <w:i/>
          <w:lang w:val="en-CA"/>
        </w:rPr>
        <w:t>D.2.3</w:t>
      </w:r>
      <w:ins w:id="1189" w:author="Gary Sullivan" w:date="2018-05-10T17:31:00Z">
        <w:r w:rsidR="006F1986">
          <w:rPr>
            <w:b/>
            <w:i/>
            <w:lang w:val="en-CA"/>
          </w:rPr>
          <w:t>4</w:t>
        </w:r>
      </w:ins>
      <w:del w:id="1190" w:author="Gary Sullivan" w:date="2018-05-10T17:31:00Z">
        <w:r w:rsidR="00202C2F" w:rsidRPr="005347D2" w:rsidDel="006F1986">
          <w:rPr>
            <w:b/>
            <w:i/>
            <w:lang w:val="en-CA"/>
          </w:rPr>
          <w:delText>3</w:delText>
        </w:r>
      </w:del>
      <w:r w:rsidRPr="005347D2">
        <w:rPr>
          <w:b/>
          <w:i/>
          <w:lang w:val="en-CA"/>
        </w:rPr>
        <w:t>.6.5</w:t>
      </w:r>
      <w:bookmarkEnd w:id="1187"/>
      <w:r w:rsidRPr="005347D2">
        <w:rPr>
          <w:b/>
          <w:i/>
          <w:lang w:val="en-CA"/>
        </w:rPr>
        <w:tab/>
        <w:t>Mapping of luma sample locations within a cropped decoded picture to sphere coordinates relative to the global coordinate axes</w:t>
      </w:r>
      <w:bookmarkEnd w:id="1188"/>
    </w:p>
    <w:p w14:paraId="7C7BF45B" w14:textId="77777777" w:rsidR="00D26D16" w:rsidRPr="005347D2" w:rsidRDefault="00D26D16" w:rsidP="00D26D16">
      <w:pPr>
        <w:jc w:val="both"/>
        <w:rPr>
          <w:rFonts w:eastAsia="Malgun Gothic"/>
          <w:sz w:val="20"/>
          <w:lang w:eastAsia="ko-KR"/>
        </w:rPr>
      </w:pPr>
      <w:r w:rsidRPr="005347D2">
        <w:rPr>
          <w:rFonts w:eastAsia="Malgun Gothic"/>
          <w:sz w:val="20"/>
          <w:lang w:eastAsia="ko-KR"/>
        </w:rPr>
        <w:t>This clause specifies the semantics of luma sample locations within a cropped decoded picture to sphere coordinates relative to the global coordinate axes.</w:t>
      </w:r>
    </w:p>
    <w:p w14:paraId="3A5A3CEC" w14:textId="77777777" w:rsidR="00D26D16" w:rsidRPr="005347D2" w:rsidRDefault="00D26D16" w:rsidP="00D26D16">
      <w:pPr>
        <w:jc w:val="both"/>
        <w:rPr>
          <w:rFonts w:eastAsia="Malgun Gothic"/>
          <w:sz w:val="20"/>
          <w:lang w:eastAsia="ko-KR"/>
        </w:rPr>
      </w:pPr>
      <w:bookmarkStart w:id="1191" w:name="_Hlk492632802"/>
      <w:r w:rsidRPr="005347D2">
        <w:rPr>
          <w:rFonts w:eastAsia="Malgun Gothic"/>
          <w:sz w:val="20"/>
          <w:lang w:eastAsia="ko-KR"/>
        </w:rPr>
        <w:t xml:space="preserve">offsetX </w:t>
      </w:r>
      <w:bookmarkEnd w:id="1191"/>
      <w:r w:rsidRPr="005347D2">
        <w:rPr>
          <w:rFonts w:eastAsia="Malgun Gothic"/>
          <w:sz w:val="20"/>
          <w:lang w:eastAsia="ko-KR"/>
        </w:rPr>
        <w:t>is set equal to 0.5 and offsetY is set equal to 0.5.</w:t>
      </w:r>
    </w:p>
    <w:p w14:paraId="32DFF8EF" w14:textId="77777777" w:rsidR="00D26D16" w:rsidRPr="005347D2" w:rsidRDefault="00D26D16" w:rsidP="00D26D16">
      <w:pPr>
        <w:jc w:val="both"/>
        <w:rPr>
          <w:rFonts w:eastAsia="Malgun Gothic"/>
          <w:sz w:val="20"/>
          <w:lang w:eastAsia="ko-KR"/>
        </w:rPr>
      </w:pPr>
      <w:r w:rsidRPr="005347D2">
        <w:rPr>
          <w:rFonts w:eastAsia="Malgun Gothic"/>
          <w:sz w:val="20"/>
          <w:lang w:eastAsia="ko-KR"/>
        </w:rPr>
        <w:t>If RegionWisePackingFlag is equal to 1, the following applies for each packed region n in the range of 0 to NumPackedRegions − 1, inclusive:</w:t>
      </w:r>
    </w:p>
    <w:p w14:paraId="555DC27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For each sample location (xPackedPicture, yPackedPicture) belonging to the n-th packed region, the following applies:</w:t>
      </w:r>
    </w:p>
    <w:p w14:paraId="08F925D2"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The corresponding sample location (xProjPicture, yProjPicture) of the projected picture is derived as follows:</w:t>
      </w:r>
    </w:p>
    <w:p w14:paraId="592CA8AD" w14:textId="66B481CB"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x is set equal to xPackedPicture </w:t>
      </w:r>
      <w:ins w:id="1192" w:author="Gary Sullivan" w:date="2018-05-10T16:47:00Z">
        <w:r w:rsidR="001E0E3E">
          <w:rPr>
            <w:rFonts w:eastAsia="Malgun Gothic"/>
            <w:sz w:val="20"/>
          </w:rPr>
          <w:t>−</w:t>
        </w:r>
      </w:ins>
      <w:del w:id="1193" w:author="Gary Sullivan" w:date="2018-05-10T16:47:00Z">
        <w:r w:rsidRPr="005347D2" w:rsidDel="001E0E3E">
          <w:rPr>
            <w:rFonts w:eastAsia="Malgun Gothic"/>
            <w:sz w:val="20"/>
          </w:rPr>
          <w:delText>–</w:delText>
        </w:r>
      </w:del>
      <w:r w:rsidRPr="005347D2">
        <w:rPr>
          <w:rFonts w:eastAsia="Malgun Gothic"/>
          <w:sz w:val="20"/>
        </w:rPr>
        <w:t xml:space="preserve"> </w:t>
      </w:r>
      <w:r w:rsidRPr="005347D2">
        <w:rPr>
          <w:rFonts w:eastAsia="Malgun Gothic"/>
          <w:sz w:val="20"/>
          <w:lang w:eastAsia="ko-KR"/>
        </w:rPr>
        <w:t>PackedRegionLeft[ n ]</w:t>
      </w:r>
      <w:r w:rsidRPr="005347D2">
        <w:rPr>
          <w:rFonts w:eastAsia="Malgun Gothic"/>
          <w:sz w:val="20"/>
        </w:rPr>
        <w:t>.</w:t>
      </w:r>
    </w:p>
    <w:p w14:paraId="214FE850" w14:textId="485B4BE1"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y is set equal to yPackedPicture </w:t>
      </w:r>
      <w:del w:id="1194" w:author="Gary Sullivan" w:date="2018-05-10T16:48:00Z">
        <w:r w:rsidRPr="005347D2" w:rsidDel="001E0E3E">
          <w:rPr>
            <w:rFonts w:eastAsia="Malgun Gothic"/>
            <w:sz w:val="20"/>
          </w:rPr>
          <w:delText>–</w:delText>
        </w:r>
      </w:del>
      <w:ins w:id="1195" w:author="Gary Sullivan" w:date="2018-05-10T16:48:00Z">
        <w:r w:rsidR="001E0E3E">
          <w:rPr>
            <w:rFonts w:eastAsia="Malgun Gothic"/>
            <w:sz w:val="20"/>
          </w:rPr>
          <w:t>−</w:t>
        </w:r>
      </w:ins>
      <w:r w:rsidRPr="005347D2">
        <w:rPr>
          <w:rFonts w:eastAsia="Malgun Gothic"/>
          <w:sz w:val="20"/>
        </w:rPr>
        <w:t xml:space="preserve"> </w:t>
      </w:r>
      <w:r w:rsidRPr="005347D2">
        <w:rPr>
          <w:rFonts w:eastAsia="Malgun Gothic"/>
          <w:sz w:val="20"/>
          <w:lang w:eastAsia="ko-KR"/>
        </w:rPr>
        <w:t>PackedRegionTop[ n ]</w:t>
      </w:r>
      <w:r w:rsidRPr="005347D2">
        <w:rPr>
          <w:rFonts w:eastAsia="Malgun Gothic"/>
          <w:sz w:val="20"/>
        </w:rPr>
        <w:t>.</w:t>
      </w:r>
    </w:p>
    <w:p w14:paraId="11901B62" w14:textId="7D64CD5D"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r w:rsidR="00202C2F" w:rsidRPr="005347D2">
        <w:rPr>
          <w:sz w:val="20"/>
        </w:rPr>
        <w:t>D.2.33.6.4</w:t>
      </w:r>
      <w:r w:rsidRPr="005347D2">
        <w:rPr>
          <w:rFonts w:eastAsia="Calibri"/>
          <w:sz w:val="20"/>
        </w:rPr>
        <w:fldChar w:fldCharType="end"/>
      </w:r>
      <w:r w:rsidRPr="005347D2">
        <w:rPr>
          <w:rFonts w:eastAsia="Malgun Gothic"/>
          <w:sz w:val="20"/>
        </w:rPr>
        <w:t xml:space="preserve"> is invoked with x, y, </w:t>
      </w:r>
      <w:r w:rsidRPr="005347D2">
        <w:rPr>
          <w:rFonts w:eastAsia="Malgun Gothic"/>
          <w:sz w:val="20"/>
          <w:lang w:eastAsia="ko-KR"/>
        </w:rPr>
        <w:t>PackedRegionWidth[ n ], PackedRegionHeight[ n ], ProjRegionWidth[ n ], ProjRegionHeight[ n ], TransformType[ n ]</w:t>
      </w:r>
      <w:r w:rsidRPr="005347D2">
        <w:rPr>
          <w:rFonts w:eastAsia="Malgun Gothic"/>
          <w:sz w:val="20"/>
        </w:rPr>
        <w:t>, offsetX and offsetY as inputs, and the output is assigned to sample location (hPos, vPos).</w:t>
      </w:r>
    </w:p>
    <w:p w14:paraId="60773BAB"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xProjPicture is set equal to </w:t>
      </w:r>
      <w:r w:rsidRPr="005347D2">
        <w:rPr>
          <w:rFonts w:eastAsia="Malgun Gothic"/>
          <w:sz w:val="20"/>
          <w:lang w:eastAsia="ko-KR"/>
        </w:rPr>
        <w:t>ProjRegionLeft[ n ]</w:t>
      </w:r>
      <w:r w:rsidRPr="005347D2">
        <w:rPr>
          <w:rFonts w:eastAsia="Malgun Gothic"/>
          <w:sz w:val="20"/>
        </w:rPr>
        <w:t xml:space="preserve"> + hPos.</w:t>
      </w:r>
    </w:p>
    <w:p w14:paraId="5938EA62"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When StereoFlag is equal to 0 or TopBottomFlag is equal to 1, and when xProjPicture is greater than or equal to proj_picture_width, xProjPicture is set equal to xProjPicture − proj_picture_width.</w:t>
      </w:r>
    </w:p>
    <w:p w14:paraId="77849494"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When SideBySideFlag is equal to 1, the following applies:</w:t>
      </w:r>
    </w:p>
    <w:p w14:paraId="3444EFF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r w:rsidRPr="005347D2">
        <w:rPr>
          <w:rFonts w:eastAsia="Malgun Gothic"/>
          <w:sz w:val="20"/>
          <w:lang w:eastAsia="ko-KR"/>
        </w:rPr>
        <w:t>ProjRegionLeft[ n ]</w:t>
      </w:r>
      <w:r w:rsidRPr="005347D2">
        <w:rPr>
          <w:rFonts w:eastAsia="Malgun Gothic"/>
          <w:sz w:val="20"/>
        </w:rPr>
        <w:t xml:space="preserve"> is less than proj_picture_width / 2 and xProjPicture is greater than or equal to proj_picture_width / 2, xProjPicture is set equal to xProjPicture − proj_picture_width / 2.</w:t>
      </w:r>
    </w:p>
    <w:p w14:paraId="53B5EC4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r w:rsidRPr="005347D2">
        <w:rPr>
          <w:rFonts w:eastAsia="Malgun Gothic"/>
          <w:sz w:val="20"/>
          <w:lang w:eastAsia="ko-KR"/>
        </w:rPr>
        <w:t>ProjRegionLeft[ n ]</w:t>
      </w:r>
      <w:r w:rsidRPr="005347D2">
        <w:rPr>
          <w:rFonts w:eastAsia="Malgun Gothic"/>
          <w:sz w:val="20"/>
        </w:rPr>
        <w:t xml:space="preserve"> is greater than or equal to proj_picture_width / 2 and xProjPicture is greater than or equal to proj_picture_width, xProjPicture is set equal to xProjPicture − proj_picture_width / 2.</w:t>
      </w:r>
    </w:p>
    <w:p w14:paraId="0535758C"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yProjPicture is set equal to </w:t>
      </w:r>
      <w:r w:rsidRPr="005347D2">
        <w:rPr>
          <w:rFonts w:eastAsia="Malgun Gothic"/>
          <w:sz w:val="20"/>
          <w:lang w:eastAsia="ko-KR"/>
        </w:rPr>
        <w:t>ProjRegionTop[ n ]</w:t>
      </w:r>
      <w:r w:rsidRPr="005347D2">
        <w:rPr>
          <w:rFonts w:eastAsia="Malgun Gothic"/>
          <w:sz w:val="20"/>
        </w:rPr>
        <w:t xml:space="preserve"> + vPos.</w:t>
      </w:r>
    </w:p>
    <w:p w14:paraId="6EEB3FF7" w14:textId="1F276D7C"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202C2F" w:rsidRPr="005347D2">
        <w:rPr>
          <w:sz w:val="20"/>
        </w:rPr>
        <w:t>D.2.33.6.6</w:t>
      </w:r>
      <w:r w:rsidRPr="005347D2">
        <w:rPr>
          <w:rFonts w:eastAsia="Calibri"/>
          <w:sz w:val="20"/>
        </w:rPr>
        <w:fldChar w:fldCharType="end"/>
      </w:r>
      <w:r w:rsidRPr="005347D2">
        <w:rPr>
          <w:rFonts w:eastAsia="Malgun Gothic"/>
          <w:sz w:val="20"/>
        </w:rPr>
        <w:t xml:space="preserve"> is invoked with xProjPicture, yProjPicture, ConstituentPicWidth, and ConstituentPicHeight as inputs, and the outputs indicating the sphere coordinates and the constituent picture index (for frame-packed stereoscopic video) for the luma sample location (xPackedPicture, yPackedPicture) belonging to the n-th packed region in the decoded picture.</w:t>
      </w:r>
    </w:p>
    <w:p w14:paraId="5201EB34"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t>Otherwise (</w:t>
      </w:r>
      <w:r w:rsidRPr="005347D2">
        <w:rPr>
          <w:rFonts w:eastAsia="Malgun Gothic"/>
          <w:bCs/>
          <w:noProof/>
          <w:sz w:val="20"/>
          <w:lang w:eastAsia="zh-CN"/>
        </w:rPr>
        <w:t>RegionWisePackingFlag is equal 0</w:t>
      </w:r>
      <w:r w:rsidRPr="005347D2">
        <w:rPr>
          <w:rFonts w:eastAsia="Malgun Gothic"/>
          <w:sz w:val="20"/>
          <w:lang w:eastAsia="ko-KR"/>
        </w:rPr>
        <w:t>), the following applies for each sample location (x, y) that is not an equirectangular projection padded sample within the cropped decoded picture, where a sample location (x, y) is an equirectangular projection padded sample when and only when ErpFlag is equal to 1, x is in the range of 0 to left_gb_erp_width − 1, inclusive, or ConstituentPicWidth − right_gb_erp_width to ConstituentPicWidth − 1, inclusive, and y is in the range of 0 to ConstituentPicHeight − 1, inclusive:</w:t>
      </w:r>
    </w:p>
    <w:p w14:paraId="2EA9092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xProjPicture is set equal to x + offsetX.</w:t>
      </w:r>
    </w:p>
    <w:p w14:paraId="25CFE54C"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yProjPicture is set equal to y + offsetY.</w:t>
      </w:r>
    </w:p>
    <w:p w14:paraId="339C51D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r w:rsidRPr="005347D2">
        <w:rPr>
          <w:rFonts w:eastAsia="Malgun Gothic"/>
          <w:sz w:val="20"/>
          <w:lang w:eastAsia="ko-KR"/>
        </w:rPr>
        <w:t xml:space="preserve">ErpFlag is equal to 0, projPicWidth is set equal to </w:t>
      </w:r>
      <w:r w:rsidRPr="005347D2">
        <w:rPr>
          <w:rFonts w:eastAsia="Malgun Gothic"/>
          <w:sz w:val="20"/>
        </w:rPr>
        <w:t xml:space="preserve">ConstituentPicWidth. Otherwise (ErpFlag is equal to 1), </w:t>
      </w:r>
      <w:r w:rsidRPr="005347D2">
        <w:rPr>
          <w:rFonts w:eastAsia="Malgun Gothic"/>
          <w:sz w:val="20"/>
          <w:lang w:eastAsia="ko-KR"/>
        </w:rPr>
        <w:t xml:space="preserve">projPicWidth is set equal to </w:t>
      </w:r>
      <w:r w:rsidRPr="005347D2">
        <w:rPr>
          <w:rFonts w:eastAsia="Malgun Gothic"/>
          <w:sz w:val="20"/>
        </w:rPr>
        <w:t>ConstituentPicWidth − ( </w:t>
      </w:r>
      <w:r w:rsidRPr="005347D2">
        <w:rPr>
          <w:rFonts w:eastAsia="Malgun Gothic"/>
          <w:sz w:val="20"/>
          <w:lang w:eastAsia="ko-KR"/>
        </w:rPr>
        <w:t>left_gb_erp_width + right_gb_erp_width </w:t>
      </w:r>
      <w:r w:rsidRPr="005347D2">
        <w:rPr>
          <w:rFonts w:eastAsia="Malgun Gothic"/>
          <w:sz w:val="20"/>
        </w:rPr>
        <w:t>).</w:t>
      </w:r>
    </w:p>
    <w:p w14:paraId="0EFBF4DB" w14:textId="469FFBE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202C2F" w:rsidRPr="005347D2">
        <w:rPr>
          <w:sz w:val="20"/>
        </w:rPr>
        <w:t>D.2.33.6.6</w:t>
      </w:r>
      <w:r w:rsidRPr="005347D2">
        <w:rPr>
          <w:rFonts w:eastAsia="Calibri"/>
          <w:sz w:val="20"/>
        </w:rPr>
        <w:fldChar w:fldCharType="end"/>
      </w:r>
      <w:r w:rsidRPr="005347D2">
        <w:rPr>
          <w:rFonts w:eastAsia="Malgun Gothic"/>
          <w:sz w:val="20"/>
        </w:rPr>
        <w:t xml:space="preserve"> is invoked with xProjPicture, yProjPicture, projPicWidth, and ConstituentPicHeight as inputs, and the outputs indicating the sphere coordinates and the constituent picture index (for frame-packed stereoscopic video) for the sample location (x, y) within the region-wise packed picture.</w:t>
      </w:r>
    </w:p>
    <w:p w14:paraId="72ED29EE" w14:textId="00B44C8E"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1196" w:name="SampleRemappingProjected"/>
      <w:bookmarkStart w:id="1197" w:name="_Ref480980867"/>
      <w:bookmarkStart w:id="1198" w:name="_Ref480997175"/>
      <w:r w:rsidRPr="005347D2">
        <w:rPr>
          <w:b/>
          <w:i/>
          <w:lang w:val="en-CA"/>
        </w:rPr>
        <w:t>D.2.3</w:t>
      </w:r>
      <w:ins w:id="1199" w:author="Gary Sullivan" w:date="2018-05-10T17:31:00Z">
        <w:r w:rsidR="006F1986">
          <w:rPr>
            <w:b/>
            <w:i/>
            <w:lang w:val="en-CA"/>
          </w:rPr>
          <w:t>4</w:t>
        </w:r>
      </w:ins>
      <w:del w:id="1200" w:author="Gary Sullivan" w:date="2018-05-10T17:31:00Z">
        <w:r w:rsidR="00202C2F" w:rsidRPr="005347D2" w:rsidDel="006F1986">
          <w:rPr>
            <w:b/>
            <w:i/>
            <w:lang w:val="en-CA"/>
          </w:rPr>
          <w:delText>3</w:delText>
        </w:r>
      </w:del>
      <w:r w:rsidRPr="005347D2">
        <w:rPr>
          <w:b/>
          <w:i/>
          <w:lang w:val="en-CA"/>
        </w:rPr>
        <w:t>.6.6</w:t>
      </w:r>
      <w:bookmarkEnd w:id="1196"/>
      <w:r w:rsidRPr="005347D2">
        <w:rPr>
          <w:b/>
          <w:i/>
          <w:lang w:val="en-CA"/>
        </w:rPr>
        <w:tab/>
        <w:t>Conversion from a sample location in a projected picture to sphere coordinates relative to the global coordinate axes</w:t>
      </w:r>
      <w:bookmarkEnd w:id="1197"/>
      <w:bookmarkEnd w:id="1198"/>
    </w:p>
    <w:p w14:paraId="0F6E8E65"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F5960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the centre point of a sample location (xProjPicture, yProjPicture) within a projected picture, where xProjPicture and yProjPicture are in </w:t>
      </w:r>
      <w:r w:rsidRPr="005347D2">
        <w:rPr>
          <w:rFonts w:eastAsia="Times New Roman"/>
          <w:sz w:val="20"/>
        </w:rPr>
        <w:t>relative projected picture</w:t>
      </w:r>
      <w:r w:rsidRPr="005347D2">
        <w:rPr>
          <w:rFonts w:eastAsia="Malgun Gothic"/>
          <w:sz w:val="20"/>
          <w:lang w:eastAsia="ko-KR"/>
        </w:rPr>
        <w:t xml:space="preserve"> sample units and </w:t>
      </w:r>
      <w:r w:rsidRPr="005347D2">
        <w:rPr>
          <w:rFonts w:eastAsia="Malgun Gothic"/>
          <w:sz w:val="20"/>
        </w:rPr>
        <w:t>may have non-integer real values, and</w:t>
      </w:r>
    </w:p>
    <w:p w14:paraId="42E292F3" w14:textId="1401C789"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pictureWidth and pictureHeight, which are the width and height, respectively, of a monoscopic projected luma picture, in </w:t>
      </w:r>
      <w:bookmarkStart w:id="1201" w:name="_Hlk500918165"/>
      <w:r w:rsidRPr="005347D2">
        <w:rPr>
          <w:rFonts w:eastAsia="Times New Roman"/>
          <w:sz w:val="20"/>
        </w:rPr>
        <w:t>relative projected picture</w:t>
      </w:r>
      <w:r w:rsidRPr="005347D2">
        <w:rPr>
          <w:rFonts w:eastAsia="Malgun Gothic"/>
          <w:sz w:val="20"/>
          <w:lang w:eastAsia="ko-KR"/>
        </w:rPr>
        <w:t xml:space="preserve"> sample units</w:t>
      </w:r>
      <w:bookmarkEnd w:id="1201"/>
      <w:r w:rsidRPr="005347D2">
        <w:rPr>
          <w:rFonts w:eastAsia="Malgun Gothic"/>
          <w:sz w:val="20"/>
        </w:rPr>
        <w:t>.</w:t>
      </w:r>
    </w:p>
    <w:p w14:paraId="092C5A42"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58F51A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(azimuthGlobal, elevationGlobal), in units of degrees relative to the global coordinate axes, and</w:t>
      </w:r>
    </w:p>
    <w:p w14:paraId="663B0A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when StereoFlag is equal to 1, the index of the constituent picture (constituentPicture) equal to 0 or 1.</w:t>
      </w:r>
    </w:p>
    <w:p w14:paraId="0216F30A"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outputs are derived with the following ordered steps:</w:t>
      </w:r>
    </w:p>
    <w:p w14:paraId="457670F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If xProjPicture is greater than or equal to pictureWidth or yProjPicture is greater than or equal to pictureHeight, the following applies:</w:t>
      </w:r>
    </w:p>
    <w:p w14:paraId="6BD8A59F"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constituentPicture is set equal to 1.</w:t>
      </w:r>
    </w:p>
    <w:p w14:paraId="7156B93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If xProjPicture is greater than or equal to pictureWidth, xProjPicture is set to xProjPicture − pictureWidth.</w:t>
      </w:r>
    </w:p>
    <w:p w14:paraId="270BBDDC"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If yProjPicture is greater than or equal to pictureHeight, yProjPicture is set to yProjPicture − pictureHeight.</w:t>
      </w:r>
    </w:p>
    <w:p w14:paraId="087F5C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Otherwise, constituentPicture is set equal to 0.</w:t>
      </w:r>
    </w:p>
    <w:p w14:paraId="1917903F" w14:textId="66442122"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r w:rsidR="00202C2F" w:rsidRPr="005347D2">
        <w:rPr>
          <w:sz w:val="20"/>
        </w:rPr>
        <w:t>D.2.33.6.2</w:t>
      </w:r>
      <w:r w:rsidRPr="005347D2">
        <w:rPr>
          <w:rFonts w:eastAsia="Calibri"/>
          <w:sz w:val="20"/>
        </w:rPr>
        <w:fldChar w:fldCharType="end"/>
      </w:r>
      <w:r w:rsidRPr="005347D2">
        <w:rPr>
          <w:rFonts w:eastAsia="Malgun Gothic"/>
          <w:sz w:val="20"/>
        </w:rPr>
        <w:t xml:space="preserve"> is invoked with pictureWidth, pictureHeight, xProjPicture, and yProjPicture as inputs, and the output is assigned to azimuthLocal, elevationLocal.</w:t>
      </w:r>
    </w:p>
    <w:p w14:paraId="380572B7" w14:textId="5314E8D0"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RotationFlag is equal to 1,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r w:rsidR="00202C2F" w:rsidRPr="005347D2">
        <w:rPr>
          <w:sz w:val="20"/>
        </w:rPr>
        <w:t>D.2.33.6.3</w:t>
      </w:r>
      <w:r w:rsidRPr="005347D2">
        <w:rPr>
          <w:rFonts w:eastAsia="Calibri"/>
          <w:sz w:val="20"/>
        </w:rPr>
        <w:fldChar w:fldCharType="end"/>
      </w:r>
      <w:r w:rsidRPr="005347D2">
        <w:rPr>
          <w:rFonts w:eastAsia="Malgun Gothic"/>
          <w:sz w:val="20"/>
        </w:rPr>
        <w:t xml:space="preserve"> is invoked with azimuthLocal, elevationLocal, RotationYaw, RotationPitch, and RotationRoll as inputs, and the output is assigned to azimuthGlobal and elevationGlobal.</w:t>
      </w:r>
    </w:p>
    <w:p w14:paraId="440EA84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Otherwise, azimuthGlobal is set equal to azimuthLocal and elevationGlobal is set equal to elevationLocal.</w:t>
      </w:r>
    </w:p>
    <w:p w14:paraId="5D51E78D" w14:textId="006883F1" w:rsidR="00832BB1" w:rsidRPr="005347D2" w:rsidRDefault="00832BB1">
      <w:pPr>
        <w:pStyle w:val="3N2"/>
        <w:keepNext/>
        <w:ind w:left="0"/>
        <w:outlineLvl w:val="2"/>
        <w:rPr>
          <w:b/>
          <w:lang w:val="en-CA"/>
        </w:rPr>
        <w:pPrChange w:id="1202" w:author="Gary Sullivan" w:date="2018-05-10T17:21:00Z">
          <w:pPr>
            <w:pStyle w:val="3N2"/>
            <w:keepNext/>
            <w:ind w:left="6"/>
          </w:pPr>
        </w:pPrChange>
      </w:pPr>
      <w:r w:rsidRPr="005347D2">
        <w:rPr>
          <w:b/>
          <w:lang w:val="en-CA"/>
        </w:rPr>
        <w:t>D.2.3</w:t>
      </w:r>
      <w:ins w:id="1203" w:author="Gary Sullivan" w:date="2018-05-10T17:32:00Z">
        <w:r w:rsidR="006F1986">
          <w:rPr>
            <w:b/>
            <w:lang w:val="en-CA"/>
          </w:rPr>
          <w:t>5</w:t>
        </w:r>
      </w:ins>
      <w:del w:id="1204" w:author="Gary Sullivan" w:date="2018-05-10T17:32:00Z">
        <w:r w:rsidRPr="005347D2" w:rsidDel="006F1986">
          <w:rPr>
            <w:b/>
            <w:lang w:val="en-CA"/>
          </w:rPr>
          <w:delText>4</w:delText>
        </w:r>
      </w:del>
      <w:r w:rsidRPr="005347D2">
        <w:rPr>
          <w:b/>
          <w:lang w:val="en-CA"/>
        </w:rPr>
        <w:t xml:space="preserve"> SEI manifest SEI message semantics</w:t>
      </w:r>
    </w:p>
    <w:p w14:paraId="65A68510" w14:textId="5B60CC05" w:rsidR="0044618F" w:rsidRDefault="00832BB1">
      <w:pPr>
        <w:tabs>
          <w:tab w:val="clear" w:pos="360"/>
          <w:tab w:val="clear" w:pos="720"/>
          <w:tab w:val="clear" w:pos="1080"/>
          <w:tab w:val="clear" w:pos="1440"/>
          <w:tab w:val="left" w:pos="794"/>
          <w:tab w:val="left" w:pos="1191"/>
          <w:tab w:val="left" w:pos="1588"/>
          <w:tab w:val="left" w:pos="1985"/>
        </w:tabs>
        <w:jc w:val="both"/>
        <w:rPr>
          <w:ins w:id="1205" w:author="Gary Sullivan" w:date="2018-05-10T16:50:00Z"/>
          <w:sz w:val="20"/>
        </w:rPr>
        <w:pPrChange w:id="1206" w:author="Gary Sullivan" w:date="2018-05-10T16:50:00Z">
          <w:pPr>
            <w:keepNext/>
            <w:jc w:val="both"/>
          </w:pPr>
        </w:pPrChange>
      </w:pPr>
      <w:del w:id="1207" w:author="Gary Sullivan" w:date="2018-05-10T16:50:00Z">
        <w:r w:rsidRPr="005347D2" w:rsidDel="0044618F">
          <w:rPr>
            <w:rFonts w:eastAsia="MS Mincho"/>
            <w:sz w:val="20"/>
            <w:highlight w:val="yellow"/>
          </w:rPr>
          <w:delText xml:space="preserve">[Ed. (YK): The semantics will be aligned with the semantics of </w:delText>
        </w:r>
        <w:r w:rsidR="006761B2" w:rsidDel="0044618F">
          <w:rPr>
            <w:rFonts w:eastAsia="MS Mincho"/>
            <w:sz w:val="20"/>
            <w:highlight w:val="yellow"/>
          </w:rPr>
          <w:delText>the corresponding</w:delText>
        </w:r>
        <w:r w:rsidRPr="005347D2" w:rsidDel="0044618F">
          <w:rPr>
            <w:rFonts w:eastAsia="MS Mincho"/>
            <w:sz w:val="20"/>
            <w:highlight w:val="yellow"/>
          </w:rPr>
          <w:delText xml:space="preserve"> SEI message for HEVC, currently specified in clause D.3.45 of JCTVC-A</w:delText>
        </w:r>
      </w:del>
      <w:ins w:id="1208" w:author="Ye-Kui Wang d00" w:date="2018-05-04T12:13:00Z">
        <w:del w:id="1209" w:author="Gary Sullivan" w:date="2018-05-10T16:50:00Z">
          <w:r w:rsidR="003D36DD" w:rsidDel="0044618F">
            <w:rPr>
              <w:rFonts w:eastAsia="MS Mincho"/>
              <w:sz w:val="20"/>
              <w:highlight w:val="yellow"/>
            </w:rPr>
            <w:delText>E</w:delText>
          </w:r>
        </w:del>
      </w:ins>
      <w:del w:id="1210" w:author="Gary Sullivan" w:date="2018-05-10T16:50:00Z">
        <w:r w:rsidRPr="005347D2" w:rsidDel="0044618F">
          <w:rPr>
            <w:rFonts w:eastAsia="MS Mincho"/>
            <w:sz w:val="20"/>
            <w:highlight w:val="yellow"/>
          </w:rPr>
          <w:delText>D1005. The intent is to include the semantics herein after the HEVC amendment becomes more mature.]</w:delText>
        </w:r>
      </w:del>
      <w:ins w:id="1211" w:author="Gary Sullivan" w:date="2018-05-10T16:50:00Z">
        <w:r w:rsidR="0044618F">
          <w:rPr>
            <w:sz w:val="20"/>
          </w:rPr>
          <w:t xml:space="preserve">The SEI manifest SEI message </w:t>
        </w:r>
        <w:r w:rsidR="0044618F" w:rsidRPr="00D87DE4">
          <w:rPr>
            <w:sz w:val="20"/>
          </w:rPr>
          <w:t>convey</w:t>
        </w:r>
        <w:r w:rsidR="0044618F">
          <w:rPr>
            <w:sz w:val="20"/>
          </w:rPr>
          <w:t>s</w:t>
        </w:r>
        <w:r w:rsidR="0044618F" w:rsidRPr="00D87DE4">
          <w:rPr>
            <w:sz w:val="20"/>
          </w:rPr>
          <w:t xml:space="preserve"> information on </w:t>
        </w:r>
        <w:r w:rsidR="0044618F">
          <w:rPr>
            <w:sz w:val="20"/>
          </w:rPr>
          <w:t>SEI messages that are indicated as expected (i.e., likely) to be present or not present. Such information may include:</w:t>
        </w:r>
      </w:ins>
    </w:p>
    <w:p w14:paraId="404BB60B" w14:textId="77777777" w:rsidR="0044618F" w:rsidRDefault="0044618F" w:rsidP="0044618F">
      <w:pPr>
        <w:pStyle w:val="ListParagraph"/>
        <w:numPr>
          <w:ilvl w:val="0"/>
          <w:numId w:val="55"/>
        </w:numPr>
        <w:contextualSpacing w:val="0"/>
        <w:jc w:val="both"/>
        <w:rPr>
          <w:ins w:id="1212" w:author="Gary Sullivan" w:date="2018-05-10T16:50:00Z"/>
          <w:sz w:val="20"/>
          <w:lang w:val="en-CA"/>
        </w:rPr>
      </w:pPr>
      <w:bookmarkStart w:id="1213" w:name="_Hlk509422243"/>
      <w:ins w:id="1214" w:author="Gary Sullivan" w:date="2018-05-10T16:50:00Z">
        <w:r>
          <w:rPr>
            <w:sz w:val="20"/>
            <w:lang w:val="en-CA"/>
          </w:rPr>
          <w:t xml:space="preserve">The indication that </w:t>
        </w:r>
        <w:r w:rsidRPr="007F467C">
          <w:rPr>
            <w:sz w:val="20"/>
            <w:lang w:val="en-CA"/>
          </w:rPr>
          <w:t xml:space="preserve">certain types of SEI messages </w:t>
        </w:r>
        <w:r>
          <w:rPr>
            <w:sz w:val="20"/>
            <w:lang w:val="en-CA"/>
          </w:rPr>
          <w:t>are expected (i.e., likely) to be present (although not guaranteed to be present) in the CVS</w:t>
        </w:r>
        <w:bookmarkEnd w:id="1213"/>
        <w:r>
          <w:rPr>
            <w:sz w:val="20"/>
            <w:lang w:val="en-CA"/>
          </w:rPr>
          <w:t>.</w:t>
        </w:r>
      </w:ins>
    </w:p>
    <w:p w14:paraId="339387CF" w14:textId="77777777" w:rsidR="0044618F" w:rsidRDefault="0044618F" w:rsidP="0044618F">
      <w:pPr>
        <w:pStyle w:val="ListParagraph"/>
        <w:numPr>
          <w:ilvl w:val="0"/>
          <w:numId w:val="55"/>
        </w:numPr>
        <w:contextualSpacing w:val="0"/>
        <w:jc w:val="both"/>
        <w:rPr>
          <w:ins w:id="1215" w:author="Gary Sullivan" w:date="2018-05-10T16:50:00Z"/>
          <w:sz w:val="20"/>
          <w:lang w:val="en-CA"/>
        </w:rPr>
      </w:pPr>
      <w:ins w:id="1216" w:author="Gary Sullivan" w:date="2018-05-10T16:50:00Z">
        <w:r>
          <w:rPr>
            <w:sz w:val="20"/>
            <w:lang w:val="en-CA"/>
          </w:rPr>
          <w:t xml:space="preserve">For each </w:t>
        </w:r>
        <w:r w:rsidRPr="007F467C">
          <w:rPr>
            <w:sz w:val="20"/>
            <w:lang w:val="en-CA"/>
          </w:rPr>
          <w:t xml:space="preserve">type of SEI message </w:t>
        </w:r>
        <w:r>
          <w:rPr>
            <w:sz w:val="20"/>
            <w:lang w:val="en-CA"/>
          </w:rPr>
          <w:t xml:space="preserve">that </w:t>
        </w:r>
        <w:r>
          <w:rPr>
            <w:sz w:val="20"/>
          </w:rPr>
          <w:t xml:space="preserve">is </w:t>
        </w:r>
        <w:r>
          <w:rPr>
            <w:sz w:val="20"/>
            <w:lang w:val="en-CA"/>
          </w:rPr>
          <w:t>indicated as expected (i.e., likely) to be present in the CVS, t</w:t>
        </w:r>
        <w:r w:rsidRPr="0023008C">
          <w:rPr>
            <w:sz w:val="20"/>
            <w:lang w:val="en-CA"/>
          </w:rPr>
          <w:t xml:space="preserve">he </w:t>
        </w:r>
        <w:r>
          <w:rPr>
            <w:sz w:val="20"/>
            <w:lang w:val="en-CA"/>
          </w:rPr>
          <w:t>degree of expressed necessity</w:t>
        </w:r>
        <w:r w:rsidRPr="0023008C">
          <w:rPr>
            <w:sz w:val="20"/>
            <w:lang w:val="en-CA"/>
          </w:rPr>
          <w:t xml:space="preserve"> of </w:t>
        </w:r>
        <w:r>
          <w:rPr>
            <w:sz w:val="20"/>
            <w:lang w:val="en-CA"/>
          </w:rPr>
          <w:t xml:space="preserve">interpretation of </w:t>
        </w:r>
        <w:r w:rsidRPr="0023008C">
          <w:rPr>
            <w:sz w:val="20"/>
            <w:lang w:val="en-CA"/>
          </w:rPr>
          <w:t>the SEI messages of this type.</w:t>
        </w:r>
      </w:ins>
    </w:p>
    <w:p w14:paraId="3DCDD270" w14:textId="77777777" w:rsidR="0044618F" w:rsidRPr="0023008C" w:rsidRDefault="0044618F" w:rsidP="0044618F">
      <w:pPr>
        <w:pStyle w:val="ListParagraph"/>
        <w:contextualSpacing w:val="0"/>
        <w:jc w:val="both"/>
        <w:rPr>
          <w:ins w:id="1217" w:author="Gary Sullivan" w:date="2018-05-10T16:50:00Z"/>
          <w:sz w:val="20"/>
          <w:lang w:val="en-CA"/>
        </w:rPr>
      </w:pPr>
      <w:ins w:id="1218" w:author="Gary Sullivan" w:date="2018-05-10T16:50:00Z">
        <w:r w:rsidRPr="0023008C">
          <w:rPr>
            <w:sz w:val="20"/>
            <w:lang w:val="en-CA"/>
          </w:rPr>
          <w:t xml:space="preserve">The </w:t>
        </w:r>
        <w:r>
          <w:rPr>
            <w:sz w:val="20"/>
            <w:lang w:val="en-CA"/>
          </w:rPr>
          <w:t>degree of necessity</w:t>
        </w:r>
        <w:r w:rsidRPr="0023008C">
          <w:rPr>
            <w:sz w:val="20"/>
            <w:lang w:val="en-CA"/>
          </w:rPr>
          <w:t xml:space="preserve"> </w:t>
        </w:r>
        <w:r>
          <w:rPr>
            <w:sz w:val="20"/>
            <w:lang w:val="en-CA"/>
          </w:rPr>
          <w:t xml:space="preserve">of interpretation of an SEI message type </w:t>
        </w:r>
        <w:r w:rsidRPr="0023008C">
          <w:rPr>
            <w:sz w:val="20"/>
            <w:lang w:val="en-CA"/>
          </w:rPr>
          <w:t xml:space="preserve">may be indicated as </w:t>
        </w:r>
        <w:r>
          <w:rPr>
            <w:sz w:val="20"/>
            <w:lang w:val="en-CA"/>
          </w:rPr>
          <w:t>"necessary"</w:t>
        </w:r>
        <w:r w:rsidRPr="0023008C">
          <w:rPr>
            <w:sz w:val="20"/>
            <w:lang w:val="en-CA"/>
          </w:rPr>
          <w:t xml:space="preserve">, </w:t>
        </w:r>
        <w:r>
          <w:rPr>
            <w:sz w:val="20"/>
            <w:lang w:val="en-CA"/>
          </w:rPr>
          <w:t>"unnecessary"</w:t>
        </w:r>
        <w:r w:rsidRPr="0023008C">
          <w:rPr>
            <w:sz w:val="20"/>
            <w:lang w:val="en-CA"/>
          </w:rPr>
          <w:t xml:space="preserve">, or </w:t>
        </w:r>
        <w:r>
          <w:rPr>
            <w:sz w:val="20"/>
            <w:lang w:val="en-CA"/>
          </w:rPr>
          <w:t>"</w:t>
        </w:r>
        <w:r w:rsidRPr="0023008C">
          <w:rPr>
            <w:sz w:val="20"/>
            <w:lang w:val="en-CA"/>
          </w:rPr>
          <w:t>undetermined</w:t>
        </w:r>
        <w:r>
          <w:rPr>
            <w:sz w:val="20"/>
            <w:lang w:val="en-CA"/>
          </w:rPr>
          <w:t>"</w:t>
        </w:r>
        <w:r w:rsidRPr="0023008C">
          <w:rPr>
            <w:sz w:val="20"/>
            <w:lang w:val="en-CA"/>
          </w:rPr>
          <w:t>.</w:t>
        </w:r>
      </w:ins>
    </w:p>
    <w:p w14:paraId="1C0EDC0B" w14:textId="77777777" w:rsidR="0044618F" w:rsidRPr="0023008C" w:rsidRDefault="0044618F" w:rsidP="0044618F">
      <w:pPr>
        <w:pStyle w:val="ListParagraph"/>
        <w:contextualSpacing w:val="0"/>
        <w:jc w:val="both"/>
        <w:rPr>
          <w:ins w:id="1219" w:author="Gary Sullivan" w:date="2018-05-10T16:50:00Z"/>
          <w:sz w:val="20"/>
          <w:lang w:val="en-CA"/>
        </w:rPr>
      </w:pPr>
      <w:ins w:id="1220" w:author="Gary Sullivan" w:date="2018-05-10T16:50:00Z">
        <w:r w:rsidRPr="0023008C">
          <w:rPr>
            <w:sz w:val="20"/>
            <w:lang w:val="en-CA"/>
          </w:rPr>
          <w:t xml:space="preserve">An SEI message is </w:t>
        </w:r>
        <w:r>
          <w:rPr>
            <w:sz w:val="20"/>
            <w:lang w:val="en-CA"/>
          </w:rPr>
          <w:t>indicated</w:t>
        </w:r>
        <w:r w:rsidRPr="0023008C">
          <w:rPr>
            <w:sz w:val="20"/>
            <w:lang w:val="en-CA"/>
          </w:rPr>
          <w:t xml:space="preserve"> by the encoder (i.e., the content producer) </w:t>
        </w:r>
        <w:r>
          <w:rPr>
            <w:sz w:val="20"/>
            <w:lang w:val="en-CA"/>
          </w:rPr>
          <w:t xml:space="preserve">as being "necessary" </w:t>
        </w:r>
        <w:r w:rsidRPr="0023008C">
          <w:rPr>
            <w:sz w:val="20"/>
            <w:lang w:val="en-CA"/>
          </w:rPr>
          <w:t xml:space="preserve">when the information </w:t>
        </w:r>
        <w:r>
          <w:rPr>
            <w:sz w:val="20"/>
            <w:lang w:val="en-CA"/>
          </w:rPr>
          <w:t xml:space="preserve">conveyed by the SEI message </w:t>
        </w:r>
        <w:r w:rsidRPr="0023008C">
          <w:rPr>
            <w:sz w:val="20"/>
            <w:lang w:val="en-CA"/>
          </w:rPr>
          <w:t xml:space="preserve">is considered as </w:t>
        </w:r>
        <w:r>
          <w:rPr>
            <w:sz w:val="20"/>
            <w:lang w:val="en-CA"/>
          </w:rPr>
          <w:t>necessary</w:t>
        </w:r>
        <w:r w:rsidRPr="0023008C">
          <w:rPr>
            <w:sz w:val="20"/>
            <w:lang w:val="en-CA"/>
          </w:rPr>
          <w:t xml:space="preserve"> </w:t>
        </w:r>
        <w:r>
          <w:rPr>
            <w:sz w:val="20"/>
            <w:lang w:val="en-CA"/>
          </w:rPr>
          <w:t>for interpretation by the decoder or receiving system in order</w:t>
        </w:r>
        <w:r w:rsidRPr="0023008C">
          <w:rPr>
            <w:sz w:val="20"/>
            <w:lang w:val="en-CA"/>
          </w:rPr>
          <w:t xml:space="preserve"> to properly process </w:t>
        </w:r>
        <w:r>
          <w:rPr>
            <w:sz w:val="20"/>
            <w:lang w:val="en-CA"/>
          </w:rPr>
          <w:t xml:space="preserve">the content and </w:t>
        </w:r>
        <w:r w:rsidRPr="0023008C">
          <w:rPr>
            <w:sz w:val="20"/>
            <w:lang w:val="en-CA"/>
          </w:rPr>
          <w:t xml:space="preserve">enable </w:t>
        </w:r>
        <w:r>
          <w:rPr>
            <w:sz w:val="20"/>
            <w:lang w:val="en-CA"/>
          </w:rPr>
          <w:t>an adequate</w:t>
        </w:r>
        <w:r w:rsidRPr="0023008C">
          <w:rPr>
            <w:sz w:val="20"/>
            <w:lang w:val="en-CA"/>
          </w:rPr>
          <w:t xml:space="preserve"> user experience</w:t>
        </w:r>
        <w:r>
          <w:rPr>
            <w:sz w:val="20"/>
            <w:lang w:val="en-CA"/>
          </w:rPr>
          <w:t>; it does not mean that the bitstream is required to contain the SEI message in order to be a conforming bitstream</w:t>
        </w:r>
        <w:r w:rsidRPr="0023008C">
          <w:rPr>
            <w:sz w:val="20"/>
            <w:lang w:val="en-CA"/>
          </w:rPr>
          <w:t xml:space="preserve">. It is at the discretion of the encoder to determine which SEI messages are </w:t>
        </w:r>
        <w:r>
          <w:rPr>
            <w:sz w:val="20"/>
            <w:lang w:val="en-CA"/>
          </w:rPr>
          <w:t xml:space="preserve">to be </w:t>
        </w:r>
        <w:r w:rsidRPr="0023008C">
          <w:rPr>
            <w:sz w:val="20"/>
            <w:lang w:val="en-CA"/>
          </w:rPr>
          <w:t xml:space="preserve">considered as </w:t>
        </w:r>
        <w:r>
          <w:rPr>
            <w:sz w:val="20"/>
            <w:lang w:val="en-CA"/>
          </w:rPr>
          <w:t>necessary</w:t>
        </w:r>
        <w:r w:rsidRPr="0023008C">
          <w:rPr>
            <w:sz w:val="20"/>
            <w:lang w:val="en-CA"/>
          </w:rPr>
          <w:t xml:space="preserve"> in a particular </w:t>
        </w:r>
        <w:r>
          <w:rPr>
            <w:sz w:val="20"/>
            <w:lang w:val="en-CA"/>
          </w:rPr>
          <w:t>CVS. However,</w:t>
        </w:r>
        <w:r w:rsidRPr="0023008C">
          <w:rPr>
            <w:sz w:val="20"/>
            <w:lang w:val="en-CA"/>
          </w:rPr>
          <w:t xml:space="preserve"> </w:t>
        </w:r>
        <w:r>
          <w:rPr>
            <w:sz w:val="20"/>
            <w:lang w:val="en-CA"/>
          </w:rPr>
          <w:t xml:space="preserve">it is suggested that </w:t>
        </w:r>
        <w:r w:rsidRPr="0023008C">
          <w:rPr>
            <w:sz w:val="20"/>
            <w:lang w:val="en-CA"/>
          </w:rPr>
          <w:t>some SEI messages, such as the frame packing arrangement, segmented rectangular frame packing arrangement, and omnidirectional projection indication SEI message</w:t>
        </w:r>
        <w:r>
          <w:rPr>
            <w:sz w:val="20"/>
            <w:lang w:val="en-CA"/>
          </w:rPr>
          <w:t>s,</w:t>
        </w:r>
        <w:r w:rsidRPr="0023008C">
          <w:rPr>
            <w:sz w:val="20"/>
            <w:lang w:val="en-CA"/>
          </w:rPr>
          <w:t xml:space="preserve"> should </w:t>
        </w:r>
        <w:r>
          <w:rPr>
            <w:sz w:val="20"/>
            <w:lang w:val="en-CA"/>
          </w:rPr>
          <w:t xml:space="preserve">typically </w:t>
        </w:r>
        <w:r w:rsidRPr="0023008C">
          <w:rPr>
            <w:sz w:val="20"/>
            <w:lang w:val="en-CA"/>
          </w:rPr>
          <w:t xml:space="preserve">be considered as </w:t>
        </w:r>
        <w:r>
          <w:rPr>
            <w:sz w:val="20"/>
            <w:lang w:val="en-CA"/>
          </w:rPr>
          <w:t>necessary</w:t>
        </w:r>
        <w:r w:rsidRPr="0023008C">
          <w:rPr>
            <w:sz w:val="20"/>
            <w:lang w:val="en-CA"/>
          </w:rPr>
          <w:t>.</w:t>
        </w:r>
      </w:ins>
    </w:p>
    <w:p w14:paraId="011C652C" w14:textId="77777777" w:rsidR="0044618F" w:rsidRDefault="0044618F" w:rsidP="0044618F">
      <w:pPr>
        <w:pStyle w:val="ListParagraph"/>
        <w:numPr>
          <w:ilvl w:val="0"/>
          <w:numId w:val="55"/>
        </w:numPr>
        <w:contextualSpacing w:val="0"/>
        <w:jc w:val="both"/>
        <w:rPr>
          <w:ins w:id="1221" w:author="Gary Sullivan" w:date="2018-05-10T16:50:00Z"/>
          <w:sz w:val="20"/>
          <w:lang w:val="en-CA"/>
        </w:rPr>
      </w:pPr>
      <w:ins w:id="1222" w:author="Gary Sullivan" w:date="2018-05-10T16:50:00Z">
        <w:r>
          <w:rPr>
            <w:sz w:val="20"/>
            <w:lang w:val="en-CA"/>
          </w:rPr>
          <w:t xml:space="preserve">The indication that </w:t>
        </w:r>
        <w:r w:rsidRPr="007F467C">
          <w:rPr>
            <w:sz w:val="20"/>
            <w:lang w:val="en-CA"/>
          </w:rPr>
          <w:t xml:space="preserve">certain types of SEI messages </w:t>
        </w:r>
        <w:r>
          <w:rPr>
            <w:sz w:val="20"/>
            <w:lang w:val="en-CA"/>
          </w:rPr>
          <w:t>are expected (i.e., likely) not to be present (although not guaranteed not to be present) in the CVS.</w:t>
        </w:r>
      </w:ins>
    </w:p>
    <w:p w14:paraId="3961EDED" w14:textId="77777777" w:rsidR="0044618F" w:rsidRPr="00914433" w:rsidRDefault="0044618F" w:rsidP="0044618F">
      <w:pPr>
        <w:pStyle w:val="ListParagraph"/>
        <w:ind w:left="1080"/>
        <w:contextualSpacing w:val="0"/>
        <w:jc w:val="both"/>
        <w:rPr>
          <w:ins w:id="1223" w:author="Gary Sullivan" w:date="2018-05-10T16:50:00Z"/>
          <w:sz w:val="18"/>
          <w:szCs w:val="18"/>
          <w:lang w:val="en-CA"/>
        </w:rPr>
      </w:pPr>
      <w:ins w:id="1224" w:author="Gary Sullivan" w:date="2018-05-10T16:50:00Z">
        <w:r w:rsidRPr="00914433">
          <w:rPr>
            <w:noProof/>
            <w:sz w:val="18"/>
            <w:szCs w:val="18"/>
          </w:rPr>
          <w:t>NOTE – </w:t>
        </w:r>
        <w:r>
          <w:rPr>
            <w:sz w:val="18"/>
            <w:szCs w:val="18"/>
            <w:lang w:val="en-CA"/>
          </w:rPr>
          <w:t>An</w:t>
        </w:r>
        <w:r w:rsidRPr="00914433">
          <w:rPr>
            <w:sz w:val="18"/>
            <w:szCs w:val="18"/>
            <w:lang w:val="en-CA"/>
          </w:rPr>
          <w:t xml:space="preserve"> example</w:t>
        </w:r>
        <w:r>
          <w:rPr>
            <w:sz w:val="18"/>
            <w:szCs w:val="18"/>
            <w:lang w:val="en-CA"/>
          </w:rPr>
          <w:t xml:space="preserve"> of such a usage of</w:t>
        </w:r>
        <w:r w:rsidRPr="00914433">
          <w:rPr>
            <w:sz w:val="18"/>
            <w:szCs w:val="18"/>
            <w:lang w:val="en-CA"/>
          </w:rPr>
          <w:t xml:space="preserve"> </w:t>
        </w:r>
        <w:r>
          <w:rPr>
            <w:sz w:val="18"/>
            <w:szCs w:val="18"/>
            <w:lang w:val="en-CA"/>
          </w:rPr>
          <w:t>an SEI manifest SEI message is to express the expectation</w:t>
        </w:r>
        <w:r w:rsidRPr="00914433">
          <w:rPr>
            <w:sz w:val="18"/>
            <w:szCs w:val="18"/>
            <w:lang w:val="en-CA"/>
          </w:rPr>
          <w:t xml:space="preserve"> that there </w:t>
        </w:r>
        <w:r>
          <w:rPr>
            <w:sz w:val="18"/>
            <w:szCs w:val="18"/>
            <w:lang w:val="en-CA"/>
          </w:rPr>
          <w:t>are</w:t>
        </w:r>
        <w:r w:rsidRPr="00914433">
          <w:rPr>
            <w:sz w:val="18"/>
            <w:szCs w:val="18"/>
            <w:lang w:val="en-CA"/>
          </w:rPr>
          <w:t xml:space="preserve"> no frame packing arrangement SEI message</w:t>
        </w:r>
        <w:r>
          <w:rPr>
            <w:sz w:val="18"/>
            <w:szCs w:val="18"/>
            <w:lang w:val="en-CA"/>
          </w:rPr>
          <w:t>s</w:t>
        </w:r>
        <w:r w:rsidRPr="00914433">
          <w:rPr>
            <w:sz w:val="18"/>
            <w:szCs w:val="18"/>
            <w:lang w:val="en-CA"/>
          </w:rPr>
          <w:t>, segmented rectangular frame packing arrangement SEI message</w:t>
        </w:r>
        <w:r>
          <w:rPr>
            <w:sz w:val="18"/>
            <w:szCs w:val="18"/>
            <w:lang w:val="en-CA"/>
          </w:rPr>
          <w:t>s</w:t>
        </w:r>
        <w:r w:rsidRPr="00914433">
          <w:rPr>
            <w:sz w:val="18"/>
            <w:szCs w:val="18"/>
            <w:lang w:val="en-CA"/>
          </w:rPr>
          <w:t>, display orientation SEI message</w:t>
        </w:r>
        <w:r>
          <w:rPr>
            <w:sz w:val="18"/>
            <w:szCs w:val="18"/>
            <w:lang w:val="en-CA"/>
          </w:rPr>
          <w:t>s</w:t>
        </w:r>
        <w:r w:rsidRPr="00914433">
          <w:rPr>
            <w:sz w:val="18"/>
            <w:szCs w:val="18"/>
            <w:lang w:val="en-CA"/>
          </w:rPr>
          <w:t>, or omnidirectional projection indication SEI message</w:t>
        </w:r>
        <w:r>
          <w:rPr>
            <w:sz w:val="18"/>
            <w:szCs w:val="18"/>
            <w:lang w:val="en-CA"/>
          </w:rPr>
          <w:t>s</w:t>
        </w:r>
        <w:r w:rsidRPr="00914433">
          <w:rPr>
            <w:sz w:val="18"/>
            <w:szCs w:val="18"/>
            <w:lang w:val="en-CA"/>
          </w:rPr>
          <w:t xml:space="preserve"> in the </w:t>
        </w:r>
        <w:r>
          <w:rPr>
            <w:sz w:val="18"/>
            <w:szCs w:val="18"/>
            <w:lang w:val="en-CA"/>
          </w:rPr>
          <w:t xml:space="preserve">CVS, and therefore that </w:t>
        </w:r>
        <w:r w:rsidRPr="00914433">
          <w:rPr>
            <w:sz w:val="18"/>
            <w:szCs w:val="18"/>
            <w:lang w:val="en-CA"/>
          </w:rPr>
          <w:t xml:space="preserve">the </w:t>
        </w:r>
        <w:r>
          <w:rPr>
            <w:sz w:val="18"/>
            <w:szCs w:val="18"/>
            <w:lang w:val="en-CA"/>
          </w:rPr>
          <w:t xml:space="preserve">rendering of the </w:t>
        </w:r>
        <w:r w:rsidRPr="00914433">
          <w:rPr>
            <w:sz w:val="18"/>
            <w:szCs w:val="18"/>
            <w:lang w:val="en-CA"/>
          </w:rPr>
          <w:t xml:space="preserve">decoded video pictures </w:t>
        </w:r>
        <w:r>
          <w:rPr>
            <w:sz w:val="18"/>
            <w:szCs w:val="18"/>
            <w:lang w:val="en-CA"/>
          </w:rPr>
          <w:t>for display purposes would not</w:t>
        </w:r>
        <w:r w:rsidRPr="00914433">
          <w:rPr>
            <w:sz w:val="18"/>
            <w:szCs w:val="18"/>
            <w:lang w:val="en-CA"/>
          </w:rPr>
          <w:t xml:space="preserve"> need </w:t>
        </w:r>
        <w:r>
          <w:rPr>
            <w:sz w:val="18"/>
            <w:szCs w:val="18"/>
            <w:lang w:val="en-CA"/>
          </w:rPr>
          <w:t>any of the additional</w:t>
        </w:r>
        <w:r w:rsidRPr="00914433">
          <w:rPr>
            <w:sz w:val="18"/>
            <w:szCs w:val="18"/>
            <w:lang w:val="en-CA"/>
          </w:rPr>
          <w:t xml:space="preserve"> post-processing </w:t>
        </w:r>
        <w:r>
          <w:rPr>
            <w:sz w:val="18"/>
            <w:szCs w:val="18"/>
            <w:lang w:val="en-CA"/>
          </w:rPr>
          <w:t>that is commonly associated with the interpretation of these</w:t>
        </w:r>
        <w:r w:rsidRPr="00914433">
          <w:rPr>
            <w:sz w:val="18"/>
            <w:szCs w:val="18"/>
            <w:lang w:val="en-CA"/>
          </w:rPr>
          <w:t xml:space="preserve"> SEI message</w:t>
        </w:r>
        <w:r>
          <w:rPr>
            <w:sz w:val="18"/>
            <w:szCs w:val="18"/>
            <w:lang w:val="en-CA"/>
          </w:rPr>
          <w:t>s</w:t>
        </w:r>
        <w:r w:rsidRPr="00914433">
          <w:rPr>
            <w:sz w:val="18"/>
            <w:szCs w:val="18"/>
            <w:lang w:val="en-CA"/>
          </w:rPr>
          <w:t>.</w:t>
        </w:r>
      </w:ins>
    </w:p>
    <w:p w14:paraId="7CF165A0" w14:textId="77777777" w:rsidR="0044618F" w:rsidRDefault="0044618F" w:rsidP="0044618F">
      <w:pPr>
        <w:tabs>
          <w:tab w:val="clear" w:pos="360"/>
          <w:tab w:val="clear" w:pos="720"/>
          <w:tab w:val="clear" w:pos="1080"/>
          <w:tab w:val="clear" w:pos="1440"/>
          <w:tab w:val="left" w:pos="794"/>
          <w:tab w:val="left" w:pos="1191"/>
          <w:tab w:val="left" w:pos="1588"/>
          <w:tab w:val="left" w:pos="1985"/>
        </w:tabs>
        <w:jc w:val="both"/>
        <w:rPr>
          <w:ins w:id="1225" w:author="Gary Sullivan" w:date="2018-05-10T16:50:00Z"/>
          <w:sz w:val="20"/>
        </w:rPr>
      </w:pPr>
      <w:ins w:id="1226" w:author="Gary Sullivan" w:date="2018-05-10T16:50:00Z">
        <w:r>
          <w:rPr>
            <w:sz w:val="20"/>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ins>
    </w:p>
    <w:p w14:paraId="53D4B032" w14:textId="77777777" w:rsidR="0044618F" w:rsidRDefault="0044618F" w:rsidP="0044618F">
      <w:pPr>
        <w:tabs>
          <w:tab w:val="clear" w:pos="360"/>
          <w:tab w:val="clear" w:pos="720"/>
          <w:tab w:val="clear" w:pos="1080"/>
          <w:tab w:val="clear" w:pos="1440"/>
          <w:tab w:val="left" w:pos="794"/>
          <w:tab w:val="left" w:pos="1191"/>
          <w:tab w:val="left" w:pos="1588"/>
          <w:tab w:val="left" w:pos="1985"/>
        </w:tabs>
        <w:jc w:val="both"/>
        <w:rPr>
          <w:ins w:id="1227" w:author="Gary Sullivan" w:date="2018-05-10T16:50:00Z"/>
          <w:sz w:val="20"/>
        </w:rPr>
      </w:pPr>
      <w:ins w:id="1228" w:author="Gary Sullivan" w:date="2018-05-10T16:50:00Z">
        <w:r w:rsidRPr="001C3BD2">
          <w:rPr>
            <w:sz w:val="20"/>
          </w:rPr>
          <w:t xml:space="preserve">When an </w:t>
        </w:r>
        <w:r>
          <w:rPr>
            <w:sz w:val="20"/>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manifest SEI messages present in a CVS, they shall have the same content.</w:t>
        </w:r>
      </w:ins>
    </w:p>
    <w:p w14:paraId="21785EC9" w14:textId="77777777" w:rsidR="0044618F" w:rsidRPr="001C3BD2" w:rsidRDefault="0044618F" w:rsidP="0044618F">
      <w:pPr>
        <w:tabs>
          <w:tab w:val="clear" w:pos="360"/>
          <w:tab w:val="clear" w:pos="720"/>
          <w:tab w:val="clear" w:pos="1080"/>
          <w:tab w:val="clear" w:pos="1440"/>
          <w:tab w:val="left" w:pos="794"/>
          <w:tab w:val="left" w:pos="1191"/>
          <w:tab w:val="left" w:pos="1588"/>
          <w:tab w:val="left" w:pos="1985"/>
        </w:tabs>
        <w:jc w:val="both"/>
        <w:rPr>
          <w:ins w:id="1229" w:author="Gary Sullivan" w:date="2018-05-10T16:50:00Z"/>
          <w:sz w:val="20"/>
        </w:rPr>
      </w:pPr>
      <w:bookmarkStart w:id="1230" w:name="_Hlk509427155"/>
      <w:ins w:id="1231" w:author="Gary Sullivan" w:date="2018-05-10T16:50:00Z">
        <w:r>
          <w:rPr>
            <w:sz w:val="20"/>
          </w:rPr>
          <w:t xml:space="preserve">An SEI NAL unit containing </w:t>
        </w:r>
        <w:r w:rsidRPr="001C3BD2">
          <w:rPr>
            <w:sz w:val="20"/>
          </w:rPr>
          <w:t xml:space="preserve">an </w:t>
        </w:r>
        <w:r>
          <w:rPr>
            <w:sz w:val="20"/>
          </w:rPr>
          <w:t>SEI manifest SEI message shall not contain any other SEI messages other than SEI prefix indication SEI messages.</w:t>
        </w:r>
        <w:bookmarkEnd w:id="1230"/>
        <w:r>
          <w:rPr>
            <w:sz w:val="20"/>
          </w:rPr>
          <w:t xml:space="preserve"> When present in an SEI NAL unit, the SEI manifest SEI message shall be the first SEI message in the SEI NAL unit.</w:t>
        </w:r>
      </w:ins>
    </w:p>
    <w:p w14:paraId="21D8F8B9" w14:textId="77777777" w:rsidR="0044618F" w:rsidRDefault="0044618F" w:rsidP="0044618F">
      <w:pPr>
        <w:jc w:val="both"/>
        <w:rPr>
          <w:ins w:id="1232" w:author="Gary Sullivan" w:date="2018-05-10T16:50:00Z"/>
          <w:sz w:val="20"/>
          <w:szCs w:val="22"/>
        </w:rPr>
      </w:pPr>
      <w:ins w:id="1233" w:author="Gary Sullivan" w:date="2018-05-10T16:50:00Z">
        <w:r>
          <w:rPr>
            <w:b/>
            <w:bCs/>
            <w:noProof/>
            <w:sz w:val="20"/>
          </w:rPr>
          <w:t>manifest_num_sei_msg_types</w:t>
        </w:r>
        <w:r w:rsidRPr="00D87DE4">
          <w:rPr>
            <w:sz w:val="20"/>
            <w:szCs w:val="22"/>
          </w:rPr>
          <w:t xml:space="preserve"> specifies </w:t>
        </w:r>
        <w:r>
          <w:rPr>
            <w:sz w:val="20"/>
            <w:szCs w:val="22"/>
          </w:rPr>
          <w:t xml:space="preserve">the number of types of SEI messages for which information is provided in the </w:t>
        </w:r>
        <w:r>
          <w:rPr>
            <w:sz w:val="20"/>
          </w:rPr>
          <w:t>SEI manifest SEI message</w:t>
        </w:r>
        <w:r>
          <w:rPr>
            <w:sz w:val="20"/>
            <w:szCs w:val="22"/>
          </w:rPr>
          <w:t>.</w:t>
        </w:r>
      </w:ins>
    </w:p>
    <w:p w14:paraId="1BCA916C" w14:textId="77777777" w:rsidR="0044618F" w:rsidRPr="004D2C9C" w:rsidRDefault="0044618F" w:rsidP="0044618F">
      <w:pPr>
        <w:jc w:val="both"/>
        <w:rPr>
          <w:ins w:id="1234" w:author="Gary Sullivan" w:date="2018-05-10T16:50:00Z"/>
          <w:sz w:val="20"/>
          <w:szCs w:val="22"/>
        </w:rPr>
      </w:pPr>
      <w:ins w:id="1235" w:author="Gary Sullivan" w:date="2018-05-10T16:50:00Z">
        <w:r>
          <w:rPr>
            <w:b/>
            <w:bCs/>
            <w:noProof/>
            <w:sz w:val="20"/>
          </w:rPr>
          <w:t>manifest_sei_payload_type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indicates the payloadType value of the i-th type of SEI message</w:t>
        </w:r>
        <w:r w:rsidRPr="00367FD4">
          <w:rPr>
            <w:sz w:val="20"/>
            <w:szCs w:val="22"/>
          </w:rPr>
          <w:t xml:space="preserve"> </w:t>
        </w:r>
        <w:r>
          <w:rPr>
            <w:sz w:val="20"/>
            <w:szCs w:val="22"/>
          </w:rPr>
          <w:t xml:space="preserve">for which information is provided in the </w:t>
        </w:r>
        <w:r>
          <w:rPr>
            <w:sz w:val="20"/>
          </w:rPr>
          <w:t>SEI manifest SEI message</w:t>
        </w:r>
        <w:r>
          <w:rPr>
            <w:sz w:val="20"/>
            <w:szCs w:val="22"/>
          </w:rPr>
          <w:t xml:space="preserve">. The values </w:t>
        </w:r>
        <w:r w:rsidRPr="004D2C9C">
          <w:rPr>
            <w:sz w:val="20"/>
            <w:szCs w:val="22"/>
          </w:rPr>
          <w:t xml:space="preserve">of </w:t>
        </w:r>
        <w:r w:rsidRPr="00AF2081">
          <w:rPr>
            <w:sz w:val="20"/>
            <w:szCs w:val="22"/>
          </w:rPr>
          <w:t>manifest_</w:t>
        </w:r>
        <w:r w:rsidRPr="004D2C9C">
          <w:rPr>
            <w:bCs/>
            <w:noProof/>
            <w:sz w:val="20"/>
          </w:rPr>
          <w:t>sei_payload_type[</w:t>
        </w:r>
        <w:r w:rsidRPr="004D2C9C">
          <w:rPr>
            <w:noProof/>
            <w:sz w:val="20"/>
          </w:rPr>
          <w:t> </w:t>
        </w:r>
        <w:r>
          <w:rPr>
            <w:noProof/>
            <w:sz w:val="20"/>
          </w:rPr>
          <w:t>m</w:t>
        </w:r>
        <w:r w:rsidRPr="004D2C9C">
          <w:rPr>
            <w:noProof/>
            <w:sz w:val="20"/>
          </w:rPr>
          <w:t> </w:t>
        </w:r>
        <w:r w:rsidRPr="004D2C9C">
          <w:rPr>
            <w:bCs/>
            <w:noProof/>
            <w:sz w:val="20"/>
          </w:rPr>
          <w:t>]</w:t>
        </w:r>
        <w:r>
          <w:rPr>
            <w:bCs/>
            <w:noProof/>
            <w:sz w:val="20"/>
          </w:rPr>
          <w:t xml:space="preserve"> and </w:t>
        </w:r>
        <w:r w:rsidRPr="00AF2081">
          <w:rPr>
            <w:bCs/>
            <w:noProof/>
            <w:sz w:val="20"/>
          </w:rPr>
          <w:t>manifest_</w:t>
        </w:r>
        <w:r w:rsidRPr="004D2C9C">
          <w:rPr>
            <w:bCs/>
            <w:noProof/>
            <w:sz w:val="20"/>
          </w:rPr>
          <w:t>sei_payload_type[</w:t>
        </w:r>
        <w:r>
          <w:rPr>
            <w:noProof/>
            <w:sz w:val="20"/>
          </w:rPr>
          <w:t> n</w:t>
        </w:r>
        <w:r w:rsidRPr="004D2C9C">
          <w:rPr>
            <w:noProof/>
            <w:sz w:val="20"/>
          </w:rPr>
          <w:t> </w:t>
        </w:r>
        <w:r w:rsidRPr="004D2C9C">
          <w:rPr>
            <w:bCs/>
            <w:noProof/>
            <w:sz w:val="20"/>
          </w:rPr>
          <w:t>]</w:t>
        </w:r>
        <w:r>
          <w:rPr>
            <w:bCs/>
            <w:noProof/>
            <w:sz w:val="20"/>
          </w:rPr>
          <w:t xml:space="preserve"> shall not be identical when m is not equal to n</w:t>
        </w:r>
        <w:r w:rsidRPr="004D2C9C">
          <w:rPr>
            <w:sz w:val="20"/>
            <w:szCs w:val="22"/>
          </w:rPr>
          <w:t>.</w:t>
        </w:r>
      </w:ins>
    </w:p>
    <w:p w14:paraId="4539A943" w14:textId="77777777" w:rsidR="0044618F" w:rsidRDefault="0044618F" w:rsidP="0044618F">
      <w:pPr>
        <w:jc w:val="both"/>
        <w:rPr>
          <w:ins w:id="1236" w:author="Gary Sullivan" w:date="2018-05-10T16:50:00Z"/>
          <w:bCs/>
          <w:noProof/>
          <w:sz w:val="20"/>
        </w:rPr>
      </w:pPr>
      <w:ins w:id="1237" w:author="Gary Sullivan" w:date="2018-05-10T16:50:00Z">
        <w:r>
          <w:rPr>
            <w:b/>
            <w:bCs/>
            <w:noProof/>
            <w:sz w:val="20"/>
          </w:rPr>
          <w:t>manifest_sei_description</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provides information on SEI messages with </w:t>
        </w:r>
        <w:r w:rsidRPr="003F43A1">
          <w:rPr>
            <w:sz w:val="20"/>
          </w:rPr>
          <w:t xml:space="preserve">payloadType equal to </w:t>
        </w:r>
        <w:r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Pr>
            <w:sz w:val="20"/>
          </w:rPr>
          <w:t>as specified in Table D.23.</w:t>
        </w:r>
      </w:ins>
    </w:p>
    <w:p w14:paraId="501F3EB0" w14:textId="487D186D" w:rsidR="0044618F" w:rsidRPr="00617CB8" w:rsidRDefault="0044618F" w:rsidP="0044618F">
      <w:pPr>
        <w:pStyle w:val="TableTitle"/>
        <w:rPr>
          <w:ins w:id="1238" w:author="Gary Sullivan" w:date="2018-05-10T16:50:00Z"/>
        </w:rPr>
      </w:pPr>
      <w:bookmarkStart w:id="1239" w:name="_Ref167351052"/>
      <w:bookmarkStart w:id="1240" w:name="_Ref167351046"/>
      <w:bookmarkStart w:id="1241" w:name="_Toc246350775"/>
      <w:bookmarkStart w:id="1242" w:name="_Toc310413669"/>
      <w:bookmarkStart w:id="1243" w:name="_Toc415476517"/>
      <w:bookmarkStart w:id="1244" w:name="_Toc462913618"/>
      <w:ins w:id="1245" w:author="Gary Sullivan" w:date="2018-05-10T16:50:00Z">
        <w:r w:rsidRPr="00617CB8">
          <w:t>Table D.</w:t>
        </w:r>
        <w:r>
          <w:t>X</w:t>
        </w:r>
        <w:bookmarkEnd w:id="1239"/>
        <w:r w:rsidRPr="00617CB8">
          <w:t xml:space="preserve"> – </w:t>
        </w:r>
        <w:r w:rsidRPr="00AF2081">
          <w:rPr>
            <w:lang w:val="en-US"/>
          </w:rPr>
          <w:t>manifest_</w:t>
        </w:r>
        <w:r>
          <w:rPr>
            <w:noProof/>
          </w:rPr>
          <w:t>sei_description</w:t>
        </w:r>
        <w:r w:rsidRPr="002B5469">
          <w:rPr>
            <w:noProof/>
          </w:rPr>
          <w:t>[ i ]</w:t>
        </w:r>
        <w:r w:rsidRPr="00617CB8">
          <w:t xml:space="preserve"> values</w:t>
        </w:r>
        <w:bookmarkEnd w:id="1240"/>
        <w:bookmarkEnd w:id="1241"/>
        <w:bookmarkEnd w:id="1242"/>
        <w:bookmarkEnd w:id="1243"/>
        <w:bookmarkEnd w:id="1244"/>
      </w:ins>
    </w:p>
    <w:p w14:paraId="59B4CD7D" w14:textId="77777777" w:rsidR="0044618F" w:rsidRPr="00617CB8" w:rsidRDefault="0044618F" w:rsidP="0044618F">
      <w:pPr>
        <w:pStyle w:val="Blanc"/>
        <w:rPr>
          <w:ins w:id="1246" w:author="Gary Sullivan" w:date="2018-05-10T16:50:00Z"/>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44618F" w:rsidRPr="003F43A1" w14:paraId="0D1AC799" w14:textId="77777777" w:rsidTr="00321745">
        <w:trPr>
          <w:cantSplit/>
          <w:jc w:val="center"/>
          <w:ins w:id="1247" w:author="Gary Sullivan" w:date="2018-05-10T16:50:00Z"/>
        </w:trPr>
        <w:tc>
          <w:tcPr>
            <w:tcW w:w="1384" w:type="dxa"/>
            <w:vAlign w:val="center"/>
          </w:tcPr>
          <w:p w14:paraId="083C0F4D" w14:textId="77777777" w:rsidR="0044618F" w:rsidRPr="003F43A1" w:rsidRDefault="0044618F" w:rsidP="00321745">
            <w:pPr>
              <w:keepNext/>
              <w:keepLines/>
              <w:tabs>
                <w:tab w:val="left" w:pos="216"/>
                <w:tab w:val="left" w:pos="432"/>
                <w:tab w:val="left" w:pos="648"/>
                <w:tab w:val="left" w:pos="864"/>
                <w:tab w:val="left" w:pos="1296"/>
                <w:tab w:val="left" w:pos="1512"/>
                <w:tab w:val="left" w:pos="1728"/>
                <w:tab w:val="left" w:pos="1944"/>
                <w:tab w:val="left" w:pos="2160"/>
              </w:tabs>
              <w:jc w:val="center"/>
              <w:rPr>
                <w:ins w:id="1248" w:author="Gary Sullivan" w:date="2018-05-10T16:50:00Z"/>
                <w:b/>
                <w:sz w:val="20"/>
              </w:rPr>
            </w:pPr>
            <w:ins w:id="1249" w:author="Gary Sullivan" w:date="2018-05-10T16:50:00Z">
              <w:r w:rsidRPr="003F43A1">
                <w:rPr>
                  <w:b/>
                  <w:sz w:val="20"/>
                </w:rPr>
                <w:t>Value</w:t>
              </w:r>
            </w:ins>
          </w:p>
        </w:tc>
        <w:tc>
          <w:tcPr>
            <w:tcW w:w="5991" w:type="dxa"/>
            <w:vAlign w:val="center"/>
          </w:tcPr>
          <w:p w14:paraId="0323BD1E" w14:textId="77777777" w:rsidR="0044618F" w:rsidRPr="003F43A1" w:rsidRDefault="0044618F" w:rsidP="00321745">
            <w:pPr>
              <w:keepNext/>
              <w:keepLines/>
              <w:spacing w:after="60"/>
              <w:jc w:val="center"/>
              <w:rPr>
                <w:ins w:id="1250" w:author="Gary Sullivan" w:date="2018-05-10T16:50:00Z"/>
                <w:b/>
                <w:sz w:val="20"/>
              </w:rPr>
            </w:pPr>
            <w:ins w:id="1251" w:author="Gary Sullivan" w:date="2018-05-10T16:50:00Z">
              <w:r w:rsidRPr="003F43A1">
                <w:rPr>
                  <w:b/>
                  <w:sz w:val="20"/>
                </w:rPr>
                <w:t>Description</w:t>
              </w:r>
            </w:ins>
          </w:p>
        </w:tc>
      </w:tr>
      <w:tr w:rsidR="0044618F" w:rsidRPr="003F43A1" w14:paraId="7FF5EB3A" w14:textId="77777777" w:rsidTr="00321745">
        <w:trPr>
          <w:cantSplit/>
          <w:jc w:val="center"/>
          <w:ins w:id="1252" w:author="Gary Sullivan" w:date="2018-05-10T16:50:00Z"/>
        </w:trPr>
        <w:tc>
          <w:tcPr>
            <w:tcW w:w="1384" w:type="dxa"/>
            <w:vAlign w:val="center"/>
          </w:tcPr>
          <w:p w14:paraId="5767E5B1" w14:textId="77777777" w:rsidR="0044618F" w:rsidRPr="003F43A1" w:rsidRDefault="0044618F" w:rsidP="00321745">
            <w:pPr>
              <w:keepNext/>
              <w:keepLines/>
              <w:tabs>
                <w:tab w:val="left" w:pos="216"/>
                <w:tab w:val="left" w:pos="432"/>
                <w:tab w:val="left" w:pos="648"/>
                <w:tab w:val="left" w:pos="864"/>
                <w:tab w:val="left" w:pos="1296"/>
                <w:tab w:val="left" w:pos="1512"/>
                <w:tab w:val="left" w:pos="1728"/>
                <w:tab w:val="left" w:pos="1944"/>
                <w:tab w:val="left" w:pos="2160"/>
              </w:tabs>
              <w:jc w:val="center"/>
              <w:rPr>
                <w:ins w:id="1253" w:author="Gary Sullivan" w:date="2018-05-10T16:50:00Z"/>
                <w:sz w:val="20"/>
              </w:rPr>
            </w:pPr>
            <w:ins w:id="1254" w:author="Gary Sullivan" w:date="2018-05-10T16:50:00Z">
              <w:r w:rsidRPr="003F43A1">
                <w:rPr>
                  <w:sz w:val="20"/>
                </w:rPr>
                <w:t>0</w:t>
              </w:r>
            </w:ins>
          </w:p>
        </w:tc>
        <w:tc>
          <w:tcPr>
            <w:tcW w:w="5991" w:type="dxa"/>
            <w:vAlign w:val="center"/>
          </w:tcPr>
          <w:p w14:paraId="47E38F1B" w14:textId="77777777" w:rsidR="0044618F" w:rsidRPr="003F43A1" w:rsidRDefault="0044618F" w:rsidP="00321745">
            <w:pPr>
              <w:keepNext/>
              <w:keepLines/>
              <w:spacing w:after="60"/>
              <w:jc w:val="both"/>
              <w:rPr>
                <w:ins w:id="1255" w:author="Gary Sullivan" w:date="2018-05-10T16:50:00Z"/>
                <w:sz w:val="20"/>
              </w:rPr>
            </w:pPr>
            <w:ins w:id="1256" w:author="Gary Sullivan" w:date="2018-05-10T16:50:00Z">
              <w:r w:rsidRPr="003F43A1">
                <w:rPr>
                  <w:sz w:val="20"/>
                </w:rPr>
                <w:t xml:space="preserve">Indicates that there is no SEI message with payloadType equal to </w:t>
              </w:r>
              <w:r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ins>
          </w:p>
        </w:tc>
      </w:tr>
      <w:tr w:rsidR="0044618F" w:rsidRPr="003F43A1" w14:paraId="720198DE" w14:textId="77777777" w:rsidTr="00321745">
        <w:trPr>
          <w:cantSplit/>
          <w:jc w:val="center"/>
          <w:ins w:id="1257" w:author="Gary Sullivan" w:date="2018-05-10T16:50:00Z"/>
        </w:trPr>
        <w:tc>
          <w:tcPr>
            <w:tcW w:w="1384" w:type="dxa"/>
            <w:vAlign w:val="center"/>
          </w:tcPr>
          <w:p w14:paraId="184E09E8" w14:textId="77777777" w:rsidR="0044618F" w:rsidRPr="003F43A1" w:rsidRDefault="0044618F" w:rsidP="00321745">
            <w:pPr>
              <w:keepNext/>
              <w:keepLines/>
              <w:tabs>
                <w:tab w:val="left" w:pos="216"/>
                <w:tab w:val="left" w:pos="432"/>
                <w:tab w:val="left" w:pos="648"/>
                <w:tab w:val="left" w:pos="864"/>
                <w:tab w:val="left" w:pos="1296"/>
                <w:tab w:val="left" w:pos="1512"/>
                <w:tab w:val="left" w:pos="1728"/>
                <w:tab w:val="left" w:pos="1944"/>
                <w:tab w:val="left" w:pos="2160"/>
              </w:tabs>
              <w:jc w:val="center"/>
              <w:rPr>
                <w:ins w:id="1258" w:author="Gary Sullivan" w:date="2018-05-10T16:50:00Z"/>
                <w:sz w:val="20"/>
              </w:rPr>
            </w:pPr>
            <w:ins w:id="1259" w:author="Gary Sullivan" w:date="2018-05-10T16:50:00Z">
              <w:r>
                <w:rPr>
                  <w:sz w:val="20"/>
                </w:rPr>
                <w:t>1</w:t>
              </w:r>
            </w:ins>
          </w:p>
        </w:tc>
        <w:tc>
          <w:tcPr>
            <w:tcW w:w="5991" w:type="dxa"/>
            <w:vAlign w:val="center"/>
          </w:tcPr>
          <w:p w14:paraId="04DECA3F" w14:textId="77777777" w:rsidR="0044618F" w:rsidRPr="003F43A1" w:rsidRDefault="0044618F" w:rsidP="00321745">
            <w:pPr>
              <w:keepNext/>
              <w:keepLines/>
              <w:spacing w:after="60"/>
              <w:jc w:val="both"/>
              <w:rPr>
                <w:ins w:id="1260" w:author="Gary Sullivan" w:date="2018-05-10T16:50:00Z"/>
                <w:sz w:val="20"/>
              </w:rPr>
            </w:pPr>
            <w:ins w:id="1261" w:author="Gary Sullivan" w:date="2018-05-10T16:50:00Z">
              <w:r w:rsidRPr="003F43A1">
                <w:rPr>
                  <w:sz w:val="20"/>
                </w:rPr>
                <w:t xml:space="preserve">Indicates that there are SEI messages with payloadType equal to </w:t>
              </w:r>
              <w:r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r>
                <w:rPr>
                  <w:sz w:val="20"/>
                </w:rPr>
                <w:t xml:space="preserve">, and  </w:t>
              </w:r>
              <w:r>
                <w:rPr>
                  <w:sz w:val="20"/>
                  <w:szCs w:val="22"/>
                </w:rPr>
                <w:t xml:space="preserve">these </w:t>
              </w:r>
              <w:r>
                <w:rPr>
                  <w:bCs/>
                  <w:noProof/>
                  <w:sz w:val="20"/>
                </w:rPr>
                <w:t>SEI messages are considered as necessary</w:t>
              </w:r>
              <w:r w:rsidRPr="003F43A1">
                <w:rPr>
                  <w:sz w:val="20"/>
                </w:rPr>
                <w:t>.</w:t>
              </w:r>
            </w:ins>
          </w:p>
        </w:tc>
      </w:tr>
      <w:tr w:rsidR="0044618F" w:rsidRPr="003F43A1" w14:paraId="0A78C560" w14:textId="77777777" w:rsidTr="00321745">
        <w:trPr>
          <w:cantSplit/>
          <w:jc w:val="center"/>
          <w:ins w:id="1262" w:author="Gary Sullivan" w:date="2018-05-10T16:50:00Z"/>
        </w:trPr>
        <w:tc>
          <w:tcPr>
            <w:tcW w:w="1384" w:type="dxa"/>
            <w:vAlign w:val="center"/>
          </w:tcPr>
          <w:p w14:paraId="42526F84" w14:textId="77777777" w:rsidR="0044618F" w:rsidRPr="003F43A1" w:rsidRDefault="0044618F" w:rsidP="00321745">
            <w:pPr>
              <w:keepNext/>
              <w:keepLines/>
              <w:tabs>
                <w:tab w:val="left" w:pos="216"/>
                <w:tab w:val="left" w:pos="432"/>
                <w:tab w:val="left" w:pos="648"/>
                <w:tab w:val="left" w:pos="864"/>
                <w:tab w:val="left" w:pos="1296"/>
                <w:tab w:val="left" w:pos="1512"/>
                <w:tab w:val="left" w:pos="1728"/>
                <w:tab w:val="left" w:pos="1944"/>
                <w:tab w:val="left" w:pos="2160"/>
              </w:tabs>
              <w:jc w:val="center"/>
              <w:rPr>
                <w:ins w:id="1263" w:author="Gary Sullivan" w:date="2018-05-10T16:50:00Z"/>
                <w:sz w:val="20"/>
              </w:rPr>
            </w:pPr>
            <w:ins w:id="1264" w:author="Gary Sullivan" w:date="2018-05-10T16:50:00Z">
              <w:r>
                <w:rPr>
                  <w:sz w:val="20"/>
                </w:rPr>
                <w:t>2</w:t>
              </w:r>
            </w:ins>
          </w:p>
        </w:tc>
        <w:tc>
          <w:tcPr>
            <w:tcW w:w="5991" w:type="dxa"/>
            <w:vAlign w:val="center"/>
          </w:tcPr>
          <w:p w14:paraId="6F8CDFF6" w14:textId="77777777" w:rsidR="0044618F" w:rsidRPr="003F43A1" w:rsidRDefault="0044618F" w:rsidP="00321745">
            <w:pPr>
              <w:keepNext/>
              <w:keepLines/>
              <w:spacing w:after="60"/>
              <w:jc w:val="both"/>
              <w:rPr>
                <w:ins w:id="1265" w:author="Gary Sullivan" w:date="2018-05-10T16:50:00Z"/>
                <w:sz w:val="20"/>
              </w:rPr>
            </w:pPr>
            <w:ins w:id="1266" w:author="Gary Sullivan" w:date="2018-05-10T16:50:00Z">
              <w:r w:rsidRPr="003F43A1">
                <w:rPr>
                  <w:sz w:val="20"/>
                </w:rPr>
                <w:t xml:space="preserve">Indicates that there are SEI messages with payloadType equal to </w:t>
              </w:r>
              <w:r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r>
                <w:rPr>
                  <w:sz w:val="20"/>
                </w:rPr>
                <w:t xml:space="preserve">, and  </w:t>
              </w:r>
              <w:r>
                <w:rPr>
                  <w:sz w:val="20"/>
                  <w:szCs w:val="22"/>
                </w:rPr>
                <w:t xml:space="preserve">these </w:t>
              </w:r>
              <w:r>
                <w:rPr>
                  <w:bCs/>
                  <w:noProof/>
                  <w:sz w:val="20"/>
                </w:rPr>
                <w:t>SEI messages are considered as unnecessary</w:t>
              </w:r>
              <w:r w:rsidRPr="003F43A1">
                <w:rPr>
                  <w:sz w:val="20"/>
                </w:rPr>
                <w:t>.</w:t>
              </w:r>
            </w:ins>
          </w:p>
        </w:tc>
      </w:tr>
      <w:tr w:rsidR="0044618F" w:rsidRPr="003F43A1" w14:paraId="3D1BF4D9" w14:textId="77777777" w:rsidTr="00321745">
        <w:trPr>
          <w:cantSplit/>
          <w:jc w:val="center"/>
          <w:ins w:id="1267" w:author="Gary Sullivan" w:date="2018-05-10T16:50:00Z"/>
        </w:trPr>
        <w:tc>
          <w:tcPr>
            <w:tcW w:w="1384" w:type="dxa"/>
            <w:vAlign w:val="center"/>
          </w:tcPr>
          <w:p w14:paraId="5638A1A8" w14:textId="77777777" w:rsidR="0044618F" w:rsidRPr="003F43A1" w:rsidRDefault="0044618F" w:rsidP="00321745">
            <w:pPr>
              <w:keepNext/>
              <w:keepLines/>
              <w:tabs>
                <w:tab w:val="left" w:pos="216"/>
                <w:tab w:val="left" w:pos="432"/>
                <w:tab w:val="left" w:pos="648"/>
                <w:tab w:val="left" w:pos="864"/>
                <w:tab w:val="left" w:pos="1296"/>
                <w:tab w:val="left" w:pos="1512"/>
                <w:tab w:val="left" w:pos="1728"/>
                <w:tab w:val="left" w:pos="1944"/>
                <w:tab w:val="left" w:pos="2160"/>
              </w:tabs>
              <w:jc w:val="center"/>
              <w:rPr>
                <w:ins w:id="1268" w:author="Gary Sullivan" w:date="2018-05-10T16:50:00Z"/>
                <w:sz w:val="20"/>
              </w:rPr>
            </w:pPr>
            <w:ins w:id="1269" w:author="Gary Sullivan" w:date="2018-05-10T16:50:00Z">
              <w:r>
                <w:rPr>
                  <w:sz w:val="20"/>
                </w:rPr>
                <w:t>3</w:t>
              </w:r>
            </w:ins>
          </w:p>
        </w:tc>
        <w:tc>
          <w:tcPr>
            <w:tcW w:w="5991" w:type="dxa"/>
            <w:vAlign w:val="center"/>
          </w:tcPr>
          <w:p w14:paraId="559E8332" w14:textId="77777777" w:rsidR="0044618F" w:rsidRPr="003F43A1" w:rsidRDefault="0044618F" w:rsidP="00321745">
            <w:pPr>
              <w:keepNext/>
              <w:keepLines/>
              <w:spacing w:after="60"/>
              <w:jc w:val="both"/>
              <w:rPr>
                <w:ins w:id="1270" w:author="Gary Sullivan" w:date="2018-05-10T16:50:00Z"/>
                <w:sz w:val="20"/>
              </w:rPr>
            </w:pPr>
            <w:ins w:id="1271" w:author="Gary Sullivan" w:date="2018-05-10T16:50:00Z">
              <w:r w:rsidRPr="003F43A1">
                <w:rPr>
                  <w:sz w:val="20"/>
                </w:rPr>
                <w:t xml:space="preserve">Indicates that there are SEI messages with payloadType equal to </w:t>
              </w:r>
              <w:r w:rsidRPr="00AF2081">
                <w:rPr>
                  <w:bCs/>
                  <w:noProof/>
                  <w:sz w:val="20"/>
                </w:rPr>
                <w:t>manifest_</w:t>
              </w:r>
              <w:r w:rsidRPr="003F43A1">
                <w:rPr>
                  <w:sz w:val="20"/>
                </w:rPr>
                <w:t>sei_payload_type[</w:t>
              </w:r>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r>
                <w:rPr>
                  <w:sz w:val="20"/>
                </w:rPr>
                <w:t xml:space="preserve">, and  </w:t>
              </w:r>
              <w:r>
                <w:rPr>
                  <w:sz w:val="20"/>
                  <w:szCs w:val="22"/>
                </w:rPr>
                <w:t xml:space="preserve">the necessity of these </w:t>
              </w:r>
              <w:r>
                <w:rPr>
                  <w:bCs/>
                  <w:noProof/>
                  <w:sz w:val="20"/>
                </w:rPr>
                <w:t>SEI messages is undetermined.</w:t>
              </w:r>
            </w:ins>
          </w:p>
        </w:tc>
      </w:tr>
      <w:tr w:rsidR="0044618F" w:rsidRPr="003F43A1" w14:paraId="65851E82" w14:textId="77777777" w:rsidTr="00321745">
        <w:trPr>
          <w:cantSplit/>
          <w:jc w:val="center"/>
          <w:ins w:id="1272" w:author="Gary Sullivan" w:date="2018-05-10T16:50:00Z"/>
        </w:trPr>
        <w:tc>
          <w:tcPr>
            <w:tcW w:w="1384" w:type="dxa"/>
            <w:vAlign w:val="center"/>
          </w:tcPr>
          <w:p w14:paraId="748D00F2" w14:textId="77777777" w:rsidR="0044618F" w:rsidRPr="003F43A1" w:rsidRDefault="0044618F" w:rsidP="00321745">
            <w:pPr>
              <w:keepNext/>
              <w:keepLines/>
              <w:tabs>
                <w:tab w:val="left" w:pos="216"/>
                <w:tab w:val="left" w:pos="432"/>
                <w:tab w:val="left" w:pos="648"/>
                <w:tab w:val="left" w:pos="864"/>
                <w:tab w:val="left" w:pos="1296"/>
                <w:tab w:val="left" w:pos="1512"/>
                <w:tab w:val="left" w:pos="1728"/>
                <w:tab w:val="left" w:pos="1944"/>
                <w:tab w:val="left" w:pos="2160"/>
              </w:tabs>
              <w:jc w:val="center"/>
              <w:rPr>
                <w:ins w:id="1273" w:author="Gary Sullivan" w:date="2018-05-10T16:50:00Z"/>
                <w:sz w:val="20"/>
              </w:rPr>
            </w:pPr>
            <w:ins w:id="1274" w:author="Gary Sullivan" w:date="2018-05-10T16:50:00Z">
              <w:r>
                <w:rPr>
                  <w:sz w:val="20"/>
                </w:rPr>
                <w:t>4-255</w:t>
              </w:r>
            </w:ins>
          </w:p>
        </w:tc>
        <w:tc>
          <w:tcPr>
            <w:tcW w:w="5991" w:type="dxa"/>
            <w:vAlign w:val="center"/>
          </w:tcPr>
          <w:p w14:paraId="606A3521" w14:textId="77777777" w:rsidR="0044618F" w:rsidRPr="003F43A1" w:rsidRDefault="0044618F" w:rsidP="00321745">
            <w:pPr>
              <w:keepNext/>
              <w:keepLines/>
              <w:spacing w:after="60"/>
              <w:rPr>
                <w:ins w:id="1275" w:author="Gary Sullivan" w:date="2018-05-10T16:50:00Z"/>
                <w:sz w:val="20"/>
              </w:rPr>
            </w:pPr>
            <w:ins w:id="1276" w:author="Gary Sullivan" w:date="2018-05-10T16:50:00Z">
              <w:r>
                <w:rPr>
                  <w:sz w:val="20"/>
                </w:rPr>
                <w:t>Reserved</w:t>
              </w:r>
            </w:ins>
          </w:p>
        </w:tc>
      </w:tr>
    </w:tbl>
    <w:p w14:paraId="3EF0542B" w14:textId="77777777" w:rsidR="0044618F" w:rsidRPr="00CD2DDB" w:rsidRDefault="0044618F" w:rsidP="0044618F">
      <w:pPr>
        <w:jc w:val="both"/>
        <w:rPr>
          <w:ins w:id="1277" w:author="Gary Sullivan" w:date="2018-05-10T16:50:00Z"/>
          <w:sz w:val="20"/>
          <w:szCs w:val="22"/>
        </w:rPr>
      </w:pPr>
    </w:p>
    <w:p w14:paraId="149E44A9" w14:textId="3CD873C8" w:rsidR="0044618F" w:rsidRPr="005347D2" w:rsidRDefault="0044618F">
      <w:pPr>
        <w:jc w:val="both"/>
        <w:rPr>
          <w:rFonts w:eastAsia="MS Mincho"/>
          <w:sz w:val="20"/>
        </w:rPr>
        <w:pPrChange w:id="1278" w:author="Gary Sullivan" w:date="2018-05-10T16:50:00Z">
          <w:pPr>
            <w:tabs>
              <w:tab w:val="clear" w:pos="360"/>
              <w:tab w:val="clear" w:pos="720"/>
              <w:tab w:val="clear" w:pos="1080"/>
              <w:tab w:val="clear" w:pos="1440"/>
              <w:tab w:val="left" w:pos="794"/>
              <w:tab w:val="left" w:pos="1191"/>
              <w:tab w:val="left" w:pos="1588"/>
              <w:tab w:val="left" w:pos="1985"/>
            </w:tabs>
            <w:jc w:val="both"/>
          </w:pPr>
        </w:pPrChange>
      </w:pPr>
      <w:ins w:id="1279" w:author="Gary Sullivan" w:date="2018-05-10T16:50:00Z">
        <w:r>
          <w:rPr>
            <w:bCs/>
            <w:noProof/>
            <w:sz w:val="20"/>
          </w:rPr>
          <w:t xml:space="preserve">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Pr>
            <w:bCs/>
            <w:noProof/>
            <w:sz w:val="20"/>
          </w:rPr>
          <w:t>D</w:t>
        </w:r>
        <w:r w:rsidRPr="00CD2DDB">
          <w:rPr>
            <w:bCs/>
            <w:noProof/>
            <w:sz w:val="20"/>
          </w:rPr>
          <w:t xml:space="preserve">ecoders shall allow 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greater than or equal to 4 </w:t>
        </w:r>
        <w:r w:rsidRPr="00CD2DDB">
          <w:rPr>
            <w:bCs/>
            <w:noProof/>
            <w:sz w:val="20"/>
          </w:rPr>
          <w:t>to appear in the syntax</w:t>
        </w:r>
        <w:r>
          <w:rPr>
            <w:bCs/>
            <w:noProof/>
            <w:sz w:val="20"/>
          </w:rPr>
          <w:t xml:space="preserve"> and shall ignore all information for </w:t>
        </w:r>
        <w:r>
          <w:rPr>
            <w:sz w:val="20"/>
            <w:lang w:eastAsia="ko-KR"/>
          </w:rPr>
          <w:t>payloadType</w:t>
        </w:r>
        <w:r>
          <w:rPr>
            <w:bCs/>
            <w:noProof/>
            <w:sz w:val="20"/>
          </w:rPr>
          <w:t xml:space="preserve"> 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signalled in the SEI manifest SEI message and shall ignore all SEI prefix indication SEI messages with </w:t>
        </w:r>
        <w:r w:rsidRPr="009F6178">
          <w:rPr>
            <w:bCs/>
            <w:noProof/>
            <w:sz w:val="20"/>
          </w:rPr>
          <w:t xml:space="preserve">prefix_sei_payload_type </w:t>
        </w:r>
        <w:r>
          <w:rPr>
            <w:bCs/>
            <w:noProof/>
            <w:sz w:val="20"/>
          </w:rPr>
          <w:t xml:space="preserve">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when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is greater than or equal to 4</w:t>
        </w:r>
        <w:r w:rsidRPr="00CD2DDB">
          <w:rPr>
            <w:bCs/>
            <w:noProof/>
            <w:sz w:val="20"/>
          </w:rPr>
          <w:t>.</w:t>
        </w:r>
      </w:ins>
    </w:p>
    <w:p w14:paraId="17B68329" w14:textId="43D0B495" w:rsidR="00832BB1" w:rsidRPr="005347D2" w:rsidRDefault="00832BB1">
      <w:pPr>
        <w:pStyle w:val="3N2"/>
        <w:keepNext/>
        <w:ind w:left="0"/>
        <w:outlineLvl w:val="2"/>
        <w:rPr>
          <w:b/>
          <w:lang w:val="en-CA"/>
        </w:rPr>
        <w:pPrChange w:id="1280" w:author="Gary Sullivan" w:date="2018-05-10T17:21:00Z">
          <w:pPr>
            <w:pStyle w:val="3N2"/>
            <w:keepNext/>
            <w:ind w:left="6"/>
          </w:pPr>
        </w:pPrChange>
      </w:pPr>
      <w:r w:rsidRPr="005347D2">
        <w:rPr>
          <w:b/>
          <w:lang w:val="en-CA"/>
        </w:rPr>
        <w:t>D.</w:t>
      </w:r>
      <w:ins w:id="1281" w:author="Gary Sullivan" w:date="2018-05-10T20:43:00Z">
        <w:r w:rsidR="003848DA">
          <w:rPr>
            <w:b/>
            <w:lang w:val="en-CA"/>
          </w:rPr>
          <w:t>2</w:t>
        </w:r>
      </w:ins>
      <w:del w:id="1282" w:author="Gary Sullivan" w:date="2018-05-10T20:43:00Z">
        <w:r w:rsidRPr="005347D2" w:rsidDel="003848DA">
          <w:rPr>
            <w:b/>
            <w:lang w:val="en-CA"/>
          </w:rPr>
          <w:delText>1</w:delText>
        </w:r>
      </w:del>
      <w:r w:rsidRPr="005347D2">
        <w:rPr>
          <w:b/>
          <w:lang w:val="en-CA"/>
        </w:rPr>
        <w:t>.3</w:t>
      </w:r>
      <w:ins w:id="1283" w:author="Gary Sullivan" w:date="2018-05-10T17:34:00Z">
        <w:r w:rsidR="006F1986">
          <w:rPr>
            <w:b/>
            <w:lang w:val="en-CA"/>
          </w:rPr>
          <w:t>6</w:t>
        </w:r>
      </w:ins>
      <w:del w:id="1284" w:author="Gary Sullivan" w:date="2018-05-10T17:32:00Z">
        <w:r w:rsidRPr="005347D2" w:rsidDel="006F1986">
          <w:rPr>
            <w:b/>
            <w:lang w:val="en-CA"/>
          </w:rPr>
          <w:delText>5</w:delText>
        </w:r>
      </w:del>
      <w:r w:rsidRPr="005347D2">
        <w:rPr>
          <w:b/>
          <w:lang w:val="en-CA"/>
        </w:rPr>
        <w:t xml:space="preserve"> </w:t>
      </w:r>
      <w:r w:rsidRPr="005347D2">
        <w:rPr>
          <w:b/>
          <w:szCs w:val="22"/>
          <w:lang w:val="en-CA"/>
        </w:rPr>
        <w:t>SEI prefix indication SEI message semantics</w:t>
      </w:r>
    </w:p>
    <w:p w14:paraId="32CD72E6" w14:textId="3237F2FF" w:rsidR="0044618F" w:rsidRDefault="00832BB1" w:rsidP="0044618F">
      <w:pPr>
        <w:jc w:val="both"/>
        <w:rPr>
          <w:ins w:id="1285" w:author="Gary Sullivan" w:date="2018-05-10T16:51:00Z"/>
          <w:sz w:val="20"/>
        </w:rPr>
      </w:pPr>
      <w:del w:id="1286" w:author="Gary Sullivan" w:date="2018-05-10T16:51:00Z">
        <w:r w:rsidRPr="005347D2" w:rsidDel="0044618F">
          <w:rPr>
            <w:rFonts w:eastAsia="MS Mincho"/>
            <w:sz w:val="20"/>
            <w:highlight w:val="yellow"/>
          </w:rPr>
          <w:delText xml:space="preserve">[Ed. (YK): The semantics will be aligned with the semantics of </w:delText>
        </w:r>
        <w:r w:rsidR="006761B2" w:rsidDel="0044618F">
          <w:rPr>
            <w:rFonts w:eastAsia="MS Mincho"/>
            <w:sz w:val="20"/>
            <w:highlight w:val="yellow"/>
          </w:rPr>
          <w:delText>the corresponding</w:delText>
        </w:r>
        <w:r w:rsidRPr="005347D2" w:rsidDel="0044618F">
          <w:rPr>
            <w:rFonts w:eastAsia="MS Mincho"/>
            <w:sz w:val="20"/>
            <w:highlight w:val="yellow"/>
          </w:rPr>
          <w:delText xml:space="preserve"> SEI message for HEVC, currently specified in clause D.3.46 of JCTVC-A</w:delText>
        </w:r>
      </w:del>
      <w:ins w:id="1287" w:author="Ye-Kui Wang d00" w:date="2018-05-04T12:13:00Z">
        <w:del w:id="1288" w:author="Gary Sullivan" w:date="2018-05-10T16:51:00Z">
          <w:r w:rsidR="003D36DD" w:rsidDel="0044618F">
            <w:rPr>
              <w:rFonts w:eastAsia="MS Mincho"/>
              <w:sz w:val="20"/>
              <w:highlight w:val="yellow"/>
            </w:rPr>
            <w:delText>E</w:delText>
          </w:r>
        </w:del>
      </w:ins>
      <w:del w:id="1289" w:author="Gary Sullivan" w:date="2018-05-10T16:51:00Z">
        <w:r w:rsidRPr="005347D2" w:rsidDel="0044618F">
          <w:rPr>
            <w:rFonts w:eastAsia="MS Mincho"/>
            <w:sz w:val="20"/>
            <w:highlight w:val="yellow"/>
          </w:rPr>
          <w:delText>D1005. The intent is to include the semantics herein after the HEVC amendment becomes more mature.]</w:delText>
        </w:r>
      </w:del>
      <w:ins w:id="1290" w:author="Gary Sullivan" w:date="2018-05-10T16:51:00Z">
        <w:r w:rsidR="0044618F">
          <w:rPr>
            <w:sz w:val="20"/>
          </w:rPr>
          <w:t xml:space="preserve">The SEI prefix indication SEI message </w:t>
        </w:r>
        <w:r w:rsidR="0044618F" w:rsidRPr="00D87DE4">
          <w:rPr>
            <w:sz w:val="20"/>
          </w:rPr>
          <w:t>c</w:t>
        </w:r>
        <w:r w:rsidR="0044618F">
          <w:rPr>
            <w:sz w:val="20"/>
          </w:rPr>
          <w:t xml:space="preserve">arries one or more SEI prefix indications for SEI messages of a particular value of </w:t>
        </w:r>
        <w:r w:rsidR="0044618F" w:rsidRPr="003F43A1">
          <w:rPr>
            <w:sz w:val="20"/>
          </w:rPr>
          <w:t>payloadType</w:t>
        </w:r>
        <w:r w:rsidR="0044618F">
          <w:rPr>
            <w:sz w:val="20"/>
          </w:rPr>
          <w:t xml:space="preserve">. Each SEI prefix indication is a bit string that follows the SEI payload syntax of that value of </w:t>
        </w:r>
        <w:r w:rsidR="0044618F" w:rsidRPr="003F43A1">
          <w:rPr>
            <w:sz w:val="20"/>
          </w:rPr>
          <w:t>payloadType</w:t>
        </w:r>
        <w:r w:rsidR="0044618F">
          <w:rPr>
            <w:sz w:val="20"/>
          </w:rPr>
          <w:t xml:space="preserve"> and contains a number of complete syntax elements starting from the first syntax element in the SEI payload.</w:t>
        </w:r>
      </w:ins>
    </w:p>
    <w:p w14:paraId="0EBDC2E4" w14:textId="77777777" w:rsidR="0044618F" w:rsidRDefault="0044618F" w:rsidP="0044618F">
      <w:pPr>
        <w:jc w:val="both"/>
        <w:rPr>
          <w:ins w:id="1291" w:author="Gary Sullivan" w:date="2018-05-10T16:51:00Z"/>
          <w:sz w:val="20"/>
        </w:rPr>
      </w:pPr>
      <w:ins w:id="1292" w:author="Gary Sullivan" w:date="2018-05-10T16:51:00Z">
        <w:r>
          <w:rPr>
            <w:sz w:val="20"/>
          </w:rPr>
          <w:t xml:space="preserve">Each SEI prefix indication for an SEI message of a particular value of payloadType indicates </w:t>
        </w:r>
        <w:r w:rsidRPr="00746D7C">
          <w:rPr>
            <w:sz w:val="20"/>
          </w:rPr>
          <w:t xml:space="preserve">that </w:t>
        </w:r>
        <w:r>
          <w:rPr>
            <w:sz w:val="20"/>
          </w:rPr>
          <w:t>one or more</w:t>
        </w:r>
        <w:r w:rsidRPr="00746D7C">
          <w:rPr>
            <w:sz w:val="20"/>
          </w:rPr>
          <w:t xml:space="preserve"> SEI</w:t>
        </w:r>
        <w:r>
          <w:rPr>
            <w:sz w:val="20"/>
          </w:rPr>
          <w:t xml:space="preserve"> messages of this value of </w:t>
        </w:r>
        <w:r w:rsidRPr="003F43A1">
          <w:rPr>
            <w:sz w:val="20"/>
          </w:rPr>
          <w:t>payloadType</w:t>
        </w:r>
        <w:r>
          <w:rPr>
            <w:sz w:val="20"/>
          </w:rPr>
          <w:t xml:space="preserve"> are expected (i.e., likely) to be present in the CVS and to </w:t>
        </w:r>
        <w:r w:rsidRPr="00746D7C">
          <w:rPr>
            <w:sz w:val="20"/>
          </w:rPr>
          <w:t xml:space="preserve">start with </w:t>
        </w:r>
        <w:r>
          <w:rPr>
            <w:sz w:val="20"/>
          </w:rPr>
          <w:t>the provided bit string. A starting bit string would typically contain only a true subset of an SEI payload of the type of SEI message indicated by the payloadType, may contain a complete SEI payload, and shall not contain more than a complete SEI payload. It is not prohibited for SEI messages of the indicated value of payloadType to be present that do not start with any of the indicated bit strings.</w:t>
        </w:r>
      </w:ins>
    </w:p>
    <w:p w14:paraId="20EA566F" w14:textId="77777777" w:rsidR="0044618F" w:rsidRDefault="0044618F" w:rsidP="0044618F">
      <w:pPr>
        <w:jc w:val="both"/>
        <w:rPr>
          <w:ins w:id="1293" w:author="Gary Sullivan" w:date="2018-05-10T16:51:00Z"/>
          <w:sz w:val="20"/>
          <w:lang w:eastAsia="ko-KR"/>
        </w:rPr>
      </w:pPr>
      <w:ins w:id="1294" w:author="Gary Sullivan" w:date="2018-05-10T16:51:00Z">
        <w:r w:rsidRPr="003F43A1">
          <w:rPr>
            <w:sz w:val="20"/>
          </w:rPr>
          <w:t>These</w:t>
        </w:r>
        <w:r>
          <w:rPr>
            <w:sz w:val="20"/>
            <w:lang w:eastAsia="ko-KR"/>
          </w:rPr>
          <w:t xml:space="preserve"> </w:t>
        </w:r>
        <w:r>
          <w:rPr>
            <w:sz w:val="20"/>
          </w:rPr>
          <w:t>SEI prefix indications</w:t>
        </w:r>
        <w:r>
          <w:rPr>
            <w:sz w:val="20"/>
            <w:lang w:eastAsia="ko-KR"/>
          </w:rPr>
          <w:t xml:space="preserve"> should provide sufficient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particular language.</w:t>
        </w:r>
      </w:ins>
    </w:p>
    <w:p w14:paraId="59029D3D" w14:textId="77777777" w:rsidR="0044618F" w:rsidRDefault="0044618F" w:rsidP="0044618F">
      <w:pPr>
        <w:jc w:val="both"/>
        <w:rPr>
          <w:ins w:id="1295" w:author="Gary Sullivan" w:date="2018-05-10T16:51:00Z"/>
          <w:sz w:val="20"/>
        </w:rPr>
      </w:pPr>
      <w:ins w:id="1296" w:author="Gary Sullivan" w:date="2018-05-10T16:51:00Z">
        <w:r>
          <w:rPr>
            <w:sz w:val="20"/>
            <w:lang w:eastAsia="ko-KR"/>
          </w:rPr>
          <w:t xml:space="preserve">The content of an SEI prefix indication SEI message may, for example, be used by transport-layer or systems-layer processing elements to determine whether the CVS is suitable for delivery to a receiving and decoding system, based on whether the receiving system can </w:t>
        </w:r>
        <w:r>
          <w:rPr>
            <w:sz w:val="20"/>
          </w:rPr>
          <w:t>properly process the CVS to enable an adequate user experience or whether the CVS satisfies the application needs (as determined in some manner by external means outside the scope of this Specification).</w:t>
        </w:r>
      </w:ins>
    </w:p>
    <w:p w14:paraId="545720D9" w14:textId="77777777" w:rsidR="0044618F" w:rsidRDefault="0044618F" w:rsidP="0044618F">
      <w:pPr>
        <w:jc w:val="both"/>
        <w:rPr>
          <w:ins w:id="1297" w:author="Gary Sullivan" w:date="2018-05-10T16:51:00Z"/>
          <w:sz w:val="20"/>
          <w:lang w:eastAsia="ko-KR"/>
        </w:rPr>
      </w:pPr>
      <w:ins w:id="1298" w:author="Gary Sullivan" w:date="2018-05-10T16:51:00Z">
        <w:r>
          <w:rPr>
            <w:sz w:val="20"/>
          </w:rPr>
          <w:t xml:space="preserve">In one example, when the </w:t>
        </w:r>
        <w:r w:rsidRPr="003F43A1">
          <w:rPr>
            <w:sz w:val="20"/>
          </w:rPr>
          <w:t>payloadType</w:t>
        </w:r>
        <w:r>
          <w:rPr>
            <w:sz w:val="20"/>
            <w:lang w:eastAsia="ko-KR"/>
          </w:rPr>
          <w:t xml:space="preserve"> indicates the f</w:t>
        </w:r>
        <w:r w:rsidRPr="009B3323">
          <w:rPr>
            <w:sz w:val="20"/>
            <w:lang w:eastAsia="ko-KR"/>
          </w:rPr>
          <w:t>rame packing arrangement</w:t>
        </w:r>
        <w:r>
          <w:rPr>
            <w:sz w:val="20"/>
            <w:lang w:eastAsia="ko-KR"/>
          </w:rPr>
          <w:t xml:space="preserve"> SEI message, an </w:t>
        </w:r>
        <w:r>
          <w:rPr>
            <w:sz w:val="20"/>
          </w:rPr>
          <w:t>SEI prefix indication</w:t>
        </w:r>
        <w:r>
          <w:rPr>
            <w:sz w:val="20"/>
            <w:lang w:eastAsia="ko-KR"/>
          </w:rPr>
          <w:t xml:space="preserve"> should include up to at least the syntax element </w:t>
        </w:r>
        <w:r w:rsidRPr="009B3323">
          <w:rPr>
            <w:sz w:val="20"/>
            <w:lang w:eastAsia="ko-KR"/>
          </w:rPr>
          <w:t>frame_packing_arrangement_type</w:t>
        </w:r>
        <w:r>
          <w:rPr>
            <w:sz w:val="20"/>
            <w:lang w:eastAsia="ko-KR"/>
          </w:rPr>
          <w:t xml:space="preserve">; and </w:t>
        </w:r>
        <w:r>
          <w:rPr>
            <w:sz w:val="20"/>
          </w:rPr>
          <w:t xml:space="preserve">when the </w:t>
        </w:r>
        <w:r>
          <w:rPr>
            <w:sz w:val="20"/>
            <w:lang w:eastAsia="ko-KR"/>
          </w:rPr>
          <w:t xml:space="preserve">payloadType indicates the </w:t>
        </w:r>
        <w:r w:rsidRPr="009B3323">
          <w:rPr>
            <w:sz w:val="20"/>
            <w:lang w:eastAsia="ko-KR"/>
          </w:rPr>
          <w:t>omnidirectional</w:t>
        </w:r>
        <w:r>
          <w:rPr>
            <w:sz w:val="20"/>
            <w:lang w:eastAsia="ko-KR"/>
          </w:rPr>
          <w:t xml:space="preserve"> </w:t>
        </w:r>
        <w:r w:rsidRPr="009B3323">
          <w:rPr>
            <w:sz w:val="20"/>
            <w:lang w:eastAsia="ko-KR"/>
          </w:rPr>
          <w:t>projection</w:t>
        </w:r>
        <w:r>
          <w:rPr>
            <w:sz w:val="20"/>
            <w:lang w:eastAsia="ko-KR"/>
          </w:rPr>
          <w:t xml:space="preserve"> </w:t>
        </w:r>
        <w:r w:rsidRPr="009B3323">
          <w:rPr>
            <w:sz w:val="20"/>
            <w:lang w:eastAsia="ko-KR"/>
          </w:rPr>
          <w:t xml:space="preserve">indication </w:t>
        </w:r>
        <w:r>
          <w:rPr>
            <w:sz w:val="20"/>
            <w:lang w:eastAsia="ko-KR"/>
          </w:rPr>
          <w:t xml:space="preserve">SEI message, an </w:t>
        </w:r>
        <w:r>
          <w:rPr>
            <w:sz w:val="20"/>
          </w:rPr>
          <w:t>SEI prefix indication</w:t>
        </w:r>
        <w:r>
          <w:rPr>
            <w:sz w:val="20"/>
            <w:lang w:eastAsia="ko-KR"/>
          </w:rPr>
          <w:t xml:space="preserve"> should include up to at least the syntax element </w:t>
        </w:r>
        <w:r w:rsidRPr="009B3323">
          <w:rPr>
            <w:sz w:val="20"/>
            <w:lang w:eastAsia="ko-KR"/>
          </w:rPr>
          <w:t>projection_type</w:t>
        </w:r>
        <w:r>
          <w:rPr>
            <w:sz w:val="20"/>
            <w:lang w:eastAsia="ko-KR"/>
          </w:rPr>
          <w:t>.</w:t>
        </w:r>
      </w:ins>
    </w:p>
    <w:p w14:paraId="2D94100E" w14:textId="77777777" w:rsidR="0044618F" w:rsidRPr="007F467C" w:rsidRDefault="0044618F" w:rsidP="0044618F">
      <w:pPr>
        <w:jc w:val="both"/>
        <w:rPr>
          <w:ins w:id="1299" w:author="Gary Sullivan" w:date="2018-05-10T16:51:00Z"/>
          <w:sz w:val="20"/>
        </w:rPr>
      </w:pPr>
      <w:ins w:id="1300" w:author="Gary Sullivan" w:date="2018-05-10T16:51:00Z">
        <w:r>
          <w:rPr>
            <w:sz w:val="20"/>
            <w:lang w:eastAsia="ko-KR"/>
          </w:rPr>
          <w:t xml:space="preserve">In another </w:t>
        </w:r>
        <w:r w:rsidRPr="003F43A1">
          <w:rPr>
            <w:sz w:val="20"/>
          </w:rPr>
          <w:t>example</w:t>
        </w:r>
        <w:r>
          <w:rPr>
            <w:sz w:val="20"/>
            <w:lang w:eastAsia="ko-KR"/>
          </w:rPr>
          <w:t xml:space="preserve">, for user data </w:t>
        </w:r>
        <w:r w:rsidRPr="00746D7C">
          <w:rPr>
            <w:sz w:val="20"/>
            <w:lang w:eastAsia="ko-KR"/>
          </w:rPr>
          <w:t>registered SEI message</w:t>
        </w:r>
        <w:r>
          <w:rPr>
            <w:sz w:val="20"/>
            <w:lang w:eastAsia="ko-KR"/>
          </w:rPr>
          <w:t xml:space="preserve">s that are used to carry captioning information, an </w:t>
        </w:r>
        <w:r>
          <w:rPr>
            <w:sz w:val="20"/>
          </w:rPr>
          <w:t>SEI prefix indication</w:t>
        </w:r>
        <w:r>
          <w:rPr>
            <w:sz w:val="20"/>
            <w:lang w:eastAsia="ko-KR"/>
          </w:rPr>
          <w:t xml:space="preserve"> should include up to at least the </w:t>
        </w:r>
        <w:r w:rsidRPr="00F07742">
          <w:rPr>
            <w:sz w:val="20"/>
            <w:lang w:eastAsia="ko-KR"/>
          </w:rPr>
          <w:t>language code</w:t>
        </w:r>
        <w:r>
          <w:rPr>
            <w:sz w:val="20"/>
            <w:lang w:eastAsia="ko-KR"/>
          </w:rPr>
          <w:t xml:space="preserve">; and for </w:t>
        </w:r>
        <w:r w:rsidRPr="00F07742">
          <w:rPr>
            <w:sz w:val="20"/>
            <w:lang w:eastAsia="ko-KR"/>
          </w:rPr>
          <w:t>user</w:t>
        </w:r>
        <w:r>
          <w:rPr>
            <w:sz w:val="20"/>
            <w:lang w:eastAsia="ko-KR"/>
          </w:rPr>
          <w:t xml:space="preserve"> </w:t>
        </w:r>
        <w:r w:rsidRPr="00F07742">
          <w:rPr>
            <w:sz w:val="20"/>
            <w:lang w:eastAsia="ko-KR"/>
          </w:rPr>
          <w:t>data unregistered SEI</w:t>
        </w:r>
        <w:r>
          <w:rPr>
            <w:sz w:val="20"/>
            <w:lang w:eastAsia="ko-KR"/>
          </w:rPr>
          <w:t xml:space="preserve"> messages extended for private use</w:t>
        </w:r>
        <w:r w:rsidRPr="00F07742">
          <w:rPr>
            <w:sz w:val="20"/>
            <w:lang w:eastAsia="ko-KR"/>
          </w:rPr>
          <w:t xml:space="preserve">, </w:t>
        </w:r>
        <w:r>
          <w:rPr>
            <w:sz w:val="20"/>
            <w:lang w:eastAsia="ko-KR"/>
          </w:rPr>
          <w:t xml:space="preserve">an </w:t>
        </w:r>
        <w:r>
          <w:rPr>
            <w:sz w:val="20"/>
          </w:rPr>
          <w:t>SEI prefix indication</w:t>
        </w:r>
        <w:r>
          <w:rPr>
            <w:sz w:val="20"/>
            <w:lang w:eastAsia="ko-KR"/>
          </w:rPr>
          <w:t xml:space="preserve"> should include up to at least the</w:t>
        </w:r>
        <w:r w:rsidRPr="00F07742">
          <w:rPr>
            <w:sz w:val="20"/>
            <w:lang w:eastAsia="ko-KR"/>
          </w:rPr>
          <w:t xml:space="preserve"> UUID.</w:t>
        </w:r>
      </w:ins>
    </w:p>
    <w:p w14:paraId="2438C028" w14:textId="77777777" w:rsidR="0044618F" w:rsidRDefault="0044618F" w:rsidP="0044618F">
      <w:pPr>
        <w:tabs>
          <w:tab w:val="clear" w:pos="360"/>
          <w:tab w:val="clear" w:pos="720"/>
          <w:tab w:val="clear" w:pos="1080"/>
          <w:tab w:val="clear" w:pos="1440"/>
          <w:tab w:val="left" w:pos="794"/>
          <w:tab w:val="left" w:pos="1191"/>
          <w:tab w:val="left" w:pos="1588"/>
          <w:tab w:val="left" w:pos="1985"/>
        </w:tabs>
        <w:jc w:val="both"/>
        <w:rPr>
          <w:ins w:id="1301" w:author="Gary Sullivan" w:date="2018-05-10T16:51:00Z"/>
          <w:sz w:val="20"/>
        </w:rPr>
      </w:pPr>
      <w:ins w:id="1302" w:author="Gary Sullivan" w:date="2018-05-10T16:51:00Z">
        <w:r w:rsidRPr="001C3BD2">
          <w:rPr>
            <w:sz w:val="20"/>
          </w:rPr>
          <w:t xml:space="preserve">When an </w:t>
        </w:r>
        <w:r>
          <w:rPr>
            <w:sz w:val="20"/>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prefix indication SEI messages present in a CVS for a particular value of </w:t>
        </w:r>
        <w:r w:rsidRPr="003F43A1">
          <w:rPr>
            <w:sz w:val="20"/>
          </w:rPr>
          <w:t>payloadType</w:t>
        </w:r>
        <w:r>
          <w:rPr>
            <w:sz w:val="20"/>
          </w:rPr>
          <w:t>, they shall have the same content.</w:t>
        </w:r>
      </w:ins>
    </w:p>
    <w:p w14:paraId="3030748E" w14:textId="77777777" w:rsidR="0044618F" w:rsidRPr="001C3BD2" w:rsidRDefault="0044618F" w:rsidP="0044618F">
      <w:pPr>
        <w:tabs>
          <w:tab w:val="clear" w:pos="360"/>
          <w:tab w:val="clear" w:pos="720"/>
          <w:tab w:val="clear" w:pos="1080"/>
          <w:tab w:val="clear" w:pos="1440"/>
          <w:tab w:val="left" w:pos="794"/>
          <w:tab w:val="left" w:pos="1191"/>
          <w:tab w:val="left" w:pos="1588"/>
          <w:tab w:val="left" w:pos="1985"/>
        </w:tabs>
        <w:jc w:val="both"/>
        <w:rPr>
          <w:ins w:id="1303" w:author="Gary Sullivan" w:date="2018-05-10T16:51:00Z"/>
          <w:sz w:val="20"/>
        </w:rPr>
      </w:pPr>
      <w:ins w:id="1304" w:author="Gary Sullivan" w:date="2018-05-10T16:51:00Z">
        <w:r>
          <w:rPr>
            <w:sz w:val="20"/>
          </w:rPr>
          <w:t xml:space="preserve">An SEI NAL unit containing </w:t>
        </w:r>
        <w:r w:rsidRPr="001C3BD2">
          <w:rPr>
            <w:sz w:val="20"/>
          </w:rPr>
          <w:t xml:space="preserve">an </w:t>
        </w:r>
        <w:r>
          <w:rPr>
            <w:sz w:val="20"/>
          </w:rPr>
          <w:t xml:space="preserve">SEI prefix indication SEI message for a particular value of </w:t>
        </w:r>
        <w:r w:rsidRPr="003F43A1">
          <w:rPr>
            <w:sz w:val="20"/>
          </w:rPr>
          <w:t>payloadType</w:t>
        </w:r>
        <w:r>
          <w:rPr>
            <w:sz w:val="20"/>
            <w:lang w:eastAsia="ko-KR"/>
          </w:rPr>
          <w:t xml:space="preserve"> </w:t>
        </w:r>
        <w:r>
          <w:rPr>
            <w:sz w:val="20"/>
          </w:rPr>
          <w:t xml:space="preserve">shall not contain any other SEI messages other than an SEI manifest SEI message and SEI prefix indication SEI messages for other values of </w:t>
        </w:r>
        <w:r w:rsidRPr="003F43A1">
          <w:rPr>
            <w:sz w:val="20"/>
          </w:rPr>
          <w:t>payloadType</w:t>
        </w:r>
        <w:r>
          <w:rPr>
            <w:sz w:val="20"/>
          </w:rPr>
          <w:t>.</w:t>
        </w:r>
      </w:ins>
    </w:p>
    <w:p w14:paraId="4DF44400" w14:textId="77777777" w:rsidR="0044618F" w:rsidRPr="00197A6D" w:rsidRDefault="0044618F" w:rsidP="0044618F">
      <w:pPr>
        <w:jc w:val="both"/>
        <w:rPr>
          <w:ins w:id="1305" w:author="Gary Sullivan" w:date="2018-05-10T16:51:00Z"/>
          <w:sz w:val="20"/>
          <w:szCs w:val="22"/>
        </w:rPr>
      </w:pPr>
      <w:ins w:id="1306" w:author="Gary Sullivan" w:date="2018-05-10T16:51:00Z">
        <w:r>
          <w:rPr>
            <w:b/>
            <w:bCs/>
            <w:noProof/>
            <w:sz w:val="20"/>
          </w:rPr>
          <w:t>prefix_sei_payload_type</w:t>
        </w:r>
        <w:r w:rsidRPr="00D87DE4">
          <w:rPr>
            <w:sz w:val="20"/>
            <w:szCs w:val="22"/>
          </w:rPr>
          <w:t xml:space="preserve"> </w:t>
        </w:r>
        <w:r>
          <w:rPr>
            <w:sz w:val="20"/>
            <w:szCs w:val="22"/>
          </w:rPr>
          <w:t>indicates the payloadType value of the SEI messages</w:t>
        </w:r>
        <w:r w:rsidRPr="00367FD4">
          <w:rPr>
            <w:sz w:val="20"/>
            <w:szCs w:val="22"/>
          </w:rPr>
          <w:t xml:space="preserve"> </w:t>
        </w:r>
        <w:r>
          <w:rPr>
            <w:sz w:val="20"/>
            <w:szCs w:val="22"/>
          </w:rPr>
          <w:t xml:space="preserve">for which one or more SEI prefix indications are provided in the </w:t>
        </w:r>
        <w:r>
          <w:rPr>
            <w:sz w:val="20"/>
          </w:rPr>
          <w:t>SEI prefix indication SEI message</w:t>
        </w:r>
        <w:r>
          <w:rPr>
            <w:sz w:val="20"/>
            <w:szCs w:val="22"/>
          </w:rPr>
          <w:t xml:space="preserve">. When an SEI manifest SEI message is also present for the CVS, the value </w:t>
        </w:r>
        <w:r w:rsidRPr="004D2C9C">
          <w:rPr>
            <w:sz w:val="20"/>
            <w:szCs w:val="22"/>
          </w:rPr>
          <w:t xml:space="preserve">of </w:t>
        </w:r>
        <w:r>
          <w:rPr>
            <w:sz w:val="20"/>
            <w:szCs w:val="22"/>
          </w:rPr>
          <w:t>prefix_</w:t>
        </w:r>
        <w:r w:rsidRPr="00197A6D">
          <w:rPr>
            <w:bCs/>
            <w:noProof/>
            <w:sz w:val="20"/>
          </w:rPr>
          <w:t xml:space="preserve">sei_payload_type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ins>
    </w:p>
    <w:p w14:paraId="2EE19ABA" w14:textId="77777777" w:rsidR="0044618F" w:rsidRPr="00822BDB" w:rsidRDefault="0044618F" w:rsidP="0044618F">
      <w:pPr>
        <w:jc w:val="both"/>
        <w:rPr>
          <w:ins w:id="1307" w:author="Gary Sullivan" w:date="2018-05-10T16:51:00Z"/>
          <w:sz w:val="20"/>
          <w:szCs w:val="22"/>
        </w:rPr>
      </w:pPr>
      <w:ins w:id="1308" w:author="Gary Sullivan" w:date="2018-05-10T16:51:00Z">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ins>
    </w:p>
    <w:p w14:paraId="1FF9AC89" w14:textId="77777777" w:rsidR="0044618F" w:rsidRDefault="0044618F" w:rsidP="0044618F">
      <w:pPr>
        <w:jc w:val="both"/>
        <w:rPr>
          <w:ins w:id="1309" w:author="Gary Sullivan" w:date="2018-05-10T16:51:00Z"/>
          <w:sz w:val="20"/>
          <w:szCs w:val="22"/>
        </w:rPr>
      </w:pPr>
      <w:ins w:id="1310" w:author="Gary Sullivan" w:date="2018-05-10T16:51:00Z">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bits in the i-th SEI prefix indication</w:t>
        </w:r>
        <w:r>
          <w:rPr>
            <w:bCs/>
            <w:noProof/>
            <w:sz w:val="20"/>
          </w:rPr>
          <w:t>.</w:t>
        </w:r>
      </w:ins>
    </w:p>
    <w:p w14:paraId="485CCAE0" w14:textId="77777777" w:rsidR="0044618F" w:rsidRDefault="0044618F" w:rsidP="0044618F">
      <w:pPr>
        <w:jc w:val="both"/>
        <w:rPr>
          <w:ins w:id="1311" w:author="Gary Sullivan" w:date="2018-05-10T16:51:00Z"/>
          <w:sz w:val="20"/>
          <w:lang w:eastAsia="ko-KR"/>
        </w:rPr>
      </w:pPr>
      <w:ins w:id="1312" w:author="Gary Sullivan" w:date="2018-05-10T16:51:00Z">
        <w:r>
          <w:rPr>
            <w:b/>
            <w:bCs/>
            <w:noProof/>
            <w:sz w:val="20"/>
          </w:rPr>
          <w:t>sei_prefix_data_bit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specifies the j-th bit of </w:t>
        </w:r>
        <w:r>
          <w:rPr>
            <w:sz w:val="20"/>
            <w:szCs w:val="22"/>
          </w:rPr>
          <w:t>the i-th SEI prefix indication</w:t>
        </w:r>
        <w:r w:rsidRPr="00665D64">
          <w:rPr>
            <w:sz w:val="20"/>
            <w:lang w:eastAsia="ko-KR"/>
          </w:rPr>
          <w:t>.</w:t>
        </w:r>
      </w:ins>
    </w:p>
    <w:p w14:paraId="2ADFDBAD" w14:textId="77777777" w:rsidR="0044618F" w:rsidRDefault="0044618F" w:rsidP="0044618F">
      <w:pPr>
        <w:jc w:val="both"/>
        <w:rPr>
          <w:ins w:id="1313" w:author="Gary Sullivan" w:date="2018-05-10T16:51:00Z"/>
          <w:sz w:val="20"/>
          <w:lang w:eastAsia="ko-KR"/>
        </w:rPr>
      </w:pPr>
      <w:ins w:id="1314" w:author="Gary Sullivan" w:date="2018-05-10T16:51:00Z">
        <w:r>
          <w:rPr>
            <w:sz w:val="20"/>
            <w:lang w:eastAsia="ko-KR"/>
          </w:rPr>
          <w:t xml:space="preserve">The </w:t>
        </w:r>
        <w:r>
          <w:rPr>
            <w:sz w:val="20"/>
            <w:szCs w:val="22"/>
          </w:rPr>
          <w:t xml:space="preserve">bits </w:t>
        </w:r>
        <w:r w:rsidRPr="00152121">
          <w:rPr>
            <w:bCs/>
            <w:noProof/>
            <w:sz w:val="20"/>
          </w:rPr>
          <w:t>sei_prefix_data</w:t>
        </w:r>
        <w:r>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payloadType equal to </w:t>
        </w:r>
        <w:r>
          <w:rPr>
            <w:sz w:val="20"/>
            <w:szCs w:val="22"/>
          </w:rPr>
          <w:t>prefix_</w:t>
        </w:r>
        <w:r w:rsidRPr="00197A6D">
          <w:rPr>
            <w:bCs/>
            <w:noProof/>
            <w:sz w:val="20"/>
          </w:rPr>
          <w:t>sei_payload_type</w:t>
        </w:r>
        <w:r>
          <w:rPr>
            <w:sz w:val="20"/>
            <w:lang w:eastAsia="ko-KR"/>
          </w:rPr>
          <w:t xml:space="preserve">, and contain a number of complete syntax elements starting from the first syntax element in the SEI payload syntax, and may or may not contain all the syntax elements in the SEI payload syntax. The last bit of these bits (i.e., the bit </w:t>
        </w:r>
        <w:r w:rsidRPr="00152121">
          <w:rPr>
            <w:bCs/>
            <w:noProof/>
            <w:sz w:val="20"/>
          </w:rPr>
          <w:t>sei_prefix_data</w:t>
        </w:r>
        <w:r>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w:t>
        </w:r>
        <w:r w:rsidRPr="00152121">
          <w:rPr>
            <w:bCs/>
            <w:noProof/>
            <w:sz w:val="20"/>
          </w:rPr>
          <w:t>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sidRPr="00152121">
          <w:rPr>
            <w:noProof/>
            <w:sz w:val="20"/>
          </w:rPr>
          <w:t> </w:t>
        </w:r>
        <w:r w:rsidRPr="00152121">
          <w:rPr>
            <w:bCs/>
            <w:noProof/>
            <w:sz w:val="20"/>
          </w:rPr>
          <w:t>]</w:t>
        </w:r>
        <w:r>
          <w:rPr>
            <w:bCs/>
            <w:noProof/>
            <w:sz w:val="20"/>
          </w:rPr>
          <w:t xml:space="preserve">) </w:t>
        </w:r>
        <w:r>
          <w:rPr>
            <w:sz w:val="20"/>
            <w:lang w:eastAsia="ko-KR"/>
          </w:rPr>
          <w:t xml:space="preserve">shall be the last bit of a syntax element in the SEI payload syntax, </w:t>
        </w:r>
        <w:r>
          <w:rPr>
            <w:sz w:val="20"/>
          </w:rPr>
          <w:t xml:space="preserve">unless it is a bit within an </w:t>
        </w:r>
        <w:bookmarkStart w:id="1315" w:name="_Hlk509501420"/>
        <w:r w:rsidRPr="002216E9">
          <w:rPr>
            <w:sz w:val="20"/>
          </w:rPr>
          <w:t>itu_t_t35_payload_byte</w:t>
        </w:r>
        <w:r>
          <w:rPr>
            <w:sz w:val="20"/>
          </w:rPr>
          <w:t xml:space="preserve"> or </w:t>
        </w:r>
        <w:r w:rsidRPr="002216E9">
          <w:rPr>
            <w:sz w:val="20"/>
          </w:rPr>
          <w:t>user_data_payload_byte</w:t>
        </w:r>
        <w:bookmarkEnd w:id="1315"/>
        <w:r>
          <w:rPr>
            <w:sz w:val="20"/>
            <w:lang w:eastAsia="ko-KR"/>
          </w:rPr>
          <w:t>.</w:t>
        </w:r>
      </w:ins>
    </w:p>
    <w:p w14:paraId="68FB4FB1" w14:textId="77777777" w:rsidR="0044618F" w:rsidRPr="00914433" w:rsidRDefault="0044618F" w:rsidP="0044618F">
      <w:pPr>
        <w:pStyle w:val="ListParagraph"/>
        <w:contextualSpacing w:val="0"/>
        <w:jc w:val="both"/>
        <w:rPr>
          <w:ins w:id="1316" w:author="Gary Sullivan" w:date="2018-05-10T16:51:00Z"/>
          <w:sz w:val="18"/>
          <w:szCs w:val="18"/>
          <w:lang w:val="en-CA"/>
        </w:rPr>
      </w:pPr>
      <w:ins w:id="1317" w:author="Gary Sullivan" w:date="2018-05-10T16:51:00Z">
        <w:r w:rsidRPr="00914433">
          <w:rPr>
            <w:sz w:val="18"/>
            <w:szCs w:val="18"/>
            <w:lang w:val="en-CA"/>
          </w:rPr>
          <w:t>NOTE</w:t>
        </w:r>
        <w:r>
          <w:rPr>
            <w:noProof/>
            <w:sz w:val="18"/>
            <w:szCs w:val="18"/>
          </w:rPr>
          <w:t> </w:t>
        </w:r>
        <w:r w:rsidRPr="00914433">
          <w:rPr>
            <w:noProof/>
            <w:sz w:val="18"/>
            <w:szCs w:val="18"/>
          </w:rPr>
          <w:t>– </w:t>
        </w:r>
        <w:r>
          <w:rPr>
            <w:noProof/>
            <w:sz w:val="18"/>
            <w:szCs w:val="18"/>
          </w:rPr>
          <w:t xml:space="preserve">The exception for </w:t>
        </w:r>
        <w:r w:rsidRPr="002216E9">
          <w:rPr>
            <w:noProof/>
            <w:sz w:val="18"/>
            <w:szCs w:val="18"/>
          </w:rPr>
          <w:t xml:space="preserve">itu_t_t35_payload_byte </w:t>
        </w:r>
        <w:r>
          <w:rPr>
            <w:noProof/>
            <w:sz w:val="18"/>
            <w:szCs w:val="18"/>
          </w:rPr>
          <w:t>and</w:t>
        </w:r>
        <w:r w:rsidRPr="002216E9">
          <w:rPr>
            <w:noProof/>
            <w:sz w:val="18"/>
            <w:szCs w:val="18"/>
          </w:rPr>
          <w:t xml:space="preserve"> user_data_payload_byte</w:t>
        </w:r>
        <w:r>
          <w:rPr>
            <w:noProof/>
            <w:sz w:val="18"/>
            <w:szCs w:val="18"/>
          </w:rPr>
          <w:t xml:space="preserve"> is provided because these syntax elements may contain externally-specified syntax elements, and the determination of the boundaries of such externally-specified syntax elements is a matter outside the scope of this Specification.</w:t>
        </w:r>
      </w:ins>
    </w:p>
    <w:p w14:paraId="147E2174" w14:textId="3034BF80" w:rsidR="0044618F" w:rsidRPr="005347D2" w:rsidDel="0044618F" w:rsidRDefault="0044618F" w:rsidP="00832BB1">
      <w:pPr>
        <w:jc w:val="both"/>
        <w:rPr>
          <w:del w:id="1318" w:author="Gary Sullivan" w:date="2018-05-10T16:51:00Z"/>
          <w:noProof/>
          <w:sz w:val="20"/>
        </w:rPr>
      </w:pPr>
    </w:p>
    <w:p w14:paraId="1B057264" w14:textId="6294829A" w:rsidR="00E6343C" w:rsidRDefault="00E6343C" w:rsidP="00E6343C">
      <w:pPr>
        <w:keepNext/>
        <w:keepLines/>
        <w:spacing w:before="360"/>
        <w:outlineLvl w:val="0"/>
        <w:rPr>
          <w:ins w:id="1319" w:author="Gary Sullivan" w:date="2018-05-10T15:29:00Z"/>
          <w:i/>
          <w:noProof/>
          <w:sz w:val="24"/>
        </w:rPr>
      </w:pPr>
      <w:ins w:id="1320" w:author="Gary Sullivan" w:date="2018-05-10T15:29:00Z">
        <w:r w:rsidRPr="005347D2">
          <w:rPr>
            <w:i/>
            <w:noProof/>
            <w:sz w:val="24"/>
          </w:rPr>
          <w:t xml:space="preserve">In </w:t>
        </w:r>
        <w:r>
          <w:rPr>
            <w:i/>
            <w:noProof/>
            <w:sz w:val="24"/>
          </w:rPr>
          <w:t>G.7.4.5.1</w:t>
        </w:r>
        <w:r w:rsidRPr="005347D2">
          <w:rPr>
            <w:i/>
            <w:noProof/>
            <w:sz w:val="24"/>
          </w:rPr>
          <w:t xml:space="preserve">, </w:t>
        </w:r>
        <w:r>
          <w:rPr>
            <w:i/>
            <w:noProof/>
            <w:sz w:val="24"/>
          </w:rPr>
          <w:t>replace the following sentence</w:t>
        </w:r>
        <w:r w:rsidRPr="005347D2">
          <w:rPr>
            <w:i/>
            <w:noProof/>
            <w:sz w:val="24"/>
          </w:rPr>
          <w:t>:</w:t>
        </w:r>
      </w:ins>
    </w:p>
    <w:p w14:paraId="79A00401" w14:textId="6869A666" w:rsidR="00E6343C" w:rsidRDefault="00E6343C" w:rsidP="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1321" w:author="Gary Sullivan" w:date="2018-05-10T15:31:00Z"/>
          <w:rFonts w:eastAsia="MS Mincho"/>
          <w:sz w:val="20"/>
          <w:lang w:val="en-GB"/>
        </w:rPr>
      </w:pPr>
      <w:ins w:id="1322" w:author="Gary Sullivan" w:date="2018-05-10T15:29:00Z">
        <w:r w:rsidRPr="00E6343C">
          <w:rPr>
            <w:rFonts w:eastAsia="MS Mincho"/>
            <w:sz w:val="20"/>
            <w:lang w:val="en-GB"/>
          </w:rPr>
          <w:t>The range of the components of mvd_l0</w:t>
        </w:r>
      </w:ins>
      <w:ins w:id="1323" w:author="Gary Sullivan" w:date="2018-05-10T15:33:00Z">
        <w:r>
          <w:rPr>
            <w:rFonts w:eastAsia="MS Mincho"/>
            <w:sz w:val="20"/>
            <w:lang w:val="en-GB"/>
          </w:rPr>
          <w:t>[ </w:t>
        </w:r>
      </w:ins>
      <w:ins w:id="1324" w:author="Gary Sullivan" w:date="2018-05-10T15:29:00Z">
        <w:r w:rsidRPr="00E6343C">
          <w:rPr>
            <w:rFonts w:eastAsia="MS Mincho"/>
            <w:sz w:val="20"/>
            <w:lang w:val="en-GB"/>
          </w:rPr>
          <w:t>mbPartIdx</w:t>
        </w:r>
      </w:ins>
      <w:ins w:id="1325" w:author="Gary Sullivan" w:date="2018-05-10T15:34:00Z">
        <w:r>
          <w:rPr>
            <w:rFonts w:eastAsia="MS Mincho"/>
            <w:sz w:val="20"/>
            <w:lang w:val="en-GB"/>
          </w:rPr>
          <w:t> ]</w:t>
        </w:r>
      </w:ins>
      <w:ins w:id="1326" w:author="Gary Sullivan" w:date="2018-05-10T15:33:00Z">
        <w:r>
          <w:rPr>
            <w:rFonts w:eastAsia="MS Mincho"/>
            <w:sz w:val="20"/>
            <w:lang w:val="en-GB"/>
          </w:rPr>
          <w:t>[ </w:t>
        </w:r>
      </w:ins>
      <w:ins w:id="1327" w:author="Gary Sullivan" w:date="2018-05-10T15:29:00Z">
        <w:r w:rsidRPr="00E6343C">
          <w:rPr>
            <w:rFonts w:eastAsia="MS Mincho"/>
            <w:sz w:val="20"/>
            <w:lang w:val="en-GB"/>
          </w:rPr>
          <w:t>0</w:t>
        </w:r>
      </w:ins>
      <w:ins w:id="1328" w:author="Gary Sullivan" w:date="2018-05-10T15:34:00Z">
        <w:r>
          <w:rPr>
            <w:rFonts w:eastAsia="MS Mincho"/>
            <w:sz w:val="20"/>
            <w:lang w:val="en-GB"/>
          </w:rPr>
          <w:t> ]</w:t>
        </w:r>
      </w:ins>
      <w:ins w:id="1329" w:author="Gary Sullivan" w:date="2018-05-10T15:33:00Z">
        <w:r>
          <w:rPr>
            <w:rFonts w:eastAsia="MS Mincho"/>
            <w:sz w:val="20"/>
            <w:lang w:val="en-GB"/>
          </w:rPr>
          <w:t>[ </w:t>
        </w:r>
      </w:ins>
      <w:ins w:id="1330" w:author="Gary Sullivan" w:date="2018-05-10T15:29:00Z">
        <w:r w:rsidRPr="00E6343C">
          <w:rPr>
            <w:rFonts w:eastAsia="MS Mincho"/>
            <w:sz w:val="20"/>
            <w:lang w:val="en-GB"/>
          </w:rPr>
          <w:t>compIdx</w:t>
        </w:r>
      </w:ins>
      <w:ins w:id="1331" w:author="Gary Sullivan" w:date="2018-05-10T15:34:00Z">
        <w:r>
          <w:rPr>
            <w:rFonts w:eastAsia="MS Mincho"/>
            <w:sz w:val="20"/>
            <w:lang w:val="en-GB"/>
          </w:rPr>
          <w:t> ]</w:t>
        </w:r>
      </w:ins>
      <w:ins w:id="1332" w:author="Gary Sullivan" w:date="2018-05-10T15:29:00Z">
        <w:r w:rsidRPr="00E6343C">
          <w:rPr>
            <w:rFonts w:eastAsia="MS Mincho"/>
            <w:sz w:val="20"/>
            <w:lang w:val="en-GB"/>
          </w:rPr>
          <w:t xml:space="preserve"> and mvd_l1</w:t>
        </w:r>
      </w:ins>
      <w:ins w:id="1333" w:author="Gary Sullivan" w:date="2018-05-10T15:33:00Z">
        <w:r>
          <w:rPr>
            <w:rFonts w:eastAsia="MS Mincho"/>
            <w:sz w:val="20"/>
            <w:lang w:val="en-GB"/>
          </w:rPr>
          <w:t>[ </w:t>
        </w:r>
      </w:ins>
      <w:ins w:id="1334" w:author="Gary Sullivan" w:date="2018-05-10T15:29:00Z">
        <w:r w:rsidRPr="00E6343C">
          <w:rPr>
            <w:rFonts w:eastAsia="MS Mincho"/>
            <w:sz w:val="20"/>
            <w:lang w:val="en-GB"/>
          </w:rPr>
          <w:t>mbPartIdx</w:t>
        </w:r>
      </w:ins>
      <w:ins w:id="1335" w:author="Gary Sullivan" w:date="2018-05-10T15:34:00Z">
        <w:r>
          <w:rPr>
            <w:rFonts w:eastAsia="MS Mincho"/>
            <w:sz w:val="20"/>
            <w:lang w:val="en-GB"/>
          </w:rPr>
          <w:t> ]</w:t>
        </w:r>
      </w:ins>
      <w:ins w:id="1336" w:author="Gary Sullivan" w:date="2018-05-10T15:33:00Z">
        <w:r>
          <w:rPr>
            <w:rFonts w:eastAsia="MS Mincho"/>
            <w:sz w:val="20"/>
            <w:lang w:val="en-GB"/>
          </w:rPr>
          <w:t>[ </w:t>
        </w:r>
      </w:ins>
      <w:ins w:id="1337" w:author="Gary Sullivan" w:date="2018-05-10T15:29:00Z">
        <w:r w:rsidRPr="00E6343C">
          <w:rPr>
            <w:rFonts w:eastAsia="MS Mincho"/>
            <w:sz w:val="20"/>
            <w:lang w:val="en-GB"/>
          </w:rPr>
          <w:t>0</w:t>
        </w:r>
      </w:ins>
      <w:ins w:id="1338" w:author="Gary Sullivan" w:date="2018-05-10T15:34:00Z">
        <w:r>
          <w:rPr>
            <w:rFonts w:eastAsia="MS Mincho"/>
            <w:sz w:val="20"/>
            <w:lang w:val="en-GB"/>
          </w:rPr>
          <w:t> ]</w:t>
        </w:r>
      </w:ins>
      <w:ins w:id="1339" w:author="Gary Sullivan" w:date="2018-05-10T15:33:00Z">
        <w:r>
          <w:rPr>
            <w:rFonts w:eastAsia="MS Mincho"/>
            <w:sz w:val="20"/>
            <w:lang w:val="en-GB"/>
          </w:rPr>
          <w:t>[ </w:t>
        </w:r>
      </w:ins>
      <w:ins w:id="1340" w:author="Gary Sullivan" w:date="2018-05-10T15:29:00Z">
        <w:r w:rsidRPr="00E6343C">
          <w:rPr>
            <w:rFonts w:eastAsia="MS Mincho"/>
            <w:sz w:val="20"/>
            <w:lang w:val="en-GB"/>
          </w:rPr>
          <w:t>compIdx</w:t>
        </w:r>
      </w:ins>
      <w:ins w:id="1341" w:author="Gary Sullivan" w:date="2018-05-10T15:34:00Z">
        <w:r>
          <w:rPr>
            <w:rFonts w:eastAsia="MS Mincho"/>
            <w:sz w:val="20"/>
            <w:lang w:val="en-GB"/>
          </w:rPr>
          <w:t> ]</w:t>
        </w:r>
      </w:ins>
      <w:ins w:id="1342" w:author="Gary Sullivan" w:date="2018-05-10T15:29:00Z">
        <w:r w:rsidRPr="00E6343C">
          <w:rPr>
            <w:rFonts w:eastAsia="MS Mincho"/>
            <w:sz w:val="20"/>
            <w:lang w:val="en-GB"/>
          </w:rPr>
          <w:t xml:space="preserve"> is specified by constraints on the motion vector variable values derived from it as specified in clause </w:t>
        </w:r>
      </w:ins>
      <w:ins w:id="1343" w:author="Gary Sullivan" w:date="2018-05-10T15:31:00Z">
        <w:r w:rsidRPr="00E6343C">
          <w:rPr>
            <w:rFonts w:eastAsia="MS Mincho"/>
            <w:sz w:val="20"/>
            <w:lang w:val="en-GB"/>
          </w:rPr>
          <w:t>G.10.</w:t>
        </w:r>
      </w:ins>
    </w:p>
    <w:p w14:paraId="5D006A59" w14:textId="77777777" w:rsidR="00E6343C" w:rsidRPr="005347D2" w:rsidRDefault="00E6343C" w:rsidP="00E6343C">
      <w:pPr>
        <w:keepNext/>
        <w:keepLines/>
        <w:spacing w:before="360"/>
        <w:outlineLvl w:val="1"/>
        <w:rPr>
          <w:ins w:id="1344" w:author="Gary Sullivan" w:date="2018-05-10T15:29:00Z"/>
          <w:i/>
          <w:noProof/>
          <w:sz w:val="24"/>
        </w:rPr>
      </w:pPr>
      <w:ins w:id="1345" w:author="Gary Sullivan" w:date="2018-05-10T15:29:00Z">
        <w:r w:rsidRPr="005347D2">
          <w:rPr>
            <w:i/>
            <w:noProof/>
            <w:sz w:val="24"/>
          </w:rPr>
          <w:t>with the following:</w:t>
        </w:r>
      </w:ins>
    </w:p>
    <w:p w14:paraId="35ABFD90" w14:textId="47C98EDF" w:rsidR="00E6343C" w:rsidRDefault="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1346" w:author="Gary Sullivan" w:date="2018-05-10T15:29:00Z"/>
          <w:rFonts w:eastAsia="MS Mincho"/>
          <w:sz w:val="20"/>
          <w:lang w:val="en-GB"/>
        </w:rPr>
        <w:pPrChange w:id="1347" w:author="Gary Sullivan" w:date="2018-05-10T15:29:00Z">
          <w:pPr>
            <w:keepNext/>
            <w:keepLines/>
            <w:spacing w:before="360"/>
            <w:outlineLvl w:val="0"/>
          </w:pPr>
        </w:pPrChange>
      </w:pPr>
      <w:ins w:id="1348" w:author="Gary Sullivan" w:date="2018-05-10T15:30:00Z">
        <w:r w:rsidRPr="00E6343C">
          <w:rPr>
            <w:rFonts w:eastAsia="MS Mincho"/>
            <w:sz w:val="20"/>
            <w:lang w:val="en-GB"/>
          </w:rPr>
          <w:t>The value of mvd_l0</w:t>
        </w:r>
      </w:ins>
      <w:ins w:id="1349" w:author="Gary Sullivan" w:date="2018-05-10T15:33:00Z">
        <w:r>
          <w:rPr>
            <w:rFonts w:eastAsia="MS Mincho"/>
            <w:sz w:val="20"/>
            <w:lang w:val="en-GB"/>
          </w:rPr>
          <w:t>[ </w:t>
        </w:r>
      </w:ins>
      <w:ins w:id="1350" w:author="Gary Sullivan" w:date="2018-05-10T15:30:00Z">
        <w:r w:rsidRPr="00E6343C">
          <w:rPr>
            <w:rFonts w:eastAsia="MS Mincho"/>
            <w:sz w:val="20"/>
            <w:lang w:val="en-GB"/>
          </w:rPr>
          <w:t>mbPartIdx</w:t>
        </w:r>
      </w:ins>
      <w:ins w:id="1351" w:author="Gary Sullivan" w:date="2018-05-10T15:34:00Z">
        <w:r>
          <w:rPr>
            <w:rFonts w:eastAsia="MS Mincho"/>
            <w:sz w:val="20"/>
            <w:lang w:val="en-GB"/>
          </w:rPr>
          <w:t> ]</w:t>
        </w:r>
      </w:ins>
      <w:ins w:id="1352" w:author="Gary Sullivan" w:date="2018-05-10T15:33:00Z">
        <w:r>
          <w:rPr>
            <w:rFonts w:eastAsia="MS Mincho"/>
            <w:sz w:val="20"/>
            <w:lang w:val="en-GB"/>
          </w:rPr>
          <w:t>[ </w:t>
        </w:r>
      </w:ins>
      <w:ins w:id="1353" w:author="Gary Sullivan" w:date="2018-05-10T15:30:00Z">
        <w:r w:rsidRPr="00E6343C">
          <w:rPr>
            <w:rFonts w:eastAsia="MS Mincho"/>
            <w:sz w:val="20"/>
            <w:lang w:val="en-GB"/>
          </w:rPr>
          <w:t>0</w:t>
        </w:r>
      </w:ins>
      <w:ins w:id="1354" w:author="Gary Sullivan" w:date="2018-05-10T15:34:00Z">
        <w:r>
          <w:rPr>
            <w:rFonts w:eastAsia="MS Mincho"/>
            <w:sz w:val="20"/>
            <w:lang w:val="en-GB"/>
          </w:rPr>
          <w:t> ]</w:t>
        </w:r>
      </w:ins>
      <w:ins w:id="1355" w:author="Gary Sullivan" w:date="2018-05-10T15:33:00Z">
        <w:r>
          <w:rPr>
            <w:rFonts w:eastAsia="MS Mincho"/>
            <w:sz w:val="20"/>
            <w:lang w:val="en-GB"/>
          </w:rPr>
          <w:t>[ </w:t>
        </w:r>
      </w:ins>
      <w:ins w:id="1356" w:author="Gary Sullivan" w:date="2018-05-10T15:30:00Z">
        <w:r w:rsidRPr="00E6343C">
          <w:rPr>
            <w:rFonts w:eastAsia="MS Mincho"/>
            <w:sz w:val="20"/>
            <w:lang w:val="en-GB"/>
          </w:rPr>
          <w:t>compIdx</w:t>
        </w:r>
      </w:ins>
      <w:ins w:id="1357" w:author="Gary Sullivan" w:date="2018-05-10T15:34:00Z">
        <w:r>
          <w:rPr>
            <w:rFonts w:eastAsia="MS Mincho"/>
            <w:sz w:val="20"/>
            <w:lang w:val="en-GB"/>
          </w:rPr>
          <w:t> ]</w:t>
        </w:r>
      </w:ins>
      <w:ins w:id="1358" w:author="Gary Sullivan" w:date="2018-05-10T15:30:00Z">
        <w:r w:rsidRPr="00E6343C">
          <w:rPr>
            <w:rFonts w:eastAsia="MS Mincho"/>
            <w:sz w:val="20"/>
            <w:lang w:val="en-GB"/>
          </w:rPr>
          <w:t xml:space="preserve"> and mvd_l1</w:t>
        </w:r>
      </w:ins>
      <w:ins w:id="1359" w:author="Gary Sullivan" w:date="2018-05-10T15:33:00Z">
        <w:r>
          <w:rPr>
            <w:rFonts w:eastAsia="MS Mincho"/>
            <w:sz w:val="20"/>
            <w:lang w:val="en-GB"/>
          </w:rPr>
          <w:t>[ </w:t>
        </w:r>
      </w:ins>
      <w:ins w:id="1360" w:author="Gary Sullivan" w:date="2018-05-10T15:30:00Z">
        <w:r w:rsidRPr="00E6343C">
          <w:rPr>
            <w:rFonts w:eastAsia="MS Mincho"/>
            <w:sz w:val="20"/>
            <w:lang w:val="en-GB"/>
          </w:rPr>
          <w:t>mbPartIdx</w:t>
        </w:r>
      </w:ins>
      <w:ins w:id="1361" w:author="Gary Sullivan" w:date="2018-05-10T15:34:00Z">
        <w:r>
          <w:rPr>
            <w:rFonts w:eastAsia="MS Mincho"/>
            <w:sz w:val="20"/>
            <w:lang w:val="en-GB"/>
          </w:rPr>
          <w:t> ]</w:t>
        </w:r>
      </w:ins>
      <w:ins w:id="1362" w:author="Gary Sullivan" w:date="2018-05-10T15:33:00Z">
        <w:r>
          <w:rPr>
            <w:rFonts w:eastAsia="MS Mincho"/>
            <w:sz w:val="20"/>
            <w:lang w:val="en-GB"/>
          </w:rPr>
          <w:t>[ </w:t>
        </w:r>
      </w:ins>
      <w:ins w:id="1363" w:author="Gary Sullivan" w:date="2018-05-10T15:30:00Z">
        <w:r w:rsidRPr="00E6343C">
          <w:rPr>
            <w:rFonts w:eastAsia="MS Mincho"/>
            <w:sz w:val="20"/>
            <w:lang w:val="en-GB"/>
          </w:rPr>
          <w:t>0</w:t>
        </w:r>
      </w:ins>
      <w:ins w:id="1364" w:author="Gary Sullivan" w:date="2018-05-10T15:34:00Z">
        <w:r>
          <w:rPr>
            <w:rFonts w:eastAsia="MS Mincho"/>
            <w:sz w:val="20"/>
            <w:lang w:val="en-GB"/>
          </w:rPr>
          <w:t> ]</w:t>
        </w:r>
      </w:ins>
      <w:ins w:id="1365" w:author="Gary Sullivan" w:date="2018-05-10T15:33:00Z">
        <w:r>
          <w:rPr>
            <w:rFonts w:eastAsia="MS Mincho"/>
            <w:sz w:val="20"/>
            <w:lang w:val="en-GB"/>
          </w:rPr>
          <w:t>[ </w:t>
        </w:r>
      </w:ins>
      <w:ins w:id="1366" w:author="Gary Sullivan" w:date="2018-05-10T15:30:00Z">
        <w:r w:rsidRPr="00E6343C">
          <w:rPr>
            <w:rFonts w:eastAsia="MS Mincho"/>
            <w:sz w:val="20"/>
            <w:lang w:val="en-GB"/>
          </w:rPr>
          <w:t>compIdx</w:t>
        </w:r>
      </w:ins>
      <w:ins w:id="1367" w:author="Gary Sullivan" w:date="2018-05-10T15:34:00Z">
        <w:r>
          <w:rPr>
            <w:rFonts w:eastAsia="MS Mincho"/>
            <w:sz w:val="20"/>
            <w:lang w:val="en-GB"/>
          </w:rPr>
          <w:t> ]</w:t>
        </w:r>
      </w:ins>
      <w:ins w:id="1368" w:author="Gary Sullivan" w:date="2018-05-10T15:30:00Z">
        <w:r w:rsidRPr="00E6343C">
          <w:rPr>
            <w:rFonts w:eastAsia="MS Mincho"/>
            <w:sz w:val="20"/>
            <w:lang w:val="en-GB"/>
          </w:rPr>
          <w:t xml:space="preserve"> shall be in the range of −8192 to 8191.75, inclusive. The range of mvd_l0</w:t>
        </w:r>
      </w:ins>
      <w:ins w:id="1369" w:author="Gary Sullivan" w:date="2018-05-10T15:33:00Z">
        <w:r>
          <w:rPr>
            <w:rFonts w:eastAsia="MS Mincho"/>
            <w:sz w:val="20"/>
            <w:lang w:val="en-GB"/>
          </w:rPr>
          <w:t>[ </w:t>
        </w:r>
      </w:ins>
      <w:ins w:id="1370" w:author="Gary Sullivan" w:date="2018-05-10T15:30:00Z">
        <w:r w:rsidRPr="00E6343C">
          <w:rPr>
            <w:rFonts w:eastAsia="MS Mincho"/>
            <w:sz w:val="20"/>
            <w:lang w:val="en-GB"/>
          </w:rPr>
          <w:t>mbPartIdx</w:t>
        </w:r>
      </w:ins>
      <w:ins w:id="1371" w:author="Gary Sullivan" w:date="2018-05-10T15:34:00Z">
        <w:r>
          <w:rPr>
            <w:rFonts w:eastAsia="MS Mincho"/>
            <w:sz w:val="20"/>
            <w:lang w:val="en-GB"/>
          </w:rPr>
          <w:t> ]</w:t>
        </w:r>
      </w:ins>
      <w:ins w:id="1372" w:author="Gary Sullivan" w:date="2018-05-10T15:33:00Z">
        <w:r>
          <w:rPr>
            <w:rFonts w:eastAsia="MS Mincho"/>
            <w:sz w:val="20"/>
            <w:lang w:val="en-GB"/>
          </w:rPr>
          <w:t>[ </w:t>
        </w:r>
      </w:ins>
      <w:ins w:id="1373" w:author="Gary Sullivan" w:date="2018-05-10T15:30:00Z">
        <w:r w:rsidRPr="00E6343C">
          <w:rPr>
            <w:rFonts w:eastAsia="MS Mincho"/>
            <w:sz w:val="20"/>
            <w:lang w:val="en-GB"/>
          </w:rPr>
          <w:t>0</w:t>
        </w:r>
      </w:ins>
      <w:ins w:id="1374" w:author="Gary Sullivan" w:date="2018-05-10T15:34:00Z">
        <w:r>
          <w:rPr>
            <w:rFonts w:eastAsia="MS Mincho"/>
            <w:sz w:val="20"/>
            <w:lang w:val="en-GB"/>
          </w:rPr>
          <w:t> ]</w:t>
        </w:r>
      </w:ins>
      <w:ins w:id="1375" w:author="Gary Sullivan" w:date="2018-05-10T15:33:00Z">
        <w:r>
          <w:rPr>
            <w:rFonts w:eastAsia="MS Mincho"/>
            <w:sz w:val="20"/>
            <w:lang w:val="en-GB"/>
          </w:rPr>
          <w:t>[ </w:t>
        </w:r>
      </w:ins>
      <w:ins w:id="1376" w:author="Gary Sullivan" w:date="2018-05-10T15:30:00Z">
        <w:r w:rsidRPr="00E6343C">
          <w:rPr>
            <w:rFonts w:eastAsia="MS Mincho"/>
            <w:sz w:val="20"/>
            <w:lang w:val="en-GB"/>
          </w:rPr>
          <w:t>compIdx</w:t>
        </w:r>
      </w:ins>
      <w:ins w:id="1377" w:author="Gary Sullivan" w:date="2018-05-10T15:34:00Z">
        <w:r>
          <w:rPr>
            <w:rFonts w:eastAsia="MS Mincho"/>
            <w:sz w:val="20"/>
            <w:lang w:val="en-GB"/>
          </w:rPr>
          <w:t> ]</w:t>
        </w:r>
      </w:ins>
      <w:ins w:id="1378" w:author="Gary Sullivan" w:date="2018-05-10T15:30:00Z">
        <w:r w:rsidRPr="00E6343C">
          <w:rPr>
            <w:rFonts w:eastAsia="MS Mincho"/>
            <w:sz w:val="20"/>
            <w:lang w:val="en-GB"/>
          </w:rPr>
          <w:t xml:space="preserve"> and mvd_l1</w:t>
        </w:r>
      </w:ins>
      <w:ins w:id="1379" w:author="Gary Sullivan" w:date="2018-05-10T15:33:00Z">
        <w:r>
          <w:rPr>
            <w:rFonts w:eastAsia="MS Mincho"/>
            <w:sz w:val="20"/>
            <w:lang w:val="en-GB"/>
          </w:rPr>
          <w:t>[ </w:t>
        </w:r>
      </w:ins>
      <w:ins w:id="1380" w:author="Gary Sullivan" w:date="2018-05-10T15:30:00Z">
        <w:r w:rsidRPr="00E6343C">
          <w:rPr>
            <w:rFonts w:eastAsia="MS Mincho"/>
            <w:sz w:val="20"/>
            <w:lang w:val="en-GB"/>
          </w:rPr>
          <w:t>mbPartIdx</w:t>
        </w:r>
      </w:ins>
      <w:ins w:id="1381" w:author="Gary Sullivan" w:date="2018-05-10T15:34:00Z">
        <w:r>
          <w:rPr>
            <w:rFonts w:eastAsia="MS Mincho"/>
            <w:sz w:val="20"/>
            <w:lang w:val="en-GB"/>
          </w:rPr>
          <w:t> ]</w:t>
        </w:r>
      </w:ins>
      <w:ins w:id="1382" w:author="Gary Sullivan" w:date="2018-05-10T15:33:00Z">
        <w:r>
          <w:rPr>
            <w:rFonts w:eastAsia="MS Mincho"/>
            <w:sz w:val="20"/>
            <w:lang w:val="en-GB"/>
          </w:rPr>
          <w:t>[ </w:t>
        </w:r>
      </w:ins>
      <w:ins w:id="1383" w:author="Gary Sullivan" w:date="2018-05-10T15:30:00Z">
        <w:r w:rsidRPr="00E6343C">
          <w:rPr>
            <w:rFonts w:eastAsia="MS Mincho"/>
            <w:sz w:val="20"/>
            <w:lang w:val="en-GB"/>
          </w:rPr>
          <w:t>0</w:t>
        </w:r>
      </w:ins>
      <w:ins w:id="1384" w:author="Gary Sullivan" w:date="2018-05-10T15:34:00Z">
        <w:r>
          <w:rPr>
            <w:rFonts w:eastAsia="MS Mincho"/>
            <w:sz w:val="20"/>
            <w:lang w:val="en-GB"/>
          </w:rPr>
          <w:t> ]</w:t>
        </w:r>
      </w:ins>
      <w:ins w:id="1385" w:author="Gary Sullivan" w:date="2018-05-10T15:33:00Z">
        <w:r>
          <w:rPr>
            <w:rFonts w:eastAsia="MS Mincho"/>
            <w:sz w:val="20"/>
            <w:lang w:val="en-GB"/>
          </w:rPr>
          <w:t>[ </w:t>
        </w:r>
      </w:ins>
      <w:ins w:id="1386" w:author="Gary Sullivan" w:date="2018-05-10T15:30:00Z">
        <w:r w:rsidRPr="00E6343C">
          <w:rPr>
            <w:rFonts w:eastAsia="MS Mincho"/>
            <w:sz w:val="20"/>
            <w:lang w:val="en-GB"/>
          </w:rPr>
          <w:t>compIdx</w:t>
        </w:r>
      </w:ins>
      <w:ins w:id="1387" w:author="Gary Sullivan" w:date="2018-05-10T15:34:00Z">
        <w:r>
          <w:rPr>
            <w:rFonts w:eastAsia="MS Mincho"/>
            <w:sz w:val="20"/>
            <w:lang w:val="en-GB"/>
          </w:rPr>
          <w:t> ]</w:t>
        </w:r>
      </w:ins>
      <w:ins w:id="1388" w:author="Gary Sullivan" w:date="2018-05-10T15:30:00Z">
        <w:r w:rsidRPr="00E6343C">
          <w:rPr>
            <w:rFonts w:eastAsia="MS Mincho"/>
            <w:sz w:val="20"/>
            <w:lang w:val="en-GB"/>
          </w:rPr>
          <w:t xml:space="preserve"> is also constrained indirectly by constraints on the motion vector variable values derived from it as specified in clause G.10.</w:t>
        </w:r>
      </w:ins>
    </w:p>
    <w:p w14:paraId="3B3692BF" w14:textId="4B4F4B90" w:rsidR="00E6343C" w:rsidRDefault="00E6343C" w:rsidP="00E6343C">
      <w:pPr>
        <w:keepNext/>
        <w:keepLines/>
        <w:spacing w:before="360"/>
        <w:outlineLvl w:val="0"/>
        <w:rPr>
          <w:ins w:id="1389" w:author="Gary Sullivan" w:date="2018-05-10T15:30:00Z"/>
          <w:i/>
          <w:noProof/>
          <w:sz w:val="24"/>
        </w:rPr>
      </w:pPr>
      <w:ins w:id="1390" w:author="Gary Sullivan" w:date="2018-05-10T15:30:00Z">
        <w:r w:rsidRPr="005347D2">
          <w:rPr>
            <w:i/>
            <w:noProof/>
            <w:sz w:val="24"/>
          </w:rPr>
          <w:t xml:space="preserve">In </w:t>
        </w:r>
        <w:r>
          <w:rPr>
            <w:i/>
            <w:noProof/>
            <w:sz w:val="24"/>
          </w:rPr>
          <w:t>G.7.4.5.2</w:t>
        </w:r>
        <w:r w:rsidRPr="005347D2">
          <w:rPr>
            <w:i/>
            <w:noProof/>
            <w:sz w:val="24"/>
          </w:rPr>
          <w:t xml:space="preserve">, </w:t>
        </w:r>
        <w:r>
          <w:rPr>
            <w:i/>
            <w:noProof/>
            <w:sz w:val="24"/>
          </w:rPr>
          <w:t>replace the following sentence</w:t>
        </w:r>
        <w:r w:rsidRPr="005347D2">
          <w:rPr>
            <w:i/>
            <w:noProof/>
            <w:sz w:val="24"/>
          </w:rPr>
          <w:t>:</w:t>
        </w:r>
      </w:ins>
    </w:p>
    <w:p w14:paraId="5EE03351" w14:textId="0FC70ADD" w:rsidR="00E6343C" w:rsidRDefault="00E6343C" w:rsidP="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1391" w:author="Gary Sullivan" w:date="2018-05-10T15:31:00Z"/>
          <w:rFonts w:eastAsia="MS Mincho"/>
          <w:sz w:val="20"/>
          <w:lang w:val="en-GB"/>
        </w:rPr>
      </w:pPr>
      <w:ins w:id="1392" w:author="Gary Sullivan" w:date="2018-05-10T15:31:00Z">
        <w:r w:rsidRPr="00E6343C">
          <w:rPr>
            <w:rFonts w:eastAsia="MS Mincho"/>
            <w:sz w:val="20"/>
            <w:lang w:val="en-GB"/>
          </w:rPr>
          <w:t>The range of the components of mvd_l0</w:t>
        </w:r>
      </w:ins>
      <w:ins w:id="1393" w:author="Gary Sullivan" w:date="2018-05-10T15:33:00Z">
        <w:r>
          <w:rPr>
            <w:rFonts w:eastAsia="MS Mincho"/>
            <w:sz w:val="20"/>
            <w:lang w:val="en-GB"/>
          </w:rPr>
          <w:t>[ </w:t>
        </w:r>
      </w:ins>
      <w:ins w:id="1394" w:author="Gary Sullivan" w:date="2018-05-10T15:31:00Z">
        <w:r w:rsidRPr="00E6343C">
          <w:rPr>
            <w:rFonts w:eastAsia="MS Mincho"/>
            <w:sz w:val="20"/>
            <w:lang w:val="en-GB"/>
          </w:rPr>
          <w:t>mbPartIdx</w:t>
        </w:r>
      </w:ins>
      <w:ins w:id="1395" w:author="Gary Sullivan" w:date="2018-05-10T15:34:00Z">
        <w:r>
          <w:rPr>
            <w:rFonts w:eastAsia="MS Mincho"/>
            <w:sz w:val="20"/>
            <w:lang w:val="en-GB"/>
          </w:rPr>
          <w:t> ]</w:t>
        </w:r>
      </w:ins>
      <w:ins w:id="1396" w:author="Gary Sullivan" w:date="2018-05-10T15:33:00Z">
        <w:r>
          <w:rPr>
            <w:rFonts w:eastAsia="MS Mincho"/>
            <w:sz w:val="20"/>
            <w:lang w:val="en-GB"/>
          </w:rPr>
          <w:t>[ </w:t>
        </w:r>
      </w:ins>
      <w:ins w:id="1397" w:author="Gary Sullivan" w:date="2018-05-10T15:31:00Z">
        <w:r w:rsidRPr="00E6343C">
          <w:rPr>
            <w:rFonts w:eastAsia="MS Mincho"/>
            <w:sz w:val="20"/>
            <w:lang w:val="en-GB"/>
          </w:rPr>
          <w:t>subMbPartIdx</w:t>
        </w:r>
      </w:ins>
      <w:ins w:id="1398" w:author="Gary Sullivan" w:date="2018-05-10T15:34:00Z">
        <w:r>
          <w:rPr>
            <w:rFonts w:eastAsia="MS Mincho"/>
            <w:sz w:val="20"/>
            <w:lang w:val="en-GB"/>
          </w:rPr>
          <w:t> ]</w:t>
        </w:r>
      </w:ins>
      <w:ins w:id="1399" w:author="Gary Sullivan" w:date="2018-05-10T15:33:00Z">
        <w:r>
          <w:rPr>
            <w:rFonts w:eastAsia="MS Mincho"/>
            <w:sz w:val="20"/>
            <w:lang w:val="en-GB"/>
          </w:rPr>
          <w:t>[ </w:t>
        </w:r>
      </w:ins>
      <w:ins w:id="1400" w:author="Gary Sullivan" w:date="2018-05-10T15:31:00Z">
        <w:r w:rsidRPr="00E6343C">
          <w:rPr>
            <w:rFonts w:eastAsia="MS Mincho"/>
            <w:sz w:val="20"/>
            <w:lang w:val="en-GB"/>
          </w:rPr>
          <w:t>compIdx</w:t>
        </w:r>
      </w:ins>
      <w:ins w:id="1401" w:author="Gary Sullivan" w:date="2018-05-10T15:34:00Z">
        <w:r>
          <w:rPr>
            <w:rFonts w:eastAsia="MS Mincho"/>
            <w:sz w:val="20"/>
            <w:lang w:val="en-GB"/>
          </w:rPr>
          <w:t> ]</w:t>
        </w:r>
      </w:ins>
      <w:ins w:id="1402" w:author="Gary Sullivan" w:date="2018-05-10T15:31:00Z">
        <w:r w:rsidRPr="00E6343C">
          <w:rPr>
            <w:rFonts w:eastAsia="MS Mincho"/>
            <w:sz w:val="20"/>
            <w:lang w:val="en-GB"/>
          </w:rPr>
          <w:t xml:space="preserve"> and mvd_l1</w:t>
        </w:r>
      </w:ins>
      <w:ins w:id="1403" w:author="Gary Sullivan" w:date="2018-05-10T15:33:00Z">
        <w:r>
          <w:rPr>
            <w:rFonts w:eastAsia="MS Mincho"/>
            <w:sz w:val="20"/>
            <w:lang w:val="en-GB"/>
          </w:rPr>
          <w:t>[ </w:t>
        </w:r>
      </w:ins>
      <w:ins w:id="1404" w:author="Gary Sullivan" w:date="2018-05-10T15:31:00Z">
        <w:r w:rsidRPr="00E6343C">
          <w:rPr>
            <w:rFonts w:eastAsia="MS Mincho"/>
            <w:sz w:val="20"/>
            <w:lang w:val="en-GB"/>
          </w:rPr>
          <w:t>mbPartIdx</w:t>
        </w:r>
      </w:ins>
      <w:ins w:id="1405" w:author="Gary Sullivan" w:date="2018-05-10T15:34:00Z">
        <w:r>
          <w:rPr>
            <w:rFonts w:eastAsia="MS Mincho"/>
            <w:sz w:val="20"/>
            <w:lang w:val="en-GB"/>
          </w:rPr>
          <w:t> ]</w:t>
        </w:r>
      </w:ins>
      <w:ins w:id="1406" w:author="Gary Sullivan" w:date="2018-05-10T15:33:00Z">
        <w:r>
          <w:rPr>
            <w:rFonts w:eastAsia="MS Mincho"/>
            <w:sz w:val="20"/>
            <w:lang w:val="en-GB"/>
          </w:rPr>
          <w:t>[ </w:t>
        </w:r>
      </w:ins>
      <w:ins w:id="1407" w:author="Gary Sullivan" w:date="2018-05-10T15:31:00Z">
        <w:r w:rsidRPr="00E6343C">
          <w:rPr>
            <w:rFonts w:eastAsia="MS Mincho"/>
            <w:sz w:val="20"/>
            <w:lang w:val="en-GB"/>
          </w:rPr>
          <w:t>subMbPartIdx</w:t>
        </w:r>
      </w:ins>
      <w:ins w:id="1408" w:author="Gary Sullivan" w:date="2018-05-10T15:34:00Z">
        <w:r>
          <w:rPr>
            <w:rFonts w:eastAsia="MS Mincho"/>
            <w:sz w:val="20"/>
            <w:lang w:val="en-GB"/>
          </w:rPr>
          <w:t> ]</w:t>
        </w:r>
      </w:ins>
      <w:ins w:id="1409" w:author="Gary Sullivan" w:date="2018-05-10T15:33:00Z">
        <w:r>
          <w:rPr>
            <w:rFonts w:eastAsia="MS Mincho"/>
            <w:sz w:val="20"/>
            <w:lang w:val="en-GB"/>
          </w:rPr>
          <w:t>[ </w:t>
        </w:r>
      </w:ins>
      <w:ins w:id="1410" w:author="Gary Sullivan" w:date="2018-05-10T15:31:00Z">
        <w:r w:rsidRPr="00E6343C">
          <w:rPr>
            <w:rFonts w:eastAsia="MS Mincho"/>
            <w:sz w:val="20"/>
            <w:lang w:val="en-GB"/>
          </w:rPr>
          <w:t>compIdx</w:t>
        </w:r>
      </w:ins>
      <w:ins w:id="1411" w:author="Gary Sullivan" w:date="2018-05-10T15:34:00Z">
        <w:r>
          <w:rPr>
            <w:rFonts w:eastAsia="MS Mincho"/>
            <w:sz w:val="20"/>
            <w:lang w:val="en-GB"/>
          </w:rPr>
          <w:t> ]</w:t>
        </w:r>
      </w:ins>
      <w:ins w:id="1412" w:author="Gary Sullivan" w:date="2018-05-10T15:31:00Z">
        <w:r w:rsidRPr="00E6343C">
          <w:rPr>
            <w:rFonts w:eastAsia="MS Mincho"/>
            <w:sz w:val="20"/>
            <w:lang w:val="en-GB"/>
          </w:rPr>
          <w:t xml:space="preserve"> is specified by constraints on the motion vector variable values derived from it as specified in clause G.10.</w:t>
        </w:r>
      </w:ins>
    </w:p>
    <w:p w14:paraId="5709D661" w14:textId="77777777" w:rsidR="00E6343C" w:rsidRPr="005347D2" w:rsidRDefault="00E6343C" w:rsidP="00E6343C">
      <w:pPr>
        <w:keepNext/>
        <w:keepLines/>
        <w:spacing w:before="360"/>
        <w:outlineLvl w:val="1"/>
        <w:rPr>
          <w:ins w:id="1413" w:author="Gary Sullivan" w:date="2018-05-10T15:30:00Z"/>
          <w:i/>
          <w:noProof/>
          <w:sz w:val="24"/>
        </w:rPr>
      </w:pPr>
      <w:ins w:id="1414" w:author="Gary Sullivan" w:date="2018-05-10T15:30:00Z">
        <w:r w:rsidRPr="005347D2">
          <w:rPr>
            <w:i/>
            <w:noProof/>
            <w:sz w:val="24"/>
          </w:rPr>
          <w:t>with the following:</w:t>
        </w:r>
      </w:ins>
    </w:p>
    <w:p w14:paraId="66F85C98" w14:textId="0D051E7D" w:rsidR="00E6343C" w:rsidRDefault="00E6343C" w:rsidP="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ns w:id="1415" w:author="Gary Sullivan" w:date="2018-05-10T15:31:00Z"/>
          <w:rFonts w:eastAsia="MS Mincho"/>
          <w:sz w:val="20"/>
          <w:lang w:val="en-GB"/>
        </w:rPr>
      </w:pPr>
      <w:ins w:id="1416" w:author="Gary Sullivan" w:date="2018-05-10T15:32:00Z">
        <w:r w:rsidRPr="00E6343C">
          <w:rPr>
            <w:rFonts w:eastAsia="MS Mincho"/>
            <w:sz w:val="20"/>
            <w:lang w:val="en-GB"/>
          </w:rPr>
          <w:t>The value of mvd_l0</w:t>
        </w:r>
      </w:ins>
      <w:ins w:id="1417" w:author="Gary Sullivan" w:date="2018-05-10T15:33:00Z">
        <w:r>
          <w:rPr>
            <w:rFonts w:eastAsia="MS Mincho"/>
            <w:sz w:val="20"/>
            <w:lang w:val="en-GB"/>
          </w:rPr>
          <w:t>[ </w:t>
        </w:r>
      </w:ins>
      <w:ins w:id="1418" w:author="Gary Sullivan" w:date="2018-05-10T15:32:00Z">
        <w:r w:rsidRPr="00E6343C">
          <w:rPr>
            <w:rFonts w:eastAsia="MS Mincho"/>
            <w:sz w:val="20"/>
            <w:lang w:val="en-GB"/>
          </w:rPr>
          <w:t>mbPartIdx</w:t>
        </w:r>
      </w:ins>
      <w:ins w:id="1419" w:author="Gary Sullivan" w:date="2018-05-10T15:34:00Z">
        <w:r>
          <w:rPr>
            <w:rFonts w:eastAsia="MS Mincho"/>
            <w:sz w:val="20"/>
            <w:lang w:val="en-GB"/>
          </w:rPr>
          <w:t> ]</w:t>
        </w:r>
      </w:ins>
      <w:ins w:id="1420" w:author="Gary Sullivan" w:date="2018-05-10T15:33:00Z">
        <w:r>
          <w:rPr>
            <w:rFonts w:eastAsia="MS Mincho"/>
            <w:sz w:val="20"/>
            <w:lang w:val="en-GB"/>
          </w:rPr>
          <w:t>[ </w:t>
        </w:r>
      </w:ins>
      <w:ins w:id="1421" w:author="Gary Sullivan" w:date="2018-05-10T15:32:00Z">
        <w:r w:rsidRPr="00E6343C">
          <w:rPr>
            <w:rFonts w:eastAsia="MS Mincho"/>
            <w:sz w:val="20"/>
            <w:lang w:val="en-GB"/>
          </w:rPr>
          <w:t>subMbPartIdx</w:t>
        </w:r>
      </w:ins>
      <w:ins w:id="1422" w:author="Gary Sullivan" w:date="2018-05-10T15:34:00Z">
        <w:r>
          <w:rPr>
            <w:rFonts w:eastAsia="MS Mincho"/>
            <w:sz w:val="20"/>
            <w:lang w:val="en-GB"/>
          </w:rPr>
          <w:t> ]</w:t>
        </w:r>
      </w:ins>
      <w:ins w:id="1423" w:author="Gary Sullivan" w:date="2018-05-10T15:33:00Z">
        <w:r>
          <w:rPr>
            <w:rFonts w:eastAsia="MS Mincho"/>
            <w:sz w:val="20"/>
            <w:lang w:val="en-GB"/>
          </w:rPr>
          <w:t>[ </w:t>
        </w:r>
      </w:ins>
      <w:ins w:id="1424" w:author="Gary Sullivan" w:date="2018-05-10T15:32:00Z">
        <w:r w:rsidRPr="00E6343C">
          <w:rPr>
            <w:rFonts w:eastAsia="MS Mincho"/>
            <w:sz w:val="20"/>
            <w:lang w:val="en-GB"/>
          </w:rPr>
          <w:t>compIdx</w:t>
        </w:r>
      </w:ins>
      <w:ins w:id="1425" w:author="Gary Sullivan" w:date="2018-05-10T15:34:00Z">
        <w:r>
          <w:rPr>
            <w:rFonts w:eastAsia="MS Mincho"/>
            <w:sz w:val="20"/>
            <w:lang w:val="en-GB"/>
          </w:rPr>
          <w:t> ]</w:t>
        </w:r>
      </w:ins>
      <w:ins w:id="1426" w:author="Gary Sullivan" w:date="2018-05-10T15:32:00Z">
        <w:r w:rsidRPr="00E6343C">
          <w:rPr>
            <w:rFonts w:eastAsia="MS Mincho"/>
            <w:sz w:val="20"/>
            <w:lang w:val="en-GB"/>
          </w:rPr>
          <w:t xml:space="preserve"> and mvd_l1</w:t>
        </w:r>
      </w:ins>
      <w:ins w:id="1427" w:author="Gary Sullivan" w:date="2018-05-10T15:33:00Z">
        <w:r>
          <w:rPr>
            <w:rFonts w:eastAsia="MS Mincho"/>
            <w:sz w:val="20"/>
            <w:lang w:val="en-GB"/>
          </w:rPr>
          <w:t>[ </w:t>
        </w:r>
      </w:ins>
      <w:ins w:id="1428" w:author="Gary Sullivan" w:date="2018-05-10T15:32:00Z">
        <w:r w:rsidRPr="00E6343C">
          <w:rPr>
            <w:rFonts w:eastAsia="MS Mincho"/>
            <w:sz w:val="20"/>
            <w:lang w:val="en-GB"/>
          </w:rPr>
          <w:t>mbPartIdx</w:t>
        </w:r>
      </w:ins>
      <w:ins w:id="1429" w:author="Gary Sullivan" w:date="2018-05-10T15:34:00Z">
        <w:r>
          <w:rPr>
            <w:rFonts w:eastAsia="MS Mincho"/>
            <w:sz w:val="20"/>
            <w:lang w:val="en-GB"/>
          </w:rPr>
          <w:t> ]</w:t>
        </w:r>
      </w:ins>
      <w:ins w:id="1430" w:author="Gary Sullivan" w:date="2018-05-10T15:33:00Z">
        <w:r>
          <w:rPr>
            <w:rFonts w:eastAsia="MS Mincho"/>
            <w:sz w:val="20"/>
            <w:lang w:val="en-GB"/>
          </w:rPr>
          <w:t>[ </w:t>
        </w:r>
      </w:ins>
      <w:ins w:id="1431" w:author="Gary Sullivan" w:date="2018-05-10T15:32:00Z">
        <w:r w:rsidRPr="00E6343C">
          <w:rPr>
            <w:rFonts w:eastAsia="MS Mincho"/>
            <w:sz w:val="20"/>
            <w:lang w:val="en-GB"/>
          </w:rPr>
          <w:t>subMbPartIdx</w:t>
        </w:r>
      </w:ins>
      <w:ins w:id="1432" w:author="Gary Sullivan" w:date="2018-05-10T15:34:00Z">
        <w:r>
          <w:rPr>
            <w:rFonts w:eastAsia="MS Mincho"/>
            <w:sz w:val="20"/>
            <w:lang w:val="en-GB"/>
          </w:rPr>
          <w:t> ]</w:t>
        </w:r>
      </w:ins>
      <w:ins w:id="1433" w:author="Gary Sullivan" w:date="2018-05-10T15:33:00Z">
        <w:r>
          <w:rPr>
            <w:rFonts w:eastAsia="MS Mincho"/>
            <w:sz w:val="20"/>
            <w:lang w:val="en-GB"/>
          </w:rPr>
          <w:t>[ </w:t>
        </w:r>
      </w:ins>
      <w:ins w:id="1434" w:author="Gary Sullivan" w:date="2018-05-10T15:32:00Z">
        <w:r w:rsidRPr="00E6343C">
          <w:rPr>
            <w:rFonts w:eastAsia="MS Mincho"/>
            <w:sz w:val="20"/>
            <w:lang w:val="en-GB"/>
          </w:rPr>
          <w:t>compIdx</w:t>
        </w:r>
      </w:ins>
      <w:ins w:id="1435" w:author="Gary Sullivan" w:date="2018-05-10T15:34:00Z">
        <w:r>
          <w:rPr>
            <w:rFonts w:eastAsia="MS Mincho"/>
            <w:sz w:val="20"/>
            <w:lang w:val="en-GB"/>
          </w:rPr>
          <w:t> ]</w:t>
        </w:r>
      </w:ins>
      <w:ins w:id="1436" w:author="Gary Sullivan" w:date="2018-05-10T15:32:00Z">
        <w:r w:rsidRPr="00E6343C">
          <w:rPr>
            <w:rFonts w:eastAsia="MS Mincho"/>
            <w:sz w:val="20"/>
            <w:lang w:val="en-GB"/>
          </w:rPr>
          <w:t xml:space="preserve"> shall be in the range of −8192 to 8191.75, inclusive. The range of mvd_l0</w:t>
        </w:r>
      </w:ins>
      <w:ins w:id="1437" w:author="Gary Sullivan" w:date="2018-05-10T15:33:00Z">
        <w:r>
          <w:rPr>
            <w:rFonts w:eastAsia="MS Mincho"/>
            <w:sz w:val="20"/>
            <w:lang w:val="en-GB"/>
          </w:rPr>
          <w:t>[ </w:t>
        </w:r>
      </w:ins>
      <w:ins w:id="1438" w:author="Gary Sullivan" w:date="2018-05-10T15:32:00Z">
        <w:r w:rsidRPr="00E6343C">
          <w:rPr>
            <w:rFonts w:eastAsia="MS Mincho"/>
            <w:sz w:val="20"/>
            <w:lang w:val="en-GB"/>
          </w:rPr>
          <w:t>mbPartIdx</w:t>
        </w:r>
      </w:ins>
      <w:ins w:id="1439" w:author="Gary Sullivan" w:date="2018-05-10T15:34:00Z">
        <w:r>
          <w:rPr>
            <w:rFonts w:eastAsia="MS Mincho"/>
            <w:sz w:val="20"/>
            <w:lang w:val="en-GB"/>
          </w:rPr>
          <w:t> ]</w:t>
        </w:r>
      </w:ins>
      <w:ins w:id="1440" w:author="Gary Sullivan" w:date="2018-05-10T15:33:00Z">
        <w:r>
          <w:rPr>
            <w:rFonts w:eastAsia="MS Mincho"/>
            <w:sz w:val="20"/>
            <w:lang w:val="en-GB"/>
          </w:rPr>
          <w:t>[ </w:t>
        </w:r>
      </w:ins>
      <w:ins w:id="1441" w:author="Gary Sullivan" w:date="2018-05-10T15:32:00Z">
        <w:r w:rsidRPr="00E6343C">
          <w:rPr>
            <w:rFonts w:eastAsia="MS Mincho"/>
            <w:sz w:val="20"/>
            <w:lang w:val="en-GB"/>
          </w:rPr>
          <w:t>subMbPartIdx</w:t>
        </w:r>
      </w:ins>
      <w:ins w:id="1442" w:author="Gary Sullivan" w:date="2018-05-10T15:34:00Z">
        <w:r>
          <w:rPr>
            <w:rFonts w:eastAsia="MS Mincho"/>
            <w:sz w:val="20"/>
            <w:lang w:val="en-GB"/>
          </w:rPr>
          <w:t> ]</w:t>
        </w:r>
      </w:ins>
      <w:ins w:id="1443" w:author="Gary Sullivan" w:date="2018-05-10T15:33:00Z">
        <w:r>
          <w:rPr>
            <w:rFonts w:eastAsia="MS Mincho"/>
            <w:sz w:val="20"/>
            <w:lang w:val="en-GB"/>
          </w:rPr>
          <w:t>[ </w:t>
        </w:r>
      </w:ins>
      <w:ins w:id="1444" w:author="Gary Sullivan" w:date="2018-05-10T15:32:00Z">
        <w:r w:rsidRPr="00E6343C">
          <w:rPr>
            <w:rFonts w:eastAsia="MS Mincho"/>
            <w:sz w:val="20"/>
            <w:lang w:val="en-GB"/>
          </w:rPr>
          <w:t>compIdx</w:t>
        </w:r>
      </w:ins>
      <w:ins w:id="1445" w:author="Gary Sullivan" w:date="2018-05-10T15:34:00Z">
        <w:r>
          <w:rPr>
            <w:rFonts w:eastAsia="MS Mincho"/>
            <w:sz w:val="20"/>
            <w:lang w:val="en-GB"/>
          </w:rPr>
          <w:t> ]</w:t>
        </w:r>
      </w:ins>
      <w:ins w:id="1446" w:author="Gary Sullivan" w:date="2018-05-10T15:32:00Z">
        <w:r w:rsidRPr="00E6343C">
          <w:rPr>
            <w:rFonts w:eastAsia="MS Mincho"/>
            <w:sz w:val="20"/>
            <w:lang w:val="en-GB"/>
          </w:rPr>
          <w:t xml:space="preserve"> and mvd_l1</w:t>
        </w:r>
      </w:ins>
      <w:ins w:id="1447" w:author="Gary Sullivan" w:date="2018-05-10T15:33:00Z">
        <w:r>
          <w:rPr>
            <w:rFonts w:eastAsia="MS Mincho"/>
            <w:sz w:val="20"/>
            <w:lang w:val="en-GB"/>
          </w:rPr>
          <w:t>[ </w:t>
        </w:r>
      </w:ins>
      <w:ins w:id="1448" w:author="Gary Sullivan" w:date="2018-05-10T15:32:00Z">
        <w:r w:rsidRPr="00E6343C">
          <w:rPr>
            <w:rFonts w:eastAsia="MS Mincho"/>
            <w:sz w:val="20"/>
            <w:lang w:val="en-GB"/>
          </w:rPr>
          <w:t>mbPartIdx</w:t>
        </w:r>
      </w:ins>
      <w:ins w:id="1449" w:author="Gary Sullivan" w:date="2018-05-10T15:34:00Z">
        <w:r>
          <w:rPr>
            <w:rFonts w:eastAsia="MS Mincho"/>
            <w:sz w:val="20"/>
            <w:lang w:val="en-GB"/>
          </w:rPr>
          <w:t> ]</w:t>
        </w:r>
      </w:ins>
      <w:ins w:id="1450" w:author="Gary Sullivan" w:date="2018-05-10T15:33:00Z">
        <w:r>
          <w:rPr>
            <w:rFonts w:eastAsia="MS Mincho"/>
            <w:sz w:val="20"/>
            <w:lang w:val="en-GB"/>
          </w:rPr>
          <w:t>[ </w:t>
        </w:r>
      </w:ins>
      <w:ins w:id="1451" w:author="Gary Sullivan" w:date="2018-05-10T15:32:00Z">
        <w:r w:rsidRPr="00E6343C">
          <w:rPr>
            <w:rFonts w:eastAsia="MS Mincho"/>
            <w:sz w:val="20"/>
            <w:lang w:val="en-GB"/>
          </w:rPr>
          <w:t>subMbPartIdx</w:t>
        </w:r>
      </w:ins>
      <w:ins w:id="1452" w:author="Gary Sullivan" w:date="2018-05-10T15:34:00Z">
        <w:r>
          <w:rPr>
            <w:rFonts w:eastAsia="MS Mincho"/>
            <w:sz w:val="20"/>
            <w:lang w:val="en-GB"/>
          </w:rPr>
          <w:t> ]</w:t>
        </w:r>
      </w:ins>
      <w:ins w:id="1453" w:author="Gary Sullivan" w:date="2018-05-10T15:33:00Z">
        <w:r>
          <w:rPr>
            <w:rFonts w:eastAsia="MS Mincho"/>
            <w:sz w:val="20"/>
            <w:lang w:val="en-GB"/>
          </w:rPr>
          <w:t>[ </w:t>
        </w:r>
      </w:ins>
      <w:ins w:id="1454" w:author="Gary Sullivan" w:date="2018-05-10T15:32:00Z">
        <w:r w:rsidRPr="00E6343C">
          <w:rPr>
            <w:rFonts w:eastAsia="MS Mincho"/>
            <w:sz w:val="20"/>
            <w:lang w:val="en-GB"/>
          </w:rPr>
          <w:t>compIdx</w:t>
        </w:r>
      </w:ins>
      <w:ins w:id="1455" w:author="Gary Sullivan" w:date="2018-05-10T15:34:00Z">
        <w:r>
          <w:rPr>
            <w:rFonts w:eastAsia="MS Mincho"/>
            <w:sz w:val="20"/>
            <w:lang w:val="en-GB"/>
          </w:rPr>
          <w:t> ]</w:t>
        </w:r>
      </w:ins>
      <w:ins w:id="1456" w:author="Gary Sullivan" w:date="2018-05-10T15:32:00Z">
        <w:r w:rsidRPr="00E6343C">
          <w:rPr>
            <w:rFonts w:eastAsia="MS Mincho"/>
            <w:sz w:val="20"/>
            <w:lang w:val="en-GB"/>
          </w:rPr>
          <w:t xml:space="preserve"> is also constrained indirectly by constraints on the motion vector variable values derived from it as specified in clause G.10.</w:t>
        </w:r>
      </w:ins>
    </w:p>
    <w:p w14:paraId="015B794E" w14:textId="41D75DD4"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2D4944F5" w14:textId="2EF9483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The semantics of the SEI messages with payloadType in the range of 0 to 23, inclusive, or equal to 45 or 47, which are specified in clause </w:t>
      </w:r>
      <w:r w:rsidRPr="005347D2">
        <w:rPr>
          <w:rFonts w:eastAsia="MS Mincho"/>
          <w:sz w:val="20"/>
          <w:cs/>
        </w:rPr>
        <w:t>‎</w:t>
      </w:r>
      <w:r w:rsidRPr="005347D2">
        <w:rPr>
          <w:rFonts w:eastAsia="MS Mincho"/>
          <w:sz w:val="20"/>
        </w:rPr>
        <w:t>D.2, are extended as follows:</w:t>
      </w:r>
    </w:p>
    <w:p w14:paraId="6EE73781"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374946AA" w14:textId="0C645108"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semantics of the SEI messages with payloadType in the range of 0 to 23, inclusive, or equal to 45, 47, </w:t>
      </w:r>
      <w:r w:rsidRPr="005347D2">
        <w:rPr>
          <w:rFonts w:eastAsia="MS Mincho"/>
          <w:sz w:val="20"/>
          <w:highlight w:val="yellow"/>
        </w:rPr>
        <w:t xml:space="preserve">137, 142, </w:t>
      </w:r>
      <w:r w:rsidR="00676040" w:rsidRPr="005347D2">
        <w:rPr>
          <w:rFonts w:eastAsia="MS Mincho"/>
          <w:sz w:val="20"/>
          <w:highlight w:val="yellow"/>
        </w:rPr>
        <w:t xml:space="preserve">144, </w:t>
      </w:r>
      <w:r w:rsidRPr="005347D2">
        <w:rPr>
          <w:rFonts w:eastAsia="MS Mincho"/>
          <w:sz w:val="20"/>
          <w:highlight w:val="yellow"/>
        </w:rPr>
        <w:t xml:space="preserve">147, </w:t>
      </w:r>
      <w:ins w:id="1457" w:author="Ye-Kui Wang d00" w:date="2018-05-04T12:14:00Z">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highlight w:val="yellow"/>
        </w:rPr>
        <w:t>,</w:t>
      </w:r>
      <w:r w:rsidRPr="005347D2">
        <w:rPr>
          <w:rFonts w:eastAsia="MS Mincho"/>
          <w:sz w:val="20"/>
        </w:rPr>
        <w:t xml:space="preserve"> which are specified in clause </w:t>
      </w:r>
      <w:r w:rsidRPr="005347D2">
        <w:rPr>
          <w:rFonts w:eastAsia="MS Mincho"/>
          <w:sz w:val="20"/>
          <w:cs/>
        </w:rPr>
        <w:t>‎</w:t>
      </w:r>
      <w:r w:rsidRPr="005347D2">
        <w:rPr>
          <w:rFonts w:eastAsia="MS Mincho"/>
          <w:sz w:val="20"/>
        </w:rPr>
        <w:t>D.2, are extended as follows:</w:t>
      </w:r>
    </w:p>
    <w:p w14:paraId="1128AE1E"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60AC7DE0" w14:textId="77777777"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Otherwise, if payloadType is equal to 2, 6, 7, 9, 10, 11, 12, 13, 14, 15, 16, 17, 18, 21, 23, 45, or 47, the following applies:</w:t>
      </w:r>
    </w:p>
    <w:p w14:paraId="5465F76E"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6D216DE" w14:textId="2DA9E6BA"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Otherwise, if payloadType is equal to 2, 6, 7, 9, 10, 11, 12, 13, 14, 15, 16, 17, 18, 21, 23,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 xml:space="preserve">147, </w:t>
      </w:r>
      <w:ins w:id="1458" w:author="Ye-Kui Wang d00" w:date="2018-05-04T12:14:00Z">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the following applies:</w:t>
      </w:r>
    </w:p>
    <w:p w14:paraId="30757CA8" w14:textId="77777777" w:rsidR="00C94F19" w:rsidRPr="005347D2" w:rsidRDefault="00C94F19" w:rsidP="00C94F19">
      <w:pPr>
        <w:keepNext/>
        <w:keepLines/>
        <w:spacing w:before="360"/>
        <w:outlineLvl w:val="0"/>
        <w:rPr>
          <w:i/>
          <w:noProof/>
          <w:sz w:val="24"/>
        </w:rPr>
      </w:pPr>
      <w:r w:rsidRPr="005347D2">
        <w:rPr>
          <w:i/>
          <w:noProof/>
          <w:sz w:val="24"/>
        </w:rPr>
        <w:t>In G.13.2 (SEI payload semantics), add the following two paragraphs:</w:t>
      </w:r>
    </w:p>
    <w:p w14:paraId="263BFF2B" w14:textId="77777777" w:rsidR="00C94F19" w:rsidRPr="005347D2" w:rsidRDefault="00C94F19" w:rsidP="00C94F19">
      <w:pPr>
        <w:jc w:val="both"/>
        <w:rPr>
          <w:sz w:val="20"/>
        </w:rPr>
      </w:pPr>
      <w:r w:rsidRPr="005347D2">
        <w:rPr>
          <w:sz w:val="20"/>
        </w:rPr>
        <w:t xml:space="preserve">When an SEI message having a particular value of </w:t>
      </w:r>
      <w:r w:rsidRPr="005347D2">
        <w:rPr>
          <w:rFonts w:eastAsia="MS Mincho"/>
          <w:sz w:val="20"/>
        </w:rPr>
        <w:t xml:space="preserve">payloadType equal to 137 or 144, contained in a scalable nesting SEI message, and </w:t>
      </w:r>
      <w:r w:rsidRPr="005347D2">
        <w:rPr>
          <w:sz w:val="20"/>
        </w:rPr>
        <w:t xml:space="preserve">applying to a particular combination of dependency_id, quality_id, and temporal_id is present in an access unit, the SEI message with the particular value of </w:t>
      </w:r>
      <w:r w:rsidRPr="005347D2">
        <w:rPr>
          <w:rFonts w:eastAsia="MS Mincho"/>
          <w:sz w:val="20"/>
        </w:rPr>
        <w:t xml:space="preserve">payloadType applying to the particular combination of </w:t>
      </w:r>
      <w:r w:rsidRPr="005347D2">
        <w:rPr>
          <w:sz w:val="20"/>
        </w:rPr>
        <w:t>dependency_id, quality_id, and temporal_id shall be present a scalable nesting SEI message in the IDR access unit that is the first access unit of the coded video sequence.</w:t>
      </w:r>
    </w:p>
    <w:p w14:paraId="66B8C8B2" w14:textId="77777777" w:rsidR="00C94F19" w:rsidRPr="005347D2" w:rsidRDefault="00C94F19" w:rsidP="00C94F19">
      <w:pPr>
        <w:jc w:val="both"/>
        <w:rPr>
          <w:sz w:val="20"/>
        </w:rPr>
      </w:pPr>
      <w:r w:rsidRPr="005347D2">
        <w:rPr>
          <w:sz w:val="20"/>
        </w:rPr>
        <w:t xml:space="preserve">All SEI messages having a particular value of </w:t>
      </w:r>
      <w:r w:rsidRPr="005347D2">
        <w:rPr>
          <w:rFonts w:eastAsia="MS Mincho"/>
          <w:sz w:val="20"/>
        </w:rPr>
        <w:t xml:space="preserve">payloadType equal to 137 or 144, contained in scalable nesting SEI messages, and </w:t>
      </w:r>
      <w:r w:rsidRPr="005347D2">
        <w:rPr>
          <w:sz w:val="20"/>
        </w:rPr>
        <w:t>applying to a particular combination of dependency_id, quality_id, and temporal_id present in a coded video sequence shall have the same content.</w:t>
      </w:r>
    </w:p>
    <w:p w14:paraId="59F837B8"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227E6CA1" w14:textId="77777777" w:rsidR="00C94F19" w:rsidRPr="005347D2" w:rsidRDefault="00C94F19" w:rsidP="00C94F19">
      <w:pPr>
        <w:jc w:val="both"/>
        <w:rPr>
          <w:sz w:val="20"/>
        </w:rPr>
      </w:pPr>
      <w:r w:rsidRPr="005347D2">
        <w:rPr>
          <w:sz w:val="20"/>
        </w:rPr>
        <w:t>For the semantics of SEI messages with payloadType in the range of 0 to 23, inclusive, or equal to 45 or 47, which are specified in clause </w:t>
      </w:r>
      <w:r w:rsidRPr="005347D2">
        <w:rPr>
          <w:sz w:val="20"/>
          <w:cs/>
        </w:rPr>
        <w:t>‎</w:t>
      </w:r>
      <w:r w:rsidRPr="005347D2">
        <w:rPr>
          <w:sz w:val="20"/>
        </w:rPr>
        <w:t>D.2, SVC sequence parameter set is substituted for sequence parameter set; the parameters of the picture parameter set RBSP and SVC sequence parameter set RBSP that are in effect are specified in clause </w:t>
      </w:r>
      <w:r w:rsidRPr="005347D2">
        <w:rPr>
          <w:sz w:val="20"/>
          <w:cs/>
        </w:rPr>
        <w:t>‎</w:t>
      </w:r>
      <w:r w:rsidRPr="005347D2">
        <w:rPr>
          <w:sz w:val="20"/>
        </w:rPr>
        <w:t>G.7.4.1.2.1.</w:t>
      </w:r>
    </w:p>
    <w:p w14:paraId="24C42FAC"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156597FA" w14:textId="79840D9F"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7584180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79AA5F3" w14:textId="266D9B1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 xml:space="preserve">147, </w:t>
      </w:r>
      <w:ins w:id="1459" w:author="Ye-Kui Wang d00" w:date="2018-05-04T12:14:00Z">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595305F6" w14:textId="77777777" w:rsidR="00FC5767" w:rsidRPr="005347D2" w:rsidRDefault="00FC5767" w:rsidP="00FC5767">
      <w:pPr>
        <w:keepNext/>
        <w:keepLines/>
        <w:spacing w:before="360"/>
        <w:outlineLvl w:val="0"/>
        <w:rPr>
          <w:i/>
          <w:noProof/>
          <w:sz w:val="24"/>
        </w:rPr>
      </w:pPr>
      <w:r w:rsidRPr="005347D2">
        <w:rPr>
          <w:i/>
          <w:noProof/>
          <w:sz w:val="24"/>
        </w:rPr>
        <w:t>In G.13.2 (SEI payload semantics), replace the following:</w:t>
      </w:r>
    </w:p>
    <w:p w14:paraId="03BD71F9" w14:textId="77777777" w:rsidR="00FC5767" w:rsidRPr="005347D2" w:rsidRDefault="00FC5767" w:rsidP="00FC5767">
      <w:pPr>
        <w:jc w:val="both"/>
        <w:rPr>
          <w:sz w:val="20"/>
        </w:rPr>
      </w:pPr>
      <w:r w:rsidRPr="005347D2">
        <w:rPr>
          <w:sz w:val="20"/>
        </w:rPr>
        <w:t>When an SEI NAL unit contains an SEI message with payloadType in the range of 24 to 35, inclusive, which are specified in clause </w:t>
      </w:r>
      <w:r w:rsidRPr="005347D2">
        <w:rPr>
          <w:sz w:val="20"/>
          <w:cs/>
        </w:rPr>
        <w:t>‎</w:t>
      </w:r>
      <w:r w:rsidRPr="005347D2">
        <w:rPr>
          <w:sz w:val="20"/>
        </w:rPr>
        <w:t>G.13, it shall not contain any SEI message that has payloadType less than 24 or equal to 45 or 47 that is not included in a scalable nesting SEI message, and the first SEI message in the SEI NAL unit shall have payloadType in the range of 24 to 35, inclusive.</w:t>
      </w:r>
    </w:p>
    <w:p w14:paraId="063C5EC6" w14:textId="77777777" w:rsidR="00FC5767" w:rsidRPr="005347D2" w:rsidRDefault="00FC5767" w:rsidP="00FC5767">
      <w:pPr>
        <w:keepNext/>
        <w:keepLines/>
        <w:spacing w:before="360"/>
        <w:outlineLvl w:val="1"/>
        <w:rPr>
          <w:i/>
          <w:noProof/>
          <w:sz w:val="24"/>
        </w:rPr>
      </w:pPr>
      <w:r w:rsidRPr="005347D2">
        <w:rPr>
          <w:i/>
          <w:noProof/>
          <w:sz w:val="24"/>
        </w:rPr>
        <w:t>with the following:</w:t>
      </w:r>
    </w:p>
    <w:p w14:paraId="724D4B7E" w14:textId="240AA5A6" w:rsidR="00FC5767" w:rsidRPr="005347D2" w:rsidRDefault="00FC5767" w:rsidP="00FC5767">
      <w:pPr>
        <w:jc w:val="both"/>
        <w:rPr>
          <w:sz w:val="20"/>
        </w:rPr>
      </w:pPr>
      <w:r w:rsidRPr="005347D2">
        <w:rPr>
          <w:sz w:val="20"/>
        </w:rPr>
        <w:t>When an SEI NAL unit contains an SEI message with payloadType in the range of 24 to 35, inclusive, which are specified in clause </w:t>
      </w:r>
      <w:r w:rsidRPr="005347D2">
        <w:rPr>
          <w:sz w:val="20"/>
          <w:cs/>
        </w:rPr>
        <w:t>‎</w:t>
      </w:r>
      <w:r w:rsidRPr="005347D2">
        <w:rPr>
          <w:sz w:val="20"/>
        </w:rPr>
        <w:t>G.13, it shall not contain any SEI message that has payloadType less than 24 or equal to 45</w:t>
      </w:r>
      <w:r w:rsidRPr="005347D2">
        <w:rPr>
          <w:rFonts w:eastAsia="MS Mincho"/>
          <w:sz w:val="20"/>
        </w:rPr>
        <w:t>, 47</w:t>
      </w:r>
      <w:r w:rsidRPr="005347D2">
        <w:rPr>
          <w:rFonts w:eastAsia="MS Mincho"/>
          <w:sz w:val="20"/>
          <w:highlight w:val="yellow"/>
        </w:rPr>
        <w:t xml:space="preserve">, 137, 142, 144, 147, </w:t>
      </w:r>
      <w:ins w:id="1460" w:author="Ye-Kui Wang d00" w:date="2018-05-04T12:14:00Z">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sz w:val="20"/>
        </w:rPr>
        <w:t xml:space="preserve"> that is not included in a scalable nesting SEI message, and the first SEI message in the SEI NAL unit shall have payloadType in the range of 24 to 35, inclusive.</w:t>
      </w:r>
    </w:p>
    <w:p w14:paraId="32DD3A36" w14:textId="77777777" w:rsidR="00D26D16" w:rsidRPr="005347D2" w:rsidRDefault="00D26D16" w:rsidP="00D26D16">
      <w:pPr>
        <w:keepNext/>
        <w:keepLines/>
        <w:spacing w:before="360"/>
        <w:outlineLvl w:val="0"/>
        <w:rPr>
          <w:i/>
          <w:noProof/>
          <w:sz w:val="24"/>
        </w:rPr>
      </w:pPr>
      <w:r w:rsidRPr="005347D2">
        <w:rPr>
          <w:i/>
          <w:noProof/>
          <w:sz w:val="24"/>
        </w:rPr>
        <w:t>In H.13.2 (SEI payload semantics), replace the following:</w:t>
      </w:r>
    </w:p>
    <w:p w14:paraId="6C0F08C6"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If payloadType is equal to 2, 3, 6, 7, 8, 9, 10, 11, 12, 13, 14, 15, 16, 17, 18, 19, 20, 21, 22 23, 45, or 47, the following applies:</w:t>
      </w:r>
    </w:p>
    <w:p w14:paraId="17D087FF"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35FE030D" w14:textId="3AF649BB"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If payloadType is equal to 2, 3, 6, 7, 8, 9, 10, 11, 12, 13, 14, 15, 16, 17, 18, 19, 20, 21, 22 23, 45, 47</w:t>
      </w:r>
      <w:r w:rsidRPr="005347D2">
        <w:rPr>
          <w:rFonts w:eastAsia="MS Mincho"/>
          <w:sz w:val="20"/>
          <w:highlight w:val="yellow"/>
        </w:rPr>
        <w:t xml:space="preserve">, 137, 142, </w:t>
      </w:r>
      <w:r w:rsidR="00346853" w:rsidRPr="005347D2">
        <w:rPr>
          <w:rFonts w:eastAsia="MS Mincho"/>
          <w:sz w:val="20"/>
          <w:highlight w:val="yellow"/>
        </w:rPr>
        <w:t xml:space="preserve">144, </w:t>
      </w:r>
      <w:r w:rsidRPr="005347D2">
        <w:rPr>
          <w:rFonts w:eastAsia="MS Mincho"/>
          <w:sz w:val="20"/>
          <w:highlight w:val="yellow"/>
        </w:rPr>
        <w:t xml:space="preserve">147, </w:t>
      </w:r>
      <w:ins w:id="1461" w:author="Ye-Kui Wang d00" w:date="2018-05-04T12:14:00Z">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the following applies:</w:t>
      </w:r>
    </w:p>
    <w:p w14:paraId="6728CC43" w14:textId="66B94287" w:rsidR="00C94F19" w:rsidRPr="005347D2" w:rsidRDefault="00C94F19" w:rsidP="00C94F19">
      <w:pPr>
        <w:keepNext/>
        <w:keepLines/>
        <w:spacing w:before="360"/>
        <w:outlineLvl w:val="0"/>
        <w:rPr>
          <w:i/>
          <w:noProof/>
          <w:sz w:val="24"/>
        </w:rPr>
      </w:pPr>
      <w:r w:rsidRPr="005347D2">
        <w:rPr>
          <w:i/>
          <w:noProof/>
          <w:sz w:val="24"/>
        </w:rPr>
        <w:t xml:space="preserve">In </w:t>
      </w:r>
      <w:r w:rsidR="00860E39" w:rsidRPr="005347D2">
        <w:rPr>
          <w:i/>
          <w:noProof/>
          <w:sz w:val="24"/>
        </w:rPr>
        <w:t>H</w:t>
      </w:r>
      <w:r w:rsidRPr="005347D2">
        <w:rPr>
          <w:i/>
          <w:noProof/>
          <w:sz w:val="24"/>
        </w:rPr>
        <w:t>.13.2 (SEI payload semantics), add the following two paragraphs:</w:t>
      </w:r>
    </w:p>
    <w:p w14:paraId="23310CD8" w14:textId="103D590E" w:rsidR="00C94F19" w:rsidRPr="005347D2" w:rsidRDefault="00C94F19" w:rsidP="00C94F19">
      <w:pPr>
        <w:jc w:val="both"/>
        <w:rPr>
          <w:sz w:val="20"/>
        </w:rPr>
      </w:pPr>
      <w:r w:rsidRPr="005347D2">
        <w:rPr>
          <w:sz w:val="20"/>
        </w:rPr>
        <w:t xml:space="preserve">When an SEI message having a particular value of </w:t>
      </w:r>
      <w:r w:rsidRPr="005347D2">
        <w:rPr>
          <w:rFonts w:eastAsia="MS Mincho"/>
          <w:sz w:val="20"/>
        </w:rPr>
        <w:t xml:space="preserve">payloadType equal to 137 or 144, contained in an MVC scalable nesting SEI message, and </w:t>
      </w:r>
      <w:r w:rsidRPr="005347D2">
        <w:rPr>
          <w:sz w:val="20"/>
        </w:rPr>
        <w:t xml:space="preserve">applying to a particular combination of </w:t>
      </w:r>
      <w:r w:rsidR="00860E39" w:rsidRPr="005347D2">
        <w:rPr>
          <w:sz w:val="20"/>
        </w:rPr>
        <w:t xml:space="preserve">a list of view_id and a temporal_id </w:t>
      </w:r>
      <w:r w:rsidRPr="005347D2">
        <w:rPr>
          <w:sz w:val="20"/>
        </w:rPr>
        <w:t xml:space="preserve">is present in an access unit, the SEI message with the particular value of </w:t>
      </w:r>
      <w:r w:rsidRPr="005347D2">
        <w:rPr>
          <w:rFonts w:eastAsia="MS Mincho"/>
          <w:sz w:val="20"/>
        </w:rPr>
        <w:t xml:space="preserve">payloadType applying to the particular combination of </w:t>
      </w:r>
      <w:r w:rsidR="00860E39" w:rsidRPr="005347D2">
        <w:rPr>
          <w:sz w:val="20"/>
        </w:rPr>
        <w:t xml:space="preserve">a list of view_id and a temporal_id </w:t>
      </w:r>
      <w:r w:rsidRPr="005347D2">
        <w:rPr>
          <w:sz w:val="20"/>
        </w:rPr>
        <w:t>shall be present a</w:t>
      </w:r>
      <w:r w:rsidR="00860E39" w:rsidRPr="005347D2">
        <w:rPr>
          <w:sz w:val="20"/>
        </w:rPr>
        <w:t>n MVC</w:t>
      </w:r>
      <w:r w:rsidRPr="005347D2">
        <w:rPr>
          <w:sz w:val="20"/>
        </w:rPr>
        <w:t xml:space="preserve"> scalable nesting SEI message in the IDR access unit that is the first access unit of the coded video sequence.</w:t>
      </w:r>
    </w:p>
    <w:p w14:paraId="2BC68087" w14:textId="110A1F75" w:rsidR="00C94F19" w:rsidRPr="005347D2" w:rsidRDefault="00C94F19" w:rsidP="00C94F19">
      <w:pPr>
        <w:jc w:val="both"/>
        <w:rPr>
          <w:sz w:val="20"/>
        </w:rPr>
      </w:pPr>
      <w:r w:rsidRPr="005347D2">
        <w:rPr>
          <w:sz w:val="20"/>
        </w:rPr>
        <w:t xml:space="preserve">All SEI messages having a particular value of </w:t>
      </w:r>
      <w:r w:rsidRPr="005347D2">
        <w:rPr>
          <w:rFonts w:eastAsia="MS Mincho"/>
          <w:sz w:val="20"/>
        </w:rPr>
        <w:t xml:space="preserve">payloadType equal to 137 or 144, contained in </w:t>
      </w:r>
      <w:r w:rsidR="00860E39" w:rsidRPr="005347D2">
        <w:rPr>
          <w:rFonts w:eastAsia="MS Mincho"/>
          <w:sz w:val="20"/>
        </w:rPr>
        <w:t xml:space="preserve">MVC </w:t>
      </w:r>
      <w:r w:rsidRPr="005347D2">
        <w:rPr>
          <w:rFonts w:eastAsia="MS Mincho"/>
          <w:sz w:val="20"/>
        </w:rPr>
        <w:t xml:space="preserve">scalable nesting SEI messages, and </w:t>
      </w:r>
      <w:r w:rsidRPr="005347D2">
        <w:rPr>
          <w:sz w:val="20"/>
        </w:rPr>
        <w:t xml:space="preserve">applying to a particular combination of </w:t>
      </w:r>
      <w:r w:rsidR="00860E39" w:rsidRPr="005347D2">
        <w:rPr>
          <w:sz w:val="20"/>
        </w:rPr>
        <w:t>a list of view_id and a temporal_id</w:t>
      </w:r>
      <w:r w:rsidRPr="005347D2">
        <w:rPr>
          <w:sz w:val="20"/>
        </w:rPr>
        <w:t xml:space="preserve"> present in a coded video sequence shall have the same content.</w:t>
      </w:r>
    </w:p>
    <w:p w14:paraId="793D8E83"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4F05CFFA" w14:textId="77777777" w:rsidR="00C94F19" w:rsidRPr="005347D2" w:rsidRDefault="00C94F19" w:rsidP="00C94F19">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6CC7D326" w14:textId="77777777" w:rsidR="00D26D16" w:rsidRPr="005347D2" w:rsidRDefault="00D26D16" w:rsidP="00D26D16">
      <w:pPr>
        <w:keepNext/>
        <w:keepLines/>
        <w:spacing w:before="360"/>
        <w:outlineLvl w:val="0"/>
        <w:rPr>
          <w:i/>
          <w:noProof/>
          <w:sz w:val="24"/>
        </w:rPr>
      </w:pPr>
      <w:r w:rsidRPr="005347D2">
        <w:rPr>
          <w:i/>
          <w:noProof/>
          <w:sz w:val="24"/>
        </w:rPr>
        <w:t>In H.13.2 (SEI payload semantics), replace the following:</w:t>
      </w:r>
    </w:p>
    <w:p w14:paraId="48FC594E" w14:textId="28DA8CB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13FAF2F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1D4770E1" w14:textId="246435E9"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 xml:space="preserve">147, </w:t>
      </w:r>
      <w:ins w:id="1462" w:author="Ye-Kui Wang d00" w:date="2018-05-04T12:14:00Z">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23EC3B00" w14:textId="6BE0032E" w:rsidR="00C94F19" w:rsidRPr="005347D2" w:rsidRDefault="00C94F19" w:rsidP="00C94F19">
      <w:pPr>
        <w:keepNext/>
        <w:keepLines/>
        <w:spacing w:before="360"/>
        <w:outlineLvl w:val="0"/>
        <w:rPr>
          <w:i/>
          <w:noProof/>
          <w:sz w:val="24"/>
        </w:rPr>
      </w:pPr>
      <w:r w:rsidRPr="005347D2">
        <w:rPr>
          <w:i/>
          <w:noProof/>
          <w:sz w:val="24"/>
        </w:rPr>
        <w:t>In H.13.2 (SEI payload semantics), replace the following:</w:t>
      </w:r>
    </w:p>
    <w:p w14:paraId="29D1A296" w14:textId="79FC2116" w:rsidR="00C94F19" w:rsidRPr="005347D2" w:rsidRDefault="00C94F19" w:rsidP="00C94F19">
      <w:pPr>
        <w:jc w:val="both"/>
        <w:rPr>
          <w:sz w:val="20"/>
        </w:rPr>
      </w:pPr>
      <w:r w:rsidRPr="005347D2">
        <w:rPr>
          <w:sz w:val="20"/>
        </w:rPr>
        <w:t xml:space="preserve">When an SEI NAL unit contains an SEI message with payloadType in the range of 36 to 44, inclusive, or equal to 46, which are specified in clause </w:t>
      </w:r>
      <w:r w:rsidRPr="005347D2">
        <w:rPr>
          <w:sz w:val="20"/>
          <w:cs/>
        </w:rPr>
        <w:t>‎</w:t>
      </w:r>
      <w:r w:rsidRPr="005347D2">
        <w:rPr>
          <w:sz w:val="20"/>
        </w:rPr>
        <w:t>H.13, it shall not contain any SEI messages with payloadType less than 36 or equal to 45 or 47, and the first SEI message in the SEI NAL unit shall have payloadType in the range of 36 to 44, inclusive, or equal to 46.</w:t>
      </w:r>
    </w:p>
    <w:p w14:paraId="72FE2C7D" w14:textId="77777777" w:rsidR="00C94F19" w:rsidRPr="005347D2" w:rsidRDefault="00C94F19" w:rsidP="00C94F19">
      <w:pPr>
        <w:keepNext/>
        <w:keepLines/>
        <w:spacing w:before="360"/>
        <w:outlineLvl w:val="1"/>
        <w:rPr>
          <w:i/>
          <w:noProof/>
          <w:sz w:val="24"/>
        </w:rPr>
      </w:pPr>
      <w:r w:rsidRPr="005347D2">
        <w:rPr>
          <w:i/>
          <w:noProof/>
          <w:sz w:val="24"/>
        </w:rPr>
        <w:t>with the following:</w:t>
      </w:r>
    </w:p>
    <w:p w14:paraId="4BADF1DC" w14:textId="050007BC" w:rsidR="00C94F19" w:rsidRPr="005347D2" w:rsidRDefault="00C94F19" w:rsidP="00C94F19">
      <w:pPr>
        <w:jc w:val="both"/>
        <w:rPr>
          <w:sz w:val="20"/>
        </w:rPr>
      </w:pPr>
      <w:r w:rsidRPr="005347D2">
        <w:rPr>
          <w:sz w:val="20"/>
        </w:rPr>
        <w:t xml:space="preserve">When an SEI NAL unit contains an SEI message with payloadType in the range of 36 to 44, inclusive, or equal to 46, which are specified in clause </w:t>
      </w:r>
      <w:r w:rsidRPr="005347D2">
        <w:rPr>
          <w:sz w:val="20"/>
          <w:cs/>
        </w:rPr>
        <w:t>‎</w:t>
      </w:r>
      <w:r w:rsidRPr="005347D2">
        <w:rPr>
          <w:sz w:val="20"/>
        </w:rPr>
        <w:t>H.13, it shall not contain any SEI messages with payloadType less than 36 or equal to 45</w:t>
      </w:r>
      <w:r w:rsidRPr="005347D2">
        <w:rPr>
          <w:rFonts w:eastAsia="MS Mincho"/>
          <w:sz w:val="20"/>
        </w:rPr>
        <w:t>, 47</w:t>
      </w:r>
      <w:r w:rsidRPr="005347D2">
        <w:rPr>
          <w:rFonts w:eastAsia="MS Mincho"/>
          <w:sz w:val="20"/>
          <w:highlight w:val="yellow"/>
        </w:rPr>
        <w:t xml:space="preserve">, 137, 142, 144, 147, </w:t>
      </w:r>
      <w:ins w:id="1463" w:author="Ye-Kui Wang d00" w:date="2018-05-04T12:14:00Z">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sz w:val="20"/>
        </w:rPr>
        <w:t>, and the first SEI message in the SEI NAL unit shall have payloadType in the range of 36 to 44, inclusive, or equal to 46.</w:t>
      </w:r>
    </w:p>
    <w:p w14:paraId="58C23357" w14:textId="77777777" w:rsidR="00D26D16" w:rsidRPr="005347D2" w:rsidRDefault="00D26D16" w:rsidP="00D26D16">
      <w:pPr>
        <w:keepNext/>
        <w:keepLines/>
        <w:spacing w:before="360"/>
        <w:outlineLvl w:val="0"/>
        <w:rPr>
          <w:i/>
          <w:noProof/>
          <w:sz w:val="24"/>
        </w:rPr>
      </w:pPr>
      <w:r w:rsidRPr="005347D2">
        <w:rPr>
          <w:i/>
          <w:noProof/>
          <w:sz w:val="24"/>
        </w:rPr>
        <w:t>In I.13.2 (SEI payload semantics), replace the following:</w:t>
      </w:r>
    </w:p>
    <w:p w14:paraId="2D387503"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If payloadType is equal to 2, 3, 6, 7, 8, 9, 10, 11, 12, 13, 14, 15, 16, 17, 18, 19, 20, 21, 22, 23, 45 or 47, the following applies:</w:t>
      </w:r>
    </w:p>
    <w:p w14:paraId="69EDB6D9"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F8C9CF7" w14:textId="6C428538"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If payloadType is equal to 2, 3, 6, 7, 8, 9, 10, 11, 12, 13, 14, 15, 16, 17, 18, 19, 20, 21, 22, 23,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 xml:space="preserve">147, </w:t>
      </w:r>
      <w:ins w:id="1464" w:author="Ye-Kui Wang d00" w:date="2018-05-04T12:14:00Z">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the following applies:</w:t>
      </w:r>
    </w:p>
    <w:p w14:paraId="02FC1931" w14:textId="286D36FE" w:rsidR="00860E39" w:rsidRPr="005347D2" w:rsidRDefault="00860E39" w:rsidP="00860E39">
      <w:pPr>
        <w:keepNext/>
        <w:keepLines/>
        <w:spacing w:before="360"/>
        <w:outlineLvl w:val="0"/>
        <w:rPr>
          <w:i/>
          <w:noProof/>
          <w:sz w:val="24"/>
        </w:rPr>
      </w:pPr>
      <w:r w:rsidRPr="005347D2">
        <w:rPr>
          <w:i/>
          <w:noProof/>
          <w:sz w:val="24"/>
        </w:rPr>
        <w:t>In I.13.2 (SEI payload semantics), add the following two paragraphs:</w:t>
      </w:r>
    </w:p>
    <w:p w14:paraId="1C5F0CA6" w14:textId="6F963CB9" w:rsidR="00860E39" w:rsidRPr="005347D2" w:rsidRDefault="00860E39" w:rsidP="00860E39">
      <w:pPr>
        <w:jc w:val="both"/>
        <w:rPr>
          <w:sz w:val="20"/>
        </w:rPr>
      </w:pPr>
      <w:r w:rsidRPr="005347D2">
        <w:rPr>
          <w:sz w:val="20"/>
        </w:rPr>
        <w:t xml:space="preserve">When an SEI message having a particular value of </w:t>
      </w:r>
      <w:r w:rsidRPr="005347D2">
        <w:rPr>
          <w:rFonts w:eastAsia="MS Mincho"/>
          <w:sz w:val="20"/>
        </w:rPr>
        <w:t xml:space="preserve">payloadType equal to 137 or 144, contained in an MVCD scalable nesting SEI message, and </w:t>
      </w:r>
      <w:r w:rsidRPr="005347D2">
        <w:rPr>
          <w:sz w:val="20"/>
        </w:rPr>
        <w:t xml:space="preserve">applying to a particular combination of a list of view_id and a temporal_id is present in an access unit, the SEI message with the particular value of </w:t>
      </w:r>
      <w:r w:rsidRPr="005347D2">
        <w:rPr>
          <w:rFonts w:eastAsia="MS Mincho"/>
          <w:sz w:val="20"/>
        </w:rPr>
        <w:t xml:space="preserve">payloadType applying to the particular combination of </w:t>
      </w:r>
      <w:r w:rsidRPr="005347D2">
        <w:rPr>
          <w:sz w:val="20"/>
        </w:rPr>
        <w:t>a list of view_id and a temporal_id shall be present an MVC</w:t>
      </w:r>
      <w:r w:rsidR="0067465F" w:rsidRPr="005347D2">
        <w:rPr>
          <w:sz w:val="20"/>
        </w:rPr>
        <w:t>D</w:t>
      </w:r>
      <w:r w:rsidRPr="005347D2">
        <w:rPr>
          <w:sz w:val="20"/>
        </w:rPr>
        <w:t xml:space="preserve"> scalable nesting SEI message in the IDR access unit that is the first access unit of the coded video sequence.</w:t>
      </w:r>
    </w:p>
    <w:p w14:paraId="0574F75B" w14:textId="6F9191F9" w:rsidR="00860E39" w:rsidRPr="005347D2" w:rsidRDefault="00860E39" w:rsidP="00860E39">
      <w:pPr>
        <w:jc w:val="both"/>
        <w:rPr>
          <w:sz w:val="20"/>
        </w:rPr>
      </w:pPr>
      <w:r w:rsidRPr="005347D2">
        <w:rPr>
          <w:sz w:val="20"/>
        </w:rPr>
        <w:t xml:space="preserve">All SEI messages having a particular value of </w:t>
      </w:r>
      <w:r w:rsidRPr="005347D2">
        <w:rPr>
          <w:rFonts w:eastAsia="MS Mincho"/>
          <w:sz w:val="20"/>
        </w:rPr>
        <w:t>payloadType equal to 137 or 144, contained in MVC</w:t>
      </w:r>
      <w:r w:rsidR="0067465F" w:rsidRPr="005347D2">
        <w:rPr>
          <w:rFonts w:eastAsia="MS Mincho"/>
          <w:sz w:val="20"/>
        </w:rPr>
        <w:t>D</w:t>
      </w:r>
      <w:r w:rsidRPr="005347D2">
        <w:rPr>
          <w:rFonts w:eastAsia="MS Mincho"/>
          <w:sz w:val="20"/>
        </w:rPr>
        <w:t xml:space="preserve"> scalable nesting SEI messages, and </w:t>
      </w:r>
      <w:r w:rsidRPr="005347D2">
        <w:rPr>
          <w:sz w:val="20"/>
        </w:rPr>
        <w:t>applying to a particular combination of a list of view_id and a temporal_id present in a coded video sequence shall have the same content.</w:t>
      </w:r>
    </w:p>
    <w:p w14:paraId="73420744" w14:textId="77777777" w:rsidR="00860E39" w:rsidRPr="005347D2" w:rsidRDefault="00860E39" w:rsidP="00860E39">
      <w:pPr>
        <w:keepNext/>
        <w:keepLines/>
        <w:spacing w:before="360"/>
        <w:outlineLvl w:val="1"/>
        <w:rPr>
          <w:i/>
          <w:noProof/>
          <w:sz w:val="24"/>
        </w:rPr>
      </w:pPr>
      <w:r w:rsidRPr="005347D2">
        <w:rPr>
          <w:i/>
          <w:noProof/>
          <w:sz w:val="24"/>
        </w:rPr>
        <w:t>immediately before the following paragraph:</w:t>
      </w:r>
    </w:p>
    <w:p w14:paraId="7D548F64" w14:textId="77777777" w:rsidR="0067465F" w:rsidRPr="005347D2" w:rsidRDefault="0067465F" w:rsidP="0067465F">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306E8C6B" w14:textId="77777777" w:rsidR="00D26D16" w:rsidRPr="005347D2" w:rsidRDefault="00D26D16" w:rsidP="00D26D16">
      <w:pPr>
        <w:keepNext/>
        <w:keepLines/>
        <w:spacing w:before="360"/>
        <w:outlineLvl w:val="0"/>
        <w:rPr>
          <w:i/>
          <w:noProof/>
          <w:sz w:val="24"/>
        </w:rPr>
      </w:pPr>
      <w:r w:rsidRPr="005347D2">
        <w:rPr>
          <w:i/>
          <w:noProof/>
          <w:sz w:val="24"/>
        </w:rPr>
        <w:t>In I.13.2 (SEI payload semantics), replace the following:</w:t>
      </w:r>
    </w:p>
    <w:p w14:paraId="1C0DB2CD" w14:textId="1686865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5491125A"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C79E328" w14:textId="4254845E"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 xml:space="preserve">147, </w:t>
      </w:r>
      <w:ins w:id="1465" w:author="Ye-Kui Wang d00" w:date="2018-05-04T12:15:00Z">
        <w:r w:rsidR="00BB4980" w:rsidRPr="005347D2">
          <w:rPr>
            <w:rFonts w:eastAsia="MS Mincho"/>
            <w:sz w:val="20"/>
            <w:highlight w:val="yellow"/>
          </w:rPr>
          <w:t>14</w:t>
        </w:r>
        <w:r w:rsidR="00BB4980">
          <w:rPr>
            <w:rFonts w:eastAsia="MS Mincho"/>
            <w:sz w:val="20"/>
            <w:highlight w:val="yellow"/>
          </w:rPr>
          <w:t>9</w:t>
        </w:r>
        <w:r w:rsidR="00BB4980"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6C3282F9" w14:textId="3AB07333" w:rsidR="00860E39" w:rsidRPr="005347D2" w:rsidRDefault="00860E39" w:rsidP="00860E39">
      <w:pPr>
        <w:keepNext/>
        <w:keepLines/>
        <w:spacing w:before="360"/>
        <w:outlineLvl w:val="0"/>
        <w:rPr>
          <w:i/>
          <w:noProof/>
          <w:sz w:val="24"/>
        </w:rPr>
      </w:pPr>
      <w:r w:rsidRPr="005347D2">
        <w:rPr>
          <w:i/>
          <w:noProof/>
          <w:sz w:val="24"/>
        </w:rPr>
        <w:t>In I.13.2 (SEI payload semantics), replace the following:</w:t>
      </w:r>
    </w:p>
    <w:p w14:paraId="34767FED" w14:textId="77777777" w:rsidR="0067465F" w:rsidRPr="005347D2" w:rsidRDefault="0067465F" w:rsidP="0067465F">
      <w:pPr>
        <w:jc w:val="both"/>
        <w:rPr>
          <w:sz w:val="20"/>
        </w:rPr>
      </w:pPr>
      <w:r w:rsidRPr="005347D2">
        <w:rPr>
          <w:sz w:val="20"/>
        </w:rPr>
        <w:t>When an SEI NAL unit contains an SEI message with payloadType in the range of 36 to 44, inclusive, or equal to 46, or in the range of 48 to 53, inclusive, it shall not contain any SEI messages with payloadType less than 36 and the first SEI message in the SEI NAL unit shall have payloadType in the range of 36 to 44, inclusive, or equal to 46, or in the range of  48 to 53, inclusive.</w:t>
      </w:r>
    </w:p>
    <w:p w14:paraId="2DC4802D" w14:textId="77777777" w:rsidR="00860E39" w:rsidRPr="005347D2" w:rsidRDefault="00860E39" w:rsidP="00860E39">
      <w:pPr>
        <w:keepNext/>
        <w:keepLines/>
        <w:spacing w:before="360"/>
        <w:outlineLvl w:val="1"/>
        <w:rPr>
          <w:i/>
          <w:noProof/>
          <w:sz w:val="24"/>
        </w:rPr>
      </w:pPr>
      <w:r w:rsidRPr="005347D2">
        <w:rPr>
          <w:i/>
          <w:noProof/>
          <w:sz w:val="24"/>
        </w:rPr>
        <w:t>with the following:</w:t>
      </w:r>
    </w:p>
    <w:p w14:paraId="79BEE22D" w14:textId="5B98DD12" w:rsidR="0067465F" w:rsidRPr="005347D2" w:rsidRDefault="0067465F" w:rsidP="0067465F">
      <w:pPr>
        <w:jc w:val="both"/>
        <w:rPr>
          <w:sz w:val="20"/>
        </w:rPr>
      </w:pPr>
      <w:r w:rsidRPr="005347D2">
        <w:rPr>
          <w:sz w:val="20"/>
        </w:rPr>
        <w:t>When an SEI NAL unit contains an SEI message with payloadType in the range of 36 to 44, inclusive, or equal to 46, or in the range of 48 to 53, inclusive, it shall not contain any SEI messages with payloadType less than 36</w:t>
      </w:r>
      <w:r w:rsidRPr="005347D2">
        <w:rPr>
          <w:sz w:val="20"/>
          <w:highlight w:val="yellow"/>
        </w:rPr>
        <w:t xml:space="preserve"> or equal to 45</w:t>
      </w:r>
      <w:r w:rsidRPr="005347D2">
        <w:rPr>
          <w:rFonts w:eastAsia="MS Mincho"/>
          <w:sz w:val="20"/>
          <w:highlight w:val="yellow"/>
        </w:rPr>
        <w:t xml:space="preserve">, 47, 137, 142, 144, 147, </w:t>
      </w:r>
      <w:ins w:id="1466" w:author="Ye-Kui Wang d00" w:date="2018-05-04T12:15:00Z">
        <w:r w:rsidR="00BB4980" w:rsidRPr="005347D2">
          <w:rPr>
            <w:rFonts w:eastAsia="MS Mincho"/>
            <w:sz w:val="20"/>
            <w:highlight w:val="yellow"/>
          </w:rPr>
          <w:t>14</w:t>
        </w:r>
        <w:r w:rsidR="00BB4980">
          <w:rPr>
            <w:rFonts w:eastAsia="MS Mincho"/>
            <w:sz w:val="20"/>
            <w:highlight w:val="yellow"/>
          </w:rPr>
          <w:t>9</w:t>
        </w:r>
        <w:r w:rsidR="00BB4980" w:rsidRPr="005347D2">
          <w:rPr>
            <w:rFonts w:eastAsia="MS Mincho"/>
            <w:sz w:val="20"/>
            <w:highlight w:val="yellow"/>
          </w:rPr>
          <w:t xml:space="preserve">, </w:t>
        </w:r>
      </w:ins>
      <w:r w:rsidRPr="005347D2">
        <w:rPr>
          <w:rFonts w:eastAsia="MS Mincho"/>
          <w:sz w:val="20"/>
          <w:highlight w:val="yellow"/>
        </w:rPr>
        <w:t>150, 151, 154, 155, 156</w:t>
      </w:r>
      <w:r w:rsidR="00832BB1" w:rsidRPr="005347D2">
        <w:rPr>
          <w:rFonts w:eastAsia="MS Mincho"/>
          <w:sz w:val="20"/>
          <w:highlight w:val="yellow"/>
        </w:rPr>
        <w:t>, 200, or 201</w:t>
      </w:r>
      <w:r w:rsidRPr="005347D2">
        <w:rPr>
          <w:sz w:val="20"/>
        </w:rPr>
        <w:t>, and the first SEI message in the SEI NAL unit shall have payloadType in the range of 36 to 44, inclusive, or equal to 46, or in the range of 48 to 53, inclusive.</w:t>
      </w:r>
    </w:p>
    <w:p w14:paraId="4F6CDF55" w14:textId="77777777" w:rsidR="00A449A2" w:rsidRPr="005347D2" w:rsidRDefault="00A449A2" w:rsidP="00D26D16">
      <w:pPr>
        <w:jc w:val="both"/>
        <w:rPr>
          <w:sz w:val="20"/>
          <w:szCs w:val="22"/>
        </w:rPr>
      </w:pPr>
    </w:p>
    <w:p w14:paraId="3322779D" w14:textId="77777777" w:rsidR="00D26D16" w:rsidRPr="005347D2" w:rsidRDefault="00D26D16" w:rsidP="00D26D1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5347D2">
        <w:rPr>
          <w:rFonts w:eastAsia="Calibri"/>
          <w:sz w:val="24"/>
          <w:szCs w:val="24"/>
          <w:lang w:eastAsia="ja-JP"/>
        </w:rPr>
        <w:t>____________________</w:t>
      </w:r>
    </w:p>
    <w:sectPr w:rsidR="00D26D16" w:rsidRPr="005347D2"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F40E0" w14:textId="77777777" w:rsidR="002304E9" w:rsidRDefault="002304E9">
      <w:r>
        <w:separator/>
      </w:r>
    </w:p>
  </w:endnote>
  <w:endnote w:type="continuationSeparator" w:id="0">
    <w:p w14:paraId="54469B83" w14:textId="77777777" w:rsidR="002304E9" w:rsidRDefault="00230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panose1 w:val="02030609000101010101"/>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18E8D6F3" w:rsidR="00D86D9F" w:rsidRPr="00C56F3D" w:rsidRDefault="00D86D9F"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2304E9">
      <w:rPr>
        <w:rStyle w:val="PageNumber"/>
        <w:noProof/>
      </w:rPr>
      <w:t>1</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497392">
      <w:rPr>
        <w:rStyle w:val="PageNumber"/>
        <w:noProof/>
      </w:rPr>
      <w:t>2018-05-10</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60FEA" w14:textId="77777777" w:rsidR="002304E9" w:rsidRDefault="002304E9">
      <w:r>
        <w:separator/>
      </w:r>
    </w:p>
  </w:footnote>
  <w:footnote w:type="continuationSeparator" w:id="0">
    <w:p w14:paraId="7E86048B" w14:textId="77777777" w:rsidR="002304E9" w:rsidRDefault="002304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C5644B"/>
    <w:multiLevelType w:val="hybridMultilevel"/>
    <w:tmpl w:val="B91A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482E8D"/>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9"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2"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7"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8"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9"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2"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654432C"/>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C2C0AB2"/>
    <w:multiLevelType w:val="hybridMultilevel"/>
    <w:tmpl w:val="DB84FAB6"/>
    <w:lvl w:ilvl="0" w:tplc="22BE31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1"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3"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EE3393"/>
    <w:multiLevelType w:val="hybridMultilevel"/>
    <w:tmpl w:val="88B4C612"/>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6"/>
  </w:num>
  <w:num w:numId="3">
    <w:abstractNumId w:val="1"/>
  </w:num>
  <w:num w:numId="4">
    <w:abstractNumId w:val="0"/>
  </w:num>
  <w:num w:numId="5">
    <w:abstractNumId w:val="15"/>
  </w:num>
  <w:num w:numId="6">
    <w:abstractNumId w:val="45"/>
  </w:num>
  <w:num w:numId="7">
    <w:abstractNumId w:val="30"/>
  </w:num>
  <w:num w:numId="8">
    <w:abstractNumId w:val="37"/>
  </w:num>
  <w:num w:numId="9">
    <w:abstractNumId w:val="38"/>
  </w:num>
  <w:num w:numId="10">
    <w:abstractNumId w:val="8"/>
  </w:num>
  <w:num w:numId="11">
    <w:abstractNumId w:val="32"/>
  </w:num>
  <w:num w:numId="12">
    <w:abstractNumId w:val="17"/>
  </w:num>
  <w:num w:numId="13">
    <w:abstractNumId w:val="20"/>
  </w:num>
  <w:num w:numId="14">
    <w:abstractNumId w:val="6"/>
  </w:num>
  <w:num w:numId="15">
    <w:abstractNumId w:val="46"/>
  </w:num>
  <w:num w:numId="16">
    <w:abstractNumId w:val="47"/>
  </w:num>
  <w:num w:numId="17">
    <w:abstractNumId w:val="27"/>
  </w:num>
  <w:num w:numId="18">
    <w:abstractNumId w:val="5"/>
  </w:num>
  <w:num w:numId="19">
    <w:abstractNumId w:val="7"/>
  </w:num>
  <w:num w:numId="20">
    <w:abstractNumId w:val="24"/>
  </w:num>
  <w:num w:numId="21">
    <w:abstractNumId w:val="44"/>
  </w:num>
  <w:num w:numId="22">
    <w:abstractNumId w:val="13"/>
  </w:num>
  <w:num w:numId="23">
    <w:abstractNumId w:val="40"/>
  </w:num>
  <w:num w:numId="24">
    <w:abstractNumId w:val="28"/>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3"/>
  </w:num>
  <w:num w:numId="26">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9"/>
  </w:num>
  <w:num w:numId="29">
    <w:abstractNumId w:val="21"/>
  </w:num>
  <w:num w:numId="30">
    <w:abstractNumId w:val="26"/>
  </w:num>
  <w:num w:numId="31">
    <w:abstractNumId w:val="43"/>
  </w:num>
  <w:num w:numId="32">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2"/>
  </w:num>
  <w:num w:numId="34">
    <w:abstractNumId w:val="29"/>
  </w:num>
  <w:num w:numId="35">
    <w:abstractNumId w:val="10"/>
  </w:num>
  <w:num w:numId="36">
    <w:abstractNumId w:val="41"/>
  </w:num>
  <w:num w:numId="37">
    <w:abstractNumId w:val="35"/>
  </w:num>
  <w:num w:numId="38">
    <w:abstractNumId w:val="42"/>
  </w:num>
  <w:num w:numId="39">
    <w:abstractNumId w:val="22"/>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9"/>
  </w:num>
  <w:num w:numId="52">
    <w:abstractNumId w:val="36"/>
  </w:num>
  <w:num w:numId="53">
    <w:abstractNumId w:val="3"/>
  </w:num>
  <w:num w:numId="54">
    <w:abstractNumId w:val="11"/>
  </w:num>
  <w:num w:numId="55">
    <w:abstractNumId w:val="39"/>
  </w:num>
  <w:num w:numId="56">
    <w:abstractNumId w:val="14"/>
  </w:num>
  <w:num w:numId="57">
    <w:abstractNumId w:val="48"/>
  </w:num>
  <w:num w:numId="58">
    <w:abstractNumId w:val="33"/>
  </w:num>
  <w:num w:numId="59">
    <w:abstractNumId w:val="4"/>
  </w:num>
  <w:num w:numId="60">
    <w:abstractNumId w:val="3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d00">
    <w15:presenceInfo w15:providerId="None" w15:userId="Ye-Kui Wang d00"/>
  </w15:person>
  <w15:person w15:author="Gary Sullivan">
    <w15:presenceInfo w15:providerId="None" w15:userId="Gary Sullivan"/>
  </w15:person>
  <w15:person w15:author="Ye-Kui Wang d01">
    <w15:presenceInfo w15:providerId="None" w15:userId="Ye-Kui Wang d01"/>
  </w15:person>
  <w15:person w15:author="Ye-Kui Wang d03">
    <w15:presenceInfo w15:providerId="None" w15:userId="Ye-Kui Wang d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CA" w:vendorID="2" w:dllVersion="6"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E6E"/>
    <w:rsid w:val="00003A22"/>
    <w:rsid w:val="00003CBD"/>
    <w:rsid w:val="00003F41"/>
    <w:rsid w:val="00004111"/>
    <w:rsid w:val="00004D0B"/>
    <w:rsid w:val="00013BFA"/>
    <w:rsid w:val="000142AA"/>
    <w:rsid w:val="00014476"/>
    <w:rsid w:val="00014982"/>
    <w:rsid w:val="00015A20"/>
    <w:rsid w:val="0001662D"/>
    <w:rsid w:val="00020036"/>
    <w:rsid w:val="00020364"/>
    <w:rsid w:val="0002091B"/>
    <w:rsid w:val="00022524"/>
    <w:rsid w:val="00022A1F"/>
    <w:rsid w:val="00022C37"/>
    <w:rsid w:val="00022D1E"/>
    <w:rsid w:val="0002422C"/>
    <w:rsid w:val="00024B69"/>
    <w:rsid w:val="00024D98"/>
    <w:rsid w:val="00026DF0"/>
    <w:rsid w:val="000308A3"/>
    <w:rsid w:val="000331A3"/>
    <w:rsid w:val="00034FC7"/>
    <w:rsid w:val="00036F59"/>
    <w:rsid w:val="00040636"/>
    <w:rsid w:val="00040C76"/>
    <w:rsid w:val="000419C4"/>
    <w:rsid w:val="000425A4"/>
    <w:rsid w:val="00044A41"/>
    <w:rsid w:val="000458BC"/>
    <w:rsid w:val="00045C41"/>
    <w:rsid w:val="00046C03"/>
    <w:rsid w:val="00052898"/>
    <w:rsid w:val="0005545C"/>
    <w:rsid w:val="000575E6"/>
    <w:rsid w:val="00065039"/>
    <w:rsid w:val="00066AF8"/>
    <w:rsid w:val="00066D3D"/>
    <w:rsid w:val="0007089B"/>
    <w:rsid w:val="00074448"/>
    <w:rsid w:val="00074DB3"/>
    <w:rsid w:val="0007614F"/>
    <w:rsid w:val="000776E3"/>
    <w:rsid w:val="000808A3"/>
    <w:rsid w:val="000827AF"/>
    <w:rsid w:val="00083377"/>
    <w:rsid w:val="00085B81"/>
    <w:rsid w:val="00094D50"/>
    <w:rsid w:val="00095488"/>
    <w:rsid w:val="00095B71"/>
    <w:rsid w:val="00097177"/>
    <w:rsid w:val="000A4B72"/>
    <w:rsid w:val="000A6383"/>
    <w:rsid w:val="000A7E65"/>
    <w:rsid w:val="000B0C0F"/>
    <w:rsid w:val="000B1C6B"/>
    <w:rsid w:val="000B3104"/>
    <w:rsid w:val="000B3F73"/>
    <w:rsid w:val="000B4FF9"/>
    <w:rsid w:val="000B5505"/>
    <w:rsid w:val="000B5E06"/>
    <w:rsid w:val="000C09AC"/>
    <w:rsid w:val="000C2458"/>
    <w:rsid w:val="000C3686"/>
    <w:rsid w:val="000C5590"/>
    <w:rsid w:val="000C7A51"/>
    <w:rsid w:val="000C7C43"/>
    <w:rsid w:val="000D15AE"/>
    <w:rsid w:val="000D2C00"/>
    <w:rsid w:val="000D5A4B"/>
    <w:rsid w:val="000E00F3"/>
    <w:rsid w:val="000E1A8B"/>
    <w:rsid w:val="000E1EAA"/>
    <w:rsid w:val="000E39AB"/>
    <w:rsid w:val="000E4DB0"/>
    <w:rsid w:val="000E75F5"/>
    <w:rsid w:val="000E76F9"/>
    <w:rsid w:val="000F158C"/>
    <w:rsid w:val="000F2772"/>
    <w:rsid w:val="000F5346"/>
    <w:rsid w:val="000F56FA"/>
    <w:rsid w:val="000F63C2"/>
    <w:rsid w:val="000F6A5F"/>
    <w:rsid w:val="00100AAF"/>
    <w:rsid w:val="00102F3D"/>
    <w:rsid w:val="00102FEE"/>
    <w:rsid w:val="0010736A"/>
    <w:rsid w:val="00110D7A"/>
    <w:rsid w:val="001154C1"/>
    <w:rsid w:val="00117C35"/>
    <w:rsid w:val="00121F0F"/>
    <w:rsid w:val="001221EA"/>
    <w:rsid w:val="00124E38"/>
    <w:rsid w:val="0012580B"/>
    <w:rsid w:val="00126B45"/>
    <w:rsid w:val="0012712A"/>
    <w:rsid w:val="00131507"/>
    <w:rsid w:val="001317DC"/>
    <w:rsid w:val="00131BEA"/>
    <w:rsid w:val="00131F90"/>
    <w:rsid w:val="00131FB1"/>
    <w:rsid w:val="0013247D"/>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A24"/>
    <w:rsid w:val="00176224"/>
    <w:rsid w:val="0018104A"/>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14"/>
    <w:rsid w:val="001C3CDD"/>
    <w:rsid w:val="001C5CB0"/>
    <w:rsid w:val="001D1BD2"/>
    <w:rsid w:val="001D2242"/>
    <w:rsid w:val="001D2498"/>
    <w:rsid w:val="001D3279"/>
    <w:rsid w:val="001D3A0B"/>
    <w:rsid w:val="001D40F4"/>
    <w:rsid w:val="001D4429"/>
    <w:rsid w:val="001D4DDC"/>
    <w:rsid w:val="001D722D"/>
    <w:rsid w:val="001E02BE"/>
    <w:rsid w:val="001E0E3E"/>
    <w:rsid w:val="001E3B37"/>
    <w:rsid w:val="001E5ECA"/>
    <w:rsid w:val="001E73FB"/>
    <w:rsid w:val="001F070B"/>
    <w:rsid w:val="001F2433"/>
    <w:rsid w:val="001F2594"/>
    <w:rsid w:val="001F3D36"/>
    <w:rsid w:val="001F4795"/>
    <w:rsid w:val="001F6FB2"/>
    <w:rsid w:val="00202C2F"/>
    <w:rsid w:val="00203CC8"/>
    <w:rsid w:val="002055A6"/>
    <w:rsid w:val="00206460"/>
    <w:rsid w:val="002069B4"/>
    <w:rsid w:val="002071FE"/>
    <w:rsid w:val="0021032F"/>
    <w:rsid w:val="00215DFC"/>
    <w:rsid w:val="00216F59"/>
    <w:rsid w:val="002212DF"/>
    <w:rsid w:val="00222CD4"/>
    <w:rsid w:val="00224601"/>
    <w:rsid w:val="0022466E"/>
    <w:rsid w:val="00225016"/>
    <w:rsid w:val="002264A6"/>
    <w:rsid w:val="002278CE"/>
    <w:rsid w:val="00227BA7"/>
    <w:rsid w:val="0023011C"/>
    <w:rsid w:val="002304E9"/>
    <w:rsid w:val="0023074A"/>
    <w:rsid w:val="002316AF"/>
    <w:rsid w:val="002327CF"/>
    <w:rsid w:val="0023350B"/>
    <w:rsid w:val="00235D32"/>
    <w:rsid w:val="00236405"/>
    <w:rsid w:val="002375C1"/>
    <w:rsid w:val="00243B3A"/>
    <w:rsid w:val="00243CE6"/>
    <w:rsid w:val="00252C0D"/>
    <w:rsid w:val="00253504"/>
    <w:rsid w:val="00263398"/>
    <w:rsid w:val="00263FC4"/>
    <w:rsid w:val="002646E1"/>
    <w:rsid w:val="00264A76"/>
    <w:rsid w:val="002657AF"/>
    <w:rsid w:val="00266F06"/>
    <w:rsid w:val="002729A5"/>
    <w:rsid w:val="002755A8"/>
    <w:rsid w:val="002757C8"/>
    <w:rsid w:val="00275BCF"/>
    <w:rsid w:val="00276696"/>
    <w:rsid w:val="00281706"/>
    <w:rsid w:val="00284A10"/>
    <w:rsid w:val="00287595"/>
    <w:rsid w:val="00291BFA"/>
    <w:rsid w:val="00291E36"/>
    <w:rsid w:val="00292257"/>
    <w:rsid w:val="0029455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4D33"/>
    <w:rsid w:val="002F116C"/>
    <w:rsid w:val="002F164D"/>
    <w:rsid w:val="002F1F52"/>
    <w:rsid w:val="002F3306"/>
    <w:rsid w:val="002F6334"/>
    <w:rsid w:val="002F72F7"/>
    <w:rsid w:val="00301E71"/>
    <w:rsid w:val="00302847"/>
    <w:rsid w:val="00303CCA"/>
    <w:rsid w:val="00306206"/>
    <w:rsid w:val="003073EE"/>
    <w:rsid w:val="003114FE"/>
    <w:rsid w:val="003151FF"/>
    <w:rsid w:val="00317D85"/>
    <w:rsid w:val="003220D2"/>
    <w:rsid w:val="00327C56"/>
    <w:rsid w:val="003315A1"/>
    <w:rsid w:val="0033225A"/>
    <w:rsid w:val="0033261A"/>
    <w:rsid w:val="003373EC"/>
    <w:rsid w:val="00337C75"/>
    <w:rsid w:val="00342FF4"/>
    <w:rsid w:val="00344AAF"/>
    <w:rsid w:val="00344F31"/>
    <w:rsid w:val="00345207"/>
    <w:rsid w:val="00346148"/>
    <w:rsid w:val="00346223"/>
    <w:rsid w:val="00346853"/>
    <w:rsid w:val="0034723F"/>
    <w:rsid w:val="0035327D"/>
    <w:rsid w:val="00354964"/>
    <w:rsid w:val="00355A1E"/>
    <w:rsid w:val="003561E2"/>
    <w:rsid w:val="003571D6"/>
    <w:rsid w:val="00361787"/>
    <w:rsid w:val="00363EE4"/>
    <w:rsid w:val="00364199"/>
    <w:rsid w:val="00366148"/>
    <w:rsid w:val="003669EA"/>
    <w:rsid w:val="003706CC"/>
    <w:rsid w:val="00373207"/>
    <w:rsid w:val="00373BFF"/>
    <w:rsid w:val="00373C8D"/>
    <w:rsid w:val="00377710"/>
    <w:rsid w:val="0038127E"/>
    <w:rsid w:val="00383093"/>
    <w:rsid w:val="003848DA"/>
    <w:rsid w:val="00385D87"/>
    <w:rsid w:val="0038615B"/>
    <w:rsid w:val="00387581"/>
    <w:rsid w:val="00387610"/>
    <w:rsid w:val="00387A51"/>
    <w:rsid w:val="0039080C"/>
    <w:rsid w:val="0039104E"/>
    <w:rsid w:val="00393DFF"/>
    <w:rsid w:val="003A2D8E"/>
    <w:rsid w:val="003A69B3"/>
    <w:rsid w:val="003A7CE6"/>
    <w:rsid w:val="003B1CD9"/>
    <w:rsid w:val="003B4174"/>
    <w:rsid w:val="003B7212"/>
    <w:rsid w:val="003C08B3"/>
    <w:rsid w:val="003C1149"/>
    <w:rsid w:val="003C20E4"/>
    <w:rsid w:val="003C33D2"/>
    <w:rsid w:val="003C7F16"/>
    <w:rsid w:val="003D27CF"/>
    <w:rsid w:val="003D36DD"/>
    <w:rsid w:val="003D47FF"/>
    <w:rsid w:val="003D5A2E"/>
    <w:rsid w:val="003D6342"/>
    <w:rsid w:val="003E08FC"/>
    <w:rsid w:val="003E63F8"/>
    <w:rsid w:val="003E6F90"/>
    <w:rsid w:val="003E7708"/>
    <w:rsid w:val="003E79E5"/>
    <w:rsid w:val="003F01FC"/>
    <w:rsid w:val="003F02AE"/>
    <w:rsid w:val="003F25D3"/>
    <w:rsid w:val="003F26D0"/>
    <w:rsid w:val="003F5D0F"/>
    <w:rsid w:val="003F7381"/>
    <w:rsid w:val="00400101"/>
    <w:rsid w:val="00400C49"/>
    <w:rsid w:val="00402EDA"/>
    <w:rsid w:val="00410C2A"/>
    <w:rsid w:val="00413EC6"/>
    <w:rsid w:val="00414101"/>
    <w:rsid w:val="0041447F"/>
    <w:rsid w:val="00415581"/>
    <w:rsid w:val="00415B6E"/>
    <w:rsid w:val="004234F0"/>
    <w:rsid w:val="00423643"/>
    <w:rsid w:val="004275B9"/>
    <w:rsid w:val="00430150"/>
    <w:rsid w:val="0043138C"/>
    <w:rsid w:val="00433DDB"/>
    <w:rsid w:val="004364FA"/>
    <w:rsid w:val="004373DD"/>
    <w:rsid w:val="00437619"/>
    <w:rsid w:val="0044015D"/>
    <w:rsid w:val="00442225"/>
    <w:rsid w:val="0044618F"/>
    <w:rsid w:val="00451AFD"/>
    <w:rsid w:val="0045222F"/>
    <w:rsid w:val="004531CD"/>
    <w:rsid w:val="00454A43"/>
    <w:rsid w:val="00464B6C"/>
    <w:rsid w:val="00465895"/>
    <w:rsid w:val="00465A1E"/>
    <w:rsid w:val="00465AAF"/>
    <w:rsid w:val="00465F38"/>
    <w:rsid w:val="00470362"/>
    <w:rsid w:val="00474879"/>
    <w:rsid w:val="004748D9"/>
    <w:rsid w:val="0047635B"/>
    <w:rsid w:val="00480266"/>
    <w:rsid w:val="00482745"/>
    <w:rsid w:val="00482A91"/>
    <w:rsid w:val="00482DA4"/>
    <w:rsid w:val="00483459"/>
    <w:rsid w:val="0048360B"/>
    <w:rsid w:val="0048627D"/>
    <w:rsid w:val="0048657F"/>
    <w:rsid w:val="00487465"/>
    <w:rsid w:val="00490651"/>
    <w:rsid w:val="00490A81"/>
    <w:rsid w:val="00492EB6"/>
    <w:rsid w:val="0049416E"/>
    <w:rsid w:val="00494FF2"/>
    <w:rsid w:val="004971DB"/>
    <w:rsid w:val="00497392"/>
    <w:rsid w:val="004A20A6"/>
    <w:rsid w:val="004A2A63"/>
    <w:rsid w:val="004A3F02"/>
    <w:rsid w:val="004A4AAD"/>
    <w:rsid w:val="004B210C"/>
    <w:rsid w:val="004B5110"/>
    <w:rsid w:val="004C1537"/>
    <w:rsid w:val="004C17B2"/>
    <w:rsid w:val="004C4FB7"/>
    <w:rsid w:val="004C7E61"/>
    <w:rsid w:val="004D3E86"/>
    <w:rsid w:val="004D405F"/>
    <w:rsid w:val="004D40EE"/>
    <w:rsid w:val="004D6404"/>
    <w:rsid w:val="004E1857"/>
    <w:rsid w:val="004E366C"/>
    <w:rsid w:val="004E4F4F"/>
    <w:rsid w:val="004E50CE"/>
    <w:rsid w:val="004E6789"/>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0D90"/>
    <w:rsid w:val="0052421E"/>
    <w:rsid w:val="00524BBA"/>
    <w:rsid w:val="00524EC5"/>
    <w:rsid w:val="00531AE9"/>
    <w:rsid w:val="005323D0"/>
    <w:rsid w:val="005347D2"/>
    <w:rsid w:val="00534B8D"/>
    <w:rsid w:val="00536EDE"/>
    <w:rsid w:val="005374A0"/>
    <w:rsid w:val="00537F86"/>
    <w:rsid w:val="005403AD"/>
    <w:rsid w:val="005409FE"/>
    <w:rsid w:val="00543FAB"/>
    <w:rsid w:val="00550A07"/>
    <w:rsid w:val="00550A66"/>
    <w:rsid w:val="00554315"/>
    <w:rsid w:val="00556DEA"/>
    <w:rsid w:val="00560290"/>
    <w:rsid w:val="00567EC7"/>
    <w:rsid w:val="00570013"/>
    <w:rsid w:val="0057380E"/>
    <w:rsid w:val="0057762E"/>
    <w:rsid w:val="005801A2"/>
    <w:rsid w:val="00581A25"/>
    <w:rsid w:val="0058214B"/>
    <w:rsid w:val="005824B5"/>
    <w:rsid w:val="00583A84"/>
    <w:rsid w:val="00584380"/>
    <w:rsid w:val="005873BC"/>
    <w:rsid w:val="0058784C"/>
    <w:rsid w:val="005902D9"/>
    <w:rsid w:val="0059081E"/>
    <w:rsid w:val="00590A90"/>
    <w:rsid w:val="005952A5"/>
    <w:rsid w:val="005958D8"/>
    <w:rsid w:val="00597F0C"/>
    <w:rsid w:val="005A0188"/>
    <w:rsid w:val="005A1DDD"/>
    <w:rsid w:val="005A29BC"/>
    <w:rsid w:val="005A33A1"/>
    <w:rsid w:val="005A375A"/>
    <w:rsid w:val="005A5953"/>
    <w:rsid w:val="005B1CAF"/>
    <w:rsid w:val="005B217D"/>
    <w:rsid w:val="005B2BDB"/>
    <w:rsid w:val="005B4F70"/>
    <w:rsid w:val="005B6D8A"/>
    <w:rsid w:val="005C0F4A"/>
    <w:rsid w:val="005C385F"/>
    <w:rsid w:val="005C42F6"/>
    <w:rsid w:val="005D23AE"/>
    <w:rsid w:val="005D54D9"/>
    <w:rsid w:val="005D7365"/>
    <w:rsid w:val="005D791F"/>
    <w:rsid w:val="005E1AC6"/>
    <w:rsid w:val="005E2F29"/>
    <w:rsid w:val="005E55C1"/>
    <w:rsid w:val="005E5617"/>
    <w:rsid w:val="005E5C39"/>
    <w:rsid w:val="005E6867"/>
    <w:rsid w:val="005F6F1B"/>
    <w:rsid w:val="006033A6"/>
    <w:rsid w:val="006050D5"/>
    <w:rsid w:val="00605313"/>
    <w:rsid w:val="00610533"/>
    <w:rsid w:val="00616317"/>
    <w:rsid w:val="00617AAA"/>
    <w:rsid w:val="00620C67"/>
    <w:rsid w:val="00622750"/>
    <w:rsid w:val="00623B38"/>
    <w:rsid w:val="00624B33"/>
    <w:rsid w:val="0063041A"/>
    <w:rsid w:val="00630580"/>
    <w:rsid w:val="00630AA2"/>
    <w:rsid w:val="0063555F"/>
    <w:rsid w:val="00635A22"/>
    <w:rsid w:val="006364BD"/>
    <w:rsid w:val="00636B67"/>
    <w:rsid w:val="0064234C"/>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3352"/>
    <w:rsid w:val="0067465F"/>
    <w:rsid w:val="00676040"/>
    <w:rsid w:val="006761B2"/>
    <w:rsid w:val="006775EF"/>
    <w:rsid w:val="00677B0E"/>
    <w:rsid w:val="0068023F"/>
    <w:rsid w:val="006808B3"/>
    <w:rsid w:val="00681153"/>
    <w:rsid w:val="00681709"/>
    <w:rsid w:val="00683DCA"/>
    <w:rsid w:val="0068511E"/>
    <w:rsid w:val="00686D3A"/>
    <w:rsid w:val="00693DAD"/>
    <w:rsid w:val="00695C75"/>
    <w:rsid w:val="006966ED"/>
    <w:rsid w:val="006972B2"/>
    <w:rsid w:val="006A22BE"/>
    <w:rsid w:val="006A2471"/>
    <w:rsid w:val="006A3BBB"/>
    <w:rsid w:val="006B2BD4"/>
    <w:rsid w:val="006B34E9"/>
    <w:rsid w:val="006B3D46"/>
    <w:rsid w:val="006B5029"/>
    <w:rsid w:val="006B5252"/>
    <w:rsid w:val="006B7867"/>
    <w:rsid w:val="006C02D2"/>
    <w:rsid w:val="006C0C3E"/>
    <w:rsid w:val="006C1CEC"/>
    <w:rsid w:val="006C2929"/>
    <w:rsid w:val="006C318C"/>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810"/>
    <w:rsid w:val="006E5417"/>
    <w:rsid w:val="006E5889"/>
    <w:rsid w:val="006E6243"/>
    <w:rsid w:val="006E699E"/>
    <w:rsid w:val="006F0225"/>
    <w:rsid w:val="006F1986"/>
    <w:rsid w:val="007023DE"/>
    <w:rsid w:val="00712F60"/>
    <w:rsid w:val="00715861"/>
    <w:rsid w:val="00720C40"/>
    <w:rsid w:val="00720E3B"/>
    <w:rsid w:val="00721CE2"/>
    <w:rsid w:val="00727427"/>
    <w:rsid w:val="007307B5"/>
    <w:rsid w:val="00732AD7"/>
    <w:rsid w:val="007369FD"/>
    <w:rsid w:val="00740EFF"/>
    <w:rsid w:val="0074393F"/>
    <w:rsid w:val="00745F6B"/>
    <w:rsid w:val="007514C0"/>
    <w:rsid w:val="00755276"/>
    <w:rsid w:val="00755776"/>
    <w:rsid w:val="0075585E"/>
    <w:rsid w:val="007570A5"/>
    <w:rsid w:val="00761B32"/>
    <w:rsid w:val="00762366"/>
    <w:rsid w:val="0076269E"/>
    <w:rsid w:val="007630CE"/>
    <w:rsid w:val="00764CF7"/>
    <w:rsid w:val="00770571"/>
    <w:rsid w:val="00772057"/>
    <w:rsid w:val="00772D0B"/>
    <w:rsid w:val="007766F4"/>
    <w:rsid w:val="007768FF"/>
    <w:rsid w:val="007775BB"/>
    <w:rsid w:val="007824D3"/>
    <w:rsid w:val="00782E4A"/>
    <w:rsid w:val="007849DD"/>
    <w:rsid w:val="007850A2"/>
    <w:rsid w:val="00785E11"/>
    <w:rsid w:val="00786568"/>
    <w:rsid w:val="00787159"/>
    <w:rsid w:val="00787A1F"/>
    <w:rsid w:val="0079017E"/>
    <w:rsid w:val="007937DA"/>
    <w:rsid w:val="00796EE3"/>
    <w:rsid w:val="00797E7F"/>
    <w:rsid w:val="007A016B"/>
    <w:rsid w:val="007A2F54"/>
    <w:rsid w:val="007A3088"/>
    <w:rsid w:val="007A4483"/>
    <w:rsid w:val="007A4D78"/>
    <w:rsid w:val="007A7D29"/>
    <w:rsid w:val="007B33C6"/>
    <w:rsid w:val="007B4AB8"/>
    <w:rsid w:val="007C27C6"/>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6E47"/>
    <w:rsid w:val="007F004E"/>
    <w:rsid w:val="007F11D6"/>
    <w:rsid w:val="007F1F8B"/>
    <w:rsid w:val="007F27F2"/>
    <w:rsid w:val="007F487D"/>
    <w:rsid w:val="007F58FB"/>
    <w:rsid w:val="007F5BA9"/>
    <w:rsid w:val="007F67A1"/>
    <w:rsid w:val="007F6A49"/>
    <w:rsid w:val="00800E68"/>
    <w:rsid w:val="00801516"/>
    <w:rsid w:val="00803B05"/>
    <w:rsid w:val="00806EB4"/>
    <w:rsid w:val="0080752A"/>
    <w:rsid w:val="00811132"/>
    <w:rsid w:val="00811C05"/>
    <w:rsid w:val="008129B6"/>
    <w:rsid w:val="00813D1C"/>
    <w:rsid w:val="00814CDD"/>
    <w:rsid w:val="008159CE"/>
    <w:rsid w:val="00817471"/>
    <w:rsid w:val="008206C8"/>
    <w:rsid w:val="0082144C"/>
    <w:rsid w:val="00823E9C"/>
    <w:rsid w:val="00830618"/>
    <w:rsid w:val="008328AB"/>
    <w:rsid w:val="00832BB1"/>
    <w:rsid w:val="00835097"/>
    <w:rsid w:val="00835421"/>
    <w:rsid w:val="0083607E"/>
    <w:rsid w:val="00840A42"/>
    <w:rsid w:val="008421EC"/>
    <w:rsid w:val="008470AC"/>
    <w:rsid w:val="00847669"/>
    <w:rsid w:val="00852EBB"/>
    <w:rsid w:val="00854471"/>
    <w:rsid w:val="008570AF"/>
    <w:rsid w:val="00860E39"/>
    <w:rsid w:val="008635F8"/>
    <w:rsid w:val="0086387C"/>
    <w:rsid w:val="008638B0"/>
    <w:rsid w:val="00864C76"/>
    <w:rsid w:val="00865C41"/>
    <w:rsid w:val="0086637D"/>
    <w:rsid w:val="0087088E"/>
    <w:rsid w:val="00871099"/>
    <w:rsid w:val="008729D4"/>
    <w:rsid w:val="00874A6C"/>
    <w:rsid w:val="00876C65"/>
    <w:rsid w:val="00876EDB"/>
    <w:rsid w:val="00880B79"/>
    <w:rsid w:val="00880D8B"/>
    <w:rsid w:val="00883711"/>
    <w:rsid w:val="008841CB"/>
    <w:rsid w:val="008865F6"/>
    <w:rsid w:val="00886F61"/>
    <w:rsid w:val="00887920"/>
    <w:rsid w:val="0089495B"/>
    <w:rsid w:val="008A0B8C"/>
    <w:rsid w:val="008A122E"/>
    <w:rsid w:val="008A38F7"/>
    <w:rsid w:val="008A4B4C"/>
    <w:rsid w:val="008A4B93"/>
    <w:rsid w:val="008A62C9"/>
    <w:rsid w:val="008B077F"/>
    <w:rsid w:val="008B0CA3"/>
    <w:rsid w:val="008B3AE8"/>
    <w:rsid w:val="008B4B9C"/>
    <w:rsid w:val="008B4F5E"/>
    <w:rsid w:val="008B6447"/>
    <w:rsid w:val="008C14D7"/>
    <w:rsid w:val="008C239F"/>
    <w:rsid w:val="008C3D70"/>
    <w:rsid w:val="008C788E"/>
    <w:rsid w:val="008D4835"/>
    <w:rsid w:val="008D7DAF"/>
    <w:rsid w:val="008D7EAD"/>
    <w:rsid w:val="008D7F53"/>
    <w:rsid w:val="008E195F"/>
    <w:rsid w:val="008E3C4B"/>
    <w:rsid w:val="008E480C"/>
    <w:rsid w:val="008F2A08"/>
    <w:rsid w:val="008F2A7B"/>
    <w:rsid w:val="008F52C5"/>
    <w:rsid w:val="008F7938"/>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4007"/>
    <w:rsid w:val="00927342"/>
    <w:rsid w:val="00931074"/>
    <w:rsid w:val="00933453"/>
    <w:rsid w:val="009336F7"/>
    <w:rsid w:val="009346CA"/>
    <w:rsid w:val="00936189"/>
    <w:rsid w:val="0093636C"/>
    <w:rsid w:val="009374A7"/>
    <w:rsid w:val="00937FD8"/>
    <w:rsid w:val="009434DF"/>
    <w:rsid w:val="0094563F"/>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481"/>
    <w:rsid w:val="00982845"/>
    <w:rsid w:val="00983B61"/>
    <w:rsid w:val="00983E98"/>
    <w:rsid w:val="00983F77"/>
    <w:rsid w:val="0098551D"/>
    <w:rsid w:val="009873EB"/>
    <w:rsid w:val="00987DE2"/>
    <w:rsid w:val="00991B38"/>
    <w:rsid w:val="00992D4B"/>
    <w:rsid w:val="00993B5C"/>
    <w:rsid w:val="0099518F"/>
    <w:rsid w:val="009961D8"/>
    <w:rsid w:val="00997559"/>
    <w:rsid w:val="0099764F"/>
    <w:rsid w:val="0099765D"/>
    <w:rsid w:val="00997809"/>
    <w:rsid w:val="009A0C79"/>
    <w:rsid w:val="009A1323"/>
    <w:rsid w:val="009A23AA"/>
    <w:rsid w:val="009A2977"/>
    <w:rsid w:val="009A523D"/>
    <w:rsid w:val="009A728D"/>
    <w:rsid w:val="009A7813"/>
    <w:rsid w:val="009B02A1"/>
    <w:rsid w:val="009B0353"/>
    <w:rsid w:val="009B3CFA"/>
    <w:rsid w:val="009B4AA6"/>
    <w:rsid w:val="009B50E9"/>
    <w:rsid w:val="009B541F"/>
    <w:rsid w:val="009B56BD"/>
    <w:rsid w:val="009C31C2"/>
    <w:rsid w:val="009C34EA"/>
    <w:rsid w:val="009C4D9F"/>
    <w:rsid w:val="009D19B1"/>
    <w:rsid w:val="009D2857"/>
    <w:rsid w:val="009D3B8A"/>
    <w:rsid w:val="009E04C6"/>
    <w:rsid w:val="009E18F6"/>
    <w:rsid w:val="009E28DA"/>
    <w:rsid w:val="009E2BF3"/>
    <w:rsid w:val="009E5815"/>
    <w:rsid w:val="009E7BCE"/>
    <w:rsid w:val="009F197F"/>
    <w:rsid w:val="009F496B"/>
    <w:rsid w:val="009F7388"/>
    <w:rsid w:val="009F756D"/>
    <w:rsid w:val="00A0090A"/>
    <w:rsid w:val="00A01439"/>
    <w:rsid w:val="00A02E61"/>
    <w:rsid w:val="00A03AF0"/>
    <w:rsid w:val="00A047AF"/>
    <w:rsid w:val="00A05CFF"/>
    <w:rsid w:val="00A071FF"/>
    <w:rsid w:val="00A11AC1"/>
    <w:rsid w:val="00A13048"/>
    <w:rsid w:val="00A134CB"/>
    <w:rsid w:val="00A16F1B"/>
    <w:rsid w:val="00A177B6"/>
    <w:rsid w:val="00A209E1"/>
    <w:rsid w:val="00A31479"/>
    <w:rsid w:val="00A36B54"/>
    <w:rsid w:val="00A3728F"/>
    <w:rsid w:val="00A40C96"/>
    <w:rsid w:val="00A42004"/>
    <w:rsid w:val="00A449A2"/>
    <w:rsid w:val="00A44B62"/>
    <w:rsid w:val="00A45317"/>
    <w:rsid w:val="00A46843"/>
    <w:rsid w:val="00A4692B"/>
    <w:rsid w:val="00A46B5B"/>
    <w:rsid w:val="00A50F5C"/>
    <w:rsid w:val="00A5320A"/>
    <w:rsid w:val="00A56B97"/>
    <w:rsid w:val="00A56BE9"/>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3253"/>
    <w:rsid w:val="00A837AF"/>
    <w:rsid w:val="00A83B0C"/>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5B8F"/>
    <w:rsid w:val="00AE6651"/>
    <w:rsid w:val="00AF02E9"/>
    <w:rsid w:val="00AF064A"/>
    <w:rsid w:val="00AF468D"/>
    <w:rsid w:val="00AF664B"/>
    <w:rsid w:val="00B0033E"/>
    <w:rsid w:val="00B00D98"/>
    <w:rsid w:val="00B03C7E"/>
    <w:rsid w:val="00B05AB5"/>
    <w:rsid w:val="00B07CA7"/>
    <w:rsid w:val="00B10ECB"/>
    <w:rsid w:val="00B11CE5"/>
    <w:rsid w:val="00B1279A"/>
    <w:rsid w:val="00B12AE8"/>
    <w:rsid w:val="00B130A0"/>
    <w:rsid w:val="00B1633D"/>
    <w:rsid w:val="00B21751"/>
    <w:rsid w:val="00B22D68"/>
    <w:rsid w:val="00B2631B"/>
    <w:rsid w:val="00B360CA"/>
    <w:rsid w:val="00B36361"/>
    <w:rsid w:val="00B41206"/>
    <w:rsid w:val="00B4194A"/>
    <w:rsid w:val="00B43257"/>
    <w:rsid w:val="00B470F4"/>
    <w:rsid w:val="00B50D8F"/>
    <w:rsid w:val="00B5222E"/>
    <w:rsid w:val="00B53179"/>
    <w:rsid w:val="00B600CD"/>
    <w:rsid w:val="00B601C0"/>
    <w:rsid w:val="00B6042A"/>
    <w:rsid w:val="00B61C96"/>
    <w:rsid w:val="00B643F5"/>
    <w:rsid w:val="00B64979"/>
    <w:rsid w:val="00B72AC5"/>
    <w:rsid w:val="00B73A2A"/>
    <w:rsid w:val="00B7515D"/>
    <w:rsid w:val="00B7644B"/>
    <w:rsid w:val="00B80495"/>
    <w:rsid w:val="00B81E18"/>
    <w:rsid w:val="00B81E8B"/>
    <w:rsid w:val="00B83F8F"/>
    <w:rsid w:val="00B864D4"/>
    <w:rsid w:val="00B87DBD"/>
    <w:rsid w:val="00B927C1"/>
    <w:rsid w:val="00B94B06"/>
    <w:rsid w:val="00B94C28"/>
    <w:rsid w:val="00B978D5"/>
    <w:rsid w:val="00BA2E77"/>
    <w:rsid w:val="00BA3925"/>
    <w:rsid w:val="00BA4D91"/>
    <w:rsid w:val="00BA70BC"/>
    <w:rsid w:val="00BB057C"/>
    <w:rsid w:val="00BB0A6B"/>
    <w:rsid w:val="00BB42C2"/>
    <w:rsid w:val="00BB4980"/>
    <w:rsid w:val="00BB653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BE2790"/>
    <w:rsid w:val="00BE6A3B"/>
    <w:rsid w:val="00C0092A"/>
    <w:rsid w:val="00C01536"/>
    <w:rsid w:val="00C03FC4"/>
    <w:rsid w:val="00C040F5"/>
    <w:rsid w:val="00C04F43"/>
    <w:rsid w:val="00C0573C"/>
    <w:rsid w:val="00C0609D"/>
    <w:rsid w:val="00C07002"/>
    <w:rsid w:val="00C0714C"/>
    <w:rsid w:val="00C07270"/>
    <w:rsid w:val="00C10347"/>
    <w:rsid w:val="00C112A7"/>
    <w:rsid w:val="00C115AB"/>
    <w:rsid w:val="00C12D0E"/>
    <w:rsid w:val="00C13B4B"/>
    <w:rsid w:val="00C15DC8"/>
    <w:rsid w:val="00C178DC"/>
    <w:rsid w:val="00C22C99"/>
    <w:rsid w:val="00C2381D"/>
    <w:rsid w:val="00C23C4E"/>
    <w:rsid w:val="00C26CCB"/>
    <w:rsid w:val="00C27933"/>
    <w:rsid w:val="00C30249"/>
    <w:rsid w:val="00C30FE8"/>
    <w:rsid w:val="00C315BD"/>
    <w:rsid w:val="00C3209B"/>
    <w:rsid w:val="00C321C5"/>
    <w:rsid w:val="00C33288"/>
    <w:rsid w:val="00C3565B"/>
    <w:rsid w:val="00C3723B"/>
    <w:rsid w:val="00C403C9"/>
    <w:rsid w:val="00C40C57"/>
    <w:rsid w:val="00C42466"/>
    <w:rsid w:val="00C42C61"/>
    <w:rsid w:val="00C520C0"/>
    <w:rsid w:val="00C54E4A"/>
    <w:rsid w:val="00C55DF4"/>
    <w:rsid w:val="00C56F3D"/>
    <w:rsid w:val="00C606C9"/>
    <w:rsid w:val="00C622D4"/>
    <w:rsid w:val="00C63A7A"/>
    <w:rsid w:val="00C64F46"/>
    <w:rsid w:val="00C71787"/>
    <w:rsid w:val="00C73884"/>
    <w:rsid w:val="00C7478B"/>
    <w:rsid w:val="00C749DF"/>
    <w:rsid w:val="00C77C48"/>
    <w:rsid w:val="00C77F8F"/>
    <w:rsid w:val="00C80288"/>
    <w:rsid w:val="00C82566"/>
    <w:rsid w:val="00C84003"/>
    <w:rsid w:val="00C84C45"/>
    <w:rsid w:val="00C85628"/>
    <w:rsid w:val="00C860FD"/>
    <w:rsid w:val="00C87733"/>
    <w:rsid w:val="00C90650"/>
    <w:rsid w:val="00C93C44"/>
    <w:rsid w:val="00C94114"/>
    <w:rsid w:val="00C94F19"/>
    <w:rsid w:val="00C9691B"/>
    <w:rsid w:val="00C97D78"/>
    <w:rsid w:val="00CA0755"/>
    <w:rsid w:val="00CA103C"/>
    <w:rsid w:val="00CA230D"/>
    <w:rsid w:val="00CB2974"/>
    <w:rsid w:val="00CB439C"/>
    <w:rsid w:val="00CB6938"/>
    <w:rsid w:val="00CC2AAE"/>
    <w:rsid w:val="00CC2F41"/>
    <w:rsid w:val="00CC485C"/>
    <w:rsid w:val="00CC5A42"/>
    <w:rsid w:val="00CC5CAC"/>
    <w:rsid w:val="00CC68F4"/>
    <w:rsid w:val="00CC74E2"/>
    <w:rsid w:val="00CD0EAB"/>
    <w:rsid w:val="00CD3F65"/>
    <w:rsid w:val="00CD6640"/>
    <w:rsid w:val="00CD6DC2"/>
    <w:rsid w:val="00CD78D8"/>
    <w:rsid w:val="00CE318B"/>
    <w:rsid w:val="00CE3339"/>
    <w:rsid w:val="00CE3AD2"/>
    <w:rsid w:val="00CE5E02"/>
    <w:rsid w:val="00CE782B"/>
    <w:rsid w:val="00CF101A"/>
    <w:rsid w:val="00CF15A4"/>
    <w:rsid w:val="00CF3307"/>
    <w:rsid w:val="00CF34DB"/>
    <w:rsid w:val="00CF558F"/>
    <w:rsid w:val="00CF6F7E"/>
    <w:rsid w:val="00D001FB"/>
    <w:rsid w:val="00D010C0"/>
    <w:rsid w:val="00D02D1E"/>
    <w:rsid w:val="00D03382"/>
    <w:rsid w:val="00D073E2"/>
    <w:rsid w:val="00D13620"/>
    <w:rsid w:val="00D1640E"/>
    <w:rsid w:val="00D16B74"/>
    <w:rsid w:val="00D17A58"/>
    <w:rsid w:val="00D17CC4"/>
    <w:rsid w:val="00D20136"/>
    <w:rsid w:val="00D2042D"/>
    <w:rsid w:val="00D20FB8"/>
    <w:rsid w:val="00D21705"/>
    <w:rsid w:val="00D22B54"/>
    <w:rsid w:val="00D24604"/>
    <w:rsid w:val="00D262AD"/>
    <w:rsid w:val="00D26D16"/>
    <w:rsid w:val="00D32D5B"/>
    <w:rsid w:val="00D3300E"/>
    <w:rsid w:val="00D3472F"/>
    <w:rsid w:val="00D42037"/>
    <w:rsid w:val="00D446EC"/>
    <w:rsid w:val="00D463AE"/>
    <w:rsid w:val="00D51870"/>
    <w:rsid w:val="00D51BF0"/>
    <w:rsid w:val="00D52234"/>
    <w:rsid w:val="00D55942"/>
    <w:rsid w:val="00D57472"/>
    <w:rsid w:val="00D60855"/>
    <w:rsid w:val="00D612ED"/>
    <w:rsid w:val="00D6229A"/>
    <w:rsid w:val="00D63D48"/>
    <w:rsid w:val="00D7102B"/>
    <w:rsid w:val="00D712ED"/>
    <w:rsid w:val="00D71EEA"/>
    <w:rsid w:val="00D74816"/>
    <w:rsid w:val="00D74BD5"/>
    <w:rsid w:val="00D76059"/>
    <w:rsid w:val="00D774E4"/>
    <w:rsid w:val="00D807BF"/>
    <w:rsid w:val="00D82F2B"/>
    <w:rsid w:val="00D82FCC"/>
    <w:rsid w:val="00D843D5"/>
    <w:rsid w:val="00D86D9F"/>
    <w:rsid w:val="00D87991"/>
    <w:rsid w:val="00D87FA6"/>
    <w:rsid w:val="00D92DAD"/>
    <w:rsid w:val="00D938E1"/>
    <w:rsid w:val="00D93B50"/>
    <w:rsid w:val="00D954BA"/>
    <w:rsid w:val="00D95D41"/>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E23B4"/>
    <w:rsid w:val="00DE6B43"/>
    <w:rsid w:val="00DF2194"/>
    <w:rsid w:val="00DF3A1B"/>
    <w:rsid w:val="00DF7D7D"/>
    <w:rsid w:val="00E020DC"/>
    <w:rsid w:val="00E0302C"/>
    <w:rsid w:val="00E068E3"/>
    <w:rsid w:val="00E07F2E"/>
    <w:rsid w:val="00E11923"/>
    <w:rsid w:val="00E1402D"/>
    <w:rsid w:val="00E1600E"/>
    <w:rsid w:val="00E17B7A"/>
    <w:rsid w:val="00E2359B"/>
    <w:rsid w:val="00E24C8C"/>
    <w:rsid w:val="00E24D7D"/>
    <w:rsid w:val="00E25C48"/>
    <w:rsid w:val="00E262D4"/>
    <w:rsid w:val="00E2757F"/>
    <w:rsid w:val="00E31616"/>
    <w:rsid w:val="00E3300B"/>
    <w:rsid w:val="00E35284"/>
    <w:rsid w:val="00E35C16"/>
    <w:rsid w:val="00E3618E"/>
    <w:rsid w:val="00E36250"/>
    <w:rsid w:val="00E37943"/>
    <w:rsid w:val="00E411D2"/>
    <w:rsid w:val="00E41B77"/>
    <w:rsid w:val="00E447A2"/>
    <w:rsid w:val="00E46BCA"/>
    <w:rsid w:val="00E46FA7"/>
    <w:rsid w:val="00E50C66"/>
    <w:rsid w:val="00E51783"/>
    <w:rsid w:val="00E51ABF"/>
    <w:rsid w:val="00E54511"/>
    <w:rsid w:val="00E57C66"/>
    <w:rsid w:val="00E60CA2"/>
    <w:rsid w:val="00E61D13"/>
    <w:rsid w:val="00E61DAC"/>
    <w:rsid w:val="00E6239E"/>
    <w:rsid w:val="00E62401"/>
    <w:rsid w:val="00E6343C"/>
    <w:rsid w:val="00E652C1"/>
    <w:rsid w:val="00E71EFE"/>
    <w:rsid w:val="00E727D6"/>
    <w:rsid w:val="00E72B80"/>
    <w:rsid w:val="00E75FE3"/>
    <w:rsid w:val="00E76166"/>
    <w:rsid w:val="00E7719D"/>
    <w:rsid w:val="00E775CB"/>
    <w:rsid w:val="00E86C4C"/>
    <w:rsid w:val="00E907A3"/>
    <w:rsid w:val="00E91023"/>
    <w:rsid w:val="00E9209F"/>
    <w:rsid w:val="00E93317"/>
    <w:rsid w:val="00E9522F"/>
    <w:rsid w:val="00E95FC6"/>
    <w:rsid w:val="00E96694"/>
    <w:rsid w:val="00E9669F"/>
    <w:rsid w:val="00E967AA"/>
    <w:rsid w:val="00EA0378"/>
    <w:rsid w:val="00EA144E"/>
    <w:rsid w:val="00EA230D"/>
    <w:rsid w:val="00EA2467"/>
    <w:rsid w:val="00EA3344"/>
    <w:rsid w:val="00EA5AE0"/>
    <w:rsid w:val="00EB4644"/>
    <w:rsid w:val="00EB68C7"/>
    <w:rsid w:val="00EB7AB1"/>
    <w:rsid w:val="00EC05DF"/>
    <w:rsid w:val="00EC096D"/>
    <w:rsid w:val="00EC22FF"/>
    <w:rsid w:val="00EC3B98"/>
    <w:rsid w:val="00EC666F"/>
    <w:rsid w:val="00ED1788"/>
    <w:rsid w:val="00ED213E"/>
    <w:rsid w:val="00ED2E22"/>
    <w:rsid w:val="00ED5119"/>
    <w:rsid w:val="00EE0740"/>
    <w:rsid w:val="00EE1129"/>
    <w:rsid w:val="00EE1527"/>
    <w:rsid w:val="00EE2A50"/>
    <w:rsid w:val="00EE7CD8"/>
    <w:rsid w:val="00EF48CC"/>
    <w:rsid w:val="00EF595A"/>
    <w:rsid w:val="00F00801"/>
    <w:rsid w:val="00F031A3"/>
    <w:rsid w:val="00F040FF"/>
    <w:rsid w:val="00F06C0A"/>
    <w:rsid w:val="00F06D30"/>
    <w:rsid w:val="00F1023D"/>
    <w:rsid w:val="00F11DB2"/>
    <w:rsid w:val="00F12099"/>
    <w:rsid w:val="00F120E8"/>
    <w:rsid w:val="00F13AE9"/>
    <w:rsid w:val="00F16A2E"/>
    <w:rsid w:val="00F1707F"/>
    <w:rsid w:val="00F17561"/>
    <w:rsid w:val="00F2079C"/>
    <w:rsid w:val="00F21FA5"/>
    <w:rsid w:val="00F250F4"/>
    <w:rsid w:val="00F272DF"/>
    <w:rsid w:val="00F31760"/>
    <w:rsid w:val="00F35BA5"/>
    <w:rsid w:val="00F37B0E"/>
    <w:rsid w:val="00F37BF2"/>
    <w:rsid w:val="00F410A7"/>
    <w:rsid w:val="00F4170B"/>
    <w:rsid w:val="00F41A8A"/>
    <w:rsid w:val="00F4333F"/>
    <w:rsid w:val="00F450F2"/>
    <w:rsid w:val="00F47DE5"/>
    <w:rsid w:val="00F5186E"/>
    <w:rsid w:val="00F53035"/>
    <w:rsid w:val="00F55332"/>
    <w:rsid w:val="00F576C7"/>
    <w:rsid w:val="00F61BA0"/>
    <w:rsid w:val="00F61FE6"/>
    <w:rsid w:val="00F64DA4"/>
    <w:rsid w:val="00F65B5A"/>
    <w:rsid w:val="00F67DFE"/>
    <w:rsid w:val="00F73032"/>
    <w:rsid w:val="00F74D04"/>
    <w:rsid w:val="00F75C62"/>
    <w:rsid w:val="00F75E11"/>
    <w:rsid w:val="00F83F5A"/>
    <w:rsid w:val="00F848FC"/>
    <w:rsid w:val="00F85759"/>
    <w:rsid w:val="00F86213"/>
    <w:rsid w:val="00F86D4B"/>
    <w:rsid w:val="00F87854"/>
    <w:rsid w:val="00F90C8F"/>
    <w:rsid w:val="00F915CB"/>
    <w:rsid w:val="00F9282A"/>
    <w:rsid w:val="00F928DB"/>
    <w:rsid w:val="00F928FC"/>
    <w:rsid w:val="00F934BF"/>
    <w:rsid w:val="00F95DD8"/>
    <w:rsid w:val="00F96BAD"/>
    <w:rsid w:val="00FA139D"/>
    <w:rsid w:val="00FA39F5"/>
    <w:rsid w:val="00FA6F29"/>
    <w:rsid w:val="00FB0E84"/>
    <w:rsid w:val="00FB37C6"/>
    <w:rsid w:val="00FB53DF"/>
    <w:rsid w:val="00FC250D"/>
    <w:rsid w:val="00FC31D5"/>
    <w:rsid w:val="00FC4B9E"/>
    <w:rsid w:val="00FC5767"/>
    <w:rsid w:val="00FD01C2"/>
    <w:rsid w:val="00FD0C89"/>
    <w:rsid w:val="00FD200E"/>
    <w:rsid w:val="00FD4317"/>
    <w:rsid w:val="00FD5534"/>
    <w:rsid w:val="00FD5B8E"/>
    <w:rsid w:val="00FD6FCE"/>
    <w:rsid w:val="00FE1ACF"/>
    <w:rsid w:val="00FE29B8"/>
    <w:rsid w:val="00FE5130"/>
    <w:rsid w:val="00FE595C"/>
    <w:rsid w:val="00FE6FDB"/>
    <w:rsid w:val="00FE7320"/>
    <w:rsid w:val="00FE77CE"/>
    <w:rsid w:val="00FE799E"/>
    <w:rsid w:val="00FF0BCD"/>
    <w:rsid w:val="00FF0CE3"/>
    <w:rsid w:val="00FF3865"/>
    <w:rsid w:val="00FF61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chartTrackingRefBased/>
  <w15:docId w15:val="{0D693BFD-2839-4885-B4E0-21470327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paragraph" w:customStyle="1" w:styleId="Default">
    <w:name w:val="Default"/>
    <w:rsid w:val="00F928DB"/>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tourapis@apple.co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rysull@microsof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jh@dolby.com" TargetMode="Externa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mailto:chadfogg@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yekui.wang@huawe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6605F-EF63-4FCC-8B0B-DEE94A0A3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38</Pages>
  <Words>20386</Words>
  <Characters>116205</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136319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cp:lastModifiedBy>Gary Sullivan</cp:lastModifiedBy>
  <cp:revision>8</cp:revision>
  <cp:lastPrinted>1900-01-01T08:00:00Z</cp:lastPrinted>
  <dcterms:created xsi:type="dcterms:W3CDTF">2018-05-11T01:24:00Z</dcterms:created>
  <dcterms:modified xsi:type="dcterms:W3CDTF">2018-05-11T04:24:00Z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