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AD1CEC" w14:paraId="6064DB6B" w14:textId="77777777">
        <w:tc>
          <w:tcPr>
            <w:tcW w:w="6408" w:type="dxa"/>
          </w:tcPr>
          <w:p w14:paraId="193278F3" w14:textId="2613698D" w:rsidR="006C5D39" w:rsidRPr="00AD1CEC" w:rsidRDefault="00D802AF" w:rsidP="00C97D78">
            <w:pPr>
              <w:tabs>
                <w:tab w:val="left" w:pos="7200"/>
              </w:tabs>
              <w:rPr>
                <w:b/>
                <w:szCs w:val="22"/>
                <w:lang w:val="en-CA"/>
              </w:rPr>
            </w:pPr>
            <w:r w:rsidRPr="00AD1CEC">
              <w:rPr>
                <w:b/>
                <w:noProof/>
                <w:szCs w:val="22"/>
                <w:lang w:val="en-CA"/>
              </w:rPr>
              <mc:AlternateContent>
                <mc:Choice Requires="wpg">
                  <w:drawing>
                    <wp:anchor distT="0" distB="0" distL="114300" distR="114300" simplePos="0" relativeHeight="251656704" behindDoc="0" locked="0" layoutInCell="1" allowOverlap="1" wp14:anchorId="2D1A543F" wp14:editId="7BA5E371">
                      <wp:simplePos x="0" y="0"/>
                      <wp:positionH relativeFrom="column">
                        <wp:posOffset>-52705</wp:posOffset>
                      </wp:positionH>
                      <wp:positionV relativeFrom="paragraph">
                        <wp:posOffset>-349250</wp:posOffset>
                      </wp:positionV>
                      <wp:extent cx="295910" cy="312420"/>
                      <wp:effectExtent l="0" t="0" r="0" b="0"/>
                      <wp:wrapNone/>
                      <wp:docPr id="1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5BEFF0" id="Group 2" o:spid="_x0000_s1026" style="position:absolute;margin-left:-4.15pt;margin-top:-27.5pt;width:23.3pt;height:24.6pt;z-index:251656704" coordorigin="9,2" coordsize="466,49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">
                      <v:line id="Line 3" o:spid="_x0000_s1027" style="position:absolute;visibility:visible;mso-wrap-style:square" from="9,9" to="10,48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" strokecolor="white" strokeweight="36e-5mm"/>
                      <v:line id="Line 4" o:spid="_x0000_s1028" style="position:absolute;visibility:visible;mso-wrap-style:square" from="9,493" to="474,494"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" strokecolor="white" strokeweight="36e-5mm"/>
                      <v:line id="Line 5" o:spid="_x0000_s1029" style="position:absolute;flip:y;visibility:visible;mso-wrap-style:square" from="474,9" to="475,49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" strokecolor="white" strokeweight="36e-5mm"/>
                      <v:line id="Line 6" o:spid="_x0000_s1030" style="position:absolute;flip:x;visibility:visible;mso-wrap-style:square" from="9,9" to="471,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" strokecolor="white" strokeweight="36e-5mm"/>
                      <v:line id="Line 7" o:spid="_x0000_s1031" style="position:absolute;visibility:visible;mso-wrap-style:square" from="9,9" to="10,10"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" strokecolor="white" strokeweight="36e-5mm"/>
                      <v:shape id="Freeform 8" o:spid="_x0000_s1032" style="position:absolute;left:74;top:104;width:309;height:297;visibility:visible;mso-wrap-style:square;v-text-anchor:top" coordsize="309,2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&#13;&#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&#13;&#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&#13;&#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&#13;&#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&#13;&#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&#13;&#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&#13;&#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&#13;&#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&#13;&#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&#13;&#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&#13;&#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&#13;&#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&#13;&#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&#13;&#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&#13;&#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&#13;&#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&#13;&#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&#13;&#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AD1CEC">
              <w:rPr>
                <w:b/>
                <w:noProof/>
                <w:szCs w:val="22"/>
                <w:lang w:val="en-CA"/>
              </w:rPr>
              <w:drawing>
                <wp:anchor distT="0" distB="0" distL="114300" distR="114300" simplePos="0" relativeHeight="251658752" behindDoc="0" locked="0" layoutInCell="1" allowOverlap="1" wp14:anchorId="661EBBFE" wp14:editId="4CAAFDFE">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1CEC">
              <w:rPr>
                <w:b/>
                <w:noProof/>
                <w:szCs w:val="22"/>
                <w:lang w:val="en-CA"/>
              </w:rPr>
              <w:drawing>
                <wp:anchor distT="0" distB="0" distL="114300" distR="114300" simplePos="0" relativeHeight="251657728" behindDoc="0" locked="0" layoutInCell="1" allowOverlap="1" wp14:anchorId="441EE793" wp14:editId="2F95F460">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D1CEC">
              <w:rPr>
                <w:b/>
                <w:szCs w:val="22"/>
                <w:lang w:val="en-CA"/>
              </w:rPr>
              <w:t xml:space="preserve">Joint </w:t>
            </w:r>
            <w:r w:rsidR="006C5D39" w:rsidRPr="00AD1CEC">
              <w:rPr>
                <w:b/>
                <w:szCs w:val="22"/>
                <w:lang w:val="en-CA"/>
              </w:rPr>
              <w:t>Collaborative</w:t>
            </w:r>
            <w:r w:rsidR="00E61DAC" w:rsidRPr="00AD1CEC">
              <w:rPr>
                <w:b/>
                <w:szCs w:val="22"/>
                <w:lang w:val="en-CA"/>
              </w:rPr>
              <w:t xml:space="preserve"> Team </w:t>
            </w:r>
            <w:r w:rsidR="006C5D39" w:rsidRPr="00AD1CEC">
              <w:rPr>
                <w:b/>
                <w:szCs w:val="22"/>
                <w:lang w:val="en-CA"/>
              </w:rPr>
              <w:t>on Video Coding (JCT-VC)</w:t>
            </w:r>
          </w:p>
          <w:p w14:paraId="4056C112" w14:textId="77777777" w:rsidR="00E61DAC" w:rsidRPr="00AD1CEC" w:rsidRDefault="00E54511" w:rsidP="00C97D78">
            <w:pPr>
              <w:tabs>
                <w:tab w:val="left" w:pos="7200"/>
              </w:tabs>
              <w:rPr>
                <w:b/>
                <w:szCs w:val="22"/>
                <w:lang w:val="en-CA"/>
              </w:rPr>
            </w:pPr>
            <w:r w:rsidRPr="00AD1CEC">
              <w:rPr>
                <w:b/>
                <w:szCs w:val="22"/>
                <w:lang w:val="en-CA"/>
              </w:rPr>
              <w:t xml:space="preserve">of </w:t>
            </w:r>
            <w:r w:rsidR="007F1F8B" w:rsidRPr="00AD1CEC">
              <w:rPr>
                <w:b/>
                <w:szCs w:val="22"/>
                <w:lang w:val="en-CA"/>
              </w:rPr>
              <w:t>ITU-T SG</w:t>
            </w:r>
            <w:r w:rsidR="005E1AC6" w:rsidRPr="00AD1CEC">
              <w:rPr>
                <w:b/>
                <w:szCs w:val="22"/>
                <w:lang w:val="en-CA"/>
              </w:rPr>
              <w:t> </w:t>
            </w:r>
            <w:r w:rsidR="007F1F8B" w:rsidRPr="00AD1CEC">
              <w:rPr>
                <w:b/>
                <w:szCs w:val="22"/>
                <w:lang w:val="en-CA"/>
              </w:rPr>
              <w:t>16 WP</w:t>
            </w:r>
            <w:r w:rsidR="005E1AC6" w:rsidRPr="00AD1CEC">
              <w:rPr>
                <w:b/>
                <w:szCs w:val="22"/>
                <w:lang w:val="en-CA"/>
              </w:rPr>
              <w:t> </w:t>
            </w:r>
            <w:r w:rsidR="007F1F8B" w:rsidRPr="00AD1CEC">
              <w:rPr>
                <w:b/>
                <w:szCs w:val="22"/>
                <w:lang w:val="en-CA"/>
              </w:rPr>
              <w:t>3 and ISO/IEC JTC</w:t>
            </w:r>
            <w:r w:rsidR="005E1AC6" w:rsidRPr="00AD1CEC">
              <w:rPr>
                <w:b/>
                <w:szCs w:val="22"/>
                <w:lang w:val="en-CA"/>
              </w:rPr>
              <w:t> </w:t>
            </w:r>
            <w:r w:rsidR="007F1F8B" w:rsidRPr="00AD1CEC">
              <w:rPr>
                <w:b/>
                <w:szCs w:val="22"/>
                <w:lang w:val="en-CA"/>
              </w:rPr>
              <w:t>1/SC</w:t>
            </w:r>
            <w:r w:rsidR="005E1AC6" w:rsidRPr="00AD1CEC">
              <w:rPr>
                <w:b/>
                <w:szCs w:val="22"/>
                <w:lang w:val="en-CA"/>
              </w:rPr>
              <w:t> </w:t>
            </w:r>
            <w:r w:rsidR="007F1F8B" w:rsidRPr="00AD1CEC">
              <w:rPr>
                <w:b/>
                <w:szCs w:val="22"/>
                <w:lang w:val="en-CA"/>
              </w:rPr>
              <w:t>29/WG</w:t>
            </w:r>
            <w:r w:rsidR="005E1AC6" w:rsidRPr="00AD1CEC">
              <w:rPr>
                <w:b/>
                <w:szCs w:val="22"/>
                <w:lang w:val="en-CA"/>
              </w:rPr>
              <w:t> </w:t>
            </w:r>
            <w:r w:rsidR="007F1F8B" w:rsidRPr="00AD1CEC">
              <w:rPr>
                <w:b/>
                <w:szCs w:val="22"/>
                <w:lang w:val="en-CA"/>
              </w:rPr>
              <w:t>11</w:t>
            </w:r>
          </w:p>
          <w:p w14:paraId="5B39A242" w14:textId="0118B3C1" w:rsidR="00E61DAC" w:rsidRPr="00AD1CEC" w:rsidRDefault="001F66E6" w:rsidP="00844F73">
            <w:pPr>
              <w:tabs>
                <w:tab w:val="left" w:pos="7200"/>
              </w:tabs>
              <w:rPr>
                <w:b/>
                <w:szCs w:val="22"/>
                <w:lang w:val="en-CA"/>
              </w:rPr>
            </w:pPr>
            <w:r>
              <w:t>31st</w:t>
            </w:r>
            <w:r w:rsidRPr="00B648F1">
              <w:t xml:space="preserve"> Meeting: </w:t>
            </w:r>
            <w:r>
              <w:rPr>
                <w:lang w:val="en-CA"/>
              </w:rPr>
              <w:t>San Diego, USA, 13-20 April.</w:t>
            </w:r>
            <w:r w:rsidRPr="00B648F1">
              <w:rPr>
                <w:lang w:val="en-CA"/>
              </w:rPr>
              <w:t xml:space="preserve"> 201</w:t>
            </w:r>
            <w:r>
              <w:rPr>
                <w:lang w:val="en-CA"/>
              </w:rPr>
              <w:t>8</w:t>
            </w:r>
          </w:p>
        </w:tc>
        <w:tc>
          <w:tcPr>
            <w:tcW w:w="3168" w:type="dxa"/>
          </w:tcPr>
          <w:p w14:paraId="4D12AC32" w14:textId="2BB4B38E" w:rsidR="008A4B4C" w:rsidRPr="00AD1CEC" w:rsidRDefault="00E61DAC" w:rsidP="00023A2A">
            <w:pPr>
              <w:tabs>
                <w:tab w:val="left" w:pos="7200"/>
              </w:tabs>
              <w:rPr>
                <w:u w:val="single"/>
                <w:lang w:val="en-CA"/>
              </w:rPr>
            </w:pPr>
            <w:r w:rsidRPr="00AD1CEC">
              <w:rPr>
                <w:lang w:val="en-CA"/>
              </w:rPr>
              <w:t>Document</w:t>
            </w:r>
            <w:r w:rsidR="006C5D39" w:rsidRPr="00AD1CEC">
              <w:rPr>
                <w:lang w:val="en-CA"/>
              </w:rPr>
              <w:t>: JC</w:t>
            </w:r>
            <w:r w:rsidRPr="00AD1CEC">
              <w:rPr>
                <w:lang w:val="en-CA"/>
              </w:rPr>
              <w:t>T</w:t>
            </w:r>
            <w:r w:rsidR="006C5D39" w:rsidRPr="00AD1CEC">
              <w:rPr>
                <w:lang w:val="en-CA"/>
              </w:rPr>
              <w:t>VC</w:t>
            </w:r>
            <w:r w:rsidRPr="00AD1CEC">
              <w:rPr>
                <w:lang w:val="en-CA"/>
              </w:rPr>
              <w:t>-</w:t>
            </w:r>
            <w:r w:rsidR="00975472" w:rsidRPr="00AD1CEC">
              <w:rPr>
                <w:lang w:val="en-CA"/>
              </w:rPr>
              <w:t>A</w:t>
            </w:r>
            <w:r w:rsidR="001F66E6">
              <w:rPr>
                <w:lang w:val="en-CA"/>
              </w:rPr>
              <w:t>E</w:t>
            </w:r>
            <w:r w:rsidR="00867140" w:rsidRPr="00AD1CEC">
              <w:rPr>
                <w:u w:val="single"/>
                <w:lang w:val="en-CA"/>
              </w:rPr>
              <w:t>1003</w:t>
            </w:r>
          </w:p>
        </w:tc>
      </w:tr>
    </w:tbl>
    <w:p w14:paraId="18428F3C" w14:textId="77777777" w:rsidR="00E61DAC" w:rsidRPr="00AD1CEC" w:rsidRDefault="00E61DAC" w:rsidP="00531AE9">
      <w:pPr>
        <w:rPr>
          <w:lang w:val="en-CA"/>
        </w:rPr>
      </w:pPr>
    </w:p>
    <w:tbl>
      <w:tblPr>
        <w:tblW w:w="9576" w:type="dxa"/>
        <w:tblLayout w:type="fixed"/>
        <w:tblLook w:val="0000" w:firstRow="0" w:lastRow="0" w:firstColumn="0" w:lastColumn="0" w:noHBand="0" w:noVBand="0"/>
      </w:tblPr>
      <w:tblGrid>
        <w:gridCol w:w="1458"/>
        <w:gridCol w:w="4050"/>
        <w:gridCol w:w="900"/>
        <w:gridCol w:w="3168"/>
      </w:tblGrid>
      <w:tr w:rsidR="00E61DAC" w:rsidRPr="00AD1CEC" w14:paraId="1031BFE1" w14:textId="77777777" w:rsidTr="00B72C76">
        <w:tc>
          <w:tcPr>
            <w:tcW w:w="1458" w:type="dxa"/>
          </w:tcPr>
          <w:p w14:paraId="4C7DB1D6" w14:textId="77777777" w:rsidR="00E61DAC" w:rsidRPr="00AD1CEC" w:rsidRDefault="00E61DAC">
            <w:pPr>
              <w:spacing w:before="60" w:after="60"/>
              <w:rPr>
                <w:i/>
                <w:szCs w:val="22"/>
                <w:lang w:val="en-CA"/>
              </w:rPr>
            </w:pPr>
            <w:r w:rsidRPr="00AD1CEC">
              <w:rPr>
                <w:i/>
                <w:szCs w:val="22"/>
                <w:lang w:val="en-CA"/>
              </w:rPr>
              <w:t>Title:</w:t>
            </w:r>
          </w:p>
        </w:tc>
        <w:tc>
          <w:tcPr>
            <w:tcW w:w="8118" w:type="dxa"/>
            <w:gridSpan w:val="3"/>
          </w:tcPr>
          <w:p w14:paraId="0B77DBA3" w14:textId="0945EB60" w:rsidR="00E61DAC" w:rsidRPr="00AD1CEC" w:rsidRDefault="00C950B7" w:rsidP="00C950B7">
            <w:pPr>
              <w:rPr>
                <w:b/>
                <w:szCs w:val="22"/>
                <w:lang w:val="en-CA"/>
              </w:rPr>
            </w:pPr>
            <w:r w:rsidRPr="00AD1CEC">
              <w:rPr>
                <w:b/>
                <w:lang w:val="en-CA"/>
              </w:rPr>
              <w:t>Usage of video signal type code points</w:t>
            </w:r>
            <w:r w:rsidR="00B93FFA" w:rsidRPr="00AD1CEC">
              <w:rPr>
                <w:b/>
                <w:lang w:val="en-CA"/>
              </w:rPr>
              <w:t xml:space="preserve"> (Draft </w:t>
            </w:r>
            <w:r w:rsidR="00D65F54">
              <w:rPr>
                <w:b/>
                <w:lang w:val="en-CA"/>
              </w:rPr>
              <w:t>3</w:t>
            </w:r>
            <w:r w:rsidRPr="00AD1CEC">
              <w:rPr>
                <w:b/>
                <w:lang w:val="en-CA"/>
              </w:rPr>
              <w:t>)</w:t>
            </w:r>
          </w:p>
        </w:tc>
      </w:tr>
      <w:tr w:rsidR="00E61DAC" w:rsidRPr="00AD1CEC" w14:paraId="5BAE9DDA" w14:textId="77777777" w:rsidTr="00B72C76">
        <w:tc>
          <w:tcPr>
            <w:tcW w:w="1458" w:type="dxa"/>
          </w:tcPr>
          <w:p w14:paraId="5F9ACF09" w14:textId="77777777" w:rsidR="00E61DAC" w:rsidRPr="00AD1CEC" w:rsidRDefault="00E61DAC">
            <w:pPr>
              <w:spacing w:before="60" w:after="60"/>
              <w:rPr>
                <w:i/>
                <w:szCs w:val="22"/>
                <w:lang w:val="en-CA"/>
              </w:rPr>
            </w:pPr>
            <w:r w:rsidRPr="00AD1CEC">
              <w:rPr>
                <w:i/>
                <w:szCs w:val="22"/>
                <w:lang w:val="en-CA"/>
              </w:rPr>
              <w:t>Status:</w:t>
            </w:r>
          </w:p>
        </w:tc>
        <w:tc>
          <w:tcPr>
            <w:tcW w:w="8118" w:type="dxa"/>
            <w:gridSpan w:val="3"/>
          </w:tcPr>
          <w:p w14:paraId="5105843B" w14:textId="11210593" w:rsidR="00E61DAC" w:rsidRPr="00AD1CEC" w:rsidRDefault="00B72C76">
            <w:pPr>
              <w:spacing w:before="60" w:after="60"/>
              <w:rPr>
                <w:szCs w:val="22"/>
                <w:lang w:val="en-CA"/>
              </w:rPr>
            </w:pPr>
            <w:r w:rsidRPr="00AD1CEC">
              <w:rPr>
                <w:szCs w:val="22"/>
                <w:lang w:val="en-CA"/>
              </w:rPr>
              <w:t>Output</w:t>
            </w:r>
            <w:r w:rsidR="00503CCB" w:rsidRPr="00AD1CEC">
              <w:rPr>
                <w:szCs w:val="22"/>
                <w:lang w:val="en-CA"/>
              </w:rPr>
              <w:t xml:space="preserve"> Document</w:t>
            </w:r>
            <w:r w:rsidR="00C950B7" w:rsidRPr="00AD1CEC">
              <w:rPr>
                <w:szCs w:val="22"/>
                <w:lang w:val="en-CA"/>
              </w:rPr>
              <w:t xml:space="preserve"> approved by JCT-VC</w:t>
            </w:r>
          </w:p>
        </w:tc>
      </w:tr>
      <w:tr w:rsidR="00E61DAC" w:rsidRPr="00AD1CEC" w14:paraId="4BE421E5" w14:textId="77777777" w:rsidTr="00B72C76">
        <w:tc>
          <w:tcPr>
            <w:tcW w:w="1458" w:type="dxa"/>
          </w:tcPr>
          <w:p w14:paraId="54EAACE7" w14:textId="77777777" w:rsidR="00E61DAC" w:rsidRPr="00AD1CEC" w:rsidRDefault="00E61DAC">
            <w:pPr>
              <w:spacing w:before="60" w:after="60"/>
              <w:rPr>
                <w:i/>
                <w:szCs w:val="22"/>
                <w:lang w:val="en-CA"/>
              </w:rPr>
            </w:pPr>
            <w:r w:rsidRPr="00AD1CEC">
              <w:rPr>
                <w:i/>
                <w:szCs w:val="22"/>
                <w:lang w:val="en-CA"/>
              </w:rPr>
              <w:t>Purpose:</w:t>
            </w:r>
          </w:p>
        </w:tc>
        <w:tc>
          <w:tcPr>
            <w:tcW w:w="8118" w:type="dxa"/>
            <w:gridSpan w:val="3"/>
          </w:tcPr>
          <w:p w14:paraId="49F80BA9" w14:textId="45052BCA" w:rsidR="00E61DAC" w:rsidRPr="00AD1CEC" w:rsidRDefault="002C294B" w:rsidP="005E1AC6">
            <w:pPr>
              <w:spacing w:before="60" w:after="60"/>
              <w:rPr>
                <w:szCs w:val="22"/>
                <w:lang w:val="en-CA"/>
              </w:rPr>
            </w:pPr>
            <w:r w:rsidRPr="00AD1CEC">
              <w:rPr>
                <w:szCs w:val="22"/>
                <w:lang w:val="en-CA"/>
              </w:rPr>
              <w:t>Draft Text</w:t>
            </w:r>
          </w:p>
        </w:tc>
      </w:tr>
      <w:tr w:rsidR="00E61DAC" w:rsidRPr="00AD1CEC" w14:paraId="32478BC8" w14:textId="77777777" w:rsidTr="00B72C76">
        <w:tc>
          <w:tcPr>
            <w:tcW w:w="1458" w:type="dxa"/>
          </w:tcPr>
          <w:p w14:paraId="09F51D52" w14:textId="77777777" w:rsidR="00E61DAC" w:rsidRPr="00AD1CEC" w:rsidRDefault="00E61DAC">
            <w:pPr>
              <w:spacing w:before="60" w:after="60"/>
              <w:rPr>
                <w:i/>
                <w:szCs w:val="22"/>
                <w:lang w:val="en-CA"/>
              </w:rPr>
            </w:pPr>
            <w:r w:rsidRPr="00AD1CEC">
              <w:rPr>
                <w:i/>
                <w:szCs w:val="22"/>
                <w:lang w:val="en-CA"/>
              </w:rPr>
              <w:t>Author(s) or</w:t>
            </w:r>
            <w:r w:rsidRPr="00AD1CEC">
              <w:rPr>
                <w:i/>
                <w:szCs w:val="22"/>
                <w:lang w:val="en-CA"/>
              </w:rPr>
              <w:br/>
              <w:t>Contact(s):</w:t>
            </w:r>
          </w:p>
        </w:tc>
        <w:tc>
          <w:tcPr>
            <w:tcW w:w="4050" w:type="dxa"/>
          </w:tcPr>
          <w:p w14:paraId="1B727F13" w14:textId="77777777" w:rsidR="00B15482" w:rsidRPr="00AD1CEC" w:rsidRDefault="00B15482" w:rsidP="00503CCB">
            <w:pPr>
              <w:rPr>
                <w:szCs w:val="22"/>
                <w:lang w:val="en-CA"/>
              </w:rPr>
            </w:pPr>
          </w:p>
          <w:p w14:paraId="1281BCCB" w14:textId="77777777" w:rsidR="00503CCB" w:rsidRPr="00AD1CEC" w:rsidRDefault="00503CCB" w:rsidP="00503CCB">
            <w:pPr>
              <w:rPr>
                <w:b/>
                <w:bCs/>
                <w:iCs/>
                <w:szCs w:val="22"/>
                <w:lang w:val="en-CA"/>
              </w:rPr>
            </w:pPr>
            <w:r w:rsidRPr="00AD1CEC">
              <w:rPr>
                <w:szCs w:val="22"/>
                <w:lang w:val="en-CA"/>
              </w:rPr>
              <w:t>Yasser Syed</w:t>
            </w:r>
          </w:p>
          <w:p w14:paraId="75BCE776" w14:textId="77777777" w:rsidR="00503CCB" w:rsidRPr="00AD1CEC" w:rsidRDefault="00503CCB" w:rsidP="00503CCB">
            <w:pPr>
              <w:rPr>
                <w:lang w:val="en-CA"/>
              </w:rPr>
            </w:pPr>
            <w:r w:rsidRPr="00AD1CEC">
              <w:rPr>
                <w:lang w:val="en-CA"/>
              </w:rPr>
              <w:t>Chad Fogg</w:t>
            </w:r>
          </w:p>
          <w:p w14:paraId="467C75D8" w14:textId="77777777" w:rsidR="00C32C52" w:rsidRPr="00AD1CEC" w:rsidRDefault="00C32C52" w:rsidP="00C32C52">
            <w:pPr>
              <w:rPr>
                <w:lang w:val="en-CA"/>
              </w:rPr>
            </w:pPr>
            <w:r w:rsidRPr="00AD1CEC">
              <w:rPr>
                <w:lang w:val="en-CA"/>
              </w:rPr>
              <w:t>Lars Borg</w:t>
            </w:r>
          </w:p>
          <w:p w14:paraId="2FC1CAB1" w14:textId="77777777" w:rsidR="00C32C52" w:rsidRPr="00AD1CEC" w:rsidRDefault="00C32C52" w:rsidP="00C32C52">
            <w:pPr>
              <w:rPr>
                <w:lang w:val="en-CA"/>
              </w:rPr>
            </w:pPr>
            <w:r w:rsidRPr="00AD1CEC">
              <w:rPr>
                <w:lang w:val="en-CA"/>
              </w:rPr>
              <w:t>Chris Seeger</w:t>
            </w:r>
          </w:p>
          <w:p w14:paraId="6B0884CA" w14:textId="14AB69B3" w:rsidR="00503CCB" w:rsidRPr="00AD1CEC" w:rsidRDefault="00B72C76" w:rsidP="00503CCB">
            <w:pPr>
              <w:rPr>
                <w:lang w:val="en-CA"/>
              </w:rPr>
            </w:pPr>
            <w:r w:rsidRPr="00AD1CEC">
              <w:rPr>
                <w:lang w:val="en-CA"/>
              </w:rPr>
              <w:t xml:space="preserve">Alexis </w:t>
            </w:r>
            <w:proofErr w:type="spellStart"/>
            <w:r w:rsidRPr="00AD1CEC">
              <w:rPr>
                <w:lang w:val="en-CA"/>
              </w:rPr>
              <w:t>Tourapis</w:t>
            </w:r>
            <w:proofErr w:type="spellEnd"/>
          </w:p>
          <w:p w14:paraId="0F02B133" w14:textId="18B0105A" w:rsidR="00F05BC1" w:rsidRPr="00AD1CEC" w:rsidRDefault="00F05BC1" w:rsidP="00503CCB">
            <w:pPr>
              <w:rPr>
                <w:lang w:val="en-CA"/>
              </w:rPr>
            </w:pPr>
            <w:r w:rsidRPr="00AD1CEC">
              <w:rPr>
                <w:lang w:val="en-CA"/>
              </w:rPr>
              <w:t xml:space="preserve">Walt </w:t>
            </w:r>
            <w:proofErr w:type="spellStart"/>
            <w:r w:rsidRPr="00AD1CEC">
              <w:rPr>
                <w:lang w:val="en-CA"/>
              </w:rPr>
              <w:t>Husak</w:t>
            </w:r>
            <w:proofErr w:type="spellEnd"/>
          </w:p>
          <w:p w14:paraId="4D1305B5" w14:textId="33D9DCE3" w:rsidR="00B72C76" w:rsidRPr="00AD1CEC" w:rsidRDefault="00B72C76" w:rsidP="00503CCB">
            <w:pPr>
              <w:rPr>
                <w:lang w:val="en-CA"/>
              </w:rPr>
            </w:pPr>
            <w:r w:rsidRPr="00AD1CEC">
              <w:rPr>
                <w:lang w:val="en-CA"/>
              </w:rPr>
              <w:t>Gary Sullivan</w:t>
            </w:r>
          </w:p>
          <w:p w14:paraId="40DB1B04" w14:textId="77777777" w:rsidR="00E61DAC" w:rsidRPr="00AD1CEC" w:rsidRDefault="00E61DAC" w:rsidP="00C32C52">
            <w:pPr>
              <w:rPr>
                <w:szCs w:val="22"/>
                <w:lang w:val="en-CA"/>
              </w:rPr>
            </w:pPr>
          </w:p>
        </w:tc>
        <w:tc>
          <w:tcPr>
            <w:tcW w:w="900" w:type="dxa"/>
          </w:tcPr>
          <w:p w14:paraId="30A83601" w14:textId="77777777" w:rsidR="00E61DAC" w:rsidRPr="00AD1CEC" w:rsidRDefault="00E61DAC">
            <w:pPr>
              <w:spacing w:before="60" w:after="60"/>
              <w:rPr>
                <w:szCs w:val="22"/>
                <w:lang w:val="en-CA"/>
              </w:rPr>
            </w:pPr>
            <w:r w:rsidRPr="00AD1CEC">
              <w:rPr>
                <w:szCs w:val="22"/>
                <w:lang w:val="en-CA"/>
              </w:rPr>
              <w:t>Tel:</w:t>
            </w:r>
            <w:r w:rsidRPr="00AD1CEC">
              <w:rPr>
                <w:szCs w:val="22"/>
                <w:lang w:val="en-CA"/>
              </w:rPr>
              <w:br/>
              <w:t>Email:</w:t>
            </w:r>
          </w:p>
        </w:tc>
        <w:tc>
          <w:tcPr>
            <w:tcW w:w="3168" w:type="dxa"/>
          </w:tcPr>
          <w:p w14:paraId="402C9E21" w14:textId="3896E6D8" w:rsidR="00B15482" w:rsidRPr="00AD1CEC" w:rsidRDefault="00C950B7" w:rsidP="00B15482">
            <w:pPr>
              <w:rPr>
                <w:szCs w:val="22"/>
                <w:lang w:val="en-CA"/>
              </w:rPr>
            </w:pPr>
            <w:r w:rsidRPr="00AD1CEC">
              <w:rPr>
                <w:szCs w:val="22"/>
                <w:lang w:val="en-CA"/>
              </w:rPr>
              <w:t xml:space="preserve">+1 </w:t>
            </w:r>
            <w:r w:rsidR="00B15482" w:rsidRPr="00AD1CEC">
              <w:rPr>
                <w:szCs w:val="22"/>
                <w:lang w:val="en-CA"/>
              </w:rPr>
              <w:t>303-246-8413</w:t>
            </w:r>
            <w:r w:rsidR="00E61DAC" w:rsidRPr="00AD1CEC">
              <w:rPr>
                <w:szCs w:val="22"/>
                <w:lang w:val="en-CA"/>
              </w:rPr>
              <w:br/>
            </w:r>
            <w:hyperlink r:id="rId10" w:history="1">
              <w:r w:rsidR="00B15482" w:rsidRPr="00AD1CEC">
                <w:rPr>
                  <w:rStyle w:val="Hyperlink"/>
                  <w:szCs w:val="22"/>
                  <w:lang w:val="en-CA"/>
                </w:rPr>
                <w:t>yasser_syed@comcast.com</w:t>
              </w:r>
            </w:hyperlink>
          </w:p>
          <w:p w14:paraId="0ABB22B2" w14:textId="77777777" w:rsidR="00B15482" w:rsidRPr="00AD1CEC" w:rsidRDefault="00091151" w:rsidP="00B15482">
            <w:pPr>
              <w:rPr>
                <w:szCs w:val="22"/>
                <w:lang w:val="en-CA"/>
              </w:rPr>
            </w:pPr>
            <w:hyperlink r:id="rId11" w:history="1">
              <w:r w:rsidR="00B15482" w:rsidRPr="00AD1CEC">
                <w:rPr>
                  <w:rStyle w:val="Hyperlink"/>
                  <w:szCs w:val="22"/>
                  <w:lang w:val="en-CA"/>
                </w:rPr>
                <w:t>chad.fogg@gmail.com</w:t>
              </w:r>
            </w:hyperlink>
          </w:p>
          <w:p w14:paraId="0B014130" w14:textId="77777777" w:rsidR="00C32C52" w:rsidRPr="00AD1CEC" w:rsidRDefault="00091151" w:rsidP="00C32C52">
            <w:pPr>
              <w:rPr>
                <w:rStyle w:val="Hyperlink"/>
                <w:szCs w:val="22"/>
                <w:lang w:val="en-CA"/>
              </w:rPr>
            </w:pPr>
            <w:hyperlink r:id="rId12" w:history="1">
              <w:r w:rsidR="00C32C52" w:rsidRPr="00AD1CEC">
                <w:rPr>
                  <w:rStyle w:val="Hyperlink"/>
                  <w:szCs w:val="22"/>
                  <w:lang w:val="en-CA"/>
                </w:rPr>
                <w:t>borg@adobe.com</w:t>
              </w:r>
            </w:hyperlink>
          </w:p>
          <w:p w14:paraId="4A2E8ECD" w14:textId="77777777" w:rsidR="00C32C52" w:rsidRPr="00AD1CEC" w:rsidRDefault="00C32C52" w:rsidP="00C32C52">
            <w:pPr>
              <w:rPr>
                <w:szCs w:val="22"/>
                <w:lang w:val="en-CA"/>
              </w:rPr>
            </w:pPr>
            <w:r w:rsidRPr="00AD1CEC">
              <w:rPr>
                <w:rStyle w:val="Hyperlink"/>
                <w:szCs w:val="22"/>
                <w:lang w:val="en-CA"/>
              </w:rPr>
              <w:t>chris.seeger@nbcuni.com</w:t>
            </w:r>
            <w:r w:rsidRPr="00AD1CEC">
              <w:rPr>
                <w:szCs w:val="22"/>
                <w:lang w:val="en-CA"/>
              </w:rPr>
              <w:t xml:space="preserve"> </w:t>
            </w:r>
          </w:p>
          <w:p w14:paraId="482EBDD0" w14:textId="64329552" w:rsidR="00B15482" w:rsidRPr="00AD1CEC" w:rsidRDefault="00091151" w:rsidP="00B15482">
            <w:pPr>
              <w:rPr>
                <w:rStyle w:val="Hyperlink"/>
                <w:szCs w:val="22"/>
                <w:lang w:val="en-CA"/>
              </w:rPr>
            </w:pPr>
            <w:hyperlink r:id="rId13" w:history="1">
              <w:r w:rsidR="00B72C76" w:rsidRPr="00AD1CEC">
                <w:rPr>
                  <w:rStyle w:val="Hyperlink"/>
                  <w:szCs w:val="22"/>
                  <w:lang w:val="en-CA"/>
                </w:rPr>
                <w:t>alexismt@apple.com</w:t>
              </w:r>
            </w:hyperlink>
          </w:p>
          <w:p w14:paraId="039766B9" w14:textId="26A6283E" w:rsidR="008D1712" w:rsidRPr="00AD1CEC" w:rsidRDefault="008D1712" w:rsidP="00B15482">
            <w:pPr>
              <w:rPr>
                <w:szCs w:val="22"/>
                <w:lang w:val="en-CA"/>
              </w:rPr>
            </w:pPr>
            <w:r w:rsidRPr="00AD1CEC">
              <w:rPr>
                <w:rStyle w:val="Hyperlink"/>
                <w:lang w:val="en-CA"/>
              </w:rPr>
              <w:t>WJH@dolby.com</w:t>
            </w:r>
          </w:p>
          <w:p w14:paraId="56195F49" w14:textId="77777777" w:rsidR="00FE6588" w:rsidRPr="00AD1CEC" w:rsidRDefault="00091151" w:rsidP="00B15482">
            <w:pPr>
              <w:rPr>
                <w:rStyle w:val="Hyperlink"/>
                <w:szCs w:val="22"/>
                <w:lang w:val="en-CA"/>
              </w:rPr>
            </w:pPr>
            <w:hyperlink r:id="rId14" w:history="1">
              <w:r w:rsidR="00B72C76" w:rsidRPr="00AD1CEC">
                <w:rPr>
                  <w:rStyle w:val="Hyperlink"/>
                  <w:szCs w:val="22"/>
                  <w:lang w:val="en-CA"/>
                </w:rPr>
                <w:t>garysull@miscrosoft.com</w:t>
              </w:r>
            </w:hyperlink>
          </w:p>
          <w:p w14:paraId="4434A26A" w14:textId="77777777" w:rsidR="00E61DAC" w:rsidRPr="00AD1CEC" w:rsidRDefault="00E61DAC" w:rsidP="00C32C52">
            <w:pPr>
              <w:rPr>
                <w:szCs w:val="22"/>
                <w:lang w:val="en-CA"/>
              </w:rPr>
            </w:pPr>
          </w:p>
        </w:tc>
      </w:tr>
    </w:tbl>
    <w:p w14:paraId="234D3D55" w14:textId="2BF2BC2E" w:rsidR="00E61DAC" w:rsidRPr="00AD1CEC" w:rsidRDefault="00E61DAC">
      <w:pPr>
        <w:tabs>
          <w:tab w:val="left" w:pos="1800"/>
          <w:tab w:val="right" w:pos="9360"/>
        </w:tabs>
        <w:spacing w:before="120" w:after="240"/>
        <w:jc w:val="center"/>
        <w:rPr>
          <w:szCs w:val="22"/>
          <w:lang w:val="en-CA"/>
        </w:rPr>
      </w:pPr>
      <w:r w:rsidRPr="00AD1CEC">
        <w:rPr>
          <w:szCs w:val="22"/>
          <w:u w:val="single"/>
          <w:lang w:val="en-CA"/>
        </w:rPr>
        <w:t>_____________________________</w:t>
      </w:r>
    </w:p>
    <w:p w14:paraId="6536A797" w14:textId="77777777" w:rsidR="00275BCF" w:rsidRPr="00AD1CEC" w:rsidRDefault="00275BCF" w:rsidP="009234A5">
      <w:pPr>
        <w:pStyle w:val="Heading1"/>
        <w:numPr>
          <w:ilvl w:val="0"/>
          <w:numId w:val="0"/>
        </w:numPr>
        <w:ind w:left="432" w:hanging="432"/>
        <w:rPr>
          <w:lang w:val="en-CA"/>
        </w:rPr>
      </w:pPr>
      <w:r w:rsidRPr="00AD1CEC">
        <w:rPr>
          <w:lang w:val="en-CA"/>
        </w:rPr>
        <w:t>Abstract</w:t>
      </w:r>
    </w:p>
    <w:p w14:paraId="7CC83128" w14:textId="4E590A28" w:rsidR="00CE1F14" w:rsidRPr="00AD1CEC" w:rsidRDefault="00090D95" w:rsidP="00C950B7">
      <w:pPr>
        <w:rPr>
          <w:lang w:val="en-CA"/>
        </w:rPr>
      </w:pPr>
      <w:r w:rsidRPr="00AD1CEC">
        <w:rPr>
          <w:lang w:val="en-CA"/>
        </w:rPr>
        <w:t xml:space="preserve">This document contains a draft of a technical report on prominent video property description points combinations </w:t>
      </w:r>
      <w:r w:rsidR="00D714BE" w:rsidRPr="00AD1CEC">
        <w:rPr>
          <w:lang w:val="en-CA"/>
        </w:rPr>
        <w:t>that are widely used</w:t>
      </w:r>
      <w:r w:rsidRPr="00AD1CEC">
        <w:rPr>
          <w:lang w:val="en-CA"/>
        </w:rPr>
        <w:t xml:space="preserve"> in </w:t>
      </w:r>
      <w:r w:rsidR="00FC7FD3" w:rsidRPr="00AD1CEC">
        <w:rPr>
          <w:lang w:val="en-CA"/>
        </w:rPr>
        <w:t xml:space="preserve">the production </w:t>
      </w:r>
      <w:r w:rsidR="00D714BE" w:rsidRPr="00AD1CEC">
        <w:rPr>
          <w:lang w:val="en-CA"/>
        </w:rPr>
        <w:t xml:space="preserve">and video distribution </w:t>
      </w:r>
      <w:r w:rsidRPr="00AD1CEC">
        <w:rPr>
          <w:lang w:val="en-CA"/>
        </w:rPr>
        <w:t xml:space="preserve">industry. </w:t>
      </w:r>
      <w:r w:rsidR="0080054B" w:rsidRPr="00AD1CEC">
        <w:rPr>
          <w:lang w:val="en-CA"/>
        </w:rPr>
        <w:t>This output</w:t>
      </w:r>
      <w:r w:rsidR="004D23CA" w:rsidRPr="00AD1CEC">
        <w:rPr>
          <w:lang w:val="en-CA"/>
        </w:rPr>
        <w:t xml:space="preserve"> document is to be used for </w:t>
      </w:r>
      <w:r w:rsidR="00101DE6" w:rsidRPr="00AD1CEC">
        <w:rPr>
          <w:lang w:val="en-CA"/>
        </w:rPr>
        <w:t xml:space="preserve">a </w:t>
      </w:r>
      <w:r w:rsidR="004D23CA" w:rsidRPr="00AD1CEC">
        <w:rPr>
          <w:lang w:val="en-CA"/>
        </w:rPr>
        <w:t>discussion on a planned Technical Report</w:t>
      </w:r>
      <w:r w:rsidR="003E777C" w:rsidRPr="00AD1CEC">
        <w:rPr>
          <w:lang w:val="en-CA"/>
        </w:rPr>
        <w:t xml:space="preserve"> (</w:t>
      </w:r>
      <w:r w:rsidR="002349D8">
        <w:rPr>
          <w:lang w:val="en-CA"/>
        </w:rPr>
        <w:t xml:space="preserve">ITU-T </w:t>
      </w:r>
      <w:proofErr w:type="spellStart"/>
      <w:proofErr w:type="gramStart"/>
      <w:r w:rsidR="002349D8">
        <w:rPr>
          <w:lang w:val="en-CA"/>
        </w:rPr>
        <w:t>H.Sup.UVSTP</w:t>
      </w:r>
      <w:proofErr w:type="spellEnd"/>
      <w:proofErr w:type="gramEnd"/>
      <w:r w:rsidR="002349D8">
        <w:rPr>
          <w:lang w:val="en-CA"/>
        </w:rPr>
        <w:t xml:space="preserve"> | ISO/IEC </w:t>
      </w:r>
      <w:r w:rsidR="003E777C" w:rsidRPr="00AD1CEC">
        <w:rPr>
          <w:lang w:val="en-CA"/>
        </w:rPr>
        <w:t>23</w:t>
      </w:r>
      <w:r w:rsidR="002349D8">
        <w:rPr>
          <w:lang w:val="en-CA"/>
        </w:rPr>
        <w:t>0</w:t>
      </w:r>
      <w:r w:rsidR="003E777C" w:rsidRPr="00AD1CEC">
        <w:rPr>
          <w:lang w:val="en-CA"/>
        </w:rPr>
        <w:t>09-4)</w:t>
      </w:r>
      <w:r w:rsidR="00657FD0" w:rsidRPr="00AD1CEC">
        <w:rPr>
          <w:lang w:val="en-CA"/>
        </w:rPr>
        <w:t>,</w:t>
      </w:r>
      <w:r w:rsidR="004D23CA" w:rsidRPr="00AD1CEC">
        <w:rPr>
          <w:lang w:val="en-CA"/>
        </w:rPr>
        <w:t xml:space="preserve"> which is a non-normative document of industry </w:t>
      </w:r>
      <w:r w:rsidR="00D714BE" w:rsidRPr="00AD1CEC">
        <w:rPr>
          <w:lang w:val="en-CA"/>
        </w:rPr>
        <w:t>widely used</w:t>
      </w:r>
      <w:r w:rsidR="004D23CA" w:rsidRPr="00AD1CEC">
        <w:rPr>
          <w:lang w:val="en-CA"/>
        </w:rPr>
        <w:t xml:space="preserve"> practices on describing existing combinations of video properties, </w:t>
      </w:r>
      <w:r w:rsidR="00D601A8" w:rsidRPr="00AD1CEC">
        <w:rPr>
          <w:lang w:val="en-CA"/>
        </w:rPr>
        <w:t xml:space="preserve">some of which are coding points </w:t>
      </w:r>
      <w:r w:rsidR="004D23CA" w:rsidRPr="00AD1CEC">
        <w:rPr>
          <w:lang w:val="en-CA"/>
        </w:rPr>
        <w:t xml:space="preserve">and their representations in different carriage systems. </w:t>
      </w:r>
      <w:r w:rsidR="005E2606" w:rsidRPr="00AD1CEC">
        <w:rPr>
          <w:lang w:val="en-CA"/>
        </w:rPr>
        <w:t>The combinations of properties and the permutations of all possible values being considered can reach hundreds of choices to describe a stream and some of these combinations are not expected to be used in practice (such as using the ITU-R BT.2100 perceptual quantization (PQ) transfer characteristics with ITU-R BT.601 colour primaries). Only a small subset of these combinations (such as BT.2100 colour primaries with BT.2100 PQ and hybrid log-gamma transfer characteristics) is used in practice.</w:t>
      </w:r>
      <w:r w:rsidR="00886CF1" w:rsidRPr="00AD1CEC">
        <w:rPr>
          <w:lang w:val="en-CA"/>
        </w:rPr>
        <w:t xml:space="preserve"> </w:t>
      </w:r>
      <w:r w:rsidR="00CE1F14" w:rsidRPr="00AD1CEC">
        <w:rPr>
          <w:lang w:val="en-CA"/>
        </w:rPr>
        <w:t>This document aims to avoid mistaken assumptions on video property combinations made by vendors of various content processing tools that may be part of a production</w:t>
      </w:r>
      <w:r w:rsidR="009A18F2" w:rsidRPr="00AD1CEC">
        <w:rPr>
          <w:lang w:val="en-CA"/>
        </w:rPr>
        <w:t>/video distribution</w:t>
      </w:r>
      <w:r w:rsidR="00CE1F14" w:rsidRPr="00AD1CEC">
        <w:rPr>
          <w:lang w:val="en-CA"/>
        </w:rPr>
        <w:t xml:space="preserve"> equipment chain.</w:t>
      </w:r>
      <w:ins w:id="0" w:author="Syed, Yasser" w:date="2018-07-05T21:33:00Z">
        <w:r w:rsidR="00D61BE4">
          <w:rPr>
            <w:lang w:val="en-CA"/>
          </w:rPr>
          <w:t xml:space="preserve"> Additionally</w:t>
        </w:r>
      </w:ins>
      <w:ins w:id="1" w:author="Syed, Yasser" w:date="2018-07-05T21:43:00Z">
        <w:r w:rsidR="00DE3380">
          <w:rPr>
            <w:lang w:val="en-CA"/>
          </w:rPr>
          <w:t>,</w:t>
        </w:r>
      </w:ins>
      <w:ins w:id="2" w:author="Syed, Yasser" w:date="2018-07-05T21:33:00Z">
        <w:r w:rsidR="00D61BE4">
          <w:rPr>
            <w:lang w:val="en-CA"/>
          </w:rPr>
          <w:t xml:space="preserve"> this will help with </w:t>
        </w:r>
      </w:ins>
      <w:ins w:id="3" w:author="Syed, Yasser" w:date="2018-07-05T21:34:00Z">
        <w:r w:rsidR="00D61BE4">
          <w:rPr>
            <w:lang w:val="en-CA"/>
          </w:rPr>
          <w:t>automating</w:t>
        </w:r>
      </w:ins>
      <w:ins w:id="4" w:author="Syed, Yasser" w:date="2018-07-05T21:33:00Z">
        <w:r w:rsidR="00D61BE4">
          <w:rPr>
            <w:lang w:val="en-CA"/>
          </w:rPr>
          <w:t xml:space="preserve"> </w:t>
        </w:r>
      </w:ins>
      <w:ins w:id="5" w:author="Syed, Yasser" w:date="2018-07-05T21:34:00Z">
        <w:r w:rsidR="00D61BE4">
          <w:rPr>
            <w:lang w:val="en-CA"/>
          </w:rPr>
          <w:t>of content workflows across the domains of capture, production, and distribution.</w:t>
        </w:r>
      </w:ins>
      <w:r w:rsidR="00CE1F14" w:rsidRPr="00AD1CEC">
        <w:rPr>
          <w:lang w:val="en-CA"/>
        </w:rPr>
        <w:t xml:space="preserve"> </w:t>
      </w:r>
      <w:r w:rsidR="004D23CA" w:rsidRPr="00AD1CEC">
        <w:rPr>
          <w:lang w:val="en-CA"/>
        </w:rPr>
        <w:t>With the increased usage of high-dynamic range and the increased use of look-up tables in television systems, these content processing mistakes could increasingly become magnified</w:t>
      </w:r>
      <w:r w:rsidR="009A18F2" w:rsidRPr="00AD1CEC">
        <w:rPr>
          <w:lang w:val="en-CA"/>
        </w:rPr>
        <w:t xml:space="preserve"> to become noticeable degradations in quality</w:t>
      </w:r>
      <w:r w:rsidR="004D23CA" w:rsidRPr="00AD1CEC">
        <w:rPr>
          <w:lang w:val="en-CA"/>
        </w:rPr>
        <w:t>.</w:t>
      </w:r>
      <w:r w:rsidR="00CE1F14" w:rsidRPr="00AD1CEC">
        <w:rPr>
          <w:lang w:val="en-CA"/>
        </w:rPr>
        <w:t xml:space="preserve"> Lastly, this Technical Report aims to help its readers, especially toolset developers, </w:t>
      </w:r>
      <w:r w:rsidR="000734E4" w:rsidRPr="00AD1CEC">
        <w:rPr>
          <w:lang w:val="en-CA"/>
        </w:rPr>
        <w:t xml:space="preserve">in </w:t>
      </w:r>
      <w:r w:rsidR="00CE1F14" w:rsidRPr="00AD1CEC">
        <w:rPr>
          <w:lang w:val="en-CA"/>
        </w:rPr>
        <w:t>avoiding unnecessary, complicated tailoring of their content processing tools to specific areas of the workflow, and thus improve the repurposing of their tools to different parts of the workflow.</w:t>
      </w:r>
    </w:p>
    <w:p w14:paraId="2A8CD45E"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6" w:name="_Toc398827619"/>
      <w:bookmarkStart w:id="7" w:name="_Toc400712429"/>
      <w:bookmarkStart w:id="8" w:name="_Toc411167639"/>
      <w:bookmarkStart w:id="9" w:name="_Toc466493627"/>
      <w:r w:rsidRPr="00AD1CEC">
        <w:rPr>
          <w:lang w:val="en-CA"/>
        </w:rPr>
        <w:t>Scope</w:t>
      </w:r>
    </w:p>
    <w:p w14:paraId="77BBDFAE" w14:textId="63F1489A" w:rsidR="005E11F5" w:rsidRPr="00AD1CEC" w:rsidRDefault="005E11F5" w:rsidP="003B07A3">
      <w:pPr>
        <w:jc w:val="both"/>
        <w:rPr>
          <w:lang w:val="en-CA"/>
        </w:rPr>
      </w:pPr>
      <w:r w:rsidRPr="00AD1CEC">
        <w:rPr>
          <w:lang w:val="en-CA"/>
        </w:rPr>
        <w:t xml:space="preserve">This </w:t>
      </w:r>
      <w:r w:rsidR="00C950B7" w:rsidRPr="00AD1CEC">
        <w:rPr>
          <w:lang w:val="en-CA"/>
        </w:rPr>
        <w:t>document describes</w:t>
      </w:r>
      <w:r w:rsidRPr="00AD1CEC">
        <w:rPr>
          <w:lang w:val="en-CA"/>
        </w:rPr>
        <w:t xml:space="preserve"> non-normative industry</w:t>
      </w:r>
      <w:r w:rsidR="009A18F2" w:rsidRPr="00AD1CEC">
        <w:rPr>
          <w:lang w:val="en-CA"/>
        </w:rPr>
        <w:t xml:space="preserve"> widely used</w:t>
      </w:r>
      <w:r w:rsidRPr="00AD1CEC">
        <w:rPr>
          <w:lang w:val="en-CA"/>
        </w:rPr>
        <w:t xml:space="preserve"> practices on </w:t>
      </w:r>
      <w:r w:rsidR="00C950B7" w:rsidRPr="00AD1CEC">
        <w:rPr>
          <w:lang w:val="en-CA"/>
        </w:rPr>
        <w:t>the usage of</w:t>
      </w:r>
      <w:r w:rsidRPr="00AD1CEC">
        <w:rPr>
          <w:lang w:val="en-CA"/>
        </w:rPr>
        <w:t xml:space="preserve"> existing combinations of video properties and their representations in different carriage systems</w:t>
      </w:r>
      <w:r w:rsidR="00B72C76" w:rsidRPr="00AD1CEC">
        <w:rPr>
          <w:lang w:val="en-CA"/>
        </w:rPr>
        <w:t xml:space="preserve"> for video content production</w:t>
      </w:r>
      <w:r w:rsidRPr="00AD1CEC">
        <w:rPr>
          <w:lang w:val="en-CA"/>
        </w:rPr>
        <w:t>.</w:t>
      </w:r>
    </w:p>
    <w:p w14:paraId="7D8105A0"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References</w:t>
      </w:r>
    </w:p>
    <w:p w14:paraId="59C1CF39" w14:textId="10463CC8" w:rsidR="005E11F5" w:rsidRPr="00AD1CEC" w:rsidRDefault="002349D8" w:rsidP="00D65F54">
      <w:pPr>
        <w:spacing w:before="136"/>
        <w:ind w:firstLine="360"/>
        <w:jc w:val="both"/>
        <w:rPr>
          <w:color w:val="000000"/>
          <w:lang w:val="en-CA"/>
        </w:rPr>
      </w:pPr>
      <w:r>
        <w:rPr>
          <w:color w:val="000000"/>
          <w:lang w:val="en-CA"/>
        </w:rPr>
        <w:t xml:space="preserve">Rec. </w:t>
      </w:r>
      <w:r w:rsidRPr="00AD1CEC">
        <w:rPr>
          <w:color w:val="000000"/>
          <w:lang w:val="en-CA"/>
        </w:rPr>
        <w:t>ITU-</w:t>
      </w:r>
      <w:r>
        <w:rPr>
          <w:color w:val="000000"/>
          <w:lang w:val="en-CA"/>
        </w:rPr>
        <w:t>T</w:t>
      </w:r>
      <w:r w:rsidRPr="00AD1CEC">
        <w:rPr>
          <w:color w:val="000000"/>
          <w:lang w:val="en-CA"/>
        </w:rPr>
        <w:t xml:space="preserve"> H.273</w:t>
      </w:r>
      <w:r>
        <w:rPr>
          <w:color w:val="000000"/>
          <w:lang w:val="en-CA"/>
        </w:rPr>
        <w:t xml:space="preserve"> | </w:t>
      </w:r>
      <w:r w:rsidR="00FE68B5" w:rsidRPr="00AD1CEC">
        <w:rPr>
          <w:color w:val="000000"/>
          <w:lang w:val="en-CA"/>
        </w:rPr>
        <w:t>ISO/IEC 23091-2</w:t>
      </w:r>
      <w:r w:rsidR="005E11F5" w:rsidRPr="00AD1CEC">
        <w:rPr>
          <w:color w:val="000000"/>
          <w:lang w:val="en-CA"/>
        </w:rPr>
        <w:t xml:space="preserve"> Coding-independent code points – Part 2: Video</w:t>
      </w:r>
      <w:r w:rsidR="00D108F2" w:rsidRPr="00AD1CEC">
        <w:rPr>
          <w:color w:val="000000"/>
          <w:lang w:val="en-CA"/>
        </w:rPr>
        <w:t>.</w:t>
      </w:r>
      <w:r w:rsidR="00FF7871" w:rsidRPr="00AD1CEC">
        <w:rPr>
          <w:color w:val="000000"/>
          <w:lang w:val="en-CA"/>
        </w:rPr>
        <w:t xml:space="preserve"> </w:t>
      </w:r>
    </w:p>
    <w:p w14:paraId="303D623E" w14:textId="56F70D62" w:rsidR="00485CAD" w:rsidRPr="00AD1CEC" w:rsidRDefault="009F0624" w:rsidP="00D65F54">
      <w:pPr>
        <w:spacing w:before="136"/>
        <w:ind w:firstLine="360"/>
        <w:jc w:val="both"/>
        <w:rPr>
          <w:color w:val="000000"/>
          <w:lang w:val="en-CA"/>
        </w:rPr>
      </w:pPr>
      <w:r w:rsidRPr="00AD1CEC">
        <w:rPr>
          <w:lang w:val="en-CA"/>
        </w:rPr>
        <w:lastRenderedPageBreak/>
        <w:t xml:space="preserve">SMPTE </w:t>
      </w:r>
      <w:r w:rsidR="00553CDA">
        <w:rPr>
          <w:lang w:val="en-CA"/>
        </w:rPr>
        <w:t xml:space="preserve">ST </w:t>
      </w:r>
      <w:r w:rsidRPr="00AD1CEC">
        <w:rPr>
          <w:lang w:val="en-CA"/>
        </w:rPr>
        <w:t>2067-20:2016 Interoperable Master Format- Application #2</w:t>
      </w:r>
      <w:r w:rsidR="00485CAD" w:rsidRPr="00AD1CEC">
        <w:rPr>
          <w:rStyle w:val="Hyperlink"/>
          <w:bCs/>
          <w:color w:val="000000"/>
          <w:u w:val="none"/>
          <w:lang w:val="en-CA"/>
        </w:rPr>
        <w:t>.</w:t>
      </w:r>
    </w:p>
    <w:p w14:paraId="7B37A089" w14:textId="3976FCE1" w:rsidR="005E11F5" w:rsidRPr="00AD1CEC" w:rsidRDefault="009F0624" w:rsidP="00D65F54">
      <w:pPr>
        <w:spacing w:before="136"/>
        <w:ind w:firstLine="360"/>
        <w:jc w:val="both"/>
        <w:rPr>
          <w:color w:val="000000"/>
          <w:lang w:val="en-CA"/>
        </w:rPr>
      </w:pPr>
      <w:r w:rsidRPr="00AD1CEC">
        <w:rPr>
          <w:lang w:val="en-CA"/>
        </w:rPr>
        <w:t xml:space="preserve">SMPTE </w:t>
      </w:r>
      <w:r w:rsidR="00553CDA">
        <w:rPr>
          <w:lang w:val="en-CA"/>
        </w:rPr>
        <w:t xml:space="preserve">ST </w:t>
      </w:r>
      <w:r w:rsidRPr="00AD1CEC">
        <w:rPr>
          <w:lang w:val="en-CA"/>
        </w:rPr>
        <w:t>2067-21:2016 Interoperable Master Format- Application #2E</w:t>
      </w:r>
      <w:r w:rsidRPr="00AD1CEC">
        <w:rPr>
          <w:rStyle w:val="Hyperlink"/>
          <w:bCs/>
          <w:color w:val="000000"/>
          <w:u w:val="none"/>
          <w:lang w:val="en-CA"/>
        </w:rPr>
        <w:t>.</w:t>
      </w:r>
    </w:p>
    <w:p w14:paraId="30D7E969" w14:textId="4260EE4F" w:rsidR="005E11F5" w:rsidRPr="00AD1CEC" w:rsidRDefault="005E11F5" w:rsidP="00D65F54">
      <w:pPr>
        <w:spacing w:before="136"/>
        <w:ind w:left="360"/>
        <w:jc w:val="both"/>
        <w:rPr>
          <w:rStyle w:val="Hyperlink"/>
          <w:color w:val="000000"/>
          <w:u w:val="none"/>
          <w:lang w:val="en-CA"/>
        </w:rPr>
      </w:pPr>
      <w:r w:rsidRPr="00AD1CEC">
        <w:rPr>
          <w:rStyle w:val="Hyperlink"/>
          <w:bCs/>
          <w:color w:val="000000"/>
          <w:u w:val="none"/>
          <w:lang w:val="en-CA"/>
        </w:rPr>
        <w:t>SMPTE ST 2086</w:t>
      </w:r>
      <w:r w:rsidR="00CF6DD8" w:rsidRPr="00AD1CEC">
        <w:rPr>
          <w:rStyle w:val="Hyperlink"/>
          <w:bCs/>
          <w:color w:val="000000"/>
          <w:u w:val="none"/>
          <w:lang w:val="en-CA"/>
        </w:rPr>
        <w:t>:2014</w:t>
      </w:r>
      <w:r w:rsidR="004B27D9" w:rsidRPr="00AD1CEC">
        <w:rPr>
          <w:rStyle w:val="Hyperlink"/>
          <w:bCs/>
          <w:color w:val="000000"/>
          <w:u w:val="none"/>
          <w:lang w:val="en-CA"/>
        </w:rPr>
        <w:t>:</w:t>
      </w:r>
      <w:r w:rsidR="004B27D9" w:rsidRPr="00AD1CEC">
        <w:rPr>
          <w:rStyle w:val="Hyperlink"/>
          <w:b/>
          <w:bCs/>
          <w:color w:val="000000"/>
          <w:lang w:val="en-CA"/>
        </w:rPr>
        <w:t xml:space="preserve"> </w:t>
      </w:r>
      <w:r w:rsidR="004B27D9" w:rsidRPr="00AD1CEC">
        <w:rPr>
          <w:rStyle w:val="Hyperlink"/>
          <w:bCs/>
          <w:color w:val="000000"/>
          <w:u w:val="none"/>
          <w:lang w:val="en-CA"/>
        </w:rPr>
        <w:t>Mastering Display Color Volume Metadata Supporting High Luminance and Wide Color Gamut Images</w:t>
      </w:r>
      <w:r w:rsidR="006E0AA9" w:rsidRPr="00AD1CEC">
        <w:rPr>
          <w:rStyle w:val="Hyperlink"/>
          <w:bCs/>
          <w:color w:val="000000"/>
          <w:u w:val="none"/>
          <w:lang w:val="en-CA"/>
        </w:rPr>
        <w:t>.</w:t>
      </w:r>
    </w:p>
    <w:p w14:paraId="6622240E" w14:textId="5FD99F4A" w:rsidR="005E11F5" w:rsidRPr="00AD1CEC" w:rsidRDefault="005E11F5" w:rsidP="00D65F54">
      <w:pPr>
        <w:spacing w:before="136"/>
        <w:ind w:left="360"/>
        <w:jc w:val="both"/>
        <w:rPr>
          <w:rStyle w:val="Hyperlink"/>
          <w:color w:val="000000"/>
          <w:u w:val="none"/>
          <w:lang w:val="en-CA"/>
        </w:rPr>
      </w:pPr>
      <w:r w:rsidRPr="00AD1CEC">
        <w:rPr>
          <w:rStyle w:val="Hyperlink"/>
          <w:bCs/>
          <w:color w:val="000000"/>
          <w:u w:val="none"/>
          <w:lang w:val="en-CA"/>
        </w:rPr>
        <w:t>SMPTE 377-1</w:t>
      </w:r>
      <w:r w:rsidR="0000552B" w:rsidRPr="00AD1CEC">
        <w:rPr>
          <w:rStyle w:val="Hyperlink"/>
          <w:bCs/>
          <w:color w:val="000000"/>
          <w:u w:val="none"/>
          <w:lang w:val="en-CA"/>
        </w:rPr>
        <w:t>:2011 Am1:2012 Am2:2012</w:t>
      </w:r>
      <w:r w:rsidR="006E0AA9" w:rsidRPr="00AD1CEC">
        <w:rPr>
          <w:rStyle w:val="Hyperlink"/>
          <w:bCs/>
          <w:color w:val="000000"/>
          <w:u w:val="none"/>
          <w:lang w:val="en-CA"/>
        </w:rPr>
        <w:t>: Material Exchange Format (MXF)- File Format Specification.</w:t>
      </w:r>
      <w:ins w:id="10" w:author="Syed, Yasser" w:date="2018-04-13T17:30:00Z">
        <w:r w:rsidR="00EE1D85">
          <w:rPr>
            <w:rStyle w:val="Hyperlink"/>
            <w:bCs/>
            <w:color w:val="000000"/>
            <w:u w:val="none"/>
            <w:lang w:val="en-CA"/>
          </w:rPr>
          <w:t xml:space="preserve"> (YS 4-13-reference main document as well</w:t>
        </w:r>
      </w:ins>
      <w:ins w:id="11" w:author="Syed, Yasser" w:date="2018-04-13T17:31:00Z">
        <w:r w:rsidR="00483F06">
          <w:rPr>
            <w:rStyle w:val="Hyperlink"/>
            <w:bCs/>
            <w:color w:val="000000"/>
            <w:u w:val="none"/>
            <w:lang w:val="en-CA"/>
          </w:rPr>
          <w:t>)</w:t>
        </w:r>
      </w:ins>
    </w:p>
    <w:p w14:paraId="46CE0ECB" w14:textId="3AC0B0F3" w:rsidR="00A70B7C" w:rsidRPr="00AD1CEC" w:rsidRDefault="00AD1CEC" w:rsidP="00D65F54">
      <w:pPr>
        <w:spacing w:before="136"/>
        <w:ind w:left="360"/>
        <w:jc w:val="both"/>
        <w:rPr>
          <w:color w:val="000000"/>
          <w:lang w:val="en-CA"/>
        </w:rPr>
      </w:pPr>
      <w:r>
        <w:rPr>
          <w:rStyle w:val="Hyperlink"/>
          <w:bCs/>
          <w:color w:val="000000"/>
          <w:u w:val="none"/>
          <w:lang w:val="en-CA"/>
        </w:rPr>
        <w:t xml:space="preserve">Rec. </w:t>
      </w:r>
      <w:r w:rsidRPr="00AD1CEC">
        <w:rPr>
          <w:color w:val="000000"/>
          <w:lang w:val="en-CA"/>
        </w:rPr>
        <w:t>ITU-T H.264</w:t>
      </w:r>
      <w:r>
        <w:rPr>
          <w:color w:val="000000"/>
          <w:lang w:val="en-CA"/>
        </w:rPr>
        <w:t xml:space="preserve"> | </w:t>
      </w:r>
      <w:r w:rsidR="00A70B7C" w:rsidRPr="00AD1CEC">
        <w:rPr>
          <w:rStyle w:val="Hyperlink"/>
          <w:bCs/>
          <w:color w:val="000000"/>
          <w:u w:val="none"/>
          <w:lang w:val="en-CA"/>
        </w:rPr>
        <w:t>ISO/IEC 14496</w:t>
      </w:r>
      <w:r w:rsidR="00A70B7C" w:rsidRPr="00AD1CEC">
        <w:rPr>
          <w:color w:val="000000"/>
          <w:lang w:val="en-CA"/>
        </w:rPr>
        <w:t>-10,</w:t>
      </w:r>
      <w:r w:rsidR="00C63449" w:rsidRPr="00AD1CEC">
        <w:rPr>
          <w:color w:val="000000"/>
          <w:lang w:val="en-CA"/>
        </w:rPr>
        <w:t xml:space="preserve"> Information technology – Coding of audio-visual objects Part 10: Advanced Video Coding</w:t>
      </w:r>
      <w:r w:rsidR="00D108F2" w:rsidRPr="00AD1CEC">
        <w:rPr>
          <w:color w:val="000000"/>
          <w:lang w:val="en-CA"/>
        </w:rPr>
        <w:t>.</w:t>
      </w:r>
    </w:p>
    <w:p w14:paraId="6A1A5630" w14:textId="050A9DF2" w:rsidR="00C63449" w:rsidRDefault="00AD1CEC" w:rsidP="00D65F54">
      <w:pPr>
        <w:spacing w:before="136"/>
        <w:ind w:left="360"/>
        <w:jc w:val="both"/>
        <w:rPr>
          <w:ins w:id="12" w:author="Syed, Yasser" w:date="2018-07-05T13:27:00Z"/>
          <w:color w:val="000000"/>
          <w:lang w:val="en-CA"/>
        </w:rPr>
      </w:pPr>
      <w:r>
        <w:rPr>
          <w:rStyle w:val="Hyperlink"/>
          <w:bCs/>
          <w:color w:val="000000"/>
          <w:u w:val="none"/>
          <w:lang w:val="en-CA"/>
        </w:rPr>
        <w:t xml:space="preserve">Rec. </w:t>
      </w:r>
      <w:r w:rsidRPr="00AD1CEC">
        <w:rPr>
          <w:color w:val="000000"/>
          <w:lang w:val="en-CA"/>
        </w:rPr>
        <w:t>ITU-T H.265</w:t>
      </w:r>
      <w:r>
        <w:rPr>
          <w:color w:val="000000"/>
          <w:lang w:val="en-CA"/>
        </w:rPr>
        <w:t xml:space="preserve"> | </w:t>
      </w:r>
      <w:r w:rsidR="00C63449" w:rsidRPr="00AD1CEC">
        <w:rPr>
          <w:rStyle w:val="Hyperlink"/>
          <w:bCs/>
          <w:color w:val="000000"/>
          <w:u w:val="none"/>
          <w:lang w:val="en-CA"/>
        </w:rPr>
        <w:t>ISO/IEC 23008</w:t>
      </w:r>
      <w:r w:rsidR="00C63449" w:rsidRPr="00AD1CEC">
        <w:rPr>
          <w:color w:val="000000"/>
          <w:lang w:val="en-CA"/>
        </w:rPr>
        <w:t>-2, Information Technology – High efficiency coding and media delivery in heterogeneous environments Part 2: High efficiency video coding</w:t>
      </w:r>
      <w:r w:rsidR="00D108F2" w:rsidRPr="00AD1CEC">
        <w:rPr>
          <w:color w:val="000000"/>
          <w:lang w:val="en-CA"/>
        </w:rPr>
        <w:t>.</w:t>
      </w:r>
    </w:p>
    <w:p w14:paraId="035A0424" w14:textId="77777777" w:rsidR="00A7689E" w:rsidRPr="00AD1CEC" w:rsidRDefault="00A7689E" w:rsidP="00D65F54">
      <w:pPr>
        <w:spacing w:before="136"/>
        <w:ind w:left="360"/>
        <w:jc w:val="both"/>
        <w:rPr>
          <w:color w:val="000000"/>
          <w:lang w:val="en-CA"/>
        </w:rPr>
      </w:pPr>
    </w:p>
    <w:p w14:paraId="560BEE26" w14:textId="220DC350" w:rsidR="00A7689E" w:rsidRPr="00AD1CEC" w:rsidRDefault="00D108F2" w:rsidP="00D65F54">
      <w:pPr>
        <w:spacing w:before="136"/>
        <w:ind w:left="360"/>
        <w:jc w:val="both"/>
        <w:rPr>
          <w:color w:val="000000"/>
          <w:lang w:val="en-CA"/>
        </w:rPr>
      </w:pPr>
      <w:r w:rsidRPr="00AD1CEC">
        <w:rPr>
          <w:rStyle w:val="Hyperlink"/>
          <w:bCs/>
          <w:color w:val="000000"/>
          <w:u w:val="none"/>
          <w:lang w:val="en-CA"/>
        </w:rPr>
        <w:t>ITU</w:t>
      </w:r>
      <w:r w:rsidRPr="00AD1CEC">
        <w:rPr>
          <w:color w:val="000000"/>
          <w:lang w:val="en-CA"/>
        </w:rPr>
        <w:t>-R BT.2100-1:2017 Image parameter values for high dynamic range television for use in production and international programme exchange.</w:t>
      </w:r>
    </w:p>
    <w:p w14:paraId="26B98B4F" w14:textId="5E73AB3B" w:rsidR="005A51E4" w:rsidRPr="00AD1CEC" w:rsidRDefault="009F0624" w:rsidP="00D65F54">
      <w:pPr>
        <w:spacing w:before="136"/>
        <w:ind w:firstLine="360"/>
        <w:jc w:val="both"/>
        <w:rPr>
          <w:color w:val="000000"/>
          <w:lang w:val="en-CA"/>
        </w:rPr>
      </w:pPr>
      <w:r w:rsidRPr="00AD1CEC">
        <w:rPr>
          <w:color w:val="000000"/>
          <w:lang w:val="en-CA"/>
        </w:rPr>
        <w:t>ST 2113 (P</w:t>
      </w:r>
      <w:ins w:id="13" w:author="Syed, Yasser" w:date="2018-07-11T00:41:00Z">
        <w:r w:rsidR="003B397A">
          <w:rPr>
            <w:color w:val="000000"/>
            <w:lang w:val="en-CA"/>
          </w:rPr>
          <w:t>3D</w:t>
        </w:r>
      </w:ins>
      <w:del w:id="14" w:author="Syed, Yasser" w:date="2018-07-11T00:41:00Z">
        <w:r w:rsidRPr="00AD1CEC" w:rsidDel="003B397A">
          <w:rPr>
            <w:color w:val="000000"/>
            <w:lang w:val="en-CA"/>
          </w:rPr>
          <w:delText>D3</w:delText>
        </w:r>
      </w:del>
      <w:r w:rsidRPr="00AD1CEC">
        <w:rPr>
          <w:color w:val="000000"/>
          <w:lang w:val="en-CA"/>
        </w:rPr>
        <w:t>65) definition</w:t>
      </w:r>
    </w:p>
    <w:p w14:paraId="4BA94406" w14:textId="24B6DD83" w:rsidR="009A18F2" w:rsidRPr="00AD1CEC" w:rsidRDefault="005A51E4" w:rsidP="00D65F54">
      <w:pPr>
        <w:tabs>
          <w:tab w:val="left" w:pos="810"/>
        </w:tabs>
        <w:spacing w:before="136"/>
        <w:ind w:left="360"/>
        <w:jc w:val="both"/>
        <w:rPr>
          <w:color w:val="000000"/>
          <w:lang w:val="en-CA"/>
        </w:rPr>
      </w:pPr>
      <w:r w:rsidRPr="00AD1CEC">
        <w:rPr>
          <w:color w:val="000000"/>
          <w:lang w:val="en-CA"/>
        </w:rPr>
        <w:t>SMPTE ST 2022-6:2012 Transport of High Bit Rate Media Signals over IP Networks (HBRMT)</w:t>
      </w:r>
    </w:p>
    <w:p w14:paraId="0863E4AE" w14:textId="34C509A0" w:rsidR="005A51E4" w:rsidRPr="00AD1CEC" w:rsidRDefault="005A51E4" w:rsidP="00D65F54">
      <w:pPr>
        <w:tabs>
          <w:tab w:val="left" w:pos="810"/>
        </w:tabs>
        <w:spacing w:before="136"/>
        <w:ind w:left="360"/>
        <w:jc w:val="both"/>
        <w:rPr>
          <w:color w:val="000000"/>
          <w:lang w:val="en-CA"/>
        </w:rPr>
      </w:pPr>
      <w:r w:rsidRPr="00AD1CEC">
        <w:rPr>
          <w:color w:val="000000"/>
          <w:lang w:val="en-CA"/>
        </w:rPr>
        <w:t>SMPTE ST 2110-20:2017 Professional Media Over Managed IP Networks: Uncompressed Active Video</w:t>
      </w:r>
    </w:p>
    <w:p w14:paraId="77DC91C0" w14:textId="0377C4BF" w:rsidR="00F17C9C" w:rsidRPr="00AD1CEC" w:rsidRDefault="00F17C9C" w:rsidP="00D65F54">
      <w:pPr>
        <w:tabs>
          <w:tab w:val="left" w:pos="810"/>
        </w:tabs>
        <w:spacing w:before="136"/>
        <w:ind w:left="360"/>
        <w:jc w:val="both"/>
        <w:rPr>
          <w:color w:val="000000"/>
          <w:lang w:val="en-CA"/>
        </w:rPr>
      </w:pPr>
      <w:bookmarkStart w:id="15" w:name="_Ref510696375"/>
      <w:r w:rsidRPr="00AD1CEC">
        <w:rPr>
          <w:color w:val="000000"/>
          <w:lang w:val="en-CA"/>
        </w:rPr>
        <w:t>SMPTE 298:2009 Universal Labels for Unique identification of Digital Data</w:t>
      </w:r>
      <w:bookmarkEnd w:id="15"/>
      <w:ins w:id="16" w:author="Syed, Yasser" w:date="2018-06-18T17:51:00Z">
        <w:r w:rsidR="00310A29">
          <w:rPr>
            <w:color w:val="000000"/>
            <w:lang w:val="en-CA"/>
          </w:rPr>
          <w:t>.</w:t>
        </w:r>
      </w:ins>
    </w:p>
    <w:p w14:paraId="2FC0143D" w14:textId="24C37BDA" w:rsidR="00F17C9C" w:rsidRPr="00AD1CEC" w:rsidRDefault="00F17C9C" w:rsidP="00D65F54">
      <w:pPr>
        <w:tabs>
          <w:tab w:val="left" w:pos="810"/>
        </w:tabs>
        <w:spacing w:before="136"/>
        <w:ind w:left="360"/>
        <w:jc w:val="both"/>
        <w:rPr>
          <w:color w:val="000000"/>
          <w:lang w:val="en-CA"/>
        </w:rPr>
      </w:pPr>
      <w:bookmarkStart w:id="17" w:name="_Ref510696402"/>
      <w:r w:rsidRPr="00AD1CEC">
        <w:rPr>
          <w:color w:val="000000"/>
          <w:lang w:val="en-CA"/>
        </w:rPr>
        <w:t>SMPTE ST 336:2017 Data Encoding Protocol using Key-Length-Value</w:t>
      </w:r>
      <w:bookmarkEnd w:id="17"/>
      <w:ins w:id="18" w:author="Syed, Yasser" w:date="2018-06-18T17:52:00Z">
        <w:r w:rsidR="00310A29">
          <w:rPr>
            <w:color w:val="000000"/>
            <w:lang w:val="en-CA"/>
          </w:rPr>
          <w:t>.</w:t>
        </w:r>
      </w:ins>
    </w:p>
    <w:p w14:paraId="43B6B4E2" w14:textId="7A7310F7" w:rsidR="00F17C9C" w:rsidRPr="00AD1CEC" w:rsidRDefault="00F17C9C" w:rsidP="00D65F54">
      <w:pPr>
        <w:tabs>
          <w:tab w:val="left" w:pos="810"/>
        </w:tabs>
        <w:spacing w:before="136"/>
        <w:ind w:left="360"/>
        <w:jc w:val="both"/>
        <w:rPr>
          <w:color w:val="000000"/>
          <w:lang w:val="en-CA"/>
        </w:rPr>
      </w:pPr>
      <w:bookmarkStart w:id="19" w:name="_Ref510696426"/>
      <w:r w:rsidRPr="00AD1CEC">
        <w:rPr>
          <w:color w:val="000000"/>
          <w:lang w:val="en-CA"/>
        </w:rPr>
        <w:t>SMPTE ST 335:2012 Metadata Element Dictionary Structure</w:t>
      </w:r>
      <w:bookmarkEnd w:id="19"/>
      <w:ins w:id="20" w:author="Syed, Yasser" w:date="2018-06-18T17:52:00Z">
        <w:r w:rsidR="00310A29">
          <w:rPr>
            <w:color w:val="000000"/>
            <w:lang w:val="en-CA"/>
          </w:rPr>
          <w:t>.</w:t>
        </w:r>
      </w:ins>
    </w:p>
    <w:p w14:paraId="0895606A" w14:textId="2B5ECB78" w:rsidR="00F17C9C" w:rsidRPr="00AD1CEC" w:rsidRDefault="00E65E1F" w:rsidP="00D65F54">
      <w:pPr>
        <w:tabs>
          <w:tab w:val="left" w:pos="810"/>
        </w:tabs>
        <w:spacing w:before="136"/>
        <w:ind w:left="360"/>
        <w:jc w:val="both"/>
        <w:rPr>
          <w:color w:val="000000"/>
          <w:lang w:val="en-CA"/>
        </w:rPr>
      </w:pPr>
      <w:bookmarkStart w:id="21" w:name="_Ref510696432"/>
      <w:r w:rsidRPr="00AD1CEC">
        <w:rPr>
          <w:color w:val="000000"/>
          <w:lang w:val="en-CA"/>
        </w:rPr>
        <w:t>SMPTE ST 395:2014 Metadata Groups Register</w:t>
      </w:r>
      <w:bookmarkEnd w:id="21"/>
      <w:ins w:id="22" w:author="Syed, Yasser" w:date="2018-06-18T17:52:00Z">
        <w:r w:rsidR="00310A29">
          <w:rPr>
            <w:color w:val="000000"/>
            <w:lang w:val="en-CA"/>
          </w:rPr>
          <w:t>.</w:t>
        </w:r>
      </w:ins>
    </w:p>
    <w:p w14:paraId="295F73B2" w14:textId="6EB07842" w:rsidR="00E65E1F" w:rsidRDefault="00E65E1F" w:rsidP="00D65F54">
      <w:pPr>
        <w:tabs>
          <w:tab w:val="left" w:pos="810"/>
        </w:tabs>
        <w:spacing w:before="136"/>
        <w:ind w:left="360"/>
        <w:jc w:val="both"/>
        <w:rPr>
          <w:color w:val="000000"/>
          <w:lang w:val="en-CA"/>
        </w:rPr>
      </w:pPr>
      <w:bookmarkStart w:id="23" w:name="_Ref510696435"/>
      <w:r w:rsidRPr="00AD1CEC">
        <w:rPr>
          <w:color w:val="000000"/>
          <w:lang w:val="en-CA"/>
        </w:rPr>
        <w:t>SMPTE ST 2003:2012 Types Dictionary Structure</w:t>
      </w:r>
      <w:bookmarkEnd w:id="23"/>
      <w:ins w:id="24" w:author="Syed, Yasser" w:date="2018-06-18T17:52:00Z">
        <w:r w:rsidR="00310A29">
          <w:rPr>
            <w:color w:val="000000"/>
            <w:lang w:val="en-CA"/>
          </w:rPr>
          <w:t>.</w:t>
        </w:r>
      </w:ins>
      <w:r w:rsidRPr="00AD1CEC">
        <w:rPr>
          <w:color w:val="000000"/>
          <w:lang w:val="en-CA"/>
        </w:rPr>
        <w:t xml:space="preserve"> </w:t>
      </w:r>
    </w:p>
    <w:p w14:paraId="5EFC4504" w14:textId="030268A0" w:rsidR="00553CDA" w:rsidRDefault="00553CDA" w:rsidP="00D65F54">
      <w:pPr>
        <w:tabs>
          <w:tab w:val="left" w:pos="810"/>
        </w:tabs>
        <w:spacing w:before="136"/>
        <w:ind w:left="360"/>
        <w:jc w:val="both"/>
        <w:rPr>
          <w:ins w:id="25" w:author="Syed, Yasser" w:date="2018-04-13T11:42:00Z"/>
          <w:color w:val="000000"/>
          <w:lang w:val="en-CA"/>
        </w:rPr>
      </w:pPr>
      <w:r>
        <w:rPr>
          <w:color w:val="000000"/>
          <w:lang w:val="en-CA"/>
        </w:rPr>
        <w:t xml:space="preserve">ISO/IEC </w:t>
      </w:r>
      <w:ins w:id="26" w:author="Syed, Yasser" w:date="2018-04-13T11:37:00Z">
        <w:r>
          <w:rPr>
            <w:color w:val="000000"/>
            <w:lang w:val="en-CA"/>
          </w:rPr>
          <w:t>14496-12</w:t>
        </w:r>
      </w:ins>
      <w:ins w:id="27" w:author="Syed, Yasser" w:date="2018-06-18T17:51:00Z">
        <w:r w:rsidR="00310A29">
          <w:rPr>
            <w:color w:val="000000"/>
            <w:lang w:val="en-CA"/>
          </w:rPr>
          <w:t>:2015</w:t>
        </w:r>
      </w:ins>
      <w:ins w:id="28" w:author="Syed, Yasser" w:date="2018-04-13T11:37:00Z">
        <w:r>
          <w:rPr>
            <w:color w:val="000000"/>
            <w:lang w:val="en-CA"/>
          </w:rPr>
          <w:t xml:space="preserve">- </w:t>
        </w:r>
      </w:ins>
      <w:ins w:id="29" w:author="Syed, Yasser" w:date="2018-04-13T11:39:00Z">
        <w:r>
          <w:rPr>
            <w:color w:val="000000"/>
            <w:lang w:val="en-CA"/>
          </w:rPr>
          <w:t xml:space="preserve">ISO </w:t>
        </w:r>
      </w:ins>
      <w:ins w:id="30" w:author="Syed, Yasser" w:date="2018-04-13T11:45:00Z">
        <w:r>
          <w:rPr>
            <w:color w:val="000000"/>
            <w:lang w:val="en-CA"/>
          </w:rPr>
          <w:t>b</w:t>
        </w:r>
      </w:ins>
      <w:ins w:id="31" w:author="Syed, Yasser" w:date="2018-04-13T11:39:00Z">
        <w:r>
          <w:rPr>
            <w:color w:val="000000"/>
            <w:lang w:val="en-CA"/>
          </w:rPr>
          <w:t xml:space="preserve">ased </w:t>
        </w:r>
      </w:ins>
      <w:ins w:id="32" w:author="Syed, Yasser" w:date="2018-04-13T11:45:00Z">
        <w:r>
          <w:rPr>
            <w:color w:val="000000"/>
            <w:lang w:val="en-CA"/>
          </w:rPr>
          <w:t>m</w:t>
        </w:r>
      </w:ins>
      <w:ins w:id="33" w:author="Syed, Yasser" w:date="2018-04-13T11:39:00Z">
        <w:r>
          <w:rPr>
            <w:color w:val="000000"/>
            <w:lang w:val="en-CA"/>
          </w:rPr>
          <w:t xml:space="preserve">edia </w:t>
        </w:r>
      </w:ins>
      <w:ins w:id="34" w:author="Syed, Yasser" w:date="2018-04-13T11:45:00Z">
        <w:r>
          <w:rPr>
            <w:color w:val="000000"/>
            <w:lang w:val="en-CA"/>
          </w:rPr>
          <w:t>f</w:t>
        </w:r>
      </w:ins>
      <w:ins w:id="35" w:author="Syed, Yasser" w:date="2018-04-13T11:39:00Z">
        <w:r>
          <w:rPr>
            <w:color w:val="000000"/>
            <w:lang w:val="en-CA"/>
          </w:rPr>
          <w:t xml:space="preserve">ile </w:t>
        </w:r>
      </w:ins>
      <w:ins w:id="36" w:author="Syed, Yasser" w:date="2018-04-13T11:46:00Z">
        <w:r>
          <w:rPr>
            <w:color w:val="000000"/>
            <w:lang w:val="en-CA"/>
          </w:rPr>
          <w:t>f</w:t>
        </w:r>
      </w:ins>
      <w:ins w:id="37" w:author="Syed, Yasser" w:date="2018-04-13T11:39:00Z">
        <w:r>
          <w:rPr>
            <w:color w:val="000000"/>
            <w:lang w:val="en-CA"/>
          </w:rPr>
          <w:t>ormat</w:t>
        </w:r>
      </w:ins>
      <w:ins w:id="38" w:author="Syed, Yasser" w:date="2018-06-18T17:52:00Z">
        <w:r w:rsidR="00310A29">
          <w:rPr>
            <w:color w:val="000000"/>
            <w:lang w:val="en-CA"/>
          </w:rPr>
          <w:t>.</w:t>
        </w:r>
      </w:ins>
    </w:p>
    <w:p w14:paraId="7893051B" w14:textId="74032407" w:rsidR="00553CDA" w:rsidRDefault="00553CDA" w:rsidP="00D65F54">
      <w:pPr>
        <w:tabs>
          <w:tab w:val="left" w:pos="810"/>
        </w:tabs>
        <w:spacing w:before="136"/>
        <w:ind w:left="360"/>
        <w:jc w:val="both"/>
        <w:rPr>
          <w:ins w:id="39" w:author="Syed, Yasser" w:date="2018-04-13T11:43:00Z"/>
          <w:color w:val="000000"/>
          <w:lang w:val="en-CA"/>
        </w:rPr>
      </w:pPr>
      <w:ins w:id="40" w:author="Syed, Yasser" w:date="2018-04-13T11:42:00Z">
        <w:r>
          <w:rPr>
            <w:color w:val="000000"/>
            <w:lang w:val="en-CA"/>
          </w:rPr>
          <w:t>ISO/IEC 14496-14</w:t>
        </w:r>
      </w:ins>
      <w:ins w:id="41" w:author="Syed, Yasser" w:date="2018-06-18T17:52:00Z">
        <w:r w:rsidR="001760B7">
          <w:rPr>
            <w:color w:val="000000"/>
            <w:lang w:val="en-CA"/>
          </w:rPr>
          <w:t>:2003</w:t>
        </w:r>
      </w:ins>
      <w:ins w:id="42" w:author="Syed, Yasser" w:date="2018-04-13T11:42:00Z">
        <w:r>
          <w:rPr>
            <w:color w:val="000000"/>
            <w:lang w:val="en-CA"/>
          </w:rPr>
          <w:t xml:space="preserve"> MP4 </w:t>
        </w:r>
      </w:ins>
      <w:ins w:id="43" w:author="Syed, Yasser" w:date="2018-04-13T11:46:00Z">
        <w:r>
          <w:rPr>
            <w:color w:val="000000"/>
            <w:lang w:val="en-CA"/>
          </w:rPr>
          <w:t>f</w:t>
        </w:r>
      </w:ins>
      <w:ins w:id="44" w:author="Syed, Yasser" w:date="2018-04-13T11:42:00Z">
        <w:r>
          <w:rPr>
            <w:color w:val="000000"/>
            <w:lang w:val="en-CA"/>
          </w:rPr>
          <w:t xml:space="preserve">ile </w:t>
        </w:r>
      </w:ins>
      <w:ins w:id="45" w:author="Syed, Yasser" w:date="2018-04-13T11:46:00Z">
        <w:r>
          <w:rPr>
            <w:color w:val="000000"/>
            <w:lang w:val="en-CA"/>
          </w:rPr>
          <w:t>f</w:t>
        </w:r>
      </w:ins>
      <w:ins w:id="46" w:author="Syed, Yasser" w:date="2018-04-13T11:42:00Z">
        <w:r>
          <w:rPr>
            <w:color w:val="000000"/>
            <w:lang w:val="en-CA"/>
          </w:rPr>
          <w:t>ormat</w:t>
        </w:r>
      </w:ins>
      <w:ins w:id="47" w:author="Syed, Yasser" w:date="2018-06-18T17:52:00Z">
        <w:r w:rsidR="001760B7">
          <w:rPr>
            <w:color w:val="000000"/>
            <w:lang w:val="en-CA"/>
          </w:rPr>
          <w:t>.</w:t>
        </w:r>
      </w:ins>
    </w:p>
    <w:p w14:paraId="3F9FD1BC" w14:textId="7332C9F8" w:rsidR="00553CDA" w:rsidRDefault="00553CDA" w:rsidP="00D65F54">
      <w:pPr>
        <w:tabs>
          <w:tab w:val="left" w:pos="810"/>
        </w:tabs>
        <w:spacing w:before="136"/>
        <w:ind w:left="360"/>
        <w:jc w:val="both"/>
        <w:rPr>
          <w:ins w:id="48" w:author="Syed, Yasser" w:date="2018-06-11T22:36:00Z"/>
          <w:color w:val="000000"/>
          <w:lang w:val="en-CA"/>
        </w:rPr>
      </w:pPr>
      <w:ins w:id="49" w:author="Syed, Yasser" w:date="2018-04-13T11:43:00Z">
        <w:r>
          <w:rPr>
            <w:color w:val="000000"/>
            <w:lang w:val="en-CA"/>
          </w:rPr>
          <w:t>ISO/IEC 14496-15</w:t>
        </w:r>
      </w:ins>
      <w:ins w:id="50" w:author="Syed, Yasser" w:date="2018-06-18T17:53:00Z">
        <w:r w:rsidR="001760B7">
          <w:rPr>
            <w:color w:val="000000"/>
            <w:lang w:val="en-CA"/>
          </w:rPr>
          <w:t>:2017</w:t>
        </w:r>
      </w:ins>
      <w:ins w:id="51" w:author="Syed, Yasser" w:date="2018-04-13T11:43:00Z">
        <w:r>
          <w:rPr>
            <w:color w:val="000000"/>
            <w:lang w:val="en-CA"/>
          </w:rPr>
          <w:t xml:space="preserve"> </w:t>
        </w:r>
      </w:ins>
      <w:ins w:id="52" w:author="Syed, Yasser" w:date="2018-04-13T11:44:00Z">
        <w:r>
          <w:rPr>
            <w:color w:val="000000"/>
            <w:lang w:val="en-CA"/>
          </w:rPr>
          <w:t xml:space="preserve">Carriage of </w:t>
        </w:r>
      </w:ins>
      <w:ins w:id="53" w:author="Syed, Yasser" w:date="2018-04-13T11:45:00Z">
        <w:r>
          <w:rPr>
            <w:color w:val="000000"/>
            <w:lang w:val="en-CA"/>
          </w:rPr>
          <w:t>n</w:t>
        </w:r>
      </w:ins>
      <w:ins w:id="54" w:author="Syed, Yasser" w:date="2018-04-13T11:44:00Z">
        <w:r>
          <w:rPr>
            <w:color w:val="000000"/>
            <w:lang w:val="en-CA"/>
          </w:rPr>
          <w:t xml:space="preserve">etwork </w:t>
        </w:r>
      </w:ins>
      <w:ins w:id="55" w:author="Syed, Yasser" w:date="2018-04-13T11:45:00Z">
        <w:r>
          <w:rPr>
            <w:color w:val="000000"/>
            <w:lang w:val="en-CA"/>
          </w:rPr>
          <w:t>a</w:t>
        </w:r>
      </w:ins>
      <w:ins w:id="56" w:author="Syed, Yasser" w:date="2018-04-13T11:44:00Z">
        <w:r>
          <w:rPr>
            <w:color w:val="000000"/>
            <w:lang w:val="en-CA"/>
          </w:rPr>
          <w:t xml:space="preserve">bstraction </w:t>
        </w:r>
      </w:ins>
      <w:ins w:id="57" w:author="Syed, Yasser" w:date="2018-04-13T11:45:00Z">
        <w:r>
          <w:rPr>
            <w:color w:val="000000"/>
            <w:lang w:val="en-CA"/>
          </w:rPr>
          <w:t>l</w:t>
        </w:r>
      </w:ins>
      <w:ins w:id="58" w:author="Syed, Yasser" w:date="2018-04-13T11:44:00Z">
        <w:r>
          <w:rPr>
            <w:color w:val="000000"/>
            <w:lang w:val="en-CA"/>
          </w:rPr>
          <w:t>ayer (NAL) unit structured video in ISO based media file format.</w:t>
        </w:r>
      </w:ins>
    </w:p>
    <w:p w14:paraId="28FFD20F" w14:textId="77777777" w:rsidR="00676171" w:rsidRDefault="006230DE" w:rsidP="00D65F54">
      <w:pPr>
        <w:tabs>
          <w:tab w:val="left" w:pos="810"/>
        </w:tabs>
        <w:spacing w:before="136"/>
        <w:ind w:left="360"/>
        <w:jc w:val="both"/>
        <w:rPr>
          <w:ins w:id="59" w:author="Syed, Yasser" w:date="2018-06-11T22:38:00Z"/>
          <w:color w:val="000000"/>
          <w:lang w:val="en-CA"/>
        </w:rPr>
      </w:pPr>
      <w:ins w:id="60" w:author="Syed, Yasser" w:date="2018-06-11T22:36:00Z">
        <w:r>
          <w:rPr>
            <w:color w:val="000000"/>
            <w:lang w:val="en-CA"/>
          </w:rPr>
          <w:t xml:space="preserve">Mp4ra.org, </w:t>
        </w:r>
        <w:r w:rsidR="00676171">
          <w:rPr>
            <w:color w:val="000000"/>
            <w:lang w:val="en-CA"/>
          </w:rPr>
          <w:t xml:space="preserve">Official Registration Authority </w:t>
        </w:r>
        <w:proofErr w:type="spellStart"/>
        <w:r w:rsidR="00676171">
          <w:rPr>
            <w:color w:val="000000"/>
            <w:lang w:val="en-CA"/>
          </w:rPr>
          <w:t>ofr</w:t>
        </w:r>
        <w:proofErr w:type="spellEnd"/>
        <w:r w:rsidR="00676171">
          <w:rPr>
            <w:color w:val="000000"/>
            <w:lang w:val="en-CA"/>
          </w:rPr>
          <w:t xml:space="preserve"> the ISOBMFF family of standards.</w:t>
        </w:r>
      </w:ins>
      <w:bookmarkStart w:id="61" w:name="_Ref145830073"/>
    </w:p>
    <w:p w14:paraId="16295FAE" w14:textId="2AC4D70E" w:rsidR="00676171" w:rsidRDefault="001760B7" w:rsidP="00D65F54">
      <w:pPr>
        <w:tabs>
          <w:tab w:val="left" w:pos="810"/>
        </w:tabs>
        <w:spacing w:before="136"/>
        <w:ind w:left="360"/>
        <w:jc w:val="both"/>
        <w:rPr>
          <w:ins w:id="62" w:author="Syed, Yasser" w:date="2018-06-18T17:57:00Z"/>
        </w:rPr>
      </w:pPr>
      <w:ins w:id="63" w:author="Syed, Yasser" w:date="2018-06-11T22:38:00Z">
        <w:r>
          <w:t>ISO/IEC 13818-</w:t>
        </w:r>
      </w:ins>
      <w:ins w:id="64" w:author="Syed, Yasser" w:date="2018-06-18T17:55:00Z">
        <w:r>
          <w:t>1:2018</w:t>
        </w:r>
      </w:ins>
      <w:ins w:id="65" w:author="Syed, Yasser" w:date="2018-06-11T22:38:00Z">
        <w:r>
          <w:t xml:space="preserve">, </w:t>
        </w:r>
        <w:r w:rsidR="00676171" w:rsidRPr="000F3A49">
          <w:t>Part 1: Systems.</w:t>
        </w:r>
      </w:ins>
      <w:bookmarkEnd w:id="61"/>
    </w:p>
    <w:p w14:paraId="5C7B0C5A" w14:textId="71763911" w:rsidR="00BD596E" w:rsidRDefault="00BD596E" w:rsidP="00D65F54">
      <w:pPr>
        <w:tabs>
          <w:tab w:val="left" w:pos="810"/>
        </w:tabs>
        <w:spacing w:before="136"/>
        <w:ind w:left="360"/>
        <w:jc w:val="both"/>
        <w:rPr>
          <w:ins w:id="66" w:author="Syed, Yasser" w:date="2018-06-18T17:57:00Z"/>
        </w:rPr>
      </w:pPr>
      <w:ins w:id="67" w:author="Syed, Yasser" w:date="2018-06-18T17:57:00Z">
        <w:r>
          <w:t xml:space="preserve">ITU-T Series H </w:t>
        </w:r>
        <w:proofErr w:type="spellStart"/>
        <w:r>
          <w:t>Supp</w:t>
        </w:r>
        <w:proofErr w:type="spellEnd"/>
        <w:r>
          <w:t xml:space="preserve"> 18- </w:t>
        </w:r>
        <w:proofErr w:type="spellStart"/>
        <w:r>
          <w:t>Signalling</w:t>
        </w:r>
        <w:proofErr w:type="spellEnd"/>
        <w:r>
          <w:t>, backward compatibility and display adaptation for HDR/WCG video coding- Study Group 16.</w:t>
        </w:r>
      </w:ins>
    </w:p>
    <w:p w14:paraId="5F782607" w14:textId="0C849916" w:rsidR="00BD596E" w:rsidRPr="00D65F54" w:rsidRDefault="00BD596E" w:rsidP="00D65F54">
      <w:pPr>
        <w:tabs>
          <w:tab w:val="left" w:pos="810"/>
        </w:tabs>
        <w:spacing w:before="136"/>
        <w:ind w:left="360"/>
        <w:jc w:val="both"/>
        <w:rPr>
          <w:ins w:id="68" w:author="Syed, Yasser" w:date="2018-06-11T22:38:00Z"/>
          <w:color w:val="000000"/>
          <w:lang w:val="en-CA"/>
        </w:rPr>
      </w:pPr>
      <w:ins w:id="69" w:author="Syed, Yasser" w:date="2018-06-18T17:59:00Z">
        <w:r>
          <w:rPr>
            <w:color w:val="000000"/>
            <w:lang w:val="en-CA"/>
          </w:rPr>
          <w:t xml:space="preserve">ITU-T Series H </w:t>
        </w:r>
        <w:proofErr w:type="spellStart"/>
        <w:r>
          <w:rPr>
            <w:color w:val="000000"/>
            <w:lang w:val="en-CA"/>
          </w:rPr>
          <w:t>SUpp</w:t>
        </w:r>
        <w:proofErr w:type="spellEnd"/>
        <w:r>
          <w:rPr>
            <w:color w:val="000000"/>
            <w:lang w:val="en-CA"/>
          </w:rPr>
          <w:t xml:space="preserve"> 15- Conversion and coding practices for HDR/WCG </w:t>
        </w:r>
        <w:proofErr w:type="spellStart"/>
        <w:r>
          <w:rPr>
            <w:color w:val="000000"/>
            <w:lang w:val="en-CA"/>
          </w:rPr>
          <w:t>Y’CbCr</w:t>
        </w:r>
        <w:proofErr w:type="spellEnd"/>
        <w:r>
          <w:rPr>
            <w:color w:val="000000"/>
            <w:lang w:val="en-CA"/>
          </w:rPr>
          <w:t xml:space="preserve"> video with PQ transfer characteristics </w:t>
        </w:r>
      </w:ins>
      <w:ins w:id="70" w:author="Syed, Yasser" w:date="2018-06-18T18:00:00Z">
        <w:r>
          <w:rPr>
            <w:color w:val="000000"/>
            <w:lang w:val="en-CA"/>
          </w:rPr>
          <w:t>–</w:t>
        </w:r>
      </w:ins>
      <w:ins w:id="71" w:author="Syed, Yasser" w:date="2018-06-18T17:59:00Z">
        <w:r>
          <w:rPr>
            <w:color w:val="000000"/>
            <w:lang w:val="en-CA"/>
          </w:rPr>
          <w:t xml:space="preserve"> Study </w:t>
        </w:r>
      </w:ins>
      <w:ins w:id="72" w:author="Syed, Yasser" w:date="2018-06-18T18:00:00Z">
        <w:r>
          <w:rPr>
            <w:color w:val="000000"/>
            <w:lang w:val="en-CA"/>
          </w:rPr>
          <w:t>Group 16.</w:t>
        </w:r>
      </w:ins>
    </w:p>
    <w:p w14:paraId="3F9C3063" w14:textId="65F912D7" w:rsidR="00AD1CEC" w:rsidRPr="00AD1CEC" w:rsidRDefault="00AD1CEC" w:rsidP="00AD1CEC">
      <w:pPr>
        <w:jc w:val="both"/>
        <w:rPr>
          <w:color w:val="000000"/>
          <w:lang w:val="en-CA"/>
        </w:rPr>
      </w:pPr>
    </w:p>
    <w:p w14:paraId="1F54A9E2" w14:textId="1A49C2B2" w:rsidR="00AD1CEC" w:rsidRPr="00AD1CEC" w:rsidDel="00BD596E" w:rsidRDefault="00AD1CEC" w:rsidP="00E20902">
      <w:pPr>
        <w:jc w:val="both"/>
        <w:rPr>
          <w:del w:id="73" w:author="Syed, Yasser" w:date="2018-06-18T18:00:00Z"/>
          <w:color w:val="000000"/>
          <w:lang w:val="en-CA"/>
        </w:rPr>
      </w:pPr>
      <w:del w:id="74" w:author="Syed, Yasser" w:date="2018-06-18T18:00:00Z">
        <w:r w:rsidRPr="00AD1CEC" w:rsidDel="00BD596E">
          <w:rPr>
            <w:color w:val="000000"/>
            <w:lang w:val="en-CA"/>
          </w:rPr>
          <w:delText xml:space="preserve">[Ed. Add </w:delText>
        </w:r>
        <w:r w:rsidRPr="00D65F54" w:rsidDel="00BD596E">
          <w:rPr>
            <w:strike/>
            <w:color w:val="000000"/>
            <w:lang w:val="en-CA"/>
          </w:rPr>
          <w:delText>MPEG-2</w:delText>
        </w:r>
        <w:r w:rsidRPr="00AD1CEC" w:rsidDel="00BD596E">
          <w:rPr>
            <w:color w:val="000000"/>
            <w:lang w:val="en-CA"/>
          </w:rPr>
          <w:delText>, H.Sup15, H.Sup18</w:delText>
        </w:r>
      </w:del>
      <w:del w:id="75" w:author="Syed, Yasser" w:date="2018-04-13T11:52:00Z">
        <w:r w:rsidRPr="00AD1CEC" w:rsidDel="00300CC9">
          <w:rPr>
            <w:color w:val="000000"/>
            <w:lang w:val="en-CA"/>
          </w:rPr>
          <w:delText>]</w:delText>
        </w:r>
      </w:del>
    </w:p>
    <w:p w14:paraId="08503D76" w14:textId="402EB765" w:rsidR="00D64855" w:rsidRPr="00AD1CEC" w:rsidRDefault="00D64855" w:rsidP="00D64855">
      <w:pPr>
        <w:rPr>
          <w:strike/>
          <w:lang w:val="en-CA"/>
        </w:rPr>
      </w:pPr>
    </w:p>
    <w:p w14:paraId="6C36159B"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lastRenderedPageBreak/>
        <w:t>Definitions</w:t>
      </w:r>
      <w:bookmarkEnd w:id="6"/>
      <w:bookmarkEnd w:id="7"/>
      <w:bookmarkEnd w:id="8"/>
      <w:bookmarkEnd w:id="9"/>
    </w:p>
    <w:p w14:paraId="71E7CEC5" w14:textId="00ED88E1" w:rsidR="005E11F5" w:rsidRPr="00AD1CEC" w:rsidRDefault="005E11F5" w:rsidP="003B07A3">
      <w:pPr>
        <w:keepNext/>
        <w:spacing w:after="120"/>
        <w:jc w:val="both"/>
        <w:rPr>
          <w:lang w:val="en-CA"/>
        </w:rPr>
      </w:pPr>
      <w:bookmarkStart w:id="76" w:name="_Toc398827622"/>
      <w:bookmarkStart w:id="77" w:name="_Toc400712432"/>
      <w:bookmarkStart w:id="78" w:name="_Toc411167642"/>
      <w:r w:rsidRPr="00AD1CEC">
        <w:rPr>
          <w:lang w:val="en-CA"/>
        </w:rPr>
        <w:t xml:space="preserve">This document defines the following terms. The definitions used in the AVC (Rec. ITU-T H.264 | ISO/IEC 14496-10) </w:t>
      </w:r>
      <w:r w:rsidR="00421A7F" w:rsidRPr="00AD1CEC">
        <w:rPr>
          <w:lang w:val="en-CA"/>
        </w:rPr>
        <w:t>a</w:t>
      </w:r>
      <w:r w:rsidRPr="00AD1CEC">
        <w:rPr>
          <w:lang w:val="en-CA"/>
        </w:rPr>
        <w:t>nd HEVC (Rec. ITU-T H.265 | ISO/IEC 23008-2) standards also apply.</w:t>
      </w:r>
    </w:p>
    <w:tbl>
      <w:tblPr>
        <w:tblW w:w="0" w:type="auto"/>
        <w:tblInd w:w="250" w:type="dxa"/>
        <w:tblLayout w:type="fixed"/>
        <w:tblCellMar>
          <w:top w:w="28" w:type="dxa"/>
          <w:bottom w:w="28" w:type="dxa"/>
        </w:tblCellMar>
        <w:tblLook w:val="05A0" w:firstRow="1" w:lastRow="0" w:firstColumn="1" w:lastColumn="1" w:noHBand="0" w:noVBand="1"/>
      </w:tblPr>
      <w:tblGrid>
        <w:gridCol w:w="567"/>
        <w:gridCol w:w="9425"/>
      </w:tblGrid>
      <w:tr w:rsidR="005E11F5" w:rsidRPr="00AD1CEC" w14:paraId="01C7E474" w14:textId="77777777" w:rsidTr="00CA7AC6">
        <w:tc>
          <w:tcPr>
            <w:tcW w:w="567" w:type="dxa"/>
            <w:shd w:val="clear" w:color="auto" w:fill="auto"/>
          </w:tcPr>
          <w:p w14:paraId="64F45852" w14:textId="77777777" w:rsidR="005E11F5" w:rsidRPr="00AD1CEC" w:rsidRDefault="005E11F5" w:rsidP="00CA7AC6">
            <w:pPr>
              <w:pStyle w:val="ListParagraph"/>
              <w:numPr>
                <w:ilvl w:val="1"/>
                <w:numId w:val="13"/>
              </w:numPr>
              <w:spacing w:before="0"/>
              <w:rPr>
                <w:b/>
              </w:rPr>
            </w:pPr>
            <w:r w:rsidRPr="00AD1CEC">
              <w:rPr>
                <w:b/>
              </w:rPr>
              <w:t>a</w:t>
            </w:r>
          </w:p>
        </w:tc>
        <w:tc>
          <w:tcPr>
            <w:tcW w:w="9425" w:type="dxa"/>
            <w:shd w:val="clear" w:color="auto" w:fill="auto"/>
          </w:tcPr>
          <w:p w14:paraId="0CED2C44" w14:textId="77777777" w:rsidR="005E11F5" w:rsidRPr="00AD1CEC" w:rsidRDefault="005E11F5" w:rsidP="00CA7AC6">
            <w:pPr>
              <w:keepNext/>
              <w:keepLines/>
              <w:rPr>
                <w:rFonts w:eastAsia="Yu Mincho"/>
                <w:lang w:val="en-CA"/>
              </w:rPr>
            </w:pPr>
            <w:r w:rsidRPr="00AD1CEC">
              <w:rPr>
                <w:rFonts w:eastAsia="Yu Mincho"/>
                <w:b/>
                <w:lang w:val="en-CA"/>
              </w:rPr>
              <w:t>electro-optical transfer function (EOTF):</w:t>
            </w:r>
            <w:r w:rsidRPr="00AD1CEC">
              <w:rPr>
                <w:rFonts w:eastAsia="Yu Mincho"/>
                <w:lang w:val="en-CA"/>
              </w:rPr>
              <w:t xml:space="preserve"> The function used in the post-decoding process to convert from a non-linear representation to a linear representation.</w:t>
            </w:r>
          </w:p>
        </w:tc>
      </w:tr>
      <w:tr w:rsidR="005E11F5" w:rsidRPr="00AD1CEC" w14:paraId="30207F23" w14:textId="77777777" w:rsidTr="00CA7AC6">
        <w:tc>
          <w:tcPr>
            <w:tcW w:w="567" w:type="dxa"/>
            <w:shd w:val="clear" w:color="auto" w:fill="auto"/>
          </w:tcPr>
          <w:p w14:paraId="6C93EF02"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2451AC4" w14:textId="77777777" w:rsidR="005E11F5" w:rsidRPr="00AD1CEC" w:rsidRDefault="005E11F5" w:rsidP="00CA7AC6">
            <w:pPr>
              <w:keepNext/>
              <w:keepLines/>
              <w:rPr>
                <w:rFonts w:eastAsia="Yu Mincho"/>
                <w:lang w:val="en-CA"/>
              </w:rPr>
            </w:pPr>
            <w:r w:rsidRPr="00AD1CEC">
              <w:rPr>
                <w:rFonts w:eastAsia="Yu Mincho"/>
                <w:b/>
                <w:lang w:val="en-CA"/>
              </w:rPr>
              <w:t>full range:</w:t>
            </w:r>
            <w:r w:rsidRPr="00AD1CEC">
              <w:rPr>
                <w:rFonts w:eastAsia="Yu Mincho"/>
                <w:lang w:val="en-CA"/>
              </w:rPr>
              <w:t xml:space="preserve"> A range in a fixed-point (integer) representation that spans the full range of values that could be expressed with that bit depth, such that, for 10-bit signals, black corresponds to code value 0 and peak white corresponds to code value 1023 for Y</w:t>
            </w:r>
            <w:r w:rsidRPr="00AD1CEC">
              <w:rPr>
                <w:rFonts w:eastAsia="Yu Mincho"/>
                <w:lang w:val="en-CA"/>
              </w:rPr>
              <w:sym w:font="Symbol" w:char="F0A2"/>
            </w:r>
            <w:r w:rsidRPr="00AD1CEC">
              <w:rPr>
                <w:rFonts w:eastAsia="Yu Mincho"/>
                <w:lang w:val="en-CA"/>
              </w:rPr>
              <w:t>, as per the full range definition from Rec. ITU-R BT.</w:t>
            </w:r>
            <w:commentRangeStart w:id="79"/>
            <w:r w:rsidRPr="00AD1CEC">
              <w:rPr>
                <w:rFonts w:eastAsia="Yu Mincho"/>
                <w:lang w:val="en-CA"/>
              </w:rPr>
              <w:t>2100</w:t>
            </w:r>
            <w:commentRangeEnd w:id="79"/>
            <w:r w:rsidR="0061621C">
              <w:rPr>
                <w:rStyle w:val="CommentReference"/>
                <w:rFonts w:eastAsia="MS Mincho"/>
                <w:lang w:val="en-GB" w:eastAsia="ja-JP"/>
              </w:rPr>
              <w:commentReference w:id="79"/>
            </w:r>
            <w:r w:rsidRPr="00AD1CEC">
              <w:rPr>
                <w:rFonts w:eastAsia="Yu Mincho"/>
                <w:lang w:val="en-CA"/>
              </w:rPr>
              <w:t>.</w:t>
            </w:r>
          </w:p>
        </w:tc>
      </w:tr>
      <w:tr w:rsidR="005E11F5" w:rsidRPr="00AD1CEC" w14:paraId="10F55DE2" w14:textId="77777777" w:rsidTr="00CA7AC6">
        <w:tc>
          <w:tcPr>
            <w:tcW w:w="567" w:type="dxa"/>
            <w:shd w:val="clear" w:color="auto" w:fill="auto"/>
          </w:tcPr>
          <w:p w14:paraId="69BA227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24C8AA96" w14:textId="77777777" w:rsidR="005E11F5" w:rsidRPr="00AD1CEC" w:rsidRDefault="005E11F5" w:rsidP="00CA7AC6">
            <w:pPr>
              <w:keepNext/>
              <w:keepLines/>
              <w:rPr>
                <w:rFonts w:eastAsia="Yu Mincho"/>
                <w:lang w:val="en-CA"/>
              </w:rPr>
            </w:pPr>
            <w:r w:rsidRPr="00AD1CEC">
              <w:rPr>
                <w:rFonts w:eastAsia="Yu Mincho"/>
                <w:b/>
                <w:lang w:val="en-CA"/>
              </w:rPr>
              <w:t>inverse electro-optical transfer function (inverse EOTF</w:t>
            </w:r>
            <w:r w:rsidRPr="00AD1CEC">
              <w:rPr>
                <w:rFonts w:eastAsia="Yu Mincho"/>
                <w:lang w:val="en-CA"/>
              </w:rPr>
              <w:t>): A function used in the pre-encoding process to convert from a linear representation to a non-linear representation, computed as the inverse of the EOTF.</w:t>
            </w:r>
          </w:p>
          <w:p w14:paraId="41450C4B" w14:textId="7A44118F" w:rsidR="005E11F5" w:rsidRPr="00AD1CEC" w:rsidRDefault="005E11F5" w:rsidP="00CA7AC6">
            <w:pPr>
              <w:keepNext/>
              <w:keepLines/>
              <w:ind w:left="403"/>
              <w:rPr>
                <w:rFonts w:eastAsia="Yu Mincho"/>
                <w:lang w:val="en-CA"/>
              </w:rPr>
            </w:pPr>
            <w:r w:rsidRPr="00AD1CEC">
              <w:rPr>
                <w:rFonts w:eastAsia="Yu Mincho"/>
                <w:sz w:val="16"/>
                <w:lang w:val="en-CA"/>
              </w:rPr>
              <w:t xml:space="preserve">NOTE to entry – In this document the pre-encoding process is assumed to operate on HDR/WCG video content that has been prepared for a hypothetical reference viewing environment as shown in </w:t>
            </w:r>
            <w:r w:rsidRPr="00AD1CEC">
              <w:rPr>
                <w:rFonts w:eastAsia="Yu Mincho"/>
                <w:sz w:val="16"/>
                <w:lang w:val="en-CA"/>
              </w:rPr>
              <w:fldChar w:fldCharType="begin"/>
            </w:r>
            <w:r w:rsidRPr="00AD1CEC">
              <w:rPr>
                <w:rFonts w:eastAsia="Yu Mincho"/>
                <w:sz w:val="16"/>
                <w:lang w:val="en-CA"/>
              </w:rPr>
              <w:instrText xml:space="preserve"> REF _Ref322259658 \h </w:instrText>
            </w:r>
            <w:r w:rsidRPr="00AD1CEC">
              <w:rPr>
                <w:rFonts w:eastAsia="Yu Mincho"/>
                <w:sz w:val="18"/>
                <w:lang w:val="en-CA"/>
              </w:rPr>
              <w:instrText xml:space="preserve"> \* MERGEFORMAT </w:instrText>
            </w:r>
            <w:r w:rsidRPr="00AD1CEC">
              <w:rPr>
                <w:rFonts w:eastAsia="Yu Mincho"/>
                <w:sz w:val="16"/>
                <w:lang w:val="en-CA"/>
              </w:rPr>
            </w:r>
            <w:r w:rsidRPr="00AD1CEC">
              <w:rPr>
                <w:rFonts w:eastAsia="Yu Mincho"/>
                <w:sz w:val="16"/>
                <w:lang w:val="en-CA"/>
              </w:rPr>
              <w:fldChar w:fldCharType="separate"/>
            </w:r>
            <w:r w:rsidRPr="00AD1CEC">
              <w:rPr>
                <w:rFonts w:eastAsia="Yu Mincho"/>
                <w:b/>
                <w:bCs/>
                <w:sz w:val="16"/>
                <w:lang w:val="en-CA"/>
              </w:rPr>
              <w:t>Error! Reference source not found.</w:t>
            </w:r>
            <w:r w:rsidRPr="00AD1CEC">
              <w:rPr>
                <w:rFonts w:eastAsia="Yu Mincho"/>
                <w:sz w:val="16"/>
                <w:lang w:val="en-CA"/>
              </w:rPr>
              <w:fldChar w:fldCharType="end"/>
            </w:r>
            <w:r w:rsidRPr="00AD1CEC">
              <w:rPr>
                <w:rFonts w:eastAsia="Yu Mincho"/>
                <w:sz w:val="16"/>
                <w:lang w:val="en-CA"/>
              </w:rPr>
              <w:t xml:space="preserve">. The content preparation step may contain processing such as applying an </w:t>
            </w:r>
            <w:r w:rsidR="00176E36" w:rsidRPr="00AD1CEC">
              <w:rPr>
                <w:rFonts w:eastAsia="Yu Mincho"/>
                <w:sz w:val="16"/>
                <w:lang w:val="en-CA"/>
              </w:rPr>
              <w:t>opt</w:t>
            </w:r>
            <w:r w:rsidRPr="00AD1CEC">
              <w:rPr>
                <w:rFonts w:eastAsia="Yu Mincho"/>
                <w:sz w:val="16"/>
                <w:lang w:val="en-CA"/>
              </w:rPr>
              <w:t xml:space="preserve">-optical transfer function (OOTF), in which the HDR/WCG video is converted from one linear representation (corresponding to the scene) to another linear representation (corresponding to the display). The OOTF has the role of applying a “rendering intent”. In systems where no such OOTF is applied in the content preparation step, the process of converting from a linear representation (corresponding to the scene) to a non-linear representation is typically called the </w:t>
            </w:r>
            <w:r w:rsidR="00176E36" w:rsidRPr="00AD1CEC">
              <w:rPr>
                <w:rFonts w:eastAsia="Yu Mincho"/>
                <w:sz w:val="16"/>
                <w:lang w:val="en-CA"/>
              </w:rPr>
              <w:t>opt</w:t>
            </w:r>
            <w:r w:rsidRPr="00AD1CEC">
              <w:rPr>
                <w:rFonts w:eastAsia="Yu Mincho"/>
                <w:sz w:val="16"/>
                <w:lang w:val="en-CA"/>
              </w:rPr>
              <w:t>-electrical transfer function (OETF).</w:t>
            </w:r>
          </w:p>
        </w:tc>
      </w:tr>
      <w:tr w:rsidR="005E11F5" w:rsidRPr="00AD1CEC" w14:paraId="63F7083B" w14:textId="77777777" w:rsidTr="00CA7AC6">
        <w:tc>
          <w:tcPr>
            <w:tcW w:w="567" w:type="dxa"/>
            <w:shd w:val="clear" w:color="auto" w:fill="auto"/>
          </w:tcPr>
          <w:p w14:paraId="301F6944"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0161817" w14:textId="77777777" w:rsidR="005E11F5" w:rsidRPr="00AD1CEC" w:rsidRDefault="005E11F5" w:rsidP="00CA7AC6">
            <w:pPr>
              <w:keepNext/>
              <w:keepLines/>
              <w:rPr>
                <w:rFonts w:eastAsia="Yu Mincho"/>
                <w:lang w:val="en-CA"/>
              </w:rPr>
            </w:pPr>
            <w:r w:rsidRPr="00AD1CEC">
              <w:rPr>
                <w:rFonts w:eastAsia="Yu Mincho"/>
                <w:b/>
                <w:lang w:val="en-CA"/>
              </w:rPr>
              <w:t>narrow range:</w:t>
            </w:r>
            <w:r w:rsidRPr="00AD1CEC">
              <w:rPr>
                <w:rFonts w:eastAsia="Yu Mincho"/>
                <w:lang w:val="en-CA"/>
              </w:rPr>
              <w:t xml:space="preserve"> A range in a fixed-point (integer) representation that does not span the full range of values that could be expressed with that bit depth such that, for 10 bit representations, the range from 64 (black) to 940 (peak white) is used for Y</w:t>
            </w:r>
            <w:r w:rsidRPr="00AD1CEC">
              <w:rPr>
                <w:rFonts w:eastAsia="Yu Mincho"/>
                <w:lang w:val="en-CA"/>
              </w:rPr>
              <w:sym w:font="Symbol" w:char="F0A2"/>
            </w:r>
            <w:r w:rsidRPr="00AD1CEC">
              <w:rPr>
                <w:rFonts w:eastAsia="Yu Mincho"/>
                <w:lang w:val="en-CA"/>
              </w:rPr>
              <w:t xml:space="preserve"> and the range from 64 to 960 is used for </w:t>
            </w:r>
            <w:proofErr w:type="spellStart"/>
            <w:r w:rsidRPr="00AD1CEC">
              <w:rPr>
                <w:rFonts w:eastAsia="Yu Mincho"/>
                <w:lang w:val="en-CA"/>
              </w:rPr>
              <w:t>Cb</w:t>
            </w:r>
            <w:proofErr w:type="spellEnd"/>
            <w:r w:rsidRPr="00AD1CEC">
              <w:rPr>
                <w:rFonts w:eastAsia="Yu Mincho"/>
                <w:lang w:val="en-CA"/>
              </w:rPr>
              <w:t xml:space="preserve"> and Cr, as per the narrow range definition from Rec. ITU-R BT.</w:t>
            </w:r>
            <w:commentRangeStart w:id="80"/>
            <w:r w:rsidRPr="00AD1CEC">
              <w:rPr>
                <w:rFonts w:eastAsia="Yu Mincho"/>
                <w:lang w:val="en-CA"/>
              </w:rPr>
              <w:t>2100</w:t>
            </w:r>
            <w:commentRangeEnd w:id="80"/>
            <w:r w:rsidR="0061621C">
              <w:rPr>
                <w:rStyle w:val="CommentReference"/>
                <w:rFonts w:eastAsia="MS Mincho"/>
                <w:lang w:val="en-GB" w:eastAsia="ja-JP"/>
              </w:rPr>
              <w:commentReference w:id="80"/>
            </w:r>
            <w:r w:rsidRPr="00AD1CEC">
              <w:rPr>
                <w:rFonts w:eastAsia="Yu Mincho"/>
                <w:lang w:val="en-CA"/>
              </w:rPr>
              <w:t>.</w:t>
            </w:r>
          </w:p>
          <w:p w14:paraId="2AA701A6" w14:textId="77777777" w:rsidR="005E11F5" w:rsidRPr="00AD1CEC" w:rsidRDefault="005E11F5" w:rsidP="00CA7AC6">
            <w:pPr>
              <w:keepNext/>
              <w:keepLines/>
              <w:ind w:left="403"/>
              <w:rPr>
                <w:rFonts w:eastAsia="Yu Mincho"/>
                <w:sz w:val="16"/>
                <w:szCs w:val="16"/>
                <w:lang w:val="en-CA"/>
              </w:rPr>
            </w:pPr>
            <w:r w:rsidRPr="00AD1CEC">
              <w:rPr>
                <w:rFonts w:eastAsia="Yu Mincho"/>
                <w:sz w:val="16"/>
                <w:szCs w:val="16"/>
                <w:lang w:val="en-CA"/>
              </w:rPr>
              <w:t>NOTE to entry </w:t>
            </w:r>
            <w:proofErr w:type="gramStart"/>
            <w:r w:rsidRPr="00AD1CEC">
              <w:rPr>
                <w:rFonts w:eastAsia="Yu Mincho"/>
                <w:sz w:val="16"/>
                <w:szCs w:val="16"/>
                <w:lang w:val="en-CA"/>
              </w:rPr>
              <w:t>–  Narrow</w:t>
            </w:r>
            <w:proofErr w:type="gramEnd"/>
            <w:r w:rsidRPr="00AD1CEC">
              <w:rPr>
                <w:rFonts w:eastAsia="Yu Mincho"/>
                <w:sz w:val="16"/>
                <w:szCs w:val="16"/>
                <w:lang w:val="en-CA"/>
              </w:rPr>
              <w:t xml:space="preserve"> range is, in some applications, called by synonyms such as: “limited range”, “video range”, “legal range”, “SMPTE range” or “standard range”.</w:t>
            </w:r>
          </w:p>
        </w:tc>
      </w:tr>
      <w:tr w:rsidR="005E11F5" w:rsidRPr="00AD1CEC" w14:paraId="13423EFA" w14:textId="77777777" w:rsidTr="00CA7AC6">
        <w:tc>
          <w:tcPr>
            <w:tcW w:w="567" w:type="dxa"/>
            <w:shd w:val="clear" w:color="auto" w:fill="auto"/>
          </w:tcPr>
          <w:p w14:paraId="1703B1DA"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03CAB9B0" w14:textId="22701748" w:rsidR="005E11F5" w:rsidRPr="00AD1CEC" w:rsidRDefault="005E11F5" w:rsidP="00CA7AC6">
            <w:pPr>
              <w:keepNext/>
              <w:keepLines/>
              <w:rPr>
                <w:rFonts w:eastAsia="Yu Mincho"/>
                <w:lang w:val="en-CA"/>
              </w:rPr>
            </w:pPr>
            <w:r w:rsidRPr="00AD1CEC">
              <w:rPr>
                <w:rFonts w:eastAsia="Yu Mincho"/>
                <w:b/>
                <w:lang w:val="en-CA"/>
              </w:rPr>
              <w:t xml:space="preserve">opto-electrical transfer function (OETF): </w:t>
            </w:r>
            <w:r w:rsidRPr="00AD1CEC">
              <w:rPr>
                <w:rFonts w:eastAsia="Yu Mincho"/>
                <w:lang w:val="en-CA"/>
              </w:rPr>
              <w:t xml:space="preserve">The function that converts linear scene light into the video signal, typically </w:t>
            </w:r>
            <w:r w:rsidR="00FC7FD3" w:rsidRPr="00AD1CEC">
              <w:rPr>
                <w:rFonts w:eastAsia="Yu Mincho"/>
                <w:lang w:val="en-CA"/>
              </w:rPr>
              <w:t xml:space="preserve">applied </w:t>
            </w:r>
            <w:r w:rsidRPr="00AD1CEC">
              <w:rPr>
                <w:rFonts w:eastAsia="Yu Mincho"/>
                <w:lang w:val="en-CA"/>
              </w:rPr>
              <w:t>within a camera.</w:t>
            </w:r>
          </w:p>
        </w:tc>
      </w:tr>
      <w:tr w:rsidR="005E11F5" w:rsidRPr="00AD1CEC" w14:paraId="06D9FC33" w14:textId="77777777" w:rsidTr="00CA7AC6">
        <w:tc>
          <w:tcPr>
            <w:tcW w:w="567" w:type="dxa"/>
            <w:shd w:val="clear" w:color="auto" w:fill="auto"/>
          </w:tcPr>
          <w:p w14:paraId="6F76AC79"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36C38BE1" w14:textId="77777777" w:rsidR="005E11F5" w:rsidRPr="00AD1CEC" w:rsidRDefault="005E11F5" w:rsidP="00CA7AC6">
            <w:pPr>
              <w:keepNext/>
              <w:keepLines/>
              <w:rPr>
                <w:rFonts w:eastAsia="Yu Mincho"/>
                <w:lang w:val="en-CA"/>
              </w:rPr>
            </w:pPr>
            <w:r w:rsidRPr="00AD1CEC">
              <w:rPr>
                <w:rFonts w:eastAsia="Yu Mincho"/>
                <w:b/>
                <w:lang w:val="en-CA"/>
              </w:rPr>
              <w:t xml:space="preserve">opto-optical transfer function (OOTF): </w:t>
            </w:r>
            <w:r w:rsidRPr="00AD1CEC">
              <w:rPr>
                <w:rFonts w:eastAsia="Yu Mincho"/>
                <w:lang w:val="en-CA"/>
              </w:rPr>
              <w:t>A function that maps relative scene linear light (typically the camera output signal) to display linear light (typically, the signal driving a mastering monitor).</w:t>
            </w:r>
          </w:p>
        </w:tc>
      </w:tr>
      <w:tr w:rsidR="005E11F5" w:rsidRPr="00AD1CEC" w14:paraId="6E49F769" w14:textId="77777777" w:rsidTr="00CA7AC6">
        <w:tc>
          <w:tcPr>
            <w:tcW w:w="567" w:type="dxa"/>
            <w:shd w:val="clear" w:color="auto" w:fill="auto"/>
          </w:tcPr>
          <w:p w14:paraId="73ACF29C"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4CE452D1" w14:textId="77777777" w:rsidR="005E11F5" w:rsidRPr="00AD1CEC" w:rsidRDefault="005E11F5" w:rsidP="00CA7AC6">
            <w:pPr>
              <w:keepNext/>
              <w:keepLines/>
              <w:rPr>
                <w:rFonts w:eastAsia="Yu Mincho"/>
                <w:lang w:val="en-CA"/>
              </w:rPr>
            </w:pPr>
            <w:r w:rsidRPr="00AD1CEC">
              <w:rPr>
                <w:rFonts w:eastAsia="Yu Mincho"/>
                <w:b/>
                <w:lang w:val="en-CA"/>
              </w:rPr>
              <w:t>random access point access unit (RAPAU):</w:t>
            </w:r>
            <w:r w:rsidRPr="00AD1CEC">
              <w:rPr>
                <w:rFonts w:eastAsia="Yu Mincho"/>
                <w:lang w:val="en-CA"/>
              </w:rPr>
              <w:t xml:space="preserve"> An access unit in the bitstream containing an intra coded picture with the property that all pictures following the intra coded picture in output order can be correctly decoded without using any information preceding the </w:t>
            </w:r>
            <w:proofErr w:type="gramStart"/>
            <w:r w:rsidRPr="00AD1CEC">
              <w:rPr>
                <w:rFonts w:eastAsia="Yu Mincho"/>
                <w:lang w:val="en-CA"/>
              </w:rPr>
              <w:t>Random Access</w:t>
            </w:r>
            <w:proofErr w:type="gramEnd"/>
            <w:r w:rsidRPr="00AD1CEC">
              <w:rPr>
                <w:rFonts w:eastAsia="Yu Mincho"/>
                <w:lang w:val="en-CA"/>
              </w:rPr>
              <w:t xml:space="preserve"> Point Access Unit in the bitstream.</w:t>
            </w:r>
          </w:p>
        </w:tc>
      </w:tr>
      <w:tr w:rsidR="005E11F5" w:rsidRPr="00AD1CEC" w14:paraId="4EBB0CE3" w14:textId="77777777" w:rsidTr="00CA7AC6">
        <w:tc>
          <w:tcPr>
            <w:tcW w:w="567" w:type="dxa"/>
            <w:shd w:val="clear" w:color="auto" w:fill="auto"/>
          </w:tcPr>
          <w:p w14:paraId="26A56F08" w14:textId="77777777" w:rsidR="005E11F5" w:rsidRPr="00AD1CEC" w:rsidRDefault="005E11F5" w:rsidP="00CA7AC6">
            <w:pPr>
              <w:pStyle w:val="ListParagraph"/>
              <w:numPr>
                <w:ilvl w:val="1"/>
                <w:numId w:val="13"/>
              </w:numPr>
              <w:spacing w:before="0"/>
              <w:rPr>
                <w:b/>
              </w:rPr>
            </w:pPr>
          </w:p>
        </w:tc>
        <w:tc>
          <w:tcPr>
            <w:tcW w:w="9425" w:type="dxa"/>
            <w:shd w:val="clear" w:color="auto" w:fill="auto"/>
          </w:tcPr>
          <w:p w14:paraId="1F12172D" w14:textId="77777777" w:rsidR="005E11F5" w:rsidRPr="00AD1CEC" w:rsidRDefault="005E11F5" w:rsidP="00CA7AC6">
            <w:pPr>
              <w:keepNext/>
              <w:keepLines/>
              <w:rPr>
                <w:rFonts w:eastAsia="Yu Mincho"/>
                <w:lang w:val="en-CA"/>
              </w:rPr>
            </w:pPr>
            <w:r w:rsidRPr="00AD1CEC">
              <w:rPr>
                <w:rFonts w:eastAsia="Yu Mincho"/>
                <w:b/>
                <w:lang w:val="en-CA"/>
              </w:rPr>
              <w:t>transfer function:</w:t>
            </w:r>
            <w:r w:rsidRPr="00AD1CEC">
              <w:rPr>
                <w:rFonts w:eastAsia="Yu Mincho"/>
                <w:lang w:val="en-CA"/>
              </w:rPr>
              <w:t xml:space="preserve"> In this document, a transfer function refers to any of the following; EOTF, inverse EOTF, OETF, inverse OETF, OOTF, or inverse OOTF.</w:t>
            </w:r>
          </w:p>
          <w:p w14:paraId="33A1515C" w14:textId="1CFC88A0" w:rsidR="00FD03E3" w:rsidRPr="00AD1CEC" w:rsidRDefault="00FD03E3" w:rsidP="00CA7AC6">
            <w:pPr>
              <w:keepNext/>
              <w:keepLines/>
              <w:rPr>
                <w:rFonts w:eastAsia="Yu Mincho"/>
                <w:lang w:val="en-CA"/>
              </w:rPr>
            </w:pPr>
          </w:p>
        </w:tc>
      </w:tr>
      <w:tr w:rsidR="00FD03E3" w:rsidRPr="00AD1CEC" w14:paraId="35E5FC8D" w14:textId="77777777" w:rsidTr="00CA7AC6">
        <w:tc>
          <w:tcPr>
            <w:tcW w:w="567" w:type="dxa"/>
            <w:shd w:val="clear" w:color="auto" w:fill="auto"/>
          </w:tcPr>
          <w:p w14:paraId="72EEF6B9" w14:textId="77777777" w:rsidR="00FD03E3" w:rsidRPr="00AD1CEC" w:rsidRDefault="00FD03E3" w:rsidP="00CA7AC6">
            <w:pPr>
              <w:pStyle w:val="ListParagraph"/>
              <w:numPr>
                <w:ilvl w:val="1"/>
                <w:numId w:val="13"/>
              </w:numPr>
              <w:spacing w:before="0"/>
              <w:rPr>
                <w:b/>
              </w:rPr>
            </w:pPr>
          </w:p>
        </w:tc>
        <w:tc>
          <w:tcPr>
            <w:tcW w:w="9425" w:type="dxa"/>
            <w:shd w:val="clear" w:color="auto" w:fill="auto"/>
          </w:tcPr>
          <w:p w14:paraId="547C0C05" w14:textId="69EADBDC" w:rsidR="00FD03E3" w:rsidRPr="00AD1CEC" w:rsidRDefault="00FD03E3" w:rsidP="00CA7AC6">
            <w:pPr>
              <w:keepNext/>
              <w:keepLines/>
              <w:rPr>
                <w:rFonts w:eastAsia="Yu Mincho"/>
                <w:b/>
                <w:lang w:val="en-CA"/>
              </w:rPr>
            </w:pPr>
            <w:r w:rsidRPr="00AD1CEC">
              <w:rPr>
                <w:rFonts w:eastAsia="Yu Mincho"/>
                <w:b/>
                <w:lang w:val="en-CA"/>
              </w:rPr>
              <w:t>colour volume:</w:t>
            </w:r>
          </w:p>
        </w:tc>
      </w:tr>
    </w:tbl>
    <w:p w14:paraId="78EA51D4"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81" w:name="_Toc466493628"/>
      <w:r w:rsidRPr="00AD1CEC">
        <w:rPr>
          <w:lang w:val="en-CA"/>
        </w:rPr>
        <w:t>Abbreviations and acronyms</w:t>
      </w:r>
      <w:bookmarkEnd w:id="76"/>
      <w:bookmarkEnd w:id="77"/>
      <w:bookmarkEnd w:id="78"/>
      <w:bookmarkEnd w:id="81"/>
    </w:p>
    <w:p w14:paraId="50522B66" w14:textId="613BD8B8" w:rsidR="005E11F5" w:rsidRPr="00AD1CEC" w:rsidRDefault="005E11F5" w:rsidP="005E11F5">
      <w:pPr>
        <w:rPr>
          <w:lang w:val="en-CA"/>
        </w:rPr>
      </w:pPr>
      <w:r w:rsidRPr="00AD1CEC">
        <w:rPr>
          <w:lang w:val="en-CA"/>
        </w:rPr>
        <w:t>This document uses the following abbreviations and acronyms:</w:t>
      </w:r>
    </w:p>
    <w:p w14:paraId="0DF811D9" w14:textId="77777777" w:rsidR="00FD03E3" w:rsidRPr="00AD1CEC" w:rsidRDefault="00FD03E3" w:rsidP="005E11F5">
      <w:pPr>
        <w:rPr>
          <w:lang w:val="en-CA"/>
        </w:rPr>
      </w:pPr>
    </w:p>
    <w:tbl>
      <w:tblPr>
        <w:tblStyle w:val="TableGrid"/>
        <w:tblW w:w="0" w:type="auto"/>
        <w:tblLook w:val="04A0" w:firstRow="1" w:lastRow="0" w:firstColumn="1" w:lastColumn="0" w:noHBand="0" w:noVBand="1"/>
      </w:tblPr>
      <w:tblGrid>
        <w:gridCol w:w="1030"/>
        <w:gridCol w:w="8410"/>
      </w:tblGrid>
      <w:tr w:rsidR="00FD03E3" w:rsidRPr="00AD1CEC" w14:paraId="0C7A7BAA" w14:textId="77777777" w:rsidTr="00807AE1">
        <w:tc>
          <w:tcPr>
            <w:tcW w:w="1030" w:type="dxa"/>
          </w:tcPr>
          <w:p w14:paraId="41DBF003" w14:textId="4D4F7EFA" w:rsidR="00FD03E3" w:rsidRPr="00AD1CEC" w:rsidRDefault="00FD03E3" w:rsidP="005E11F5">
            <w:pPr>
              <w:rPr>
                <w:lang w:val="en-CA"/>
              </w:rPr>
            </w:pPr>
            <w:r w:rsidRPr="00AD1CEC">
              <w:rPr>
                <w:lang w:val="en-CA"/>
              </w:rPr>
              <w:t>AVC</w:t>
            </w:r>
          </w:p>
        </w:tc>
        <w:tc>
          <w:tcPr>
            <w:tcW w:w="8410" w:type="dxa"/>
          </w:tcPr>
          <w:p w14:paraId="2D93719E" w14:textId="5DB8A262" w:rsidR="00FD03E3" w:rsidRPr="00AD1CEC" w:rsidRDefault="00FD03E3" w:rsidP="006E7CAB">
            <w:pPr>
              <w:tabs>
                <w:tab w:val="left" w:pos="900"/>
              </w:tabs>
              <w:rPr>
                <w:lang w:val="en-CA"/>
              </w:rPr>
            </w:pPr>
            <w:r w:rsidRPr="00AD1CEC">
              <w:rPr>
                <w:lang w:val="en-CA"/>
              </w:rPr>
              <w:t>Advanced Video Coding (Rec. ITU-T H.264 | ISO/IEC 14496-10)</w:t>
            </w:r>
          </w:p>
        </w:tc>
      </w:tr>
      <w:tr w:rsidR="00FD03E3" w:rsidRPr="00AD1CEC" w14:paraId="28E20649" w14:textId="77777777" w:rsidTr="00807AE1">
        <w:tc>
          <w:tcPr>
            <w:tcW w:w="1030" w:type="dxa"/>
          </w:tcPr>
          <w:p w14:paraId="51E6E440" w14:textId="63716148" w:rsidR="00FD03E3" w:rsidRPr="00AD1CEC" w:rsidRDefault="00FD03E3" w:rsidP="005E11F5">
            <w:pPr>
              <w:rPr>
                <w:lang w:val="en-CA"/>
              </w:rPr>
            </w:pPr>
            <w:r w:rsidRPr="00AD1CEC">
              <w:rPr>
                <w:lang w:val="en-CA"/>
              </w:rPr>
              <w:t>EOTF</w:t>
            </w:r>
          </w:p>
        </w:tc>
        <w:tc>
          <w:tcPr>
            <w:tcW w:w="8410" w:type="dxa"/>
          </w:tcPr>
          <w:p w14:paraId="21CF4DA2" w14:textId="43240FA1" w:rsidR="00FD03E3" w:rsidRPr="00AD1CEC" w:rsidRDefault="00FD03E3" w:rsidP="005E11F5">
            <w:pPr>
              <w:rPr>
                <w:lang w:val="en-CA"/>
              </w:rPr>
            </w:pPr>
            <w:r w:rsidRPr="00AD1CEC">
              <w:rPr>
                <w:lang w:val="en-CA"/>
              </w:rPr>
              <w:t>Electro-Optical Transfer Function</w:t>
            </w:r>
          </w:p>
        </w:tc>
      </w:tr>
      <w:tr w:rsidR="00FD03E3" w:rsidRPr="00AD1CEC" w14:paraId="6957DF8A" w14:textId="77777777" w:rsidTr="00807AE1">
        <w:tc>
          <w:tcPr>
            <w:tcW w:w="1030" w:type="dxa"/>
          </w:tcPr>
          <w:p w14:paraId="0217EE79" w14:textId="320D2A15" w:rsidR="00FD03E3" w:rsidRPr="00AD1CEC" w:rsidRDefault="00FD03E3" w:rsidP="005E11F5">
            <w:pPr>
              <w:rPr>
                <w:lang w:val="en-CA"/>
              </w:rPr>
            </w:pPr>
            <w:r w:rsidRPr="00AD1CEC">
              <w:rPr>
                <w:lang w:val="en-CA"/>
              </w:rPr>
              <w:t>HD</w:t>
            </w:r>
          </w:p>
        </w:tc>
        <w:tc>
          <w:tcPr>
            <w:tcW w:w="8410" w:type="dxa"/>
          </w:tcPr>
          <w:p w14:paraId="6B24442A" w14:textId="08D4A8AC" w:rsidR="00FD03E3" w:rsidRPr="00AD1CEC" w:rsidRDefault="00FD03E3" w:rsidP="005E11F5">
            <w:pPr>
              <w:rPr>
                <w:lang w:val="en-CA"/>
              </w:rPr>
            </w:pPr>
            <w:r w:rsidRPr="00AD1CEC">
              <w:rPr>
                <w:lang w:val="en-CA"/>
              </w:rPr>
              <w:t xml:space="preserve">High </w:t>
            </w:r>
            <w:commentRangeStart w:id="82"/>
            <w:r w:rsidRPr="00AD1CEC">
              <w:rPr>
                <w:lang w:val="en-CA"/>
              </w:rPr>
              <w:t>Definition</w:t>
            </w:r>
            <w:commentRangeEnd w:id="82"/>
            <w:r w:rsidR="00807AE1">
              <w:rPr>
                <w:rStyle w:val="CommentReference"/>
                <w:rFonts w:eastAsia="MS Mincho"/>
                <w:lang w:val="en-GB" w:eastAsia="ja-JP"/>
              </w:rPr>
              <w:commentReference w:id="82"/>
            </w:r>
          </w:p>
        </w:tc>
      </w:tr>
      <w:tr w:rsidR="00FD03E3" w:rsidRPr="00AD1CEC" w14:paraId="7C2EEF1B" w14:textId="77777777" w:rsidTr="00807AE1">
        <w:tc>
          <w:tcPr>
            <w:tcW w:w="1030" w:type="dxa"/>
          </w:tcPr>
          <w:p w14:paraId="6B27B1A2" w14:textId="7FFC58F4" w:rsidR="00FD03E3" w:rsidRPr="00AD1CEC" w:rsidRDefault="00FD03E3" w:rsidP="005E11F5">
            <w:pPr>
              <w:rPr>
                <w:lang w:val="en-CA"/>
              </w:rPr>
            </w:pPr>
            <w:r w:rsidRPr="00AD1CEC">
              <w:rPr>
                <w:lang w:val="en-CA"/>
              </w:rPr>
              <w:t>HDR</w:t>
            </w:r>
          </w:p>
        </w:tc>
        <w:tc>
          <w:tcPr>
            <w:tcW w:w="8410" w:type="dxa"/>
          </w:tcPr>
          <w:p w14:paraId="6CD68165" w14:textId="43EE44ED" w:rsidR="00FD03E3" w:rsidRPr="00AD1CEC" w:rsidRDefault="00FD03E3" w:rsidP="005E11F5">
            <w:pPr>
              <w:rPr>
                <w:lang w:val="en-CA"/>
              </w:rPr>
            </w:pPr>
            <w:r w:rsidRPr="00AD1CEC">
              <w:rPr>
                <w:lang w:val="en-CA"/>
              </w:rPr>
              <w:t>High Dynamic Range</w:t>
            </w:r>
          </w:p>
        </w:tc>
      </w:tr>
      <w:tr w:rsidR="00FD03E3" w:rsidRPr="00AD1CEC" w14:paraId="2C453F6A" w14:textId="77777777" w:rsidTr="00807AE1">
        <w:tc>
          <w:tcPr>
            <w:tcW w:w="1030" w:type="dxa"/>
          </w:tcPr>
          <w:p w14:paraId="2F97E2E9" w14:textId="37F08747" w:rsidR="00FD03E3" w:rsidRPr="00AD1CEC" w:rsidRDefault="00FD03E3" w:rsidP="005E11F5">
            <w:pPr>
              <w:rPr>
                <w:lang w:val="en-CA"/>
              </w:rPr>
            </w:pPr>
            <w:r w:rsidRPr="00AD1CEC">
              <w:rPr>
                <w:lang w:val="en-CA"/>
              </w:rPr>
              <w:t>HEVC</w:t>
            </w:r>
          </w:p>
        </w:tc>
        <w:tc>
          <w:tcPr>
            <w:tcW w:w="8410" w:type="dxa"/>
          </w:tcPr>
          <w:p w14:paraId="70E8C11C" w14:textId="0978C41B" w:rsidR="00FD03E3" w:rsidRPr="00AD1CEC" w:rsidRDefault="00FD03E3" w:rsidP="005E11F5">
            <w:pPr>
              <w:rPr>
                <w:lang w:val="en-CA"/>
              </w:rPr>
            </w:pPr>
            <w:r w:rsidRPr="00AD1CEC">
              <w:rPr>
                <w:lang w:val="en-CA"/>
              </w:rPr>
              <w:t>High Efficiency Video Coding (Rec. ITU-T H.265 | ISO/IEC 23008-2)</w:t>
            </w:r>
          </w:p>
        </w:tc>
      </w:tr>
      <w:tr w:rsidR="00807AE1" w:rsidRPr="00AD1CEC" w14:paraId="41FE17B7" w14:textId="77777777" w:rsidTr="00807AE1">
        <w:trPr>
          <w:ins w:id="83" w:author="Syed, Yasser" w:date="2018-07-05T13:41:00Z"/>
        </w:trPr>
        <w:tc>
          <w:tcPr>
            <w:tcW w:w="1030" w:type="dxa"/>
          </w:tcPr>
          <w:p w14:paraId="4A4C6FAB" w14:textId="50CE9072" w:rsidR="00807AE1" w:rsidRPr="00807AE1" w:rsidRDefault="00807AE1" w:rsidP="00807AE1">
            <w:pPr>
              <w:rPr>
                <w:ins w:id="84" w:author="Syed, Yasser" w:date="2018-07-05T13:41:00Z"/>
                <w:lang w:val="en-CA"/>
              </w:rPr>
            </w:pPr>
            <w:ins w:id="85" w:author="Syed, Yasser" w:date="2018-07-05T13:41:00Z">
              <w:r w:rsidRPr="00D65F54">
                <w:rPr>
                  <w:lang w:val="en-CA" w:eastAsia="ja-JP"/>
                </w:rPr>
                <w:t>HLG</w:t>
              </w:r>
            </w:ins>
          </w:p>
        </w:tc>
        <w:tc>
          <w:tcPr>
            <w:tcW w:w="8410" w:type="dxa"/>
          </w:tcPr>
          <w:p w14:paraId="7164C59D" w14:textId="1F883357" w:rsidR="00807AE1" w:rsidRPr="00807AE1" w:rsidRDefault="00807AE1" w:rsidP="00807AE1">
            <w:pPr>
              <w:rPr>
                <w:ins w:id="86" w:author="Syed, Yasser" w:date="2018-07-05T13:41:00Z"/>
                <w:lang w:val="en-CA"/>
              </w:rPr>
            </w:pPr>
            <w:ins w:id="87" w:author="Syed, Yasser" w:date="2018-07-05T13:41:00Z">
              <w:r w:rsidRPr="00D65F54">
                <w:rPr>
                  <w:lang w:val="en-CA" w:eastAsia="ja-JP"/>
                </w:rPr>
                <w:t>Hybrid Log-Gamma (</w:t>
              </w:r>
              <w:r w:rsidRPr="00D65F54">
                <w:rPr>
                  <w:lang w:val="en-CA"/>
                </w:rPr>
                <w:t>as defined in Rec. ITU-R BT.2100)</w:t>
              </w:r>
            </w:ins>
          </w:p>
        </w:tc>
      </w:tr>
      <w:tr w:rsidR="00FD03E3" w:rsidRPr="00AD1CEC" w14:paraId="241A7DA8" w14:textId="77777777" w:rsidTr="00807AE1">
        <w:tc>
          <w:tcPr>
            <w:tcW w:w="1030" w:type="dxa"/>
          </w:tcPr>
          <w:p w14:paraId="78AEA021" w14:textId="342BA4DE" w:rsidR="00FD03E3" w:rsidRPr="00AD1CEC" w:rsidRDefault="00FD03E3" w:rsidP="00FD03E3">
            <w:pPr>
              <w:rPr>
                <w:lang w:val="en-CA"/>
              </w:rPr>
            </w:pPr>
            <w:r w:rsidRPr="00AD1CEC">
              <w:rPr>
                <w:lang w:val="en-CA"/>
              </w:rPr>
              <w:t>HVS</w:t>
            </w:r>
          </w:p>
        </w:tc>
        <w:tc>
          <w:tcPr>
            <w:tcW w:w="8410" w:type="dxa"/>
          </w:tcPr>
          <w:p w14:paraId="5E41F9D6" w14:textId="18C5F8A3" w:rsidR="00FD03E3" w:rsidRPr="00AD1CEC" w:rsidRDefault="00FD03E3" w:rsidP="00FD03E3">
            <w:pPr>
              <w:rPr>
                <w:lang w:val="en-CA"/>
              </w:rPr>
            </w:pPr>
            <w:r w:rsidRPr="00AD1CEC">
              <w:rPr>
                <w:lang w:val="en-CA"/>
              </w:rPr>
              <w:t>Human Visual System</w:t>
            </w:r>
          </w:p>
        </w:tc>
      </w:tr>
      <w:tr w:rsidR="00FD03E3" w:rsidRPr="00AD1CEC" w14:paraId="3C9E152F" w14:textId="77777777" w:rsidTr="00807AE1">
        <w:tc>
          <w:tcPr>
            <w:tcW w:w="1030" w:type="dxa"/>
          </w:tcPr>
          <w:p w14:paraId="275353A0" w14:textId="54EE2808" w:rsidR="00FD03E3" w:rsidRPr="00AD1CEC" w:rsidRDefault="00FD03E3" w:rsidP="00FD03E3">
            <w:pPr>
              <w:rPr>
                <w:lang w:val="en-CA"/>
              </w:rPr>
            </w:pPr>
            <w:r w:rsidRPr="00AD1CEC">
              <w:rPr>
                <w:lang w:val="en-CA"/>
              </w:rPr>
              <w:t>LUT</w:t>
            </w:r>
          </w:p>
        </w:tc>
        <w:tc>
          <w:tcPr>
            <w:tcW w:w="8410" w:type="dxa"/>
          </w:tcPr>
          <w:p w14:paraId="42BBE071" w14:textId="58AE7BFF" w:rsidR="00FD03E3" w:rsidRPr="00AD1CEC" w:rsidRDefault="00FD03E3" w:rsidP="00FD03E3">
            <w:pPr>
              <w:rPr>
                <w:lang w:val="en-CA"/>
              </w:rPr>
            </w:pPr>
            <w:r w:rsidRPr="00AD1CEC">
              <w:rPr>
                <w:lang w:val="en-CA"/>
              </w:rPr>
              <w:t>Look-up Table</w:t>
            </w:r>
          </w:p>
        </w:tc>
      </w:tr>
      <w:tr w:rsidR="00807AE1" w:rsidRPr="00AD1CEC" w14:paraId="04CFBE03" w14:textId="77777777" w:rsidTr="00807AE1">
        <w:trPr>
          <w:ins w:id="88" w:author="Syed, Yasser" w:date="2018-07-05T13:48:00Z"/>
        </w:trPr>
        <w:tc>
          <w:tcPr>
            <w:tcW w:w="1030" w:type="dxa"/>
          </w:tcPr>
          <w:p w14:paraId="636AE6E3" w14:textId="33D364A0" w:rsidR="00807AE1" w:rsidRPr="00AD1CEC" w:rsidRDefault="00807AE1" w:rsidP="00807AE1">
            <w:pPr>
              <w:rPr>
                <w:ins w:id="89" w:author="Syed, Yasser" w:date="2018-07-05T13:48:00Z"/>
                <w:lang w:val="en-CA"/>
              </w:rPr>
            </w:pPr>
            <w:ins w:id="90" w:author="Syed, Yasser" w:date="2018-07-05T13:48:00Z">
              <w:r w:rsidRPr="00605D5A">
                <w:rPr>
                  <w:highlight w:val="cyan"/>
                  <w:lang w:val="en-CA" w:eastAsia="ja-JP"/>
                </w:rPr>
                <w:lastRenderedPageBreak/>
                <w:t>NCG</w:t>
              </w:r>
            </w:ins>
          </w:p>
        </w:tc>
        <w:tc>
          <w:tcPr>
            <w:tcW w:w="8410" w:type="dxa"/>
          </w:tcPr>
          <w:p w14:paraId="17286C4F" w14:textId="4FC81F46" w:rsidR="00807AE1" w:rsidRPr="00AD1CEC" w:rsidRDefault="00807AE1" w:rsidP="00807AE1">
            <w:pPr>
              <w:rPr>
                <w:ins w:id="91" w:author="Syed, Yasser" w:date="2018-07-05T13:48:00Z"/>
                <w:lang w:val="en-CA"/>
              </w:rPr>
            </w:pPr>
            <w:ins w:id="92" w:author="Syed, Yasser" w:date="2018-07-05T13:48:00Z">
              <w:r w:rsidRPr="00605D5A">
                <w:rPr>
                  <w:highlight w:val="cyan"/>
                  <w:lang w:val="en-CA"/>
                </w:rPr>
                <w:t>Narrow Colour Gamut (normally referred to 709 as per Rec. ITU-R BT.709)</w:t>
              </w:r>
            </w:ins>
          </w:p>
        </w:tc>
      </w:tr>
      <w:tr w:rsidR="00FD03E3" w:rsidRPr="00AD1CEC" w14:paraId="15BBC2BB" w14:textId="77777777" w:rsidTr="00807AE1">
        <w:tc>
          <w:tcPr>
            <w:tcW w:w="1030" w:type="dxa"/>
          </w:tcPr>
          <w:p w14:paraId="179F8684" w14:textId="4F82ADEC" w:rsidR="00FD03E3" w:rsidRPr="00AD1CEC" w:rsidRDefault="00FD03E3" w:rsidP="00FD03E3">
            <w:pPr>
              <w:rPr>
                <w:lang w:val="en-CA"/>
              </w:rPr>
            </w:pPr>
            <w:r w:rsidRPr="00AD1CEC">
              <w:rPr>
                <w:lang w:val="en-CA"/>
              </w:rPr>
              <w:t>NCL</w:t>
            </w:r>
          </w:p>
        </w:tc>
        <w:tc>
          <w:tcPr>
            <w:tcW w:w="8410" w:type="dxa"/>
          </w:tcPr>
          <w:p w14:paraId="5DF832A5" w14:textId="5D17C87D" w:rsidR="00FD03E3" w:rsidRPr="00AD1CEC" w:rsidRDefault="00FD03E3" w:rsidP="00FD03E3">
            <w:pPr>
              <w:rPr>
                <w:lang w:val="en-CA"/>
              </w:rPr>
            </w:pPr>
            <w:r w:rsidRPr="00AD1CEC">
              <w:rPr>
                <w:lang w:val="en-CA"/>
              </w:rPr>
              <w:t>Non-Constant Luminance</w:t>
            </w:r>
          </w:p>
        </w:tc>
      </w:tr>
      <w:tr w:rsidR="00FD03E3" w:rsidRPr="00AD1CEC" w14:paraId="14A0DDE4" w14:textId="77777777" w:rsidTr="00807AE1">
        <w:tc>
          <w:tcPr>
            <w:tcW w:w="1030" w:type="dxa"/>
          </w:tcPr>
          <w:p w14:paraId="5F2A2ACA" w14:textId="6357099A" w:rsidR="00FD03E3" w:rsidRPr="00AD1CEC" w:rsidRDefault="00FD03E3" w:rsidP="00FD03E3">
            <w:pPr>
              <w:rPr>
                <w:lang w:val="en-CA"/>
              </w:rPr>
            </w:pPr>
            <w:r w:rsidRPr="00AD1CEC">
              <w:rPr>
                <w:lang w:val="en-CA"/>
              </w:rPr>
              <w:t>PQ</w:t>
            </w:r>
          </w:p>
        </w:tc>
        <w:tc>
          <w:tcPr>
            <w:tcW w:w="8410" w:type="dxa"/>
          </w:tcPr>
          <w:p w14:paraId="6FB883B0" w14:textId="7CE0ECC9" w:rsidR="00FD03E3" w:rsidRPr="00AD1CEC" w:rsidRDefault="00FD03E3" w:rsidP="006E7CAB">
            <w:pPr>
              <w:tabs>
                <w:tab w:val="left" w:pos="900"/>
              </w:tabs>
              <w:rPr>
                <w:lang w:val="en-CA"/>
              </w:rPr>
            </w:pPr>
            <w:r w:rsidRPr="00AD1CEC">
              <w:rPr>
                <w:lang w:val="en-CA"/>
              </w:rPr>
              <w:t xml:space="preserve">Perceptual Quantizer (as defined in </w:t>
            </w:r>
            <w:del w:id="93" w:author="Syed, Yasser" w:date="2018-07-05T13:41:00Z">
              <w:r w:rsidRPr="00AD1CEC" w:rsidDel="00A7689E">
                <w:rPr>
                  <w:rFonts w:eastAsia="SimSun"/>
                  <w:lang w:val="en-CA"/>
                </w:rPr>
                <w:delText xml:space="preserve">SMPTE ST 2084 and </w:delText>
              </w:r>
            </w:del>
            <w:r w:rsidRPr="00AD1CEC">
              <w:rPr>
                <w:lang w:val="en-CA"/>
              </w:rPr>
              <w:t>Rec. ITU-R BT.2100)</w:t>
            </w:r>
          </w:p>
        </w:tc>
      </w:tr>
      <w:tr w:rsidR="00FD03E3" w:rsidRPr="00AD1CEC" w14:paraId="66296EE6" w14:textId="77777777" w:rsidTr="00807AE1">
        <w:tc>
          <w:tcPr>
            <w:tcW w:w="1030" w:type="dxa"/>
          </w:tcPr>
          <w:p w14:paraId="7A6D3D7B" w14:textId="1D18551B" w:rsidR="00FD03E3" w:rsidRPr="00AD1CEC" w:rsidRDefault="00FD03E3" w:rsidP="00FD03E3">
            <w:pPr>
              <w:rPr>
                <w:lang w:val="en-CA"/>
              </w:rPr>
            </w:pPr>
            <w:r w:rsidRPr="00AD1CEC">
              <w:rPr>
                <w:lang w:val="en-CA"/>
              </w:rPr>
              <w:t>QP</w:t>
            </w:r>
          </w:p>
        </w:tc>
        <w:tc>
          <w:tcPr>
            <w:tcW w:w="8410" w:type="dxa"/>
          </w:tcPr>
          <w:p w14:paraId="4BDC86BA" w14:textId="46D80E28" w:rsidR="00FD03E3" w:rsidRPr="00AD1CEC" w:rsidRDefault="00FD03E3" w:rsidP="00FD03E3">
            <w:pPr>
              <w:rPr>
                <w:lang w:val="en-CA"/>
              </w:rPr>
            </w:pPr>
            <w:r w:rsidRPr="00AD1CEC">
              <w:rPr>
                <w:lang w:val="en-CA"/>
              </w:rPr>
              <w:t>Quantization Parameter</w:t>
            </w:r>
          </w:p>
        </w:tc>
      </w:tr>
      <w:tr w:rsidR="00FD03E3" w:rsidRPr="00AD1CEC" w14:paraId="13F1EFDC" w14:textId="77777777" w:rsidTr="00807AE1">
        <w:tc>
          <w:tcPr>
            <w:tcW w:w="1030" w:type="dxa"/>
          </w:tcPr>
          <w:p w14:paraId="1F209CEE" w14:textId="49859F76" w:rsidR="00FD03E3" w:rsidRPr="00AD1CEC" w:rsidRDefault="00FD03E3" w:rsidP="00FD03E3">
            <w:pPr>
              <w:rPr>
                <w:lang w:val="en-CA"/>
              </w:rPr>
            </w:pPr>
            <w:r w:rsidRPr="00AD1CEC">
              <w:rPr>
                <w:lang w:val="en-CA"/>
              </w:rPr>
              <w:t>RAPAU</w:t>
            </w:r>
          </w:p>
        </w:tc>
        <w:tc>
          <w:tcPr>
            <w:tcW w:w="8410" w:type="dxa"/>
          </w:tcPr>
          <w:p w14:paraId="41311B52" w14:textId="0517CCEA" w:rsidR="00FD03E3" w:rsidRPr="00AD1CEC" w:rsidRDefault="00FD03E3" w:rsidP="00FD03E3">
            <w:pPr>
              <w:rPr>
                <w:lang w:val="en-CA"/>
              </w:rPr>
            </w:pPr>
            <w:r w:rsidRPr="00AD1CEC">
              <w:rPr>
                <w:lang w:val="en-CA"/>
              </w:rPr>
              <w:t>Random Access Point Access Unit</w:t>
            </w:r>
          </w:p>
        </w:tc>
      </w:tr>
      <w:tr w:rsidR="00FD03E3" w:rsidRPr="00AD1CEC" w14:paraId="4C20293E" w14:textId="77777777" w:rsidTr="00807AE1">
        <w:tc>
          <w:tcPr>
            <w:tcW w:w="1030" w:type="dxa"/>
          </w:tcPr>
          <w:p w14:paraId="438B80F2" w14:textId="2643439E" w:rsidR="00FD03E3" w:rsidRPr="00AD1CEC" w:rsidRDefault="00FD03E3" w:rsidP="00FD03E3">
            <w:pPr>
              <w:rPr>
                <w:lang w:val="en-CA"/>
              </w:rPr>
            </w:pPr>
            <w:r w:rsidRPr="00AD1CEC">
              <w:rPr>
                <w:lang w:val="en-CA"/>
              </w:rPr>
              <w:t>RGB</w:t>
            </w:r>
          </w:p>
        </w:tc>
        <w:tc>
          <w:tcPr>
            <w:tcW w:w="8410" w:type="dxa"/>
          </w:tcPr>
          <w:p w14:paraId="59DE9C54" w14:textId="64FE3BB5" w:rsidR="00FD03E3" w:rsidRPr="00AD1CEC" w:rsidRDefault="00FD03E3" w:rsidP="00FD03E3">
            <w:pPr>
              <w:rPr>
                <w:lang w:val="en-CA"/>
              </w:rPr>
            </w:pPr>
            <w:r w:rsidRPr="00AD1CEC">
              <w:rPr>
                <w:lang w:val="en-CA"/>
              </w:rPr>
              <w:t>Colour System using linear light Red, Green, and Blue components</w:t>
            </w:r>
          </w:p>
        </w:tc>
      </w:tr>
      <w:tr w:rsidR="00FD03E3" w:rsidRPr="00AD1CEC" w14:paraId="433BC441" w14:textId="77777777" w:rsidTr="00807AE1">
        <w:tc>
          <w:tcPr>
            <w:tcW w:w="1030" w:type="dxa"/>
          </w:tcPr>
          <w:p w14:paraId="08DB0A7D" w14:textId="7D85BE64" w:rsidR="00FD03E3" w:rsidRPr="00AD1CEC" w:rsidRDefault="00FD03E3" w:rsidP="00FD03E3">
            <w:pPr>
              <w:rPr>
                <w:lang w:val="en-CA"/>
              </w:rPr>
            </w:pPr>
            <w:r w:rsidRPr="00AD1CEC">
              <w:rPr>
                <w:lang w:val="en-CA"/>
              </w:rPr>
              <w:t>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p>
        </w:tc>
        <w:tc>
          <w:tcPr>
            <w:tcW w:w="8410" w:type="dxa"/>
          </w:tcPr>
          <w:p w14:paraId="562E2484" w14:textId="41548D3F" w:rsidR="00FD03E3" w:rsidRPr="00AD1CEC" w:rsidRDefault="00FD03E3" w:rsidP="00FD03E3">
            <w:pPr>
              <w:rPr>
                <w:lang w:val="en-CA"/>
              </w:rPr>
            </w:pPr>
            <w:r w:rsidRPr="00AD1CEC">
              <w:rPr>
                <w:lang w:val="en-CA"/>
              </w:rPr>
              <w:t>Colour System using non-linear (mapped to approximately perceptually uniform steps) Red, Green, and Blue components. The mapping between linear RGB and non-linear R</w:t>
            </w:r>
            <w:r w:rsidRPr="00AD1CEC">
              <w:rPr>
                <w:lang w:val="en-CA"/>
              </w:rPr>
              <w:sym w:font="Symbol" w:char="F0A2"/>
            </w:r>
            <w:r w:rsidRPr="00AD1CEC">
              <w:rPr>
                <w:lang w:val="en-CA"/>
              </w:rPr>
              <w:t>G</w:t>
            </w:r>
            <w:r w:rsidRPr="00AD1CEC">
              <w:rPr>
                <w:lang w:val="en-CA"/>
              </w:rPr>
              <w:sym w:font="Symbol" w:char="F0A2"/>
            </w:r>
            <w:r w:rsidRPr="00AD1CEC">
              <w:rPr>
                <w:lang w:val="en-CA"/>
              </w:rPr>
              <w:t>B</w:t>
            </w:r>
            <w:r w:rsidRPr="00AD1CEC">
              <w:rPr>
                <w:lang w:val="en-CA"/>
              </w:rPr>
              <w:sym w:font="Symbol" w:char="F0A2"/>
            </w:r>
            <w:r w:rsidRPr="00AD1CEC">
              <w:rPr>
                <w:lang w:val="en-CA"/>
              </w:rPr>
              <w:t xml:space="preserve"> is indicated by the transfer function.</w:t>
            </w:r>
            <w:ins w:id="94" w:author="Syed, Yasser" w:date="2018-06-17T23:31:00Z">
              <w:r w:rsidR="008851C3">
                <w:t xml:space="preserve"> The colour representation does not indicate the media component order in the file.</w:t>
              </w:r>
            </w:ins>
          </w:p>
        </w:tc>
      </w:tr>
      <w:tr w:rsidR="00FD03E3" w:rsidRPr="00AD1CEC" w14:paraId="2337D7B3" w14:textId="77777777" w:rsidTr="00807AE1">
        <w:tc>
          <w:tcPr>
            <w:tcW w:w="1030" w:type="dxa"/>
          </w:tcPr>
          <w:p w14:paraId="66E4C575" w14:textId="0EE5F2CC" w:rsidR="00FD03E3" w:rsidRPr="00AD1CEC" w:rsidRDefault="00FD03E3" w:rsidP="00FD03E3">
            <w:pPr>
              <w:rPr>
                <w:lang w:val="en-CA"/>
              </w:rPr>
            </w:pPr>
            <w:r w:rsidRPr="00AD1CEC">
              <w:rPr>
                <w:lang w:val="en-CA"/>
              </w:rPr>
              <w:t>SDR</w:t>
            </w:r>
          </w:p>
        </w:tc>
        <w:tc>
          <w:tcPr>
            <w:tcW w:w="8410" w:type="dxa"/>
          </w:tcPr>
          <w:p w14:paraId="7177FD28" w14:textId="6F7E26D7" w:rsidR="00FD03E3" w:rsidRPr="00AD1CEC" w:rsidRDefault="00FD03E3" w:rsidP="00FD03E3">
            <w:pPr>
              <w:rPr>
                <w:lang w:val="en-CA"/>
              </w:rPr>
            </w:pPr>
            <w:r w:rsidRPr="00AD1CEC">
              <w:rPr>
                <w:lang w:val="en-CA"/>
              </w:rPr>
              <w:t>Standard Dynamic Range</w:t>
            </w:r>
          </w:p>
        </w:tc>
      </w:tr>
      <w:tr w:rsidR="00FD03E3" w:rsidRPr="00AD1CEC" w14:paraId="2FBF00C6" w14:textId="77777777" w:rsidTr="00807AE1">
        <w:tc>
          <w:tcPr>
            <w:tcW w:w="1030" w:type="dxa"/>
          </w:tcPr>
          <w:p w14:paraId="305AC4B8" w14:textId="26A04850" w:rsidR="00FD03E3" w:rsidRPr="00AD1CEC" w:rsidRDefault="00FD03E3" w:rsidP="00FD03E3">
            <w:pPr>
              <w:rPr>
                <w:lang w:val="en-CA"/>
              </w:rPr>
            </w:pPr>
            <w:r w:rsidRPr="00AD1CEC">
              <w:rPr>
                <w:lang w:val="en-CA"/>
              </w:rPr>
              <w:t>SEI</w:t>
            </w:r>
          </w:p>
        </w:tc>
        <w:tc>
          <w:tcPr>
            <w:tcW w:w="8410" w:type="dxa"/>
          </w:tcPr>
          <w:p w14:paraId="2539A6C1" w14:textId="09897CC5" w:rsidR="00FD03E3" w:rsidRPr="00AD1CEC" w:rsidRDefault="00FD03E3" w:rsidP="00FD03E3">
            <w:pPr>
              <w:rPr>
                <w:lang w:val="en-CA"/>
              </w:rPr>
            </w:pPr>
            <w:r w:rsidRPr="00AD1CEC">
              <w:rPr>
                <w:lang w:val="en-CA"/>
              </w:rPr>
              <w:t>Supplemental Enhancement Information</w:t>
            </w:r>
          </w:p>
        </w:tc>
      </w:tr>
      <w:tr w:rsidR="00FD03E3" w:rsidRPr="00AD1CEC" w14:paraId="224B0B76" w14:textId="77777777" w:rsidTr="00807AE1">
        <w:tc>
          <w:tcPr>
            <w:tcW w:w="1030" w:type="dxa"/>
          </w:tcPr>
          <w:p w14:paraId="4D8D6A6B" w14:textId="6E02F47C" w:rsidR="00FD03E3" w:rsidRPr="00AD1CEC" w:rsidRDefault="00FD03E3" w:rsidP="00FD03E3">
            <w:pPr>
              <w:rPr>
                <w:lang w:val="en-CA"/>
              </w:rPr>
            </w:pPr>
            <w:r w:rsidRPr="00AD1CEC">
              <w:rPr>
                <w:lang w:val="en-CA"/>
              </w:rPr>
              <w:t>OETF</w:t>
            </w:r>
          </w:p>
        </w:tc>
        <w:tc>
          <w:tcPr>
            <w:tcW w:w="8410" w:type="dxa"/>
          </w:tcPr>
          <w:p w14:paraId="45387771" w14:textId="355A63B9" w:rsidR="00FD03E3" w:rsidRPr="00AD1CEC" w:rsidRDefault="00FD03E3" w:rsidP="00FD03E3">
            <w:pPr>
              <w:rPr>
                <w:lang w:val="en-CA"/>
              </w:rPr>
            </w:pPr>
            <w:r w:rsidRPr="00AD1CEC">
              <w:rPr>
                <w:lang w:val="en-CA"/>
              </w:rPr>
              <w:t>Opto-Electrical Transfer Function</w:t>
            </w:r>
          </w:p>
        </w:tc>
      </w:tr>
      <w:tr w:rsidR="00FD03E3" w:rsidRPr="00AD1CEC" w14:paraId="4EB61388" w14:textId="77777777" w:rsidTr="00807AE1">
        <w:tc>
          <w:tcPr>
            <w:tcW w:w="1030" w:type="dxa"/>
          </w:tcPr>
          <w:p w14:paraId="34036670" w14:textId="026A2792" w:rsidR="00FD03E3" w:rsidRPr="00AD1CEC" w:rsidRDefault="00FD03E3" w:rsidP="00FD03E3">
            <w:pPr>
              <w:rPr>
                <w:lang w:val="en-CA"/>
              </w:rPr>
            </w:pPr>
            <w:r w:rsidRPr="00AD1CEC">
              <w:rPr>
                <w:lang w:val="en-CA"/>
              </w:rPr>
              <w:t>OOTF</w:t>
            </w:r>
          </w:p>
        </w:tc>
        <w:tc>
          <w:tcPr>
            <w:tcW w:w="8410" w:type="dxa"/>
          </w:tcPr>
          <w:p w14:paraId="017DB5DA" w14:textId="77B45452" w:rsidR="00FD03E3" w:rsidRPr="00AD1CEC" w:rsidRDefault="00FD03E3" w:rsidP="00FD03E3">
            <w:pPr>
              <w:rPr>
                <w:lang w:val="en-CA"/>
              </w:rPr>
            </w:pPr>
            <w:r w:rsidRPr="00AD1CEC">
              <w:rPr>
                <w:lang w:val="en-CA"/>
              </w:rPr>
              <w:t>Opto-Optical Transfer Function</w:t>
            </w:r>
          </w:p>
        </w:tc>
      </w:tr>
      <w:tr w:rsidR="00807AE1" w:rsidRPr="00AD1CEC" w14:paraId="72FFAA72" w14:textId="77777777" w:rsidTr="00807AE1">
        <w:trPr>
          <w:ins w:id="95" w:author="Syed, Yasser" w:date="2018-07-05T13:44:00Z"/>
        </w:trPr>
        <w:tc>
          <w:tcPr>
            <w:tcW w:w="1030" w:type="dxa"/>
          </w:tcPr>
          <w:p w14:paraId="2A67AD09" w14:textId="5A81592B" w:rsidR="00807AE1" w:rsidRPr="00AD1CEC" w:rsidRDefault="00807AE1" w:rsidP="00FD03E3">
            <w:pPr>
              <w:rPr>
                <w:ins w:id="96" w:author="Syed, Yasser" w:date="2018-07-05T13:44:00Z"/>
                <w:lang w:val="en-CA"/>
              </w:rPr>
            </w:pPr>
            <w:ins w:id="97" w:author="Syed, Yasser" w:date="2018-07-05T13:44:00Z">
              <w:r>
                <w:rPr>
                  <w:lang w:val="en-CA"/>
                </w:rPr>
                <w:t>UHD</w:t>
              </w:r>
            </w:ins>
          </w:p>
        </w:tc>
        <w:tc>
          <w:tcPr>
            <w:tcW w:w="8410" w:type="dxa"/>
          </w:tcPr>
          <w:p w14:paraId="666605F6" w14:textId="459623A8" w:rsidR="00807AE1" w:rsidRPr="00AD1CEC" w:rsidRDefault="00807AE1" w:rsidP="00FD03E3">
            <w:pPr>
              <w:rPr>
                <w:ins w:id="98" w:author="Syed, Yasser" w:date="2018-07-05T13:44:00Z"/>
                <w:lang w:val="en-CA"/>
              </w:rPr>
            </w:pPr>
            <w:proofErr w:type="spellStart"/>
            <w:ins w:id="99" w:author="Syed, Yasser" w:date="2018-07-05T13:45:00Z">
              <w:r>
                <w:rPr>
                  <w:lang w:val="en-CA"/>
                </w:rPr>
                <w:t>Ultra High</w:t>
              </w:r>
              <w:proofErr w:type="spellEnd"/>
              <w:r>
                <w:rPr>
                  <w:lang w:val="en-CA"/>
                </w:rPr>
                <w:t xml:space="preserve"> </w:t>
              </w:r>
              <w:commentRangeStart w:id="100"/>
              <w:r>
                <w:rPr>
                  <w:lang w:val="en-CA"/>
                </w:rPr>
                <w:t>Definition</w:t>
              </w:r>
              <w:commentRangeEnd w:id="100"/>
              <w:r>
                <w:rPr>
                  <w:rStyle w:val="CommentReference"/>
                  <w:rFonts w:eastAsia="MS Mincho"/>
                  <w:lang w:val="en-GB" w:eastAsia="ja-JP"/>
                </w:rPr>
                <w:commentReference w:id="100"/>
              </w:r>
            </w:ins>
          </w:p>
        </w:tc>
      </w:tr>
      <w:tr w:rsidR="00FD03E3" w:rsidRPr="00AD1CEC" w14:paraId="3EAB4553" w14:textId="77777777" w:rsidTr="00807AE1">
        <w:tc>
          <w:tcPr>
            <w:tcW w:w="1030" w:type="dxa"/>
          </w:tcPr>
          <w:p w14:paraId="3A18301C" w14:textId="3D7CBC85" w:rsidR="00FD03E3" w:rsidRPr="00AD1CEC" w:rsidRDefault="00FD03E3" w:rsidP="00FD03E3">
            <w:pPr>
              <w:rPr>
                <w:lang w:val="en-CA"/>
              </w:rPr>
            </w:pPr>
            <w:r w:rsidRPr="00AD1CEC">
              <w:rPr>
                <w:lang w:val="en-CA"/>
              </w:rPr>
              <w:t>VUI</w:t>
            </w:r>
          </w:p>
        </w:tc>
        <w:tc>
          <w:tcPr>
            <w:tcW w:w="8410" w:type="dxa"/>
          </w:tcPr>
          <w:p w14:paraId="4CFA7019" w14:textId="55FC31F1" w:rsidR="00FD03E3" w:rsidRPr="00AD1CEC" w:rsidRDefault="00FD03E3" w:rsidP="00FD03E3">
            <w:pPr>
              <w:rPr>
                <w:lang w:val="en-CA"/>
              </w:rPr>
            </w:pPr>
            <w:r w:rsidRPr="00AD1CEC">
              <w:rPr>
                <w:lang w:val="en-CA"/>
              </w:rPr>
              <w:t>Video Usability Information.  A sequence level sub-header in AVC and HEVC bitstreams.</w:t>
            </w:r>
          </w:p>
        </w:tc>
      </w:tr>
      <w:tr w:rsidR="00FD03E3" w:rsidRPr="00AD1CEC" w14:paraId="6CB2FE79" w14:textId="77777777" w:rsidTr="00807AE1">
        <w:tc>
          <w:tcPr>
            <w:tcW w:w="1030" w:type="dxa"/>
          </w:tcPr>
          <w:p w14:paraId="4B8F5D9D" w14:textId="755901CC" w:rsidR="00FD03E3" w:rsidRPr="00AD1CEC" w:rsidRDefault="00FD03E3" w:rsidP="00FD03E3">
            <w:pPr>
              <w:rPr>
                <w:lang w:val="en-CA"/>
              </w:rPr>
            </w:pPr>
            <w:r w:rsidRPr="00AD1CEC">
              <w:rPr>
                <w:lang w:val="en-CA"/>
              </w:rPr>
              <w:t>WCG</w:t>
            </w:r>
          </w:p>
        </w:tc>
        <w:tc>
          <w:tcPr>
            <w:tcW w:w="8410" w:type="dxa"/>
          </w:tcPr>
          <w:p w14:paraId="56072F6B" w14:textId="076E6FA2" w:rsidR="00FD03E3" w:rsidRPr="00AD1CEC" w:rsidRDefault="00FD03E3" w:rsidP="00FD03E3">
            <w:pPr>
              <w:rPr>
                <w:lang w:val="en-CA"/>
              </w:rPr>
            </w:pPr>
            <w:r w:rsidRPr="00AD1CEC">
              <w:rPr>
                <w:lang w:val="en-CA"/>
              </w:rPr>
              <w:t>Wide Colour Gamut</w:t>
            </w:r>
            <w:ins w:id="101" w:author="Syed, Yasser" w:date="2018-07-05T13:43:00Z">
              <w:r w:rsidR="00807AE1">
                <w:rPr>
                  <w:lang w:val="en-CA"/>
                </w:rPr>
                <w:t xml:space="preserve"> </w:t>
              </w:r>
              <w:r w:rsidR="00807AE1" w:rsidRPr="00605D5A">
                <w:rPr>
                  <w:lang w:val="en-CA" w:eastAsia="ja-JP"/>
                </w:rPr>
                <w:t>(</w:t>
              </w:r>
              <w:r w:rsidR="00807AE1" w:rsidRPr="00605D5A">
                <w:rPr>
                  <w:lang w:val="en-CA"/>
                </w:rPr>
                <w:t>as defined in Rec. ITU-R BT.2100)</w:t>
              </w:r>
            </w:ins>
          </w:p>
        </w:tc>
      </w:tr>
      <w:tr w:rsidR="00FD03E3" w:rsidRPr="00AD1CEC" w14:paraId="5487BFC0" w14:textId="77777777" w:rsidTr="00807AE1">
        <w:tc>
          <w:tcPr>
            <w:tcW w:w="1030" w:type="dxa"/>
          </w:tcPr>
          <w:p w14:paraId="29D969A9" w14:textId="72A6EAE3" w:rsidR="00FD03E3" w:rsidRPr="00AD1CEC" w:rsidRDefault="00FD03E3" w:rsidP="00FD03E3">
            <w:pPr>
              <w:rPr>
                <w:lang w:val="en-CA"/>
              </w:rPr>
            </w:pPr>
            <w:r w:rsidRPr="00AD1CEC">
              <w:rPr>
                <w:lang w:val="en-CA"/>
              </w:rPr>
              <w:t>XYZ</w:t>
            </w:r>
          </w:p>
        </w:tc>
        <w:tc>
          <w:tcPr>
            <w:tcW w:w="8410" w:type="dxa"/>
          </w:tcPr>
          <w:p w14:paraId="14B73C0F" w14:textId="2A16CC79" w:rsidR="00FD03E3" w:rsidRPr="00AD1CEC" w:rsidRDefault="00FD03E3" w:rsidP="00FD03E3">
            <w:pPr>
              <w:rPr>
                <w:lang w:val="en-CA"/>
              </w:rPr>
            </w:pPr>
            <w:r w:rsidRPr="00AD1CEC">
              <w:rPr>
                <w:lang w:val="en-CA"/>
              </w:rPr>
              <w:t>The CIE 1931 colour space. Y corresponds to the luminance signal.</w:t>
            </w:r>
          </w:p>
        </w:tc>
      </w:tr>
      <w:tr w:rsidR="00FD03E3" w:rsidRPr="00AD1CEC" w14:paraId="65C126CA" w14:textId="77777777" w:rsidTr="00807AE1">
        <w:tc>
          <w:tcPr>
            <w:tcW w:w="1030" w:type="dxa"/>
          </w:tcPr>
          <w:p w14:paraId="3AC2CC12" w14:textId="3944E76A" w:rsidR="00FD03E3" w:rsidRPr="00AD1CEC" w:rsidRDefault="00FD03E3" w:rsidP="00FD03E3">
            <w:pPr>
              <w:rPr>
                <w:lang w:val="en-CA"/>
              </w:rPr>
            </w:pPr>
            <w:r w:rsidRPr="00AD1CEC">
              <w:rPr>
                <w:lang w:val="en-CA"/>
              </w:rPr>
              <w:t>Y</w:t>
            </w:r>
            <w:r w:rsidRPr="00AD1CEC">
              <w:rPr>
                <w:lang w:val="en-CA"/>
              </w:rPr>
              <w:sym w:font="Symbol" w:char="F0A2"/>
            </w:r>
            <w:proofErr w:type="spellStart"/>
            <w:r w:rsidRPr="00AD1CEC">
              <w:rPr>
                <w:lang w:val="en-CA"/>
              </w:rPr>
              <w:t>CbCr</w:t>
            </w:r>
            <w:proofErr w:type="spellEnd"/>
            <w:r w:rsidRPr="00AD1CEC">
              <w:rPr>
                <w:lang w:val="en-CA"/>
              </w:rPr>
              <w:tab/>
            </w:r>
          </w:p>
        </w:tc>
        <w:tc>
          <w:tcPr>
            <w:tcW w:w="8410" w:type="dxa"/>
          </w:tcPr>
          <w:p w14:paraId="5E1BA621" w14:textId="3BCC56E7" w:rsidR="00FD03E3" w:rsidRPr="00AD1CEC" w:rsidRDefault="00FD03E3" w:rsidP="00FD03E3">
            <w:pPr>
              <w:rPr>
                <w:lang w:val="en-CA"/>
              </w:rPr>
            </w:pPr>
            <w:r w:rsidRPr="00AD1CEC">
              <w:rPr>
                <w:lang w:val="en-CA"/>
              </w:rPr>
              <w:t xml:space="preserve">Colour space representation commonly used for video/image distribution as a way of encoding RGB information, also commonly expressed as </w:t>
            </w:r>
            <w:proofErr w:type="spellStart"/>
            <w:r w:rsidRPr="00AD1CEC">
              <w:rPr>
                <w:lang w:val="en-CA"/>
              </w:rPr>
              <w:t>YCbCr</w:t>
            </w:r>
            <w:proofErr w:type="spellEnd"/>
            <w:r w:rsidRPr="00AD1CEC">
              <w:rPr>
                <w:lang w:val="en-CA"/>
              </w:rPr>
              <w:t>, Y</w:t>
            </w:r>
            <w:r w:rsidRPr="00AD1CEC">
              <w:rPr>
                <w:lang w:val="en-CA"/>
              </w:rPr>
              <w:sym w:font="Symbol" w:char="F0A2"/>
            </w:r>
            <w:r w:rsidRPr="00AD1CEC">
              <w:rPr>
                <w:lang w:val="en-CA"/>
              </w:rPr>
              <w:t>C</w:t>
            </w:r>
            <w:r w:rsidRPr="00AD1CEC">
              <w:rPr>
                <w:vertAlign w:val="subscript"/>
                <w:lang w:val="en-CA"/>
              </w:rPr>
              <w:t>B</w:t>
            </w:r>
            <w:r w:rsidRPr="00AD1CEC">
              <w:rPr>
                <w:lang w:val="en-CA"/>
              </w:rPr>
              <w:t>C</w:t>
            </w:r>
            <w:r w:rsidRPr="00AD1CEC">
              <w:rPr>
                <w:vertAlign w:val="subscript"/>
                <w:lang w:val="en-CA"/>
              </w:rPr>
              <w:t>R</w:t>
            </w:r>
            <w:r w:rsidRPr="00AD1CEC">
              <w:rPr>
                <w:lang w:val="en-CA"/>
              </w:rPr>
              <w:t>, or Y</w:t>
            </w:r>
            <w:r w:rsidRPr="00AD1CEC">
              <w:rPr>
                <w:lang w:val="en-CA"/>
              </w:rPr>
              <w:sym w:font="Symbol" w:char="F0A2"/>
            </w:r>
            <w:r w:rsidRPr="00AD1CEC">
              <w:rPr>
                <w:lang w:val="en-CA"/>
              </w:rPr>
              <w:t>C</w:t>
            </w:r>
            <w:r w:rsidRPr="00AD1CEC">
              <w:rPr>
                <w:lang w:val="en-CA"/>
              </w:rPr>
              <w:sym w:font="Symbol" w:char="F0A2"/>
            </w:r>
            <w:r w:rsidRPr="00AD1CEC">
              <w:rPr>
                <w:vertAlign w:val="subscript"/>
                <w:lang w:val="en-CA"/>
              </w:rPr>
              <w:t>B</w:t>
            </w:r>
            <w:r w:rsidRPr="00AD1CEC">
              <w:rPr>
                <w:lang w:val="en-CA"/>
              </w:rPr>
              <w:t>C</w:t>
            </w:r>
            <w:r w:rsidRPr="00AD1CEC">
              <w:rPr>
                <w:lang w:val="en-CA"/>
              </w:rPr>
              <w:sym w:font="Symbol" w:char="F0A2"/>
            </w:r>
            <w:r w:rsidRPr="00AD1CEC">
              <w:rPr>
                <w:vertAlign w:val="subscript"/>
                <w:lang w:val="en-CA"/>
              </w:rPr>
              <w:t>R</w:t>
            </w:r>
            <w:r w:rsidRPr="00AD1CEC">
              <w:rPr>
                <w:lang w:val="en-CA"/>
              </w:rPr>
              <w:t>. The relationship between Y</w:t>
            </w:r>
            <w:r w:rsidRPr="00AD1CEC">
              <w:rPr>
                <w:lang w:val="en-CA"/>
              </w:rPr>
              <w:sym w:font="Symbol" w:char="F0A2"/>
            </w:r>
            <w:proofErr w:type="spellStart"/>
            <w:r w:rsidRPr="00AD1CEC">
              <w:rPr>
                <w:lang w:val="en-CA"/>
              </w:rPr>
              <w:t>CbCr</w:t>
            </w:r>
            <w:proofErr w:type="spellEnd"/>
            <w:r w:rsidRPr="00AD1CEC">
              <w:rPr>
                <w:lang w:val="en-CA"/>
              </w:rPr>
              <w:t xml:space="preserve"> and RGB is dictated by certain signal parameters, such as colour primaries, transfer characteristics, and matrix coefficients. Unlike the (constant luminance) Y component in the linear light XYZ representation, the non-linear, approximately perceptual uniform Y</w:t>
            </w:r>
            <w:r w:rsidRPr="00AD1CEC">
              <w:rPr>
                <w:lang w:val="en-CA"/>
              </w:rPr>
              <w:sym w:font="Symbol" w:char="F0A2"/>
            </w:r>
            <w:r w:rsidRPr="00AD1CEC">
              <w:rPr>
                <w:lang w:val="en-CA"/>
              </w:rPr>
              <w:t xml:space="preserve"> in this representation might not be representing the same quantity, regardless of the transfer function. Y</w:t>
            </w:r>
            <w:r w:rsidRPr="00AD1CEC">
              <w:rPr>
                <w:lang w:val="en-CA"/>
              </w:rPr>
              <w:sym w:font="Symbol" w:char="F0A2"/>
            </w:r>
            <w:r w:rsidRPr="00AD1CEC">
              <w:rPr>
                <w:lang w:val="en-CA"/>
              </w:rPr>
              <w:t xml:space="preserve"> is commonly referred to as “</w:t>
            </w:r>
            <w:proofErr w:type="spellStart"/>
            <w:r w:rsidRPr="00AD1CEC">
              <w:rPr>
                <w:lang w:val="en-CA"/>
              </w:rPr>
              <w:t>luma</w:t>
            </w:r>
            <w:proofErr w:type="spellEnd"/>
            <w:r w:rsidRPr="00AD1CEC">
              <w:rPr>
                <w:lang w:val="en-CA"/>
              </w:rPr>
              <w:t xml:space="preserve">”. </w:t>
            </w:r>
            <w:proofErr w:type="spellStart"/>
            <w:r w:rsidRPr="00AD1CEC">
              <w:rPr>
                <w:lang w:val="en-CA"/>
              </w:rPr>
              <w:t>Cb</w:t>
            </w:r>
            <w:proofErr w:type="spellEnd"/>
            <w:r w:rsidRPr="00AD1CEC">
              <w:rPr>
                <w:lang w:val="en-CA"/>
              </w:rPr>
              <w:t xml:space="preserve"> and Cr are commonly referred to as “chroma”. It could also be known as YUV in other domains.</w:t>
            </w:r>
          </w:p>
        </w:tc>
      </w:tr>
    </w:tbl>
    <w:p w14:paraId="3B1A9CCE" w14:textId="77777777" w:rsidR="00FD03E3" w:rsidRPr="00AD1CEC" w:rsidRDefault="00FD03E3" w:rsidP="005E11F5">
      <w:pPr>
        <w:rPr>
          <w:lang w:val="en-CA"/>
        </w:rPr>
      </w:pPr>
    </w:p>
    <w:p w14:paraId="4F96D753" w14:textId="77777777"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bookmarkStart w:id="102" w:name="_Toc448311068"/>
      <w:bookmarkStart w:id="103" w:name="_Toc448311076"/>
      <w:bookmarkStart w:id="104" w:name="_Toc448311077"/>
      <w:bookmarkStart w:id="105" w:name="_Toc448311078"/>
      <w:bookmarkStart w:id="106" w:name="_Toc448311079"/>
      <w:bookmarkStart w:id="107" w:name="_Toc448311080"/>
      <w:bookmarkStart w:id="108" w:name="_Toc448311081"/>
      <w:bookmarkStart w:id="109" w:name="_Toc448311082"/>
      <w:bookmarkStart w:id="110" w:name="_Toc448311083"/>
      <w:bookmarkStart w:id="111" w:name="_Toc448311084"/>
      <w:bookmarkStart w:id="112" w:name="_Toc448311085"/>
      <w:bookmarkStart w:id="113" w:name="_Toc448311086"/>
      <w:bookmarkStart w:id="114" w:name="_Toc448311087"/>
      <w:bookmarkStart w:id="115" w:name="_Toc448311088"/>
      <w:bookmarkStart w:id="116" w:name="_Toc448311089"/>
      <w:bookmarkStart w:id="117" w:name="_Toc448311090"/>
      <w:bookmarkStart w:id="118" w:name="_Toc448311091"/>
      <w:bookmarkStart w:id="119" w:name="_Toc448311092"/>
      <w:bookmarkStart w:id="120" w:name="_Toc448311093"/>
      <w:bookmarkStart w:id="121" w:name="_Toc448311094"/>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D1CEC">
        <w:rPr>
          <w:lang w:val="en-CA"/>
        </w:rPr>
        <w:t>Overview</w:t>
      </w:r>
    </w:p>
    <w:p w14:paraId="68CF70FA" w14:textId="424ECED8" w:rsidR="005E11F5" w:rsidRPr="00AD1CEC" w:rsidRDefault="00142466" w:rsidP="003B07A3">
      <w:pPr>
        <w:jc w:val="both"/>
        <w:rPr>
          <w:lang w:val="en-CA"/>
        </w:rPr>
      </w:pPr>
      <w:r w:rsidRPr="00AD1CEC">
        <w:rPr>
          <w:lang w:val="en-CA"/>
        </w:rPr>
        <w:t xml:space="preserve">Part 2 of the </w:t>
      </w:r>
      <w:r w:rsidR="005E11F5" w:rsidRPr="00AD1CEC">
        <w:rPr>
          <w:lang w:val="en-CA"/>
        </w:rPr>
        <w:t xml:space="preserve">Coding-Independent Code Points (CICP) standard (ISO/IEC 23091-2) defines code points and fields that identify </w:t>
      </w:r>
      <w:r w:rsidR="00C56B52" w:rsidRPr="00AD1CEC">
        <w:rPr>
          <w:lang w:val="en-CA"/>
        </w:rPr>
        <w:t xml:space="preserve">the </w:t>
      </w:r>
      <w:r w:rsidR="005E11F5" w:rsidRPr="00AD1CEC">
        <w:rPr>
          <w:lang w:val="en-CA"/>
        </w:rPr>
        <w:t>video signal type</w:t>
      </w:r>
      <w:r w:rsidR="00C56B52" w:rsidRPr="00AD1CEC">
        <w:rPr>
          <w:lang w:val="en-CA"/>
        </w:rPr>
        <w:t>,</w:t>
      </w:r>
      <w:r w:rsidR="005E11F5" w:rsidRPr="00AD1CEC">
        <w:rPr>
          <w:lang w:val="en-CA"/>
        </w:rPr>
        <w:t xml:space="preserve"> independent </w:t>
      </w:r>
      <w:r w:rsidR="00C56B52" w:rsidRPr="00AD1CEC">
        <w:rPr>
          <w:lang w:val="en-CA"/>
        </w:rPr>
        <w:t xml:space="preserve">from its compressed representation in a </w:t>
      </w:r>
      <w:r w:rsidR="005E11F5" w:rsidRPr="00AD1CEC">
        <w:rPr>
          <w:lang w:val="en-CA"/>
        </w:rPr>
        <w:t xml:space="preserve">coded video layer </w:t>
      </w:r>
      <w:r w:rsidR="003D4E57" w:rsidRPr="00AD1CEC">
        <w:rPr>
          <w:lang w:val="en-CA"/>
        </w:rPr>
        <w:t>bit</w:t>
      </w:r>
      <w:r w:rsidR="005E11F5" w:rsidRPr="00AD1CEC">
        <w:rPr>
          <w:lang w:val="en-CA"/>
        </w:rPr>
        <w:t>stream</w:t>
      </w:r>
      <w:r w:rsidR="003D4E57" w:rsidRPr="00AD1CEC">
        <w:rPr>
          <w:lang w:val="en-CA"/>
        </w:rPr>
        <w:t>, such as an AVC or HEVC bitstream</w:t>
      </w:r>
      <w:r w:rsidR="005E11F5" w:rsidRPr="00AD1CEC">
        <w:rPr>
          <w:lang w:val="en-CA"/>
        </w:rPr>
        <w:t xml:space="preserve">. </w:t>
      </w:r>
      <w:r w:rsidR="00C56B52" w:rsidRPr="00AD1CEC">
        <w:rPr>
          <w:lang w:val="en-CA"/>
        </w:rPr>
        <w:t>The compressed representation is often considered</w:t>
      </w:r>
      <w:r w:rsidR="003D4E57" w:rsidRPr="00AD1CEC">
        <w:rPr>
          <w:lang w:val="en-CA"/>
        </w:rPr>
        <w:t xml:space="preserve"> to be</w:t>
      </w:r>
      <w:r w:rsidR="00C56B52" w:rsidRPr="00AD1CEC">
        <w:rPr>
          <w:lang w:val="en-CA"/>
        </w:rPr>
        <w:t xml:space="preserve"> a temporary</w:t>
      </w:r>
      <w:r w:rsidR="003D4E57" w:rsidRPr="00AD1CEC">
        <w:rPr>
          <w:lang w:val="en-CA"/>
        </w:rPr>
        <w:t>, compact</w:t>
      </w:r>
      <w:r w:rsidR="00C56B52" w:rsidRPr="00AD1CEC">
        <w:rPr>
          <w:lang w:val="en-CA"/>
        </w:rPr>
        <w:t xml:space="preserve"> distribution delivery state of the video signal, while the </w:t>
      </w:r>
      <w:r w:rsidR="003D4E57" w:rsidRPr="00AD1CEC">
        <w:rPr>
          <w:lang w:val="en-CA"/>
        </w:rPr>
        <w:t>reconstructed</w:t>
      </w:r>
      <w:r w:rsidR="00C56B52" w:rsidRPr="00AD1CEC">
        <w:rPr>
          <w:lang w:val="en-CA"/>
        </w:rPr>
        <w:t xml:space="preserve"> video signal output from the decoder should be interpreted as having the same meaning</w:t>
      </w:r>
      <w:r w:rsidR="003D4E57" w:rsidRPr="00AD1CEC">
        <w:rPr>
          <w:lang w:val="en-CA"/>
        </w:rPr>
        <w:t xml:space="preserve"> as the video signal </w:t>
      </w:r>
      <w:r w:rsidR="003D0BB7" w:rsidRPr="00AD1CEC">
        <w:rPr>
          <w:lang w:val="en-CA"/>
        </w:rPr>
        <w:t xml:space="preserve">immediately </w:t>
      </w:r>
      <w:r w:rsidR="003D4E57" w:rsidRPr="00AD1CEC">
        <w:rPr>
          <w:lang w:val="en-CA"/>
        </w:rPr>
        <w:t>prior to compression,</w:t>
      </w:r>
      <w:r w:rsidR="00C56B52" w:rsidRPr="00AD1CEC">
        <w:rPr>
          <w:lang w:val="en-CA"/>
        </w:rPr>
        <w:t xml:space="preserve"> indicated by the signal type code points </w:t>
      </w:r>
      <w:r w:rsidR="003D4E57" w:rsidRPr="00AD1CEC">
        <w:rPr>
          <w:lang w:val="en-CA"/>
        </w:rPr>
        <w:t>conveyed by</w:t>
      </w:r>
      <w:r w:rsidR="00C56B52" w:rsidRPr="00AD1CEC">
        <w:rPr>
          <w:lang w:val="en-CA"/>
        </w:rPr>
        <w:t xml:space="preserve"> metadata </w:t>
      </w:r>
      <w:r w:rsidR="003D4E57" w:rsidRPr="00AD1CEC">
        <w:rPr>
          <w:lang w:val="en-CA"/>
        </w:rPr>
        <w:t xml:space="preserve">mechanisms </w:t>
      </w:r>
      <w:r w:rsidR="00C56B52" w:rsidRPr="00AD1CEC">
        <w:rPr>
          <w:lang w:val="en-CA"/>
        </w:rPr>
        <w:t>of the compressed</w:t>
      </w:r>
      <w:r w:rsidR="003D4E57" w:rsidRPr="00AD1CEC">
        <w:rPr>
          <w:lang w:val="en-CA"/>
        </w:rPr>
        <w:t xml:space="preserve"> stream such as the VUI header</w:t>
      </w:r>
      <w:r w:rsidR="00C56B52" w:rsidRPr="00AD1CEC">
        <w:rPr>
          <w:lang w:val="en-CA"/>
        </w:rPr>
        <w:t xml:space="preserve">. </w:t>
      </w:r>
      <w:r w:rsidR="005E11F5" w:rsidRPr="00AD1CEC">
        <w:rPr>
          <w:lang w:val="en-CA"/>
        </w:rPr>
        <w:t xml:space="preserve">The combinations of properties and the permutations of all possible values being considered can reach hundreds of choices to describe a </w:t>
      </w:r>
      <w:r w:rsidR="00C56B52" w:rsidRPr="00AD1CEC">
        <w:rPr>
          <w:lang w:val="en-CA"/>
        </w:rPr>
        <w:t xml:space="preserve">signal type, </w:t>
      </w:r>
      <w:r w:rsidR="005E11F5" w:rsidRPr="00AD1CEC">
        <w:rPr>
          <w:lang w:val="en-CA"/>
        </w:rPr>
        <w:t>and some of these combinations are not expected to be used in practice (such as using the ITU-R BT.2100 perceptual quantization (PQ) transfer characteristics with ITU-R BT.601 colour primaries). Only a small subset of these combinations (such as BT.2100 colour primaries with BT.2100 PQ</w:t>
      </w:r>
      <w:r w:rsidR="003D0BB7" w:rsidRPr="00AD1CEC">
        <w:rPr>
          <w:lang w:val="en-CA"/>
        </w:rPr>
        <w:t xml:space="preserve"> </w:t>
      </w:r>
      <w:r w:rsidR="00D15F32" w:rsidRPr="00AD1CEC">
        <w:rPr>
          <w:lang w:val="en-CA"/>
        </w:rPr>
        <w:t>/</w:t>
      </w:r>
      <w:r w:rsidR="003D0BB7" w:rsidRPr="00AD1CEC">
        <w:rPr>
          <w:lang w:val="en-CA"/>
        </w:rPr>
        <w:t xml:space="preserve">HLG </w:t>
      </w:r>
      <w:r w:rsidR="005E11F5" w:rsidRPr="00AD1CEC">
        <w:rPr>
          <w:lang w:val="en-CA"/>
        </w:rPr>
        <w:t>transfer characteristics</w:t>
      </w:r>
      <w:r w:rsidR="003D0BB7" w:rsidRPr="00AD1CEC">
        <w:rPr>
          <w:lang w:val="en-CA"/>
        </w:rPr>
        <w:t xml:space="preserve">, </w:t>
      </w:r>
      <w:proofErr w:type="spellStart"/>
      <w:r w:rsidR="003D0BB7" w:rsidRPr="00AD1CEC">
        <w:rPr>
          <w:lang w:val="en-CA"/>
        </w:rPr>
        <w:t>Y’CbCr</w:t>
      </w:r>
      <w:proofErr w:type="spellEnd"/>
      <w:r w:rsidR="003D0BB7" w:rsidRPr="00AD1CEC">
        <w:rPr>
          <w:lang w:val="en-CA"/>
        </w:rPr>
        <w:t xml:space="preserve"> with narrow range signaling</w:t>
      </w:r>
      <w:r w:rsidR="00D80457" w:rsidRPr="00AD1CEC">
        <w:rPr>
          <w:lang w:val="en-CA"/>
        </w:rPr>
        <w:t>) are expected to be</w:t>
      </w:r>
      <w:r w:rsidR="005E11F5" w:rsidRPr="00AD1CEC">
        <w:rPr>
          <w:lang w:val="en-CA"/>
        </w:rPr>
        <w:t xml:space="preserve"> used in</w:t>
      </w:r>
      <w:r w:rsidR="00DE321D" w:rsidRPr="00AD1CEC">
        <w:rPr>
          <w:lang w:val="en-CA"/>
        </w:rPr>
        <w:t xml:space="preserve"> the</w:t>
      </w:r>
      <w:r w:rsidR="003D0BB7" w:rsidRPr="00AD1CEC">
        <w:rPr>
          <w:lang w:val="en-CA"/>
        </w:rPr>
        <w:t xml:space="preserve"> </w:t>
      </w:r>
      <w:r w:rsidR="005E11F5" w:rsidRPr="00AD1CEC">
        <w:rPr>
          <w:lang w:val="en-CA"/>
        </w:rPr>
        <w:t>industry. These properties, usually expressed in "metadata", can exist across the production and distribution workflows and knowledge of these properties and combinations has value as content gets processed in the E2E [End-to-End] production to distribution workflow chain.</w:t>
      </w:r>
    </w:p>
    <w:p w14:paraId="79BE8CCE" w14:textId="0DE4E616" w:rsidR="005E11F5" w:rsidRDefault="005E11F5" w:rsidP="00E20902">
      <w:pPr>
        <w:spacing w:before="136"/>
        <w:jc w:val="both"/>
        <w:rPr>
          <w:ins w:id="122" w:author="Syed, Yasser" w:date="2018-07-11T01:22:00Z"/>
          <w:lang w:val="en-CA"/>
        </w:rPr>
      </w:pPr>
      <w:r w:rsidRPr="00AD1CEC">
        <w:rPr>
          <w:lang w:val="en-CA"/>
        </w:rPr>
        <w:t xml:space="preserve">This </w:t>
      </w:r>
      <w:r w:rsidR="00FA235E">
        <w:rPr>
          <w:lang w:val="en-CA"/>
        </w:rPr>
        <w:t>text</w:t>
      </w:r>
      <w:r w:rsidRPr="00AD1CEC">
        <w:rPr>
          <w:lang w:val="en-CA"/>
        </w:rPr>
        <w:t xml:space="preserve"> is a non-normative document of industry </w:t>
      </w:r>
      <w:r w:rsidR="00FE68B5" w:rsidRPr="00AD1CEC">
        <w:rPr>
          <w:lang w:val="en-CA"/>
        </w:rPr>
        <w:t>widely used</w:t>
      </w:r>
      <w:r w:rsidRPr="00AD1CEC">
        <w:rPr>
          <w:lang w:val="en-CA"/>
        </w:rPr>
        <w:t xml:space="preserve"> practices on describing existing combinations of video properties and their representations in different carriage </w:t>
      </w:r>
      <w:r w:rsidR="00FE68B5" w:rsidRPr="00AD1CEC">
        <w:rPr>
          <w:lang w:val="en-CA"/>
        </w:rPr>
        <w:t xml:space="preserve">domain </w:t>
      </w:r>
      <w:r w:rsidRPr="00AD1CEC">
        <w:rPr>
          <w:lang w:val="en-CA"/>
        </w:rPr>
        <w:t xml:space="preserve">systems. </w:t>
      </w:r>
      <w:r w:rsidR="000F77B6" w:rsidRPr="00AD1CEC">
        <w:rPr>
          <w:color w:val="000000"/>
          <w:szCs w:val="22"/>
          <w:lang w:val="en-CA"/>
        </w:rPr>
        <w:lastRenderedPageBreak/>
        <w:t xml:space="preserve">This document aims to avoid mistaken assumptions on video property combinations made by vendors of various content processing tools that may be part of a production equipment chain. </w:t>
      </w:r>
      <w:r w:rsidRPr="00AD1CEC">
        <w:rPr>
          <w:lang w:val="en-CA"/>
        </w:rPr>
        <w:t xml:space="preserve">With the increased usage of high-dynamic range and the increased use of look-up tables in television systems, these content processing mistakes could increasingly become magnified. </w:t>
      </w:r>
      <w:r w:rsidR="000F77B6" w:rsidRPr="00AD1CEC">
        <w:rPr>
          <w:lang w:val="en-CA"/>
        </w:rPr>
        <w:t xml:space="preserve"> </w:t>
      </w:r>
      <w:r w:rsidR="000F77B6" w:rsidRPr="00AD1CEC">
        <w:rPr>
          <w:color w:val="000000"/>
          <w:szCs w:val="22"/>
          <w:lang w:val="en-CA"/>
        </w:rPr>
        <w:t xml:space="preserve">Lastly, this </w:t>
      </w:r>
      <w:r w:rsidR="00FA235E">
        <w:rPr>
          <w:color w:val="000000"/>
          <w:szCs w:val="22"/>
          <w:lang w:val="en-CA"/>
        </w:rPr>
        <w:t xml:space="preserve">document </w:t>
      </w:r>
      <w:r w:rsidR="000F77B6" w:rsidRPr="00AD1CEC">
        <w:rPr>
          <w:color w:val="000000"/>
          <w:szCs w:val="22"/>
          <w:lang w:val="en-CA"/>
        </w:rPr>
        <w:t xml:space="preserve">aims to help its readers, especially toolset developers, avoiding unnecessary, complicated tailoring of their content processing tools to specific areas of the workflow, and thus improve the repurposing of their tools to different </w:t>
      </w:r>
      <w:ins w:id="123" w:author="Syed, Yasser" w:date="2018-07-11T01:22:00Z">
        <w:r w:rsidR="001D7EEB">
          <w:rPr>
            <w:color w:val="000000"/>
            <w:szCs w:val="22"/>
            <w:lang w:val="en-CA"/>
          </w:rPr>
          <w:t>domains</w:t>
        </w:r>
      </w:ins>
      <w:del w:id="124" w:author="Syed, Yasser" w:date="2018-07-11T01:22:00Z">
        <w:r w:rsidR="000F77B6" w:rsidRPr="00AD1CEC" w:rsidDel="001D7EEB">
          <w:rPr>
            <w:color w:val="000000"/>
            <w:szCs w:val="22"/>
            <w:lang w:val="en-CA"/>
          </w:rPr>
          <w:delText>parts</w:delText>
        </w:r>
      </w:del>
      <w:r w:rsidR="000F77B6" w:rsidRPr="00AD1CEC">
        <w:rPr>
          <w:color w:val="000000"/>
          <w:szCs w:val="22"/>
          <w:lang w:val="en-CA"/>
        </w:rPr>
        <w:t xml:space="preserve"> of the workflow</w:t>
      </w:r>
      <w:ins w:id="125" w:author="Syed, Yasser" w:date="2018-07-11T01:22:00Z">
        <w:r w:rsidR="001D7EEB">
          <w:rPr>
            <w:color w:val="000000"/>
            <w:szCs w:val="22"/>
            <w:lang w:val="en-CA"/>
          </w:rPr>
          <w:t xml:space="preserve"> (Capture, Production, Production Distribution, Service Distribution)</w:t>
        </w:r>
      </w:ins>
      <w:r w:rsidR="00D15F32" w:rsidRPr="00AD1CEC">
        <w:rPr>
          <w:lang w:val="en-CA"/>
        </w:rPr>
        <w:t>.</w:t>
      </w:r>
    </w:p>
    <w:p w14:paraId="207797EB" w14:textId="77777777" w:rsidR="001D7EEB" w:rsidRPr="00AD1CEC" w:rsidRDefault="001D7EEB" w:rsidP="00E20902">
      <w:pPr>
        <w:spacing w:before="136"/>
        <w:jc w:val="both"/>
        <w:rPr>
          <w:lang w:val="en-CA"/>
        </w:rPr>
      </w:pPr>
    </w:p>
    <w:p w14:paraId="1E2CC515" w14:textId="7FD0FF85" w:rsidR="005E11F5" w:rsidRPr="00AD1CEC" w:rsidRDefault="001D7EEB" w:rsidP="002C190E">
      <w:pPr>
        <w:jc w:val="both"/>
        <w:rPr>
          <w:lang w:val="en-CA"/>
        </w:rPr>
      </w:pPr>
      <w:ins w:id="126" w:author="Syed, Yasser" w:date="2018-07-11T01:24:00Z">
        <w:r>
          <w:rPr>
            <w:lang w:val="en-CA"/>
          </w:rPr>
          <w:t xml:space="preserve">This Technical Report will talk about common combination of </w:t>
        </w:r>
      </w:ins>
      <w:ins w:id="127" w:author="Syed, Yasser" w:date="2018-07-11T01:27:00Z">
        <w:r>
          <w:rPr>
            <w:lang w:val="en-CA"/>
          </w:rPr>
          <w:t xml:space="preserve">related </w:t>
        </w:r>
      </w:ins>
      <w:ins w:id="128" w:author="Syed, Yasser" w:date="2018-07-11T01:24:00Z">
        <w:r>
          <w:rPr>
            <w:lang w:val="en-CA"/>
          </w:rPr>
          <w:t>video properties</w:t>
        </w:r>
      </w:ins>
      <w:ins w:id="129" w:author="Syed, Yasser" w:date="2018-07-11T01:27:00Z">
        <w:r>
          <w:rPr>
            <w:lang w:val="en-CA"/>
          </w:rPr>
          <w:t xml:space="preserve"> set</w:t>
        </w:r>
      </w:ins>
      <w:ins w:id="130" w:author="Syed, Yasser" w:date="2018-07-11T01:33:00Z">
        <w:r w:rsidR="00196592">
          <w:rPr>
            <w:lang w:val="en-CA"/>
          </w:rPr>
          <w:t>s</w:t>
        </w:r>
      </w:ins>
      <w:ins w:id="131" w:author="Syed, Yasser" w:date="2018-07-11T01:24:00Z">
        <w:r>
          <w:rPr>
            <w:lang w:val="en-CA"/>
          </w:rPr>
          <w:t xml:space="preserve"> and either define system identifier tag</w:t>
        </w:r>
      </w:ins>
      <w:ins w:id="132" w:author="Syed, Yasser" w:date="2018-07-11T01:27:00Z">
        <w:r>
          <w:rPr>
            <w:lang w:val="en-CA"/>
          </w:rPr>
          <w:t>s</w:t>
        </w:r>
      </w:ins>
      <w:ins w:id="133" w:author="Syed, Yasser" w:date="2018-07-11T01:34:00Z">
        <w:r w:rsidR="00196592">
          <w:rPr>
            <w:lang w:val="en-CA"/>
          </w:rPr>
          <w:t xml:space="preserve"> for each </w:t>
        </w:r>
      </w:ins>
      <w:ins w:id="134" w:author="Syed, Yasser" w:date="2018-07-11T01:35:00Z">
        <w:r w:rsidR="00196592">
          <w:rPr>
            <w:lang w:val="en-CA"/>
          </w:rPr>
          <w:t>combination</w:t>
        </w:r>
      </w:ins>
      <w:ins w:id="135" w:author="Syed, Yasser" w:date="2018-07-11T01:34:00Z">
        <w:r w:rsidR="00196592">
          <w:rPr>
            <w:lang w:val="en-CA"/>
          </w:rPr>
          <w:t xml:space="preserve"> of common</w:t>
        </w:r>
      </w:ins>
      <w:ins w:id="136" w:author="Syed, Yasser" w:date="2018-07-11T01:35:00Z">
        <w:r w:rsidR="00196592">
          <w:rPr>
            <w:lang w:val="en-CA"/>
          </w:rPr>
          <w:t>l</w:t>
        </w:r>
      </w:ins>
      <w:ins w:id="137" w:author="Syed, Yasser" w:date="2018-07-11T01:34:00Z">
        <w:r w:rsidR="00196592">
          <w:rPr>
            <w:lang w:val="en-CA"/>
          </w:rPr>
          <w:t>y used</w:t>
        </w:r>
      </w:ins>
      <w:ins w:id="138" w:author="Syed, Yasser" w:date="2018-07-11T01:35:00Z">
        <w:r w:rsidR="00196592">
          <w:rPr>
            <w:lang w:val="en-CA"/>
          </w:rPr>
          <w:t xml:space="preserve"> values</w:t>
        </w:r>
      </w:ins>
      <w:ins w:id="139" w:author="Syed, Yasser" w:date="2018-07-11T01:28:00Z">
        <w:r w:rsidR="00196592">
          <w:rPr>
            <w:lang w:val="en-CA"/>
          </w:rPr>
          <w:t xml:space="preserve"> (</w:t>
        </w:r>
        <w:r>
          <w:rPr>
            <w:lang w:val="en-CA"/>
          </w:rPr>
          <w:t xml:space="preserve">section 7.1 or 7.3) </w:t>
        </w:r>
      </w:ins>
      <w:ins w:id="140" w:author="Syed, Yasser" w:date="2018-07-11T01:31:00Z">
        <w:r>
          <w:rPr>
            <w:lang w:val="en-CA"/>
          </w:rPr>
          <w:t xml:space="preserve">that goes across domains or </w:t>
        </w:r>
      </w:ins>
      <w:ins w:id="141" w:author="Syed, Yasser" w:date="2018-07-11T01:32:00Z">
        <w:r w:rsidR="00196592">
          <w:rPr>
            <w:lang w:val="en-CA"/>
          </w:rPr>
          <w:t xml:space="preserve">just </w:t>
        </w:r>
      </w:ins>
      <w:ins w:id="142" w:author="Syed, Yasser" w:date="2018-07-11T01:31:00Z">
        <w:r>
          <w:rPr>
            <w:lang w:val="en-CA"/>
          </w:rPr>
          <w:t>characterize video properties</w:t>
        </w:r>
      </w:ins>
      <w:ins w:id="143" w:author="Syed, Yasser" w:date="2018-07-11T01:32:00Z">
        <w:r w:rsidR="00196592">
          <w:rPr>
            <w:lang w:val="en-CA"/>
          </w:rPr>
          <w:t>/values</w:t>
        </w:r>
      </w:ins>
      <w:ins w:id="144" w:author="Syed, Yasser" w:date="2018-07-11T01:31:00Z">
        <w:r>
          <w:rPr>
            <w:lang w:val="en-CA"/>
          </w:rPr>
          <w:t xml:space="preserve"> where values may be more restricted by the domain</w:t>
        </w:r>
      </w:ins>
      <w:ins w:id="145" w:author="Syed, Yasser" w:date="2018-07-11T01:32:00Z">
        <w:r w:rsidR="00196592">
          <w:rPr>
            <w:lang w:val="en-CA"/>
          </w:rPr>
          <w:t xml:space="preserve"> (section 7.2)</w:t>
        </w:r>
      </w:ins>
      <w:ins w:id="146" w:author="Syed, Yasser" w:date="2018-07-11T01:36:00Z">
        <w:r w:rsidR="00196592">
          <w:rPr>
            <w:lang w:val="en-CA"/>
          </w:rPr>
          <w:t xml:space="preserve">. For the case of system identifier tags, the section will also indicate the different types of carriage of these </w:t>
        </w:r>
      </w:ins>
      <w:ins w:id="147" w:author="Syed, Yasser" w:date="2018-07-11T01:41:00Z">
        <w:r w:rsidR="00196592">
          <w:rPr>
            <w:lang w:val="en-CA"/>
          </w:rPr>
          <w:t xml:space="preserve">associated </w:t>
        </w:r>
      </w:ins>
      <w:commentRangeStart w:id="148"/>
      <w:ins w:id="149" w:author="Syed, Yasser" w:date="2018-07-11T01:36:00Z">
        <w:r w:rsidR="00196592">
          <w:rPr>
            <w:lang w:val="en-CA"/>
          </w:rPr>
          <w:t>parameters</w:t>
        </w:r>
      </w:ins>
      <w:commentRangeEnd w:id="148"/>
      <w:ins w:id="150" w:author="Syed, Yasser" w:date="2018-07-11T01:41:00Z">
        <w:r w:rsidR="00196592">
          <w:rPr>
            <w:rStyle w:val="CommentReference"/>
            <w:rFonts w:eastAsia="MS Mincho"/>
            <w:lang w:val="en-GB" w:eastAsia="ja-JP"/>
          </w:rPr>
          <w:commentReference w:id="148"/>
        </w:r>
      </w:ins>
      <w:ins w:id="151" w:author="Syed, Yasser" w:date="2018-07-11T01:36:00Z">
        <w:r w:rsidR="00196592">
          <w:rPr>
            <w:lang w:val="en-CA"/>
          </w:rPr>
          <w:t>.</w:t>
        </w:r>
      </w:ins>
      <w:del w:id="152" w:author="Syed, Yasser" w:date="2018-07-11T01:41:00Z">
        <w:r w:rsidR="005E11F5" w:rsidRPr="00AD1CEC" w:rsidDel="00196592">
          <w:rPr>
            <w:lang w:val="en-CA"/>
          </w:rPr>
          <w:delText>This Technical Report will first talk about the types of common standard colo</w:delText>
        </w:r>
        <w:r w:rsidR="00116BA5" w:rsidRPr="00AD1CEC" w:rsidDel="00196592">
          <w:rPr>
            <w:lang w:val="en-CA"/>
          </w:rPr>
          <w:delText>u</w:delText>
        </w:r>
        <w:r w:rsidR="005E11F5" w:rsidRPr="00AD1CEC" w:rsidDel="00196592">
          <w:rPr>
            <w:lang w:val="en-CA"/>
          </w:rPr>
          <w:delText>r volumes and the properties associated to define them. Then for each common standard colo</w:delText>
        </w:r>
        <w:r w:rsidR="00116BA5" w:rsidRPr="00AD1CEC" w:rsidDel="00196592">
          <w:rPr>
            <w:lang w:val="en-CA"/>
          </w:rPr>
          <w:delText>u</w:delText>
        </w:r>
        <w:r w:rsidR="005E11F5" w:rsidRPr="00AD1CEC" w:rsidDel="00196592">
          <w:rPr>
            <w:lang w:val="en-CA"/>
          </w:rPr>
          <w:delText>r volume what different parameters of the associated properties are in use in industry. Lastly depending on domain (production, distribution) how each of these associated properties are carried.</w:delText>
        </w:r>
      </w:del>
    </w:p>
    <w:p w14:paraId="36916F0D" w14:textId="77777777" w:rsidR="005E11F5" w:rsidRPr="00AD1CEC" w:rsidRDefault="005E11F5" w:rsidP="005E11F5">
      <w:pPr>
        <w:rPr>
          <w:lang w:val="en-CA"/>
        </w:rPr>
      </w:pPr>
    </w:p>
    <w:p w14:paraId="045E16F3" w14:textId="0A864972"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Domains- </w:t>
      </w:r>
      <w:r w:rsidR="00B72C76" w:rsidRPr="00AD1CEC">
        <w:rPr>
          <w:lang w:val="en-CA"/>
        </w:rPr>
        <w:t>c</w:t>
      </w:r>
      <w:r w:rsidRPr="00AD1CEC">
        <w:rPr>
          <w:lang w:val="en-CA"/>
        </w:rPr>
        <w:t xml:space="preserve">apture, </w:t>
      </w:r>
      <w:r w:rsidR="00B72C76" w:rsidRPr="00AD1CEC">
        <w:rPr>
          <w:lang w:val="en-CA"/>
        </w:rPr>
        <w:t>p</w:t>
      </w:r>
      <w:r w:rsidRPr="00AD1CEC">
        <w:rPr>
          <w:lang w:val="en-CA"/>
        </w:rPr>
        <w:t xml:space="preserve">roduction, </w:t>
      </w:r>
      <w:r w:rsidR="00B72C76" w:rsidRPr="00AD1CEC">
        <w:rPr>
          <w:lang w:val="en-CA"/>
        </w:rPr>
        <w:t>production d</w:t>
      </w:r>
      <w:r w:rsidRPr="00AD1CEC">
        <w:rPr>
          <w:lang w:val="en-CA"/>
        </w:rPr>
        <w:t>istribution</w:t>
      </w:r>
      <w:r w:rsidR="00B72C76" w:rsidRPr="00AD1CEC">
        <w:rPr>
          <w:lang w:val="en-CA"/>
        </w:rPr>
        <w:t>, service distribution</w:t>
      </w:r>
    </w:p>
    <w:p w14:paraId="28A317DC" w14:textId="73387926" w:rsidR="005E11F5" w:rsidRPr="00AD1CEC" w:rsidRDefault="005E11F5" w:rsidP="002C190E">
      <w:pPr>
        <w:jc w:val="both"/>
        <w:rPr>
          <w:lang w:val="en-CA"/>
        </w:rPr>
      </w:pPr>
      <w:r w:rsidRPr="00AD1CEC">
        <w:rPr>
          <w:lang w:val="en-CA"/>
        </w:rPr>
        <w:t xml:space="preserve">The following diagram describes the different domains that video content may exist and can be edited or converted in a workflow.  Similar conversions may be done in different domains and tools need to understand </w:t>
      </w:r>
      <w:r w:rsidR="00D15F32" w:rsidRPr="00AD1CEC">
        <w:rPr>
          <w:lang w:val="en-CA"/>
        </w:rPr>
        <w:t>what conversions happened in the preceding domain.</w:t>
      </w:r>
    </w:p>
    <w:p w14:paraId="13D71383" w14:textId="01768C8C" w:rsidR="005E11F5" w:rsidRPr="00AD1CEC" w:rsidRDefault="00676171" w:rsidP="005E11F5">
      <w:pPr>
        <w:rPr>
          <w:lang w:val="en-CA"/>
        </w:rPr>
      </w:pPr>
      <w:ins w:id="153" w:author="Syed, Yasser" w:date="2018-06-11T22:58:00Z">
        <w:r w:rsidRPr="00676171">
          <w:rPr>
            <w:noProof/>
          </w:rPr>
          <w:drawing>
            <wp:inline distT="0" distB="0" distL="0" distR="0" wp14:anchorId="3BFA91FA" wp14:editId="7772F1D1">
              <wp:extent cx="6000750" cy="274574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000750" cy="2745740"/>
                      </a:xfrm>
                      <a:prstGeom prst="rect">
                        <a:avLst/>
                      </a:prstGeom>
                    </pic:spPr>
                  </pic:pic>
                </a:graphicData>
              </a:graphic>
            </wp:inline>
          </w:drawing>
        </w:r>
      </w:ins>
    </w:p>
    <w:p w14:paraId="3D145218" w14:textId="5583FC1C" w:rsidR="005E11F5" w:rsidRPr="00AD1CEC" w:rsidDel="00E31A55" w:rsidRDefault="005E11F5" w:rsidP="005E11F5">
      <w:pPr>
        <w:rPr>
          <w:del w:id="154" w:author="Syed, Yasser" w:date="2018-06-11T22:58:00Z"/>
          <w:noProof/>
          <w:lang w:val="en-CA"/>
        </w:rPr>
      </w:pPr>
    </w:p>
    <w:p w14:paraId="4F9E43D3" w14:textId="436B964A" w:rsidR="000F77B6" w:rsidRPr="00AD1CEC" w:rsidDel="00E31A55" w:rsidRDefault="008545EA" w:rsidP="005E11F5">
      <w:pPr>
        <w:rPr>
          <w:del w:id="155" w:author="Syed, Yasser" w:date="2018-06-11T22:58:00Z"/>
          <w:lang w:val="en-CA"/>
        </w:rPr>
      </w:pPr>
      <w:del w:id="156" w:author="Syed, Yasser" w:date="2018-06-11T22:58:00Z">
        <w:r w:rsidRPr="00AD1CEC" w:rsidDel="00676171">
          <w:rPr>
            <w:noProof/>
            <w:lang w:val="en-CA"/>
          </w:rPr>
          <w:drawing>
            <wp:inline distT="0" distB="0" distL="0" distR="0" wp14:anchorId="35A6DC33" wp14:editId="25C2CCA1">
              <wp:extent cx="6000750" cy="2568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000750" cy="2568575"/>
                      </a:xfrm>
                      <a:prstGeom prst="rect">
                        <a:avLst/>
                      </a:prstGeom>
                    </pic:spPr>
                  </pic:pic>
                </a:graphicData>
              </a:graphic>
            </wp:inline>
          </w:drawing>
        </w:r>
      </w:del>
    </w:p>
    <w:p w14:paraId="2E474330" w14:textId="3CEBBEDC" w:rsidR="00D60C88" w:rsidRPr="00AD1CEC" w:rsidRDefault="005E11F5" w:rsidP="006E7CAB">
      <w:pPr>
        <w:pStyle w:val="Caption"/>
        <w:rPr>
          <w:lang w:val="en-CA"/>
        </w:rPr>
      </w:pPr>
      <w:r w:rsidRPr="00AD1CEC">
        <w:rPr>
          <w:lang w:val="en-CA"/>
        </w:rPr>
        <w:t xml:space="preserve">Figure </w:t>
      </w:r>
      <w:r w:rsidRPr="00AD1CEC">
        <w:rPr>
          <w:b w:val="0"/>
          <w:bCs w:val="0"/>
          <w:lang w:val="en-CA"/>
        </w:rPr>
        <w:fldChar w:fldCharType="begin"/>
      </w:r>
      <w:r w:rsidRPr="00AD1CEC">
        <w:rPr>
          <w:lang w:val="en-CA"/>
        </w:rPr>
        <w:instrText xml:space="preserve"> SEQ Figure \* ARABIC </w:instrText>
      </w:r>
      <w:r w:rsidRPr="00AD1CEC">
        <w:rPr>
          <w:b w:val="0"/>
          <w:bCs w:val="0"/>
          <w:lang w:val="en-CA"/>
        </w:rPr>
        <w:fldChar w:fldCharType="separate"/>
      </w:r>
      <w:r w:rsidRPr="00AD1CEC">
        <w:rPr>
          <w:noProof/>
          <w:lang w:val="en-CA"/>
        </w:rPr>
        <w:t>1</w:t>
      </w:r>
      <w:r w:rsidRPr="00AD1CEC">
        <w:rPr>
          <w:b w:val="0"/>
          <w:bCs w:val="0"/>
          <w:lang w:val="en-CA"/>
        </w:rPr>
        <w:fldChar w:fldCharType="end"/>
      </w:r>
      <w:r w:rsidR="00116BA5" w:rsidRPr="00AD1CEC">
        <w:rPr>
          <w:lang w:val="en-CA"/>
        </w:rPr>
        <w:t xml:space="preserve"> Video workflows through different carriage d</w:t>
      </w:r>
      <w:r w:rsidRPr="00AD1CEC">
        <w:rPr>
          <w:lang w:val="en-CA"/>
        </w:rPr>
        <w:t>omains</w:t>
      </w:r>
      <w:ins w:id="157" w:author="Syed, Yasser" w:date="2018-04-13T17:40:00Z">
        <w:r w:rsidR="00483F06">
          <w:rPr>
            <w:lang w:val="en-CA"/>
          </w:rPr>
          <w:t xml:space="preserve"> </w:t>
        </w:r>
      </w:ins>
    </w:p>
    <w:p w14:paraId="7EE95B14" w14:textId="7F1C7AAD" w:rsidR="005E11F5" w:rsidRPr="00AD1CEC" w:rsidRDefault="005E11F5" w:rsidP="005E11F5">
      <w:pPr>
        <w:pStyle w:val="Heading1"/>
        <w:numPr>
          <w:ilvl w:val="0"/>
          <w:numId w:val="12"/>
        </w:numPr>
        <w:tabs>
          <w:tab w:val="clear" w:pos="360"/>
          <w:tab w:val="clear" w:pos="720"/>
          <w:tab w:val="clear" w:pos="1080"/>
          <w:tab w:val="clear" w:pos="1440"/>
          <w:tab w:val="left" w:pos="792"/>
          <w:tab w:val="left" w:pos="1195"/>
          <w:tab w:val="left" w:pos="1584"/>
          <w:tab w:val="left" w:pos="1987"/>
          <w:tab w:val="left" w:pos="4853"/>
          <w:tab w:val="right" w:pos="9691"/>
        </w:tabs>
        <w:overflowPunct/>
        <w:autoSpaceDE/>
        <w:autoSpaceDN/>
        <w:adjustRightInd/>
        <w:jc w:val="both"/>
        <w:textAlignment w:val="auto"/>
        <w:rPr>
          <w:lang w:val="en-CA"/>
        </w:rPr>
      </w:pPr>
      <w:r w:rsidRPr="00AD1CEC">
        <w:rPr>
          <w:lang w:val="en-CA"/>
        </w:rPr>
        <w:t xml:space="preserve">Common </w:t>
      </w:r>
      <w:r w:rsidR="00B72C76" w:rsidRPr="00AD1CEC">
        <w:rPr>
          <w:lang w:val="en-CA"/>
        </w:rPr>
        <w:t>c</w:t>
      </w:r>
      <w:r w:rsidRPr="00AD1CEC">
        <w:rPr>
          <w:lang w:val="en-CA"/>
        </w:rPr>
        <w:t xml:space="preserve">ombinatorial </w:t>
      </w:r>
      <w:r w:rsidR="00B72C76" w:rsidRPr="00AD1CEC">
        <w:rPr>
          <w:lang w:val="en-CA"/>
        </w:rPr>
        <w:t>d</w:t>
      </w:r>
      <w:r w:rsidRPr="00AD1CEC">
        <w:rPr>
          <w:lang w:val="en-CA"/>
        </w:rPr>
        <w:t>escriptions</w:t>
      </w:r>
    </w:p>
    <w:p w14:paraId="773EA480" w14:textId="357B61BB" w:rsidR="00690254" w:rsidRDefault="005E11F5" w:rsidP="004572C1">
      <w:pPr>
        <w:pStyle w:val="CommentText"/>
        <w:rPr>
          <w:ins w:id="158" w:author="Syed, Yasser" w:date="2018-06-18T18:05:00Z"/>
          <w:sz w:val="22"/>
          <w:szCs w:val="22"/>
          <w:lang w:val="en-CA"/>
        </w:rPr>
      </w:pPr>
      <w:r w:rsidRPr="00AD1CEC">
        <w:rPr>
          <w:sz w:val="22"/>
          <w:szCs w:val="22"/>
          <w:lang w:val="en-CA"/>
        </w:rPr>
        <w:t xml:space="preserve">Separately defining video properties with </w:t>
      </w:r>
      <w:r w:rsidR="009046F5" w:rsidRPr="00AD1CEC">
        <w:rPr>
          <w:sz w:val="22"/>
          <w:szCs w:val="22"/>
          <w:lang w:val="en-CA"/>
        </w:rPr>
        <w:t xml:space="preserve">all of their </w:t>
      </w:r>
      <w:r w:rsidRPr="00AD1CEC">
        <w:rPr>
          <w:sz w:val="22"/>
          <w:szCs w:val="22"/>
          <w:lang w:val="en-CA"/>
        </w:rPr>
        <w:t>possible enumerated values can fully describe all cases of the video property in isolation.</w:t>
      </w:r>
      <w:r w:rsidR="004572C1" w:rsidRPr="00AD1CEC">
        <w:rPr>
          <w:sz w:val="22"/>
          <w:szCs w:val="22"/>
          <w:lang w:val="en-CA"/>
        </w:rPr>
        <w:t xml:space="preserve"> </w:t>
      </w:r>
      <w:r w:rsidRPr="00AD1CEC">
        <w:rPr>
          <w:sz w:val="22"/>
          <w:szCs w:val="22"/>
          <w:lang w:val="en-CA"/>
        </w:rPr>
        <w:t xml:space="preserve">Describing video content requires looking collectively at the groups of video properties. Some combination of values of the video properties may collectively not make sense </w:t>
      </w:r>
      <w:r w:rsidRPr="00AD1CEC">
        <w:rPr>
          <w:sz w:val="22"/>
          <w:szCs w:val="22"/>
          <w:highlight w:val="yellow"/>
          <w:lang w:val="en-CA"/>
        </w:rPr>
        <w:t xml:space="preserve">(e.g. </w:t>
      </w:r>
      <w:ins w:id="159" w:author="Syed, Yasser" w:date="2018-07-11T01:01:00Z">
        <w:r w:rsidR="00047EFE">
          <w:rPr>
            <w:sz w:val="22"/>
            <w:szCs w:val="22"/>
            <w:highlight w:val="yellow"/>
            <w:lang w:val="en-CA"/>
          </w:rPr>
          <w:t>2100- 601</w:t>
        </w:r>
      </w:ins>
      <w:del w:id="160" w:author="Syed, Yasser" w:date="2018-06-18T18:06:00Z">
        <w:r w:rsidRPr="00AD1CEC" w:rsidDel="00BA391B">
          <w:rPr>
            <w:sz w:val="22"/>
            <w:szCs w:val="22"/>
            <w:highlight w:val="yellow"/>
            <w:lang w:val="en-CA"/>
          </w:rPr>
          <w:delText>xxx</w:delText>
        </w:r>
      </w:del>
      <w:r w:rsidRPr="00AD1CEC">
        <w:rPr>
          <w:sz w:val="22"/>
          <w:szCs w:val="22"/>
          <w:highlight w:val="yellow"/>
          <w:lang w:val="en-CA"/>
        </w:rPr>
        <w:t>)</w:t>
      </w:r>
      <w:r w:rsidRPr="00AD1CEC">
        <w:rPr>
          <w:sz w:val="22"/>
          <w:szCs w:val="22"/>
          <w:lang w:val="en-CA"/>
        </w:rPr>
        <w:t xml:space="preserve"> or are not being used by the industry. This section defines commonly associated video properties and those combinations of values in use for the content industry today. Additionally, it defines for each </w:t>
      </w:r>
      <w:r w:rsidR="00FE68B5" w:rsidRPr="00AD1CEC">
        <w:rPr>
          <w:sz w:val="22"/>
          <w:szCs w:val="22"/>
          <w:lang w:val="en-CA"/>
        </w:rPr>
        <w:t>d</w:t>
      </w:r>
      <w:r w:rsidRPr="00AD1CEC">
        <w:rPr>
          <w:sz w:val="22"/>
          <w:szCs w:val="22"/>
          <w:lang w:val="en-CA"/>
        </w:rPr>
        <w:t xml:space="preserve">omain (Capture, Production, </w:t>
      </w:r>
      <w:r w:rsidR="00D64855" w:rsidRPr="00AD1CEC">
        <w:rPr>
          <w:sz w:val="22"/>
          <w:szCs w:val="22"/>
          <w:lang w:val="en-CA"/>
        </w:rPr>
        <w:t>Production-Distribution, Service-</w:t>
      </w:r>
      <w:r w:rsidRPr="00AD1CEC">
        <w:rPr>
          <w:sz w:val="22"/>
          <w:szCs w:val="22"/>
          <w:lang w:val="en-CA"/>
        </w:rPr>
        <w:t>Distribution) what methods of carriage are commonly used to convey these video properties.</w:t>
      </w:r>
    </w:p>
    <w:p w14:paraId="34A201B9" w14:textId="2A62BF72" w:rsidR="009566DE" w:rsidRPr="00AD1CEC" w:rsidRDefault="009566DE" w:rsidP="004572C1">
      <w:pPr>
        <w:pStyle w:val="CommentText"/>
        <w:rPr>
          <w:sz w:val="22"/>
          <w:szCs w:val="22"/>
          <w:lang w:val="en-CA"/>
        </w:rPr>
      </w:pPr>
      <w:ins w:id="161" w:author="Syed, Yasser" w:date="2018-06-18T18:05:00Z">
        <w:r>
          <w:rPr>
            <w:sz w:val="22"/>
            <w:szCs w:val="22"/>
            <w:lang w:val="en-CA"/>
          </w:rPr>
          <w:lastRenderedPageBreak/>
          <w:t>System identifier tags are to be used</w:t>
        </w:r>
      </w:ins>
      <w:ins w:id="162" w:author="Syed, Yasser" w:date="2018-06-18T18:06:00Z">
        <w:r w:rsidR="00BA391B">
          <w:rPr>
            <w:sz w:val="22"/>
            <w:szCs w:val="22"/>
            <w:lang w:val="en-CA"/>
          </w:rPr>
          <w:t xml:space="preserve"> to </w:t>
        </w:r>
      </w:ins>
      <w:ins w:id="163" w:author="Syed, Yasser" w:date="2018-06-18T18:07:00Z">
        <w:r w:rsidR="00BA391B">
          <w:rPr>
            <w:sz w:val="22"/>
            <w:szCs w:val="22"/>
            <w:lang w:val="en-CA"/>
          </w:rPr>
          <w:t xml:space="preserve">simply </w:t>
        </w:r>
      </w:ins>
      <w:ins w:id="164" w:author="Syed, Yasser" w:date="2018-06-18T18:06:00Z">
        <w:r w:rsidR="00BA391B">
          <w:rPr>
            <w:sz w:val="22"/>
            <w:szCs w:val="22"/>
            <w:lang w:val="en-CA"/>
          </w:rPr>
          <w:t>identify each commonly used combination of video properties.</w:t>
        </w:r>
      </w:ins>
      <w:ins w:id="165" w:author="Syed, Yasser" w:date="2018-06-18T18:08:00Z">
        <w:r w:rsidR="00BA391B">
          <w:rPr>
            <w:sz w:val="22"/>
            <w:szCs w:val="22"/>
            <w:lang w:val="en-CA"/>
          </w:rPr>
          <w:t xml:space="preserve"> These systems identifier tags can be used as out of band metadata for conversion tools are production/ distribution teams to properly identify the workflow path needed to process and distribute </w:t>
        </w:r>
      </w:ins>
      <w:ins w:id="166" w:author="Syed, Yasser" w:date="2018-06-18T18:11:00Z">
        <w:r w:rsidR="00BA391B">
          <w:rPr>
            <w:sz w:val="22"/>
            <w:szCs w:val="22"/>
            <w:lang w:val="en-CA"/>
          </w:rPr>
          <w:t>content</w:t>
        </w:r>
      </w:ins>
      <w:ins w:id="167" w:author="Syed, Yasser" w:date="2018-06-18T18:08:00Z">
        <w:r w:rsidR="00BA391B">
          <w:rPr>
            <w:sz w:val="22"/>
            <w:szCs w:val="22"/>
            <w:lang w:val="en-CA"/>
          </w:rPr>
          <w:t xml:space="preserve">. </w:t>
        </w:r>
      </w:ins>
      <w:ins w:id="168" w:author="Syed, Yasser" w:date="2018-06-18T18:06:00Z">
        <w:r w:rsidR="00BA391B">
          <w:rPr>
            <w:sz w:val="22"/>
            <w:szCs w:val="22"/>
            <w:lang w:val="en-CA"/>
          </w:rPr>
          <w:t xml:space="preserve"> </w:t>
        </w:r>
      </w:ins>
    </w:p>
    <w:p w14:paraId="59581BE1" w14:textId="621A8F65" w:rsidR="005E11F5" w:rsidRPr="00AD1CEC" w:rsidRDefault="00F130FF" w:rsidP="004572C1">
      <w:pPr>
        <w:pStyle w:val="CommentText"/>
        <w:rPr>
          <w:sz w:val="22"/>
          <w:szCs w:val="22"/>
          <w:lang w:val="en-CA"/>
        </w:rPr>
      </w:pPr>
      <w:r w:rsidRPr="00AD1CEC">
        <w:rPr>
          <w:sz w:val="22"/>
          <w:szCs w:val="22"/>
          <w:lang w:val="en-CA"/>
        </w:rPr>
        <w:t xml:space="preserve">In order to allow for proper operations, conversion tools will need to understand </w:t>
      </w:r>
      <w:r w:rsidR="005B31B8" w:rsidRPr="00AD1CEC">
        <w:rPr>
          <w:sz w:val="22"/>
          <w:szCs w:val="22"/>
          <w:lang w:val="en-CA"/>
        </w:rPr>
        <w:t xml:space="preserve">the location and values of </w:t>
      </w:r>
      <w:r w:rsidRPr="00AD1CEC">
        <w:rPr>
          <w:sz w:val="22"/>
          <w:szCs w:val="22"/>
          <w:lang w:val="en-CA"/>
        </w:rPr>
        <w:t>stream properties and metadata associated with the stream in widel</w:t>
      </w:r>
      <w:r w:rsidR="005B31B8" w:rsidRPr="00AD1CEC">
        <w:rPr>
          <w:sz w:val="22"/>
          <w:szCs w:val="22"/>
          <w:lang w:val="en-CA"/>
        </w:rPr>
        <w:t>y used formats. This will allow</w:t>
      </w:r>
      <w:r w:rsidRPr="00AD1CEC">
        <w:rPr>
          <w:sz w:val="22"/>
          <w:szCs w:val="22"/>
          <w:lang w:val="en-CA"/>
        </w:rPr>
        <w:t xml:space="preserve"> tools to properly understand </w:t>
      </w:r>
      <w:r w:rsidR="005B31B8" w:rsidRPr="00AD1CEC">
        <w:rPr>
          <w:sz w:val="22"/>
          <w:szCs w:val="22"/>
          <w:lang w:val="en-CA"/>
        </w:rPr>
        <w:t xml:space="preserve">source </w:t>
      </w:r>
      <w:r w:rsidRPr="00AD1CEC">
        <w:rPr>
          <w:sz w:val="22"/>
          <w:szCs w:val="22"/>
          <w:lang w:val="en-CA"/>
        </w:rPr>
        <w:t xml:space="preserve">stream properties for better conversions of the stream as video content gets changed to one of the widely used formats in each domain. </w:t>
      </w:r>
      <w:r w:rsidR="005E11F5" w:rsidRPr="00AD1CEC">
        <w:rPr>
          <w:sz w:val="22"/>
          <w:szCs w:val="22"/>
          <w:lang w:val="en-CA"/>
        </w:rPr>
        <w:t xml:space="preserve"> </w:t>
      </w:r>
      <w:r w:rsidR="005B31B8" w:rsidRPr="00AD1CEC">
        <w:rPr>
          <w:sz w:val="22"/>
          <w:szCs w:val="22"/>
          <w:lang w:val="en-CA"/>
        </w:rPr>
        <w:t>For many tables, there will be sub</w:t>
      </w:r>
      <w:r w:rsidR="008545EA" w:rsidRPr="00AD1CEC">
        <w:rPr>
          <w:sz w:val="22"/>
          <w:szCs w:val="22"/>
          <w:lang w:val="en-CA"/>
        </w:rPr>
        <w:t xml:space="preserve"> </w:t>
      </w:r>
      <w:r w:rsidR="005B31B8" w:rsidRPr="00AD1CEC">
        <w:rPr>
          <w:sz w:val="22"/>
          <w:szCs w:val="22"/>
          <w:lang w:val="en-CA"/>
        </w:rPr>
        <w:t>tables created that indicate the identification and locations for each set of values. One of these sub tables will be a SMPTE MXF format table indicating parameters and values through SMPTE UL structures</w:t>
      </w:r>
      <w:r w:rsidR="005B31B8" w:rsidRPr="00AD1CEC">
        <w:rPr>
          <w:rStyle w:val="FootnoteReference"/>
          <w:sz w:val="22"/>
          <w:szCs w:val="22"/>
          <w:lang w:val="en-CA"/>
        </w:rPr>
        <w:footnoteReference w:id="1"/>
      </w:r>
      <w:r w:rsidR="005B31B8" w:rsidRPr="00AD1CEC">
        <w:rPr>
          <w:sz w:val="22"/>
          <w:szCs w:val="22"/>
          <w:lang w:val="en-CA"/>
        </w:rPr>
        <w:t xml:space="preserve"> and another one will be an HEVC/AVC format sub table indication parameters and values through VUI and SEI constructs.</w:t>
      </w:r>
    </w:p>
    <w:p w14:paraId="5021231D" w14:textId="146C8B33" w:rsidR="000E6C12" w:rsidRPr="00DE3380" w:rsidDel="00BA391B" w:rsidRDefault="000E6C12" w:rsidP="004572C1">
      <w:pPr>
        <w:pStyle w:val="CommentText"/>
        <w:rPr>
          <w:del w:id="172" w:author="Syed, Yasser" w:date="2018-06-18T18:11:00Z"/>
          <w:sz w:val="22"/>
          <w:szCs w:val="22"/>
          <w:lang w:val="en-CA"/>
        </w:rPr>
      </w:pPr>
      <w:del w:id="173" w:author="Syed, Yasser" w:date="2018-06-18T18:11:00Z">
        <w:r w:rsidRPr="004247AC" w:rsidDel="00BA391B">
          <w:rPr>
            <w:sz w:val="22"/>
            <w:szCs w:val="22"/>
            <w:lang w:val="en-CA"/>
          </w:rPr>
          <w:delText>[YS1-22: Text on system Identifier if used. Common ITU doc so make sure reference are HEVC/ AVC throughout document]</w:delText>
        </w:r>
      </w:del>
    </w:p>
    <w:p w14:paraId="73199E1F" w14:textId="10FB8C56" w:rsidR="005E11F5" w:rsidRPr="00AD1CEC" w:rsidRDefault="00AD1CEC"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4247AC">
        <w:rPr>
          <w:lang w:val="en-CA"/>
        </w:rPr>
        <w:t>Colour</w:t>
      </w:r>
      <w:r w:rsidR="00183260" w:rsidRPr="004247AC">
        <w:rPr>
          <w:lang w:val="en-CA"/>
        </w:rPr>
        <w:t>imetry</w:t>
      </w:r>
      <w:r w:rsidR="00D714BE" w:rsidRPr="004247AC">
        <w:rPr>
          <w:lang w:val="en-CA"/>
        </w:rPr>
        <w:t xml:space="preserve"> and </w:t>
      </w:r>
      <w:r w:rsidR="00402F21" w:rsidRPr="004247AC">
        <w:rPr>
          <w:lang w:val="en-CA"/>
        </w:rPr>
        <w:t>r</w:t>
      </w:r>
      <w:r w:rsidR="00D714BE" w:rsidRPr="004247AC">
        <w:rPr>
          <w:lang w:val="en-CA"/>
        </w:rPr>
        <w:t xml:space="preserve">ange </w:t>
      </w:r>
      <w:r w:rsidR="00402F21" w:rsidRPr="004247AC">
        <w:rPr>
          <w:lang w:val="en-CA"/>
        </w:rPr>
        <w:t>s</w:t>
      </w:r>
      <w:r w:rsidR="00D714BE" w:rsidRPr="004247AC">
        <w:rPr>
          <w:lang w:val="en-CA"/>
        </w:rPr>
        <w:t>calability</w:t>
      </w:r>
      <w:r w:rsidR="00183260" w:rsidRPr="004247AC">
        <w:rPr>
          <w:lang w:val="en-CA"/>
        </w:rPr>
        <w:t xml:space="preserve"> </w:t>
      </w:r>
      <w:r w:rsidR="00402F21" w:rsidRPr="00DE3380">
        <w:rPr>
          <w:lang w:val="en-CA"/>
        </w:rPr>
        <w:t>d</w:t>
      </w:r>
      <w:r w:rsidR="005E11F5" w:rsidRPr="004247AC">
        <w:rPr>
          <w:lang w:val="en-CA"/>
        </w:rPr>
        <w:t>escriptions</w:t>
      </w:r>
    </w:p>
    <w:p w14:paraId="51DCD18C" w14:textId="1DB29DA7" w:rsidR="00C32A35" w:rsidRPr="00AD1CEC" w:rsidRDefault="005E11F5" w:rsidP="009E38D0">
      <w:pPr>
        <w:jc w:val="both"/>
        <w:rPr>
          <w:lang w:val="en-CA"/>
        </w:rPr>
      </w:pPr>
      <w:r w:rsidRPr="00AD1CEC">
        <w:rPr>
          <w:lang w:val="en-CA"/>
        </w:rPr>
        <w:t xml:space="preserve">Common </w:t>
      </w:r>
      <w:r w:rsidR="00402F21">
        <w:rPr>
          <w:lang w:val="en-CA"/>
        </w:rPr>
        <w:t>c</w:t>
      </w:r>
      <w:r w:rsidRPr="00AD1CEC">
        <w:rPr>
          <w:lang w:val="en-CA"/>
        </w:rPr>
        <w:t xml:space="preserve">olour </w:t>
      </w:r>
      <w:r w:rsidR="00402F21">
        <w:rPr>
          <w:lang w:val="en-CA"/>
        </w:rPr>
        <w:t>v</w:t>
      </w:r>
      <w:r w:rsidRPr="00AD1CEC">
        <w:rPr>
          <w:lang w:val="en-CA"/>
        </w:rPr>
        <w:t>olumes describe combinations of video properties that are needed to do conversions on colour volumes.</w:t>
      </w:r>
      <w:r w:rsidR="00FE68B5" w:rsidRPr="00AD1CEC">
        <w:rPr>
          <w:lang w:val="en-CA"/>
        </w:rPr>
        <w:t xml:space="preserve"> </w:t>
      </w:r>
      <w:r w:rsidRPr="00AD1CEC">
        <w:rPr>
          <w:lang w:val="en-CA"/>
        </w:rPr>
        <w:t xml:space="preserve">These may be conversions to other colour volumes, changes in bit depth, changes in colour sampling, non-linear optimizations and may also include transformations based on carriage and bit rate restrictions. Tools performing these conversions need to know the values of these video properties to decode the video and consistently perform its operations. </w:t>
      </w:r>
    </w:p>
    <w:p w14:paraId="40F40960" w14:textId="7C871D70" w:rsidR="00C32A35" w:rsidRPr="00AD1CEC" w:rsidRDefault="00C32A35" w:rsidP="009E38D0">
      <w:pPr>
        <w:jc w:val="both"/>
        <w:rPr>
          <w:lang w:val="en-CA"/>
        </w:rPr>
      </w:pPr>
      <w:r w:rsidRPr="00AD1CEC">
        <w:rPr>
          <w:lang w:val="en-CA"/>
        </w:rPr>
        <w:t>Carriage formats</w:t>
      </w:r>
      <w:r w:rsidR="008A21FA" w:rsidRPr="00AD1CEC">
        <w:rPr>
          <w:lang w:val="en-CA"/>
        </w:rPr>
        <w:t xml:space="preserve"> for colour properties</w:t>
      </w:r>
      <w:r w:rsidRPr="00AD1CEC">
        <w:rPr>
          <w:lang w:val="en-CA"/>
        </w:rPr>
        <w:t xml:space="preserve"> in each of the domains (</w:t>
      </w:r>
      <w:r w:rsidR="00402F21">
        <w:rPr>
          <w:lang w:val="en-CA"/>
        </w:rPr>
        <w:t>c</w:t>
      </w:r>
      <w:r w:rsidRPr="00AD1CEC">
        <w:rPr>
          <w:lang w:val="en-CA"/>
        </w:rPr>
        <w:t xml:space="preserve">apture, </w:t>
      </w:r>
      <w:r w:rsidR="00402F21">
        <w:rPr>
          <w:lang w:val="en-CA"/>
        </w:rPr>
        <w:t>p</w:t>
      </w:r>
      <w:r w:rsidRPr="00AD1CEC">
        <w:rPr>
          <w:lang w:val="en-CA"/>
        </w:rPr>
        <w:t xml:space="preserve">roduction, </w:t>
      </w:r>
      <w:r w:rsidR="00402F21">
        <w:rPr>
          <w:lang w:val="en-CA"/>
        </w:rPr>
        <w:t>p</w:t>
      </w:r>
      <w:r w:rsidRPr="00AD1CEC">
        <w:rPr>
          <w:lang w:val="en-CA"/>
        </w:rPr>
        <w:t xml:space="preserve">roduction </w:t>
      </w:r>
      <w:r w:rsidR="00402F21">
        <w:rPr>
          <w:lang w:val="en-CA"/>
        </w:rPr>
        <w:t>d</w:t>
      </w:r>
      <w:r w:rsidRPr="00AD1CEC">
        <w:rPr>
          <w:lang w:val="en-CA"/>
        </w:rPr>
        <w:t xml:space="preserve">istribution, </w:t>
      </w:r>
      <w:r w:rsidR="00402F21">
        <w:rPr>
          <w:lang w:val="en-CA"/>
        </w:rPr>
        <w:t>s</w:t>
      </w:r>
      <w:r w:rsidRPr="00AD1CEC">
        <w:rPr>
          <w:lang w:val="en-CA"/>
        </w:rPr>
        <w:t xml:space="preserve">ervice </w:t>
      </w:r>
      <w:r w:rsidR="00402F21">
        <w:rPr>
          <w:lang w:val="en-CA"/>
        </w:rPr>
        <w:t>d</w:t>
      </w:r>
      <w:r w:rsidRPr="00AD1CEC">
        <w:rPr>
          <w:lang w:val="en-CA"/>
        </w:rPr>
        <w:t>istribution</w:t>
      </w:r>
      <w:r w:rsidR="008A21FA" w:rsidRPr="00AD1CEC">
        <w:rPr>
          <w:lang w:val="en-CA"/>
        </w:rPr>
        <w:t>) contain the same payload but in different wrap</w:t>
      </w:r>
      <w:r w:rsidR="0093447B" w:rsidRPr="00AD1CEC">
        <w:rPr>
          <w:lang w:val="en-CA"/>
        </w:rPr>
        <w:t>p</w:t>
      </w:r>
      <w:r w:rsidR="008A21FA" w:rsidRPr="00AD1CEC">
        <w:rPr>
          <w:lang w:val="en-CA"/>
        </w:rPr>
        <w:t>ers</w:t>
      </w:r>
      <w:r w:rsidRPr="00AD1CEC">
        <w:rPr>
          <w:lang w:val="en-CA"/>
        </w:rPr>
        <w:t xml:space="preserve">. </w:t>
      </w:r>
      <w:r w:rsidR="008A21FA" w:rsidRPr="00AD1CEC">
        <w:rPr>
          <w:lang w:val="en-CA"/>
        </w:rPr>
        <w:t xml:space="preserve">In the capture and production domains, the colour property information can be carried in an MXF wrapper using </w:t>
      </w:r>
      <w:r w:rsidR="0093447B" w:rsidRPr="00AD1CEC">
        <w:rPr>
          <w:lang w:val="en-CA"/>
        </w:rPr>
        <w:t xml:space="preserve">a </w:t>
      </w:r>
      <w:r w:rsidR="00402F21">
        <w:rPr>
          <w:lang w:val="en-CA"/>
        </w:rPr>
        <w:t>g</w:t>
      </w:r>
      <w:r w:rsidR="008A21FA" w:rsidRPr="00AD1CEC">
        <w:rPr>
          <w:lang w:val="en-CA"/>
        </w:rPr>
        <w:t xml:space="preserve">eneric </w:t>
      </w:r>
      <w:r w:rsidR="00402F21">
        <w:rPr>
          <w:lang w:val="en-CA"/>
        </w:rPr>
        <w:t>p</w:t>
      </w:r>
      <w:r w:rsidR="008A21FA" w:rsidRPr="00AD1CEC">
        <w:rPr>
          <w:lang w:val="en-CA"/>
        </w:rPr>
        <w:t xml:space="preserve">icture </w:t>
      </w:r>
      <w:r w:rsidR="00402F21">
        <w:rPr>
          <w:lang w:val="en-CA"/>
        </w:rPr>
        <w:t>e</w:t>
      </w:r>
      <w:r w:rsidR="008A21FA" w:rsidRPr="00AD1CEC">
        <w:rPr>
          <w:lang w:val="en-CA"/>
        </w:rPr>
        <w:t xml:space="preserve">ssence descriptor as </w:t>
      </w:r>
      <w:r w:rsidR="00402F21">
        <w:rPr>
          <w:lang w:val="en-CA"/>
        </w:rPr>
        <w:t>specified</w:t>
      </w:r>
      <w:r w:rsidR="00402F21" w:rsidRPr="00AD1CEC">
        <w:rPr>
          <w:lang w:val="en-CA"/>
        </w:rPr>
        <w:t xml:space="preserve"> </w:t>
      </w:r>
      <w:r w:rsidR="008A21FA" w:rsidRPr="00AD1CEC">
        <w:rPr>
          <w:lang w:val="en-CA"/>
        </w:rPr>
        <w:t>by Annex C of ST 2067-21</w:t>
      </w:r>
      <w:r w:rsidR="008A21FA" w:rsidRPr="00AD1CEC">
        <w:rPr>
          <w:rStyle w:val="FootnoteReference"/>
          <w:lang w:val="en-CA"/>
        </w:rPr>
        <w:footnoteReference w:id="2"/>
      </w:r>
      <w:r w:rsidR="008A21FA" w:rsidRPr="00AD1CEC">
        <w:rPr>
          <w:lang w:val="en-CA"/>
        </w:rPr>
        <w:t>.</w:t>
      </w:r>
      <w:r w:rsidRPr="00AD1CEC">
        <w:rPr>
          <w:lang w:val="en-CA"/>
        </w:rPr>
        <w:t xml:space="preserve"> Colour Volume Information in the distribution domain can be carried within the video stream as syntax information in the selected video format such as AVC, HEVC, MPEG-2 </w:t>
      </w:r>
      <w:proofErr w:type="spellStart"/>
      <w:r w:rsidR="0093447B" w:rsidRPr="00AD1CEC">
        <w:rPr>
          <w:lang w:val="en-CA"/>
        </w:rPr>
        <w:t>etc</w:t>
      </w:r>
      <w:proofErr w:type="spellEnd"/>
      <w:r w:rsidR="0093447B" w:rsidRPr="00AD1CEC">
        <w:rPr>
          <w:lang w:val="en-CA"/>
        </w:rPr>
        <w:t xml:space="preserve">, </w:t>
      </w:r>
      <w:r w:rsidRPr="00AD1CEC">
        <w:rPr>
          <w:lang w:val="en-CA"/>
        </w:rPr>
        <w:t>t</w:t>
      </w:r>
      <w:r w:rsidR="008A21FA" w:rsidRPr="00AD1CEC">
        <w:rPr>
          <w:lang w:val="en-CA"/>
        </w:rPr>
        <w:t xml:space="preserve">hrough VUI </w:t>
      </w:r>
      <w:r w:rsidR="003D4E57" w:rsidRPr="00AD1CEC">
        <w:rPr>
          <w:lang w:val="en-CA"/>
        </w:rPr>
        <w:t>headers</w:t>
      </w:r>
      <w:r w:rsidR="008A21FA" w:rsidRPr="00AD1CEC">
        <w:rPr>
          <w:lang w:val="en-CA"/>
        </w:rPr>
        <w:t xml:space="preserve"> according to </w:t>
      </w:r>
      <w:r w:rsidR="00AD319E" w:rsidRPr="00AD1CEC">
        <w:rPr>
          <w:lang w:val="en-CA"/>
        </w:rPr>
        <w:t>ISO/IEC 29001-2</w:t>
      </w:r>
      <w:r w:rsidRPr="00AD1CEC">
        <w:rPr>
          <w:lang w:val="en-CA"/>
        </w:rPr>
        <w:t xml:space="preserve">. </w:t>
      </w:r>
      <w:r w:rsidR="008A21FA" w:rsidRPr="00AD1CEC">
        <w:rPr>
          <w:lang w:val="en-CA"/>
        </w:rPr>
        <w:t>The full and narrow range</w:t>
      </w:r>
      <w:r w:rsidR="00AD319E" w:rsidRPr="00AD1CEC">
        <w:rPr>
          <w:lang w:val="en-CA"/>
        </w:rPr>
        <w:t xml:space="preserve"> </w:t>
      </w:r>
      <w:r w:rsidR="00E162DE" w:rsidRPr="00AD1CEC">
        <w:rPr>
          <w:lang w:val="en-CA"/>
        </w:rPr>
        <w:t>scalability</w:t>
      </w:r>
      <w:r w:rsidR="008A21FA" w:rsidRPr="00AD1CEC">
        <w:rPr>
          <w:lang w:val="en-CA"/>
        </w:rPr>
        <w:t xml:space="preserve"> video property</w:t>
      </w:r>
      <w:r w:rsidR="00E162DE" w:rsidRPr="00AD1CEC">
        <w:rPr>
          <w:lang w:val="en-CA"/>
        </w:rPr>
        <w:t xml:space="preserve"> is not carried explicitly in all technologies and may need to be taken implicitly through the system identifier though common practice is the </w:t>
      </w:r>
      <w:proofErr w:type="spellStart"/>
      <w:r w:rsidR="00E162DE" w:rsidRPr="00AD1CEC">
        <w:rPr>
          <w:lang w:val="en-CA"/>
        </w:rPr>
        <w:t>Y</w:t>
      </w:r>
      <w:r w:rsidR="004D0954">
        <w:rPr>
          <w:lang w:val="en-CA"/>
        </w:rPr>
        <w:t>′</w:t>
      </w:r>
      <w:r w:rsidR="00E162DE" w:rsidRPr="00AD1CEC">
        <w:rPr>
          <w:lang w:val="en-CA"/>
        </w:rPr>
        <w:t>CbCr</w:t>
      </w:r>
      <w:proofErr w:type="spellEnd"/>
      <w:r w:rsidR="00E162DE" w:rsidRPr="00AD1CEC">
        <w:rPr>
          <w:lang w:val="en-CA"/>
        </w:rPr>
        <w:t xml:space="preserve"> colour representation uses narrow range scalability values</w:t>
      </w:r>
      <w:del w:id="179" w:author="Syed, Yasser" w:date="2018-07-12T15:17:00Z">
        <w:r w:rsidR="00E162DE" w:rsidRPr="00AD1CEC" w:rsidDel="00AE620C">
          <w:rPr>
            <w:lang w:val="en-CA"/>
          </w:rPr>
          <w:delText xml:space="preserve"> and the R</w:delText>
        </w:r>
        <w:r w:rsidR="004D0954" w:rsidDel="00AE620C">
          <w:rPr>
            <w:lang w:val="en-CA"/>
          </w:rPr>
          <w:delText>′</w:delText>
        </w:r>
        <w:r w:rsidR="00E162DE" w:rsidRPr="00AD1CEC" w:rsidDel="00AE620C">
          <w:rPr>
            <w:lang w:val="en-CA"/>
          </w:rPr>
          <w:delText>G</w:delText>
        </w:r>
        <w:r w:rsidR="004D0954" w:rsidDel="00AE620C">
          <w:rPr>
            <w:lang w:val="en-CA"/>
          </w:rPr>
          <w:delText>′</w:delText>
        </w:r>
        <w:r w:rsidR="00E162DE" w:rsidRPr="00AD1CEC" w:rsidDel="00AE620C">
          <w:rPr>
            <w:lang w:val="en-CA"/>
          </w:rPr>
          <w:delText>B</w:delText>
        </w:r>
        <w:r w:rsidR="004D0954" w:rsidDel="00AE620C">
          <w:rPr>
            <w:lang w:val="en-CA"/>
          </w:rPr>
          <w:delText>′</w:delText>
        </w:r>
        <w:r w:rsidR="00E162DE" w:rsidRPr="00AD1CEC" w:rsidDel="00AE620C">
          <w:rPr>
            <w:lang w:val="en-CA"/>
          </w:rPr>
          <w:delText xml:space="preserve"> colour representation uses</w:delText>
        </w:r>
        <w:r w:rsidR="00E2151E" w:rsidDel="00AE620C">
          <w:rPr>
            <w:lang w:val="en-CA"/>
          </w:rPr>
          <w:delText xml:space="preserve"> full range scalability values</w:delText>
        </w:r>
      </w:del>
      <w:r w:rsidR="00356FD5" w:rsidRPr="00AD1CEC">
        <w:rPr>
          <w:lang w:val="en-CA"/>
        </w:rPr>
        <w:t>.</w:t>
      </w:r>
    </w:p>
    <w:p w14:paraId="35D4D380" w14:textId="7C003A3E" w:rsidR="005E11F5" w:rsidRPr="00AD1CEC"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Defined </w:t>
      </w:r>
      <w:r w:rsidR="00B72C76" w:rsidRPr="00AD1CEC">
        <w:rPr>
          <w:lang w:val="en-CA"/>
        </w:rPr>
        <w:t>p</w:t>
      </w:r>
      <w:r w:rsidRPr="00AD1CEC">
        <w:rPr>
          <w:lang w:val="en-CA"/>
        </w:rPr>
        <w:t>roperties</w:t>
      </w:r>
    </w:p>
    <w:p w14:paraId="18392F54" w14:textId="77777777" w:rsidR="004572C1" w:rsidRPr="00AD1CEC" w:rsidRDefault="004572C1" w:rsidP="004572C1">
      <w:pPr>
        <w:rPr>
          <w:lang w:val="en-CA"/>
        </w:rPr>
      </w:pPr>
    </w:p>
    <w:p w14:paraId="40C2AEAA" w14:textId="2F5E84FD" w:rsidR="005E11F5" w:rsidRPr="00AD1CEC" w:rsidRDefault="005E11F5" w:rsidP="005E11F5">
      <w:pPr>
        <w:pStyle w:val="ListParagraph"/>
        <w:numPr>
          <w:ilvl w:val="0"/>
          <w:numId w:val="15"/>
        </w:numPr>
      </w:pPr>
      <w:proofErr w:type="spellStart"/>
      <w:r w:rsidRPr="00AD1CEC">
        <w:t>Colo</w:t>
      </w:r>
      <w:r w:rsidR="00116BA5" w:rsidRPr="00AD1CEC">
        <w:t>u</w:t>
      </w:r>
      <w:r w:rsidRPr="00AD1CEC">
        <w:t>r</w:t>
      </w:r>
      <w:r w:rsidR="00B6276F" w:rsidRPr="00AD1CEC">
        <w:t>Primaries</w:t>
      </w:r>
      <w:proofErr w:type="spellEnd"/>
      <w:r w:rsidRPr="00AD1CEC">
        <w:t xml:space="preserve"> [ref- coding points]</w:t>
      </w:r>
    </w:p>
    <w:p w14:paraId="08B2E0B5" w14:textId="5820A8FD" w:rsidR="00FE68B5" w:rsidRPr="00AD1CEC" w:rsidRDefault="002E1BCA" w:rsidP="006E7CAB">
      <w:pPr>
        <w:pStyle w:val="ListParagraph"/>
        <w:numPr>
          <w:ilvl w:val="1"/>
          <w:numId w:val="15"/>
        </w:numPr>
      </w:pPr>
      <w:r w:rsidRPr="00AD1CEC">
        <w:t>Table Parameters</w:t>
      </w:r>
      <w:r w:rsidR="00B6276F" w:rsidRPr="00AD1CEC">
        <w:t xml:space="preserve">: </w:t>
      </w:r>
      <w:proofErr w:type="spellStart"/>
      <w:r w:rsidR="00B6276F" w:rsidRPr="00AD1CEC">
        <w:t>colour_primaries</w:t>
      </w:r>
      <w:proofErr w:type="spellEnd"/>
      <w:r w:rsidR="00B6276F" w:rsidRPr="00AD1CEC">
        <w:t xml:space="preserve"> [AVC/HEVC], </w:t>
      </w:r>
      <w:r w:rsidR="00AD1CEC">
        <w:t>Colour</w:t>
      </w:r>
      <w:r w:rsidR="00B6276F" w:rsidRPr="00AD1CEC">
        <w:t xml:space="preserve"> Primaries [SMPTE-MXF]</w:t>
      </w:r>
    </w:p>
    <w:p w14:paraId="7252A4A8" w14:textId="77777777" w:rsidR="002E4F4C" w:rsidRPr="00AD1CEC" w:rsidRDefault="00B6276F" w:rsidP="006E7CAB">
      <w:pPr>
        <w:pStyle w:val="ListParagraph"/>
        <w:numPr>
          <w:ilvl w:val="1"/>
          <w:numId w:val="15"/>
        </w:numPr>
      </w:pPr>
      <w:r w:rsidRPr="00AD1CEC">
        <w:t>Synonyms:</w:t>
      </w:r>
    </w:p>
    <w:p w14:paraId="4C9D0179" w14:textId="2B3E162A" w:rsidR="00B6276F" w:rsidRPr="00AD1CEC" w:rsidRDefault="002E4F4C" w:rsidP="006E7CAB">
      <w:pPr>
        <w:pStyle w:val="ListParagraph"/>
        <w:numPr>
          <w:ilvl w:val="1"/>
          <w:numId w:val="15"/>
        </w:numPr>
      </w:pPr>
      <w:r w:rsidRPr="00AD1CEC">
        <w:t xml:space="preserve">Widely used practices: SDR uses a BT.709 colour space, Digital Cinema restricts </w:t>
      </w:r>
      <w:r w:rsidR="00AD1CEC">
        <w:t>colour</w:t>
      </w:r>
      <w:r w:rsidRPr="00AD1CEC">
        <w:t>s to P3 values</w:t>
      </w:r>
      <w:r w:rsidR="00F84F61" w:rsidRPr="00AD1CEC">
        <w:t xml:space="preserve"> (ST 2067-30)</w:t>
      </w:r>
      <w:r w:rsidRPr="00AD1CEC">
        <w:t xml:space="preserve"> but in a 2020 </w:t>
      </w:r>
      <w:proofErr w:type="spellStart"/>
      <w:r w:rsidR="00AD1CEC">
        <w:t>colour</w:t>
      </w:r>
      <w:r w:rsidRPr="00AD1CEC">
        <w:t>space</w:t>
      </w:r>
      <w:proofErr w:type="spellEnd"/>
      <w:r w:rsidR="00DB5BFF" w:rsidRPr="00AD1CEC">
        <w:t xml:space="preserve"> container</w:t>
      </w:r>
      <w:r w:rsidRPr="00AD1CEC">
        <w:t>, HDR over time will use the complete 2020 values.</w:t>
      </w:r>
      <w:r w:rsidR="00B6276F" w:rsidRPr="00AD1CEC">
        <w:t xml:space="preserve"> </w:t>
      </w:r>
    </w:p>
    <w:p w14:paraId="07B38F72" w14:textId="07E51A69" w:rsidR="005E11F5" w:rsidRPr="00AD1CEC" w:rsidRDefault="00B6276F" w:rsidP="005E11F5">
      <w:pPr>
        <w:pStyle w:val="ListParagraph"/>
        <w:numPr>
          <w:ilvl w:val="0"/>
          <w:numId w:val="15"/>
        </w:numPr>
      </w:pPr>
      <w:proofErr w:type="spellStart"/>
      <w:r w:rsidRPr="00AD1CEC">
        <w:t>TransferCharacteristics</w:t>
      </w:r>
      <w:proofErr w:type="spellEnd"/>
      <w:r w:rsidR="005E11F5" w:rsidRPr="00AD1CEC">
        <w:t xml:space="preserve"> [ref- coding points]</w:t>
      </w:r>
    </w:p>
    <w:p w14:paraId="5ECE18BD" w14:textId="2722DEEF" w:rsidR="00B6276F" w:rsidRPr="00AD1CEC" w:rsidRDefault="002E1BCA" w:rsidP="00B6276F">
      <w:pPr>
        <w:pStyle w:val="ListParagraph"/>
        <w:numPr>
          <w:ilvl w:val="1"/>
          <w:numId w:val="15"/>
        </w:numPr>
      </w:pPr>
      <w:r w:rsidRPr="00AD1CEC">
        <w:t>Table Parameters</w:t>
      </w:r>
      <w:r w:rsidR="00B6276F" w:rsidRPr="00AD1CEC">
        <w:t xml:space="preserve">: </w:t>
      </w:r>
      <w:proofErr w:type="spellStart"/>
      <w:r w:rsidRPr="00AD1CEC">
        <w:t>transfer_characteristics</w:t>
      </w:r>
      <w:proofErr w:type="spellEnd"/>
      <w:r w:rsidR="00B6276F" w:rsidRPr="00AD1CEC">
        <w:t xml:space="preserve"> [AVC/HEVC], </w:t>
      </w:r>
      <w:r w:rsidRPr="00AD1CEC">
        <w:t xml:space="preserve">Transfer Characteristic </w:t>
      </w:r>
      <w:r w:rsidR="00B6276F" w:rsidRPr="00AD1CEC">
        <w:t>[SMPTE-MXF]</w:t>
      </w:r>
    </w:p>
    <w:p w14:paraId="7288C737" w14:textId="0F602C6C" w:rsidR="00B6276F" w:rsidRPr="00AD1CEC" w:rsidRDefault="00B6276F" w:rsidP="006E7CAB">
      <w:pPr>
        <w:pStyle w:val="ListParagraph"/>
        <w:numPr>
          <w:ilvl w:val="1"/>
          <w:numId w:val="15"/>
        </w:numPr>
      </w:pPr>
      <w:r w:rsidRPr="00AD1CEC">
        <w:t xml:space="preserve">Synonyms: </w:t>
      </w:r>
    </w:p>
    <w:p w14:paraId="7794D6B1" w14:textId="08B38A4C" w:rsidR="00267C6F" w:rsidRPr="00AD1CEC" w:rsidRDefault="00267C6F" w:rsidP="006E7CAB">
      <w:pPr>
        <w:pStyle w:val="ListParagraph"/>
        <w:numPr>
          <w:ilvl w:val="1"/>
          <w:numId w:val="15"/>
        </w:numPr>
      </w:pPr>
      <w:r w:rsidRPr="00AD1CEC">
        <w:t>Widely used practices:</w:t>
      </w:r>
      <w:r w:rsidR="002E4F4C" w:rsidRPr="00AD1CEC">
        <w:t xml:space="preserve"> For HDR uses either PQ or HLG, for </w:t>
      </w:r>
      <w:r w:rsidR="00DB5BFF" w:rsidRPr="00AD1CEC">
        <w:t>SDR uses transfer characteristic</w:t>
      </w:r>
      <w:r w:rsidR="002E4F4C" w:rsidRPr="00AD1CEC">
        <w:t xml:space="preserve"> for BT.70</w:t>
      </w:r>
      <w:r w:rsidR="00DB73C3" w:rsidRPr="00AD1CEC">
        <w:t>9 assuming a display characteristic corresponding to</w:t>
      </w:r>
      <w:r w:rsidR="002E4F4C" w:rsidRPr="00AD1CEC">
        <w:t xml:space="preserve"> BT.1886</w:t>
      </w:r>
    </w:p>
    <w:p w14:paraId="046EB4E4" w14:textId="45F41603" w:rsidR="00B6276F" w:rsidRPr="00AD1CEC" w:rsidRDefault="00CD793F" w:rsidP="006E7CAB">
      <w:pPr>
        <w:pStyle w:val="ListParagraph"/>
        <w:numPr>
          <w:ilvl w:val="0"/>
          <w:numId w:val="15"/>
        </w:numPr>
      </w:pPr>
      <w:proofErr w:type="spellStart"/>
      <w:ins w:id="180" w:author="Syed, Yasser" w:date="2018-07-12T15:21:00Z">
        <w:r>
          <w:t>ColourRepresentations</w:t>
        </w:r>
      </w:ins>
      <w:proofErr w:type="spellEnd"/>
      <w:ins w:id="181" w:author="Syed, Yasser" w:date="2018-07-12T15:22:00Z">
        <w:r>
          <w:rPr>
            <w:rStyle w:val="FootnoteReference"/>
            <w:rFonts w:ascii="Arial" w:hAnsi="Arial" w:cs="Arial"/>
            <w:color w:val="000000"/>
            <w:sz w:val="18"/>
            <w:szCs w:val="18"/>
          </w:rPr>
          <w:footnoteReference w:id="3"/>
        </w:r>
      </w:ins>
      <w:del w:id="184" w:author="Syed, Yasser" w:date="2018-07-12T15:21:00Z">
        <w:r w:rsidR="00DB73C3" w:rsidRPr="00AD1CEC" w:rsidDel="00CD793F">
          <w:delText>MatrixCoefficie</w:delText>
        </w:r>
        <w:r w:rsidR="00B6276F" w:rsidRPr="00AD1CEC" w:rsidDel="00CD793F">
          <w:delText>nts</w:delText>
        </w:r>
      </w:del>
      <w:r w:rsidR="005E11F5" w:rsidRPr="00AD1CEC">
        <w:t xml:space="preserve"> [ref- coding points]</w:t>
      </w:r>
    </w:p>
    <w:p w14:paraId="0F4E5A9D" w14:textId="0452C0E4" w:rsidR="00B6276F" w:rsidRPr="00AD1CEC" w:rsidRDefault="002E1BCA" w:rsidP="00B6276F">
      <w:pPr>
        <w:pStyle w:val="ListParagraph"/>
        <w:numPr>
          <w:ilvl w:val="1"/>
          <w:numId w:val="15"/>
        </w:numPr>
      </w:pPr>
      <w:r w:rsidRPr="00AD1CEC">
        <w:lastRenderedPageBreak/>
        <w:t>Table Parameters</w:t>
      </w:r>
      <w:r w:rsidR="00B6276F" w:rsidRPr="00AD1CEC">
        <w:t xml:space="preserve">: </w:t>
      </w:r>
      <w:proofErr w:type="spellStart"/>
      <w:r w:rsidRPr="00AD1CEC">
        <w:t>matrix_coeffs</w:t>
      </w:r>
      <w:proofErr w:type="spellEnd"/>
      <w:r w:rsidR="00B6276F" w:rsidRPr="00AD1CEC">
        <w:t xml:space="preserve"> [AVC/HEVC], </w:t>
      </w:r>
      <w:r w:rsidRPr="00AD1CEC">
        <w:t xml:space="preserve">Coding </w:t>
      </w:r>
      <w:proofErr w:type="gramStart"/>
      <w:r w:rsidRPr="00AD1CEC">
        <w:t>Equations</w:t>
      </w:r>
      <w:r w:rsidR="00B6276F" w:rsidRPr="00AD1CEC">
        <w:t>[</w:t>
      </w:r>
      <w:proofErr w:type="gramEnd"/>
      <w:r w:rsidR="00B6276F" w:rsidRPr="00AD1CEC">
        <w:t>SMPTE-MXF]</w:t>
      </w:r>
    </w:p>
    <w:p w14:paraId="0E92BA2B" w14:textId="755E3C96" w:rsidR="005E11F5" w:rsidRPr="00AD1CEC" w:rsidRDefault="00B6276F" w:rsidP="006E7CAB">
      <w:pPr>
        <w:pStyle w:val="ListParagraph"/>
        <w:numPr>
          <w:ilvl w:val="1"/>
          <w:numId w:val="15"/>
        </w:numPr>
      </w:pPr>
      <w:r w:rsidRPr="00AD1CEC">
        <w:t xml:space="preserve">Synonyms: </w:t>
      </w:r>
    </w:p>
    <w:p w14:paraId="3B472BB9" w14:textId="0A464E2E" w:rsidR="00267C6F" w:rsidRPr="00AD1CEC" w:rsidRDefault="00267C6F" w:rsidP="006E7CAB">
      <w:pPr>
        <w:pStyle w:val="ListParagraph"/>
        <w:numPr>
          <w:ilvl w:val="1"/>
          <w:numId w:val="15"/>
        </w:numPr>
      </w:pPr>
      <w:r w:rsidRPr="00AD1CEC">
        <w:t xml:space="preserve">Widely used practices: </w:t>
      </w:r>
      <w:r w:rsidR="00DB73C3" w:rsidRPr="00AD1CEC">
        <w:t xml:space="preserve">Specifies the encoding equations to convert RGB image components to component </w:t>
      </w:r>
      <w:r w:rsidR="00AD1CEC">
        <w:t>colour</w:t>
      </w:r>
      <w:r w:rsidR="00DB73C3" w:rsidRPr="00AD1CEC">
        <w:t xml:space="preserve"> difference image components.</w:t>
      </w:r>
      <w:r w:rsidR="00DB73C3" w:rsidRPr="00AD1CEC" w:rsidDel="00686FD8">
        <w:t xml:space="preserve"> </w:t>
      </w:r>
      <w:r w:rsidR="00DB73C3" w:rsidRPr="00AD1CEC">
        <w:t xml:space="preserve">No matrix is used for </w:t>
      </w:r>
      <w:r w:rsidRPr="00AD1CEC">
        <w:t>R’G’B’</w:t>
      </w:r>
    </w:p>
    <w:p w14:paraId="02E5D265" w14:textId="469741BF" w:rsidR="005E11F5" w:rsidRPr="00AD1CEC" w:rsidRDefault="002E1BCA" w:rsidP="005E11F5">
      <w:pPr>
        <w:pStyle w:val="ListParagraph"/>
        <w:numPr>
          <w:ilvl w:val="0"/>
          <w:numId w:val="15"/>
        </w:numPr>
      </w:pPr>
      <w:proofErr w:type="spellStart"/>
      <w:r w:rsidRPr="00AD1CEC">
        <w:t>VideoFullRangeFlag</w:t>
      </w:r>
      <w:proofErr w:type="spellEnd"/>
      <w:r w:rsidR="005E11F5" w:rsidRPr="00AD1CEC">
        <w:t xml:space="preserve"> [ref</w:t>
      </w:r>
      <w:r w:rsidR="00B6276F" w:rsidRPr="00AD1CEC">
        <w:t>-</w:t>
      </w:r>
      <w:proofErr w:type="spellStart"/>
      <w:r w:rsidR="00B6276F" w:rsidRPr="00AD1CEC">
        <w:t>coding</w:t>
      </w:r>
      <w:r w:rsidRPr="00AD1CEC">
        <w:t>points</w:t>
      </w:r>
      <w:proofErr w:type="spellEnd"/>
      <w:r w:rsidR="005E11F5" w:rsidRPr="00AD1CEC">
        <w:t>]</w:t>
      </w:r>
    </w:p>
    <w:p w14:paraId="7A7C7514" w14:textId="0CA6D99D" w:rsidR="002E1BCA" w:rsidRPr="00AD1CEC" w:rsidRDefault="002E1BCA" w:rsidP="002E1BCA">
      <w:pPr>
        <w:pStyle w:val="ListParagraph"/>
        <w:numPr>
          <w:ilvl w:val="1"/>
          <w:numId w:val="15"/>
        </w:numPr>
      </w:pPr>
      <w:r w:rsidRPr="00AD1CEC">
        <w:t xml:space="preserve">Table Parameters: </w:t>
      </w:r>
      <w:proofErr w:type="spellStart"/>
      <w:r w:rsidRPr="00AD1CEC">
        <w:t>video_full_range</w:t>
      </w:r>
      <w:r w:rsidR="00853463" w:rsidRPr="00AD1CEC">
        <w:t>_flag</w:t>
      </w:r>
      <w:proofErr w:type="spellEnd"/>
      <w:ins w:id="185" w:author="Syed, Yasser" w:date="2018-07-11T00:31:00Z">
        <w:r w:rsidR="003B397A">
          <w:t xml:space="preserve"> </w:t>
        </w:r>
      </w:ins>
      <w:r w:rsidR="00853463" w:rsidRPr="00AD1CEC">
        <w:t>[AVC/HEVC], Unknown</w:t>
      </w:r>
      <w:r w:rsidRPr="00AD1CEC">
        <w:t xml:space="preserve"> [SMPTE-MXF]</w:t>
      </w:r>
    </w:p>
    <w:p w14:paraId="28EAC7EC" w14:textId="5B3D8DB4" w:rsidR="002E1BCA" w:rsidRPr="00AD1CEC" w:rsidRDefault="002E1BCA" w:rsidP="00E20902">
      <w:pPr>
        <w:pStyle w:val="ListParagraph"/>
        <w:numPr>
          <w:ilvl w:val="1"/>
          <w:numId w:val="15"/>
        </w:numPr>
      </w:pPr>
      <w:r w:rsidRPr="00AD1CEC">
        <w:t xml:space="preserve">Synonyms: “Full” can be known as </w:t>
      </w:r>
      <w:r w:rsidR="00E25AE9" w:rsidRPr="00AD1CEC">
        <w:t>QE.1;</w:t>
      </w:r>
      <w:r w:rsidRPr="00AD1CEC">
        <w:t xml:space="preserve"> “Narrow” can be known a legal range, SMPTE range, </w:t>
      </w:r>
      <w:r w:rsidR="00E25AE9" w:rsidRPr="00AD1CEC">
        <w:t>QE.</w:t>
      </w:r>
      <w:r w:rsidR="00D02804" w:rsidRPr="00AD1CEC">
        <w:t>2</w:t>
      </w:r>
    </w:p>
    <w:p w14:paraId="31ABACCB" w14:textId="344203F8" w:rsidR="002E4F4C" w:rsidRPr="00AD1CEC" w:rsidRDefault="002E4F4C" w:rsidP="00E20902">
      <w:pPr>
        <w:pStyle w:val="ListParagraph"/>
        <w:numPr>
          <w:ilvl w:val="1"/>
          <w:numId w:val="15"/>
        </w:numPr>
      </w:pPr>
      <w:r w:rsidRPr="00AD1CEC">
        <w:t xml:space="preserve">Widely used practices: </w:t>
      </w:r>
      <w:proofErr w:type="spellStart"/>
      <w:r w:rsidRPr="00AD1CEC">
        <w:t>Y’CbCr</w:t>
      </w:r>
      <w:proofErr w:type="spellEnd"/>
      <w:r w:rsidRPr="00AD1CEC">
        <w:t xml:space="preserve"> colour representation uses narrow range scalability values</w:t>
      </w:r>
      <w:del w:id="186" w:author="Syed, Yasser" w:date="2018-07-12T14:52:00Z">
        <w:r w:rsidRPr="00AD1CEC" w:rsidDel="00EB3E23">
          <w:delText>, R’</w:delText>
        </w:r>
        <w:r w:rsidR="00853463" w:rsidRPr="00AD1CEC" w:rsidDel="00EB3E23">
          <w:delText>G’B’ colour representations use</w:delText>
        </w:r>
        <w:r w:rsidRPr="00AD1CEC" w:rsidDel="00EB3E23">
          <w:delText xml:space="preserve"> full range scalability values</w:delText>
        </w:r>
      </w:del>
    </w:p>
    <w:p w14:paraId="45C5165A" w14:textId="5F8E30F2"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360D5A" w:rsidRPr="00AD1CEC">
        <w:rPr>
          <w:lang w:val="en-CA"/>
        </w:rPr>
        <w:t>Standard</w:t>
      </w:r>
      <w:r w:rsidR="00EA2A5D" w:rsidRPr="00AD1CEC">
        <w:rPr>
          <w:lang w:val="en-CA"/>
        </w:rPr>
        <w:t xml:space="preserve"> Dynamic Range- Narrow</w:t>
      </w:r>
      <w:r w:rsidR="005E11F5" w:rsidRPr="00AD1CEC">
        <w:rPr>
          <w:lang w:val="en-CA"/>
        </w:rPr>
        <w:t xml:space="preserve"> Colour Gamut</w:t>
      </w:r>
      <w:ins w:id="187" w:author="Syed, Yasser" w:date="2018-04-13T17:50:00Z">
        <w:r w:rsidR="003C2FB1">
          <w:rPr>
            <w:lang w:val="en-CA"/>
          </w:rPr>
          <w:t xml:space="preserve"> </w:t>
        </w:r>
      </w:ins>
    </w:p>
    <w:p w14:paraId="34F7543D" w14:textId="372668E4" w:rsidR="005E11F5" w:rsidRPr="00AD1CEC" w:rsidRDefault="005E11F5" w:rsidP="00C41014">
      <w:pPr>
        <w:jc w:val="both"/>
        <w:rPr>
          <w:lang w:val="en-CA"/>
        </w:rPr>
      </w:pPr>
      <w:r w:rsidRPr="00AD1CEC">
        <w:rPr>
          <w:lang w:val="en-CA"/>
        </w:rPr>
        <w:t>This colour volume describes SDR video</w:t>
      </w:r>
      <w:r w:rsidR="002615D7" w:rsidRPr="00AD1CEC">
        <w:rPr>
          <w:lang w:val="en-CA"/>
        </w:rPr>
        <w:t>,</w:t>
      </w:r>
      <w:r w:rsidRPr="00AD1CEC">
        <w:rPr>
          <w:lang w:val="en-CA"/>
        </w:rPr>
        <w:t xml:space="preserve"> which </w:t>
      </w:r>
      <w:r w:rsidR="002615D7" w:rsidRPr="00AD1CEC">
        <w:rPr>
          <w:lang w:val="en-CA"/>
        </w:rPr>
        <w:t xml:space="preserve">includes </w:t>
      </w:r>
      <w:r w:rsidRPr="00AD1CEC">
        <w:rPr>
          <w:lang w:val="en-CA"/>
        </w:rPr>
        <w:t xml:space="preserve">the majority of the production and distribution workflows used in the industry today. There are several combinations of values of these video properties that are used </w:t>
      </w:r>
      <w:r w:rsidR="00EA2A5D" w:rsidRPr="00AD1CEC">
        <w:rPr>
          <w:lang w:val="en-CA"/>
        </w:rPr>
        <w:t xml:space="preserve">for this colour volume. </w:t>
      </w:r>
      <w:r w:rsidR="00EA2A5D" w:rsidRPr="00AD1CEC">
        <w:rPr>
          <w:lang w:val="en-CA"/>
        </w:rPr>
        <w:fldChar w:fldCharType="begin"/>
      </w:r>
      <w:r w:rsidR="00EA2A5D" w:rsidRPr="00AD1CEC">
        <w:rPr>
          <w:lang w:val="en-CA"/>
        </w:rPr>
        <w:instrText xml:space="preserve"> REF _Ref495873488 \h </w:instrText>
      </w:r>
      <w:r w:rsidR="00EA2A5D" w:rsidRPr="00AD1CEC">
        <w:rPr>
          <w:lang w:val="en-CA"/>
        </w:rPr>
      </w:r>
      <w:r w:rsidR="00EA2A5D" w:rsidRPr="00AD1CEC">
        <w:rPr>
          <w:lang w:val="en-CA"/>
        </w:rPr>
        <w:fldChar w:fldCharType="separate"/>
      </w:r>
      <w:r w:rsidR="00EA2A5D" w:rsidRPr="00AD1CEC">
        <w:rPr>
          <w:lang w:val="en-CA"/>
        </w:rPr>
        <w:t xml:space="preserve">Table </w:t>
      </w:r>
      <w:r w:rsidR="00EA2A5D" w:rsidRPr="00AD1CEC">
        <w:rPr>
          <w:noProof/>
          <w:lang w:val="en-CA"/>
        </w:rPr>
        <w:t>1</w:t>
      </w:r>
      <w:r w:rsidR="00EA2A5D" w:rsidRPr="00AD1CEC">
        <w:rPr>
          <w:lang w:val="en-CA"/>
        </w:rPr>
        <w:fldChar w:fldCharType="end"/>
      </w:r>
      <w:r w:rsidRPr="00AD1CEC">
        <w:rPr>
          <w:lang w:val="en-CA"/>
        </w:rPr>
        <w:t xml:space="preserve"> describes these combinations. Note there are several one-way operations that can be performed for this colour </w:t>
      </w:r>
      <w:r w:rsidR="00402F21">
        <w:rPr>
          <w:lang w:val="en-CA"/>
        </w:rPr>
        <w:t>v</w:t>
      </w:r>
      <w:r w:rsidRPr="00AD1CEC">
        <w:rPr>
          <w:lang w:val="en-CA"/>
        </w:rPr>
        <w:t>olume including bit depth reductions, colo</w:t>
      </w:r>
      <w:r w:rsidR="00116BA5" w:rsidRPr="00AD1CEC">
        <w:rPr>
          <w:lang w:val="en-CA"/>
        </w:rPr>
        <w:t>u</w:t>
      </w:r>
      <w:r w:rsidRPr="00AD1CEC">
        <w:rPr>
          <w:lang w:val="en-CA"/>
        </w:rPr>
        <w:t xml:space="preserve">r sampling reductions, and full to narrow </w:t>
      </w:r>
      <w:r w:rsidR="003D4E57" w:rsidRPr="00AD1CEC">
        <w:rPr>
          <w:lang w:val="en-CA"/>
        </w:rPr>
        <w:t xml:space="preserve">level range </w:t>
      </w:r>
      <w:r w:rsidRPr="00AD1CEC">
        <w:rPr>
          <w:lang w:val="en-CA"/>
        </w:rPr>
        <w:t xml:space="preserve">scale operations. </w:t>
      </w:r>
    </w:p>
    <w:p w14:paraId="4EF2A79C" w14:textId="77777777" w:rsidR="00381BFE" w:rsidRPr="00AD1CEC" w:rsidRDefault="00381BFE" w:rsidP="00B84CCA">
      <w:pPr>
        <w:rPr>
          <w:lang w:val="en-CA"/>
        </w:rPr>
      </w:pPr>
      <w:r w:rsidRPr="00AD1CEC">
        <w:rPr>
          <w:lang w:val="en-CA"/>
        </w:rPr>
        <w:t xml:space="preserve">The following system identifier tags are </w:t>
      </w:r>
      <w:commentRangeStart w:id="188"/>
      <w:commentRangeStart w:id="189"/>
      <w:r w:rsidRPr="00AD1CEC">
        <w:rPr>
          <w:lang w:val="en-CA"/>
        </w:rPr>
        <w:t>described</w:t>
      </w:r>
      <w:commentRangeEnd w:id="188"/>
      <w:r w:rsidR="003F7991" w:rsidRPr="00AD1CEC">
        <w:rPr>
          <w:rStyle w:val="CommentReference"/>
          <w:rFonts w:eastAsia="MS Mincho"/>
          <w:lang w:val="en-CA" w:eastAsia="ja-JP"/>
        </w:rPr>
        <w:commentReference w:id="188"/>
      </w:r>
      <w:commentRangeEnd w:id="189"/>
      <w:r w:rsidR="0002741F">
        <w:rPr>
          <w:rStyle w:val="CommentReference"/>
          <w:rFonts w:eastAsia="MS Mincho"/>
          <w:lang w:val="en-GB" w:eastAsia="ja-JP"/>
        </w:rPr>
        <w:commentReference w:id="189"/>
      </w:r>
      <w:r w:rsidRPr="00AD1CEC">
        <w:rPr>
          <w:lang w:val="en-CA"/>
        </w:rPr>
        <w:t>:</w:t>
      </w:r>
    </w:p>
    <w:p w14:paraId="3E4DEFBB" w14:textId="04A94943" w:rsidR="00381BFE" w:rsidRPr="00AD1CEC" w:rsidRDefault="00381BFE" w:rsidP="00381BFE">
      <w:pPr>
        <w:pStyle w:val="ListParagraph"/>
        <w:numPr>
          <w:ilvl w:val="0"/>
          <w:numId w:val="22"/>
        </w:numPr>
      </w:pPr>
      <w:r w:rsidRPr="00AD1CEC">
        <w:t>BT.709 YCC</w:t>
      </w:r>
    </w:p>
    <w:p w14:paraId="7C8DC221" w14:textId="18CFA36F" w:rsidR="00381BFE" w:rsidRPr="00AD1CEC" w:rsidRDefault="00381BFE" w:rsidP="00381BFE">
      <w:pPr>
        <w:pStyle w:val="ListParagraph"/>
        <w:numPr>
          <w:ilvl w:val="0"/>
          <w:numId w:val="22"/>
        </w:numPr>
      </w:pPr>
      <w:r w:rsidRPr="00AD1CEC">
        <w:t>BT.709 RGB</w:t>
      </w:r>
    </w:p>
    <w:p w14:paraId="70BD86A7" w14:textId="098D1FB9" w:rsidR="004F5518" w:rsidRPr="00AD1CEC" w:rsidRDefault="00471DAA" w:rsidP="00381BFE">
      <w:pPr>
        <w:pStyle w:val="ListParagraph"/>
        <w:numPr>
          <w:ilvl w:val="0"/>
          <w:numId w:val="22"/>
        </w:numPr>
      </w:pPr>
      <w:ins w:id="190" w:author="Syed, Yasser" w:date="2018-07-05T13:53:00Z">
        <w:r>
          <w:t>FR</w:t>
        </w:r>
      </w:ins>
      <w:del w:id="191" w:author="Syed, Yasser" w:date="2018-07-05T13:53:00Z">
        <w:r w:rsidR="004F5518" w:rsidRPr="00AD1CEC" w:rsidDel="00471DAA">
          <w:delText>BT.</w:delText>
        </w:r>
      </w:del>
      <w:r w:rsidR="004F5518" w:rsidRPr="00AD1CEC">
        <w:t>709 RGB</w:t>
      </w:r>
      <w:del w:id="192" w:author="Syed, Yasser" w:date="2018-07-05T13:53:00Z">
        <w:r w:rsidR="004F5518" w:rsidRPr="00AD1CEC" w:rsidDel="00471DAA">
          <w:delText xml:space="preserve"> </w:delText>
        </w:r>
      </w:del>
      <w:del w:id="193" w:author="Syed, Yasser" w:date="2018-06-18T18:12:00Z">
        <w:r w:rsidR="004F5518" w:rsidRPr="00AD1CEC" w:rsidDel="00BA391B">
          <w:delText>IMF</w:delText>
        </w:r>
      </w:del>
    </w:p>
    <w:p w14:paraId="4B5FED4F" w14:textId="077D103B" w:rsidR="00381BFE" w:rsidRPr="00AD1CEC" w:rsidRDefault="00C950B7" w:rsidP="00381BFE">
      <w:pPr>
        <w:pStyle w:val="ListParagraph"/>
        <w:numPr>
          <w:ilvl w:val="0"/>
          <w:numId w:val="22"/>
        </w:numPr>
      </w:pPr>
      <w:r w:rsidRPr="00AD1CEC">
        <w:t>BT.</w:t>
      </w:r>
      <w:commentRangeStart w:id="194"/>
      <w:r w:rsidR="00381BFE" w:rsidRPr="00AD1CEC">
        <w:t>601</w:t>
      </w:r>
      <w:commentRangeEnd w:id="194"/>
      <w:r w:rsidR="007179AC" w:rsidRPr="00AD1CEC">
        <w:rPr>
          <w:rStyle w:val="CommentReference"/>
        </w:rPr>
        <w:commentReference w:id="194"/>
      </w:r>
      <w:r w:rsidR="004F5518" w:rsidRPr="00AD1CEC">
        <w:t xml:space="preserve"> 525</w:t>
      </w:r>
    </w:p>
    <w:p w14:paraId="2393853E" w14:textId="3F6129DC" w:rsidR="007179AC" w:rsidRPr="00AD1CEC" w:rsidRDefault="004F5518" w:rsidP="00381BFE">
      <w:pPr>
        <w:pStyle w:val="ListParagraph"/>
        <w:numPr>
          <w:ilvl w:val="0"/>
          <w:numId w:val="22"/>
        </w:numPr>
      </w:pPr>
      <w:r w:rsidRPr="00AD1CEC">
        <w:t xml:space="preserve">BT.601 </w:t>
      </w:r>
      <w:commentRangeStart w:id="195"/>
      <w:r w:rsidRPr="00AD1CEC">
        <w:t>62</w:t>
      </w:r>
      <w:r w:rsidR="000C5862" w:rsidRPr="00AD1CEC">
        <w:t>5</w:t>
      </w:r>
      <w:commentRangeEnd w:id="195"/>
      <w:r w:rsidR="00A970B2" w:rsidRPr="00AD1CEC">
        <w:rPr>
          <w:rStyle w:val="CommentReference"/>
        </w:rPr>
        <w:commentReference w:id="195"/>
      </w:r>
    </w:p>
    <w:p w14:paraId="0D8FC108" w14:textId="1C30E489" w:rsidR="008545EA" w:rsidRPr="00AD1CEC" w:rsidRDefault="008545EA" w:rsidP="006E7CAB">
      <w:pPr>
        <w:rPr>
          <w:lang w:val="en-CA"/>
        </w:rPr>
      </w:pPr>
    </w:p>
    <w:p w14:paraId="1ABC2F51" w14:textId="4E76E199" w:rsidR="008545EA" w:rsidRDefault="00D65F54">
      <w:pPr>
        <w:pStyle w:val="Caption"/>
        <w:rPr>
          <w:ins w:id="196" w:author="Syed, Yasser" w:date="2018-07-05T21:06:00Z"/>
          <w:lang w:val="en-CA"/>
        </w:rPr>
        <w:pPrChange w:id="197" w:author="Syed, Yasser" w:date="2018-07-05T21:06:00Z">
          <w:pPr>
            <w:keepNext/>
          </w:pPr>
        </w:pPrChange>
      </w:pPr>
      <w:ins w:id="198" w:author="Syed, Yasser" w:date="2018-07-05T21:06:00Z">
        <w:r>
          <w:t xml:space="preserve">Table </w:t>
        </w:r>
        <w:r>
          <w:fldChar w:fldCharType="begin"/>
        </w:r>
        <w:r>
          <w:instrText xml:space="preserve"> SEQ Table \* ARABIC </w:instrText>
        </w:r>
      </w:ins>
      <w:r>
        <w:fldChar w:fldCharType="separate"/>
      </w:r>
      <w:ins w:id="199" w:author="Syed, Yasser" w:date="2018-07-05T21:06:00Z">
        <w:r>
          <w:rPr>
            <w:noProof/>
          </w:rPr>
          <w:t>1</w:t>
        </w:r>
        <w:r>
          <w:fldChar w:fldCharType="end"/>
        </w:r>
        <w:r>
          <w:t xml:space="preserve"> SDR/NCG Common Colour Volume Descriptions</w:t>
        </w:r>
      </w:ins>
    </w:p>
    <w:p w14:paraId="16269981" w14:textId="77777777" w:rsidR="00D65F54" w:rsidRPr="00AD1CEC" w:rsidRDefault="00D65F54" w:rsidP="00E20902">
      <w:pPr>
        <w:keepNext/>
        <w:rPr>
          <w:lang w:val="en-CA"/>
        </w:rPr>
      </w:pPr>
    </w:p>
    <w:tbl>
      <w:tblPr>
        <w:tblStyle w:val="TableGrid"/>
        <w:tblW w:w="0" w:type="auto"/>
        <w:tblLook w:val="04A0" w:firstRow="1" w:lastRow="0" w:firstColumn="1" w:lastColumn="0" w:noHBand="0" w:noVBand="1"/>
      </w:tblPr>
      <w:tblGrid>
        <w:gridCol w:w="1933"/>
        <w:gridCol w:w="1592"/>
        <w:gridCol w:w="1592"/>
        <w:gridCol w:w="1398"/>
        <w:gridCol w:w="1490"/>
        <w:gridCol w:w="1345"/>
      </w:tblGrid>
      <w:tr w:rsidR="002664E7" w:rsidRPr="00AD1CEC" w14:paraId="72DC2336" w14:textId="77777777" w:rsidTr="00416591">
        <w:tc>
          <w:tcPr>
            <w:tcW w:w="9350" w:type="dxa"/>
            <w:gridSpan w:val="6"/>
            <w:tcBorders>
              <w:bottom w:val="single" w:sz="4" w:space="0" w:color="auto"/>
            </w:tcBorders>
            <w:shd w:val="clear" w:color="auto" w:fill="8EAADB" w:themeFill="accent1" w:themeFillTint="99"/>
          </w:tcPr>
          <w:p w14:paraId="47BE8409" w14:textId="6A6FE0BE" w:rsidR="002664E7" w:rsidRPr="00AD1CEC" w:rsidRDefault="002664E7" w:rsidP="00E20902">
            <w:pPr>
              <w:keepNext/>
              <w:rPr>
                <w:rFonts w:ascii="Arial" w:hAnsi="Arial" w:cs="Arial"/>
                <w:b/>
                <w:bCs/>
                <w:color w:val="000000"/>
                <w:sz w:val="32"/>
                <w:szCs w:val="32"/>
                <w:lang w:val="en-CA"/>
              </w:rPr>
            </w:pPr>
            <w:bookmarkStart w:id="200" w:name="_Ref495873488"/>
            <w:r w:rsidRPr="00AD1CEC">
              <w:rPr>
                <w:rFonts w:ascii="Arial" w:hAnsi="Arial" w:cs="Arial"/>
                <w:b/>
                <w:bCs/>
                <w:color w:val="000000"/>
                <w:sz w:val="32"/>
                <w:szCs w:val="32"/>
                <w:lang w:val="en-CA"/>
              </w:rPr>
              <w:t xml:space="preserve">Standard </w:t>
            </w:r>
            <w:r w:rsidR="00E20902">
              <w:rPr>
                <w:rFonts w:ascii="Arial" w:hAnsi="Arial" w:cs="Arial"/>
                <w:b/>
                <w:bCs/>
                <w:color w:val="000000"/>
                <w:sz w:val="32"/>
                <w:szCs w:val="32"/>
                <w:lang w:val="en-CA"/>
              </w:rPr>
              <w:t>d</w:t>
            </w:r>
            <w:r w:rsidRPr="00AD1CEC">
              <w:rPr>
                <w:rFonts w:ascii="Arial" w:hAnsi="Arial" w:cs="Arial"/>
                <w:b/>
                <w:bCs/>
                <w:color w:val="000000"/>
                <w:sz w:val="32"/>
                <w:szCs w:val="32"/>
                <w:lang w:val="en-CA"/>
              </w:rPr>
              <w:t xml:space="preserve">ynamic </w:t>
            </w:r>
            <w:r w:rsidR="00E20902">
              <w:rPr>
                <w:rFonts w:ascii="Arial" w:hAnsi="Arial" w:cs="Arial"/>
                <w:b/>
                <w:bCs/>
                <w:color w:val="000000"/>
                <w:sz w:val="32"/>
                <w:szCs w:val="32"/>
                <w:lang w:val="en-CA"/>
              </w:rPr>
              <w:t>r</w:t>
            </w:r>
            <w:r w:rsidRPr="00AD1CEC">
              <w:rPr>
                <w:rFonts w:ascii="Arial" w:hAnsi="Arial" w:cs="Arial"/>
                <w:b/>
                <w:bCs/>
                <w:color w:val="000000"/>
                <w:sz w:val="32"/>
                <w:szCs w:val="32"/>
                <w:lang w:val="en-CA"/>
              </w:rPr>
              <w:t xml:space="preserve">ange </w:t>
            </w:r>
            <w:r w:rsidR="00E20902">
              <w:rPr>
                <w:rFonts w:ascii="Arial" w:hAnsi="Arial" w:cs="Arial"/>
                <w:b/>
                <w:bCs/>
                <w:color w:val="000000"/>
                <w:sz w:val="32"/>
                <w:szCs w:val="32"/>
                <w:lang w:val="en-CA"/>
              </w:rPr>
              <w:t>and</w:t>
            </w:r>
            <w:commentRangeStart w:id="201"/>
            <w:r w:rsidRPr="00AD1CEC">
              <w:rPr>
                <w:rFonts w:ascii="Arial" w:hAnsi="Arial" w:cs="Arial"/>
                <w:b/>
                <w:bCs/>
                <w:color w:val="000000"/>
                <w:sz w:val="32"/>
                <w:szCs w:val="32"/>
                <w:lang w:val="en-CA"/>
              </w:rPr>
              <w:t xml:space="preserve"> </w:t>
            </w:r>
            <w:r w:rsidR="00E20902">
              <w:rPr>
                <w:rFonts w:ascii="Arial" w:hAnsi="Arial" w:cs="Arial"/>
                <w:b/>
                <w:bCs/>
                <w:color w:val="000000"/>
                <w:sz w:val="32"/>
                <w:szCs w:val="32"/>
                <w:lang w:val="en-CA"/>
              </w:rPr>
              <w:t>n</w:t>
            </w:r>
            <w:r w:rsidRPr="00AD1CEC">
              <w:rPr>
                <w:rFonts w:ascii="Arial" w:hAnsi="Arial" w:cs="Arial"/>
                <w:b/>
                <w:bCs/>
                <w:color w:val="000000"/>
                <w:sz w:val="32"/>
                <w:szCs w:val="32"/>
                <w:lang w:val="en-CA"/>
              </w:rPr>
              <w:t xml:space="preserve">arrow </w:t>
            </w:r>
            <w:commentRangeEnd w:id="201"/>
            <w:r w:rsidRPr="00AD1CEC">
              <w:rPr>
                <w:rStyle w:val="CommentReference"/>
                <w:lang w:val="en-CA"/>
              </w:rPr>
              <w:commentReference w:id="201"/>
            </w:r>
            <w:r w:rsidR="00E20902">
              <w:rPr>
                <w:rFonts w:ascii="Arial" w:hAnsi="Arial" w:cs="Arial"/>
                <w:b/>
                <w:bCs/>
                <w:color w:val="000000"/>
                <w:sz w:val="32"/>
                <w:szCs w:val="32"/>
                <w:lang w:val="en-CA"/>
              </w:rPr>
              <w:t>c</w:t>
            </w:r>
            <w:r w:rsidRPr="00AD1CEC">
              <w:rPr>
                <w:rFonts w:ascii="Arial" w:hAnsi="Arial" w:cs="Arial"/>
                <w:b/>
                <w:bCs/>
                <w:color w:val="000000"/>
                <w:sz w:val="32"/>
                <w:szCs w:val="32"/>
                <w:lang w:val="en-CA"/>
              </w:rPr>
              <w:t xml:space="preserve">olour </w:t>
            </w:r>
            <w:r w:rsidR="00E20902">
              <w:rPr>
                <w:rFonts w:ascii="Arial" w:hAnsi="Arial" w:cs="Arial"/>
                <w:b/>
                <w:bCs/>
                <w:color w:val="000000"/>
                <w:sz w:val="32"/>
                <w:szCs w:val="32"/>
                <w:lang w:val="en-CA"/>
              </w:rPr>
              <w:t>g</w:t>
            </w:r>
            <w:r w:rsidRPr="00AD1CEC">
              <w:rPr>
                <w:rFonts w:ascii="Arial" w:hAnsi="Arial" w:cs="Arial"/>
                <w:b/>
                <w:bCs/>
                <w:color w:val="000000"/>
                <w:sz w:val="32"/>
                <w:szCs w:val="32"/>
                <w:lang w:val="en-CA"/>
              </w:rPr>
              <w:t>amut</w:t>
            </w:r>
          </w:p>
        </w:tc>
      </w:tr>
      <w:tr w:rsidR="002664E7" w:rsidRPr="00AD1CEC" w14:paraId="06329AC4" w14:textId="77777777" w:rsidTr="00D81C84">
        <w:tc>
          <w:tcPr>
            <w:tcW w:w="1933" w:type="dxa"/>
            <w:shd w:val="clear" w:color="auto" w:fill="B4C6E7" w:themeFill="accent1" w:themeFillTint="66"/>
            <w:vAlign w:val="bottom"/>
          </w:tcPr>
          <w:p w14:paraId="023FB593"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System Identifier</w:t>
            </w:r>
          </w:p>
        </w:tc>
        <w:tc>
          <w:tcPr>
            <w:tcW w:w="1592" w:type="dxa"/>
            <w:shd w:val="clear" w:color="auto" w:fill="B4C6E7" w:themeFill="accent1" w:themeFillTint="66"/>
            <w:vAlign w:val="bottom"/>
          </w:tcPr>
          <w:p w14:paraId="61256BB1"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 YCC</w:t>
            </w:r>
          </w:p>
        </w:tc>
        <w:tc>
          <w:tcPr>
            <w:tcW w:w="1592" w:type="dxa"/>
            <w:shd w:val="clear" w:color="auto" w:fill="B4C6E7" w:themeFill="accent1" w:themeFillTint="66"/>
            <w:vAlign w:val="bottom"/>
          </w:tcPr>
          <w:p w14:paraId="73A15458" w14:textId="345B3DF6"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 RGB</w:t>
            </w:r>
          </w:p>
        </w:tc>
        <w:tc>
          <w:tcPr>
            <w:tcW w:w="1398" w:type="dxa"/>
            <w:shd w:val="clear" w:color="auto" w:fill="B4C6E7" w:themeFill="accent1" w:themeFillTint="66"/>
          </w:tcPr>
          <w:p w14:paraId="0F2DAC28" w14:textId="0CBCE33E" w:rsidR="002664E7" w:rsidRPr="00AD1CEC" w:rsidRDefault="002664E7" w:rsidP="00E20902">
            <w:pPr>
              <w:keepNext/>
              <w:jc w:val="center"/>
              <w:rPr>
                <w:rFonts w:ascii="Arial" w:hAnsi="Arial" w:cs="Arial"/>
                <w:color w:val="000000"/>
                <w:sz w:val="18"/>
                <w:szCs w:val="18"/>
                <w:lang w:val="en-CA"/>
              </w:rPr>
            </w:pPr>
            <w:del w:id="202" w:author="Syed, Yasser" w:date="2018-06-29T11:23:00Z">
              <w:r w:rsidRPr="00AD1CEC" w:rsidDel="00E33478">
                <w:rPr>
                  <w:rFonts w:ascii="Arial" w:hAnsi="Arial" w:cs="Arial"/>
                  <w:color w:val="000000"/>
                  <w:sz w:val="18"/>
                  <w:szCs w:val="18"/>
                  <w:lang w:val="en-CA"/>
                </w:rPr>
                <w:delText>BT</w:delText>
              </w:r>
            </w:del>
            <w:ins w:id="203" w:author="Syed, Yasser" w:date="2018-06-29T11:24:00Z">
              <w:r w:rsidR="00A63C47">
                <w:rPr>
                  <w:rFonts w:ascii="Arial" w:hAnsi="Arial" w:cs="Arial"/>
                  <w:color w:val="000000"/>
                  <w:sz w:val="18"/>
                  <w:szCs w:val="18"/>
                  <w:lang w:val="en-CA"/>
                </w:rPr>
                <w:t>F</w:t>
              </w:r>
            </w:ins>
            <w:ins w:id="204" w:author="Syed, Yasser" w:date="2018-06-29T11:23:00Z">
              <w:r w:rsidR="00A63C47">
                <w:rPr>
                  <w:rFonts w:ascii="Arial" w:hAnsi="Arial" w:cs="Arial"/>
                  <w:color w:val="000000"/>
                  <w:sz w:val="18"/>
                  <w:szCs w:val="18"/>
                  <w:lang w:val="en-CA"/>
                </w:rPr>
                <w:t>R</w:t>
              </w:r>
            </w:ins>
            <w:del w:id="205" w:author="Syed, Yasser" w:date="2018-06-29T11:23:00Z">
              <w:r w:rsidRPr="00AD1CEC" w:rsidDel="00E33478">
                <w:rPr>
                  <w:rFonts w:ascii="Arial" w:hAnsi="Arial" w:cs="Arial"/>
                  <w:color w:val="000000"/>
                  <w:sz w:val="18"/>
                  <w:szCs w:val="18"/>
                  <w:lang w:val="en-CA"/>
                </w:rPr>
                <w:delText>.</w:delText>
              </w:r>
            </w:del>
            <w:r w:rsidRPr="00AD1CEC">
              <w:rPr>
                <w:rFonts w:ascii="Arial" w:hAnsi="Arial" w:cs="Arial"/>
                <w:color w:val="000000"/>
                <w:sz w:val="18"/>
                <w:szCs w:val="18"/>
                <w:lang w:val="en-CA"/>
              </w:rPr>
              <w:t xml:space="preserve">709 RGB </w:t>
            </w:r>
            <w:ins w:id="206" w:author="Syed, Yasser" w:date="2018-06-14T15:37:00Z">
              <w:r w:rsidR="004C7316" w:rsidRPr="00A63C47">
                <w:rPr>
                  <w:rFonts w:ascii="Arial" w:hAnsi="Arial" w:cs="Arial"/>
                  <w:strike/>
                  <w:color w:val="000000"/>
                  <w:sz w:val="18"/>
                  <w:szCs w:val="18"/>
                  <w:lang w:val="en-CA"/>
                  <w:rPrChange w:id="207" w:author="Syed, Yasser" w:date="2018-06-29T11:25:00Z">
                    <w:rPr>
                      <w:rFonts w:ascii="Arial" w:hAnsi="Arial" w:cs="Arial"/>
                      <w:color w:val="000000"/>
                      <w:sz w:val="18"/>
                      <w:szCs w:val="18"/>
                      <w:lang w:val="en-CA"/>
                    </w:rPr>
                  </w:rPrChange>
                </w:rPr>
                <w:t>FULL</w:t>
              </w:r>
            </w:ins>
            <w:del w:id="208" w:author="Syed, Yasser" w:date="2018-06-14T15:37:00Z">
              <w:r w:rsidRPr="00AD1CEC" w:rsidDel="004C7316">
                <w:rPr>
                  <w:rFonts w:ascii="Arial" w:hAnsi="Arial" w:cs="Arial"/>
                  <w:color w:val="000000"/>
                  <w:sz w:val="18"/>
                  <w:szCs w:val="18"/>
                  <w:lang w:val="en-CA"/>
                </w:rPr>
                <w:delText>IMF</w:delText>
              </w:r>
            </w:del>
          </w:p>
        </w:tc>
        <w:tc>
          <w:tcPr>
            <w:tcW w:w="1490" w:type="dxa"/>
            <w:shd w:val="clear" w:color="auto" w:fill="B4C6E7" w:themeFill="accent1" w:themeFillTint="66"/>
            <w:vAlign w:val="bottom"/>
          </w:tcPr>
          <w:p w14:paraId="66323B7E" w14:textId="2B64C9CE"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r w:rsidR="00DB73C3" w:rsidRPr="00AD1CEC">
              <w:rPr>
                <w:rFonts w:ascii="Arial" w:hAnsi="Arial" w:cs="Arial"/>
                <w:color w:val="000000"/>
                <w:sz w:val="18"/>
                <w:szCs w:val="18"/>
                <w:lang w:val="en-CA"/>
              </w:rPr>
              <w:t xml:space="preserve"> </w:t>
            </w:r>
            <w:r w:rsidRPr="00AD1CEC">
              <w:rPr>
                <w:rFonts w:ascii="Arial" w:hAnsi="Arial" w:cs="Arial"/>
                <w:color w:val="000000"/>
                <w:sz w:val="18"/>
                <w:szCs w:val="18"/>
                <w:lang w:val="en-CA"/>
              </w:rPr>
              <w:t>525</w:t>
            </w:r>
          </w:p>
        </w:tc>
        <w:tc>
          <w:tcPr>
            <w:tcW w:w="1345" w:type="dxa"/>
            <w:shd w:val="clear" w:color="auto" w:fill="B4C6E7" w:themeFill="accent1" w:themeFillTint="66"/>
            <w:vAlign w:val="bottom"/>
          </w:tcPr>
          <w:p w14:paraId="30213D1F" w14:textId="549EA998" w:rsidR="002664E7" w:rsidRPr="00AD1CEC" w:rsidRDefault="002664E7" w:rsidP="00D81C84">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r w:rsidR="00DB73C3" w:rsidRPr="00AD1CEC">
              <w:rPr>
                <w:rFonts w:ascii="Arial" w:hAnsi="Arial" w:cs="Arial"/>
                <w:color w:val="000000"/>
                <w:sz w:val="18"/>
                <w:szCs w:val="18"/>
                <w:lang w:val="en-CA"/>
              </w:rPr>
              <w:t xml:space="preserve"> </w:t>
            </w:r>
            <w:del w:id="209" w:author="Syed, Yasser" w:date="2018-07-11T01:21:00Z">
              <w:r w:rsidRPr="00AD1CEC" w:rsidDel="000F4C09">
                <w:rPr>
                  <w:rFonts w:ascii="Arial" w:hAnsi="Arial" w:cs="Arial"/>
                  <w:color w:val="000000"/>
                  <w:sz w:val="18"/>
                  <w:szCs w:val="18"/>
                  <w:lang w:val="en-CA"/>
                </w:rPr>
                <w:delText xml:space="preserve"> </w:delText>
              </w:r>
            </w:del>
            <w:r w:rsidRPr="00AD1CEC">
              <w:rPr>
                <w:rFonts w:ascii="Arial" w:hAnsi="Arial" w:cs="Arial"/>
                <w:color w:val="000000"/>
                <w:sz w:val="18"/>
                <w:szCs w:val="18"/>
                <w:lang w:val="en-CA"/>
              </w:rPr>
              <w:t>625</w:t>
            </w:r>
          </w:p>
        </w:tc>
      </w:tr>
      <w:tr w:rsidR="002664E7" w:rsidRPr="00AD1CEC" w14:paraId="07871966" w14:textId="77777777" w:rsidTr="00416591">
        <w:tc>
          <w:tcPr>
            <w:tcW w:w="1933" w:type="dxa"/>
            <w:vAlign w:val="bottom"/>
          </w:tcPr>
          <w:p w14:paraId="5E681623" w14:textId="77777777" w:rsidR="002664E7" w:rsidRPr="00AD1CEC" w:rsidRDefault="002664E7" w:rsidP="00E20902">
            <w:pPr>
              <w:keepNext/>
              <w:rPr>
                <w:rFonts w:ascii="Arial" w:hAnsi="Arial" w:cs="Arial"/>
                <w:b/>
                <w:bCs/>
                <w:color w:val="000000"/>
                <w:sz w:val="18"/>
                <w:szCs w:val="18"/>
                <w:lang w:val="en-CA"/>
              </w:rPr>
            </w:pPr>
            <w:r w:rsidRPr="00AD1CEC">
              <w:rPr>
                <w:rFonts w:ascii="Arial" w:hAnsi="Arial" w:cs="Arial"/>
                <w:b/>
                <w:bCs/>
                <w:color w:val="000000"/>
                <w:sz w:val="18"/>
                <w:szCs w:val="18"/>
                <w:lang w:val="en-CA"/>
              </w:rPr>
              <w:t>Colour properties</w:t>
            </w:r>
          </w:p>
        </w:tc>
        <w:tc>
          <w:tcPr>
            <w:tcW w:w="1592" w:type="dxa"/>
            <w:vAlign w:val="bottom"/>
          </w:tcPr>
          <w:p w14:paraId="5A261AC0"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592" w:type="dxa"/>
            <w:vAlign w:val="bottom"/>
          </w:tcPr>
          <w:p w14:paraId="02DD1005"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398" w:type="dxa"/>
          </w:tcPr>
          <w:p w14:paraId="75BC423D" w14:textId="77777777" w:rsidR="002664E7" w:rsidRPr="00AD1CEC" w:rsidRDefault="002664E7" w:rsidP="00E20902">
            <w:pPr>
              <w:keepNext/>
              <w:rPr>
                <w:rFonts w:ascii="Arial" w:hAnsi="Arial" w:cs="Arial"/>
                <w:color w:val="000000"/>
                <w:sz w:val="18"/>
                <w:szCs w:val="18"/>
                <w:lang w:val="en-CA"/>
              </w:rPr>
            </w:pPr>
          </w:p>
        </w:tc>
        <w:tc>
          <w:tcPr>
            <w:tcW w:w="1490" w:type="dxa"/>
            <w:vAlign w:val="bottom"/>
          </w:tcPr>
          <w:p w14:paraId="524627BB" w14:textId="77777777"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p>
        </w:tc>
        <w:tc>
          <w:tcPr>
            <w:tcW w:w="1345" w:type="dxa"/>
          </w:tcPr>
          <w:p w14:paraId="686F0E5E" w14:textId="77777777" w:rsidR="002664E7" w:rsidRPr="00AD1CEC" w:rsidRDefault="002664E7" w:rsidP="00E20902">
            <w:pPr>
              <w:keepNext/>
              <w:rPr>
                <w:rFonts w:ascii="Arial" w:hAnsi="Arial" w:cs="Arial"/>
                <w:color w:val="000000"/>
                <w:sz w:val="18"/>
                <w:szCs w:val="18"/>
                <w:lang w:val="en-CA"/>
              </w:rPr>
            </w:pPr>
          </w:p>
        </w:tc>
      </w:tr>
      <w:tr w:rsidR="002664E7" w:rsidRPr="00AD1CEC" w14:paraId="1738B13F" w14:textId="77777777" w:rsidTr="00416591">
        <w:tc>
          <w:tcPr>
            <w:tcW w:w="1933" w:type="dxa"/>
            <w:vAlign w:val="center"/>
          </w:tcPr>
          <w:p w14:paraId="64E60B16" w14:textId="65DD0A2D" w:rsidR="002664E7" w:rsidRPr="00AD1CEC" w:rsidRDefault="002664E7"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D00CCA">
              <w:rPr>
                <w:rFonts w:ascii="Arial" w:hAnsi="Arial" w:cs="Arial"/>
                <w:color w:val="000000"/>
                <w:sz w:val="18"/>
                <w:szCs w:val="18"/>
                <w:lang w:val="en-CA"/>
              </w:rPr>
              <w:t>p</w:t>
            </w:r>
            <w:r w:rsidRPr="00AD1CEC">
              <w:rPr>
                <w:rFonts w:ascii="Arial" w:hAnsi="Arial" w:cs="Arial"/>
                <w:color w:val="000000"/>
                <w:sz w:val="18"/>
                <w:szCs w:val="18"/>
                <w:lang w:val="en-CA"/>
              </w:rPr>
              <w:t>rimaries</w:t>
            </w:r>
          </w:p>
        </w:tc>
        <w:tc>
          <w:tcPr>
            <w:tcW w:w="1592" w:type="dxa"/>
            <w:vAlign w:val="center"/>
          </w:tcPr>
          <w:p w14:paraId="68442B3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592" w:type="dxa"/>
            <w:vAlign w:val="center"/>
          </w:tcPr>
          <w:p w14:paraId="1A3A261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398" w:type="dxa"/>
          </w:tcPr>
          <w:p w14:paraId="43D2E1D2"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490" w:type="dxa"/>
            <w:vAlign w:val="center"/>
          </w:tcPr>
          <w:p w14:paraId="0C2DFD0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p>
        </w:tc>
        <w:tc>
          <w:tcPr>
            <w:tcW w:w="1345" w:type="dxa"/>
          </w:tcPr>
          <w:p w14:paraId="5B4F95F5"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BT.601</w:t>
            </w:r>
          </w:p>
        </w:tc>
      </w:tr>
      <w:tr w:rsidR="002664E7" w:rsidRPr="00AD1CEC" w14:paraId="729BDC1B" w14:textId="77777777" w:rsidTr="00416591">
        <w:tc>
          <w:tcPr>
            <w:tcW w:w="1933" w:type="dxa"/>
            <w:vAlign w:val="center"/>
          </w:tcPr>
          <w:p w14:paraId="74F47E2C" w14:textId="769AD49D" w:rsidR="002664E7" w:rsidRPr="00AD1CEC" w:rsidRDefault="00853463"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Transfer </w:t>
            </w:r>
            <w:r w:rsidR="00D00CCA">
              <w:rPr>
                <w:rFonts w:ascii="Arial" w:hAnsi="Arial" w:cs="Arial"/>
                <w:color w:val="000000"/>
                <w:sz w:val="18"/>
                <w:szCs w:val="18"/>
                <w:lang w:val="en-CA"/>
              </w:rPr>
              <w:t>c</w:t>
            </w:r>
            <w:r w:rsidRPr="00AD1CEC">
              <w:rPr>
                <w:rFonts w:ascii="Arial" w:hAnsi="Arial" w:cs="Arial"/>
                <w:color w:val="000000"/>
                <w:sz w:val="18"/>
                <w:szCs w:val="18"/>
                <w:lang w:val="en-CA"/>
              </w:rPr>
              <w:t>haracteristics</w:t>
            </w:r>
          </w:p>
        </w:tc>
        <w:tc>
          <w:tcPr>
            <w:tcW w:w="1592" w:type="dxa"/>
            <w:vAlign w:val="center"/>
          </w:tcPr>
          <w:p w14:paraId="62995857" w14:textId="7C1AC4AE"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592" w:type="dxa"/>
            <w:vAlign w:val="center"/>
          </w:tcPr>
          <w:p w14:paraId="2FDEF346" w14:textId="366DCCF2"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398" w:type="dxa"/>
            <w:vAlign w:val="center"/>
          </w:tcPr>
          <w:p w14:paraId="17278CF7" w14:textId="2D5C33AF"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490" w:type="dxa"/>
            <w:vAlign w:val="center"/>
          </w:tcPr>
          <w:p w14:paraId="63578C9C" w14:textId="45379D43"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c>
          <w:tcPr>
            <w:tcW w:w="1345" w:type="dxa"/>
            <w:vAlign w:val="center"/>
          </w:tcPr>
          <w:p w14:paraId="30BA354F" w14:textId="0198E145"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BT.709-6</w:t>
            </w:r>
          </w:p>
        </w:tc>
      </w:tr>
      <w:tr w:rsidR="002664E7" w:rsidRPr="00AD1CEC" w14:paraId="63C163B7" w14:textId="77777777" w:rsidTr="00416591">
        <w:tc>
          <w:tcPr>
            <w:tcW w:w="1933" w:type="dxa"/>
            <w:vAlign w:val="center"/>
          </w:tcPr>
          <w:p w14:paraId="6057F1CA" w14:textId="3F48AF82" w:rsidR="002664E7" w:rsidRPr="00AD1CEC" w:rsidRDefault="002664E7"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D00CCA">
              <w:rPr>
                <w:rFonts w:ascii="Arial" w:hAnsi="Arial" w:cs="Arial"/>
                <w:color w:val="000000"/>
                <w:sz w:val="18"/>
                <w:szCs w:val="18"/>
                <w:lang w:val="en-CA"/>
              </w:rPr>
              <w:t>r</w:t>
            </w:r>
            <w:r w:rsidRPr="00AD1CEC">
              <w:rPr>
                <w:rFonts w:ascii="Arial" w:hAnsi="Arial" w:cs="Arial"/>
                <w:color w:val="000000"/>
                <w:sz w:val="18"/>
                <w:szCs w:val="18"/>
                <w:lang w:val="en-CA"/>
              </w:rPr>
              <w:t>epresentation</w:t>
            </w:r>
          </w:p>
        </w:tc>
        <w:tc>
          <w:tcPr>
            <w:tcW w:w="1592" w:type="dxa"/>
            <w:vAlign w:val="center"/>
          </w:tcPr>
          <w:p w14:paraId="28E3C77F" w14:textId="77777777" w:rsidR="002664E7" w:rsidRPr="00AD1CEC" w:rsidRDefault="002664E7"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Y′CbCr</w:t>
            </w:r>
            <w:proofErr w:type="spellEnd"/>
          </w:p>
        </w:tc>
        <w:tc>
          <w:tcPr>
            <w:tcW w:w="1592" w:type="dxa"/>
            <w:vAlign w:val="center"/>
          </w:tcPr>
          <w:p w14:paraId="4569294E"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R′G′</w:t>
            </w:r>
            <w:commentRangeStart w:id="210"/>
            <w:r w:rsidRPr="00AD1CEC">
              <w:rPr>
                <w:rFonts w:ascii="Arial" w:hAnsi="Arial" w:cs="Arial"/>
                <w:color w:val="000000"/>
                <w:sz w:val="18"/>
                <w:szCs w:val="18"/>
                <w:lang w:val="en-CA"/>
              </w:rPr>
              <w:t>B</w:t>
            </w:r>
            <w:commentRangeEnd w:id="210"/>
            <w:r w:rsidR="00DB5BFF" w:rsidRPr="00AD1CEC">
              <w:rPr>
                <w:rStyle w:val="CommentReference"/>
                <w:rFonts w:eastAsia="MS Mincho"/>
                <w:lang w:val="en-CA" w:eastAsia="ja-JP"/>
              </w:rPr>
              <w:commentReference w:id="210"/>
            </w:r>
            <w:r w:rsidRPr="00AD1CEC">
              <w:rPr>
                <w:rFonts w:ascii="Arial" w:hAnsi="Arial" w:cs="Arial"/>
                <w:color w:val="000000"/>
                <w:sz w:val="18"/>
                <w:szCs w:val="18"/>
                <w:lang w:val="en-CA"/>
              </w:rPr>
              <w:t>′</w:t>
            </w:r>
          </w:p>
        </w:tc>
        <w:tc>
          <w:tcPr>
            <w:tcW w:w="1398" w:type="dxa"/>
            <w:vAlign w:val="center"/>
          </w:tcPr>
          <w:p w14:paraId="6E626AD4" w14:textId="79F30BCF" w:rsidR="002664E7" w:rsidRPr="00AD1CEC" w:rsidRDefault="00DB73C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G</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B</w:t>
            </w:r>
            <w:r w:rsidR="004D0954" w:rsidRPr="00AD1CEC">
              <w:rPr>
                <w:rFonts w:ascii="Arial" w:hAnsi="Arial" w:cs="Arial"/>
                <w:color w:val="000000"/>
                <w:sz w:val="18"/>
                <w:szCs w:val="18"/>
                <w:lang w:val="en-CA"/>
              </w:rPr>
              <w:t>′</w:t>
            </w:r>
          </w:p>
        </w:tc>
        <w:tc>
          <w:tcPr>
            <w:tcW w:w="1490" w:type="dxa"/>
            <w:vAlign w:val="center"/>
          </w:tcPr>
          <w:p w14:paraId="50A92A85" w14:textId="67578EC0" w:rsidR="002664E7" w:rsidRPr="00AD1CEC" w:rsidRDefault="00DB73C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CbCr</w:t>
            </w:r>
            <w:proofErr w:type="spellEnd"/>
          </w:p>
        </w:tc>
        <w:tc>
          <w:tcPr>
            <w:tcW w:w="1345" w:type="dxa"/>
            <w:vAlign w:val="center"/>
          </w:tcPr>
          <w:p w14:paraId="04D1128D" w14:textId="649E036B" w:rsidR="002664E7" w:rsidRPr="00AD1CEC" w:rsidRDefault="00DB73C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w:t>
            </w:r>
            <w:r w:rsidR="004D0954" w:rsidRPr="00AD1CEC">
              <w:rPr>
                <w:rFonts w:ascii="Arial" w:hAnsi="Arial" w:cs="Arial"/>
                <w:color w:val="000000"/>
                <w:sz w:val="18"/>
                <w:szCs w:val="18"/>
                <w:lang w:val="en-CA"/>
              </w:rPr>
              <w:t>′</w:t>
            </w:r>
            <w:r w:rsidRPr="00AD1CEC">
              <w:rPr>
                <w:rFonts w:ascii="Arial" w:hAnsi="Arial" w:cs="Arial"/>
                <w:color w:val="000000"/>
                <w:sz w:val="18"/>
                <w:szCs w:val="18"/>
                <w:lang w:val="en-CA"/>
              </w:rPr>
              <w:t>CbCr</w:t>
            </w:r>
            <w:proofErr w:type="spellEnd"/>
          </w:p>
        </w:tc>
      </w:tr>
      <w:tr w:rsidR="002664E7" w:rsidRPr="00AD1CEC" w14:paraId="61ECC137" w14:textId="77777777" w:rsidTr="00416591">
        <w:tc>
          <w:tcPr>
            <w:tcW w:w="1933" w:type="dxa"/>
            <w:vAlign w:val="center"/>
          </w:tcPr>
          <w:p w14:paraId="0D1B620A" w14:textId="23A1CAFB" w:rsidR="002664E7" w:rsidRPr="00AD1CEC" w:rsidRDefault="002664E7" w:rsidP="00E20902">
            <w:pPr>
              <w:keepNext/>
              <w:rPr>
                <w:rFonts w:ascii="Arial" w:hAnsi="Arial" w:cs="Arial"/>
                <w:color w:val="000000"/>
                <w:sz w:val="18"/>
                <w:szCs w:val="18"/>
                <w:lang w:val="en-CA"/>
              </w:rPr>
            </w:pPr>
            <w:r w:rsidRPr="00AD1CEC">
              <w:rPr>
                <w:rFonts w:ascii="Arial" w:hAnsi="Arial" w:cs="Arial"/>
                <w:color w:val="000000"/>
                <w:sz w:val="18"/>
                <w:szCs w:val="18"/>
                <w:lang w:val="en-CA"/>
              </w:rPr>
              <w:t>Full/</w:t>
            </w:r>
            <w:r w:rsidR="00D00CCA">
              <w:rPr>
                <w:rFonts w:ascii="Arial" w:hAnsi="Arial" w:cs="Arial"/>
                <w:color w:val="000000"/>
                <w:sz w:val="18"/>
                <w:szCs w:val="18"/>
                <w:lang w:val="en-CA"/>
              </w:rPr>
              <w:t>n</w:t>
            </w:r>
            <w:r w:rsidRPr="00AD1CEC">
              <w:rPr>
                <w:rFonts w:ascii="Arial" w:hAnsi="Arial" w:cs="Arial"/>
                <w:color w:val="000000"/>
                <w:sz w:val="18"/>
                <w:szCs w:val="18"/>
                <w:lang w:val="en-CA"/>
              </w:rPr>
              <w:t xml:space="preserve">arrow </w:t>
            </w:r>
            <w:r w:rsidR="00D00CCA">
              <w:rPr>
                <w:rFonts w:ascii="Arial" w:hAnsi="Arial" w:cs="Arial"/>
                <w:color w:val="000000"/>
                <w:sz w:val="18"/>
                <w:szCs w:val="18"/>
                <w:lang w:val="en-CA"/>
              </w:rPr>
              <w:t>r</w:t>
            </w:r>
            <w:r w:rsidRPr="00AD1CEC">
              <w:rPr>
                <w:rFonts w:ascii="Arial" w:hAnsi="Arial" w:cs="Arial"/>
                <w:color w:val="000000"/>
                <w:sz w:val="18"/>
                <w:szCs w:val="18"/>
                <w:lang w:val="en-CA"/>
              </w:rPr>
              <w:t>ange</w:t>
            </w:r>
          </w:p>
        </w:tc>
        <w:tc>
          <w:tcPr>
            <w:tcW w:w="1592" w:type="dxa"/>
            <w:vAlign w:val="center"/>
          </w:tcPr>
          <w:p w14:paraId="6E8CC517"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592" w:type="dxa"/>
            <w:vAlign w:val="center"/>
          </w:tcPr>
          <w:p w14:paraId="2971EAAF" w14:textId="10F4C53F"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398" w:type="dxa"/>
          </w:tcPr>
          <w:p w14:paraId="124501A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Full</w:t>
            </w:r>
          </w:p>
        </w:tc>
        <w:tc>
          <w:tcPr>
            <w:tcW w:w="1490" w:type="dxa"/>
            <w:vAlign w:val="center"/>
          </w:tcPr>
          <w:p w14:paraId="7C5C7751"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345" w:type="dxa"/>
          </w:tcPr>
          <w:p w14:paraId="025A6BF8"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r>
    </w:tbl>
    <w:p w14:paraId="715978FE" w14:textId="3A0E59B1" w:rsidR="00652D0A" w:rsidRPr="00AD1CEC" w:rsidRDefault="00652D0A" w:rsidP="00E20902">
      <w:pPr>
        <w:pStyle w:val="Caption"/>
        <w:keepNext/>
        <w:rPr>
          <w:lang w:val="en-CA"/>
        </w:rPr>
      </w:pPr>
    </w:p>
    <w:tbl>
      <w:tblPr>
        <w:tblStyle w:val="TableGrid"/>
        <w:tblW w:w="0" w:type="auto"/>
        <w:tblLook w:val="04A0" w:firstRow="1" w:lastRow="0" w:firstColumn="1" w:lastColumn="0" w:noHBand="0" w:noVBand="1"/>
      </w:tblPr>
      <w:tblGrid>
        <w:gridCol w:w="2081"/>
        <w:gridCol w:w="1417"/>
        <w:gridCol w:w="1627"/>
        <w:gridCol w:w="1440"/>
        <w:gridCol w:w="1440"/>
        <w:gridCol w:w="1208"/>
      </w:tblGrid>
      <w:tr w:rsidR="002664E7" w:rsidRPr="00AD1CEC" w14:paraId="2B22ADF8" w14:textId="77777777" w:rsidTr="006E7CAB">
        <w:tc>
          <w:tcPr>
            <w:tcW w:w="2081" w:type="dxa"/>
            <w:vAlign w:val="bottom"/>
          </w:tcPr>
          <w:p w14:paraId="61E1570C" w14:textId="77777777" w:rsidR="002664E7" w:rsidRPr="00AD1CEC" w:rsidRDefault="002664E7" w:rsidP="00E20902">
            <w:pPr>
              <w:keepNext/>
              <w:rPr>
                <w:rFonts w:ascii="Arial" w:hAnsi="Arial" w:cs="Arial"/>
                <w:b/>
                <w:bCs/>
                <w:color w:val="000000"/>
                <w:lang w:val="en-CA"/>
              </w:rPr>
            </w:pPr>
            <w:r w:rsidRPr="00AD1CEC">
              <w:rPr>
                <w:rFonts w:ascii="Arial" w:hAnsi="Arial" w:cs="Arial"/>
                <w:b/>
                <w:bCs/>
                <w:color w:val="000000"/>
                <w:lang w:val="en-CA"/>
              </w:rPr>
              <w:t>AVC/HEVC VUI parameters</w:t>
            </w:r>
          </w:p>
        </w:tc>
        <w:tc>
          <w:tcPr>
            <w:tcW w:w="1417" w:type="dxa"/>
            <w:vAlign w:val="bottom"/>
          </w:tcPr>
          <w:p w14:paraId="1CD5409A"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627" w:type="dxa"/>
            <w:vAlign w:val="bottom"/>
          </w:tcPr>
          <w:p w14:paraId="3C1C143C"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440" w:type="dxa"/>
          </w:tcPr>
          <w:p w14:paraId="1C4115CB" w14:textId="77777777" w:rsidR="002664E7" w:rsidRPr="00AD1CEC" w:rsidRDefault="002664E7" w:rsidP="00E20902">
            <w:pPr>
              <w:keepNext/>
              <w:jc w:val="center"/>
              <w:rPr>
                <w:rFonts w:ascii="Arial" w:hAnsi="Arial" w:cs="Arial"/>
                <w:color w:val="000000"/>
                <w:lang w:val="en-CA"/>
              </w:rPr>
            </w:pPr>
          </w:p>
        </w:tc>
        <w:tc>
          <w:tcPr>
            <w:tcW w:w="1440" w:type="dxa"/>
            <w:vAlign w:val="bottom"/>
          </w:tcPr>
          <w:p w14:paraId="07EDD7FA"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208" w:type="dxa"/>
          </w:tcPr>
          <w:p w14:paraId="4A835362" w14:textId="77777777" w:rsidR="002664E7" w:rsidRPr="00AD1CEC" w:rsidRDefault="002664E7" w:rsidP="00E20902">
            <w:pPr>
              <w:keepNext/>
              <w:jc w:val="center"/>
              <w:rPr>
                <w:rFonts w:ascii="Arial" w:hAnsi="Arial" w:cs="Arial"/>
                <w:color w:val="000000"/>
                <w:lang w:val="en-CA"/>
              </w:rPr>
            </w:pPr>
          </w:p>
        </w:tc>
      </w:tr>
      <w:tr w:rsidR="002664E7" w:rsidRPr="00AD1CEC" w14:paraId="40028B6B" w14:textId="77777777" w:rsidTr="006E7CAB">
        <w:tc>
          <w:tcPr>
            <w:tcW w:w="2081" w:type="dxa"/>
            <w:vAlign w:val="bottom"/>
          </w:tcPr>
          <w:p w14:paraId="6C78D4FD" w14:textId="77777777" w:rsidR="002664E7" w:rsidRPr="00AD1CEC" w:rsidRDefault="002664E7" w:rsidP="00E20902">
            <w:pPr>
              <w:keepNext/>
              <w:jc w:val="right"/>
              <w:rPr>
                <w:rFonts w:ascii="Arial" w:hAnsi="Arial" w:cs="Arial"/>
                <w:color w:val="000000"/>
                <w:sz w:val="18"/>
                <w:szCs w:val="18"/>
                <w:lang w:val="en-CA"/>
              </w:rPr>
            </w:pPr>
            <w:r w:rsidRPr="00AD1CEC">
              <w:rPr>
                <w:rFonts w:ascii="Arial" w:hAnsi="Arial" w:cs="Arial"/>
                <w:color w:val="000000"/>
                <w:sz w:val="18"/>
                <w:szCs w:val="18"/>
                <w:lang w:val="en-CA"/>
              </w:rPr>
              <w:t>colour primaries</w:t>
            </w:r>
          </w:p>
        </w:tc>
        <w:tc>
          <w:tcPr>
            <w:tcW w:w="1417" w:type="dxa"/>
            <w:vAlign w:val="center"/>
          </w:tcPr>
          <w:p w14:paraId="728FDC34"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627" w:type="dxa"/>
            <w:vAlign w:val="center"/>
          </w:tcPr>
          <w:p w14:paraId="13FF9F1E"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tcPr>
          <w:p w14:paraId="50880ED9"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vAlign w:val="center"/>
          </w:tcPr>
          <w:p w14:paraId="0EAE8994" w14:textId="2E9E6011" w:rsidR="002664E7" w:rsidRPr="00AD1CEC" w:rsidRDefault="00091151" w:rsidP="00E20902">
            <w:pPr>
              <w:keepNext/>
              <w:jc w:val="center"/>
              <w:rPr>
                <w:rFonts w:ascii="Arial" w:hAnsi="Arial" w:cs="Arial"/>
                <w:color w:val="000000"/>
                <w:sz w:val="18"/>
                <w:szCs w:val="18"/>
                <w:lang w:val="en-CA"/>
              </w:rPr>
            </w:pPr>
            <w:ins w:id="211" w:author="Syed, Yasser" w:date="2018-07-12T14:32:00Z">
              <w:r>
                <w:rPr>
                  <w:rFonts w:ascii="Arial" w:hAnsi="Arial" w:cs="Arial"/>
                  <w:color w:val="000000"/>
                  <w:sz w:val="18"/>
                  <w:szCs w:val="18"/>
                  <w:lang w:val="en-CA"/>
                </w:rPr>
                <w:t>6</w:t>
              </w:r>
            </w:ins>
            <w:del w:id="212" w:author="Syed, Yasser" w:date="2018-07-12T14:32:00Z">
              <w:r w:rsidR="002664E7" w:rsidRPr="00AD1CEC" w:rsidDel="00091151">
                <w:rPr>
                  <w:rFonts w:ascii="Arial" w:hAnsi="Arial" w:cs="Arial"/>
                  <w:color w:val="000000"/>
                  <w:sz w:val="18"/>
                  <w:szCs w:val="18"/>
                  <w:lang w:val="en-CA"/>
                </w:rPr>
                <w:delText>5</w:delText>
              </w:r>
            </w:del>
          </w:p>
        </w:tc>
        <w:tc>
          <w:tcPr>
            <w:tcW w:w="1208" w:type="dxa"/>
          </w:tcPr>
          <w:p w14:paraId="58E0B813" w14:textId="0CD842B9" w:rsidR="002664E7" w:rsidRPr="00AD1CEC" w:rsidRDefault="00091151" w:rsidP="00E20902">
            <w:pPr>
              <w:keepNext/>
              <w:jc w:val="center"/>
              <w:rPr>
                <w:rFonts w:ascii="Arial" w:hAnsi="Arial" w:cs="Arial"/>
                <w:color w:val="000000"/>
                <w:sz w:val="18"/>
                <w:szCs w:val="18"/>
                <w:lang w:val="en-CA"/>
              </w:rPr>
            </w:pPr>
            <w:ins w:id="213" w:author="Syed, Yasser" w:date="2018-07-12T14:32:00Z">
              <w:r>
                <w:rPr>
                  <w:rFonts w:ascii="Arial" w:hAnsi="Arial" w:cs="Arial"/>
                  <w:color w:val="000000"/>
                  <w:sz w:val="18"/>
                  <w:szCs w:val="18"/>
                  <w:lang w:val="en-CA"/>
                </w:rPr>
                <w:t>5</w:t>
              </w:r>
            </w:ins>
            <w:del w:id="214" w:author="Syed, Yasser" w:date="2018-07-12T14:32:00Z">
              <w:r w:rsidR="002664E7" w:rsidRPr="00AD1CEC" w:rsidDel="00091151">
                <w:rPr>
                  <w:rFonts w:ascii="Arial" w:hAnsi="Arial" w:cs="Arial"/>
                  <w:color w:val="000000"/>
                  <w:sz w:val="18"/>
                  <w:szCs w:val="18"/>
                  <w:lang w:val="en-CA"/>
                </w:rPr>
                <w:delText>6</w:delText>
              </w:r>
            </w:del>
          </w:p>
        </w:tc>
      </w:tr>
      <w:tr w:rsidR="002664E7" w:rsidRPr="00AD1CEC" w14:paraId="5383454D" w14:textId="77777777" w:rsidTr="006E7CAB">
        <w:tc>
          <w:tcPr>
            <w:tcW w:w="2081" w:type="dxa"/>
            <w:vAlign w:val="bottom"/>
          </w:tcPr>
          <w:p w14:paraId="3CAB4B88" w14:textId="77777777" w:rsidR="002664E7" w:rsidRPr="00AD1CEC" w:rsidRDefault="002664E7" w:rsidP="00E20902">
            <w:pPr>
              <w:keepNext/>
              <w:jc w:val="right"/>
              <w:rPr>
                <w:rFonts w:ascii="Arial" w:hAnsi="Arial" w:cs="Arial"/>
                <w:color w:val="000000"/>
                <w:sz w:val="18"/>
                <w:szCs w:val="18"/>
                <w:lang w:val="en-CA"/>
              </w:rPr>
            </w:pPr>
            <w:proofErr w:type="spellStart"/>
            <w:r w:rsidRPr="00AD1CEC">
              <w:rPr>
                <w:rFonts w:ascii="Arial" w:hAnsi="Arial" w:cs="Arial"/>
                <w:color w:val="000000"/>
                <w:sz w:val="18"/>
                <w:szCs w:val="18"/>
                <w:lang w:val="en-CA"/>
              </w:rPr>
              <w:t>transfer_characteristics</w:t>
            </w:r>
            <w:proofErr w:type="spellEnd"/>
          </w:p>
        </w:tc>
        <w:tc>
          <w:tcPr>
            <w:tcW w:w="1417" w:type="dxa"/>
            <w:vAlign w:val="center"/>
          </w:tcPr>
          <w:p w14:paraId="127D7B1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627" w:type="dxa"/>
            <w:vAlign w:val="center"/>
          </w:tcPr>
          <w:p w14:paraId="72E73322"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tcPr>
          <w:p w14:paraId="2AA19823"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vAlign w:val="center"/>
          </w:tcPr>
          <w:p w14:paraId="1456491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6</w:t>
            </w:r>
          </w:p>
        </w:tc>
        <w:tc>
          <w:tcPr>
            <w:tcW w:w="1208" w:type="dxa"/>
          </w:tcPr>
          <w:p w14:paraId="4D3DB631"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6</w:t>
            </w:r>
          </w:p>
        </w:tc>
      </w:tr>
      <w:tr w:rsidR="002664E7" w:rsidRPr="00AD1CEC" w14:paraId="5F76F1D7" w14:textId="77777777" w:rsidTr="006E7CAB">
        <w:tc>
          <w:tcPr>
            <w:tcW w:w="2081" w:type="dxa"/>
            <w:vAlign w:val="bottom"/>
          </w:tcPr>
          <w:p w14:paraId="6E066A18" w14:textId="77777777" w:rsidR="002664E7" w:rsidRPr="00AD1CEC" w:rsidRDefault="002664E7" w:rsidP="00E20902">
            <w:pPr>
              <w:keepNext/>
              <w:jc w:val="right"/>
              <w:rPr>
                <w:rFonts w:ascii="Arial" w:hAnsi="Arial" w:cs="Arial"/>
                <w:color w:val="000000"/>
                <w:sz w:val="18"/>
                <w:szCs w:val="18"/>
                <w:lang w:val="en-CA"/>
              </w:rPr>
            </w:pPr>
            <w:proofErr w:type="spellStart"/>
            <w:r w:rsidRPr="00AD1CEC">
              <w:rPr>
                <w:rFonts w:ascii="Arial" w:hAnsi="Arial" w:cs="Arial"/>
                <w:color w:val="000000"/>
                <w:sz w:val="18"/>
                <w:szCs w:val="18"/>
                <w:lang w:val="en-CA"/>
              </w:rPr>
              <w:t>matrix_coeffs</w:t>
            </w:r>
            <w:proofErr w:type="spellEnd"/>
          </w:p>
        </w:tc>
        <w:tc>
          <w:tcPr>
            <w:tcW w:w="1417" w:type="dxa"/>
            <w:vAlign w:val="center"/>
          </w:tcPr>
          <w:p w14:paraId="072113BB"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627" w:type="dxa"/>
            <w:vAlign w:val="center"/>
          </w:tcPr>
          <w:p w14:paraId="1AFEADE6" w14:textId="193FAEFF" w:rsidR="002664E7" w:rsidRPr="00AD1CEC" w:rsidRDefault="00DB73C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440" w:type="dxa"/>
          </w:tcPr>
          <w:p w14:paraId="3762168A" w14:textId="3B292D73" w:rsidR="002664E7" w:rsidRPr="00AD1CEC" w:rsidRDefault="00DB73C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440" w:type="dxa"/>
            <w:vAlign w:val="center"/>
          </w:tcPr>
          <w:p w14:paraId="490778A2"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6</w:t>
            </w:r>
          </w:p>
        </w:tc>
        <w:tc>
          <w:tcPr>
            <w:tcW w:w="1208" w:type="dxa"/>
          </w:tcPr>
          <w:p w14:paraId="3EABCA26"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5</w:t>
            </w:r>
          </w:p>
        </w:tc>
      </w:tr>
      <w:tr w:rsidR="002664E7" w:rsidRPr="00AD1CEC" w14:paraId="13964202" w14:textId="77777777" w:rsidTr="006E7CAB">
        <w:tc>
          <w:tcPr>
            <w:tcW w:w="2081" w:type="dxa"/>
            <w:vAlign w:val="bottom"/>
          </w:tcPr>
          <w:p w14:paraId="71289D5E" w14:textId="77777777" w:rsidR="002664E7" w:rsidRPr="00AD1CEC" w:rsidRDefault="002664E7" w:rsidP="00E20902">
            <w:pPr>
              <w:keepNext/>
              <w:jc w:val="right"/>
              <w:rPr>
                <w:rFonts w:ascii="Arial" w:hAnsi="Arial" w:cs="Arial"/>
                <w:color w:val="000000"/>
                <w:sz w:val="18"/>
                <w:szCs w:val="18"/>
                <w:lang w:val="en-CA"/>
              </w:rPr>
            </w:pPr>
            <w:proofErr w:type="spellStart"/>
            <w:r w:rsidRPr="00AD1CEC">
              <w:rPr>
                <w:rFonts w:ascii="Arial" w:hAnsi="Arial" w:cs="Arial"/>
                <w:color w:val="000000"/>
                <w:sz w:val="18"/>
                <w:szCs w:val="18"/>
                <w:lang w:val="en-CA"/>
              </w:rPr>
              <w:t>VideoFullRangeFlag</w:t>
            </w:r>
            <w:proofErr w:type="spellEnd"/>
          </w:p>
        </w:tc>
        <w:tc>
          <w:tcPr>
            <w:tcW w:w="1417" w:type="dxa"/>
            <w:vAlign w:val="center"/>
          </w:tcPr>
          <w:p w14:paraId="3E2A1E4D"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627" w:type="dxa"/>
            <w:vAlign w:val="center"/>
          </w:tcPr>
          <w:p w14:paraId="70D9534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440" w:type="dxa"/>
          </w:tcPr>
          <w:p w14:paraId="5C5BB1F0"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1</w:t>
            </w:r>
          </w:p>
        </w:tc>
        <w:tc>
          <w:tcPr>
            <w:tcW w:w="1440" w:type="dxa"/>
            <w:vAlign w:val="center"/>
          </w:tcPr>
          <w:p w14:paraId="44C62F69"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c>
          <w:tcPr>
            <w:tcW w:w="1208" w:type="dxa"/>
          </w:tcPr>
          <w:p w14:paraId="0215A637" w14:textId="77777777" w:rsidR="002664E7" w:rsidRPr="00AD1CEC" w:rsidRDefault="002664E7"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w:t>
            </w:r>
          </w:p>
        </w:tc>
      </w:tr>
    </w:tbl>
    <w:p w14:paraId="5393A302" w14:textId="043E505B" w:rsidR="002664E7" w:rsidRPr="00AD1CEC" w:rsidRDefault="002664E7" w:rsidP="00E20902">
      <w:pPr>
        <w:keepNext/>
        <w:rPr>
          <w:lang w:val="en-CA"/>
        </w:rPr>
      </w:pPr>
    </w:p>
    <w:tbl>
      <w:tblPr>
        <w:tblStyle w:val="TableGrid"/>
        <w:tblW w:w="9355" w:type="dxa"/>
        <w:tblLayout w:type="fixed"/>
        <w:tblLook w:val="04A0" w:firstRow="1" w:lastRow="0" w:firstColumn="1" w:lastColumn="0" w:noHBand="0" w:noVBand="1"/>
      </w:tblPr>
      <w:tblGrid>
        <w:gridCol w:w="2138"/>
        <w:gridCol w:w="1367"/>
        <w:gridCol w:w="1440"/>
        <w:gridCol w:w="1440"/>
        <w:gridCol w:w="1440"/>
        <w:gridCol w:w="1530"/>
        <w:tblGridChange w:id="215">
          <w:tblGrid>
            <w:gridCol w:w="2138"/>
            <w:gridCol w:w="1367"/>
            <w:gridCol w:w="1440"/>
            <w:gridCol w:w="1440"/>
            <w:gridCol w:w="1440"/>
            <w:gridCol w:w="1530"/>
          </w:tblGrid>
        </w:tblGridChange>
      </w:tblGrid>
      <w:tr w:rsidR="002664E7" w:rsidRPr="00AD1CEC" w14:paraId="674CA330" w14:textId="77777777" w:rsidTr="006E7CAB">
        <w:tc>
          <w:tcPr>
            <w:tcW w:w="2138" w:type="dxa"/>
            <w:vAlign w:val="bottom"/>
          </w:tcPr>
          <w:p w14:paraId="64B52D72" w14:textId="77777777" w:rsidR="002664E7" w:rsidRPr="00AD1CEC" w:rsidRDefault="002664E7" w:rsidP="00E20902">
            <w:pPr>
              <w:keepNext/>
              <w:rPr>
                <w:rFonts w:ascii="Arial" w:hAnsi="Arial" w:cs="Arial"/>
                <w:b/>
                <w:bCs/>
                <w:color w:val="000000"/>
                <w:lang w:val="en-CA"/>
              </w:rPr>
            </w:pPr>
            <w:r w:rsidRPr="00AD1CEC">
              <w:rPr>
                <w:rFonts w:ascii="Arial" w:hAnsi="Arial" w:cs="Arial"/>
                <w:b/>
                <w:bCs/>
                <w:color w:val="000000"/>
                <w:lang w:val="en-CA"/>
              </w:rPr>
              <w:t>SMPTE MXF parameters</w:t>
            </w:r>
          </w:p>
        </w:tc>
        <w:tc>
          <w:tcPr>
            <w:tcW w:w="1367" w:type="dxa"/>
            <w:vAlign w:val="bottom"/>
          </w:tcPr>
          <w:p w14:paraId="159D5777"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440" w:type="dxa"/>
            <w:vAlign w:val="bottom"/>
          </w:tcPr>
          <w:p w14:paraId="50313D08"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440" w:type="dxa"/>
          </w:tcPr>
          <w:p w14:paraId="0BFF3CB8" w14:textId="77777777" w:rsidR="002664E7" w:rsidRPr="00AD1CEC" w:rsidRDefault="002664E7" w:rsidP="00E20902">
            <w:pPr>
              <w:keepNext/>
              <w:jc w:val="center"/>
              <w:rPr>
                <w:rFonts w:ascii="Arial" w:hAnsi="Arial" w:cs="Arial"/>
                <w:color w:val="000000"/>
                <w:lang w:val="en-CA"/>
              </w:rPr>
            </w:pPr>
          </w:p>
        </w:tc>
        <w:tc>
          <w:tcPr>
            <w:tcW w:w="1440" w:type="dxa"/>
            <w:vAlign w:val="bottom"/>
          </w:tcPr>
          <w:p w14:paraId="59C90608" w14:textId="77777777" w:rsidR="002664E7" w:rsidRPr="00AD1CEC" w:rsidRDefault="002664E7" w:rsidP="00E20902">
            <w:pPr>
              <w:keepNext/>
              <w:jc w:val="center"/>
              <w:rPr>
                <w:rFonts w:ascii="Arial" w:hAnsi="Arial" w:cs="Arial"/>
                <w:color w:val="000000"/>
                <w:lang w:val="en-CA"/>
              </w:rPr>
            </w:pPr>
            <w:r w:rsidRPr="00AD1CEC">
              <w:rPr>
                <w:rFonts w:ascii="Arial" w:hAnsi="Arial" w:cs="Arial"/>
                <w:color w:val="000000"/>
                <w:lang w:val="en-CA"/>
              </w:rPr>
              <w:t> </w:t>
            </w:r>
          </w:p>
        </w:tc>
        <w:tc>
          <w:tcPr>
            <w:tcW w:w="1530" w:type="dxa"/>
          </w:tcPr>
          <w:p w14:paraId="0FF93AAC" w14:textId="77777777" w:rsidR="002664E7" w:rsidRPr="00AD1CEC" w:rsidRDefault="002664E7" w:rsidP="00E20902">
            <w:pPr>
              <w:keepNext/>
              <w:jc w:val="center"/>
              <w:rPr>
                <w:rFonts w:ascii="Arial" w:hAnsi="Arial" w:cs="Arial"/>
                <w:color w:val="000000"/>
                <w:lang w:val="en-CA"/>
              </w:rPr>
            </w:pPr>
          </w:p>
        </w:tc>
      </w:tr>
      <w:tr w:rsidR="001A526C" w:rsidRPr="00AD1CEC" w14:paraId="22B71B59" w14:textId="77777777" w:rsidTr="0088106B">
        <w:tblPrEx>
          <w:tblW w:w="9355" w:type="dxa"/>
          <w:tblLayout w:type="fixed"/>
          <w:tblPrExChange w:id="216" w:author="Syed, Yasser" w:date="2018-06-17T23:23:00Z">
            <w:tblPrEx>
              <w:tblW w:w="9355" w:type="dxa"/>
              <w:tblLayout w:type="fixed"/>
            </w:tblPrEx>
          </w:tblPrExChange>
        </w:tblPrEx>
        <w:trPr>
          <w:trHeight w:val="674"/>
        </w:trPr>
        <w:tc>
          <w:tcPr>
            <w:tcW w:w="2138" w:type="dxa"/>
            <w:vAlign w:val="bottom"/>
            <w:tcPrChange w:id="217" w:author="Syed, Yasser" w:date="2018-06-17T23:23:00Z">
              <w:tcPr>
                <w:tcW w:w="2138" w:type="dxa"/>
                <w:vAlign w:val="bottom"/>
              </w:tcPr>
            </w:tcPrChange>
          </w:tcPr>
          <w:p w14:paraId="6132A58F" w14:textId="35C17330" w:rsidR="001A526C" w:rsidRPr="00AD1CEC" w:rsidRDefault="001A526C"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Colour </w:t>
            </w:r>
            <w:r>
              <w:rPr>
                <w:rFonts w:ascii="Arial" w:hAnsi="Arial" w:cs="Arial"/>
                <w:color w:val="000000"/>
                <w:sz w:val="18"/>
                <w:szCs w:val="18"/>
                <w:lang w:val="en-CA"/>
              </w:rPr>
              <w:t>p</w:t>
            </w:r>
            <w:r w:rsidRPr="00AD1CEC">
              <w:rPr>
                <w:rFonts w:ascii="Arial" w:hAnsi="Arial" w:cs="Arial"/>
                <w:color w:val="000000"/>
                <w:sz w:val="18"/>
                <w:szCs w:val="18"/>
                <w:lang w:val="en-CA"/>
              </w:rPr>
              <w:t>rimaries</w:t>
            </w:r>
          </w:p>
        </w:tc>
        <w:tc>
          <w:tcPr>
            <w:tcW w:w="4247" w:type="dxa"/>
            <w:gridSpan w:val="3"/>
            <w:vAlign w:val="center"/>
            <w:tcPrChange w:id="218" w:author="Syed, Yasser" w:date="2018-06-17T23:23:00Z">
              <w:tcPr>
                <w:tcW w:w="4247" w:type="dxa"/>
                <w:gridSpan w:val="3"/>
                <w:vAlign w:val="center"/>
              </w:tcPr>
            </w:tcPrChange>
          </w:tcPr>
          <w:p w14:paraId="1C0CE6A2" w14:textId="77777777" w:rsidR="001A526C" w:rsidRPr="00AD1CEC" w:rsidRDefault="001A526C"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06.0E.2B.34.04.01.01.06.04.01.01.01.03.03.00.00</w:t>
            </w:r>
          </w:p>
          <w:p w14:paraId="264E9744" w14:textId="300DCA0B" w:rsidR="001A526C" w:rsidRPr="00AD1CEC" w:rsidRDefault="001A526C" w:rsidP="00E20902">
            <w:pPr>
              <w:keepNext/>
              <w:jc w:val="center"/>
              <w:rPr>
                <w:rFonts w:ascii="Arial" w:hAnsi="Arial" w:cs="Arial"/>
                <w:color w:val="000000"/>
                <w:sz w:val="18"/>
                <w:szCs w:val="18"/>
                <w:lang w:val="en-CA"/>
              </w:rPr>
            </w:pPr>
            <w:del w:id="219" w:author="Syed, Yasser" w:date="2018-06-17T23:14:00Z">
              <w:r w:rsidRPr="00AD1CEC" w:rsidDel="001A526C">
                <w:rPr>
                  <w:rFonts w:ascii="Arial" w:hAnsi="Arial" w:cs="Arial"/>
                  <w:color w:val="000000"/>
                  <w:sz w:val="18"/>
                  <w:szCs w:val="18"/>
                  <w:lang w:val="en-CA"/>
                </w:rPr>
                <w:delText>06.0E.2B.34.04.01.01.06.04.01.01.01.03.03.00.00</w:delText>
              </w:r>
            </w:del>
          </w:p>
          <w:p w14:paraId="30E346AB" w14:textId="69F99178" w:rsidR="001A526C" w:rsidRPr="00AD1CEC" w:rsidRDefault="001A526C" w:rsidP="00E20902">
            <w:pPr>
              <w:keepNext/>
              <w:jc w:val="center"/>
              <w:rPr>
                <w:rFonts w:ascii="Arial" w:hAnsi="Arial" w:cs="Arial"/>
                <w:color w:val="000000"/>
                <w:sz w:val="18"/>
                <w:szCs w:val="18"/>
                <w:lang w:val="en-CA"/>
              </w:rPr>
            </w:pPr>
            <w:del w:id="220" w:author="Syed, Yasser" w:date="2018-06-17T23:14:00Z">
              <w:r w:rsidRPr="00AD1CEC" w:rsidDel="001A526C">
                <w:rPr>
                  <w:rFonts w:ascii="Arial" w:hAnsi="Arial" w:cs="Arial"/>
                  <w:color w:val="000000"/>
                  <w:sz w:val="18"/>
                  <w:szCs w:val="18"/>
                  <w:lang w:val="en-CA"/>
                </w:rPr>
                <w:delText>06.0E.2B.34.04.01.01.06.04.01.01.01.03.03.00.00</w:delText>
              </w:r>
            </w:del>
          </w:p>
        </w:tc>
        <w:tc>
          <w:tcPr>
            <w:tcW w:w="1440" w:type="dxa"/>
            <w:vAlign w:val="center"/>
            <w:tcPrChange w:id="221" w:author="Syed, Yasser" w:date="2018-06-17T23:23:00Z">
              <w:tcPr>
                <w:tcW w:w="1440" w:type="dxa"/>
                <w:vAlign w:val="center"/>
              </w:tcPr>
            </w:tcPrChange>
          </w:tcPr>
          <w:p w14:paraId="1A1ADE26" w14:textId="77777777" w:rsidR="001A526C" w:rsidRPr="00AD1CEC" w:rsidRDefault="001A526C"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06.0E.2B.34.04.01.01.06.04.01.01.01.03.01.00.00</w:t>
            </w:r>
            <w:r w:rsidRPr="00AD1CEC">
              <w:rPr>
                <w:rFonts w:ascii="Arial" w:hAnsi="Arial" w:cs="Arial"/>
                <w:color w:val="000000"/>
                <w:sz w:val="18"/>
                <w:szCs w:val="18"/>
                <w:lang w:val="en-CA"/>
              </w:rPr>
              <w:t> </w:t>
            </w:r>
          </w:p>
        </w:tc>
        <w:tc>
          <w:tcPr>
            <w:tcW w:w="1530" w:type="dxa"/>
            <w:tcPrChange w:id="222" w:author="Syed, Yasser" w:date="2018-06-17T23:23:00Z">
              <w:tcPr>
                <w:tcW w:w="1530" w:type="dxa"/>
              </w:tcPr>
            </w:tcPrChange>
          </w:tcPr>
          <w:p w14:paraId="13C90AFC" w14:textId="77777777" w:rsidR="001A526C" w:rsidRPr="00AD1CEC" w:rsidRDefault="001A526C"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06.0E.2B.34.04.01.01.06.04.01.01.01.03.02.00.00</w:t>
            </w:r>
          </w:p>
        </w:tc>
      </w:tr>
      <w:tr w:rsidR="001A526C" w:rsidRPr="00AD1CEC" w14:paraId="43940584" w14:textId="77777777" w:rsidTr="0088106B">
        <w:tblPrEx>
          <w:tblW w:w="9355" w:type="dxa"/>
          <w:tblLayout w:type="fixed"/>
          <w:tblPrExChange w:id="223" w:author="Syed, Yasser" w:date="2018-06-17T23:23:00Z">
            <w:tblPrEx>
              <w:tblW w:w="9355" w:type="dxa"/>
              <w:tblLayout w:type="fixed"/>
            </w:tblPrEx>
          </w:tblPrExChange>
        </w:tblPrEx>
        <w:trPr>
          <w:trHeight w:val="377"/>
        </w:trPr>
        <w:tc>
          <w:tcPr>
            <w:tcW w:w="2138" w:type="dxa"/>
            <w:vAlign w:val="bottom"/>
            <w:tcPrChange w:id="224" w:author="Syed, Yasser" w:date="2018-06-17T23:23:00Z">
              <w:tcPr>
                <w:tcW w:w="2138" w:type="dxa"/>
                <w:vAlign w:val="bottom"/>
              </w:tcPr>
            </w:tcPrChange>
          </w:tcPr>
          <w:p w14:paraId="65A0E8D7" w14:textId="596CCD2E" w:rsidR="001A526C" w:rsidRPr="00AD1CEC" w:rsidRDefault="001A526C" w:rsidP="00E20902">
            <w:pPr>
              <w:keepNext/>
              <w:ind w:firstLineChars="100" w:firstLine="180"/>
              <w:jc w:val="right"/>
              <w:rPr>
                <w:rFonts w:ascii="Arial" w:hAnsi="Arial" w:cs="Arial"/>
                <w:color w:val="000000"/>
                <w:sz w:val="18"/>
                <w:szCs w:val="18"/>
                <w:lang w:val="en-CA"/>
              </w:rPr>
            </w:pPr>
            <w:r w:rsidRPr="00AD1CEC">
              <w:rPr>
                <w:rFonts w:ascii="Arial" w:hAnsi="Arial" w:cs="Arial"/>
                <w:color w:val="000000"/>
                <w:sz w:val="18"/>
                <w:szCs w:val="18"/>
                <w:lang w:val="en-CA"/>
              </w:rPr>
              <w:t xml:space="preserve">Transfer </w:t>
            </w:r>
            <w:r>
              <w:rPr>
                <w:rFonts w:ascii="Arial" w:hAnsi="Arial" w:cs="Arial"/>
                <w:color w:val="000000"/>
                <w:sz w:val="18"/>
                <w:szCs w:val="18"/>
                <w:lang w:val="en-CA"/>
              </w:rPr>
              <w:t>c</w:t>
            </w:r>
            <w:r w:rsidRPr="00AD1CEC">
              <w:rPr>
                <w:rFonts w:ascii="Arial" w:hAnsi="Arial" w:cs="Arial"/>
                <w:color w:val="000000"/>
                <w:sz w:val="18"/>
                <w:szCs w:val="18"/>
                <w:lang w:val="en-CA"/>
              </w:rPr>
              <w:t>haracteristic</w:t>
            </w:r>
          </w:p>
        </w:tc>
        <w:tc>
          <w:tcPr>
            <w:tcW w:w="7217" w:type="dxa"/>
            <w:gridSpan w:val="5"/>
            <w:shd w:val="clear" w:color="auto" w:fill="auto"/>
            <w:vAlign w:val="center"/>
            <w:tcPrChange w:id="225" w:author="Syed, Yasser" w:date="2018-06-17T23:23:00Z">
              <w:tcPr>
                <w:tcW w:w="7217" w:type="dxa"/>
                <w:gridSpan w:val="5"/>
                <w:vAlign w:val="center"/>
              </w:tcPr>
            </w:tcPrChange>
          </w:tcPr>
          <w:p w14:paraId="03AA9EA0" w14:textId="26F99FD2" w:rsidR="001A526C" w:rsidRPr="00AD1CEC" w:rsidRDefault="001A526C" w:rsidP="0088106B">
            <w:pPr>
              <w:keepNext/>
              <w:jc w:val="center"/>
              <w:rPr>
                <w:rFonts w:ascii="Arial" w:hAnsi="Arial" w:cs="Arial"/>
                <w:color w:val="000000"/>
                <w:sz w:val="18"/>
                <w:szCs w:val="18"/>
                <w:lang w:val="en-CA"/>
              </w:rPr>
            </w:pPr>
            <w:r w:rsidRPr="00AD1CEC">
              <w:rPr>
                <w:rFonts w:ascii="Arial" w:hAnsi="Arial" w:cs="Arial"/>
                <w:sz w:val="18"/>
                <w:szCs w:val="18"/>
                <w:lang w:val="en-CA"/>
              </w:rPr>
              <w:t>06.0E.2B.34.04.01.01.01.04.01.01.01.01.02.00.00</w:t>
            </w:r>
          </w:p>
        </w:tc>
      </w:tr>
      <w:tr w:rsidR="00475866" w:rsidRPr="00AD1CEC" w14:paraId="6E9F5191" w14:textId="77777777" w:rsidTr="00E33478">
        <w:tc>
          <w:tcPr>
            <w:tcW w:w="2138" w:type="dxa"/>
            <w:vAlign w:val="bottom"/>
          </w:tcPr>
          <w:p w14:paraId="20A464EF" w14:textId="3E084842" w:rsidR="00475866" w:rsidRPr="00AD1CEC" w:rsidRDefault="00475866" w:rsidP="00E20902">
            <w:pPr>
              <w:keepNext/>
              <w:jc w:val="right"/>
              <w:rPr>
                <w:rFonts w:ascii="Arial" w:hAnsi="Arial" w:cs="Arial"/>
                <w:color w:val="000000"/>
                <w:sz w:val="18"/>
                <w:szCs w:val="18"/>
                <w:lang w:val="en-CA"/>
              </w:rPr>
            </w:pPr>
            <w:r w:rsidRPr="00AD1CEC">
              <w:rPr>
                <w:rFonts w:ascii="Arial" w:hAnsi="Arial" w:cs="Arial"/>
                <w:color w:val="000000"/>
                <w:sz w:val="18"/>
                <w:szCs w:val="18"/>
                <w:lang w:val="en-CA"/>
              </w:rPr>
              <w:t xml:space="preserve">Coding </w:t>
            </w:r>
            <w:r>
              <w:rPr>
                <w:rFonts w:ascii="Arial" w:hAnsi="Arial" w:cs="Arial"/>
                <w:color w:val="000000"/>
                <w:sz w:val="18"/>
                <w:szCs w:val="18"/>
                <w:lang w:val="en-CA"/>
              </w:rPr>
              <w:t>e</w:t>
            </w:r>
            <w:r w:rsidRPr="00AD1CEC">
              <w:rPr>
                <w:rFonts w:ascii="Arial" w:hAnsi="Arial" w:cs="Arial"/>
                <w:color w:val="000000"/>
                <w:sz w:val="18"/>
                <w:szCs w:val="18"/>
                <w:lang w:val="en-CA"/>
              </w:rPr>
              <w:t>quations</w:t>
            </w:r>
          </w:p>
        </w:tc>
        <w:tc>
          <w:tcPr>
            <w:tcW w:w="1367" w:type="dxa"/>
            <w:vAlign w:val="center"/>
          </w:tcPr>
          <w:p w14:paraId="5DC0DF57" w14:textId="77777777" w:rsidR="00475866" w:rsidRPr="00AD1CEC" w:rsidRDefault="00475866" w:rsidP="00E20902">
            <w:pPr>
              <w:keepNext/>
              <w:jc w:val="center"/>
              <w:rPr>
                <w:rFonts w:ascii="Arial" w:hAnsi="Arial" w:cs="Arial"/>
                <w:color w:val="000000"/>
                <w:sz w:val="18"/>
                <w:szCs w:val="18"/>
                <w:lang w:val="en-CA"/>
              </w:rPr>
            </w:pPr>
            <w:r w:rsidRPr="00AD1CEC">
              <w:rPr>
                <w:rFonts w:ascii="Arial" w:hAnsi="Arial" w:cs="Arial"/>
                <w:sz w:val="18"/>
                <w:szCs w:val="18"/>
                <w:lang w:val="en-CA"/>
              </w:rPr>
              <w:t>06.0E.2B.34.04.01.01.01.04.01.01.01.02.02.00.00</w:t>
            </w:r>
          </w:p>
        </w:tc>
        <w:tc>
          <w:tcPr>
            <w:tcW w:w="1440" w:type="dxa"/>
            <w:vAlign w:val="center"/>
          </w:tcPr>
          <w:p w14:paraId="4B45077D" w14:textId="5EC8F10E" w:rsidR="00475866" w:rsidRPr="00AD1CEC" w:rsidRDefault="00475866" w:rsidP="00E20902">
            <w:pPr>
              <w:keepNext/>
              <w:jc w:val="center"/>
              <w:rPr>
                <w:rFonts w:ascii="Arial" w:hAnsi="Arial" w:cs="Arial"/>
                <w:color w:val="000000"/>
                <w:sz w:val="18"/>
                <w:szCs w:val="18"/>
                <w:lang w:val="en-CA"/>
              </w:rPr>
            </w:pPr>
            <w:r w:rsidRPr="00AD1CEC">
              <w:rPr>
                <w:rFonts w:ascii="Arial" w:hAnsi="Arial" w:cs="Arial"/>
                <w:sz w:val="18"/>
                <w:szCs w:val="18"/>
                <w:lang w:val="en-CA"/>
              </w:rPr>
              <w:t>N/R</w:t>
            </w:r>
          </w:p>
        </w:tc>
        <w:tc>
          <w:tcPr>
            <w:tcW w:w="1440" w:type="dxa"/>
            <w:vAlign w:val="center"/>
          </w:tcPr>
          <w:p w14:paraId="323D1C0E" w14:textId="5DD48132" w:rsidR="00475866" w:rsidRPr="00AD1CEC" w:rsidRDefault="00475866" w:rsidP="00E20902">
            <w:pPr>
              <w:keepNext/>
              <w:jc w:val="center"/>
              <w:rPr>
                <w:rFonts w:ascii="Arial" w:hAnsi="Arial" w:cs="Arial"/>
                <w:color w:val="000000"/>
                <w:sz w:val="18"/>
                <w:szCs w:val="18"/>
                <w:lang w:val="en-CA"/>
              </w:rPr>
            </w:pPr>
            <w:r w:rsidRPr="00AD1CEC">
              <w:rPr>
                <w:rFonts w:ascii="Arial" w:hAnsi="Arial" w:cs="Arial"/>
                <w:sz w:val="18"/>
                <w:szCs w:val="18"/>
                <w:lang w:val="en-CA"/>
              </w:rPr>
              <w:t>N/R</w:t>
            </w:r>
          </w:p>
        </w:tc>
        <w:tc>
          <w:tcPr>
            <w:tcW w:w="2970" w:type="dxa"/>
            <w:gridSpan w:val="2"/>
            <w:vAlign w:val="bottom"/>
          </w:tcPr>
          <w:p w14:paraId="0710C767" w14:textId="77777777" w:rsidR="00475866" w:rsidRPr="00AD1CEC" w:rsidRDefault="00475866" w:rsidP="00E20902">
            <w:pPr>
              <w:keepNext/>
              <w:rPr>
                <w:rFonts w:ascii="Arial" w:hAnsi="Arial" w:cs="Arial"/>
                <w:color w:val="000000"/>
                <w:sz w:val="18"/>
                <w:szCs w:val="18"/>
                <w:lang w:val="en-CA"/>
              </w:rPr>
            </w:pPr>
            <w:r w:rsidRPr="00AD1CEC">
              <w:rPr>
                <w:rFonts w:ascii="Arial" w:hAnsi="Arial" w:cs="Arial"/>
                <w:color w:val="000000"/>
                <w:sz w:val="18"/>
                <w:szCs w:val="18"/>
                <w:lang w:val="en-CA"/>
              </w:rPr>
              <w:t> </w:t>
            </w:r>
            <w:r w:rsidRPr="00AD1CEC">
              <w:rPr>
                <w:rFonts w:ascii="Arial" w:hAnsi="Arial" w:cs="Arial"/>
                <w:sz w:val="18"/>
                <w:szCs w:val="18"/>
                <w:lang w:val="en-CA"/>
              </w:rPr>
              <w:t>06.0E.2B.34.04.01.01.01.04.01.01.01.02.01.00.00</w:t>
            </w:r>
          </w:p>
          <w:p w14:paraId="18FAF540" w14:textId="347852E4" w:rsidR="00475866" w:rsidRPr="00AD1CEC" w:rsidRDefault="00475866" w:rsidP="00E20902">
            <w:pPr>
              <w:keepNext/>
              <w:rPr>
                <w:rFonts w:ascii="Arial" w:hAnsi="Arial" w:cs="Arial"/>
                <w:color w:val="000000"/>
                <w:sz w:val="18"/>
                <w:szCs w:val="18"/>
                <w:lang w:val="en-CA"/>
              </w:rPr>
            </w:pPr>
            <w:del w:id="226" w:author="Syed, Yasser" w:date="2018-06-17T23:18:00Z">
              <w:r w:rsidRPr="00AD1CEC" w:rsidDel="00475866">
                <w:rPr>
                  <w:rFonts w:ascii="Arial" w:hAnsi="Arial" w:cs="Arial"/>
                  <w:sz w:val="18"/>
                  <w:szCs w:val="18"/>
                  <w:lang w:val="en-CA"/>
                </w:rPr>
                <w:delText>06.0E.2B.34.04.01.01.01.04.01.01.01.02.01.00.00</w:delText>
              </w:r>
            </w:del>
          </w:p>
        </w:tc>
      </w:tr>
      <w:tr w:rsidR="00471DAA" w:rsidRPr="00AD1CEC" w14:paraId="360ACB1E" w14:textId="77777777" w:rsidTr="003A269F">
        <w:tc>
          <w:tcPr>
            <w:tcW w:w="2138" w:type="dxa"/>
            <w:vAlign w:val="bottom"/>
          </w:tcPr>
          <w:p w14:paraId="17743C56" w14:textId="499EFF19" w:rsidR="00471DAA" w:rsidRPr="00AD1CEC" w:rsidRDefault="00471DAA"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Full/Narrow </w:t>
            </w:r>
            <w:r>
              <w:rPr>
                <w:rFonts w:ascii="Arial" w:hAnsi="Arial" w:cs="Arial"/>
                <w:color w:val="000000"/>
                <w:sz w:val="16"/>
                <w:lang w:val="en-CA"/>
              </w:rPr>
              <w:t>l</w:t>
            </w:r>
            <w:r w:rsidRPr="00AD1CEC">
              <w:rPr>
                <w:rFonts w:ascii="Arial" w:hAnsi="Arial" w:cs="Arial"/>
                <w:color w:val="000000"/>
                <w:sz w:val="16"/>
                <w:lang w:val="en-CA"/>
              </w:rPr>
              <w:t xml:space="preserve">evel </w:t>
            </w:r>
            <w:r>
              <w:rPr>
                <w:rFonts w:ascii="Arial" w:hAnsi="Arial" w:cs="Arial"/>
                <w:color w:val="000000"/>
                <w:sz w:val="16"/>
                <w:lang w:val="en-CA"/>
              </w:rPr>
              <w:t>r</w:t>
            </w:r>
            <w:r w:rsidRPr="00AD1CEC">
              <w:rPr>
                <w:rFonts w:ascii="Arial" w:hAnsi="Arial" w:cs="Arial"/>
                <w:color w:val="000000"/>
                <w:sz w:val="16"/>
                <w:lang w:val="en-CA"/>
              </w:rPr>
              <w:t>ange</w:t>
            </w:r>
          </w:p>
          <w:p w14:paraId="1328CA89" w14:textId="4DF3A526" w:rsidR="00471DAA" w:rsidRPr="00AD1CEC" w:rsidRDefault="00471DAA" w:rsidP="00E20902">
            <w:pPr>
              <w:keepNext/>
              <w:rPr>
                <w:rFonts w:ascii="Times" w:hAnsi="Times"/>
                <w:sz w:val="20"/>
                <w:szCs w:val="20"/>
                <w:lang w:val="en-CA"/>
              </w:rPr>
            </w:pPr>
            <w:r>
              <w:rPr>
                <w:rFonts w:ascii="Calibri" w:hAnsi="Calibri"/>
                <w:color w:val="000000"/>
                <w:sz w:val="20"/>
                <w:szCs w:val="20"/>
                <w:lang w:val="en-CA"/>
              </w:rPr>
              <w:t>i</w:t>
            </w:r>
            <w:r w:rsidRPr="00AD1CEC">
              <w:rPr>
                <w:rFonts w:ascii="Calibri" w:hAnsi="Calibri"/>
                <w:color w:val="000000"/>
                <w:sz w:val="20"/>
                <w:szCs w:val="20"/>
                <w:lang w:val="en-CA"/>
              </w:rPr>
              <w:t>ndicated in</w:t>
            </w:r>
            <w:r>
              <w:rPr>
                <w:rFonts w:ascii="Calibri" w:hAnsi="Calibri"/>
                <w:color w:val="000000"/>
                <w:sz w:val="20"/>
                <w:szCs w:val="20"/>
                <w:lang w:val="en-CA"/>
              </w:rPr>
              <w:t xml:space="preserve"> b</w:t>
            </w:r>
            <w:r w:rsidRPr="00AD1CEC">
              <w:rPr>
                <w:rFonts w:ascii="Calibri" w:hAnsi="Calibri"/>
                <w:color w:val="000000"/>
                <w:sz w:val="20"/>
                <w:szCs w:val="20"/>
                <w:lang w:val="en-CA"/>
              </w:rPr>
              <w:t xml:space="preserve">lack </w:t>
            </w:r>
            <w:r>
              <w:rPr>
                <w:rFonts w:ascii="Calibri" w:hAnsi="Calibri"/>
                <w:color w:val="000000"/>
                <w:sz w:val="20"/>
                <w:szCs w:val="20"/>
                <w:lang w:val="en-CA"/>
              </w:rPr>
              <w:t>r</w:t>
            </w:r>
            <w:r w:rsidRPr="00AD1CEC">
              <w:rPr>
                <w:rFonts w:ascii="Calibri" w:hAnsi="Calibri"/>
                <w:color w:val="000000"/>
                <w:sz w:val="20"/>
                <w:szCs w:val="20"/>
                <w:lang w:val="en-CA"/>
              </w:rPr>
              <w:t xml:space="preserve">ef </w:t>
            </w:r>
            <w:r>
              <w:rPr>
                <w:rFonts w:ascii="Calibri" w:hAnsi="Calibri"/>
                <w:color w:val="000000"/>
                <w:sz w:val="20"/>
                <w:szCs w:val="20"/>
                <w:lang w:val="en-CA"/>
              </w:rPr>
              <w:t>l</w:t>
            </w:r>
            <w:r w:rsidRPr="00AD1CEC">
              <w:rPr>
                <w:rFonts w:ascii="Calibri" w:hAnsi="Calibri"/>
                <w:color w:val="000000"/>
                <w:sz w:val="20"/>
                <w:szCs w:val="20"/>
                <w:lang w:val="en-CA"/>
              </w:rPr>
              <w:t>evel,</w:t>
            </w:r>
            <w:r>
              <w:rPr>
                <w:rFonts w:ascii="Calibri" w:hAnsi="Calibri"/>
                <w:color w:val="000000"/>
                <w:sz w:val="20"/>
                <w:szCs w:val="20"/>
                <w:lang w:val="en-CA"/>
              </w:rPr>
              <w:t xml:space="preserve"> w</w:t>
            </w:r>
            <w:r w:rsidRPr="00AD1CEC">
              <w:rPr>
                <w:rFonts w:ascii="Calibri" w:hAnsi="Calibri"/>
                <w:color w:val="000000"/>
                <w:sz w:val="20"/>
                <w:szCs w:val="20"/>
                <w:lang w:val="en-CA"/>
              </w:rPr>
              <w:t xml:space="preserve">hite </w:t>
            </w:r>
            <w:r>
              <w:rPr>
                <w:rFonts w:ascii="Calibri" w:hAnsi="Calibri"/>
                <w:color w:val="000000"/>
                <w:sz w:val="20"/>
                <w:szCs w:val="20"/>
                <w:lang w:val="en-CA"/>
              </w:rPr>
              <w:t>r</w:t>
            </w:r>
            <w:r w:rsidRPr="00AD1CEC">
              <w:rPr>
                <w:rFonts w:ascii="Calibri" w:hAnsi="Calibri"/>
                <w:color w:val="000000"/>
                <w:sz w:val="20"/>
                <w:szCs w:val="20"/>
                <w:lang w:val="en-CA"/>
              </w:rPr>
              <w:t>ef level,</w:t>
            </w:r>
            <w:r>
              <w:rPr>
                <w:rFonts w:ascii="Calibri" w:hAnsi="Calibri"/>
                <w:color w:val="000000"/>
                <w:sz w:val="20"/>
                <w:szCs w:val="20"/>
                <w:lang w:val="en-CA"/>
              </w:rPr>
              <w:t xml:space="preserve"> colour</w:t>
            </w:r>
            <w:r w:rsidRPr="00AD1CEC">
              <w:rPr>
                <w:rFonts w:ascii="Calibri" w:hAnsi="Calibri"/>
                <w:color w:val="000000"/>
                <w:sz w:val="20"/>
                <w:szCs w:val="20"/>
                <w:lang w:val="en-CA"/>
              </w:rPr>
              <w:t xml:space="preserve"> </w:t>
            </w:r>
            <w:r>
              <w:rPr>
                <w:rFonts w:ascii="Calibri" w:hAnsi="Calibri"/>
                <w:color w:val="000000"/>
                <w:sz w:val="20"/>
                <w:szCs w:val="20"/>
                <w:lang w:val="en-CA"/>
              </w:rPr>
              <w:t>r</w:t>
            </w:r>
            <w:r w:rsidRPr="00AD1CEC">
              <w:rPr>
                <w:rFonts w:ascii="Calibri" w:hAnsi="Calibri"/>
                <w:color w:val="000000"/>
                <w:sz w:val="20"/>
                <w:szCs w:val="20"/>
                <w:lang w:val="en-CA"/>
              </w:rPr>
              <w:t>ange</w:t>
            </w:r>
          </w:p>
          <w:p w14:paraId="19EE10EB" w14:textId="0F50525C" w:rsidR="00471DAA" w:rsidRPr="00AD1CEC" w:rsidRDefault="00471DAA" w:rsidP="00E20902">
            <w:pPr>
              <w:keepNext/>
              <w:ind w:firstLineChars="100" w:firstLine="180"/>
              <w:rPr>
                <w:rFonts w:ascii="Arial" w:hAnsi="Arial" w:cs="Arial"/>
                <w:color w:val="000000"/>
                <w:sz w:val="18"/>
                <w:szCs w:val="18"/>
                <w:lang w:val="en-CA"/>
              </w:rPr>
            </w:pPr>
          </w:p>
        </w:tc>
        <w:tc>
          <w:tcPr>
            <w:tcW w:w="7217" w:type="dxa"/>
            <w:gridSpan w:val="5"/>
            <w:vAlign w:val="center"/>
          </w:tcPr>
          <w:p w14:paraId="0F1BBC13" w14:textId="48E97404" w:rsidR="00471DAA" w:rsidRPr="00AD1CEC" w:rsidRDefault="00471DAA" w:rsidP="00471DAA">
            <w:pPr>
              <w:keepNext/>
              <w:jc w:val="center"/>
              <w:rPr>
                <w:rFonts w:ascii="Arial" w:hAnsi="Arial" w:cs="Arial"/>
                <w:sz w:val="18"/>
                <w:szCs w:val="18"/>
                <w:lang w:val="en-CA"/>
              </w:rPr>
            </w:pPr>
            <w:commentRangeStart w:id="227"/>
            <w:ins w:id="228" w:author="Syed, Yasser" w:date="2018-04-13T18:02:00Z">
              <w:r>
                <w:rPr>
                  <w:rFonts w:ascii="Arial" w:hAnsi="Arial" w:cs="Arial"/>
                  <w:sz w:val="18"/>
                  <w:szCs w:val="18"/>
                  <w:lang w:val="en-CA"/>
                </w:rPr>
                <w:t>Inferred</w:t>
              </w:r>
            </w:ins>
            <w:commentRangeEnd w:id="227"/>
            <w:ins w:id="229" w:author="Syed, Yasser" w:date="2018-04-13T18:03:00Z">
              <w:r>
                <w:rPr>
                  <w:rStyle w:val="CommentReference"/>
                  <w:rFonts w:eastAsia="MS Mincho"/>
                  <w:lang w:val="en-GB" w:eastAsia="ja-JP"/>
                </w:rPr>
                <w:commentReference w:id="227"/>
              </w:r>
            </w:ins>
          </w:p>
        </w:tc>
      </w:tr>
    </w:tbl>
    <w:p w14:paraId="4F37ADC5" w14:textId="77777777" w:rsidR="00652D0A" w:rsidRPr="00AD1CEC" w:rsidRDefault="00652D0A" w:rsidP="006E7CAB">
      <w:pPr>
        <w:rPr>
          <w:lang w:val="en-CA" w:eastAsia="ja-JP"/>
        </w:rPr>
      </w:pPr>
    </w:p>
    <w:bookmarkEnd w:id="200"/>
    <w:p w14:paraId="03183531" w14:textId="77777777" w:rsidR="00D8621B" w:rsidRPr="00AD1CEC" w:rsidRDefault="00D8621B" w:rsidP="00B84CCA">
      <w:pPr>
        <w:rPr>
          <w:lang w:val="en-CA"/>
        </w:rPr>
      </w:pPr>
    </w:p>
    <w:p w14:paraId="79971DC4" w14:textId="51700AB3"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9F3DDB">
        <w:rPr>
          <w:lang w:val="en-CA"/>
        </w:rPr>
        <w:t>s</w:t>
      </w:r>
      <w:r w:rsidR="00621682" w:rsidRPr="00AD1CEC">
        <w:rPr>
          <w:lang w:val="en-CA"/>
        </w:rPr>
        <w:t>tandard</w:t>
      </w:r>
      <w:r w:rsidR="005E11F5" w:rsidRPr="00AD1CEC">
        <w:rPr>
          <w:lang w:val="en-CA"/>
        </w:rPr>
        <w:t xml:space="preserve"> </w:t>
      </w:r>
      <w:r w:rsidR="009F3DDB">
        <w:rPr>
          <w:lang w:val="en-CA"/>
        </w:rPr>
        <w:t>d</w:t>
      </w:r>
      <w:r w:rsidR="005E11F5" w:rsidRPr="00AD1CEC">
        <w:rPr>
          <w:lang w:val="en-CA"/>
        </w:rPr>
        <w:t xml:space="preserve">ynamic </w:t>
      </w:r>
      <w:r w:rsidR="009F3DDB">
        <w:rPr>
          <w:lang w:val="en-CA"/>
        </w:rPr>
        <w:t>r</w:t>
      </w:r>
      <w:r w:rsidR="005E11F5" w:rsidRPr="00AD1CEC">
        <w:rPr>
          <w:lang w:val="en-CA"/>
        </w:rPr>
        <w:t>ange</w:t>
      </w:r>
      <w:r w:rsidR="009F3DDB">
        <w:rPr>
          <w:lang w:val="en-CA"/>
        </w:rPr>
        <w:t xml:space="preserve"> –</w:t>
      </w:r>
      <w:r w:rsidR="005E11F5" w:rsidRPr="00AD1CEC">
        <w:rPr>
          <w:lang w:val="en-CA"/>
        </w:rPr>
        <w:t xml:space="preserve"> </w:t>
      </w:r>
      <w:r w:rsidR="009F3DDB">
        <w:rPr>
          <w:lang w:val="en-CA"/>
        </w:rPr>
        <w:t>w</w:t>
      </w:r>
      <w:r w:rsidR="005E11F5" w:rsidRPr="00AD1CEC">
        <w:rPr>
          <w:lang w:val="en-CA"/>
        </w:rPr>
        <w:t xml:space="preserve">ide </w:t>
      </w:r>
      <w:r w:rsidR="009F3DDB">
        <w:rPr>
          <w:lang w:val="en-CA"/>
        </w:rPr>
        <w:t>c</w:t>
      </w:r>
      <w:r w:rsidR="005E11F5" w:rsidRPr="00AD1CEC">
        <w:rPr>
          <w:lang w:val="en-CA"/>
        </w:rPr>
        <w:t xml:space="preserve">olour </w:t>
      </w:r>
      <w:r w:rsidR="009F3DDB">
        <w:rPr>
          <w:lang w:val="en-CA"/>
        </w:rPr>
        <w:t>g</w:t>
      </w:r>
      <w:r w:rsidR="005E11F5" w:rsidRPr="00AD1CEC">
        <w:rPr>
          <w:lang w:val="en-CA"/>
        </w:rPr>
        <w:t>amut</w:t>
      </w:r>
    </w:p>
    <w:p w14:paraId="355DD826" w14:textId="5F845ED0" w:rsidR="005E11F5" w:rsidRPr="00AD1CEC" w:rsidRDefault="005E11F5" w:rsidP="00BF2271">
      <w:pPr>
        <w:jc w:val="both"/>
        <w:rPr>
          <w:lang w:val="en-CA"/>
        </w:rPr>
      </w:pPr>
      <w:r w:rsidRPr="00AD1CEC">
        <w:rPr>
          <w:lang w:val="en-CA"/>
        </w:rPr>
        <w:t>This colou</w:t>
      </w:r>
      <w:ins w:id="230" w:author="Syed, Yasser" w:date="2018-07-12T14:35:00Z">
        <w:r w:rsidR="00091151">
          <w:rPr>
            <w:lang w:val="en-CA"/>
          </w:rPr>
          <w:t>r</w:t>
        </w:r>
      </w:ins>
      <w:del w:id="231" w:author="Unknown">
        <w:r w:rsidRPr="00AD1CEC" w:rsidDel="00471DAA">
          <w:rPr>
            <w:lang w:val="en-CA"/>
          </w:rPr>
          <w:delText>r</w:delText>
        </w:r>
      </w:del>
      <w:ins w:id="232" w:author="Syed, Yasser" w:date="2018-07-05T13:54:00Z">
        <w:r w:rsidRPr="00AD1CEC">
          <w:rPr>
            <w:lang w:val="en-CA"/>
          </w:rPr>
          <w:t xml:space="preserve"> </w:t>
        </w:r>
      </w:ins>
      <w:r w:rsidRPr="00AD1CEC">
        <w:rPr>
          <w:lang w:val="en-CA"/>
        </w:rPr>
        <w:t xml:space="preserve">volume describes SDR with </w:t>
      </w:r>
      <w:r w:rsidR="009F3DDB">
        <w:rPr>
          <w:lang w:val="en-CA"/>
        </w:rPr>
        <w:t>w</w:t>
      </w:r>
      <w:r w:rsidRPr="00AD1CEC">
        <w:rPr>
          <w:lang w:val="en-CA"/>
        </w:rPr>
        <w:t xml:space="preserve">ide </w:t>
      </w:r>
      <w:r w:rsidR="009F3DDB">
        <w:rPr>
          <w:lang w:val="en-CA"/>
        </w:rPr>
        <w:t>c</w:t>
      </w:r>
      <w:r w:rsidRPr="00AD1CEC">
        <w:rPr>
          <w:lang w:val="en-CA"/>
        </w:rPr>
        <w:t>olo</w:t>
      </w:r>
      <w:r w:rsidR="00116BA5" w:rsidRPr="00AD1CEC">
        <w:rPr>
          <w:lang w:val="en-CA"/>
        </w:rPr>
        <w:t>u</w:t>
      </w:r>
      <w:r w:rsidRPr="00AD1CEC">
        <w:rPr>
          <w:lang w:val="en-CA"/>
        </w:rPr>
        <w:t xml:space="preserve">r </w:t>
      </w:r>
      <w:r w:rsidR="009F3DDB">
        <w:rPr>
          <w:lang w:val="en-CA"/>
        </w:rPr>
        <w:t>g</w:t>
      </w:r>
      <w:r w:rsidRPr="00AD1CEC">
        <w:rPr>
          <w:lang w:val="en-CA"/>
        </w:rPr>
        <w:t>amut video</w:t>
      </w:r>
      <w:r w:rsidR="004B30BD" w:rsidRPr="00AD1CEC">
        <w:rPr>
          <w:lang w:val="en-CA"/>
        </w:rPr>
        <w:t>,</w:t>
      </w:r>
      <w:r w:rsidRPr="00AD1CEC">
        <w:rPr>
          <w:lang w:val="en-CA"/>
        </w:rPr>
        <w:t xml:space="preserve"> which is keyed off the colo</w:t>
      </w:r>
      <w:r w:rsidR="00116BA5" w:rsidRPr="00AD1CEC">
        <w:rPr>
          <w:lang w:val="en-CA"/>
        </w:rPr>
        <w:t>u</w:t>
      </w:r>
      <w:r w:rsidRPr="00AD1CEC">
        <w:rPr>
          <w:lang w:val="en-CA"/>
        </w:rPr>
        <w:t xml:space="preserve">r primary video property. </w:t>
      </w:r>
      <w:r w:rsidR="00402F21">
        <w:rPr>
          <w:lang w:val="en-CA"/>
        </w:rPr>
        <w:t>In some cases</w:t>
      </w:r>
      <w:ins w:id="233" w:author="Syed, Yasser" w:date="2018-06-17T23:33:00Z">
        <w:r w:rsidR="008851C3">
          <w:rPr>
            <w:lang w:val="en-CA"/>
          </w:rPr>
          <w:t>,</w:t>
        </w:r>
      </w:ins>
      <w:r w:rsidRPr="00AD1CEC">
        <w:rPr>
          <w:lang w:val="en-CA"/>
        </w:rPr>
        <w:t xml:space="preserve"> the same colo</w:t>
      </w:r>
      <w:r w:rsidR="00116BA5" w:rsidRPr="00AD1CEC">
        <w:rPr>
          <w:lang w:val="en-CA"/>
        </w:rPr>
        <w:t>u</w:t>
      </w:r>
      <w:r w:rsidRPr="00AD1CEC">
        <w:rPr>
          <w:lang w:val="en-CA"/>
        </w:rPr>
        <w:t xml:space="preserve">r </w:t>
      </w:r>
      <w:r w:rsidR="00402F21">
        <w:rPr>
          <w:lang w:val="en-CA"/>
        </w:rPr>
        <w:t>property may be</w:t>
      </w:r>
      <w:r w:rsidR="00402F21" w:rsidRPr="00AD1CEC">
        <w:rPr>
          <w:lang w:val="en-CA"/>
        </w:rPr>
        <w:t xml:space="preserve"> </w:t>
      </w:r>
      <w:r w:rsidRPr="00AD1CEC">
        <w:rPr>
          <w:lang w:val="en-CA"/>
        </w:rPr>
        <w:t>described with two different values depending on the colo</w:t>
      </w:r>
      <w:r w:rsidR="00116BA5" w:rsidRPr="00AD1CEC">
        <w:rPr>
          <w:lang w:val="en-CA"/>
        </w:rPr>
        <w:t>u</w:t>
      </w:r>
      <w:r w:rsidRPr="00AD1CEC">
        <w:rPr>
          <w:lang w:val="en-CA"/>
        </w:rPr>
        <w:t xml:space="preserve">r primary container used. It is important for tools to </w:t>
      </w:r>
      <w:r w:rsidR="00402F21">
        <w:rPr>
          <w:lang w:val="en-CA"/>
        </w:rPr>
        <w:t>process video according to</w:t>
      </w:r>
      <w:r w:rsidRPr="00AD1CEC">
        <w:rPr>
          <w:lang w:val="en-CA"/>
        </w:rPr>
        <w:t xml:space="preserve"> colo</w:t>
      </w:r>
      <w:r w:rsidR="00116BA5" w:rsidRPr="00AD1CEC">
        <w:rPr>
          <w:lang w:val="en-CA"/>
        </w:rPr>
        <w:t>u</w:t>
      </w:r>
      <w:r w:rsidRPr="00AD1CEC">
        <w:rPr>
          <w:lang w:val="en-CA"/>
        </w:rPr>
        <w:t>r volume it is operating in to make sure the conversion is handled consistently.</w:t>
      </w:r>
    </w:p>
    <w:p w14:paraId="59444359" w14:textId="77777777" w:rsidR="00381BFE" w:rsidRPr="00AD1CEC" w:rsidRDefault="00381BFE" w:rsidP="00B84CCA">
      <w:pPr>
        <w:rPr>
          <w:lang w:val="en-CA"/>
        </w:rPr>
      </w:pPr>
      <w:r w:rsidRPr="00AD1CEC">
        <w:rPr>
          <w:lang w:val="en-CA"/>
        </w:rPr>
        <w:t>The following system identifier tags are described:</w:t>
      </w:r>
    </w:p>
    <w:p w14:paraId="245B2FC4" w14:textId="32BA043E" w:rsidR="00381BFE" w:rsidRDefault="00381BFE" w:rsidP="00381BFE">
      <w:pPr>
        <w:pStyle w:val="ListParagraph"/>
        <w:numPr>
          <w:ilvl w:val="0"/>
          <w:numId w:val="23"/>
        </w:numPr>
        <w:rPr>
          <w:ins w:id="234" w:author="Syed, Yasser" w:date="2018-07-11T01:15:00Z"/>
        </w:rPr>
      </w:pPr>
      <w:r w:rsidRPr="00AD1CEC">
        <w:t>BT.2</w:t>
      </w:r>
      <w:r w:rsidR="003D4E57" w:rsidRPr="00AD1CEC">
        <w:t>02</w:t>
      </w:r>
      <w:r w:rsidRPr="00AD1CEC">
        <w:t>0</w:t>
      </w:r>
      <w:r w:rsidR="00C56476" w:rsidRPr="00AD1CEC">
        <w:t xml:space="preserve"> </w:t>
      </w:r>
      <w:r w:rsidRPr="00AD1CEC">
        <w:t>YCC</w:t>
      </w:r>
      <w:ins w:id="235" w:author="Syed, Yasser" w:date="2018-07-05T15:56:00Z">
        <w:r w:rsidR="00DD19A9">
          <w:t xml:space="preserve"> NCL</w:t>
        </w:r>
      </w:ins>
    </w:p>
    <w:p w14:paraId="25417D8A" w14:textId="4E308F94" w:rsidR="00BE6637" w:rsidRPr="00AD1CEC" w:rsidRDefault="00BE6637" w:rsidP="00381BFE">
      <w:pPr>
        <w:pStyle w:val="ListParagraph"/>
        <w:numPr>
          <w:ilvl w:val="0"/>
          <w:numId w:val="23"/>
        </w:numPr>
      </w:pPr>
      <w:ins w:id="236" w:author="Syed, Yasser" w:date="2018-07-11T01:15:00Z">
        <w:r>
          <w:t xml:space="preserve">BT.2020 </w:t>
        </w:r>
        <w:commentRangeStart w:id="237"/>
        <w:r>
          <w:t>RGB</w:t>
        </w:r>
        <w:commentRangeEnd w:id="237"/>
        <w:r>
          <w:rPr>
            <w:rStyle w:val="CommentReference"/>
            <w:lang w:val="en-GB"/>
          </w:rPr>
          <w:commentReference w:id="237"/>
        </w:r>
      </w:ins>
    </w:p>
    <w:p w14:paraId="0E1897CA" w14:textId="2D2B5C5D" w:rsidR="00381BFE" w:rsidRPr="00AD1CEC" w:rsidRDefault="008004C9" w:rsidP="00381BFE">
      <w:pPr>
        <w:pStyle w:val="ListParagraph"/>
        <w:numPr>
          <w:ilvl w:val="0"/>
          <w:numId w:val="23"/>
        </w:numPr>
      </w:pPr>
      <w:ins w:id="238" w:author="Syed, Yasser" w:date="2018-07-05T15:57:00Z">
        <w:r>
          <w:t>FR</w:t>
        </w:r>
      </w:ins>
      <w:del w:id="239" w:author="Syed, Yasser" w:date="2018-07-05T15:57:00Z">
        <w:r w:rsidR="00381BFE" w:rsidRPr="00AD1CEC" w:rsidDel="008004C9">
          <w:delText>BT.</w:delText>
        </w:r>
      </w:del>
      <w:r w:rsidR="00381BFE" w:rsidRPr="00AD1CEC">
        <w:t>2</w:t>
      </w:r>
      <w:r w:rsidR="003D4E57" w:rsidRPr="00AD1CEC">
        <w:t>02</w:t>
      </w:r>
      <w:r w:rsidR="00381BFE" w:rsidRPr="00AD1CEC">
        <w:t>0</w:t>
      </w:r>
      <w:r w:rsidR="00DB7A65" w:rsidRPr="00AD1CEC">
        <w:t xml:space="preserve"> </w:t>
      </w:r>
      <w:r w:rsidR="00381BFE" w:rsidRPr="00AD1CEC">
        <w:t>RGB</w:t>
      </w:r>
    </w:p>
    <w:p w14:paraId="414A543A" w14:textId="517551DD" w:rsidR="0044433A" w:rsidRDefault="0044433A" w:rsidP="0044433A">
      <w:pPr>
        <w:pStyle w:val="ListParagraph"/>
      </w:pPr>
    </w:p>
    <w:p w14:paraId="520205D1" w14:textId="450F4575" w:rsidR="00814FA5" w:rsidRPr="00AD1CEC" w:rsidRDefault="00814FA5" w:rsidP="00E20902">
      <w:pPr>
        <w:pStyle w:val="Caption"/>
        <w:keepNext/>
        <w:ind w:left="86"/>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2</w:t>
      </w:r>
      <w:r w:rsidRPr="00AD1CEC">
        <w:rPr>
          <w:lang w:val="en-CA"/>
        </w:rPr>
        <w:fldChar w:fldCharType="end"/>
      </w:r>
      <w:r w:rsidRPr="00AD1CEC">
        <w:rPr>
          <w:lang w:val="en-CA"/>
        </w:rPr>
        <w:t xml:space="preserve"> SDR w/ WCG Common colour volume descriptions</w:t>
      </w:r>
      <w:r w:rsidRPr="00AD1CEC">
        <w:rPr>
          <w:rStyle w:val="FootnoteReference"/>
          <w:lang w:val="en-CA"/>
        </w:rPr>
        <w:footnoteReference w:id="4"/>
      </w:r>
    </w:p>
    <w:p w14:paraId="1CD27C94" w14:textId="77777777" w:rsidR="00814FA5" w:rsidRPr="00AD1CEC" w:rsidRDefault="00814FA5" w:rsidP="00E20902">
      <w:pPr>
        <w:pStyle w:val="ListParagraph"/>
        <w:keepNext/>
      </w:pPr>
    </w:p>
    <w:tbl>
      <w:tblPr>
        <w:tblStyle w:val="TableGrid"/>
        <w:tblW w:w="0" w:type="auto"/>
        <w:tblLook w:val="04A0" w:firstRow="1" w:lastRow="0" w:firstColumn="1" w:lastColumn="0" w:noHBand="0" w:noVBand="1"/>
      </w:tblPr>
      <w:tblGrid>
        <w:gridCol w:w="2661"/>
        <w:gridCol w:w="2305"/>
        <w:gridCol w:w="2093"/>
        <w:gridCol w:w="2381"/>
      </w:tblGrid>
      <w:tr w:rsidR="00047EFE" w:rsidRPr="00AD1CEC" w14:paraId="638C4197" w14:textId="77777777" w:rsidTr="00381B04">
        <w:tc>
          <w:tcPr>
            <w:tcW w:w="2661" w:type="dxa"/>
            <w:tcBorders>
              <w:bottom w:val="single" w:sz="4" w:space="0" w:color="auto"/>
            </w:tcBorders>
            <w:shd w:val="clear" w:color="auto" w:fill="8EAADB" w:themeFill="accent1" w:themeFillTint="99"/>
          </w:tcPr>
          <w:p w14:paraId="51DA4B8F" w14:textId="77777777" w:rsidR="00047EFE" w:rsidRPr="00AD1CEC" w:rsidRDefault="00047EFE" w:rsidP="00E20902">
            <w:pPr>
              <w:keepNext/>
              <w:rPr>
                <w:rFonts w:ascii="Arial" w:hAnsi="Arial" w:cs="Arial"/>
                <w:b/>
                <w:bCs/>
                <w:color w:val="000000"/>
                <w:sz w:val="32"/>
                <w:szCs w:val="40"/>
                <w:lang w:val="en-CA"/>
              </w:rPr>
            </w:pPr>
          </w:p>
        </w:tc>
        <w:tc>
          <w:tcPr>
            <w:tcW w:w="6779" w:type="dxa"/>
            <w:gridSpan w:val="3"/>
            <w:tcBorders>
              <w:bottom w:val="single" w:sz="4" w:space="0" w:color="auto"/>
            </w:tcBorders>
            <w:shd w:val="clear" w:color="auto" w:fill="8EAADB" w:themeFill="accent1" w:themeFillTint="99"/>
          </w:tcPr>
          <w:p w14:paraId="6B597FE4" w14:textId="1DA80526" w:rsidR="00047EFE" w:rsidRPr="00AD1CEC" w:rsidRDefault="00047EFE" w:rsidP="00E20902">
            <w:pPr>
              <w:keepNext/>
              <w:rPr>
                <w:rFonts w:ascii="Arial" w:hAnsi="Arial" w:cs="Arial"/>
                <w:b/>
                <w:bCs/>
                <w:color w:val="000000"/>
                <w:sz w:val="32"/>
                <w:szCs w:val="40"/>
                <w:lang w:val="en-CA"/>
              </w:rPr>
            </w:pPr>
            <w:r w:rsidRPr="00AD1CEC">
              <w:rPr>
                <w:rFonts w:ascii="Arial" w:hAnsi="Arial" w:cs="Arial"/>
                <w:b/>
                <w:bCs/>
                <w:color w:val="000000"/>
                <w:sz w:val="32"/>
                <w:szCs w:val="40"/>
                <w:lang w:val="en-CA"/>
              </w:rPr>
              <w:t xml:space="preserve">Standard </w:t>
            </w:r>
            <w:r>
              <w:rPr>
                <w:rFonts w:ascii="Arial" w:hAnsi="Arial" w:cs="Arial"/>
                <w:b/>
                <w:bCs/>
                <w:color w:val="000000"/>
                <w:sz w:val="32"/>
                <w:szCs w:val="40"/>
                <w:lang w:val="en-CA"/>
              </w:rPr>
              <w:t>d</w:t>
            </w:r>
            <w:r w:rsidRPr="00AD1CEC">
              <w:rPr>
                <w:rFonts w:ascii="Arial" w:hAnsi="Arial" w:cs="Arial"/>
                <w:b/>
                <w:bCs/>
                <w:color w:val="000000"/>
                <w:sz w:val="32"/>
                <w:szCs w:val="40"/>
                <w:lang w:val="en-CA"/>
              </w:rPr>
              <w:t xml:space="preserve">ynamic </w:t>
            </w:r>
            <w:r>
              <w:rPr>
                <w:rFonts w:ascii="Arial" w:hAnsi="Arial" w:cs="Arial"/>
                <w:b/>
                <w:bCs/>
                <w:color w:val="000000"/>
                <w:sz w:val="32"/>
                <w:szCs w:val="40"/>
                <w:lang w:val="en-CA"/>
              </w:rPr>
              <w:t>r</w:t>
            </w:r>
            <w:r w:rsidRPr="00AD1CEC">
              <w:rPr>
                <w:rFonts w:ascii="Arial" w:hAnsi="Arial" w:cs="Arial"/>
                <w:b/>
                <w:bCs/>
                <w:color w:val="000000"/>
                <w:sz w:val="32"/>
                <w:szCs w:val="40"/>
                <w:lang w:val="en-CA"/>
              </w:rPr>
              <w:t xml:space="preserve">ange </w:t>
            </w:r>
            <w:r>
              <w:rPr>
                <w:rFonts w:ascii="Arial" w:hAnsi="Arial" w:cs="Arial"/>
                <w:b/>
                <w:bCs/>
                <w:color w:val="000000"/>
                <w:sz w:val="32"/>
                <w:szCs w:val="40"/>
                <w:lang w:val="en-CA"/>
              </w:rPr>
              <w:t>and w</w:t>
            </w:r>
            <w:r w:rsidRPr="00AD1CEC">
              <w:rPr>
                <w:rFonts w:ascii="Arial" w:hAnsi="Arial" w:cs="Arial"/>
                <w:b/>
                <w:bCs/>
                <w:color w:val="000000"/>
                <w:sz w:val="32"/>
                <w:szCs w:val="40"/>
                <w:lang w:val="en-CA"/>
              </w:rPr>
              <w:t xml:space="preserve">ide </w:t>
            </w:r>
            <w:r>
              <w:rPr>
                <w:rFonts w:ascii="Arial" w:hAnsi="Arial" w:cs="Arial"/>
                <w:b/>
                <w:bCs/>
                <w:color w:val="000000"/>
                <w:sz w:val="32"/>
                <w:szCs w:val="40"/>
                <w:lang w:val="en-CA"/>
              </w:rPr>
              <w:t>c</w:t>
            </w:r>
            <w:r w:rsidRPr="00AD1CEC">
              <w:rPr>
                <w:rFonts w:ascii="Arial" w:hAnsi="Arial" w:cs="Arial"/>
                <w:b/>
                <w:bCs/>
                <w:color w:val="000000"/>
                <w:sz w:val="32"/>
                <w:szCs w:val="40"/>
                <w:lang w:val="en-CA"/>
              </w:rPr>
              <w:t xml:space="preserve">olour </w:t>
            </w:r>
            <w:r>
              <w:rPr>
                <w:rFonts w:ascii="Arial" w:hAnsi="Arial" w:cs="Arial"/>
                <w:b/>
                <w:bCs/>
                <w:color w:val="000000"/>
                <w:sz w:val="32"/>
                <w:szCs w:val="40"/>
                <w:lang w:val="en-CA"/>
              </w:rPr>
              <w:t>g</w:t>
            </w:r>
            <w:r w:rsidRPr="00AD1CEC">
              <w:rPr>
                <w:rFonts w:ascii="Arial" w:hAnsi="Arial" w:cs="Arial"/>
                <w:b/>
                <w:bCs/>
                <w:color w:val="000000"/>
                <w:sz w:val="32"/>
                <w:szCs w:val="40"/>
                <w:lang w:val="en-CA"/>
              </w:rPr>
              <w:t>amut</w:t>
            </w:r>
          </w:p>
        </w:tc>
      </w:tr>
      <w:tr w:rsidR="00BE6637" w:rsidRPr="00AD1CEC" w14:paraId="1545E442" w14:textId="77777777" w:rsidTr="00381B04">
        <w:tc>
          <w:tcPr>
            <w:tcW w:w="2661" w:type="dxa"/>
            <w:shd w:val="clear" w:color="auto" w:fill="B4C6E7" w:themeFill="accent1" w:themeFillTint="66"/>
            <w:vAlign w:val="bottom"/>
          </w:tcPr>
          <w:p w14:paraId="16BD3020" w14:textId="77777777" w:rsidR="00BE6637" w:rsidRPr="00AD1CEC" w:rsidRDefault="00BE6637" w:rsidP="00BE6637">
            <w:pPr>
              <w:keepNext/>
              <w:rPr>
                <w:rFonts w:ascii="Arial" w:hAnsi="Arial" w:cs="Arial"/>
                <w:color w:val="000000"/>
                <w:sz w:val="16"/>
                <w:lang w:val="en-CA"/>
              </w:rPr>
            </w:pPr>
            <w:r w:rsidRPr="00AD1CEC">
              <w:rPr>
                <w:rFonts w:ascii="Arial" w:hAnsi="Arial" w:cs="Arial"/>
                <w:color w:val="000000"/>
                <w:sz w:val="16"/>
                <w:lang w:val="en-CA"/>
              </w:rPr>
              <w:t>System Identifier</w:t>
            </w:r>
          </w:p>
        </w:tc>
        <w:tc>
          <w:tcPr>
            <w:tcW w:w="2305" w:type="dxa"/>
            <w:shd w:val="clear" w:color="auto" w:fill="B4C6E7" w:themeFill="accent1" w:themeFillTint="66"/>
            <w:vAlign w:val="bottom"/>
          </w:tcPr>
          <w:p w14:paraId="72EBEF2C" w14:textId="7ADB92C4" w:rsidR="00BE6637" w:rsidRPr="00AD1CEC" w:rsidRDefault="00BE6637" w:rsidP="00BE6637">
            <w:pPr>
              <w:keepNext/>
              <w:jc w:val="center"/>
              <w:rPr>
                <w:rFonts w:ascii="Arial" w:hAnsi="Arial" w:cs="Arial"/>
                <w:color w:val="000000"/>
                <w:sz w:val="16"/>
                <w:lang w:val="en-CA"/>
              </w:rPr>
            </w:pPr>
            <w:r w:rsidRPr="00AD1CEC">
              <w:rPr>
                <w:rFonts w:ascii="Arial" w:hAnsi="Arial" w:cs="Arial"/>
                <w:color w:val="000000"/>
                <w:sz w:val="16"/>
                <w:lang w:val="en-CA"/>
              </w:rPr>
              <w:t>BT.2020 YCC</w:t>
            </w:r>
            <w:ins w:id="240" w:author="Syed, Yasser" w:date="2018-06-14T15:37:00Z">
              <w:r>
                <w:rPr>
                  <w:rFonts w:ascii="Arial" w:hAnsi="Arial" w:cs="Arial"/>
                  <w:color w:val="000000"/>
                  <w:sz w:val="16"/>
                  <w:lang w:val="en-CA"/>
                </w:rPr>
                <w:t xml:space="preserve"> NCL</w:t>
              </w:r>
            </w:ins>
          </w:p>
        </w:tc>
        <w:tc>
          <w:tcPr>
            <w:tcW w:w="2093" w:type="dxa"/>
            <w:shd w:val="clear" w:color="auto" w:fill="B4C6E7" w:themeFill="accent1" w:themeFillTint="66"/>
          </w:tcPr>
          <w:p w14:paraId="7211CC5A" w14:textId="5E0B741F" w:rsidR="00BE6637" w:rsidRPr="00BE6637" w:rsidRDefault="00BE6637" w:rsidP="00BE6637">
            <w:pPr>
              <w:keepNext/>
              <w:jc w:val="center"/>
              <w:rPr>
                <w:rFonts w:ascii="Arial" w:hAnsi="Arial" w:cs="Arial"/>
                <w:color w:val="000000"/>
                <w:sz w:val="16"/>
                <w:lang w:val="en-CA"/>
              </w:rPr>
            </w:pPr>
            <w:ins w:id="241" w:author="Syed, Yasser" w:date="2018-07-11T01:13:00Z">
              <w:r w:rsidRPr="00BE6637">
                <w:rPr>
                  <w:rFonts w:ascii="Arial" w:hAnsi="Arial" w:cs="Arial"/>
                  <w:color w:val="000000"/>
                  <w:sz w:val="16"/>
                  <w:lang w:val="en-CA"/>
                  <w:rPrChange w:id="242" w:author="Syed, Yasser" w:date="2018-07-11T01:13:00Z">
                    <w:rPr>
                      <w:rFonts w:ascii="Arial" w:hAnsi="Arial" w:cs="Arial"/>
                      <w:color w:val="000000"/>
                      <w:sz w:val="16"/>
                      <w:highlight w:val="cyan"/>
                      <w:lang w:val="en-CA"/>
                    </w:rPr>
                  </w:rPrChange>
                </w:rPr>
                <w:t xml:space="preserve">BT.2020 </w:t>
              </w:r>
              <w:commentRangeStart w:id="243"/>
              <w:r w:rsidRPr="00BE6637">
                <w:rPr>
                  <w:rFonts w:ascii="Arial" w:hAnsi="Arial" w:cs="Arial"/>
                  <w:color w:val="000000"/>
                  <w:sz w:val="16"/>
                  <w:lang w:val="en-CA"/>
                  <w:rPrChange w:id="244" w:author="Syed, Yasser" w:date="2018-07-11T01:13:00Z">
                    <w:rPr>
                      <w:rFonts w:ascii="Arial" w:hAnsi="Arial" w:cs="Arial"/>
                      <w:color w:val="000000"/>
                      <w:sz w:val="16"/>
                      <w:highlight w:val="cyan"/>
                      <w:lang w:val="en-CA"/>
                    </w:rPr>
                  </w:rPrChange>
                </w:rPr>
                <w:t>RGB</w:t>
              </w:r>
            </w:ins>
            <w:commentRangeEnd w:id="243"/>
            <w:ins w:id="245" w:author="Syed, Yasser" w:date="2018-07-11T01:14:00Z">
              <w:r>
                <w:rPr>
                  <w:rStyle w:val="CommentReference"/>
                  <w:rFonts w:eastAsia="MS Mincho"/>
                  <w:lang w:val="en-GB" w:eastAsia="ja-JP"/>
                </w:rPr>
                <w:commentReference w:id="243"/>
              </w:r>
            </w:ins>
          </w:p>
        </w:tc>
        <w:tc>
          <w:tcPr>
            <w:tcW w:w="2381" w:type="dxa"/>
            <w:shd w:val="clear" w:color="auto" w:fill="B4C6E7" w:themeFill="accent1" w:themeFillTint="66"/>
            <w:vAlign w:val="bottom"/>
          </w:tcPr>
          <w:p w14:paraId="604369FC" w14:textId="3E91951A" w:rsidR="00BE6637" w:rsidRPr="00AD1CEC" w:rsidRDefault="00BE6637" w:rsidP="00BE6637">
            <w:pPr>
              <w:keepNext/>
              <w:jc w:val="center"/>
              <w:rPr>
                <w:rFonts w:ascii="Arial" w:hAnsi="Arial" w:cs="Arial"/>
                <w:color w:val="000000"/>
                <w:sz w:val="16"/>
                <w:lang w:val="en-CA"/>
              </w:rPr>
            </w:pPr>
            <w:ins w:id="246" w:author="Syed, Yasser" w:date="2018-06-29T11:26:00Z">
              <w:r>
                <w:rPr>
                  <w:rFonts w:ascii="Arial" w:hAnsi="Arial" w:cs="Arial"/>
                  <w:color w:val="000000"/>
                  <w:sz w:val="16"/>
                  <w:lang w:val="en-CA"/>
                </w:rPr>
                <w:t>FR</w:t>
              </w:r>
            </w:ins>
            <w:del w:id="247" w:author="Syed, Yasser" w:date="2018-06-29T11:26:00Z">
              <w:r w:rsidRPr="00AD1CEC" w:rsidDel="00A63C47">
                <w:rPr>
                  <w:rFonts w:ascii="Arial" w:hAnsi="Arial" w:cs="Arial"/>
                  <w:color w:val="000000"/>
                  <w:sz w:val="16"/>
                  <w:lang w:val="en-CA"/>
                </w:rPr>
                <w:delText>BT.</w:delText>
              </w:r>
            </w:del>
            <w:r w:rsidRPr="00AD1CEC">
              <w:rPr>
                <w:rFonts w:ascii="Arial" w:hAnsi="Arial" w:cs="Arial"/>
                <w:color w:val="000000"/>
                <w:sz w:val="16"/>
                <w:lang w:val="en-CA"/>
              </w:rPr>
              <w:t xml:space="preserve">2020 </w:t>
            </w:r>
            <w:del w:id="248" w:author="Syed, Yasser" w:date="2018-06-14T15:37:00Z">
              <w:r w:rsidRPr="00AD1CEC" w:rsidDel="004C7316">
                <w:rPr>
                  <w:rFonts w:ascii="Arial" w:hAnsi="Arial" w:cs="Arial"/>
                  <w:color w:val="000000"/>
                  <w:sz w:val="16"/>
                  <w:lang w:val="en-CA"/>
                </w:rPr>
                <w:delText xml:space="preserve"> </w:delText>
              </w:r>
            </w:del>
            <w:r w:rsidRPr="00AD1CEC">
              <w:rPr>
                <w:rFonts w:ascii="Arial" w:hAnsi="Arial" w:cs="Arial"/>
                <w:color w:val="000000"/>
                <w:sz w:val="16"/>
                <w:lang w:val="en-CA"/>
              </w:rPr>
              <w:t>RGB</w:t>
            </w:r>
          </w:p>
        </w:tc>
      </w:tr>
      <w:tr w:rsidR="00BE6637" w:rsidRPr="00AD1CEC" w14:paraId="095A1950" w14:textId="77777777" w:rsidTr="00381B04">
        <w:tc>
          <w:tcPr>
            <w:tcW w:w="2661" w:type="dxa"/>
            <w:vAlign w:val="bottom"/>
          </w:tcPr>
          <w:p w14:paraId="3552672F" w14:textId="77777777" w:rsidR="00BE6637" w:rsidRPr="00AD1CEC" w:rsidRDefault="00BE6637" w:rsidP="00BE6637">
            <w:pPr>
              <w:keepNext/>
              <w:rPr>
                <w:rFonts w:ascii="Arial" w:hAnsi="Arial" w:cs="Arial"/>
                <w:b/>
                <w:bCs/>
                <w:color w:val="000000"/>
                <w:sz w:val="16"/>
                <w:lang w:val="en-CA"/>
              </w:rPr>
            </w:pPr>
            <w:r w:rsidRPr="00AD1CEC">
              <w:rPr>
                <w:rFonts w:ascii="Arial" w:hAnsi="Arial" w:cs="Arial"/>
                <w:b/>
                <w:bCs/>
                <w:color w:val="000000"/>
                <w:sz w:val="16"/>
                <w:lang w:val="en-CA"/>
              </w:rPr>
              <w:t>Colour properties</w:t>
            </w:r>
          </w:p>
        </w:tc>
        <w:tc>
          <w:tcPr>
            <w:tcW w:w="2305" w:type="dxa"/>
            <w:vAlign w:val="bottom"/>
          </w:tcPr>
          <w:p w14:paraId="354D3A2F" w14:textId="77777777" w:rsidR="00BE6637" w:rsidRPr="00AD1CEC" w:rsidRDefault="00BE6637" w:rsidP="00BE6637">
            <w:pPr>
              <w:keepNext/>
              <w:rPr>
                <w:rFonts w:ascii="Arial" w:hAnsi="Arial" w:cs="Arial"/>
                <w:color w:val="000000"/>
                <w:sz w:val="16"/>
                <w:lang w:val="en-CA"/>
              </w:rPr>
            </w:pPr>
            <w:r w:rsidRPr="00AD1CEC">
              <w:rPr>
                <w:rFonts w:ascii="Arial" w:hAnsi="Arial" w:cs="Arial"/>
                <w:color w:val="000000"/>
                <w:sz w:val="16"/>
                <w:lang w:val="en-CA"/>
              </w:rPr>
              <w:t> </w:t>
            </w:r>
          </w:p>
        </w:tc>
        <w:tc>
          <w:tcPr>
            <w:tcW w:w="2093" w:type="dxa"/>
          </w:tcPr>
          <w:p w14:paraId="46C08446" w14:textId="77777777" w:rsidR="00BE6637" w:rsidRPr="00BE6637" w:rsidRDefault="00BE6637" w:rsidP="00BE6637">
            <w:pPr>
              <w:keepNext/>
              <w:rPr>
                <w:ins w:id="249" w:author="Syed, Yasser" w:date="2018-07-11T01:10:00Z"/>
                <w:rFonts w:ascii="Arial" w:hAnsi="Arial" w:cs="Arial"/>
                <w:color w:val="000000"/>
                <w:sz w:val="16"/>
                <w:lang w:val="en-CA"/>
              </w:rPr>
            </w:pPr>
          </w:p>
        </w:tc>
        <w:tc>
          <w:tcPr>
            <w:tcW w:w="2381" w:type="dxa"/>
            <w:vAlign w:val="bottom"/>
          </w:tcPr>
          <w:p w14:paraId="6EBDFB2E" w14:textId="2FD98498" w:rsidR="00BE6637" w:rsidRPr="00AD1CEC" w:rsidRDefault="00BE6637" w:rsidP="00BE6637">
            <w:pPr>
              <w:keepNext/>
              <w:rPr>
                <w:rFonts w:ascii="Arial" w:hAnsi="Arial" w:cs="Arial"/>
                <w:color w:val="000000"/>
                <w:sz w:val="16"/>
                <w:lang w:val="en-CA"/>
              </w:rPr>
            </w:pPr>
            <w:r w:rsidRPr="00AD1CEC">
              <w:rPr>
                <w:rFonts w:ascii="Arial" w:hAnsi="Arial" w:cs="Arial"/>
                <w:color w:val="000000"/>
                <w:sz w:val="16"/>
                <w:lang w:val="en-CA"/>
              </w:rPr>
              <w:t> </w:t>
            </w:r>
          </w:p>
        </w:tc>
      </w:tr>
      <w:tr w:rsidR="00BE6637" w:rsidRPr="00AD1CEC" w14:paraId="43AA9982" w14:textId="77777777" w:rsidTr="00381B04">
        <w:tc>
          <w:tcPr>
            <w:tcW w:w="2661" w:type="dxa"/>
            <w:vAlign w:val="center"/>
          </w:tcPr>
          <w:p w14:paraId="6089C071" w14:textId="77777777" w:rsidR="00BE6637" w:rsidRPr="00AD1CEC" w:rsidRDefault="00BE6637" w:rsidP="00BE6637">
            <w:pPr>
              <w:keepNext/>
              <w:ind w:firstLineChars="100" w:firstLine="160"/>
              <w:jc w:val="right"/>
              <w:rPr>
                <w:rFonts w:ascii="Arial" w:hAnsi="Arial" w:cs="Arial"/>
                <w:color w:val="000000"/>
                <w:sz w:val="16"/>
                <w:lang w:val="en-CA"/>
              </w:rPr>
            </w:pPr>
            <w:r w:rsidRPr="00AD1CEC">
              <w:rPr>
                <w:rFonts w:ascii="Arial" w:hAnsi="Arial" w:cs="Arial"/>
                <w:color w:val="000000"/>
                <w:sz w:val="16"/>
                <w:lang w:val="en-CA"/>
              </w:rPr>
              <w:t>Colour Primaries</w:t>
            </w:r>
          </w:p>
        </w:tc>
        <w:tc>
          <w:tcPr>
            <w:tcW w:w="2305" w:type="dxa"/>
            <w:vAlign w:val="center"/>
          </w:tcPr>
          <w:p w14:paraId="1FA8999A" w14:textId="77777777" w:rsidR="00BE6637" w:rsidRPr="00AD1CEC" w:rsidRDefault="00BE6637" w:rsidP="00BE6637">
            <w:pPr>
              <w:keepNext/>
              <w:jc w:val="center"/>
              <w:rPr>
                <w:rFonts w:ascii="Arial" w:hAnsi="Arial" w:cs="Arial"/>
                <w:color w:val="000000"/>
                <w:sz w:val="16"/>
                <w:lang w:val="en-CA"/>
              </w:rPr>
            </w:pPr>
            <w:r w:rsidRPr="00AD1CEC">
              <w:rPr>
                <w:rFonts w:ascii="Arial" w:hAnsi="Arial" w:cs="Arial"/>
                <w:color w:val="000000"/>
                <w:sz w:val="16"/>
                <w:lang w:val="en-CA"/>
              </w:rPr>
              <w:t>BT.2020</w:t>
            </w:r>
          </w:p>
        </w:tc>
        <w:tc>
          <w:tcPr>
            <w:tcW w:w="2093" w:type="dxa"/>
            <w:vAlign w:val="center"/>
          </w:tcPr>
          <w:p w14:paraId="14AA0125" w14:textId="7872A0A0" w:rsidR="00BE6637" w:rsidRPr="00BE6637" w:rsidRDefault="00BE6637" w:rsidP="00BE6637">
            <w:pPr>
              <w:keepNext/>
              <w:jc w:val="center"/>
              <w:rPr>
                <w:rFonts w:ascii="Arial" w:hAnsi="Arial" w:cs="Arial"/>
                <w:color w:val="000000"/>
                <w:sz w:val="16"/>
                <w:lang w:val="en-CA"/>
              </w:rPr>
            </w:pPr>
            <w:ins w:id="250" w:author="Syed, Yasser" w:date="2018-07-11T01:13:00Z">
              <w:r w:rsidRPr="00381B04">
                <w:rPr>
                  <w:rFonts w:ascii="Arial" w:hAnsi="Arial" w:cs="Arial"/>
                  <w:color w:val="000000"/>
                  <w:sz w:val="16"/>
                  <w:lang w:val="en-CA"/>
                </w:rPr>
                <w:t>BT.2020</w:t>
              </w:r>
            </w:ins>
          </w:p>
        </w:tc>
        <w:tc>
          <w:tcPr>
            <w:tcW w:w="2381" w:type="dxa"/>
            <w:vAlign w:val="center"/>
          </w:tcPr>
          <w:p w14:paraId="221967AA" w14:textId="629F4F17" w:rsidR="00BE6637" w:rsidRPr="00AD1CEC" w:rsidRDefault="00BE6637" w:rsidP="00BE6637">
            <w:pPr>
              <w:keepNext/>
              <w:jc w:val="center"/>
              <w:rPr>
                <w:rFonts w:ascii="Arial" w:hAnsi="Arial" w:cs="Arial"/>
                <w:color w:val="000000"/>
                <w:sz w:val="16"/>
                <w:lang w:val="en-CA"/>
              </w:rPr>
            </w:pPr>
            <w:r w:rsidRPr="00AD1CEC">
              <w:rPr>
                <w:rFonts w:ascii="Arial" w:hAnsi="Arial" w:cs="Arial"/>
                <w:color w:val="000000"/>
                <w:sz w:val="16"/>
                <w:lang w:val="en-CA"/>
              </w:rPr>
              <w:t>BT.2020</w:t>
            </w:r>
          </w:p>
        </w:tc>
      </w:tr>
      <w:tr w:rsidR="00BE6637" w:rsidRPr="00AD1CEC" w14:paraId="38091FF5" w14:textId="77777777" w:rsidTr="00381B04">
        <w:tc>
          <w:tcPr>
            <w:tcW w:w="2661" w:type="dxa"/>
            <w:vAlign w:val="center"/>
          </w:tcPr>
          <w:p w14:paraId="02CFE546" w14:textId="69520E99" w:rsidR="00BE6637" w:rsidRPr="00AD1CEC" w:rsidRDefault="00BE6637" w:rsidP="00BE6637">
            <w:pPr>
              <w:keepNext/>
              <w:ind w:firstLineChars="100" w:firstLine="160"/>
              <w:jc w:val="right"/>
              <w:rPr>
                <w:rFonts w:ascii="Arial" w:hAnsi="Arial" w:cs="Arial"/>
                <w:color w:val="000000"/>
                <w:sz w:val="16"/>
                <w:lang w:val="en-CA"/>
              </w:rPr>
            </w:pPr>
            <w:r w:rsidRPr="00AD1CEC">
              <w:rPr>
                <w:rFonts w:ascii="Arial" w:hAnsi="Arial" w:cs="Arial"/>
                <w:color w:val="000000"/>
                <w:sz w:val="16"/>
                <w:lang w:val="en-CA"/>
              </w:rPr>
              <w:t>Transfer Characteristics</w:t>
            </w:r>
          </w:p>
        </w:tc>
        <w:tc>
          <w:tcPr>
            <w:tcW w:w="2305" w:type="dxa"/>
            <w:vAlign w:val="center"/>
          </w:tcPr>
          <w:p w14:paraId="7C9B681F" w14:textId="00C20EE2" w:rsidR="00BE6637" w:rsidRPr="00AD1CEC" w:rsidRDefault="00BE6637" w:rsidP="00BE6637">
            <w:pPr>
              <w:keepNext/>
              <w:jc w:val="center"/>
              <w:rPr>
                <w:rFonts w:ascii="Arial" w:hAnsi="Arial" w:cs="Arial"/>
                <w:color w:val="000000"/>
                <w:sz w:val="16"/>
                <w:lang w:val="en-CA"/>
              </w:rPr>
            </w:pPr>
            <w:r>
              <w:rPr>
                <w:rFonts w:ascii="Arial" w:hAnsi="Arial" w:cs="Arial"/>
                <w:color w:val="000000"/>
                <w:sz w:val="16"/>
                <w:lang w:val="en-CA"/>
              </w:rPr>
              <w:t>BT.</w:t>
            </w:r>
            <w:r w:rsidRPr="00AD1CEC">
              <w:rPr>
                <w:rFonts w:ascii="Arial" w:hAnsi="Arial" w:cs="Arial"/>
                <w:color w:val="000000"/>
                <w:sz w:val="16"/>
                <w:lang w:val="en-CA"/>
              </w:rPr>
              <w:t>709</w:t>
            </w:r>
          </w:p>
        </w:tc>
        <w:tc>
          <w:tcPr>
            <w:tcW w:w="2093" w:type="dxa"/>
            <w:vAlign w:val="center"/>
          </w:tcPr>
          <w:p w14:paraId="242A964A" w14:textId="60891262" w:rsidR="00BE6637" w:rsidRPr="00BE6637" w:rsidRDefault="00BE6637" w:rsidP="00BE6637">
            <w:pPr>
              <w:keepNext/>
              <w:jc w:val="center"/>
              <w:rPr>
                <w:rFonts w:ascii="Arial" w:hAnsi="Arial" w:cs="Arial"/>
                <w:color w:val="000000"/>
                <w:sz w:val="16"/>
                <w:lang w:val="en-CA"/>
              </w:rPr>
            </w:pPr>
            <w:ins w:id="251" w:author="Syed, Yasser" w:date="2018-07-11T01:13:00Z">
              <w:r w:rsidRPr="00381B04">
                <w:rPr>
                  <w:rFonts w:ascii="Arial" w:hAnsi="Arial" w:cs="Arial"/>
                  <w:color w:val="000000"/>
                  <w:sz w:val="16"/>
                  <w:lang w:val="en-CA"/>
                </w:rPr>
                <w:t>BT.709</w:t>
              </w:r>
            </w:ins>
          </w:p>
        </w:tc>
        <w:tc>
          <w:tcPr>
            <w:tcW w:w="2381" w:type="dxa"/>
            <w:vAlign w:val="center"/>
          </w:tcPr>
          <w:p w14:paraId="70F66838" w14:textId="58FAAF79" w:rsidR="00BE6637" w:rsidRPr="00AD1CEC" w:rsidRDefault="00BE6637" w:rsidP="00BE6637">
            <w:pPr>
              <w:keepNext/>
              <w:jc w:val="center"/>
              <w:rPr>
                <w:rFonts w:ascii="Arial" w:hAnsi="Arial" w:cs="Arial"/>
                <w:color w:val="000000"/>
                <w:sz w:val="16"/>
                <w:lang w:val="en-CA"/>
              </w:rPr>
            </w:pPr>
            <w:r>
              <w:rPr>
                <w:rFonts w:ascii="Arial" w:hAnsi="Arial" w:cs="Arial"/>
                <w:color w:val="000000"/>
                <w:sz w:val="16"/>
                <w:lang w:val="en-CA"/>
              </w:rPr>
              <w:t>BT.</w:t>
            </w:r>
            <w:r w:rsidRPr="00AD1CEC">
              <w:rPr>
                <w:rFonts w:ascii="Arial" w:hAnsi="Arial" w:cs="Arial"/>
                <w:color w:val="000000"/>
                <w:sz w:val="16"/>
                <w:lang w:val="en-CA"/>
              </w:rPr>
              <w:t>709</w:t>
            </w:r>
          </w:p>
        </w:tc>
      </w:tr>
      <w:tr w:rsidR="00BE6637" w:rsidRPr="00AD1CEC" w14:paraId="31FCFB35" w14:textId="77777777" w:rsidTr="00381B04">
        <w:tc>
          <w:tcPr>
            <w:tcW w:w="2661" w:type="dxa"/>
            <w:vAlign w:val="center"/>
          </w:tcPr>
          <w:p w14:paraId="511BDE55" w14:textId="6281DF72" w:rsidR="00BE6637" w:rsidRPr="00AD1CEC" w:rsidRDefault="00BE6637" w:rsidP="00BE6637">
            <w:pPr>
              <w:keepNext/>
              <w:ind w:firstLineChars="100" w:firstLine="160"/>
              <w:jc w:val="right"/>
              <w:rPr>
                <w:rFonts w:ascii="Arial" w:hAnsi="Arial" w:cs="Arial"/>
                <w:color w:val="000000"/>
                <w:sz w:val="16"/>
                <w:lang w:val="en-CA"/>
              </w:rPr>
            </w:pPr>
            <w:commentRangeStart w:id="252"/>
            <w:r w:rsidRPr="00AD1CEC">
              <w:rPr>
                <w:rFonts w:ascii="Arial" w:hAnsi="Arial" w:cs="Arial"/>
                <w:color w:val="000000"/>
                <w:sz w:val="16"/>
                <w:lang w:val="en-CA"/>
              </w:rPr>
              <w:t>Colour Representation</w:t>
            </w:r>
            <w:commentRangeEnd w:id="252"/>
            <w:r w:rsidRPr="00AD1CEC">
              <w:rPr>
                <w:rStyle w:val="CommentReference"/>
                <w:lang w:val="en-CA"/>
              </w:rPr>
              <w:commentReference w:id="252"/>
            </w:r>
          </w:p>
        </w:tc>
        <w:tc>
          <w:tcPr>
            <w:tcW w:w="2305" w:type="dxa"/>
            <w:vAlign w:val="center"/>
          </w:tcPr>
          <w:p w14:paraId="352D4509" w14:textId="77777777" w:rsidR="00BE6637" w:rsidRPr="00AD1CEC" w:rsidRDefault="00BE6637" w:rsidP="00BE6637">
            <w:pPr>
              <w:keepNext/>
              <w:jc w:val="center"/>
              <w:rPr>
                <w:rFonts w:ascii="Arial" w:hAnsi="Arial" w:cs="Arial"/>
                <w:color w:val="000000"/>
                <w:sz w:val="16"/>
                <w:lang w:val="en-CA"/>
              </w:rPr>
            </w:pPr>
            <w:proofErr w:type="spellStart"/>
            <w:r w:rsidRPr="00AD1CEC">
              <w:rPr>
                <w:rFonts w:ascii="Arial" w:hAnsi="Arial" w:cs="Arial"/>
                <w:color w:val="000000"/>
                <w:sz w:val="16"/>
                <w:lang w:val="en-CA"/>
              </w:rPr>
              <w:t>Y′CbCr</w:t>
            </w:r>
            <w:proofErr w:type="spellEnd"/>
            <w:r w:rsidRPr="00AD1CEC">
              <w:rPr>
                <w:rFonts w:ascii="Arial" w:hAnsi="Arial" w:cs="Arial"/>
                <w:color w:val="000000"/>
                <w:sz w:val="16"/>
                <w:lang w:val="en-CA"/>
              </w:rPr>
              <w:t xml:space="preserve"> </w:t>
            </w:r>
          </w:p>
        </w:tc>
        <w:tc>
          <w:tcPr>
            <w:tcW w:w="2093" w:type="dxa"/>
            <w:vAlign w:val="center"/>
          </w:tcPr>
          <w:p w14:paraId="4060A41D" w14:textId="6331E30C" w:rsidR="00BE6637" w:rsidRPr="00BE6637" w:rsidRDefault="00BE6637" w:rsidP="00BE6637">
            <w:pPr>
              <w:keepNext/>
              <w:jc w:val="center"/>
              <w:rPr>
                <w:rFonts w:ascii="Arial" w:hAnsi="Arial" w:cs="Arial"/>
                <w:color w:val="000000"/>
                <w:sz w:val="16"/>
                <w:lang w:val="en-CA"/>
              </w:rPr>
            </w:pPr>
            <w:ins w:id="253" w:author="Syed, Yasser" w:date="2018-07-11T01:13:00Z">
              <w:r w:rsidRPr="00381B04">
                <w:rPr>
                  <w:rFonts w:ascii="Arial" w:hAnsi="Arial" w:cs="Arial"/>
                  <w:color w:val="000000"/>
                  <w:sz w:val="16"/>
                  <w:lang w:val="en-CA"/>
                </w:rPr>
                <w:t>R’G’B</w:t>
              </w:r>
              <w:r w:rsidRPr="00381B04">
                <w:rPr>
                  <w:rFonts w:ascii="Arial" w:hAnsi="Arial" w:cs="Arial" w:hint="eastAsia"/>
                  <w:color w:val="000000"/>
                  <w:sz w:val="16"/>
                  <w:lang w:val="en-CA"/>
                </w:rPr>
                <w:t>′</w:t>
              </w:r>
            </w:ins>
          </w:p>
        </w:tc>
        <w:tc>
          <w:tcPr>
            <w:tcW w:w="2381" w:type="dxa"/>
            <w:vAlign w:val="center"/>
          </w:tcPr>
          <w:p w14:paraId="24BE422A" w14:textId="10D46CDA" w:rsidR="00BE6637" w:rsidRPr="00AD1CEC" w:rsidRDefault="00BE6637" w:rsidP="00BE6637">
            <w:pPr>
              <w:keepNext/>
              <w:jc w:val="center"/>
              <w:rPr>
                <w:rFonts w:ascii="Arial" w:hAnsi="Arial" w:cs="Arial"/>
                <w:color w:val="000000"/>
                <w:sz w:val="16"/>
                <w:lang w:val="en-CA"/>
              </w:rPr>
            </w:pPr>
            <w:r w:rsidRPr="00AD1CEC">
              <w:rPr>
                <w:rFonts w:ascii="Arial" w:hAnsi="Arial" w:cs="Arial"/>
                <w:color w:val="000000"/>
                <w:sz w:val="16"/>
                <w:lang w:val="en-CA"/>
              </w:rPr>
              <w:t>R′G′B′</w:t>
            </w:r>
          </w:p>
        </w:tc>
      </w:tr>
      <w:tr w:rsidR="00BE6637" w:rsidRPr="00AD1CEC" w14:paraId="282AC75C" w14:textId="77777777" w:rsidTr="00381B04">
        <w:tc>
          <w:tcPr>
            <w:tcW w:w="2661" w:type="dxa"/>
            <w:vAlign w:val="center"/>
          </w:tcPr>
          <w:p w14:paraId="513DF1B3" w14:textId="77777777" w:rsidR="00BE6637" w:rsidRPr="00AD1CEC" w:rsidRDefault="00BE6637" w:rsidP="00BE6637">
            <w:pPr>
              <w:keepNext/>
              <w:rPr>
                <w:rFonts w:ascii="Arial" w:hAnsi="Arial" w:cs="Arial"/>
                <w:color w:val="000000"/>
                <w:sz w:val="16"/>
                <w:lang w:val="en-CA"/>
              </w:rPr>
            </w:pPr>
            <w:r w:rsidRPr="00AD1CEC">
              <w:rPr>
                <w:rFonts w:ascii="Arial" w:hAnsi="Arial" w:cs="Arial"/>
                <w:color w:val="000000"/>
                <w:sz w:val="16"/>
                <w:lang w:val="en-CA"/>
              </w:rPr>
              <w:t>Full/Narrow Range</w:t>
            </w:r>
          </w:p>
        </w:tc>
        <w:tc>
          <w:tcPr>
            <w:tcW w:w="2305" w:type="dxa"/>
            <w:vAlign w:val="center"/>
          </w:tcPr>
          <w:p w14:paraId="506E4AE0" w14:textId="77777777" w:rsidR="00BE6637" w:rsidRPr="00AD1CEC" w:rsidRDefault="00BE6637" w:rsidP="00BE6637">
            <w:pPr>
              <w:keepNext/>
              <w:jc w:val="center"/>
              <w:rPr>
                <w:rFonts w:ascii="Arial" w:hAnsi="Arial" w:cs="Arial"/>
                <w:color w:val="000000"/>
                <w:sz w:val="16"/>
                <w:lang w:val="en-CA"/>
              </w:rPr>
            </w:pPr>
            <w:r w:rsidRPr="00AD1CEC">
              <w:rPr>
                <w:rFonts w:ascii="Arial" w:hAnsi="Arial" w:cs="Arial"/>
                <w:color w:val="000000"/>
                <w:sz w:val="16"/>
                <w:lang w:val="en-CA"/>
              </w:rPr>
              <w:t>Narrow</w:t>
            </w:r>
          </w:p>
        </w:tc>
        <w:tc>
          <w:tcPr>
            <w:tcW w:w="2093" w:type="dxa"/>
          </w:tcPr>
          <w:p w14:paraId="3CDB1825" w14:textId="79714449" w:rsidR="00BE6637" w:rsidRPr="00BE6637" w:rsidRDefault="00BE6637" w:rsidP="00BE6637">
            <w:pPr>
              <w:keepNext/>
              <w:jc w:val="center"/>
              <w:rPr>
                <w:ins w:id="254" w:author="Syed, Yasser" w:date="2018-07-11T01:10:00Z"/>
                <w:rFonts w:ascii="Arial" w:hAnsi="Arial" w:cs="Arial"/>
                <w:color w:val="000000"/>
                <w:sz w:val="16"/>
                <w:lang w:val="en-CA"/>
              </w:rPr>
            </w:pPr>
            <w:ins w:id="255" w:author="Syed, Yasser" w:date="2018-07-11T01:13:00Z">
              <w:r w:rsidRPr="00BE6637">
                <w:rPr>
                  <w:rFonts w:ascii="Arial" w:hAnsi="Arial" w:cs="Arial"/>
                  <w:color w:val="000000"/>
                  <w:sz w:val="16"/>
                  <w:lang w:val="en-CA" w:eastAsia="ja-JP"/>
                  <w:rPrChange w:id="256" w:author="Syed, Yasser" w:date="2018-07-11T01:13:00Z">
                    <w:rPr>
                      <w:rFonts w:ascii="Arial" w:hAnsi="Arial" w:cs="Arial"/>
                      <w:color w:val="000000"/>
                      <w:sz w:val="16"/>
                      <w:highlight w:val="cyan"/>
                      <w:lang w:val="en-CA" w:eastAsia="ja-JP"/>
                    </w:rPr>
                  </w:rPrChange>
                </w:rPr>
                <w:t>Narrow</w:t>
              </w:r>
            </w:ins>
          </w:p>
        </w:tc>
        <w:tc>
          <w:tcPr>
            <w:tcW w:w="2381" w:type="dxa"/>
            <w:vAlign w:val="center"/>
          </w:tcPr>
          <w:p w14:paraId="323B4DF7" w14:textId="5684B9DC" w:rsidR="00BE6637" w:rsidRPr="00AD1CEC" w:rsidRDefault="00BE6637" w:rsidP="00BE6637">
            <w:pPr>
              <w:keepNext/>
              <w:jc w:val="center"/>
              <w:rPr>
                <w:rFonts w:ascii="Arial" w:hAnsi="Arial" w:cs="Arial"/>
                <w:color w:val="000000"/>
                <w:sz w:val="16"/>
                <w:lang w:val="en-CA"/>
              </w:rPr>
            </w:pPr>
            <w:ins w:id="257" w:author="Syed, Yasser" w:date="2018-04-13T15:43:00Z">
              <w:r>
                <w:rPr>
                  <w:rFonts w:ascii="Arial" w:hAnsi="Arial" w:cs="Arial"/>
                  <w:color w:val="000000"/>
                  <w:sz w:val="16"/>
                  <w:lang w:val="en-CA"/>
                </w:rPr>
                <w:t>Full</w:t>
              </w:r>
            </w:ins>
            <w:del w:id="258" w:author="Syed, Yasser" w:date="2018-04-13T15:42:00Z">
              <w:r w:rsidRPr="00AD1CEC" w:rsidDel="00CB2C88">
                <w:rPr>
                  <w:rFonts w:ascii="Arial" w:hAnsi="Arial" w:cs="Arial"/>
                  <w:color w:val="000000"/>
                  <w:sz w:val="16"/>
                  <w:lang w:val="en-CA"/>
                </w:rPr>
                <w:delText>Narrow</w:delText>
              </w:r>
            </w:del>
          </w:p>
        </w:tc>
      </w:tr>
    </w:tbl>
    <w:p w14:paraId="4DA66534" w14:textId="370F02CA" w:rsidR="005154FB" w:rsidRPr="00AD1CEC" w:rsidRDefault="005154FB" w:rsidP="00E20902">
      <w:pPr>
        <w:pStyle w:val="ListParagraph"/>
        <w:keepNext/>
        <w:ind w:left="0"/>
      </w:pPr>
    </w:p>
    <w:tbl>
      <w:tblPr>
        <w:tblStyle w:val="TableGrid"/>
        <w:tblW w:w="0" w:type="auto"/>
        <w:tblLook w:val="04A0" w:firstRow="1" w:lastRow="0" w:firstColumn="1" w:lastColumn="0" w:noHBand="0" w:noVBand="1"/>
        <w:tblPrChange w:id="259" w:author="Syed, Yasser" w:date="2018-07-11T01:12:00Z">
          <w:tblPr>
            <w:tblStyle w:val="TableGrid"/>
            <w:tblW w:w="0" w:type="auto"/>
            <w:tblLook w:val="04A0" w:firstRow="1" w:lastRow="0" w:firstColumn="1" w:lastColumn="0" w:noHBand="0" w:noVBand="1"/>
          </w:tblPr>
        </w:tblPrChange>
      </w:tblPr>
      <w:tblGrid>
        <w:gridCol w:w="2786"/>
        <w:gridCol w:w="2228"/>
        <w:gridCol w:w="2091"/>
        <w:gridCol w:w="2335"/>
        <w:tblGridChange w:id="260">
          <w:tblGrid>
            <w:gridCol w:w="3116"/>
            <w:gridCol w:w="3117"/>
            <w:gridCol w:w="3117"/>
            <w:gridCol w:w="3117"/>
          </w:tblGrid>
        </w:tblGridChange>
      </w:tblGrid>
      <w:tr w:rsidR="00047EFE" w:rsidRPr="00AD1CEC" w14:paraId="67556F21" w14:textId="77777777" w:rsidTr="00BE6637">
        <w:tc>
          <w:tcPr>
            <w:tcW w:w="2786" w:type="dxa"/>
            <w:vAlign w:val="bottom"/>
            <w:tcPrChange w:id="261" w:author="Syed, Yasser" w:date="2018-07-11T01:12:00Z">
              <w:tcPr>
                <w:tcW w:w="3116" w:type="dxa"/>
                <w:vAlign w:val="bottom"/>
              </w:tcPr>
            </w:tcPrChange>
          </w:tcPr>
          <w:p w14:paraId="2EE8494E" w14:textId="77777777" w:rsidR="00047EFE" w:rsidRPr="00AD1CEC" w:rsidRDefault="00047EFE" w:rsidP="00E20902">
            <w:pPr>
              <w:keepNext/>
              <w:rPr>
                <w:rFonts w:ascii="Arial" w:hAnsi="Arial" w:cs="Arial"/>
                <w:b/>
                <w:bCs/>
                <w:color w:val="000000"/>
                <w:lang w:val="en-CA"/>
              </w:rPr>
            </w:pPr>
            <w:r w:rsidRPr="00AD1CEC">
              <w:rPr>
                <w:rFonts w:ascii="Arial" w:hAnsi="Arial" w:cs="Arial"/>
                <w:b/>
                <w:bCs/>
                <w:color w:val="000000"/>
                <w:lang w:val="en-CA"/>
              </w:rPr>
              <w:t>AVC/HEVC VUI parameters</w:t>
            </w:r>
          </w:p>
        </w:tc>
        <w:tc>
          <w:tcPr>
            <w:tcW w:w="2228" w:type="dxa"/>
            <w:vAlign w:val="bottom"/>
            <w:tcPrChange w:id="262" w:author="Syed, Yasser" w:date="2018-07-11T01:12:00Z">
              <w:tcPr>
                <w:tcW w:w="3117" w:type="dxa"/>
                <w:vAlign w:val="bottom"/>
              </w:tcPr>
            </w:tcPrChange>
          </w:tcPr>
          <w:p w14:paraId="2050F481" w14:textId="77777777" w:rsidR="00047EFE" w:rsidRPr="00AD1CEC" w:rsidRDefault="00047EFE" w:rsidP="00E20902">
            <w:pPr>
              <w:keepNext/>
              <w:jc w:val="center"/>
              <w:rPr>
                <w:rFonts w:ascii="Arial" w:hAnsi="Arial" w:cs="Arial"/>
                <w:color w:val="000000"/>
                <w:lang w:val="en-CA"/>
              </w:rPr>
            </w:pPr>
            <w:r w:rsidRPr="00AD1CEC">
              <w:rPr>
                <w:rFonts w:ascii="Arial" w:hAnsi="Arial" w:cs="Arial"/>
                <w:color w:val="000000"/>
                <w:lang w:val="en-CA"/>
              </w:rPr>
              <w:t> </w:t>
            </w:r>
          </w:p>
        </w:tc>
        <w:tc>
          <w:tcPr>
            <w:tcW w:w="2091" w:type="dxa"/>
            <w:tcPrChange w:id="263" w:author="Syed, Yasser" w:date="2018-07-11T01:12:00Z">
              <w:tcPr>
                <w:tcW w:w="3117" w:type="dxa"/>
              </w:tcPr>
            </w:tcPrChange>
          </w:tcPr>
          <w:p w14:paraId="38E66B26" w14:textId="77777777" w:rsidR="00047EFE" w:rsidRPr="00AD1CEC" w:rsidRDefault="00047EFE" w:rsidP="00E20902">
            <w:pPr>
              <w:keepNext/>
              <w:jc w:val="center"/>
              <w:rPr>
                <w:ins w:id="264" w:author="Syed, Yasser" w:date="2018-07-11T01:10:00Z"/>
                <w:rFonts w:ascii="Arial" w:hAnsi="Arial" w:cs="Arial"/>
                <w:color w:val="000000"/>
                <w:lang w:val="en-CA"/>
              </w:rPr>
            </w:pPr>
          </w:p>
        </w:tc>
        <w:tc>
          <w:tcPr>
            <w:tcW w:w="2335" w:type="dxa"/>
            <w:vAlign w:val="bottom"/>
            <w:tcPrChange w:id="265" w:author="Syed, Yasser" w:date="2018-07-11T01:12:00Z">
              <w:tcPr>
                <w:tcW w:w="3117" w:type="dxa"/>
                <w:vAlign w:val="bottom"/>
              </w:tcPr>
            </w:tcPrChange>
          </w:tcPr>
          <w:p w14:paraId="5CC0B10F" w14:textId="503914F9" w:rsidR="00047EFE" w:rsidRPr="00AD1CEC" w:rsidRDefault="00047EFE" w:rsidP="00E20902">
            <w:pPr>
              <w:keepNext/>
              <w:jc w:val="center"/>
              <w:rPr>
                <w:rFonts w:ascii="Arial" w:hAnsi="Arial" w:cs="Arial"/>
                <w:color w:val="000000"/>
                <w:lang w:val="en-CA"/>
              </w:rPr>
            </w:pPr>
            <w:r w:rsidRPr="00AD1CEC">
              <w:rPr>
                <w:rFonts w:ascii="Arial" w:hAnsi="Arial" w:cs="Arial"/>
                <w:color w:val="000000"/>
                <w:lang w:val="en-CA"/>
              </w:rPr>
              <w:t> </w:t>
            </w:r>
          </w:p>
        </w:tc>
      </w:tr>
      <w:tr w:rsidR="00BE6637" w:rsidRPr="00AD1CEC" w14:paraId="4597DCA7" w14:textId="77777777" w:rsidTr="00BE6637">
        <w:tc>
          <w:tcPr>
            <w:tcW w:w="2786" w:type="dxa"/>
            <w:vAlign w:val="bottom"/>
            <w:tcPrChange w:id="266" w:author="Syed, Yasser" w:date="2018-07-11T01:12:00Z">
              <w:tcPr>
                <w:tcW w:w="3116" w:type="dxa"/>
                <w:vAlign w:val="bottom"/>
              </w:tcPr>
            </w:tcPrChange>
          </w:tcPr>
          <w:p w14:paraId="5395274B" w14:textId="77777777" w:rsidR="00BE6637" w:rsidRPr="00AD1CEC" w:rsidRDefault="00BE6637" w:rsidP="00BE6637">
            <w:pPr>
              <w:keepNext/>
              <w:jc w:val="right"/>
              <w:rPr>
                <w:rFonts w:ascii="Arial" w:hAnsi="Arial" w:cs="Arial"/>
                <w:color w:val="000000"/>
                <w:sz w:val="18"/>
                <w:lang w:val="en-CA"/>
              </w:rPr>
            </w:pPr>
            <w:r w:rsidRPr="00AD1CEC">
              <w:rPr>
                <w:rFonts w:ascii="Arial" w:hAnsi="Arial" w:cs="Arial"/>
                <w:color w:val="000000"/>
                <w:sz w:val="18"/>
                <w:lang w:val="en-CA"/>
              </w:rPr>
              <w:t>colour primaries</w:t>
            </w:r>
          </w:p>
        </w:tc>
        <w:tc>
          <w:tcPr>
            <w:tcW w:w="2228" w:type="dxa"/>
            <w:vAlign w:val="center"/>
            <w:tcPrChange w:id="267" w:author="Syed, Yasser" w:date="2018-07-11T01:12:00Z">
              <w:tcPr>
                <w:tcW w:w="3117" w:type="dxa"/>
                <w:vAlign w:val="center"/>
              </w:tcPr>
            </w:tcPrChange>
          </w:tcPr>
          <w:p w14:paraId="1C114E13" w14:textId="77777777"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9</w:t>
            </w:r>
          </w:p>
        </w:tc>
        <w:tc>
          <w:tcPr>
            <w:tcW w:w="2091" w:type="dxa"/>
            <w:tcPrChange w:id="268" w:author="Syed, Yasser" w:date="2018-07-11T01:12:00Z">
              <w:tcPr>
                <w:tcW w:w="3117" w:type="dxa"/>
              </w:tcPr>
            </w:tcPrChange>
          </w:tcPr>
          <w:p w14:paraId="5155E323" w14:textId="71F102B1" w:rsidR="00BE6637" w:rsidRPr="00AD1CEC" w:rsidRDefault="00BE6637" w:rsidP="00BE6637">
            <w:pPr>
              <w:keepNext/>
              <w:jc w:val="center"/>
              <w:rPr>
                <w:ins w:id="269" w:author="Syed, Yasser" w:date="2018-07-11T01:10:00Z"/>
                <w:rFonts w:ascii="Arial" w:hAnsi="Arial" w:cs="Arial"/>
                <w:color w:val="000000"/>
                <w:sz w:val="18"/>
                <w:lang w:val="en-CA"/>
              </w:rPr>
            </w:pPr>
            <w:ins w:id="270" w:author="Syed, Yasser" w:date="2018-07-11T01:13:00Z">
              <w:r>
                <w:rPr>
                  <w:rFonts w:ascii="Arial" w:hAnsi="Arial" w:cs="Arial" w:hint="eastAsia"/>
                  <w:color w:val="000000"/>
                  <w:sz w:val="18"/>
                  <w:lang w:val="en-CA" w:eastAsia="ja-JP"/>
                </w:rPr>
                <w:t>9</w:t>
              </w:r>
            </w:ins>
          </w:p>
        </w:tc>
        <w:tc>
          <w:tcPr>
            <w:tcW w:w="2335" w:type="dxa"/>
            <w:vAlign w:val="center"/>
            <w:tcPrChange w:id="271" w:author="Syed, Yasser" w:date="2018-07-11T01:12:00Z">
              <w:tcPr>
                <w:tcW w:w="3117" w:type="dxa"/>
                <w:vAlign w:val="center"/>
              </w:tcPr>
            </w:tcPrChange>
          </w:tcPr>
          <w:p w14:paraId="5EED02F8" w14:textId="7AA970B6"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9</w:t>
            </w:r>
          </w:p>
        </w:tc>
      </w:tr>
      <w:tr w:rsidR="00BE6637" w:rsidRPr="00AD1CEC" w14:paraId="399D550E" w14:textId="77777777" w:rsidTr="00BE6637">
        <w:tc>
          <w:tcPr>
            <w:tcW w:w="2786" w:type="dxa"/>
            <w:vAlign w:val="bottom"/>
            <w:tcPrChange w:id="272" w:author="Syed, Yasser" w:date="2018-07-11T01:12:00Z">
              <w:tcPr>
                <w:tcW w:w="3116" w:type="dxa"/>
                <w:vAlign w:val="bottom"/>
              </w:tcPr>
            </w:tcPrChange>
          </w:tcPr>
          <w:p w14:paraId="6DF8D678" w14:textId="77777777" w:rsidR="00BE6637" w:rsidRPr="00AD1CEC" w:rsidRDefault="00BE6637" w:rsidP="00BE6637">
            <w:pPr>
              <w:keepNext/>
              <w:jc w:val="right"/>
              <w:rPr>
                <w:rFonts w:ascii="Arial" w:hAnsi="Arial" w:cs="Arial"/>
                <w:color w:val="000000"/>
                <w:sz w:val="18"/>
                <w:lang w:val="en-CA"/>
              </w:rPr>
            </w:pPr>
            <w:proofErr w:type="spellStart"/>
            <w:r w:rsidRPr="00AD1CEC">
              <w:rPr>
                <w:rFonts w:ascii="Arial" w:hAnsi="Arial" w:cs="Arial"/>
                <w:color w:val="000000"/>
                <w:sz w:val="18"/>
                <w:lang w:val="en-CA"/>
              </w:rPr>
              <w:t>transfer_characteristics</w:t>
            </w:r>
            <w:proofErr w:type="spellEnd"/>
          </w:p>
        </w:tc>
        <w:tc>
          <w:tcPr>
            <w:tcW w:w="2228" w:type="dxa"/>
            <w:vAlign w:val="center"/>
            <w:tcPrChange w:id="273" w:author="Syed, Yasser" w:date="2018-07-11T01:12:00Z">
              <w:tcPr>
                <w:tcW w:w="3117" w:type="dxa"/>
                <w:vAlign w:val="center"/>
              </w:tcPr>
            </w:tcPrChange>
          </w:tcPr>
          <w:p w14:paraId="7E48B7B2" w14:textId="77777777"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1</w:t>
            </w:r>
          </w:p>
        </w:tc>
        <w:tc>
          <w:tcPr>
            <w:tcW w:w="2091" w:type="dxa"/>
            <w:tcPrChange w:id="274" w:author="Syed, Yasser" w:date="2018-07-11T01:12:00Z">
              <w:tcPr>
                <w:tcW w:w="3117" w:type="dxa"/>
              </w:tcPr>
            </w:tcPrChange>
          </w:tcPr>
          <w:p w14:paraId="43F4791E" w14:textId="46013C75" w:rsidR="00BE6637" w:rsidRPr="00AD1CEC" w:rsidRDefault="00BE6637" w:rsidP="00BE6637">
            <w:pPr>
              <w:keepNext/>
              <w:jc w:val="center"/>
              <w:rPr>
                <w:ins w:id="275" w:author="Syed, Yasser" w:date="2018-07-11T01:10:00Z"/>
                <w:rFonts w:ascii="Arial" w:hAnsi="Arial" w:cs="Arial"/>
                <w:color w:val="000000"/>
                <w:sz w:val="18"/>
                <w:lang w:val="en-CA"/>
              </w:rPr>
            </w:pPr>
            <w:ins w:id="276" w:author="Syed, Yasser" w:date="2018-07-11T01:13:00Z">
              <w:r>
                <w:rPr>
                  <w:rFonts w:ascii="Arial" w:hAnsi="Arial" w:cs="Arial" w:hint="eastAsia"/>
                  <w:color w:val="000000"/>
                  <w:sz w:val="18"/>
                  <w:lang w:val="en-CA" w:eastAsia="ja-JP"/>
                </w:rPr>
                <w:t>1</w:t>
              </w:r>
            </w:ins>
          </w:p>
        </w:tc>
        <w:tc>
          <w:tcPr>
            <w:tcW w:w="2335" w:type="dxa"/>
            <w:vAlign w:val="center"/>
            <w:tcPrChange w:id="277" w:author="Syed, Yasser" w:date="2018-07-11T01:12:00Z">
              <w:tcPr>
                <w:tcW w:w="3117" w:type="dxa"/>
                <w:vAlign w:val="center"/>
              </w:tcPr>
            </w:tcPrChange>
          </w:tcPr>
          <w:p w14:paraId="46BC1C7A" w14:textId="66F79AA4"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1</w:t>
            </w:r>
          </w:p>
        </w:tc>
      </w:tr>
      <w:tr w:rsidR="00BE6637" w:rsidRPr="00AD1CEC" w14:paraId="07A1031F" w14:textId="77777777" w:rsidTr="00BE6637">
        <w:tc>
          <w:tcPr>
            <w:tcW w:w="2786" w:type="dxa"/>
            <w:vAlign w:val="bottom"/>
            <w:tcPrChange w:id="278" w:author="Syed, Yasser" w:date="2018-07-11T01:12:00Z">
              <w:tcPr>
                <w:tcW w:w="3116" w:type="dxa"/>
                <w:vAlign w:val="bottom"/>
              </w:tcPr>
            </w:tcPrChange>
          </w:tcPr>
          <w:p w14:paraId="63D4C0AB" w14:textId="77777777" w:rsidR="00BE6637" w:rsidRPr="00AD1CEC" w:rsidRDefault="00BE6637" w:rsidP="00BE6637">
            <w:pPr>
              <w:keepNext/>
              <w:jc w:val="right"/>
              <w:rPr>
                <w:rFonts w:ascii="Arial" w:hAnsi="Arial" w:cs="Arial"/>
                <w:color w:val="000000"/>
                <w:sz w:val="18"/>
                <w:lang w:val="en-CA"/>
              </w:rPr>
            </w:pPr>
            <w:proofErr w:type="spellStart"/>
            <w:r w:rsidRPr="00AD1CEC">
              <w:rPr>
                <w:rFonts w:ascii="Arial" w:hAnsi="Arial" w:cs="Arial"/>
                <w:color w:val="000000"/>
                <w:sz w:val="18"/>
                <w:lang w:val="en-CA"/>
              </w:rPr>
              <w:t>matrix_coeffs</w:t>
            </w:r>
            <w:proofErr w:type="spellEnd"/>
          </w:p>
        </w:tc>
        <w:tc>
          <w:tcPr>
            <w:tcW w:w="2228" w:type="dxa"/>
            <w:vAlign w:val="center"/>
            <w:tcPrChange w:id="279" w:author="Syed, Yasser" w:date="2018-07-11T01:12:00Z">
              <w:tcPr>
                <w:tcW w:w="3117" w:type="dxa"/>
                <w:vAlign w:val="center"/>
              </w:tcPr>
            </w:tcPrChange>
          </w:tcPr>
          <w:p w14:paraId="73F03E01" w14:textId="77777777"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9</w:t>
            </w:r>
          </w:p>
        </w:tc>
        <w:tc>
          <w:tcPr>
            <w:tcW w:w="2091" w:type="dxa"/>
            <w:tcPrChange w:id="280" w:author="Syed, Yasser" w:date="2018-07-11T01:12:00Z">
              <w:tcPr>
                <w:tcW w:w="3117" w:type="dxa"/>
              </w:tcPr>
            </w:tcPrChange>
          </w:tcPr>
          <w:p w14:paraId="23525763" w14:textId="38792D98" w:rsidR="00BE6637" w:rsidRPr="00AD1CEC" w:rsidRDefault="00BE6637" w:rsidP="00BE6637">
            <w:pPr>
              <w:keepNext/>
              <w:jc w:val="center"/>
              <w:rPr>
                <w:ins w:id="281" w:author="Syed, Yasser" w:date="2018-07-11T01:10:00Z"/>
                <w:rFonts w:ascii="Arial" w:hAnsi="Arial" w:cs="Arial"/>
                <w:color w:val="000000"/>
                <w:sz w:val="18"/>
                <w:lang w:val="en-CA"/>
              </w:rPr>
            </w:pPr>
            <w:ins w:id="282" w:author="Syed, Yasser" w:date="2018-07-11T01:13:00Z">
              <w:r>
                <w:rPr>
                  <w:rFonts w:ascii="Arial" w:hAnsi="Arial" w:cs="Arial" w:hint="eastAsia"/>
                  <w:color w:val="000000"/>
                  <w:sz w:val="18"/>
                  <w:lang w:val="en-CA" w:eastAsia="ja-JP"/>
                </w:rPr>
                <w:t>0</w:t>
              </w:r>
            </w:ins>
          </w:p>
        </w:tc>
        <w:tc>
          <w:tcPr>
            <w:tcW w:w="2335" w:type="dxa"/>
            <w:vAlign w:val="center"/>
            <w:tcPrChange w:id="283" w:author="Syed, Yasser" w:date="2018-07-11T01:12:00Z">
              <w:tcPr>
                <w:tcW w:w="3117" w:type="dxa"/>
                <w:vAlign w:val="center"/>
              </w:tcPr>
            </w:tcPrChange>
          </w:tcPr>
          <w:p w14:paraId="62879D0E" w14:textId="14D75130"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0</w:t>
            </w:r>
          </w:p>
        </w:tc>
      </w:tr>
      <w:tr w:rsidR="00BE6637" w:rsidRPr="00AD1CEC" w14:paraId="488F199C" w14:textId="77777777" w:rsidTr="00BE6637">
        <w:tc>
          <w:tcPr>
            <w:tcW w:w="2786" w:type="dxa"/>
            <w:vAlign w:val="bottom"/>
            <w:tcPrChange w:id="284" w:author="Syed, Yasser" w:date="2018-07-11T01:12:00Z">
              <w:tcPr>
                <w:tcW w:w="3116" w:type="dxa"/>
                <w:vAlign w:val="bottom"/>
              </w:tcPr>
            </w:tcPrChange>
          </w:tcPr>
          <w:p w14:paraId="4701785B" w14:textId="77777777" w:rsidR="00BE6637" w:rsidRPr="00AD1CEC" w:rsidRDefault="00BE6637" w:rsidP="00BE6637">
            <w:pPr>
              <w:keepNext/>
              <w:jc w:val="right"/>
              <w:rPr>
                <w:rFonts w:ascii="Arial" w:hAnsi="Arial" w:cs="Arial"/>
                <w:color w:val="000000"/>
                <w:sz w:val="18"/>
                <w:lang w:val="en-CA"/>
              </w:rPr>
            </w:pPr>
            <w:proofErr w:type="spellStart"/>
            <w:r w:rsidRPr="00AD1CEC">
              <w:rPr>
                <w:rFonts w:ascii="Arial" w:hAnsi="Arial" w:cs="Arial"/>
                <w:color w:val="000000"/>
                <w:sz w:val="18"/>
                <w:lang w:val="en-CA"/>
              </w:rPr>
              <w:t>VideoFullRangeFlag</w:t>
            </w:r>
            <w:proofErr w:type="spellEnd"/>
          </w:p>
        </w:tc>
        <w:tc>
          <w:tcPr>
            <w:tcW w:w="2228" w:type="dxa"/>
            <w:vAlign w:val="center"/>
            <w:tcPrChange w:id="285" w:author="Syed, Yasser" w:date="2018-07-11T01:12:00Z">
              <w:tcPr>
                <w:tcW w:w="3117" w:type="dxa"/>
                <w:vAlign w:val="center"/>
              </w:tcPr>
            </w:tcPrChange>
          </w:tcPr>
          <w:p w14:paraId="1E730876" w14:textId="77777777"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0</w:t>
            </w:r>
          </w:p>
        </w:tc>
        <w:tc>
          <w:tcPr>
            <w:tcW w:w="2091" w:type="dxa"/>
            <w:tcPrChange w:id="286" w:author="Syed, Yasser" w:date="2018-07-11T01:12:00Z">
              <w:tcPr>
                <w:tcW w:w="3117" w:type="dxa"/>
              </w:tcPr>
            </w:tcPrChange>
          </w:tcPr>
          <w:p w14:paraId="799AD19E" w14:textId="1BD6F8F0" w:rsidR="00BE6637" w:rsidRPr="00AD1CEC" w:rsidRDefault="00BE6637" w:rsidP="00BE6637">
            <w:pPr>
              <w:keepNext/>
              <w:jc w:val="center"/>
              <w:rPr>
                <w:ins w:id="287" w:author="Syed, Yasser" w:date="2018-07-11T01:10:00Z"/>
                <w:rFonts w:ascii="Arial" w:hAnsi="Arial" w:cs="Arial"/>
                <w:color w:val="000000"/>
                <w:sz w:val="18"/>
                <w:lang w:val="en-CA"/>
              </w:rPr>
            </w:pPr>
            <w:ins w:id="288" w:author="Syed, Yasser" w:date="2018-07-11T01:13:00Z">
              <w:r>
                <w:rPr>
                  <w:rFonts w:ascii="Arial" w:hAnsi="Arial" w:cs="Arial" w:hint="eastAsia"/>
                  <w:color w:val="000000"/>
                  <w:sz w:val="18"/>
                  <w:lang w:val="en-CA" w:eastAsia="ja-JP"/>
                </w:rPr>
                <w:t>0</w:t>
              </w:r>
            </w:ins>
          </w:p>
        </w:tc>
        <w:tc>
          <w:tcPr>
            <w:tcW w:w="2335" w:type="dxa"/>
            <w:vAlign w:val="center"/>
            <w:tcPrChange w:id="289" w:author="Syed, Yasser" w:date="2018-07-11T01:12:00Z">
              <w:tcPr>
                <w:tcW w:w="3117" w:type="dxa"/>
                <w:vAlign w:val="center"/>
              </w:tcPr>
            </w:tcPrChange>
          </w:tcPr>
          <w:p w14:paraId="3E1862B2" w14:textId="28EF263E" w:rsidR="00BE6637" w:rsidRPr="00AD1CEC" w:rsidRDefault="00BE6637" w:rsidP="00BE6637">
            <w:pPr>
              <w:keepNext/>
              <w:jc w:val="center"/>
              <w:rPr>
                <w:rFonts w:ascii="Arial" w:hAnsi="Arial" w:cs="Arial"/>
                <w:color w:val="000000"/>
                <w:sz w:val="18"/>
                <w:lang w:val="en-CA"/>
              </w:rPr>
            </w:pPr>
            <w:r w:rsidRPr="00AD1CEC">
              <w:rPr>
                <w:rFonts w:ascii="Arial" w:hAnsi="Arial" w:cs="Arial"/>
                <w:color w:val="000000"/>
                <w:sz w:val="18"/>
                <w:lang w:val="en-CA"/>
              </w:rPr>
              <w:t>1</w:t>
            </w:r>
          </w:p>
        </w:tc>
      </w:tr>
    </w:tbl>
    <w:p w14:paraId="714266FF" w14:textId="298AEB08" w:rsidR="005154FB" w:rsidRPr="00AD1CEC" w:rsidRDefault="005154FB" w:rsidP="00E20902">
      <w:pPr>
        <w:keepNext/>
        <w:rPr>
          <w:lang w:val="en-CA"/>
        </w:rPr>
      </w:pPr>
    </w:p>
    <w:tbl>
      <w:tblPr>
        <w:tblStyle w:val="TableGrid"/>
        <w:tblW w:w="9355" w:type="dxa"/>
        <w:tblLayout w:type="fixed"/>
        <w:tblLook w:val="04A0" w:firstRow="1" w:lastRow="0" w:firstColumn="1" w:lastColumn="0" w:noHBand="0" w:noVBand="1"/>
        <w:tblPrChange w:id="290" w:author="Syed, Yasser" w:date="2018-07-11T01:12:00Z">
          <w:tblPr>
            <w:tblStyle w:val="TableGrid"/>
            <w:tblW w:w="9355" w:type="dxa"/>
            <w:tblLayout w:type="fixed"/>
            <w:tblLook w:val="04A0" w:firstRow="1" w:lastRow="0" w:firstColumn="1" w:lastColumn="0" w:noHBand="0" w:noVBand="1"/>
          </w:tblPr>
        </w:tblPrChange>
      </w:tblPr>
      <w:tblGrid>
        <w:gridCol w:w="3145"/>
        <w:gridCol w:w="1890"/>
        <w:gridCol w:w="2070"/>
        <w:gridCol w:w="2250"/>
        <w:tblGridChange w:id="291">
          <w:tblGrid>
            <w:gridCol w:w="3145"/>
            <w:gridCol w:w="1890"/>
            <w:gridCol w:w="1260"/>
            <w:gridCol w:w="810"/>
            <w:gridCol w:w="720"/>
            <w:gridCol w:w="1530"/>
          </w:tblGrid>
        </w:tblGridChange>
      </w:tblGrid>
      <w:tr w:rsidR="00047EFE" w:rsidRPr="00AD1CEC" w14:paraId="483A1175" w14:textId="77777777" w:rsidTr="00BE6637">
        <w:tc>
          <w:tcPr>
            <w:tcW w:w="3145" w:type="dxa"/>
            <w:vAlign w:val="bottom"/>
            <w:tcPrChange w:id="292" w:author="Syed, Yasser" w:date="2018-07-11T01:12:00Z">
              <w:tcPr>
                <w:tcW w:w="3145" w:type="dxa"/>
                <w:vAlign w:val="bottom"/>
              </w:tcPr>
            </w:tcPrChange>
          </w:tcPr>
          <w:p w14:paraId="0DB597DF" w14:textId="77777777" w:rsidR="00047EFE" w:rsidRPr="00AD1CEC" w:rsidRDefault="00047EFE" w:rsidP="00E20902">
            <w:pPr>
              <w:keepNext/>
              <w:ind w:right="-751"/>
              <w:rPr>
                <w:rFonts w:ascii="Arial" w:hAnsi="Arial" w:cs="Arial"/>
                <w:b/>
                <w:bCs/>
                <w:color w:val="000000"/>
                <w:lang w:val="en-CA"/>
              </w:rPr>
            </w:pPr>
            <w:r w:rsidRPr="00AD1CEC">
              <w:rPr>
                <w:rFonts w:ascii="Arial" w:hAnsi="Arial" w:cs="Arial"/>
                <w:b/>
                <w:bCs/>
                <w:color w:val="000000"/>
                <w:lang w:val="en-CA"/>
              </w:rPr>
              <w:t>SMPTE MXF parameters</w:t>
            </w:r>
          </w:p>
        </w:tc>
        <w:tc>
          <w:tcPr>
            <w:tcW w:w="1890" w:type="dxa"/>
            <w:vAlign w:val="bottom"/>
            <w:tcPrChange w:id="293" w:author="Syed, Yasser" w:date="2018-07-11T01:12:00Z">
              <w:tcPr>
                <w:tcW w:w="3150" w:type="dxa"/>
                <w:gridSpan w:val="2"/>
                <w:vAlign w:val="bottom"/>
              </w:tcPr>
            </w:tcPrChange>
          </w:tcPr>
          <w:p w14:paraId="0A8FF931" w14:textId="77777777" w:rsidR="00047EFE" w:rsidRPr="00AD1CEC" w:rsidRDefault="00047EFE" w:rsidP="00E20902">
            <w:pPr>
              <w:keepNext/>
              <w:jc w:val="center"/>
              <w:rPr>
                <w:rFonts w:ascii="Arial" w:hAnsi="Arial" w:cs="Arial"/>
                <w:color w:val="000000"/>
                <w:lang w:val="en-CA"/>
              </w:rPr>
            </w:pPr>
            <w:r w:rsidRPr="00AD1CEC">
              <w:rPr>
                <w:rFonts w:ascii="Arial" w:hAnsi="Arial" w:cs="Arial"/>
                <w:color w:val="000000"/>
                <w:lang w:val="en-CA"/>
              </w:rPr>
              <w:t> </w:t>
            </w:r>
          </w:p>
        </w:tc>
        <w:tc>
          <w:tcPr>
            <w:tcW w:w="2070" w:type="dxa"/>
            <w:vAlign w:val="bottom"/>
            <w:tcPrChange w:id="294" w:author="Syed, Yasser" w:date="2018-07-11T01:12:00Z">
              <w:tcPr>
                <w:tcW w:w="1530" w:type="dxa"/>
                <w:gridSpan w:val="2"/>
                <w:vAlign w:val="bottom"/>
              </w:tcPr>
            </w:tcPrChange>
          </w:tcPr>
          <w:p w14:paraId="14E66127" w14:textId="77777777" w:rsidR="00047EFE" w:rsidRPr="00AD1CEC" w:rsidRDefault="00047EFE" w:rsidP="00E20902">
            <w:pPr>
              <w:keepNext/>
              <w:jc w:val="center"/>
              <w:rPr>
                <w:rFonts w:ascii="Arial" w:hAnsi="Arial" w:cs="Arial"/>
                <w:color w:val="000000"/>
                <w:lang w:val="en-CA"/>
              </w:rPr>
            </w:pPr>
            <w:r w:rsidRPr="00AD1CEC">
              <w:rPr>
                <w:rFonts w:ascii="Arial" w:hAnsi="Arial" w:cs="Arial"/>
                <w:color w:val="000000"/>
                <w:lang w:val="en-CA"/>
              </w:rPr>
              <w:t> </w:t>
            </w:r>
          </w:p>
        </w:tc>
        <w:tc>
          <w:tcPr>
            <w:tcW w:w="2250" w:type="dxa"/>
            <w:vAlign w:val="bottom"/>
            <w:tcPrChange w:id="295" w:author="Syed, Yasser" w:date="2018-07-11T01:12:00Z">
              <w:tcPr>
                <w:tcW w:w="1530" w:type="dxa"/>
                <w:vAlign w:val="bottom"/>
              </w:tcPr>
            </w:tcPrChange>
          </w:tcPr>
          <w:p w14:paraId="50578299" w14:textId="3A8B8126" w:rsidR="00047EFE" w:rsidRPr="00AD1CEC" w:rsidRDefault="00047EFE" w:rsidP="00E20902">
            <w:pPr>
              <w:keepNext/>
              <w:jc w:val="center"/>
              <w:rPr>
                <w:rFonts w:ascii="Arial" w:hAnsi="Arial" w:cs="Arial"/>
                <w:color w:val="000000"/>
                <w:lang w:val="en-CA"/>
              </w:rPr>
            </w:pPr>
          </w:p>
        </w:tc>
      </w:tr>
      <w:tr w:rsidR="00047EFE" w:rsidRPr="00AD1CEC" w14:paraId="7C38D4B4" w14:textId="77777777" w:rsidTr="00BE6637">
        <w:tc>
          <w:tcPr>
            <w:tcW w:w="3145" w:type="dxa"/>
            <w:vAlign w:val="bottom"/>
            <w:tcPrChange w:id="296" w:author="Syed, Yasser" w:date="2018-07-11T01:12:00Z">
              <w:tcPr>
                <w:tcW w:w="3145" w:type="dxa"/>
                <w:vAlign w:val="bottom"/>
              </w:tcPr>
            </w:tcPrChange>
          </w:tcPr>
          <w:p w14:paraId="76BC823A" w14:textId="12F01D96" w:rsidR="00047EFE" w:rsidRPr="00AD1CEC" w:rsidRDefault="00047EFE" w:rsidP="00E20902">
            <w:pPr>
              <w:keepNext/>
              <w:ind w:firstLineChars="100" w:firstLine="180"/>
              <w:rPr>
                <w:rFonts w:ascii="Arial" w:hAnsi="Arial" w:cs="Arial"/>
                <w:color w:val="000000"/>
                <w:sz w:val="18"/>
                <w:szCs w:val="18"/>
                <w:lang w:val="en-CA"/>
              </w:rPr>
            </w:pPr>
          </w:p>
        </w:tc>
        <w:tc>
          <w:tcPr>
            <w:tcW w:w="1890" w:type="dxa"/>
            <w:vAlign w:val="center"/>
            <w:tcPrChange w:id="297" w:author="Syed, Yasser" w:date="2018-07-11T01:12:00Z">
              <w:tcPr>
                <w:tcW w:w="3150" w:type="dxa"/>
                <w:gridSpan w:val="2"/>
                <w:vAlign w:val="center"/>
              </w:tcPr>
            </w:tcPrChange>
          </w:tcPr>
          <w:p w14:paraId="38DCEB46" w14:textId="77777777" w:rsidR="00047EFE" w:rsidRPr="00AD1CEC" w:rsidRDefault="00047EFE" w:rsidP="00E20902">
            <w:pPr>
              <w:keepNext/>
              <w:jc w:val="center"/>
              <w:rPr>
                <w:rFonts w:ascii="Arial" w:hAnsi="Arial" w:cs="Arial"/>
                <w:color w:val="000000"/>
                <w:sz w:val="18"/>
                <w:szCs w:val="18"/>
                <w:lang w:val="en-CA"/>
              </w:rPr>
            </w:pPr>
          </w:p>
        </w:tc>
        <w:tc>
          <w:tcPr>
            <w:tcW w:w="2070" w:type="dxa"/>
            <w:vAlign w:val="bottom"/>
            <w:tcPrChange w:id="298" w:author="Syed, Yasser" w:date="2018-07-11T01:12:00Z">
              <w:tcPr>
                <w:tcW w:w="1530" w:type="dxa"/>
                <w:gridSpan w:val="2"/>
                <w:vAlign w:val="bottom"/>
              </w:tcPr>
            </w:tcPrChange>
          </w:tcPr>
          <w:p w14:paraId="30FA20C9" w14:textId="77777777" w:rsidR="00047EFE" w:rsidRPr="00AD1CEC" w:rsidRDefault="00047EFE" w:rsidP="00E20902">
            <w:pPr>
              <w:keepNext/>
              <w:ind w:right="530"/>
              <w:rPr>
                <w:rFonts w:ascii="Arial" w:hAnsi="Arial" w:cs="Arial"/>
                <w:color w:val="000000"/>
                <w:sz w:val="18"/>
                <w:szCs w:val="18"/>
                <w:lang w:val="en-CA"/>
              </w:rPr>
            </w:pPr>
            <w:r w:rsidRPr="00AD1CEC">
              <w:rPr>
                <w:rFonts w:ascii="Arial" w:hAnsi="Arial" w:cs="Arial"/>
                <w:color w:val="000000"/>
                <w:sz w:val="18"/>
                <w:szCs w:val="18"/>
                <w:lang w:val="en-CA"/>
              </w:rPr>
              <w:t> </w:t>
            </w:r>
          </w:p>
        </w:tc>
        <w:tc>
          <w:tcPr>
            <w:tcW w:w="2250" w:type="dxa"/>
            <w:vAlign w:val="bottom"/>
            <w:tcPrChange w:id="299" w:author="Syed, Yasser" w:date="2018-07-11T01:12:00Z">
              <w:tcPr>
                <w:tcW w:w="1530" w:type="dxa"/>
                <w:vAlign w:val="bottom"/>
              </w:tcPr>
            </w:tcPrChange>
          </w:tcPr>
          <w:p w14:paraId="0E3AAE2E" w14:textId="28B7DF31" w:rsidR="00047EFE" w:rsidRPr="00AD1CEC" w:rsidRDefault="00047EFE" w:rsidP="00E20902">
            <w:pPr>
              <w:keepNext/>
              <w:ind w:right="530"/>
              <w:rPr>
                <w:rFonts w:ascii="Arial" w:hAnsi="Arial" w:cs="Arial"/>
                <w:color w:val="000000"/>
                <w:sz w:val="18"/>
                <w:szCs w:val="18"/>
                <w:lang w:val="en-CA"/>
              </w:rPr>
            </w:pPr>
          </w:p>
        </w:tc>
      </w:tr>
      <w:tr w:rsidR="00475866" w:rsidRPr="00AD1CEC" w14:paraId="72998EE0" w14:textId="77777777" w:rsidTr="00E33478">
        <w:tc>
          <w:tcPr>
            <w:tcW w:w="3145" w:type="dxa"/>
            <w:vAlign w:val="bottom"/>
          </w:tcPr>
          <w:p w14:paraId="2B44EDDC" w14:textId="20ABC64B" w:rsidR="00475866" w:rsidRPr="00AD1CEC" w:rsidRDefault="00475866"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Colour </w:t>
            </w:r>
            <w:r>
              <w:rPr>
                <w:rFonts w:ascii="Arial" w:hAnsi="Arial" w:cs="Arial"/>
                <w:color w:val="000000"/>
                <w:sz w:val="18"/>
                <w:szCs w:val="18"/>
                <w:lang w:val="en-CA"/>
              </w:rPr>
              <w:t>p</w:t>
            </w:r>
            <w:r w:rsidRPr="00AD1CEC">
              <w:rPr>
                <w:rFonts w:ascii="Arial" w:hAnsi="Arial" w:cs="Arial"/>
                <w:color w:val="000000"/>
                <w:sz w:val="18"/>
                <w:szCs w:val="18"/>
                <w:lang w:val="en-CA"/>
              </w:rPr>
              <w:t>rimaries</w:t>
            </w:r>
          </w:p>
        </w:tc>
        <w:tc>
          <w:tcPr>
            <w:tcW w:w="6210" w:type="dxa"/>
            <w:gridSpan w:val="3"/>
            <w:vAlign w:val="center"/>
          </w:tcPr>
          <w:p w14:paraId="65A760E4" w14:textId="77777777" w:rsidR="00475866" w:rsidRPr="00AD1CEC" w:rsidRDefault="00475866" w:rsidP="00E20902">
            <w:pPr>
              <w:keepNext/>
              <w:jc w:val="center"/>
              <w:rPr>
                <w:rFonts w:ascii="Arial" w:hAnsi="Arial" w:cs="Arial"/>
                <w:color w:val="000000"/>
                <w:sz w:val="18"/>
                <w:szCs w:val="18"/>
                <w:lang w:val="en-CA"/>
              </w:rPr>
            </w:pPr>
            <w:r w:rsidRPr="00AD1CEC">
              <w:rPr>
                <w:rFonts w:ascii="Arial" w:hAnsi="Arial" w:cs="Arial"/>
                <w:sz w:val="18"/>
                <w:szCs w:val="20"/>
                <w:lang w:val="en-CA"/>
              </w:rPr>
              <w:t>06.0E.2B.34.04.01.01.0D.04.01.01.01.03.04.00.00</w:t>
            </w:r>
          </w:p>
          <w:p w14:paraId="74E0E40C" w14:textId="045C57F7" w:rsidR="00475866" w:rsidRPr="00AD1CEC" w:rsidRDefault="00475866" w:rsidP="00E20902">
            <w:pPr>
              <w:keepNext/>
              <w:jc w:val="center"/>
              <w:rPr>
                <w:rFonts w:ascii="Arial" w:hAnsi="Arial" w:cs="Arial"/>
                <w:color w:val="000000"/>
                <w:sz w:val="18"/>
                <w:szCs w:val="18"/>
                <w:lang w:val="en-CA"/>
              </w:rPr>
            </w:pPr>
            <w:del w:id="300" w:author="Syed, Yasser" w:date="2018-06-17T23:18:00Z">
              <w:r w:rsidRPr="00AD1CEC" w:rsidDel="00475866">
                <w:rPr>
                  <w:rFonts w:ascii="Arial" w:hAnsi="Arial" w:cs="Arial"/>
                  <w:sz w:val="18"/>
                  <w:szCs w:val="18"/>
                  <w:lang w:val="en-CA"/>
                </w:rPr>
                <w:delText>06.0E.2B.34.04.01.01.0D.04.01.01.01.03.04.00.00</w:delText>
              </w:r>
            </w:del>
          </w:p>
        </w:tc>
      </w:tr>
      <w:tr w:rsidR="00475866" w:rsidRPr="00AD1CEC" w14:paraId="2EA68346" w14:textId="77777777" w:rsidTr="00E33478">
        <w:tc>
          <w:tcPr>
            <w:tcW w:w="3145" w:type="dxa"/>
            <w:vAlign w:val="bottom"/>
          </w:tcPr>
          <w:p w14:paraId="080B2495" w14:textId="78E2EF51" w:rsidR="00475866" w:rsidRPr="00AD1CEC" w:rsidRDefault="00475866"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Transfer </w:t>
            </w:r>
            <w:r>
              <w:rPr>
                <w:rFonts w:ascii="Arial" w:hAnsi="Arial" w:cs="Arial"/>
                <w:color w:val="000000"/>
                <w:sz w:val="18"/>
                <w:szCs w:val="18"/>
                <w:lang w:val="en-CA"/>
              </w:rPr>
              <w:t>c</w:t>
            </w:r>
            <w:r w:rsidRPr="00AD1CEC">
              <w:rPr>
                <w:rFonts w:ascii="Arial" w:hAnsi="Arial" w:cs="Arial"/>
                <w:color w:val="000000"/>
                <w:sz w:val="18"/>
                <w:szCs w:val="18"/>
                <w:lang w:val="en-CA"/>
              </w:rPr>
              <w:t>haracteristic</w:t>
            </w:r>
          </w:p>
        </w:tc>
        <w:tc>
          <w:tcPr>
            <w:tcW w:w="6210" w:type="dxa"/>
            <w:gridSpan w:val="3"/>
            <w:vAlign w:val="center"/>
          </w:tcPr>
          <w:p w14:paraId="302F2022" w14:textId="0101DE88" w:rsidR="00475866" w:rsidRPr="00AD1CEC" w:rsidRDefault="00475866" w:rsidP="00E20902">
            <w:pPr>
              <w:keepNext/>
              <w:jc w:val="center"/>
              <w:rPr>
                <w:rFonts w:ascii="Arial" w:hAnsi="Arial" w:cs="Arial"/>
                <w:color w:val="000000"/>
                <w:sz w:val="18"/>
                <w:szCs w:val="18"/>
                <w:lang w:val="en-CA"/>
              </w:rPr>
            </w:pPr>
            <w:r w:rsidRPr="00AD1CEC">
              <w:rPr>
                <w:sz w:val="20"/>
                <w:szCs w:val="20"/>
                <w:lang w:val="en-CA"/>
              </w:rPr>
              <w:t xml:space="preserve">06.0E.2B.34.04.01.01.0E.04.01.01.01.01.09.00.00 </w:t>
            </w:r>
            <w:del w:id="301" w:author="Syed, Yasser" w:date="2018-07-12T14:53:00Z">
              <w:r w:rsidRPr="00AD1CEC" w:rsidDel="00EB3E23">
                <w:rPr>
                  <w:sz w:val="20"/>
                  <w:szCs w:val="20"/>
                  <w:lang w:val="en-CA"/>
                </w:rPr>
                <w:delText>(ITU-R 2020-2)</w:delText>
              </w:r>
            </w:del>
          </w:p>
          <w:p w14:paraId="133D3853" w14:textId="6288ABAE" w:rsidR="00475866" w:rsidRPr="00AD1CEC" w:rsidRDefault="00475866" w:rsidP="00E20902">
            <w:pPr>
              <w:keepNext/>
              <w:jc w:val="center"/>
              <w:rPr>
                <w:rFonts w:ascii="Arial" w:hAnsi="Arial" w:cs="Arial"/>
                <w:color w:val="000000"/>
                <w:sz w:val="18"/>
                <w:szCs w:val="18"/>
                <w:lang w:val="en-CA"/>
              </w:rPr>
            </w:pPr>
            <w:del w:id="302" w:author="Syed, Yasser" w:date="2018-06-17T23:19:00Z">
              <w:r w:rsidRPr="00AD1CEC" w:rsidDel="00475866">
                <w:rPr>
                  <w:sz w:val="20"/>
                  <w:szCs w:val="20"/>
                  <w:lang w:val="en-CA"/>
                </w:rPr>
                <w:delText>06.0E.2B.34.04.01.01.0E.04.01.01.01.01.09.00.00 (ITU-R 2020-2)</w:delText>
              </w:r>
            </w:del>
          </w:p>
        </w:tc>
      </w:tr>
      <w:tr w:rsidR="00047EFE" w:rsidRPr="00AD1CEC" w14:paraId="32B2D3C7" w14:textId="77777777" w:rsidTr="00381B04">
        <w:tc>
          <w:tcPr>
            <w:tcW w:w="3145" w:type="dxa"/>
            <w:vAlign w:val="bottom"/>
          </w:tcPr>
          <w:p w14:paraId="4506D3F8" w14:textId="499FF210" w:rsidR="00047EFE" w:rsidRPr="00AD1CEC" w:rsidRDefault="00047EFE"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Coding </w:t>
            </w:r>
            <w:r>
              <w:rPr>
                <w:rFonts w:ascii="Arial" w:hAnsi="Arial" w:cs="Arial"/>
                <w:color w:val="000000"/>
                <w:sz w:val="18"/>
                <w:szCs w:val="18"/>
                <w:lang w:val="en-CA"/>
              </w:rPr>
              <w:t>e</w:t>
            </w:r>
            <w:r w:rsidRPr="00AD1CEC">
              <w:rPr>
                <w:rFonts w:ascii="Arial" w:hAnsi="Arial" w:cs="Arial"/>
                <w:color w:val="000000"/>
                <w:sz w:val="18"/>
                <w:szCs w:val="18"/>
                <w:lang w:val="en-CA"/>
              </w:rPr>
              <w:t>quations</w:t>
            </w:r>
            <w:del w:id="303" w:author="Syed, Yasser" w:date="2018-07-12T14:35:00Z">
              <w:r w:rsidRPr="00AD1CEC" w:rsidDel="00091151">
                <w:rPr>
                  <w:rFonts w:ascii="Arial" w:hAnsi="Arial" w:cs="Arial"/>
                  <w:color w:val="000000"/>
                  <w:sz w:val="18"/>
                  <w:szCs w:val="18"/>
                  <w:lang w:val="en-CA"/>
                </w:rPr>
                <w:delText xml:space="preserve"> (GBR)</w:delText>
              </w:r>
            </w:del>
          </w:p>
        </w:tc>
        <w:tc>
          <w:tcPr>
            <w:tcW w:w="1890" w:type="dxa"/>
            <w:vAlign w:val="center"/>
          </w:tcPr>
          <w:p w14:paraId="31FEAC22" w14:textId="471167F1" w:rsidR="00047EFE" w:rsidRPr="00AD1CEC" w:rsidRDefault="00047EFE" w:rsidP="00E20902">
            <w:pPr>
              <w:keepNext/>
              <w:jc w:val="center"/>
              <w:rPr>
                <w:rFonts w:ascii="Arial" w:hAnsi="Arial" w:cs="Arial"/>
                <w:sz w:val="18"/>
                <w:szCs w:val="18"/>
                <w:lang w:val="en-CA"/>
              </w:rPr>
            </w:pPr>
            <w:r w:rsidRPr="00AD1CEC">
              <w:rPr>
                <w:rFonts w:ascii="Arial" w:hAnsi="Arial" w:cs="Arial"/>
                <w:color w:val="000000"/>
                <w:sz w:val="18"/>
                <w:szCs w:val="18"/>
                <w:shd w:val="clear" w:color="auto" w:fill="FFFFFF"/>
                <w:lang w:val="en-CA"/>
              </w:rPr>
              <w:t xml:space="preserve">06.0E.2B.34.04.01.01.0D.04.01.01.01.02.06.00.00 </w:t>
            </w:r>
            <w:del w:id="304" w:author="Syed, Yasser" w:date="2018-07-12T14:53:00Z">
              <w:r w:rsidRPr="00AD1CEC" w:rsidDel="00EB3E23">
                <w:rPr>
                  <w:rFonts w:ascii="Arial" w:hAnsi="Arial" w:cs="Arial"/>
                  <w:color w:val="000000"/>
                  <w:sz w:val="18"/>
                  <w:szCs w:val="18"/>
                  <w:shd w:val="clear" w:color="auto" w:fill="FFFFFF"/>
                  <w:lang w:val="en-CA"/>
                </w:rPr>
                <w:delText>(2020 NCL)</w:delText>
              </w:r>
            </w:del>
          </w:p>
        </w:tc>
        <w:tc>
          <w:tcPr>
            <w:tcW w:w="2070" w:type="dxa"/>
            <w:vAlign w:val="center"/>
          </w:tcPr>
          <w:p w14:paraId="63661732" w14:textId="77777777" w:rsidR="00047EFE" w:rsidRPr="00AD1CEC" w:rsidRDefault="00047EFE" w:rsidP="00E20902">
            <w:pPr>
              <w:keepNext/>
              <w:jc w:val="center"/>
              <w:rPr>
                <w:rFonts w:ascii="Arial" w:hAnsi="Arial" w:cs="Arial"/>
                <w:sz w:val="18"/>
                <w:szCs w:val="18"/>
                <w:lang w:val="en-CA"/>
              </w:rPr>
            </w:pPr>
            <w:ins w:id="305" w:author="Syed, Yasser" w:date="2018-06-17T23:19:00Z">
              <w:r>
                <w:rPr>
                  <w:rFonts w:ascii="Arial" w:hAnsi="Arial" w:cs="Arial"/>
                  <w:sz w:val="18"/>
                  <w:szCs w:val="18"/>
                  <w:lang w:val="en-CA"/>
                </w:rPr>
                <w:t>N/R</w:t>
              </w:r>
            </w:ins>
          </w:p>
        </w:tc>
        <w:tc>
          <w:tcPr>
            <w:tcW w:w="2250" w:type="dxa"/>
            <w:vAlign w:val="center"/>
          </w:tcPr>
          <w:p w14:paraId="121E626E" w14:textId="54285EEB" w:rsidR="00047EFE" w:rsidRPr="00AD1CEC" w:rsidRDefault="00047EFE" w:rsidP="00E20902">
            <w:pPr>
              <w:keepNext/>
              <w:jc w:val="center"/>
              <w:rPr>
                <w:rFonts w:ascii="Arial" w:hAnsi="Arial" w:cs="Arial"/>
                <w:sz w:val="18"/>
                <w:szCs w:val="18"/>
                <w:lang w:val="en-CA"/>
              </w:rPr>
            </w:pPr>
            <w:ins w:id="306" w:author="Syed, Yasser" w:date="2018-07-11T01:12:00Z">
              <w:r>
                <w:rPr>
                  <w:rFonts w:ascii="Arial" w:hAnsi="Arial" w:cs="Arial"/>
                  <w:sz w:val="18"/>
                  <w:szCs w:val="18"/>
                  <w:lang w:val="en-CA"/>
                </w:rPr>
                <w:t>N/R</w:t>
              </w:r>
            </w:ins>
          </w:p>
        </w:tc>
      </w:tr>
      <w:tr w:rsidR="00471DAA" w:rsidRPr="00AD1CEC" w14:paraId="6D1F611D" w14:textId="77777777" w:rsidTr="003A269F">
        <w:tc>
          <w:tcPr>
            <w:tcW w:w="3145" w:type="dxa"/>
            <w:vAlign w:val="center"/>
          </w:tcPr>
          <w:p w14:paraId="077EA287" w14:textId="4F5F99FD" w:rsidR="00471DAA" w:rsidRPr="00AD1CEC" w:rsidRDefault="00471DAA"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Full/</w:t>
            </w:r>
            <w:r>
              <w:rPr>
                <w:rFonts w:ascii="Arial" w:hAnsi="Arial" w:cs="Arial"/>
                <w:color w:val="000000"/>
                <w:sz w:val="16"/>
                <w:lang w:val="en-CA"/>
              </w:rPr>
              <w:t>n</w:t>
            </w:r>
            <w:r w:rsidRPr="00AD1CEC">
              <w:rPr>
                <w:rFonts w:ascii="Arial" w:hAnsi="Arial" w:cs="Arial"/>
                <w:color w:val="000000"/>
                <w:sz w:val="16"/>
                <w:lang w:val="en-CA"/>
              </w:rPr>
              <w:t xml:space="preserve">arrow </w:t>
            </w:r>
            <w:r>
              <w:rPr>
                <w:rFonts w:ascii="Arial" w:hAnsi="Arial" w:cs="Arial"/>
                <w:color w:val="000000"/>
                <w:sz w:val="16"/>
                <w:lang w:val="en-CA"/>
              </w:rPr>
              <w:t>l</w:t>
            </w:r>
            <w:r w:rsidRPr="00AD1CEC">
              <w:rPr>
                <w:rFonts w:ascii="Arial" w:hAnsi="Arial" w:cs="Arial"/>
                <w:color w:val="000000"/>
                <w:sz w:val="16"/>
                <w:lang w:val="en-CA"/>
              </w:rPr>
              <w:t xml:space="preserve">evel </w:t>
            </w:r>
            <w:r>
              <w:rPr>
                <w:rFonts w:ascii="Arial" w:hAnsi="Arial" w:cs="Arial"/>
                <w:color w:val="000000"/>
                <w:sz w:val="16"/>
                <w:lang w:val="en-CA"/>
              </w:rPr>
              <w:t>r</w:t>
            </w:r>
            <w:r w:rsidRPr="00AD1CEC">
              <w:rPr>
                <w:rFonts w:ascii="Arial" w:hAnsi="Arial" w:cs="Arial"/>
                <w:color w:val="000000"/>
                <w:sz w:val="16"/>
                <w:lang w:val="en-CA"/>
              </w:rPr>
              <w:t>ange</w:t>
            </w:r>
          </w:p>
          <w:p w14:paraId="346B117F" w14:textId="13D6D634" w:rsidR="00471DAA" w:rsidRPr="00AD1CEC" w:rsidRDefault="00471DAA" w:rsidP="00E20902">
            <w:pPr>
              <w:keepNext/>
              <w:rPr>
                <w:rFonts w:ascii="Times" w:hAnsi="Times"/>
                <w:sz w:val="20"/>
                <w:szCs w:val="20"/>
                <w:lang w:val="en-CA"/>
              </w:rPr>
            </w:pPr>
            <w:r>
              <w:rPr>
                <w:rFonts w:ascii="Calibri" w:hAnsi="Calibri"/>
                <w:color w:val="000000"/>
                <w:sz w:val="20"/>
                <w:szCs w:val="20"/>
                <w:lang w:val="en-CA"/>
              </w:rPr>
              <w:t>i</w:t>
            </w:r>
            <w:r w:rsidRPr="00AD1CEC">
              <w:rPr>
                <w:rFonts w:ascii="Calibri" w:hAnsi="Calibri"/>
                <w:color w:val="000000"/>
                <w:sz w:val="20"/>
                <w:szCs w:val="20"/>
                <w:lang w:val="en-CA"/>
              </w:rPr>
              <w:t>ndicated in</w:t>
            </w:r>
            <w:r>
              <w:rPr>
                <w:rFonts w:ascii="Calibri" w:hAnsi="Calibri"/>
                <w:color w:val="000000"/>
                <w:sz w:val="20"/>
                <w:szCs w:val="20"/>
                <w:lang w:val="en-CA"/>
              </w:rPr>
              <w:t xml:space="preserve"> b</w:t>
            </w:r>
            <w:r w:rsidRPr="00AD1CEC">
              <w:rPr>
                <w:rFonts w:ascii="Calibri" w:hAnsi="Calibri"/>
                <w:color w:val="000000"/>
                <w:sz w:val="20"/>
                <w:szCs w:val="20"/>
                <w:lang w:val="en-CA"/>
              </w:rPr>
              <w:t xml:space="preserve">lack </w:t>
            </w:r>
            <w:r>
              <w:rPr>
                <w:rFonts w:ascii="Calibri" w:hAnsi="Calibri"/>
                <w:color w:val="000000"/>
                <w:sz w:val="20"/>
                <w:szCs w:val="20"/>
                <w:lang w:val="en-CA"/>
              </w:rPr>
              <w:t>r</w:t>
            </w:r>
            <w:r w:rsidRPr="00AD1CEC">
              <w:rPr>
                <w:rFonts w:ascii="Calibri" w:hAnsi="Calibri"/>
                <w:color w:val="000000"/>
                <w:sz w:val="20"/>
                <w:szCs w:val="20"/>
                <w:lang w:val="en-CA"/>
              </w:rPr>
              <w:t xml:space="preserve">ef </w:t>
            </w:r>
            <w:r>
              <w:rPr>
                <w:rFonts w:ascii="Calibri" w:hAnsi="Calibri"/>
                <w:color w:val="000000"/>
                <w:sz w:val="20"/>
                <w:szCs w:val="20"/>
                <w:lang w:val="en-CA"/>
              </w:rPr>
              <w:t>l</w:t>
            </w:r>
            <w:r w:rsidRPr="00AD1CEC">
              <w:rPr>
                <w:rFonts w:ascii="Calibri" w:hAnsi="Calibri"/>
                <w:color w:val="000000"/>
                <w:sz w:val="20"/>
                <w:szCs w:val="20"/>
                <w:lang w:val="en-CA"/>
              </w:rPr>
              <w:t>evel,</w:t>
            </w:r>
            <w:r>
              <w:rPr>
                <w:rFonts w:ascii="Calibri" w:hAnsi="Calibri"/>
                <w:color w:val="000000"/>
                <w:sz w:val="20"/>
                <w:szCs w:val="20"/>
                <w:lang w:val="en-CA"/>
              </w:rPr>
              <w:t xml:space="preserve"> w</w:t>
            </w:r>
            <w:r w:rsidRPr="00AD1CEC">
              <w:rPr>
                <w:rFonts w:ascii="Calibri" w:hAnsi="Calibri"/>
                <w:color w:val="000000"/>
                <w:sz w:val="20"/>
                <w:szCs w:val="20"/>
                <w:lang w:val="en-CA"/>
              </w:rPr>
              <w:t xml:space="preserve">hite </w:t>
            </w:r>
            <w:r>
              <w:rPr>
                <w:rFonts w:ascii="Calibri" w:hAnsi="Calibri"/>
                <w:color w:val="000000"/>
                <w:sz w:val="20"/>
                <w:szCs w:val="20"/>
                <w:lang w:val="en-CA"/>
              </w:rPr>
              <w:t>r</w:t>
            </w:r>
            <w:r w:rsidRPr="00AD1CEC">
              <w:rPr>
                <w:rFonts w:ascii="Calibri" w:hAnsi="Calibri"/>
                <w:color w:val="000000"/>
                <w:sz w:val="20"/>
                <w:szCs w:val="20"/>
                <w:lang w:val="en-CA"/>
              </w:rPr>
              <w:t>ef level,</w:t>
            </w:r>
            <w:r>
              <w:rPr>
                <w:rFonts w:ascii="Calibri" w:hAnsi="Calibri"/>
                <w:color w:val="000000"/>
                <w:sz w:val="20"/>
                <w:szCs w:val="20"/>
                <w:lang w:val="en-CA"/>
              </w:rPr>
              <w:t xml:space="preserve"> colour</w:t>
            </w:r>
            <w:r w:rsidRPr="00AD1CEC">
              <w:rPr>
                <w:rFonts w:ascii="Calibri" w:hAnsi="Calibri"/>
                <w:color w:val="000000"/>
                <w:sz w:val="20"/>
                <w:szCs w:val="20"/>
                <w:lang w:val="en-CA"/>
              </w:rPr>
              <w:t xml:space="preserve"> </w:t>
            </w:r>
            <w:r>
              <w:rPr>
                <w:rFonts w:ascii="Calibri" w:hAnsi="Calibri"/>
                <w:color w:val="000000"/>
                <w:sz w:val="20"/>
                <w:szCs w:val="20"/>
                <w:lang w:val="en-CA"/>
              </w:rPr>
              <w:t>r</w:t>
            </w:r>
            <w:r w:rsidRPr="00AD1CEC">
              <w:rPr>
                <w:rFonts w:ascii="Calibri" w:hAnsi="Calibri"/>
                <w:color w:val="000000"/>
                <w:sz w:val="20"/>
                <w:szCs w:val="20"/>
                <w:lang w:val="en-CA"/>
              </w:rPr>
              <w:t>ange</w:t>
            </w:r>
          </w:p>
          <w:p w14:paraId="551153B3" w14:textId="327D2EF1" w:rsidR="00471DAA" w:rsidRPr="00AD1CEC" w:rsidRDefault="00471DAA" w:rsidP="00E20902">
            <w:pPr>
              <w:keepNext/>
              <w:ind w:firstLineChars="100" w:firstLine="180"/>
              <w:rPr>
                <w:rFonts w:ascii="Arial" w:hAnsi="Arial" w:cs="Arial"/>
                <w:color w:val="000000"/>
                <w:sz w:val="18"/>
                <w:szCs w:val="18"/>
                <w:lang w:val="en-CA"/>
              </w:rPr>
            </w:pPr>
          </w:p>
        </w:tc>
        <w:tc>
          <w:tcPr>
            <w:tcW w:w="6210" w:type="dxa"/>
            <w:gridSpan w:val="3"/>
            <w:vAlign w:val="center"/>
          </w:tcPr>
          <w:p w14:paraId="5E5139B3" w14:textId="0B277DC5" w:rsidR="00471DAA" w:rsidRPr="00AD1CEC" w:rsidRDefault="00471DAA" w:rsidP="00471DAA">
            <w:pPr>
              <w:keepNext/>
              <w:jc w:val="center"/>
              <w:rPr>
                <w:rFonts w:ascii="Arial" w:hAnsi="Arial" w:cs="Arial"/>
                <w:color w:val="000000"/>
                <w:sz w:val="18"/>
                <w:szCs w:val="18"/>
                <w:lang w:val="en-CA"/>
              </w:rPr>
            </w:pPr>
            <w:r w:rsidRPr="00AD1CEC">
              <w:rPr>
                <w:rFonts w:ascii="Arial" w:hAnsi="Arial" w:cs="Arial"/>
                <w:color w:val="000000"/>
                <w:sz w:val="18"/>
                <w:szCs w:val="18"/>
                <w:lang w:val="en-CA"/>
              </w:rPr>
              <w:t>I</w:t>
            </w:r>
            <w:ins w:id="307" w:author="Syed, Yasser" w:date="2018-06-17T23:10:00Z">
              <w:r>
                <w:rPr>
                  <w:rFonts w:ascii="Arial" w:hAnsi="Arial" w:cs="Arial"/>
                  <w:color w:val="000000"/>
                  <w:sz w:val="18"/>
                  <w:szCs w:val="18"/>
                  <w:lang w:val="en-CA"/>
                </w:rPr>
                <w:t>nferred</w:t>
              </w:r>
            </w:ins>
          </w:p>
        </w:tc>
      </w:tr>
    </w:tbl>
    <w:p w14:paraId="1AB178DB" w14:textId="169D6563" w:rsidR="00625D06" w:rsidRPr="00AD1CEC" w:rsidRDefault="00625D06" w:rsidP="00906BFE">
      <w:pPr>
        <w:pStyle w:val="ListParagraph"/>
        <w:ind w:left="0"/>
      </w:pPr>
    </w:p>
    <w:p w14:paraId="747DF0AB" w14:textId="0510ADE2" w:rsidR="005E11F5" w:rsidRPr="00AD1CEC" w:rsidRDefault="001E79F1" w:rsidP="00B84CCA">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textAlignment w:val="auto"/>
        <w:rPr>
          <w:lang w:val="en-CA"/>
        </w:rPr>
      </w:pPr>
      <w:r w:rsidRPr="00AD1CEC">
        <w:rPr>
          <w:lang w:val="en-CA"/>
        </w:rPr>
        <w:t xml:space="preserve">Common descriptions and carriage: </w:t>
      </w:r>
      <w:r w:rsidR="005E11F5" w:rsidRPr="00AD1CEC">
        <w:rPr>
          <w:lang w:val="en-CA"/>
        </w:rPr>
        <w:t>High Dynamic Range- Wide Colour Gamut</w:t>
      </w:r>
    </w:p>
    <w:p w14:paraId="1E86C35D" w14:textId="65D220D1" w:rsidR="005E11F5" w:rsidRPr="00AD1CEC" w:rsidRDefault="005E11F5" w:rsidP="00BF2271">
      <w:pPr>
        <w:jc w:val="both"/>
        <w:rPr>
          <w:lang w:val="en-CA"/>
        </w:rPr>
      </w:pPr>
      <w:r w:rsidRPr="00AD1CEC">
        <w:rPr>
          <w:lang w:val="en-CA"/>
        </w:rPr>
        <w:t>This colour volume describes what is known as HDR video</w:t>
      </w:r>
      <w:r w:rsidR="00A704AD" w:rsidRPr="00AD1CEC">
        <w:rPr>
          <w:lang w:val="en-CA"/>
        </w:rPr>
        <w:t>,</w:t>
      </w:r>
      <w:r w:rsidRPr="00AD1CEC">
        <w:rPr>
          <w:lang w:val="en-CA"/>
        </w:rPr>
        <w:t xml:space="preserve"> which is used in </w:t>
      </w:r>
      <w:r w:rsidR="008B790D" w:rsidRPr="00AD1CEC">
        <w:rPr>
          <w:lang w:val="en-CA"/>
        </w:rPr>
        <w:t xml:space="preserve">current </w:t>
      </w:r>
      <w:proofErr w:type="spellStart"/>
      <w:r w:rsidR="00402F21">
        <w:rPr>
          <w:lang w:val="en-CA"/>
        </w:rPr>
        <w:t>u</w:t>
      </w:r>
      <w:r w:rsidR="008B790D" w:rsidRPr="00AD1CEC">
        <w:rPr>
          <w:lang w:val="en-CA"/>
        </w:rPr>
        <w:t xml:space="preserve">ltra </w:t>
      </w:r>
      <w:r w:rsidR="00402F21">
        <w:rPr>
          <w:lang w:val="en-CA"/>
        </w:rPr>
        <w:t>h</w:t>
      </w:r>
      <w:r w:rsidR="008B790D" w:rsidRPr="00AD1CEC">
        <w:rPr>
          <w:lang w:val="en-CA"/>
        </w:rPr>
        <w:t>igh</w:t>
      </w:r>
      <w:proofErr w:type="spellEnd"/>
      <w:r w:rsidR="008B790D" w:rsidRPr="00AD1CEC">
        <w:rPr>
          <w:lang w:val="en-CA"/>
        </w:rPr>
        <w:t xml:space="preserve"> </w:t>
      </w:r>
      <w:r w:rsidR="00402F21">
        <w:rPr>
          <w:lang w:val="en-CA"/>
        </w:rPr>
        <w:t>d</w:t>
      </w:r>
      <w:r w:rsidR="008B790D" w:rsidRPr="00AD1CEC">
        <w:rPr>
          <w:lang w:val="en-CA"/>
        </w:rPr>
        <w:t>efinition</w:t>
      </w:r>
      <w:r w:rsidRPr="00AD1CEC">
        <w:rPr>
          <w:lang w:val="en-CA"/>
        </w:rPr>
        <w:t xml:space="preserve"> video technologies. Tools including static and dynamic LUTs, tone mapping, and bit rate compression need to understand these combination values to produce consistent conversions.</w:t>
      </w:r>
    </w:p>
    <w:p w14:paraId="11D01A33" w14:textId="77777777" w:rsidR="002B6FAA" w:rsidRPr="00AD1CEC" w:rsidRDefault="002B6FAA" w:rsidP="00B84CCA">
      <w:pPr>
        <w:rPr>
          <w:lang w:val="en-CA"/>
        </w:rPr>
      </w:pPr>
      <w:r w:rsidRPr="00AD1CEC">
        <w:rPr>
          <w:lang w:val="en-CA"/>
        </w:rPr>
        <w:t>The following system identifier tags are described:</w:t>
      </w:r>
    </w:p>
    <w:p w14:paraId="209F1407" w14:textId="029055FE" w:rsidR="002B6FAA" w:rsidRPr="00AD1CEC" w:rsidRDefault="002B6FAA" w:rsidP="002B6FAA">
      <w:pPr>
        <w:pStyle w:val="ListParagraph"/>
        <w:numPr>
          <w:ilvl w:val="0"/>
          <w:numId w:val="24"/>
        </w:numPr>
      </w:pPr>
      <w:r w:rsidRPr="00AD1CEC">
        <w:t>BT.2100 PQ YCC</w:t>
      </w:r>
    </w:p>
    <w:p w14:paraId="22C53509" w14:textId="014A1AD1" w:rsidR="002B6FAA" w:rsidRPr="00AD1CEC" w:rsidRDefault="002B6FAA" w:rsidP="002B6FAA">
      <w:pPr>
        <w:pStyle w:val="ListParagraph"/>
        <w:numPr>
          <w:ilvl w:val="0"/>
          <w:numId w:val="24"/>
        </w:numPr>
      </w:pPr>
      <w:r w:rsidRPr="00AD1CEC">
        <w:t>BT.2100 HLG YCC</w:t>
      </w:r>
    </w:p>
    <w:p w14:paraId="763F9BD4" w14:textId="235AA385" w:rsidR="002B6FAA" w:rsidRPr="00AD1CEC" w:rsidRDefault="002B6FAA" w:rsidP="002B6FAA">
      <w:pPr>
        <w:pStyle w:val="ListParagraph"/>
        <w:numPr>
          <w:ilvl w:val="0"/>
          <w:numId w:val="24"/>
        </w:numPr>
      </w:pPr>
      <w:r w:rsidRPr="00AD1CEC">
        <w:t>BT.2100 PQ RGB</w:t>
      </w:r>
    </w:p>
    <w:p w14:paraId="12F385A4" w14:textId="4D338340" w:rsidR="002B6FAA" w:rsidRPr="00AD1CEC" w:rsidRDefault="002B6FAA" w:rsidP="002B6FAA">
      <w:pPr>
        <w:pStyle w:val="ListParagraph"/>
        <w:numPr>
          <w:ilvl w:val="0"/>
          <w:numId w:val="24"/>
        </w:numPr>
      </w:pPr>
      <w:r w:rsidRPr="00AD1CEC">
        <w:t>BT.2100 HLG RGB</w:t>
      </w:r>
    </w:p>
    <w:p w14:paraId="4C3F1700" w14:textId="15EF952C" w:rsidR="00A20643" w:rsidRPr="00AD1CEC" w:rsidRDefault="00A20643" w:rsidP="00E20902"/>
    <w:p w14:paraId="233A70F5" w14:textId="3DEF30F9" w:rsidR="00A20643" w:rsidRPr="00AD1CEC" w:rsidRDefault="00A20643" w:rsidP="00E20902"/>
    <w:p w14:paraId="57D77F97" w14:textId="137B55D6"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3</w:t>
      </w:r>
      <w:r w:rsidRPr="00AD1CEC">
        <w:rPr>
          <w:lang w:val="en-CA"/>
        </w:rPr>
        <w:fldChar w:fldCharType="end"/>
      </w:r>
      <w:r w:rsidRPr="00AD1CEC">
        <w:rPr>
          <w:lang w:val="en-CA"/>
        </w:rPr>
        <w:t xml:space="preserve"> HDR/WCG common colour volume descriptions</w:t>
      </w:r>
    </w:p>
    <w:p w14:paraId="1C36A5D7" w14:textId="77777777" w:rsidR="00A20643" w:rsidRPr="00AD1CEC" w:rsidRDefault="00A20643" w:rsidP="00E20902">
      <w:pPr>
        <w:keepNext/>
      </w:pPr>
    </w:p>
    <w:tbl>
      <w:tblPr>
        <w:tblStyle w:val="TableGrid"/>
        <w:tblW w:w="9355" w:type="dxa"/>
        <w:tblLook w:val="04A0" w:firstRow="1" w:lastRow="0" w:firstColumn="1" w:lastColumn="0" w:noHBand="0" w:noVBand="1"/>
      </w:tblPr>
      <w:tblGrid>
        <w:gridCol w:w="1633"/>
        <w:gridCol w:w="2142"/>
        <w:gridCol w:w="1890"/>
        <w:gridCol w:w="1800"/>
        <w:gridCol w:w="1890"/>
      </w:tblGrid>
      <w:tr w:rsidR="00A20643" w:rsidRPr="00AD1CEC" w14:paraId="424F39E6" w14:textId="77777777" w:rsidTr="00F84F61">
        <w:tc>
          <w:tcPr>
            <w:tcW w:w="9355" w:type="dxa"/>
            <w:gridSpan w:val="5"/>
            <w:tcBorders>
              <w:bottom w:val="single" w:sz="4" w:space="0" w:color="auto"/>
            </w:tcBorders>
            <w:shd w:val="clear" w:color="auto" w:fill="B4C6E7" w:themeFill="accent1" w:themeFillTint="66"/>
          </w:tcPr>
          <w:p w14:paraId="37BBFFC0" w14:textId="33B46DD8" w:rsidR="00A20643" w:rsidRPr="00AD1CEC" w:rsidRDefault="00A20643" w:rsidP="00E20902">
            <w:pPr>
              <w:keepNext/>
              <w:rPr>
                <w:rFonts w:ascii="Arial" w:hAnsi="Arial" w:cs="Arial"/>
                <w:b/>
                <w:bCs/>
                <w:color w:val="000000"/>
                <w:sz w:val="32"/>
                <w:szCs w:val="52"/>
                <w:lang w:val="en-CA"/>
              </w:rPr>
            </w:pPr>
            <w:r w:rsidRPr="00AD1CEC">
              <w:rPr>
                <w:rFonts w:ascii="MS Gothic" w:eastAsia="MS Gothic" w:hAnsi="MS Gothic" w:cs="MS Gothic"/>
                <w:b/>
                <w:bCs/>
                <w:color w:val="000000"/>
                <w:sz w:val="32"/>
                <w:szCs w:val="52"/>
                <w:lang w:val="en-CA"/>
              </w:rPr>
              <w:t> </w:t>
            </w:r>
            <w:r w:rsidRPr="00AD1CEC">
              <w:rPr>
                <w:rFonts w:ascii="Arial" w:hAnsi="Arial" w:cs="Arial"/>
                <w:b/>
                <w:bCs/>
                <w:color w:val="000000"/>
                <w:sz w:val="32"/>
                <w:szCs w:val="52"/>
                <w:lang w:val="en-CA"/>
              </w:rPr>
              <w:t xml:space="preserve">HD/UHD/8K, </w:t>
            </w:r>
            <w:r w:rsidR="009F3DDB">
              <w:rPr>
                <w:rFonts w:ascii="Arial" w:hAnsi="Arial" w:cs="Arial"/>
                <w:b/>
                <w:bCs/>
                <w:color w:val="000000"/>
                <w:sz w:val="32"/>
                <w:szCs w:val="52"/>
                <w:lang w:val="en-CA"/>
              </w:rPr>
              <w:t>h</w:t>
            </w:r>
            <w:r w:rsidRPr="00AD1CEC">
              <w:rPr>
                <w:rFonts w:ascii="Arial" w:hAnsi="Arial" w:cs="Arial"/>
                <w:b/>
                <w:bCs/>
                <w:color w:val="000000"/>
                <w:sz w:val="32"/>
                <w:szCs w:val="52"/>
                <w:lang w:val="en-CA"/>
              </w:rPr>
              <w:t xml:space="preserve">igh </w:t>
            </w:r>
            <w:r w:rsidR="009F3DDB">
              <w:rPr>
                <w:rFonts w:ascii="Arial" w:hAnsi="Arial" w:cs="Arial"/>
                <w:b/>
                <w:bCs/>
                <w:color w:val="000000"/>
                <w:sz w:val="32"/>
                <w:szCs w:val="52"/>
                <w:lang w:val="en-CA"/>
              </w:rPr>
              <w:t>d</w:t>
            </w:r>
            <w:r w:rsidRPr="00AD1CEC">
              <w:rPr>
                <w:rFonts w:ascii="Arial" w:hAnsi="Arial" w:cs="Arial"/>
                <w:b/>
                <w:bCs/>
                <w:color w:val="000000"/>
                <w:sz w:val="32"/>
                <w:szCs w:val="52"/>
                <w:lang w:val="en-CA"/>
              </w:rPr>
              <w:t xml:space="preserve">ynamic </w:t>
            </w:r>
            <w:r w:rsidR="009F3DDB">
              <w:rPr>
                <w:rFonts w:ascii="Arial" w:hAnsi="Arial" w:cs="Arial"/>
                <w:b/>
                <w:bCs/>
                <w:color w:val="000000"/>
                <w:sz w:val="32"/>
                <w:szCs w:val="52"/>
                <w:lang w:val="en-CA"/>
              </w:rPr>
              <w:t>r</w:t>
            </w:r>
            <w:r w:rsidRPr="00AD1CEC">
              <w:rPr>
                <w:rFonts w:ascii="Arial" w:hAnsi="Arial" w:cs="Arial"/>
                <w:b/>
                <w:bCs/>
                <w:color w:val="000000"/>
                <w:sz w:val="32"/>
                <w:szCs w:val="52"/>
                <w:lang w:val="en-CA"/>
              </w:rPr>
              <w:t xml:space="preserve">ange and </w:t>
            </w:r>
            <w:r w:rsidR="009F3DDB">
              <w:rPr>
                <w:rFonts w:ascii="Arial" w:hAnsi="Arial" w:cs="Arial"/>
                <w:b/>
                <w:bCs/>
                <w:color w:val="000000"/>
                <w:sz w:val="32"/>
                <w:szCs w:val="52"/>
                <w:lang w:val="en-CA"/>
              </w:rPr>
              <w:t>w</w:t>
            </w:r>
            <w:r w:rsidRPr="00AD1CEC">
              <w:rPr>
                <w:rFonts w:ascii="Arial" w:hAnsi="Arial" w:cs="Arial"/>
                <w:b/>
                <w:bCs/>
                <w:color w:val="000000"/>
                <w:sz w:val="32"/>
                <w:szCs w:val="52"/>
                <w:lang w:val="en-CA"/>
              </w:rPr>
              <w:t xml:space="preserve">ide </w:t>
            </w:r>
            <w:r w:rsidR="009F3DDB">
              <w:rPr>
                <w:rFonts w:ascii="Arial" w:hAnsi="Arial" w:cs="Arial"/>
                <w:b/>
                <w:bCs/>
                <w:color w:val="000000"/>
                <w:sz w:val="32"/>
                <w:szCs w:val="52"/>
                <w:lang w:val="en-CA"/>
              </w:rPr>
              <w:t>c</w:t>
            </w:r>
            <w:r w:rsidRPr="00AD1CEC">
              <w:rPr>
                <w:rFonts w:ascii="Arial" w:hAnsi="Arial" w:cs="Arial"/>
                <w:b/>
                <w:bCs/>
                <w:color w:val="000000"/>
                <w:sz w:val="32"/>
                <w:szCs w:val="52"/>
                <w:lang w:val="en-CA"/>
              </w:rPr>
              <w:t xml:space="preserve">olour </w:t>
            </w:r>
            <w:r w:rsidR="009F3DDB">
              <w:rPr>
                <w:rFonts w:ascii="Arial" w:hAnsi="Arial" w:cs="Arial"/>
                <w:b/>
                <w:bCs/>
                <w:color w:val="000000"/>
                <w:sz w:val="32"/>
                <w:szCs w:val="52"/>
                <w:lang w:val="en-CA"/>
              </w:rPr>
              <w:t>g</w:t>
            </w:r>
            <w:r w:rsidRPr="00AD1CEC">
              <w:rPr>
                <w:rFonts w:ascii="Arial" w:hAnsi="Arial" w:cs="Arial"/>
                <w:b/>
                <w:bCs/>
                <w:color w:val="000000"/>
                <w:sz w:val="32"/>
                <w:szCs w:val="52"/>
                <w:lang w:val="en-CA"/>
              </w:rPr>
              <w:t>amut</w:t>
            </w:r>
          </w:p>
        </w:tc>
      </w:tr>
      <w:tr w:rsidR="00A20643" w:rsidRPr="00AD1CEC" w14:paraId="3603775A" w14:textId="77777777" w:rsidTr="00F84F61">
        <w:tc>
          <w:tcPr>
            <w:tcW w:w="1633" w:type="dxa"/>
            <w:shd w:val="clear" w:color="auto" w:fill="D9E2F3" w:themeFill="accent1" w:themeFillTint="33"/>
            <w:vAlign w:val="bottom"/>
          </w:tcPr>
          <w:p w14:paraId="746CFB87" w14:textId="77777777" w:rsidR="00A20643" w:rsidRPr="00AD1CEC" w:rsidRDefault="00A20643" w:rsidP="00E20902">
            <w:pPr>
              <w:keepNext/>
              <w:rPr>
                <w:rFonts w:ascii="Arial" w:hAnsi="Arial" w:cs="Arial"/>
                <w:color w:val="000000"/>
                <w:sz w:val="18"/>
                <w:lang w:val="en-CA"/>
              </w:rPr>
            </w:pPr>
            <w:r w:rsidRPr="00AD1CEC">
              <w:rPr>
                <w:rFonts w:ascii="Arial" w:hAnsi="Arial" w:cs="Arial"/>
                <w:color w:val="000000"/>
                <w:sz w:val="18"/>
                <w:lang w:val="en-CA"/>
              </w:rPr>
              <w:t>System Identifier</w:t>
            </w:r>
          </w:p>
        </w:tc>
        <w:tc>
          <w:tcPr>
            <w:tcW w:w="2142" w:type="dxa"/>
            <w:shd w:val="clear" w:color="auto" w:fill="D9E2F3" w:themeFill="accent1" w:themeFillTint="33"/>
            <w:vAlign w:val="bottom"/>
          </w:tcPr>
          <w:p w14:paraId="13FA551E"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PQ YCC</w:t>
            </w:r>
          </w:p>
        </w:tc>
        <w:tc>
          <w:tcPr>
            <w:tcW w:w="1890" w:type="dxa"/>
            <w:shd w:val="clear" w:color="auto" w:fill="D9E2F3" w:themeFill="accent1" w:themeFillTint="33"/>
            <w:vAlign w:val="bottom"/>
          </w:tcPr>
          <w:p w14:paraId="05A0291B"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HLG YCC</w:t>
            </w:r>
          </w:p>
        </w:tc>
        <w:tc>
          <w:tcPr>
            <w:tcW w:w="1800" w:type="dxa"/>
            <w:shd w:val="clear" w:color="auto" w:fill="D9E2F3" w:themeFill="accent1" w:themeFillTint="33"/>
            <w:vAlign w:val="bottom"/>
          </w:tcPr>
          <w:p w14:paraId="6C55B60A"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PQ RGB</w:t>
            </w:r>
          </w:p>
        </w:tc>
        <w:tc>
          <w:tcPr>
            <w:tcW w:w="1890" w:type="dxa"/>
            <w:shd w:val="clear" w:color="auto" w:fill="D9E2F3" w:themeFill="accent1" w:themeFillTint="33"/>
            <w:vAlign w:val="bottom"/>
          </w:tcPr>
          <w:p w14:paraId="2F35978B"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BT.2100 HLG RGB</w:t>
            </w:r>
          </w:p>
        </w:tc>
      </w:tr>
      <w:tr w:rsidR="00A20643" w:rsidRPr="00AD1CEC" w14:paraId="1E2699A4" w14:textId="77777777" w:rsidTr="00F84F61">
        <w:tc>
          <w:tcPr>
            <w:tcW w:w="9355" w:type="dxa"/>
            <w:gridSpan w:val="5"/>
            <w:vAlign w:val="bottom"/>
          </w:tcPr>
          <w:p w14:paraId="3E0698F4" w14:textId="77777777" w:rsidR="00A20643" w:rsidRPr="00AD1CEC" w:rsidRDefault="00A20643" w:rsidP="00E20902">
            <w:pPr>
              <w:keepNext/>
              <w:rPr>
                <w:rFonts w:ascii="Arial" w:hAnsi="Arial" w:cs="Arial"/>
                <w:b/>
                <w:bCs/>
                <w:color w:val="000000"/>
                <w:sz w:val="21"/>
                <w:lang w:val="en-CA"/>
              </w:rPr>
            </w:pPr>
            <w:r w:rsidRPr="00AD1CEC">
              <w:rPr>
                <w:rFonts w:ascii="Arial" w:hAnsi="Arial" w:cs="Arial"/>
                <w:b/>
                <w:bCs/>
                <w:color w:val="000000"/>
                <w:sz w:val="20"/>
                <w:lang w:val="en-CA"/>
              </w:rPr>
              <w:t>Colour properties</w:t>
            </w:r>
          </w:p>
        </w:tc>
      </w:tr>
      <w:tr w:rsidR="00A20643" w:rsidRPr="00AD1CEC" w14:paraId="33F34408" w14:textId="77777777" w:rsidTr="00E20902">
        <w:tc>
          <w:tcPr>
            <w:tcW w:w="1633" w:type="dxa"/>
            <w:vAlign w:val="center"/>
          </w:tcPr>
          <w:p w14:paraId="49E0E99E" w14:textId="2BE6CA44" w:rsidR="00A20643" w:rsidRPr="00AD1CEC" w:rsidRDefault="00A20643" w:rsidP="00E20902">
            <w:pPr>
              <w:keepNext/>
              <w:ind w:firstLineChars="100" w:firstLine="180"/>
              <w:rPr>
                <w:rFonts w:ascii="Arial" w:hAnsi="Arial" w:cs="Arial"/>
                <w:color w:val="000000"/>
                <w:sz w:val="18"/>
                <w:lang w:val="en-CA"/>
              </w:rPr>
            </w:pPr>
            <w:r w:rsidRPr="00AD1CEC">
              <w:rPr>
                <w:rFonts w:ascii="Arial" w:hAnsi="Arial" w:cs="Arial"/>
                <w:color w:val="000000"/>
                <w:sz w:val="18"/>
                <w:lang w:val="en-CA"/>
              </w:rPr>
              <w:t xml:space="preserve">Colour </w:t>
            </w:r>
            <w:r w:rsidR="00D00CCA">
              <w:rPr>
                <w:rFonts w:ascii="Arial" w:hAnsi="Arial" w:cs="Arial"/>
                <w:color w:val="000000"/>
                <w:sz w:val="18"/>
                <w:lang w:val="en-CA"/>
              </w:rPr>
              <w:t>p</w:t>
            </w:r>
            <w:r w:rsidRPr="00AD1CEC">
              <w:rPr>
                <w:rFonts w:ascii="Arial" w:hAnsi="Arial" w:cs="Arial"/>
                <w:color w:val="000000"/>
                <w:sz w:val="18"/>
                <w:lang w:val="en-CA"/>
              </w:rPr>
              <w:t>rimaries</w:t>
            </w:r>
          </w:p>
        </w:tc>
        <w:tc>
          <w:tcPr>
            <w:tcW w:w="2142" w:type="dxa"/>
            <w:vAlign w:val="center"/>
          </w:tcPr>
          <w:p w14:paraId="546F1F59"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c>
          <w:tcPr>
            <w:tcW w:w="1890" w:type="dxa"/>
            <w:vAlign w:val="center"/>
          </w:tcPr>
          <w:p w14:paraId="46128813"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c>
          <w:tcPr>
            <w:tcW w:w="1800" w:type="dxa"/>
            <w:vAlign w:val="center"/>
          </w:tcPr>
          <w:p w14:paraId="4FFB2C93"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c>
          <w:tcPr>
            <w:tcW w:w="1890" w:type="dxa"/>
            <w:vAlign w:val="center"/>
          </w:tcPr>
          <w:p w14:paraId="71E9DDEA"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BT.2020 / BT.2100</w:t>
            </w:r>
          </w:p>
        </w:tc>
      </w:tr>
      <w:tr w:rsidR="00A20643" w:rsidRPr="00AD1CEC" w14:paraId="5658CCB5" w14:textId="77777777" w:rsidTr="00E20902">
        <w:tc>
          <w:tcPr>
            <w:tcW w:w="1633" w:type="dxa"/>
            <w:vAlign w:val="center"/>
          </w:tcPr>
          <w:p w14:paraId="1685C1A6" w14:textId="204CE4A9" w:rsidR="00A20643" w:rsidRPr="00AD1CEC" w:rsidRDefault="00853463" w:rsidP="00E20902">
            <w:pPr>
              <w:keepNext/>
              <w:ind w:firstLineChars="100" w:firstLine="180"/>
              <w:rPr>
                <w:rFonts w:ascii="Arial" w:hAnsi="Arial" w:cs="Arial"/>
                <w:color w:val="000000"/>
                <w:sz w:val="18"/>
                <w:lang w:val="en-CA"/>
              </w:rPr>
            </w:pPr>
            <w:r w:rsidRPr="00AD1CEC">
              <w:rPr>
                <w:rFonts w:ascii="Arial" w:hAnsi="Arial" w:cs="Arial"/>
                <w:color w:val="000000"/>
                <w:sz w:val="18"/>
                <w:lang w:val="en-CA"/>
              </w:rPr>
              <w:t xml:space="preserve">Transfer </w:t>
            </w:r>
            <w:r w:rsidR="00D00CCA">
              <w:rPr>
                <w:rFonts w:ascii="Arial" w:hAnsi="Arial" w:cs="Arial"/>
                <w:color w:val="000000"/>
                <w:sz w:val="18"/>
                <w:lang w:val="en-CA"/>
              </w:rPr>
              <w:t>c</w:t>
            </w:r>
            <w:r w:rsidRPr="00AD1CEC">
              <w:rPr>
                <w:rFonts w:ascii="Arial" w:hAnsi="Arial" w:cs="Arial"/>
                <w:color w:val="000000"/>
                <w:sz w:val="18"/>
                <w:lang w:val="en-CA"/>
              </w:rPr>
              <w:t>haracteristics</w:t>
            </w:r>
          </w:p>
        </w:tc>
        <w:tc>
          <w:tcPr>
            <w:tcW w:w="2142" w:type="dxa"/>
            <w:vAlign w:val="center"/>
          </w:tcPr>
          <w:p w14:paraId="2462AF82" w14:textId="40ECEDAD"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 xml:space="preserve">PQ </w:t>
            </w:r>
          </w:p>
        </w:tc>
        <w:tc>
          <w:tcPr>
            <w:tcW w:w="1890" w:type="dxa"/>
            <w:vAlign w:val="center"/>
          </w:tcPr>
          <w:p w14:paraId="78F3DC86"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HLG</w:t>
            </w:r>
          </w:p>
        </w:tc>
        <w:tc>
          <w:tcPr>
            <w:tcW w:w="1800" w:type="dxa"/>
            <w:vAlign w:val="center"/>
          </w:tcPr>
          <w:p w14:paraId="3E5FF9C4" w14:textId="5C66EE39"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 xml:space="preserve">PQ </w:t>
            </w:r>
          </w:p>
        </w:tc>
        <w:tc>
          <w:tcPr>
            <w:tcW w:w="1890" w:type="dxa"/>
            <w:vAlign w:val="center"/>
          </w:tcPr>
          <w:p w14:paraId="02FD9C10" w14:textId="77777777" w:rsidR="00A20643" w:rsidRPr="00AD1CEC" w:rsidRDefault="00A20643" w:rsidP="00E20902">
            <w:pPr>
              <w:keepNext/>
              <w:jc w:val="center"/>
              <w:rPr>
                <w:rFonts w:ascii="Arial" w:hAnsi="Arial" w:cs="Arial"/>
                <w:color w:val="000000"/>
                <w:sz w:val="18"/>
                <w:lang w:val="en-CA"/>
              </w:rPr>
            </w:pPr>
            <w:r w:rsidRPr="00AD1CEC">
              <w:rPr>
                <w:rFonts w:ascii="Arial" w:hAnsi="Arial" w:cs="Arial"/>
                <w:color w:val="000000"/>
                <w:sz w:val="18"/>
                <w:lang w:val="en-CA"/>
              </w:rPr>
              <w:t>HLG</w:t>
            </w:r>
          </w:p>
        </w:tc>
      </w:tr>
      <w:tr w:rsidR="00A20643" w:rsidRPr="00AD1CEC" w14:paraId="1AB1D5D4" w14:textId="77777777" w:rsidTr="00E20902">
        <w:tc>
          <w:tcPr>
            <w:tcW w:w="1633" w:type="dxa"/>
            <w:vAlign w:val="center"/>
          </w:tcPr>
          <w:p w14:paraId="27B20CC1" w14:textId="2B6614B9" w:rsidR="00A20643" w:rsidRPr="00AD1CEC" w:rsidRDefault="00A20643" w:rsidP="00E20902">
            <w:pPr>
              <w:keepNext/>
              <w:ind w:firstLineChars="100" w:firstLine="180"/>
              <w:rPr>
                <w:rFonts w:ascii="Arial" w:hAnsi="Arial" w:cs="Arial"/>
                <w:color w:val="000000"/>
                <w:sz w:val="18"/>
                <w:szCs w:val="18"/>
                <w:lang w:val="en-CA"/>
              </w:rPr>
            </w:pPr>
            <w:r w:rsidRPr="00AD1CEC">
              <w:rPr>
                <w:rFonts w:ascii="Arial" w:hAnsi="Arial" w:cs="Arial"/>
                <w:color w:val="000000"/>
                <w:sz w:val="18"/>
                <w:szCs w:val="18"/>
                <w:lang w:val="en-CA"/>
              </w:rPr>
              <w:t xml:space="preserve">Colour </w:t>
            </w:r>
            <w:r w:rsidR="009F3DDB">
              <w:rPr>
                <w:rFonts w:ascii="Arial" w:hAnsi="Arial" w:cs="Arial"/>
                <w:color w:val="000000"/>
                <w:sz w:val="18"/>
                <w:szCs w:val="18"/>
                <w:lang w:val="en-CA"/>
              </w:rPr>
              <w:t>r</w:t>
            </w:r>
            <w:r w:rsidRPr="00AD1CEC">
              <w:rPr>
                <w:rFonts w:ascii="Arial" w:hAnsi="Arial" w:cs="Arial"/>
                <w:color w:val="000000"/>
                <w:sz w:val="18"/>
                <w:szCs w:val="18"/>
                <w:lang w:val="en-CA"/>
              </w:rPr>
              <w:t>epresentation</w:t>
            </w:r>
            <w:ins w:id="308" w:author="Syed, Yasser" w:date="2018-06-17T23:29:00Z">
              <w:r w:rsidR="0088106B">
                <w:rPr>
                  <w:rFonts w:ascii="Arial" w:hAnsi="Arial" w:cs="Arial"/>
                  <w:color w:val="000000"/>
                  <w:sz w:val="18"/>
                  <w:szCs w:val="18"/>
                  <w:lang w:val="en-CA"/>
                </w:rPr>
                <w:t xml:space="preserve"> </w:t>
              </w:r>
            </w:ins>
          </w:p>
        </w:tc>
        <w:tc>
          <w:tcPr>
            <w:tcW w:w="2142" w:type="dxa"/>
            <w:vAlign w:val="center"/>
          </w:tcPr>
          <w:p w14:paraId="74A02027" w14:textId="77777777" w:rsidR="00A20643" w:rsidRPr="00AD1CEC" w:rsidRDefault="00A2064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Y′CbCr</w:t>
            </w:r>
            <w:proofErr w:type="spellEnd"/>
          </w:p>
        </w:tc>
        <w:tc>
          <w:tcPr>
            <w:tcW w:w="1890" w:type="dxa"/>
            <w:vAlign w:val="center"/>
          </w:tcPr>
          <w:p w14:paraId="3DFE626B" w14:textId="77777777" w:rsidR="00A20643" w:rsidRPr="00AD1CEC" w:rsidRDefault="00A20643" w:rsidP="00E20902">
            <w:pPr>
              <w:keepNext/>
              <w:jc w:val="center"/>
              <w:rPr>
                <w:rFonts w:ascii="Arial" w:hAnsi="Arial" w:cs="Arial"/>
                <w:color w:val="000000"/>
                <w:sz w:val="18"/>
                <w:szCs w:val="18"/>
                <w:lang w:val="en-CA"/>
              </w:rPr>
            </w:pPr>
            <w:proofErr w:type="spellStart"/>
            <w:r w:rsidRPr="00AD1CEC">
              <w:rPr>
                <w:rFonts w:ascii="Arial" w:hAnsi="Arial" w:cs="Arial"/>
                <w:color w:val="000000"/>
                <w:sz w:val="18"/>
                <w:szCs w:val="18"/>
                <w:lang w:val="en-CA"/>
              </w:rPr>
              <w:t>Y′CbCr</w:t>
            </w:r>
            <w:proofErr w:type="spellEnd"/>
          </w:p>
        </w:tc>
        <w:tc>
          <w:tcPr>
            <w:tcW w:w="1800" w:type="dxa"/>
            <w:vAlign w:val="center"/>
          </w:tcPr>
          <w:p w14:paraId="63126C39"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R′G′B′</w:t>
            </w:r>
          </w:p>
        </w:tc>
        <w:tc>
          <w:tcPr>
            <w:tcW w:w="1890" w:type="dxa"/>
            <w:vAlign w:val="center"/>
          </w:tcPr>
          <w:p w14:paraId="54CEC03D"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R′G′</w:t>
            </w:r>
            <w:commentRangeStart w:id="309"/>
            <w:r w:rsidRPr="00AD1CEC">
              <w:rPr>
                <w:rFonts w:ascii="Arial" w:hAnsi="Arial" w:cs="Arial"/>
                <w:color w:val="000000"/>
                <w:sz w:val="18"/>
                <w:szCs w:val="18"/>
                <w:lang w:val="en-CA"/>
              </w:rPr>
              <w:t>B</w:t>
            </w:r>
            <w:commentRangeEnd w:id="309"/>
            <w:r w:rsidR="0002741F">
              <w:rPr>
                <w:rStyle w:val="CommentReference"/>
                <w:rFonts w:eastAsia="MS Mincho"/>
                <w:lang w:val="en-GB" w:eastAsia="ja-JP"/>
              </w:rPr>
              <w:commentReference w:id="309"/>
            </w:r>
            <w:r w:rsidRPr="00AD1CEC">
              <w:rPr>
                <w:rFonts w:ascii="Arial" w:hAnsi="Arial" w:cs="Arial"/>
                <w:color w:val="000000"/>
                <w:sz w:val="18"/>
                <w:szCs w:val="18"/>
                <w:lang w:val="en-CA"/>
              </w:rPr>
              <w:t>′</w:t>
            </w:r>
          </w:p>
        </w:tc>
      </w:tr>
      <w:tr w:rsidR="00A20643" w:rsidRPr="00AD1CEC" w14:paraId="4B58273C" w14:textId="77777777" w:rsidTr="00F84F61">
        <w:tc>
          <w:tcPr>
            <w:tcW w:w="1633" w:type="dxa"/>
            <w:vAlign w:val="center"/>
          </w:tcPr>
          <w:p w14:paraId="3364EE8C" w14:textId="4836D2D7" w:rsidR="00A20643" w:rsidRPr="00AD1CEC" w:rsidRDefault="00A20643" w:rsidP="00E20902">
            <w:pPr>
              <w:keepNext/>
              <w:rPr>
                <w:rFonts w:ascii="Arial" w:hAnsi="Arial" w:cs="Arial"/>
                <w:b/>
                <w:color w:val="000000"/>
                <w:sz w:val="18"/>
                <w:szCs w:val="18"/>
                <w:lang w:val="en-CA"/>
              </w:rPr>
            </w:pPr>
            <w:r w:rsidRPr="00AD1CEC">
              <w:rPr>
                <w:rFonts w:ascii="Arial" w:hAnsi="Arial" w:cs="Arial"/>
                <w:b/>
                <w:color w:val="000000"/>
                <w:sz w:val="20"/>
                <w:szCs w:val="18"/>
                <w:lang w:val="en-CA"/>
              </w:rPr>
              <w:t>Full/</w:t>
            </w:r>
            <w:r w:rsidR="00D00CCA">
              <w:rPr>
                <w:rFonts w:ascii="Arial" w:hAnsi="Arial" w:cs="Arial"/>
                <w:b/>
                <w:color w:val="000000"/>
                <w:sz w:val="20"/>
                <w:szCs w:val="18"/>
                <w:lang w:val="en-CA"/>
              </w:rPr>
              <w:t>n</w:t>
            </w:r>
            <w:r w:rsidRPr="00AD1CEC">
              <w:rPr>
                <w:rFonts w:ascii="Arial" w:hAnsi="Arial" w:cs="Arial"/>
                <w:b/>
                <w:color w:val="000000"/>
                <w:sz w:val="20"/>
                <w:szCs w:val="18"/>
                <w:lang w:val="en-CA"/>
              </w:rPr>
              <w:t xml:space="preserve">arrow </w:t>
            </w:r>
            <w:r w:rsidR="00D00CCA">
              <w:rPr>
                <w:rFonts w:ascii="Arial" w:hAnsi="Arial" w:cs="Arial"/>
                <w:b/>
                <w:color w:val="000000"/>
                <w:sz w:val="20"/>
                <w:szCs w:val="18"/>
                <w:lang w:val="en-CA"/>
              </w:rPr>
              <w:t>l</w:t>
            </w:r>
            <w:r w:rsidRPr="00AD1CEC">
              <w:rPr>
                <w:rFonts w:ascii="Arial" w:hAnsi="Arial" w:cs="Arial"/>
                <w:b/>
                <w:color w:val="000000"/>
                <w:sz w:val="20"/>
                <w:szCs w:val="18"/>
                <w:lang w:val="en-CA"/>
              </w:rPr>
              <w:t xml:space="preserve">evel </w:t>
            </w:r>
            <w:r w:rsidR="00D00CCA">
              <w:rPr>
                <w:rFonts w:ascii="Arial" w:hAnsi="Arial" w:cs="Arial"/>
                <w:b/>
                <w:color w:val="000000"/>
                <w:sz w:val="20"/>
                <w:szCs w:val="18"/>
                <w:lang w:val="en-CA"/>
              </w:rPr>
              <w:t>r</w:t>
            </w:r>
            <w:r w:rsidRPr="00AD1CEC">
              <w:rPr>
                <w:rFonts w:ascii="Arial" w:hAnsi="Arial" w:cs="Arial"/>
                <w:b/>
                <w:color w:val="000000"/>
                <w:sz w:val="20"/>
                <w:szCs w:val="18"/>
                <w:lang w:val="en-CA"/>
              </w:rPr>
              <w:t>ange</w:t>
            </w:r>
          </w:p>
        </w:tc>
        <w:tc>
          <w:tcPr>
            <w:tcW w:w="2142" w:type="dxa"/>
            <w:vAlign w:val="center"/>
          </w:tcPr>
          <w:p w14:paraId="4220441B"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890" w:type="dxa"/>
            <w:vAlign w:val="center"/>
          </w:tcPr>
          <w:p w14:paraId="6AE19214" w14:textId="77777777"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800" w:type="dxa"/>
            <w:vAlign w:val="center"/>
          </w:tcPr>
          <w:p w14:paraId="6AADF409" w14:textId="0713CE9B"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c>
          <w:tcPr>
            <w:tcW w:w="1890" w:type="dxa"/>
            <w:vAlign w:val="center"/>
          </w:tcPr>
          <w:p w14:paraId="2E77F754" w14:textId="2A7659CC" w:rsidR="00A20643" w:rsidRPr="00AD1CEC" w:rsidRDefault="00A20643" w:rsidP="00E20902">
            <w:pPr>
              <w:keepNext/>
              <w:jc w:val="center"/>
              <w:rPr>
                <w:rFonts w:ascii="Arial" w:hAnsi="Arial" w:cs="Arial"/>
                <w:color w:val="000000"/>
                <w:sz w:val="18"/>
                <w:szCs w:val="18"/>
                <w:lang w:val="en-CA"/>
              </w:rPr>
            </w:pPr>
            <w:r w:rsidRPr="00AD1CEC">
              <w:rPr>
                <w:rFonts w:ascii="Arial" w:hAnsi="Arial" w:cs="Arial"/>
                <w:color w:val="000000"/>
                <w:sz w:val="18"/>
                <w:szCs w:val="18"/>
                <w:lang w:val="en-CA"/>
              </w:rPr>
              <w:t>Narrow</w:t>
            </w:r>
          </w:p>
        </w:tc>
      </w:tr>
    </w:tbl>
    <w:p w14:paraId="252EB800" w14:textId="4DC6B361" w:rsidR="004230AE" w:rsidRPr="00AD1CEC" w:rsidRDefault="004230AE" w:rsidP="00E20902">
      <w:pPr>
        <w:keepNext/>
        <w:rPr>
          <w:lang w:val="en-CA"/>
        </w:rPr>
      </w:pPr>
    </w:p>
    <w:p w14:paraId="1521FB45" w14:textId="1046DBD3" w:rsidR="00DF71F7" w:rsidRPr="00AD1CEC" w:rsidRDefault="00DF71F7" w:rsidP="00E20902">
      <w:pPr>
        <w:pStyle w:val="ListParagraph"/>
        <w:keepNext/>
        <w:ind w:left="0"/>
      </w:pPr>
    </w:p>
    <w:tbl>
      <w:tblPr>
        <w:tblStyle w:val="TableGrid2"/>
        <w:tblW w:w="0" w:type="auto"/>
        <w:tblLayout w:type="fixed"/>
        <w:tblLook w:val="04A0" w:firstRow="1" w:lastRow="0" w:firstColumn="1" w:lastColumn="0" w:noHBand="0" w:noVBand="1"/>
      </w:tblPr>
      <w:tblGrid>
        <w:gridCol w:w="1885"/>
        <w:gridCol w:w="1890"/>
        <w:gridCol w:w="1890"/>
        <w:gridCol w:w="1800"/>
        <w:gridCol w:w="1884"/>
      </w:tblGrid>
      <w:tr w:rsidR="005154FB" w:rsidRPr="00AD1CEC" w14:paraId="2C43A16E" w14:textId="77777777" w:rsidTr="00416591">
        <w:tc>
          <w:tcPr>
            <w:tcW w:w="1885" w:type="dxa"/>
            <w:vAlign w:val="bottom"/>
          </w:tcPr>
          <w:p w14:paraId="4932A55B" w14:textId="77777777" w:rsidR="005154FB" w:rsidRPr="00AD1CEC" w:rsidRDefault="005154FB" w:rsidP="00E20902">
            <w:pPr>
              <w:keepNext/>
              <w:rPr>
                <w:rFonts w:ascii="Arial" w:hAnsi="Arial" w:cs="Arial"/>
                <w:b/>
                <w:bCs/>
                <w:color w:val="000000"/>
                <w:lang w:val="en-CA"/>
              </w:rPr>
            </w:pPr>
            <w:r w:rsidRPr="00AD1CEC">
              <w:rPr>
                <w:rFonts w:ascii="Arial" w:hAnsi="Arial" w:cs="Arial"/>
                <w:b/>
                <w:bCs/>
                <w:color w:val="000000"/>
                <w:lang w:val="en-CA"/>
              </w:rPr>
              <w:t>AVC/HEVC VUI parameters</w:t>
            </w:r>
          </w:p>
        </w:tc>
        <w:tc>
          <w:tcPr>
            <w:tcW w:w="1890" w:type="dxa"/>
            <w:vAlign w:val="center"/>
          </w:tcPr>
          <w:p w14:paraId="36FE6834"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90" w:type="dxa"/>
            <w:vAlign w:val="center"/>
          </w:tcPr>
          <w:p w14:paraId="58F06C0E"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00" w:type="dxa"/>
            <w:vAlign w:val="center"/>
          </w:tcPr>
          <w:p w14:paraId="1A6E34C6"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84" w:type="dxa"/>
            <w:vAlign w:val="center"/>
          </w:tcPr>
          <w:p w14:paraId="10EB41AF"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r>
      <w:tr w:rsidR="005154FB" w:rsidRPr="00AD1CEC" w14:paraId="74A143B4" w14:textId="77777777" w:rsidTr="00E20902">
        <w:tc>
          <w:tcPr>
            <w:tcW w:w="1885" w:type="dxa"/>
            <w:vAlign w:val="center"/>
          </w:tcPr>
          <w:p w14:paraId="3994BE0C" w14:textId="77777777" w:rsidR="005154FB" w:rsidRPr="00AD1CEC" w:rsidRDefault="005154FB" w:rsidP="00E20902">
            <w:pPr>
              <w:keepNext/>
              <w:rPr>
                <w:rFonts w:ascii="Arial" w:hAnsi="Arial" w:cs="Arial"/>
                <w:color w:val="000000"/>
                <w:sz w:val="18"/>
                <w:lang w:val="en-CA"/>
              </w:rPr>
            </w:pPr>
            <w:r w:rsidRPr="00AD1CEC">
              <w:rPr>
                <w:rFonts w:ascii="Arial" w:hAnsi="Arial" w:cs="Arial"/>
                <w:color w:val="000000"/>
                <w:sz w:val="18"/>
                <w:lang w:val="en-CA"/>
              </w:rPr>
              <w:t>colour primaries</w:t>
            </w:r>
          </w:p>
        </w:tc>
        <w:tc>
          <w:tcPr>
            <w:tcW w:w="1890" w:type="dxa"/>
            <w:vAlign w:val="center"/>
          </w:tcPr>
          <w:p w14:paraId="1A4B97F8"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90" w:type="dxa"/>
            <w:vAlign w:val="center"/>
          </w:tcPr>
          <w:p w14:paraId="6111D51E"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00" w:type="dxa"/>
            <w:vAlign w:val="center"/>
          </w:tcPr>
          <w:p w14:paraId="0429B971"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84" w:type="dxa"/>
            <w:vAlign w:val="center"/>
          </w:tcPr>
          <w:p w14:paraId="4FBBD9D9"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r>
      <w:tr w:rsidR="005154FB" w:rsidRPr="00AD1CEC" w14:paraId="554454F7" w14:textId="77777777" w:rsidTr="00E20902">
        <w:tc>
          <w:tcPr>
            <w:tcW w:w="1885" w:type="dxa"/>
            <w:vAlign w:val="center"/>
          </w:tcPr>
          <w:p w14:paraId="69AF437A" w14:textId="77777777" w:rsidR="005154FB" w:rsidRPr="00AD1CEC" w:rsidRDefault="005154FB" w:rsidP="00E20902">
            <w:pPr>
              <w:keepNext/>
              <w:rPr>
                <w:rFonts w:ascii="Arial" w:hAnsi="Arial" w:cs="Arial"/>
                <w:color w:val="000000"/>
                <w:sz w:val="18"/>
                <w:lang w:val="en-CA"/>
              </w:rPr>
            </w:pPr>
            <w:proofErr w:type="spellStart"/>
            <w:r w:rsidRPr="00AD1CEC">
              <w:rPr>
                <w:rFonts w:ascii="Arial" w:hAnsi="Arial" w:cs="Arial"/>
                <w:color w:val="000000"/>
                <w:sz w:val="18"/>
                <w:lang w:val="en-CA"/>
              </w:rPr>
              <w:t>transfer_characteristics</w:t>
            </w:r>
            <w:proofErr w:type="spellEnd"/>
          </w:p>
        </w:tc>
        <w:tc>
          <w:tcPr>
            <w:tcW w:w="1890" w:type="dxa"/>
            <w:vAlign w:val="center"/>
          </w:tcPr>
          <w:p w14:paraId="03BC9F87"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16</w:t>
            </w:r>
          </w:p>
        </w:tc>
        <w:tc>
          <w:tcPr>
            <w:tcW w:w="1890" w:type="dxa"/>
            <w:vAlign w:val="center"/>
          </w:tcPr>
          <w:p w14:paraId="7640A959"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18</w:t>
            </w:r>
          </w:p>
        </w:tc>
        <w:tc>
          <w:tcPr>
            <w:tcW w:w="1800" w:type="dxa"/>
            <w:vAlign w:val="center"/>
          </w:tcPr>
          <w:p w14:paraId="29ADBB16"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16</w:t>
            </w:r>
          </w:p>
        </w:tc>
        <w:tc>
          <w:tcPr>
            <w:tcW w:w="1884" w:type="dxa"/>
            <w:vAlign w:val="center"/>
          </w:tcPr>
          <w:p w14:paraId="08EF094C"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18</w:t>
            </w:r>
          </w:p>
        </w:tc>
      </w:tr>
      <w:tr w:rsidR="005154FB" w:rsidRPr="00AD1CEC" w14:paraId="2B53019D" w14:textId="77777777" w:rsidTr="00E20902">
        <w:tc>
          <w:tcPr>
            <w:tcW w:w="1885" w:type="dxa"/>
            <w:vAlign w:val="center"/>
          </w:tcPr>
          <w:p w14:paraId="397C75F3" w14:textId="77777777" w:rsidR="005154FB" w:rsidRPr="00AD1CEC" w:rsidRDefault="005154FB" w:rsidP="00E20902">
            <w:pPr>
              <w:keepNext/>
              <w:rPr>
                <w:rFonts w:ascii="Arial" w:hAnsi="Arial" w:cs="Arial"/>
                <w:color w:val="000000"/>
                <w:sz w:val="18"/>
                <w:lang w:val="en-CA"/>
              </w:rPr>
            </w:pPr>
            <w:proofErr w:type="spellStart"/>
            <w:r w:rsidRPr="00AD1CEC">
              <w:rPr>
                <w:rFonts w:ascii="Arial" w:hAnsi="Arial" w:cs="Arial"/>
                <w:color w:val="000000"/>
                <w:sz w:val="18"/>
                <w:lang w:val="en-CA"/>
              </w:rPr>
              <w:t>matrix_coeffs</w:t>
            </w:r>
            <w:proofErr w:type="spellEnd"/>
          </w:p>
        </w:tc>
        <w:tc>
          <w:tcPr>
            <w:tcW w:w="1890" w:type="dxa"/>
            <w:vAlign w:val="center"/>
          </w:tcPr>
          <w:p w14:paraId="76C5CC88"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90" w:type="dxa"/>
            <w:vAlign w:val="center"/>
          </w:tcPr>
          <w:p w14:paraId="1D4474C5"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9</w:t>
            </w:r>
          </w:p>
        </w:tc>
        <w:tc>
          <w:tcPr>
            <w:tcW w:w="1800" w:type="dxa"/>
            <w:vAlign w:val="center"/>
          </w:tcPr>
          <w:p w14:paraId="66406AAD"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84" w:type="dxa"/>
            <w:vAlign w:val="center"/>
          </w:tcPr>
          <w:p w14:paraId="50496921"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r>
      <w:tr w:rsidR="005154FB" w:rsidRPr="00AD1CEC" w14:paraId="0AE4EF8D" w14:textId="77777777" w:rsidTr="00E20902">
        <w:tc>
          <w:tcPr>
            <w:tcW w:w="1885" w:type="dxa"/>
            <w:vAlign w:val="center"/>
          </w:tcPr>
          <w:p w14:paraId="2A71A9B8" w14:textId="77777777" w:rsidR="005154FB" w:rsidRPr="00AD1CEC" w:rsidRDefault="005154FB" w:rsidP="00E20902">
            <w:pPr>
              <w:keepNext/>
              <w:rPr>
                <w:rFonts w:ascii="Arial" w:hAnsi="Arial" w:cs="Arial"/>
                <w:color w:val="000000"/>
                <w:sz w:val="18"/>
                <w:lang w:val="en-CA"/>
              </w:rPr>
            </w:pPr>
            <w:proofErr w:type="spellStart"/>
            <w:r w:rsidRPr="00AD1CEC">
              <w:rPr>
                <w:rFonts w:ascii="Arial" w:hAnsi="Arial" w:cs="Arial"/>
                <w:color w:val="000000"/>
                <w:sz w:val="18"/>
                <w:lang w:val="en-CA"/>
              </w:rPr>
              <w:t>VideoFullRangeFlag</w:t>
            </w:r>
            <w:proofErr w:type="spellEnd"/>
          </w:p>
        </w:tc>
        <w:tc>
          <w:tcPr>
            <w:tcW w:w="1890" w:type="dxa"/>
            <w:vAlign w:val="center"/>
          </w:tcPr>
          <w:p w14:paraId="6588CED5"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90" w:type="dxa"/>
            <w:vAlign w:val="center"/>
          </w:tcPr>
          <w:p w14:paraId="4C73BD29"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00" w:type="dxa"/>
            <w:vAlign w:val="center"/>
          </w:tcPr>
          <w:p w14:paraId="0F2CAA6F"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c>
          <w:tcPr>
            <w:tcW w:w="1884" w:type="dxa"/>
            <w:vAlign w:val="center"/>
          </w:tcPr>
          <w:p w14:paraId="3F932450" w14:textId="77777777" w:rsidR="005154FB" w:rsidRPr="00AD1CEC" w:rsidRDefault="005154FB" w:rsidP="00E20902">
            <w:pPr>
              <w:keepNext/>
              <w:jc w:val="center"/>
              <w:rPr>
                <w:rFonts w:ascii="Arial" w:hAnsi="Arial" w:cs="Arial"/>
                <w:color w:val="000000"/>
                <w:sz w:val="18"/>
                <w:lang w:val="en-CA"/>
              </w:rPr>
            </w:pPr>
            <w:r w:rsidRPr="00AD1CEC">
              <w:rPr>
                <w:rFonts w:ascii="Arial" w:hAnsi="Arial" w:cs="Arial"/>
                <w:color w:val="000000"/>
                <w:sz w:val="18"/>
                <w:lang w:val="en-CA"/>
              </w:rPr>
              <w:t>0</w:t>
            </w:r>
          </w:p>
        </w:tc>
      </w:tr>
    </w:tbl>
    <w:p w14:paraId="5A334419" w14:textId="0FC74ECA" w:rsidR="003A1A50" w:rsidRPr="00AD1CEC" w:rsidRDefault="003A1A50" w:rsidP="00E20902">
      <w:pPr>
        <w:keepNext/>
      </w:pPr>
    </w:p>
    <w:tbl>
      <w:tblPr>
        <w:tblStyle w:val="TableGrid3"/>
        <w:tblW w:w="0" w:type="auto"/>
        <w:tblLayout w:type="fixed"/>
        <w:tblLook w:val="04A0" w:firstRow="1" w:lastRow="0" w:firstColumn="1" w:lastColumn="0" w:noHBand="0" w:noVBand="1"/>
      </w:tblPr>
      <w:tblGrid>
        <w:gridCol w:w="1885"/>
        <w:gridCol w:w="1890"/>
        <w:gridCol w:w="1890"/>
        <w:gridCol w:w="1800"/>
        <w:gridCol w:w="1885"/>
      </w:tblGrid>
      <w:tr w:rsidR="005154FB" w:rsidRPr="00AD1CEC" w14:paraId="58EC6E58" w14:textId="77777777" w:rsidTr="00E20902">
        <w:trPr>
          <w:trHeight w:val="647"/>
        </w:trPr>
        <w:tc>
          <w:tcPr>
            <w:tcW w:w="1885" w:type="dxa"/>
            <w:vAlign w:val="bottom"/>
          </w:tcPr>
          <w:p w14:paraId="3F48EF8E" w14:textId="77777777" w:rsidR="005154FB" w:rsidRPr="00AD1CEC" w:rsidRDefault="005154FB" w:rsidP="00E20902">
            <w:pPr>
              <w:keepNext/>
              <w:rPr>
                <w:rFonts w:ascii="Arial" w:hAnsi="Arial" w:cs="Arial"/>
                <w:b/>
                <w:bCs/>
                <w:color w:val="000000"/>
                <w:lang w:val="en-CA"/>
              </w:rPr>
            </w:pPr>
            <w:r w:rsidRPr="00AD1CEC">
              <w:rPr>
                <w:rFonts w:ascii="Arial" w:hAnsi="Arial" w:cs="Arial"/>
                <w:b/>
                <w:bCs/>
                <w:color w:val="000000"/>
                <w:lang w:val="en-CA"/>
              </w:rPr>
              <w:t>SMPTE MXF parameters</w:t>
            </w:r>
          </w:p>
        </w:tc>
        <w:tc>
          <w:tcPr>
            <w:tcW w:w="1890" w:type="dxa"/>
            <w:vAlign w:val="center"/>
          </w:tcPr>
          <w:p w14:paraId="6C1AFF23"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90" w:type="dxa"/>
            <w:vAlign w:val="center"/>
          </w:tcPr>
          <w:p w14:paraId="62BAD8C6"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00" w:type="dxa"/>
            <w:vAlign w:val="center"/>
          </w:tcPr>
          <w:p w14:paraId="351B15E6"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c>
          <w:tcPr>
            <w:tcW w:w="1885" w:type="dxa"/>
            <w:vAlign w:val="center"/>
          </w:tcPr>
          <w:p w14:paraId="6B23D698" w14:textId="77777777" w:rsidR="005154FB" w:rsidRPr="00AD1CEC" w:rsidRDefault="005154FB" w:rsidP="00E20902">
            <w:pPr>
              <w:keepNext/>
              <w:jc w:val="center"/>
              <w:rPr>
                <w:rFonts w:ascii="Arial" w:hAnsi="Arial" w:cs="Arial"/>
                <w:b/>
                <w:bCs/>
                <w:color w:val="000000"/>
                <w:lang w:val="en-CA"/>
              </w:rPr>
            </w:pPr>
            <w:r w:rsidRPr="00AD1CEC">
              <w:rPr>
                <w:rFonts w:ascii="Arial" w:hAnsi="Arial" w:cs="Arial"/>
                <w:b/>
                <w:bCs/>
                <w:color w:val="000000"/>
                <w:lang w:val="en-CA"/>
              </w:rPr>
              <w:t> </w:t>
            </w:r>
          </w:p>
        </w:tc>
      </w:tr>
      <w:tr w:rsidR="00475866" w:rsidRPr="00AD1CEC" w14:paraId="50F069DC" w14:textId="77777777" w:rsidTr="00E33478">
        <w:tc>
          <w:tcPr>
            <w:tcW w:w="1885" w:type="dxa"/>
            <w:vAlign w:val="center"/>
          </w:tcPr>
          <w:p w14:paraId="49581634" w14:textId="195FC200" w:rsidR="00475866" w:rsidRPr="00AD1CEC" w:rsidRDefault="00475866"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Colour </w:t>
            </w:r>
            <w:r>
              <w:rPr>
                <w:rFonts w:ascii="Arial" w:hAnsi="Arial" w:cs="Arial"/>
                <w:color w:val="000000"/>
                <w:sz w:val="16"/>
                <w:lang w:val="en-CA"/>
              </w:rPr>
              <w:t>p</w:t>
            </w:r>
            <w:r w:rsidRPr="00AD1CEC">
              <w:rPr>
                <w:rFonts w:ascii="Arial" w:hAnsi="Arial" w:cs="Arial"/>
                <w:color w:val="000000"/>
                <w:sz w:val="16"/>
                <w:lang w:val="en-CA"/>
              </w:rPr>
              <w:t>rimaries</w:t>
            </w:r>
          </w:p>
        </w:tc>
        <w:tc>
          <w:tcPr>
            <w:tcW w:w="7465" w:type="dxa"/>
            <w:gridSpan w:val="4"/>
            <w:vAlign w:val="center"/>
          </w:tcPr>
          <w:p w14:paraId="3BF213DA" w14:textId="440AC3A3" w:rsidR="00475866" w:rsidRPr="00AD1CEC" w:rsidRDefault="00475866" w:rsidP="00D65F54">
            <w:pPr>
              <w:keepNext/>
              <w:jc w:val="center"/>
              <w:rPr>
                <w:rFonts w:ascii="Arial" w:hAnsi="Arial" w:cs="Arial"/>
                <w:sz w:val="18"/>
                <w:szCs w:val="18"/>
                <w:lang w:val="en-CA"/>
              </w:rPr>
            </w:pPr>
            <w:r w:rsidRPr="00AD1CEC">
              <w:rPr>
                <w:rFonts w:ascii="Arial" w:hAnsi="Arial" w:cs="Arial"/>
                <w:sz w:val="18"/>
                <w:szCs w:val="18"/>
                <w:lang w:val="en-CA"/>
              </w:rPr>
              <w:t>06.0E.2B.34.04.01.01.0D.04.01.01.01.03.04.00.00</w:t>
            </w:r>
          </w:p>
        </w:tc>
      </w:tr>
      <w:tr w:rsidR="005154FB" w:rsidRPr="00AD1CEC" w14:paraId="466820A5" w14:textId="77777777" w:rsidTr="00E20902">
        <w:tc>
          <w:tcPr>
            <w:tcW w:w="1885" w:type="dxa"/>
            <w:vAlign w:val="center"/>
          </w:tcPr>
          <w:p w14:paraId="321A0AB1" w14:textId="09A23A24" w:rsidR="005154FB" w:rsidRPr="00AD1CEC" w:rsidRDefault="005154FB"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Transfer </w:t>
            </w:r>
            <w:r w:rsidR="00D00CCA">
              <w:rPr>
                <w:rFonts w:ascii="Arial" w:hAnsi="Arial" w:cs="Arial"/>
                <w:color w:val="000000"/>
                <w:sz w:val="16"/>
                <w:lang w:val="en-CA"/>
              </w:rPr>
              <w:t>c</w:t>
            </w:r>
            <w:r w:rsidRPr="00AD1CEC">
              <w:rPr>
                <w:rFonts w:ascii="Arial" w:hAnsi="Arial" w:cs="Arial"/>
                <w:color w:val="000000"/>
                <w:sz w:val="16"/>
                <w:lang w:val="en-CA"/>
              </w:rPr>
              <w:t>haracteristic</w:t>
            </w:r>
          </w:p>
        </w:tc>
        <w:tc>
          <w:tcPr>
            <w:tcW w:w="1890" w:type="dxa"/>
            <w:vAlign w:val="center"/>
          </w:tcPr>
          <w:p w14:paraId="2C19061D" w14:textId="77777777"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06.0E.2B.34.04.01.01.0D.04.01.01.01.01.0A.00.00</w:t>
            </w:r>
          </w:p>
        </w:tc>
        <w:tc>
          <w:tcPr>
            <w:tcW w:w="1890" w:type="dxa"/>
            <w:vAlign w:val="center"/>
          </w:tcPr>
          <w:p w14:paraId="570C49E5" w14:textId="77777777" w:rsidR="005154FB" w:rsidRPr="00AD1CEC" w:rsidRDefault="005154FB" w:rsidP="00E20902">
            <w:pPr>
              <w:keepNext/>
              <w:jc w:val="center"/>
              <w:rPr>
                <w:rFonts w:ascii="Arial" w:hAnsi="Arial" w:cs="Arial"/>
                <w:color w:val="000000"/>
                <w:sz w:val="16"/>
                <w:lang w:val="en-CA"/>
              </w:rPr>
            </w:pPr>
            <w:r w:rsidRPr="00AD1CEC">
              <w:rPr>
                <w:rFonts w:ascii="Arial" w:hAnsi="Arial" w:cs="Arial"/>
                <w:color w:val="000000"/>
                <w:sz w:val="16"/>
                <w:lang w:val="en-CA"/>
              </w:rPr>
              <w:t>06.0E.2B.34.04.01.01.0D.04.01.01.01.01.0B.00.00</w:t>
            </w:r>
          </w:p>
        </w:tc>
        <w:tc>
          <w:tcPr>
            <w:tcW w:w="1800" w:type="dxa"/>
            <w:vAlign w:val="center"/>
          </w:tcPr>
          <w:p w14:paraId="0D7BBB59" w14:textId="77777777"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06.0E.2B.34.04.01.01.0D.04.01.01.01.01.0A.00.00</w:t>
            </w:r>
          </w:p>
        </w:tc>
        <w:tc>
          <w:tcPr>
            <w:tcW w:w="1885" w:type="dxa"/>
            <w:vAlign w:val="center"/>
          </w:tcPr>
          <w:p w14:paraId="5ECF010C" w14:textId="77777777" w:rsidR="005154FB" w:rsidRPr="00AD1CEC" w:rsidRDefault="005154FB" w:rsidP="00E20902">
            <w:pPr>
              <w:keepNext/>
              <w:rPr>
                <w:rFonts w:ascii="Arial" w:hAnsi="Arial" w:cs="Arial"/>
                <w:color w:val="000000"/>
                <w:sz w:val="16"/>
                <w:lang w:val="en-CA"/>
              </w:rPr>
            </w:pPr>
            <w:r w:rsidRPr="00AD1CEC">
              <w:rPr>
                <w:rFonts w:ascii="Arial" w:hAnsi="Arial" w:cs="Arial"/>
                <w:color w:val="000000"/>
                <w:sz w:val="16"/>
                <w:lang w:val="en-CA"/>
              </w:rPr>
              <w:t>06.0E.2B.34.04.01.01.0D.04.01.01.01.01.0B.00.00</w:t>
            </w:r>
          </w:p>
        </w:tc>
      </w:tr>
      <w:tr w:rsidR="00475866" w:rsidRPr="00AD1CEC" w14:paraId="4EEEC4ED" w14:textId="77777777" w:rsidTr="00E33478">
        <w:tc>
          <w:tcPr>
            <w:tcW w:w="1885" w:type="dxa"/>
            <w:vAlign w:val="center"/>
          </w:tcPr>
          <w:p w14:paraId="23B93A60" w14:textId="2F9D3D23" w:rsidR="00475866" w:rsidRPr="00AD1CEC" w:rsidRDefault="00475866" w:rsidP="00E20902">
            <w:pPr>
              <w:keepNext/>
              <w:ind w:firstLineChars="100" w:firstLine="160"/>
              <w:rPr>
                <w:rFonts w:ascii="Arial" w:hAnsi="Arial" w:cs="Arial"/>
                <w:color w:val="000000"/>
                <w:sz w:val="16"/>
                <w:lang w:val="en-CA"/>
              </w:rPr>
            </w:pPr>
            <w:r w:rsidRPr="00AD1CEC">
              <w:rPr>
                <w:rFonts w:ascii="Arial" w:hAnsi="Arial" w:cs="Arial"/>
                <w:color w:val="000000"/>
                <w:sz w:val="16"/>
                <w:lang w:val="en-CA"/>
              </w:rPr>
              <w:t xml:space="preserve">Coding </w:t>
            </w:r>
            <w:r>
              <w:rPr>
                <w:rFonts w:ascii="Arial" w:hAnsi="Arial" w:cs="Arial"/>
                <w:color w:val="000000"/>
                <w:sz w:val="16"/>
                <w:lang w:val="en-CA"/>
              </w:rPr>
              <w:t>e</w:t>
            </w:r>
            <w:r w:rsidRPr="00AD1CEC">
              <w:rPr>
                <w:rFonts w:ascii="Arial" w:hAnsi="Arial" w:cs="Arial"/>
                <w:color w:val="000000"/>
                <w:sz w:val="16"/>
                <w:lang w:val="en-CA"/>
              </w:rPr>
              <w:t>quations</w:t>
            </w:r>
          </w:p>
        </w:tc>
        <w:tc>
          <w:tcPr>
            <w:tcW w:w="3780" w:type="dxa"/>
            <w:gridSpan w:val="2"/>
            <w:vAlign w:val="center"/>
          </w:tcPr>
          <w:p w14:paraId="5E78E772" w14:textId="3A0C64D6" w:rsidR="00475866" w:rsidRPr="00AD1CEC" w:rsidRDefault="00475866" w:rsidP="00E20902">
            <w:pPr>
              <w:keepNext/>
              <w:jc w:val="center"/>
              <w:rPr>
                <w:rFonts w:ascii="Arial" w:hAnsi="Arial" w:cs="Arial"/>
                <w:color w:val="000000"/>
                <w:sz w:val="16"/>
                <w:highlight w:val="yellow"/>
                <w:lang w:val="en-CA"/>
              </w:rPr>
            </w:pPr>
            <w:r w:rsidRPr="00AD1CEC">
              <w:rPr>
                <w:rFonts w:ascii="Arial" w:hAnsi="Arial" w:cs="Arial"/>
                <w:color w:val="000000"/>
                <w:sz w:val="18"/>
                <w:szCs w:val="18"/>
                <w:shd w:val="clear" w:color="auto" w:fill="FFFFFF"/>
                <w:lang w:val="en-CA"/>
              </w:rPr>
              <w:t xml:space="preserve">06.0E.2B.34.04.01.01.0D.04.01.01.01.02.06.00.00 </w:t>
            </w:r>
            <w:del w:id="310" w:author="Syed, Yasser" w:date="2018-07-12T14:53:00Z">
              <w:r w:rsidRPr="00AD1CEC" w:rsidDel="00EB3E23">
                <w:rPr>
                  <w:rFonts w:ascii="Arial" w:hAnsi="Arial" w:cs="Arial"/>
                  <w:color w:val="000000"/>
                  <w:sz w:val="18"/>
                  <w:szCs w:val="18"/>
                  <w:shd w:val="clear" w:color="auto" w:fill="FFFFFF"/>
                  <w:lang w:val="en-CA"/>
                </w:rPr>
                <w:delText>(2020 NCL)</w:delText>
              </w:r>
            </w:del>
          </w:p>
          <w:p w14:paraId="0FE54349" w14:textId="17BA3B12" w:rsidR="00475866" w:rsidRPr="00AD1CEC" w:rsidRDefault="00475866" w:rsidP="00E20902">
            <w:pPr>
              <w:keepNext/>
              <w:jc w:val="center"/>
              <w:rPr>
                <w:rFonts w:ascii="Arial" w:hAnsi="Arial" w:cs="Arial"/>
                <w:color w:val="000000"/>
                <w:sz w:val="16"/>
                <w:highlight w:val="yellow"/>
                <w:lang w:val="en-CA"/>
              </w:rPr>
            </w:pPr>
            <w:del w:id="311" w:author="Syed, Yasser" w:date="2018-06-17T23:20:00Z">
              <w:r w:rsidRPr="00AD1CEC" w:rsidDel="00475866">
                <w:rPr>
                  <w:rFonts w:ascii="Arial" w:hAnsi="Arial" w:cs="Arial"/>
                  <w:color w:val="000000"/>
                  <w:sz w:val="18"/>
                  <w:szCs w:val="18"/>
                  <w:shd w:val="clear" w:color="auto" w:fill="FFFFFF"/>
                  <w:lang w:val="en-CA"/>
                </w:rPr>
                <w:delText>06.0E.2B.34.04.01.01.0D.04.01.01.01.02.06.00.00 (2020 NCL)</w:delText>
              </w:r>
            </w:del>
          </w:p>
        </w:tc>
        <w:tc>
          <w:tcPr>
            <w:tcW w:w="1800" w:type="dxa"/>
            <w:vAlign w:val="bottom"/>
          </w:tcPr>
          <w:p w14:paraId="69531059" w14:textId="7EDC0DBF" w:rsidR="00475866" w:rsidRPr="00E2151E" w:rsidRDefault="00475866" w:rsidP="00D65F54">
            <w:pPr>
              <w:keepNext/>
              <w:jc w:val="center"/>
              <w:rPr>
                <w:rFonts w:ascii="Arial" w:hAnsi="Arial" w:cs="Arial"/>
                <w:strike/>
                <w:color w:val="000000"/>
                <w:sz w:val="16"/>
                <w:lang w:val="en-CA"/>
              </w:rPr>
            </w:pPr>
            <w:ins w:id="312" w:author="Syed, Yasser" w:date="2018-06-12T10:47:00Z">
              <w:r>
                <w:rPr>
                  <w:rFonts w:ascii="Arial" w:hAnsi="Arial" w:cs="Arial"/>
                  <w:color w:val="000000"/>
                  <w:sz w:val="18"/>
                  <w:szCs w:val="18"/>
                  <w:shd w:val="clear" w:color="auto" w:fill="F9F9F9"/>
                  <w:lang w:val="en-CA"/>
                </w:rPr>
                <w:t>N/R</w:t>
              </w:r>
            </w:ins>
            <w:del w:id="313" w:author="Syed, Yasser" w:date="2018-06-12T10:47:00Z">
              <w:r w:rsidRPr="00E2151E" w:rsidDel="008341C8">
                <w:rPr>
                  <w:rFonts w:ascii="Arial" w:hAnsi="Arial" w:cs="Arial"/>
                  <w:strike/>
                  <w:color w:val="000000"/>
                  <w:sz w:val="18"/>
                  <w:szCs w:val="18"/>
                  <w:shd w:val="clear" w:color="auto" w:fill="F9F9F9"/>
                  <w:lang w:val="en-CA"/>
                </w:rPr>
                <w:delText>06.0E.2B.34.04.01.01.0D.04.01.0101.02.05.00.00 (GBR)</w:delText>
              </w:r>
            </w:del>
          </w:p>
        </w:tc>
        <w:tc>
          <w:tcPr>
            <w:tcW w:w="1885" w:type="dxa"/>
            <w:vAlign w:val="bottom"/>
          </w:tcPr>
          <w:p w14:paraId="32A71574" w14:textId="6998B82D" w:rsidR="00475866" w:rsidRPr="00381B04" w:rsidRDefault="00475866" w:rsidP="00D65F54">
            <w:pPr>
              <w:keepNext/>
              <w:jc w:val="center"/>
              <w:rPr>
                <w:rFonts w:ascii="Arial" w:hAnsi="Arial" w:cs="Arial"/>
                <w:color w:val="000000"/>
                <w:sz w:val="16"/>
                <w:lang w:val="en-CA"/>
              </w:rPr>
            </w:pPr>
            <w:ins w:id="314" w:author="Syed, Yasser" w:date="2018-06-12T10:46:00Z">
              <w:r w:rsidRPr="00381B04">
                <w:rPr>
                  <w:rFonts w:ascii="Arial" w:hAnsi="Arial" w:cs="Arial"/>
                  <w:color w:val="000000"/>
                  <w:sz w:val="18"/>
                  <w:szCs w:val="18"/>
                  <w:shd w:val="clear" w:color="auto" w:fill="F9F9F9"/>
                  <w:lang w:val="en-CA"/>
                </w:rPr>
                <w:t>N/R</w:t>
              </w:r>
            </w:ins>
            <w:del w:id="315" w:author="Syed, Yasser" w:date="2018-06-12T10:46:00Z">
              <w:r w:rsidRPr="00381B04" w:rsidDel="008341C8">
                <w:rPr>
                  <w:rFonts w:ascii="Arial" w:hAnsi="Arial" w:cs="Arial"/>
                  <w:color w:val="000000"/>
                  <w:sz w:val="18"/>
                  <w:szCs w:val="18"/>
                  <w:shd w:val="clear" w:color="auto" w:fill="F9F9F9"/>
                  <w:lang w:val="en-CA"/>
                </w:rPr>
                <w:delText>06.0E.2B.34.04.01.01.0D.04.01.0101.02.05.00.00 (GBR)</w:delText>
              </w:r>
            </w:del>
          </w:p>
        </w:tc>
      </w:tr>
      <w:tr w:rsidR="00471DAA" w:rsidRPr="00AD1CEC" w14:paraId="72149B2D" w14:textId="77777777" w:rsidTr="003A269F">
        <w:trPr>
          <w:trHeight w:val="170"/>
        </w:trPr>
        <w:tc>
          <w:tcPr>
            <w:tcW w:w="1885" w:type="dxa"/>
            <w:vAlign w:val="center"/>
          </w:tcPr>
          <w:p w14:paraId="18AAAA8E" w14:textId="7AB17356" w:rsidR="00471DAA" w:rsidRPr="00AD1CEC" w:rsidRDefault="00471DAA" w:rsidP="00E20902">
            <w:pPr>
              <w:keepNext/>
              <w:rPr>
                <w:rFonts w:ascii="Arial" w:hAnsi="Arial" w:cs="Arial"/>
                <w:color w:val="000000"/>
                <w:sz w:val="16"/>
                <w:lang w:val="en-CA"/>
              </w:rPr>
            </w:pPr>
            <w:r w:rsidRPr="00AD1CEC">
              <w:rPr>
                <w:rFonts w:ascii="Arial" w:hAnsi="Arial" w:cs="Arial"/>
                <w:color w:val="000000"/>
                <w:sz w:val="16"/>
                <w:lang w:val="en-CA"/>
              </w:rPr>
              <w:t>Full/</w:t>
            </w:r>
            <w:r>
              <w:rPr>
                <w:rFonts w:ascii="Arial" w:hAnsi="Arial" w:cs="Arial"/>
                <w:color w:val="000000"/>
                <w:sz w:val="16"/>
                <w:lang w:val="en-CA"/>
              </w:rPr>
              <w:t>n</w:t>
            </w:r>
            <w:r w:rsidRPr="00AD1CEC">
              <w:rPr>
                <w:rFonts w:ascii="Arial" w:hAnsi="Arial" w:cs="Arial"/>
                <w:color w:val="000000"/>
                <w:sz w:val="16"/>
                <w:lang w:val="en-CA"/>
              </w:rPr>
              <w:t xml:space="preserve">arrow </w:t>
            </w:r>
            <w:r>
              <w:rPr>
                <w:rFonts w:ascii="Arial" w:hAnsi="Arial" w:cs="Arial"/>
                <w:color w:val="000000"/>
                <w:sz w:val="16"/>
                <w:lang w:val="en-CA"/>
              </w:rPr>
              <w:t>l</w:t>
            </w:r>
            <w:r w:rsidRPr="00AD1CEC">
              <w:rPr>
                <w:rFonts w:ascii="Arial" w:hAnsi="Arial" w:cs="Arial"/>
                <w:color w:val="000000"/>
                <w:sz w:val="16"/>
                <w:lang w:val="en-CA"/>
              </w:rPr>
              <w:t xml:space="preserve">evel </w:t>
            </w:r>
            <w:r>
              <w:rPr>
                <w:rFonts w:ascii="Arial" w:hAnsi="Arial" w:cs="Arial"/>
                <w:color w:val="000000"/>
                <w:sz w:val="16"/>
                <w:lang w:val="en-CA"/>
              </w:rPr>
              <w:t>r</w:t>
            </w:r>
            <w:r w:rsidRPr="00AD1CEC">
              <w:rPr>
                <w:rFonts w:ascii="Arial" w:hAnsi="Arial" w:cs="Arial"/>
                <w:color w:val="000000"/>
                <w:sz w:val="16"/>
                <w:lang w:val="en-CA"/>
              </w:rPr>
              <w:t>ange</w:t>
            </w:r>
          </w:p>
          <w:p w14:paraId="473AD67F" w14:textId="35188E3D" w:rsidR="00471DAA" w:rsidRPr="00AD1CEC" w:rsidRDefault="00471DAA" w:rsidP="00E20902">
            <w:pPr>
              <w:keepNext/>
              <w:rPr>
                <w:rFonts w:ascii="Times" w:hAnsi="Times"/>
                <w:sz w:val="20"/>
                <w:szCs w:val="20"/>
                <w:lang w:val="en-CA"/>
              </w:rPr>
            </w:pPr>
            <w:r>
              <w:rPr>
                <w:rFonts w:ascii="Calibri" w:hAnsi="Calibri"/>
                <w:color w:val="000000"/>
                <w:sz w:val="20"/>
                <w:szCs w:val="20"/>
                <w:lang w:val="en-CA"/>
              </w:rPr>
              <w:t>i</w:t>
            </w:r>
            <w:r w:rsidRPr="00AD1CEC">
              <w:rPr>
                <w:rFonts w:ascii="Calibri" w:hAnsi="Calibri"/>
                <w:color w:val="000000"/>
                <w:sz w:val="20"/>
                <w:szCs w:val="20"/>
                <w:lang w:val="en-CA"/>
              </w:rPr>
              <w:t>ndicated in</w:t>
            </w:r>
            <w:r>
              <w:rPr>
                <w:rFonts w:ascii="Calibri" w:hAnsi="Calibri"/>
                <w:color w:val="000000"/>
                <w:sz w:val="20"/>
                <w:szCs w:val="20"/>
                <w:lang w:val="en-CA"/>
              </w:rPr>
              <w:t xml:space="preserve"> b</w:t>
            </w:r>
            <w:r w:rsidRPr="00AD1CEC">
              <w:rPr>
                <w:rFonts w:ascii="Calibri" w:hAnsi="Calibri"/>
                <w:color w:val="000000"/>
                <w:sz w:val="20"/>
                <w:szCs w:val="20"/>
                <w:lang w:val="en-CA"/>
              </w:rPr>
              <w:t xml:space="preserve">lack </w:t>
            </w:r>
            <w:r>
              <w:rPr>
                <w:rFonts w:ascii="Calibri" w:hAnsi="Calibri"/>
                <w:color w:val="000000"/>
                <w:sz w:val="20"/>
                <w:szCs w:val="20"/>
                <w:lang w:val="en-CA"/>
              </w:rPr>
              <w:t>r</w:t>
            </w:r>
            <w:r w:rsidRPr="00AD1CEC">
              <w:rPr>
                <w:rFonts w:ascii="Calibri" w:hAnsi="Calibri"/>
                <w:color w:val="000000"/>
                <w:sz w:val="20"/>
                <w:szCs w:val="20"/>
                <w:lang w:val="en-CA"/>
              </w:rPr>
              <w:t xml:space="preserve">ef </w:t>
            </w:r>
            <w:r>
              <w:rPr>
                <w:rFonts w:ascii="Calibri" w:hAnsi="Calibri"/>
                <w:color w:val="000000"/>
                <w:sz w:val="20"/>
                <w:szCs w:val="20"/>
                <w:lang w:val="en-CA"/>
              </w:rPr>
              <w:t>l</w:t>
            </w:r>
            <w:r w:rsidRPr="00AD1CEC">
              <w:rPr>
                <w:rFonts w:ascii="Calibri" w:hAnsi="Calibri"/>
                <w:color w:val="000000"/>
                <w:sz w:val="20"/>
                <w:szCs w:val="20"/>
                <w:lang w:val="en-CA"/>
              </w:rPr>
              <w:t>evel,</w:t>
            </w:r>
            <w:r>
              <w:rPr>
                <w:rFonts w:ascii="Calibri" w:hAnsi="Calibri"/>
                <w:color w:val="000000"/>
                <w:sz w:val="20"/>
                <w:szCs w:val="20"/>
                <w:lang w:val="en-CA"/>
              </w:rPr>
              <w:t xml:space="preserve"> w</w:t>
            </w:r>
            <w:r w:rsidRPr="00AD1CEC">
              <w:rPr>
                <w:rFonts w:ascii="Calibri" w:hAnsi="Calibri"/>
                <w:color w:val="000000"/>
                <w:sz w:val="20"/>
                <w:szCs w:val="20"/>
                <w:lang w:val="en-CA"/>
              </w:rPr>
              <w:t xml:space="preserve">hite </w:t>
            </w:r>
            <w:r>
              <w:rPr>
                <w:rFonts w:ascii="Calibri" w:hAnsi="Calibri"/>
                <w:color w:val="000000"/>
                <w:sz w:val="20"/>
                <w:szCs w:val="20"/>
                <w:lang w:val="en-CA"/>
              </w:rPr>
              <w:t>r</w:t>
            </w:r>
            <w:r w:rsidRPr="00AD1CEC">
              <w:rPr>
                <w:rFonts w:ascii="Calibri" w:hAnsi="Calibri"/>
                <w:color w:val="000000"/>
                <w:sz w:val="20"/>
                <w:szCs w:val="20"/>
                <w:lang w:val="en-CA"/>
              </w:rPr>
              <w:t>ef level,</w:t>
            </w:r>
            <w:r>
              <w:rPr>
                <w:rFonts w:ascii="Calibri" w:hAnsi="Calibri"/>
                <w:color w:val="000000"/>
                <w:sz w:val="20"/>
                <w:szCs w:val="20"/>
                <w:lang w:val="en-CA"/>
              </w:rPr>
              <w:t xml:space="preserve"> colour</w:t>
            </w:r>
            <w:r w:rsidRPr="00AD1CEC">
              <w:rPr>
                <w:rFonts w:ascii="Calibri" w:hAnsi="Calibri"/>
                <w:color w:val="000000"/>
                <w:sz w:val="20"/>
                <w:szCs w:val="20"/>
                <w:lang w:val="en-CA"/>
              </w:rPr>
              <w:t xml:space="preserve"> </w:t>
            </w:r>
            <w:r>
              <w:rPr>
                <w:rFonts w:ascii="Calibri" w:hAnsi="Calibri"/>
                <w:color w:val="000000"/>
                <w:sz w:val="20"/>
                <w:szCs w:val="20"/>
                <w:lang w:val="en-CA"/>
              </w:rPr>
              <w:t>r</w:t>
            </w:r>
            <w:r w:rsidRPr="00AD1CEC">
              <w:rPr>
                <w:rFonts w:ascii="Calibri" w:hAnsi="Calibri"/>
                <w:color w:val="000000"/>
                <w:sz w:val="20"/>
                <w:szCs w:val="20"/>
                <w:lang w:val="en-CA"/>
              </w:rPr>
              <w:t>ange</w:t>
            </w:r>
          </w:p>
          <w:p w14:paraId="3905A45F" w14:textId="2940091F" w:rsidR="00471DAA" w:rsidRPr="00AD1CEC" w:rsidRDefault="00471DAA" w:rsidP="00E20902">
            <w:pPr>
              <w:keepNext/>
              <w:rPr>
                <w:rFonts w:ascii="Arial" w:hAnsi="Arial" w:cs="Arial"/>
                <w:color w:val="000000"/>
                <w:sz w:val="16"/>
                <w:lang w:val="en-CA"/>
              </w:rPr>
            </w:pPr>
          </w:p>
        </w:tc>
        <w:tc>
          <w:tcPr>
            <w:tcW w:w="7465" w:type="dxa"/>
            <w:gridSpan w:val="4"/>
            <w:vAlign w:val="center"/>
          </w:tcPr>
          <w:p w14:paraId="0026F86A" w14:textId="6BEB7D3B" w:rsidR="00471DAA" w:rsidRPr="00AD1CEC" w:rsidRDefault="00471DAA" w:rsidP="00471DAA">
            <w:pPr>
              <w:keepNext/>
              <w:jc w:val="center"/>
              <w:rPr>
                <w:rFonts w:ascii="Arial" w:hAnsi="Arial" w:cs="Arial"/>
                <w:color w:val="000000"/>
                <w:sz w:val="18"/>
                <w:szCs w:val="18"/>
                <w:lang w:val="en-CA"/>
              </w:rPr>
            </w:pPr>
            <w:r w:rsidRPr="00AD1CEC">
              <w:rPr>
                <w:rFonts w:ascii="Arial" w:hAnsi="Arial" w:cs="Arial"/>
                <w:color w:val="000000"/>
                <w:sz w:val="18"/>
                <w:szCs w:val="18"/>
                <w:lang w:val="en-CA"/>
              </w:rPr>
              <w:t>I</w:t>
            </w:r>
            <w:ins w:id="316" w:author="Syed, Yasser" w:date="2018-06-17T23:12:00Z">
              <w:r>
                <w:rPr>
                  <w:rFonts w:ascii="Arial" w:hAnsi="Arial" w:cs="Arial"/>
                  <w:color w:val="000000"/>
                  <w:sz w:val="18"/>
                  <w:szCs w:val="18"/>
                  <w:lang w:val="en-CA"/>
                </w:rPr>
                <w:t>nferred</w:t>
              </w:r>
            </w:ins>
          </w:p>
        </w:tc>
      </w:tr>
    </w:tbl>
    <w:p w14:paraId="21836F3C" w14:textId="76092919" w:rsidR="00583EDB" w:rsidRPr="00AD1CEC" w:rsidRDefault="00583EDB" w:rsidP="006E7CAB">
      <w:pPr>
        <w:rPr>
          <w:lang w:val="en-CA"/>
        </w:rPr>
      </w:pPr>
    </w:p>
    <w:p w14:paraId="2C89E840" w14:textId="4AAC4CC2" w:rsidR="002E52E0" w:rsidRPr="00AD1CEC" w:rsidRDefault="00880C0F"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 xml:space="preserve">Widely </w:t>
      </w:r>
      <w:r w:rsidR="009F3DDB">
        <w:rPr>
          <w:lang w:val="en-CA"/>
        </w:rPr>
        <w:t>u</w:t>
      </w:r>
      <w:r w:rsidRPr="00AD1CEC">
        <w:rPr>
          <w:lang w:val="en-CA"/>
        </w:rPr>
        <w:t>sed</w:t>
      </w:r>
      <w:r w:rsidR="00734DEC" w:rsidRPr="00AD1CEC">
        <w:rPr>
          <w:lang w:val="en-CA"/>
        </w:rPr>
        <w:t xml:space="preserve"> </w:t>
      </w:r>
      <w:r w:rsidR="009F3DDB">
        <w:rPr>
          <w:lang w:val="en-CA"/>
        </w:rPr>
        <w:t>v</w:t>
      </w:r>
      <w:r w:rsidR="00734DEC" w:rsidRPr="00AD1CEC">
        <w:rPr>
          <w:lang w:val="en-CA"/>
        </w:rPr>
        <w:t>ideo/</w:t>
      </w:r>
      <w:r w:rsidR="009F3DDB">
        <w:rPr>
          <w:lang w:val="en-CA"/>
        </w:rPr>
        <w:t>i</w:t>
      </w:r>
      <w:r w:rsidR="00734DEC" w:rsidRPr="00AD1CEC">
        <w:rPr>
          <w:lang w:val="en-CA"/>
        </w:rPr>
        <w:t xml:space="preserve">mage </w:t>
      </w:r>
      <w:r w:rsidR="009F3DDB">
        <w:rPr>
          <w:lang w:val="en-CA"/>
        </w:rPr>
        <w:t>c</w:t>
      </w:r>
      <w:r w:rsidR="00734DEC" w:rsidRPr="00AD1CEC">
        <w:rPr>
          <w:lang w:val="en-CA"/>
        </w:rPr>
        <w:t>haracteristics</w:t>
      </w:r>
      <w:r w:rsidRPr="00AD1CEC">
        <w:rPr>
          <w:lang w:val="en-CA"/>
        </w:rPr>
        <w:t xml:space="preserve"> in </w:t>
      </w:r>
      <w:r w:rsidR="009F3DDB">
        <w:rPr>
          <w:lang w:val="en-CA"/>
        </w:rPr>
        <w:t>w</w:t>
      </w:r>
      <w:r w:rsidRPr="00AD1CEC">
        <w:rPr>
          <w:lang w:val="en-CA"/>
        </w:rPr>
        <w:t xml:space="preserve">orkflow </w:t>
      </w:r>
      <w:r w:rsidR="009F3DDB">
        <w:rPr>
          <w:lang w:val="en-CA"/>
        </w:rPr>
        <w:t>d</w:t>
      </w:r>
      <w:r w:rsidRPr="00AD1CEC">
        <w:rPr>
          <w:lang w:val="en-CA"/>
        </w:rPr>
        <w:t xml:space="preserve">omains </w:t>
      </w:r>
    </w:p>
    <w:p w14:paraId="5EE1949B" w14:textId="1968E593" w:rsidR="0084633B" w:rsidRPr="00AD1CEC" w:rsidRDefault="00C04EE0" w:rsidP="00880C0F">
      <w:pPr>
        <w:rPr>
          <w:lang w:val="en-CA"/>
        </w:rPr>
      </w:pPr>
      <w:r w:rsidRPr="00AD1CEC">
        <w:rPr>
          <w:lang w:val="en-CA"/>
        </w:rPr>
        <w:t>Several video properties can be associated as video/image characteristics. These types of video properties can be converted as it moves through each domain (</w:t>
      </w:r>
      <w:r w:rsidR="00402F21">
        <w:rPr>
          <w:lang w:val="en-CA"/>
        </w:rPr>
        <w:t>c</w:t>
      </w:r>
      <w:r w:rsidRPr="00AD1CEC">
        <w:rPr>
          <w:lang w:val="en-CA"/>
        </w:rPr>
        <w:t xml:space="preserve">apture, </w:t>
      </w:r>
      <w:r w:rsidR="00402F21">
        <w:rPr>
          <w:lang w:val="en-CA"/>
        </w:rPr>
        <w:t>p</w:t>
      </w:r>
      <w:r w:rsidRPr="00AD1CEC">
        <w:rPr>
          <w:lang w:val="en-CA"/>
        </w:rPr>
        <w:t xml:space="preserve">roduction </w:t>
      </w:r>
      <w:r w:rsidR="00402F21">
        <w:rPr>
          <w:lang w:val="en-CA"/>
        </w:rPr>
        <w:t>d</w:t>
      </w:r>
      <w:r w:rsidRPr="00AD1CEC">
        <w:rPr>
          <w:lang w:val="en-CA"/>
        </w:rPr>
        <w:t xml:space="preserve">istribution, </w:t>
      </w:r>
      <w:r w:rsidR="00402F21">
        <w:rPr>
          <w:lang w:val="en-CA"/>
        </w:rPr>
        <w:t>s</w:t>
      </w:r>
      <w:r w:rsidRPr="00AD1CEC">
        <w:rPr>
          <w:lang w:val="en-CA"/>
        </w:rPr>
        <w:t xml:space="preserve">ervice </w:t>
      </w:r>
      <w:r w:rsidR="00402F21">
        <w:rPr>
          <w:lang w:val="en-CA"/>
        </w:rPr>
        <w:t>d</w:t>
      </w:r>
      <w:r w:rsidRPr="00AD1CEC">
        <w:rPr>
          <w:lang w:val="en-CA"/>
        </w:rPr>
        <w:t xml:space="preserve">istribution) in the workflow. For distribution domains, bit depth, colour </w:t>
      </w:r>
      <w:r w:rsidR="00AD1CEC">
        <w:rPr>
          <w:lang w:val="en-CA"/>
        </w:rPr>
        <w:t>sampling structure</w:t>
      </w:r>
      <w:r w:rsidRPr="00AD1CEC">
        <w:rPr>
          <w:lang w:val="en-CA"/>
        </w:rPr>
        <w:t xml:space="preserve">, colour form, and compression </w:t>
      </w:r>
      <w:r w:rsidR="002349D8">
        <w:rPr>
          <w:lang w:val="en-CA"/>
        </w:rPr>
        <w:t>format</w:t>
      </w:r>
      <w:r w:rsidRPr="00AD1CEC">
        <w:rPr>
          <w:lang w:val="en-CA"/>
        </w:rPr>
        <w:t xml:space="preserve"> can be discovered through </w:t>
      </w:r>
      <w:r w:rsidR="002349D8">
        <w:rPr>
          <w:lang w:val="en-CA"/>
        </w:rPr>
        <w:t>the format</w:t>
      </w:r>
      <w:r w:rsidR="002349D8" w:rsidRPr="00AD1CEC">
        <w:rPr>
          <w:lang w:val="en-CA"/>
        </w:rPr>
        <w:t xml:space="preserve"> </w:t>
      </w:r>
      <w:r w:rsidRPr="00AD1CEC">
        <w:rPr>
          <w:lang w:val="en-CA"/>
        </w:rPr>
        <w:t xml:space="preserve">profile definition and </w:t>
      </w:r>
      <w:r w:rsidR="002349D8">
        <w:rPr>
          <w:lang w:val="en-CA"/>
        </w:rPr>
        <w:t>bit</w:t>
      </w:r>
      <w:r w:rsidRPr="00AD1CEC">
        <w:rPr>
          <w:lang w:val="en-CA"/>
        </w:rPr>
        <w:t>stream syntax. The remainder of video properties in this description is not carried in any wrapper but can be identified through the system identifier tags which may be se</w:t>
      </w:r>
      <w:r w:rsidR="0084633B" w:rsidRPr="00AD1CEC">
        <w:rPr>
          <w:lang w:val="en-CA"/>
        </w:rPr>
        <w:t>nt as out of stream information</w:t>
      </w:r>
    </w:p>
    <w:p w14:paraId="4CA265BD" w14:textId="4CB0B831" w:rsidR="0084633B" w:rsidRPr="00AD1CEC" w:rsidRDefault="0084633B"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w:t>
      </w:r>
      <w:r w:rsidR="009F3DDB">
        <w:rPr>
          <w:lang w:val="en-CA"/>
        </w:rPr>
        <w:t>i</w:t>
      </w:r>
      <w:r w:rsidRPr="00AD1CEC">
        <w:rPr>
          <w:lang w:val="en-CA"/>
        </w:rPr>
        <w:t xml:space="preserve">mage </w:t>
      </w:r>
      <w:r w:rsidR="009F3DDB">
        <w:rPr>
          <w:lang w:val="en-CA"/>
        </w:rPr>
        <w:t>c</w:t>
      </w:r>
      <w:r w:rsidRPr="00AD1CEC">
        <w:rPr>
          <w:lang w:val="en-CA"/>
        </w:rPr>
        <w:t xml:space="preserve">haracteristics for </w:t>
      </w:r>
      <w:r w:rsidR="009F3DDB">
        <w:rPr>
          <w:lang w:val="en-CA"/>
        </w:rPr>
        <w:t>c</w:t>
      </w:r>
      <w:r w:rsidRPr="00AD1CEC">
        <w:rPr>
          <w:lang w:val="en-CA"/>
        </w:rPr>
        <w:t xml:space="preserve">apture </w:t>
      </w:r>
      <w:r w:rsidR="009F3DDB">
        <w:rPr>
          <w:lang w:val="en-CA"/>
        </w:rPr>
        <w:t>d</w:t>
      </w:r>
      <w:r w:rsidRPr="00AD1CEC">
        <w:rPr>
          <w:lang w:val="en-CA"/>
        </w:rPr>
        <w:t>omain</w:t>
      </w:r>
    </w:p>
    <w:p w14:paraId="22F4D3BA" w14:textId="7F9E26C8" w:rsidR="00037F4A" w:rsidRPr="00AD1CEC" w:rsidRDefault="00DE433D" w:rsidP="00DE433D">
      <w:pPr>
        <w:rPr>
          <w:lang w:val="en-CA"/>
        </w:rPr>
      </w:pPr>
      <w:r w:rsidRPr="00AD1CEC">
        <w:rPr>
          <w:lang w:val="en-CA"/>
        </w:rPr>
        <w:t xml:space="preserve">In the capture domain content originates from camera capture from one or multiple cameras. The process in this domain are often in real-time and can include some real-time production processes (e.g. adding </w:t>
      </w:r>
      <w:r w:rsidR="00402F21">
        <w:rPr>
          <w:lang w:val="en-CA"/>
        </w:rPr>
        <w:t>g</w:t>
      </w:r>
      <w:r w:rsidRPr="00AD1CEC">
        <w:rPr>
          <w:lang w:val="en-CA"/>
        </w:rPr>
        <w:t>raphics</w:t>
      </w:r>
      <w:r w:rsidR="002D7AC1" w:rsidRPr="00AD1CEC">
        <w:rPr>
          <w:lang w:val="en-CA"/>
        </w:rPr>
        <w:t xml:space="preserve">, </w:t>
      </w:r>
      <w:r w:rsidR="00402F21">
        <w:rPr>
          <w:lang w:val="en-CA"/>
        </w:rPr>
        <w:t>c</w:t>
      </w:r>
      <w:r w:rsidR="002D7AC1" w:rsidRPr="00AD1CEC">
        <w:rPr>
          <w:lang w:val="en-CA"/>
        </w:rPr>
        <w:t xml:space="preserve">olour grading, </w:t>
      </w:r>
      <w:r w:rsidR="00402F21">
        <w:rPr>
          <w:lang w:val="en-CA"/>
        </w:rPr>
        <w:t>s</w:t>
      </w:r>
      <w:r w:rsidR="002D7AC1" w:rsidRPr="00AD1CEC">
        <w:rPr>
          <w:lang w:val="en-CA"/>
        </w:rPr>
        <w:t>tatic/</w:t>
      </w:r>
      <w:r w:rsidR="00402F21">
        <w:rPr>
          <w:lang w:val="en-CA"/>
        </w:rPr>
        <w:t>d</w:t>
      </w:r>
      <w:r w:rsidR="002D7AC1" w:rsidRPr="00AD1CEC">
        <w:rPr>
          <w:lang w:val="en-CA"/>
        </w:rPr>
        <w:t>ynamic LUTs for things like transfer curves changes</w:t>
      </w:r>
      <w:r w:rsidR="00416591" w:rsidRPr="00AD1CEC">
        <w:rPr>
          <w:lang w:val="en-CA"/>
        </w:rPr>
        <w:t xml:space="preserve"> (</w:t>
      </w:r>
      <w:r w:rsidR="00A97D34" w:rsidRPr="00AD1CEC">
        <w:rPr>
          <w:lang w:val="en-CA"/>
        </w:rPr>
        <w:t>HLG</w:t>
      </w:r>
      <w:r w:rsidR="002D7AC1" w:rsidRPr="00AD1CEC">
        <w:rPr>
          <w:lang w:val="en-CA"/>
        </w:rPr>
        <w:t xml:space="preserve"> to PQ), </w:t>
      </w:r>
      <w:r w:rsidR="00402F21">
        <w:rPr>
          <w:lang w:val="en-CA"/>
        </w:rPr>
        <w:t>f</w:t>
      </w:r>
      <w:r w:rsidR="002D7AC1" w:rsidRPr="00AD1CEC">
        <w:rPr>
          <w:lang w:val="en-CA"/>
        </w:rPr>
        <w:t>ull/</w:t>
      </w:r>
      <w:r w:rsidR="00402F21">
        <w:rPr>
          <w:lang w:val="en-CA"/>
        </w:rPr>
        <w:t>n</w:t>
      </w:r>
      <w:r w:rsidR="002D7AC1" w:rsidRPr="00AD1CEC">
        <w:rPr>
          <w:lang w:val="en-CA"/>
        </w:rPr>
        <w:t>arrow range scalability conversion</w:t>
      </w:r>
      <w:r w:rsidRPr="00AD1CEC">
        <w:rPr>
          <w:lang w:val="en-CA"/>
        </w:rPr>
        <w:t xml:space="preserve">). </w:t>
      </w:r>
      <w:r w:rsidR="00E14863" w:rsidRPr="00AD1CEC">
        <w:rPr>
          <w:lang w:val="en-CA"/>
        </w:rPr>
        <w:t xml:space="preserve">A real-time delivery through all the </w:t>
      </w:r>
      <w:r w:rsidR="00E14863" w:rsidRPr="00AD1CEC">
        <w:rPr>
          <w:lang w:val="en-CA"/>
        </w:rPr>
        <w:lastRenderedPageBreak/>
        <w:t xml:space="preserve">domains in the workflow to the viewer is generally a live event workflow. If production or service distribution is </w:t>
      </w:r>
      <w:r w:rsidR="00416591" w:rsidRPr="00AD1CEC">
        <w:rPr>
          <w:lang w:val="en-CA"/>
        </w:rPr>
        <w:t xml:space="preserve">non </w:t>
      </w:r>
      <w:proofErr w:type="spellStart"/>
      <w:r w:rsidR="00416591" w:rsidRPr="00AD1CEC">
        <w:rPr>
          <w:lang w:val="en-CA"/>
        </w:rPr>
        <w:t>real</w:t>
      </w:r>
      <w:r w:rsidR="00E14863" w:rsidRPr="00AD1CEC">
        <w:rPr>
          <w:lang w:val="en-CA"/>
        </w:rPr>
        <w:t>time</w:t>
      </w:r>
      <w:proofErr w:type="spellEnd"/>
      <w:r w:rsidR="00E14863" w:rsidRPr="00AD1CEC">
        <w:rPr>
          <w:lang w:val="en-CA"/>
        </w:rPr>
        <w:t>, this m</w:t>
      </w:r>
      <w:r w:rsidR="007157D0" w:rsidRPr="00AD1CEC">
        <w:rPr>
          <w:lang w:val="en-CA"/>
        </w:rPr>
        <w:t xml:space="preserve">ay become a part of a </w:t>
      </w:r>
      <w:r w:rsidR="00402F21">
        <w:rPr>
          <w:lang w:val="en-CA"/>
        </w:rPr>
        <w:t>t</w:t>
      </w:r>
      <w:r w:rsidR="007157D0" w:rsidRPr="00AD1CEC">
        <w:rPr>
          <w:lang w:val="en-CA"/>
        </w:rPr>
        <w:t>heatrical or scripted type of</w:t>
      </w:r>
      <w:r w:rsidR="00E14863" w:rsidRPr="00AD1CEC">
        <w:rPr>
          <w:lang w:val="en-CA"/>
        </w:rPr>
        <w:t xml:space="preserve"> workflow. In the capture domain, content needs to be kept at a high information </w:t>
      </w:r>
      <w:proofErr w:type="gramStart"/>
      <w:r w:rsidR="00E14863" w:rsidRPr="00AD1CEC">
        <w:rPr>
          <w:lang w:val="en-CA"/>
        </w:rPr>
        <w:t>rate</w:t>
      </w:r>
      <w:proofErr w:type="gramEnd"/>
      <w:r w:rsidR="00E14863" w:rsidRPr="00AD1CEC">
        <w:rPr>
          <w:lang w:val="en-CA"/>
        </w:rPr>
        <w:t xml:space="preserve"> so it is stored/transmitted generally as editable images in a lossless or uncompressed format.</w:t>
      </w:r>
    </w:p>
    <w:p w14:paraId="5B046B8B" w14:textId="77777777" w:rsidR="00037F4A" w:rsidRPr="00AD1CEC" w:rsidRDefault="00037F4A" w:rsidP="00DE433D">
      <w:pPr>
        <w:rPr>
          <w:lang w:val="en-CA"/>
        </w:rPr>
      </w:pPr>
    </w:p>
    <w:p w14:paraId="3CA8E0B1" w14:textId="77777777" w:rsidR="00037F4A" w:rsidRPr="00AD1CEC" w:rsidRDefault="00037F4A" w:rsidP="00037F4A">
      <w:pPr>
        <w:rPr>
          <w:lang w:val="en-CA"/>
        </w:rPr>
      </w:pPr>
      <w:r w:rsidRPr="00AD1CEC">
        <w:rPr>
          <w:lang w:val="en-CA"/>
        </w:rPr>
        <w:t xml:space="preserve">AVC Class 100, or 100 Mb/s, is an example of a </w:t>
      </w:r>
      <w:r w:rsidRPr="00AD1CEC">
        <w:rPr>
          <w:b/>
          <w:lang w:val="en-CA"/>
        </w:rPr>
        <w:t>common</w:t>
      </w:r>
      <w:r w:rsidRPr="00AD1CEC">
        <w:rPr>
          <w:lang w:val="en-CA"/>
        </w:rPr>
        <w:t xml:space="preserve"> lossy compression level used for professional 709 capture. Corresponding uncompressed bit rate for 709 is about 3 Gb/s.</w:t>
      </w:r>
    </w:p>
    <w:p w14:paraId="6239A18C" w14:textId="5D2E79D3" w:rsidR="00DE433D" w:rsidRPr="00AD1CEC" w:rsidRDefault="00BC3E5A" w:rsidP="00DE433D">
      <w:pPr>
        <w:rPr>
          <w:lang w:val="en-CA"/>
        </w:rPr>
      </w:pPr>
      <w:r w:rsidRPr="00AD1CEC">
        <w:rPr>
          <w:lang w:val="en-CA"/>
        </w:rPr>
        <w:t xml:space="preserve"> </w:t>
      </w:r>
    </w:p>
    <w:p w14:paraId="0DC2F2EB" w14:textId="4FBB813A" w:rsidR="005E0947" w:rsidRPr="00AD1CEC" w:rsidRDefault="005E0947" w:rsidP="00DE433D">
      <w:pPr>
        <w:rPr>
          <w:lang w:val="en-CA"/>
        </w:rPr>
      </w:pPr>
    </w:p>
    <w:p w14:paraId="09F74ACC" w14:textId="70313F01" w:rsidR="00814FA5" w:rsidRPr="00AD1CEC" w:rsidRDefault="00814FA5" w:rsidP="00E20902">
      <w:pPr>
        <w:pStyle w:val="Caption"/>
        <w:keepNext/>
        <w:rPr>
          <w:lang w:val="en-CA"/>
        </w:rPr>
      </w:pPr>
      <w:r w:rsidRPr="00AD1CEC">
        <w:rPr>
          <w:lang w:val="en-CA"/>
        </w:rPr>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4</w:t>
      </w:r>
      <w:r w:rsidRPr="00AD1CEC">
        <w:rPr>
          <w:lang w:val="en-CA"/>
        </w:rPr>
        <w:fldChar w:fldCharType="end"/>
      </w:r>
      <w:r w:rsidRPr="00AD1CEC">
        <w:rPr>
          <w:lang w:val="en-CA"/>
        </w:rPr>
        <w:t>- Widely Used Video/Image Workflow Characteristics in the Capture Domain</w:t>
      </w:r>
    </w:p>
    <w:p w14:paraId="2B032905" w14:textId="77777777" w:rsidR="00EF53E7" w:rsidRPr="00AD1CEC" w:rsidRDefault="00EF53E7" w:rsidP="00E20902">
      <w:pPr>
        <w:keepNext/>
        <w:rPr>
          <w:lang w:val="en-CA"/>
        </w:rPr>
      </w:pPr>
    </w:p>
    <w:tbl>
      <w:tblPr>
        <w:tblStyle w:val="TableGrid"/>
        <w:tblW w:w="0" w:type="auto"/>
        <w:tblLook w:val="04A0" w:firstRow="1" w:lastRow="0" w:firstColumn="1" w:lastColumn="0" w:noHBand="0" w:noVBand="1"/>
      </w:tblPr>
      <w:tblGrid>
        <w:gridCol w:w="4585"/>
        <w:gridCol w:w="4855"/>
      </w:tblGrid>
      <w:tr w:rsidR="00863A71" w:rsidRPr="00AD1CEC" w14:paraId="213A7FC6" w14:textId="77777777" w:rsidTr="00863A71">
        <w:tc>
          <w:tcPr>
            <w:tcW w:w="9440" w:type="dxa"/>
            <w:gridSpan w:val="2"/>
            <w:shd w:val="clear" w:color="auto" w:fill="B4C6E7" w:themeFill="accent1" w:themeFillTint="66"/>
          </w:tcPr>
          <w:p w14:paraId="6B0E5E09" w14:textId="6514356E" w:rsidR="00863A71" w:rsidRPr="00AD1CEC" w:rsidRDefault="00863A71" w:rsidP="00E20902">
            <w:pPr>
              <w:keepNext/>
              <w:jc w:val="center"/>
              <w:rPr>
                <w:lang w:val="en-CA"/>
              </w:rPr>
            </w:pPr>
            <w:r w:rsidRPr="00AD1CEC">
              <w:rPr>
                <w:sz w:val="28"/>
                <w:lang w:val="en-CA"/>
              </w:rPr>
              <w:t>SDR/NCG</w:t>
            </w:r>
          </w:p>
        </w:tc>
      </w:tr>
      <w:tr w:rsidR="006F3C9C" w:rsidRPr="00AD1CEC" w14:paraId="681AEBAA" w14:textId="77777777" w:rsidTr="00863A71">
        <w:tc>
          <w:tcPr>
            <w:tcW w:w="4585" w:type="dxa"/>
          </w:tcPr>
          <w:p w14:paraId="5C44962F" w14:textId="28F0A1D0" w:rsidR="006F3C9C" w:rsidRPr="00AD1CEC" w:rsidRDefault="00AD1CEC" w:rsidP="00E20902">
            <w:pPr>
              <w:keepNext/>
              <w:rPr>
                <w:lang w:val="en-CA"/>
              </w:rPr>
            </w:pPr>
            <w:r>
              <w:rPr>
                <w:rFonts w:eastAsia="Times New Roman"/>
                <w:lang w:val="en-CA" w:eastAsia="en-US"/>
              </w:rPr>
              <w:t>Colour</w:t>
            </w:r>
            <w:r w:rsidR="006F3C9C"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855" w:type="dxa"/>
          </w:tcPr>
          <w:p w14:paraId="4E427F4F" w14:textId="77777777" w:rsidR="006F3C9C" w:rsidRPr="00AD1CEC" w:rsidRDefault="006F3C9C" w:rsidP="00E20902">
            <w:pPr>
              <w:keepNext/>
              <w:rPr>
                <w:lang w:val="en-CA"/>
              </w:rPr>
            </w:pPr>
            <w:r w:rsidRPr="00AD1CEC">
              <w:rPr>
                <w:lang w:val="en-CA"/>
              </w:rPr>
              <w:t>4:4:4 [</w:t>
            </w:r>
            <w:proofErr w:type="spellStart"/>
            <w:r w:rsidRPr="00AD1CEC">
              <w:rPr>
                <w:lang w:val="en-CA"/>
              </w:rPr>
              <w:t>Y’CbCr</w:t>
            </w:r>
            <w:proofErr w:type="spellEnd"/>
            <w:r w:rsidRPr="00AD1CEC">
              <w:rPr>
                <w:lang w:val="en-CA"/>
              </w:rPr>
              <w:t>, R’G’B’], 4:2:2 [</w:t>
            </w:r>
            <w:proofErr w:type="spellStart"/>
            <w:r w:rsidRPr="00AD1CEC">
              <w:rPr>
                <w:lang w:val="en-CA"/>
              </w:rPr>
              <w:t>Y’CbCr</w:t>
            </w:r>
            <w:proofErr w:type="spellEnd"/>
            <w:r w:rsidRPr="00AD1CEC">
              <w:rPr>
                <w:lang w:val="en-CA"/>
              </w:rPr>
              <w:t>]</w:t>
            </w:r>
          </w:p>
        </w:tc>
      </w:tr>
      <w:tr w:rsidR="00863A71" w:rsidRPr="00AD1CEC" w14:paraId="6ED83017" w14:textId="77777777" w:rsidTr="00863A71">
        <w:tc>
          <w:tcPr>
            <w:tcW w:w="4585" w:type="dxa"/>
          </w:tcPr>
          <w:p w14:paraId="228B18F0" w14:textId="327C6E52"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855" w:type="dxa"/>
          </w:tcPr>
          <w:p w14:paraId="4D486F07" w14:textId="6AA11DBF"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6F3C9C" w:rsidRPr="00AD1CEC" w14:paraId="4CB20EA9" w14:textId="77777777" w:rsidTr="00863A71">
        <w:tc>
          <w:tcPr>
            <w:tcW w:w="4585" w:type="dxa"/>
          </w:tcPr>
          <w:p w14:paraId="6BCFBD29" w14:textId="41FF200C" w:rsidR="006F3C9C" w:rsidRPr="00AD1CEC" w:rsidRDefault="006F3C9C" w:rsidP="00E20902">
            <w:pPr>
              <w:keepNext/>
              <w:rPr>
                <w:lang w:val="en-CA"/>
              </w:rPr>
            </w:pPr>
            <w:r w:rsidRPr="00AD1CEC">
              <w:rPr>
                <w:lang w:val="en-CA"/>
              </w:rPr>
              <w:t xml:space="preserve">Bit </w:t>
            </w:r>
            <w:r w:rsidR="002349D8">
              <w:rPr>
                <w:lang w:val="en-CA"/>
              </w:rPr>
              <w:t>d</w:t>
            </w:r>
            <w:r w:rsidRPr="00AD1CEC">
              <w:rPr>
                <w:lang w:val="en-CA"/>
              </w:rPr>
              <w:t>epth</w:t>
            </w:r>
          </w:p>
        </w:tc>
        <w:tc>
          <w:tcPr>
            <w:tcW w:w="4855" w:type="dxa"/>
          </w:tcPr>
          <w:p w14:paraId="1B98B705" w14:textId="77777777" w:rsidR="006F3C9C" w:rsidRPr="00AD1CEC" w:rsidRDefault="006F3C9C" w:rsidP="00E20902">
            <w:pPr>
              <w:keepNext/>
              <w:rPr>
                <w:lang w:val="en-CA"/>
              </w:rPr>
            </w:pPr>
            <w:r w:rsidRPr="00AD1CEC">
              <w:rPr>
                <w:lang w:val="en-CA"/>
              </w:rPr>
              <w:t>10, 8</w:t>
            </w:r>
          </w:p>
        </w:tc>
      </w:tr>
      <w:tr w:rsidR="006F3C9C" w:rsidRPr="00AD1CEC" w14:paraId="5469D2A9" w14:textId="77777777" w:rsidTr="00863A71">
        <w:tc>
          <w:tcPr>
            <w:tcW w:w="4585" w:type="dxa"/>
          </w:tcPr>
          <w:p w14:paraId="65E94D0C" w14:textId="737D4945" w:rsidR="006F3C9C" w:rsidRPr="00AD1CEC" w:rsidRDefault="006F3C9C" w:rsidP="00E20902">
            <w:pPr>
              <w:keepNext/>
              <w:rPr>
                <w:lang w:val="en-CA"/>
              </w:rPr>
            </w:pPr>
            <w:r w:rsidRPr="00AD1CEC">
              <w:rPr>
                <w:lang w:val="en-CA"/>
              </w:rPr>
              <w:t xml:space="preserve">Compression </w:t>
            </w:r>
            <w:r w:rsidR="002349D8">
              <w:rPr>
                <w:lang w:val="en-CA"/>
              </w:rPr>
              <w:t>t</w:t>
            </w:r>
            <w:r w:rsidRPr="00AD1CEC">
              <w:rPr>
                <w:lang w:val="en-CA"/>
              </w:rPr>
              <w:t>ype</w:t>
            </w:r>
          </w:p>
        </w:tc>
        <w:tc>
          <w:tcPr>
            <w:tcW w:w="4855" w:type="dxa"/>
          </w:tcPr>
          <w:p w14:paraId="423DB587" w14:textId="2870BEE6" w:rsidR="006F3C9C" w:rsidRPr="00AD1CEC" w:rsidRDefault="006F3C9C" w:rsidP="00E20902">
            <w:pPr>
              <w:keepNext/>
              <w:rPr>
                <w:lang w:val="en-CA"/>
              </w:rPr>
            </w:pPr>
            <w:r w:rsidRPr="00AD1CEC">
              <w:rPr>
                <w:lang w:val="en-CA"/>
              </w:rPr>
              <w:t xml:space="preserve">Lossless, </w:t>
            </w:r>
            <w:r w:rsidR="009F3DDB">
              <w:rPr>
                <w:lang w:val="en-CA"/>
              </w:rPr>
              <w:t>u</w:t>
            </w:r>
            <w:r w:rsidRPr="00AD1CEC">
              <w:rPr>
                <w:lang w:val="en-CA"/>
              </w:rPr>
              <w:t>ncompressed</w:t>
            </w:r>
          </w:p>
        </w:tc>
      </w:tr>
      <w:tr w:rsidR="006F3C9C" w:rsidRPr="00AD1CEC" w14:paraId="7ECB8071" w14:textId="77777777" w:rsidTr="00863A71">
        <w:tc>
          <w:tcPr>
            <w:tcW w:w="4585" w:type="dxa"/>
          </w:tcPr>
          <w:p w14:paraId="7AC37655" w14:textId="08584783" w:rsidR="006F3C9C" w:rsidRPr="00AD1CEC" w:rsidRDefault="006F3C9C"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855" w:type="dxa"/>
          </w:tcPr>
          <w:p w14:paraId="379F8C05" w14:textId="77777777" w:rsidR="006F3C9C" w:rsidRPr="00AD1CEC" w:rsidRDefault="006F3C9C" w:rsidP="00E20902">
            <w:pPr>
              <w:keepNext/>
              <w:rPr>
                <w:lang w:val="en-CA"/>
              </w:rPr>
            </w:pPr>
            <w:r w:rsidRPr="00AD1CEC">
              <w:rPr>
                <w:lang w:val="en-CA"/>
              </w:rPr>
              <w:t>None</w:t>
            </w:r>
          </w:p>
        </w:tc>
      </w:tr>
      <w:tr w:rsidR="006F3C9C" w:rsidRPr="00AD1CEC" w14:paraId="787CA4D1" w14:textId="77777777" w:rsidTr="00863A71">
        <w:tc>
          <w:tcPr>
            <w:tcW w:w="4585" w:type="dxa"/>
          </w:tcPr>
          <w:p w14:paraId="600B6D14" w14:textId="3DBC2AC8" w:rsidR="006F3C9C" w:rsidRPr="00AD1CEC" w:rsidRDefault="006F3C9C" w:rsidP="00E20902">
            <w:pPr>
              <w:keepNext/>
              <w:rPr>
                <w:lang w:val="en-CA"/>
              </w:rPr>
            </w:pPr>
            <w:r w:rsidRPr="00AD1CEC">
              <w:rPr>
                <w:lang w:val="en-CA"/>
              </w:rPr>
              <w:t xml:space="preserve">Compression </w:t>
            </w:r>
            <w:r w:rsidR="002349D8">
              <w:rPr>
                <w:lang w:val="en-CA"/>
              </w:rPr>
              <w:t>format</w:t>
            </w:r>
          </w:p>
        </w:tc>
        <w:tc>
          <w:tcPr>
            <w:tcW w:w="4855" w:type="dxa"/>
          </w:tcPr>
          <w:p w14:paraId="31648630" w14:textId="77777777" w:rsidR="006F3C9C" w:rsidRPr="00AD1CEC" w:rsidRDefault="006F3C9C" w:rsidP="00E20902">
            <w:pPr>
              <w:keepNext/>
              <w:rPr>
                <w:lang w:val="en-CA"/>
              </w:rPr>
            </w:pPr>
            <w:r w:rsidRPr="00AD1CEC">
              <w:rPr>
                <w:lang w:val="en-CA"/>
              </w:rPr>
              <w:t>None</w:t>
            </w:r>
          </w:p>
        </w:tc>
      </w:tr>
      <w:tr w:rsidR="00EF53E7" w:rsidRPr="00AD1CEC" w14:paraId="4489F0F6" w14:textId="77777777" w:rsidTr="00863A71">
        <w:tc>
          <w:tcPr>
            <w:tcW w:w="4585" w:type="dxa"/>
          </w:tcPr>
          <w:p w14:paraId="56F53DE2" w14:textId="20748217" w:rsidR="00EF53E7" w:rsidRPr="00AD1CEC" w:rsidRDefault="00BA391B" w:rsidP="00E20902">
            <w:pPr>
              <w:keepNext/>
              <w:rPr>
                <w:lang w:val="en-CA"/>
              </w:rPr>
            </w:pPr>
            <w:ins w:id="317" w:author="Syed, Yasser" w:date="2018-06-18T18:13:00Z">
              <w:r>
                <w:rPr>
                  <w:lang w:val="en-CA"/>
                </w:rPr>
                <w:t xml:space="preserve"> File </w:t>
              </w:r>
            </w:ins>
            <w:r w:rsidR="00EF53E7" w:rsidRPr="00AD1CEC">
              <w:rPr>
                <w:lang w:val="en-CA"/>
              </w:rPr>
              <w:t>Wrappers</w:t>
            </w:r>
          </w:p>
        </w:tc>
        <w:tc>
          <w:tcPr>
            <w:tcW w:w="4855" w:type="dxa"/>
          </w:tcPr>
          <w:p w14:paraId="1953F27A" w14:textId="2D973872" w:rsidR="00EF53E7" w:rsidRPr="00AD1CEC" w:rsidRDefault="00EF53E7" w:rsidP="00E20902">
            <w:pPr>
              <w:keepNext/>
              <w:rPr>
                <w:lang w:val="en-CA"/>
              </w:rPr>
            </w:pPr>
            <w:r w:rsidRPr="00AD1CEC">
              <w:rPr>
                <w:lang w:val="en-CA"/>
              </w:rPr>
              <w:t>None, MXF</w:t>
            </w:r>
            <w:del w:id="318" w:author="Syed, Yasser" w:date="2018-06-18T18:13:00Z">
              <w:r w:rsidRPr="00AD1CEC" w:rsidDel="00BA391B">
                <w:rPr>
                  <w:lang w:val="en-CA"/>
                </w:rPr>
                <w:delText>, SDI, HD-SDI, ST.2022</w:delText>
              </w:r>
              <w:r w:rsidR="00BC0DD2" w:rsidRPr="00AD1CEC" w:rsidDel="00BA391B">
                <w:rPr>
                  <w:lang w:val="en-CA"/>
                </w:rPr>
                <w:delText xml:space="preserve"> (IP/Mux)</w:delText>
              </w:r>
              <w:r w:rsidRPr="00AD1CEC" w:rsidDel="00BA391B">
                <w:rPr>
                  <w:lang w:val="en-CA"/>
                </w:rPr>
                <w:delText>, ST.2110</w:delText>
              </w:r>
              <w:r w:rsidR="00BC0DD2" w:rsidRPr="00AD1CEC" w:rsidDel="00BA391B">
                <w:rPr>
                  <w:lang w:val="en-CA"/>
                </w:rPr>
                <w:delText xml:space="preserve"> (IP/UnMux)</w:delText>
              </w:r>
            </w:del>
          </w:p>
        </w:tc>
      </w:tr>
      <w:tr w:rsidR="00BA391B" w:rsidRPr="00AD1CEC" w14:paraId="521048B3" w14:textId="77777777" w:rsidTr="00863A71">
        <w:trPr>
          <w:ins w:id="319" w:author="Syed, Yasser" w:date="2018-06-18T18:13:00Z"/>
        </w:trPr>
        <w:tc>
          <w:tcPr>
            <w:tcW w:w="4585" w:type="dxa"/>
          </w:tcPr>
          <w:p w14:paraId="1C4EEDBA" w14:textId="6DF0DDED" w:rsidR="00BA391B" w:rsidRPr="00AD1CEC" w:rsidRDefault="00BA391B" w:rsidP="00E20902">
            <w:pPr>
              <w:keepNext/>
              <w:rPr>
                <w:ins w:id="320" w:author="Syed, Yasser" w:date="2018-06-18T18:13:00Z"/>
                <w:lang w:val="en-CA"/>
              </w:rPr>
            </w:pPr>
            <w:ins w:id="321" w:author="Syed, Yasser" w:date="2018-06-18T18:13:00Z">
              <w:r>
                <w:rPr>
                  <w:lang w:val="en-CA"/>
                </w:rPr>
                <w:t xml:space="preserve">Wireline </w:t>
              </w:r>
            </w:ins>
            <w:ins w:id="322" w:author="Syed, Yasser" w:date="2018-06-18T18:14:00Z">
              <w:r>
                <w:rPr>
                  <w:lang w:val="en-CA"/>
                </w:rPr>
                <w:t xml:space="preserve">Frame </w:t>
              </w:r>
            </w:ins>
            <w:ins w:id="323" w:author="Syed, Yasser" w:date="2018-06-18T18:17:00Z">
              <w:r>
                <w:rPr>
                  <w:lang w:val="en-CA"/>
                </w:rPr>
                <w:t>Digital Interface</w:t>
              </w:r>
            </w:ins>
          </w:p>
        </w:tc>
        <w:tc>
          <w:tcPr>
            <w:tcW w:w="4855" w:type="dxa"/>
          </w:tcPr>
          <w:p w14:paraId="1B02B617" w14:textId="1D5D270A" w:rsidR="00BA391B" w:rsidRPr="00AD1CEC" w:rsidRDefault="00BA391B" w:rsidP="00E20902">
            <w:pPr>
              <w:keepNext/>
              <w:rPr>
                <w:ins w:id="324" w:author="Syed, Yasser" w:date="2018-06-18T18:13:00Z"/>
                <w:lang w:val="en-CA"/>
              </w:rPr>
            </w:pPr>
            <w:ins w:id="325" w:author="Syed, Yasser" w:date="2018-06-18T18:13:00Z">
              <w:r w:rsidRPr="00AD1CEC">
                <w:rPr>
                  <w:lang w:val="en-CA"/>
                </w:rPr>
                <w:t>SDI, HD-SDI, ST.2022 (IP/Mux), ST.2110 (IP/</w:t>
              </w:r>
              <w:proofErr w:type="spellStart"/>
              <w:r w:rsidRPr="00AD1CEC">
                <w:rPr>
                  <w:lang w:val="en-CA"/>
                </w:rPr>
                <w:t>UnMux</w:t>
              </w:r>
              <w:proofErr w:type="spellEnd"/>
              <w:r w:rsidRPr="00AD1CEC">
                <w:rPr>
                  <w:lang w:val="en-CA"/>
                </w:rPr>
                <w:t>)</w:t>
              </w:r>
            </w:ins>
          </w:p>
        </w:tc>
      </w:tr>
    </w:tbl>
    <w:p w14:paraId="60CBEDC5" w14:textId="77777777" w:rsidR="006F3C9C" w:rsidRPr="00AD1CEC" w:rsidRDefault="006F3C9C" w:rsidP="00E20902">
      <w:pPr>
        <w:keepNext/>
        <w:rPr>
          <w:lang w:val="en-CA"/>
        </w:rPr>
      </w:pPr>
    </w:p>
    <w:tbl>
      <w:tblPr>
        <w:tblStyle w:val="TableGrid"/>
        <w:tblW w:w="0" w:type="auto"/>
        <w:tblLook w:val="04A0" w:firstRow="1" w:lastRow="0" w:firstColumn="1" w:lastColumn="0" w:noHBand="0" w:noVBand="1"/>
      </w:tblPr>
      <w:tblGrid>
        <w:gridCol w:w="4585"/>
        <w:gridCol w:w="4855"/>
      </w:tblGrid>
      <w:tr w:rsidR="00863A71" w:rsidRPr="00AD1CEC" w14:paraId="7DD3E0D0" w14:textId="77777777" w:rsidTr="00863A71">
        <w:tc>
          <w:tcPr>
            <w:tcW w:w="9440" w:type="dxa"/>
            <w:gridSpan w:val="2"/>
            <w:shd w:val="clear" w:color="auto" w:fill="B4C6E7" w:themeFill="accent1" w:themeFillTint="66"/>
          </w:tcPr>
          <w:p w14:paraId="2682AA81" w14:textId="7F9A0D40" w:rsidR="00863A71" w:rsidRPr="00AD1CEC" w:rsidRDefault="00863A71" w:rsidP="00E20902">
            <w:pPr>
              <w:keepNext/>
              <w:jc w:val="center"/>
              <w:rPr>
                <w:sz w:val="28"/>
                <w:lang w:val="en-CA"/>
              </w:rPr>
            </w:pPr>
            <w:r w:rsidRPr="00AD1CEC">
              <w:rPr>
                <w:sz w:val="28"/>
                <w:lang w:val="en-CA"/>
              </w:rPr>
              <w:t xml:space="preserve"> HDR/WCG, SDR/WCG</w:t>
            </w:r>
          </w:p>
        </w:tc>
      </w:tr>
      <w:tr w:rsidR="006F3C9C" w:rsidRPr="00AD1CEC" w14:paraId="788CE3DE" w14:textId="77777777" w:rsidTr="00863A71">
        <w:tc>
          <w:tcPr>
            <w:tcW w:w="4585" w:type="dxa"/>
          </w:tcPr>
          <w:p w14:paraId="4464967B" w14:textId="0D3A6D97" w:rsidR="006F3C9C" w:rsidRPr="00AD1CEC" w:rsidRDefault="00AD1CEC" w:rsidP="00E20902">
            <w:pPr>
              <w:keepNext/>
              <w:rPr>
                <w:lang w:val="en-CA"/>
              </w:rPr>
            </w:pPr>
            <w:r>
              <w:rPr>
                <w:rFonts w:eastAsia="Times New Roman"/>
                <w:lang w:val="en-CA" w:eastAsia="en-US"/>
              </w:rPr>
              <w:t>Colour</w:t>
            </w:r>
            <w:r w:rsidR="006F3C9C"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855" w:type="dxa"/>
          </w:tcPr>
          <w:p w14:paraId="61EDBD88" w14:textId="2057D1E2" w:rsidR="006F3C9C" w:rsidRPr="00AD1CEC" w:rsidRDefault="006F3C9C" w:rsidP="00E20902">
            <w:pPr>
              <w:keepNext/>
              <w:rPr>
                <w:lang w:val="en-CA"/>
              </w:rPr>
            </w:pPr>
            <w:r w:rsidRPr="00AD1CEC">
              <w:rPr>
                <w:lang w:val="en-CA"/>
              </w:rPr>
              <w:t>4:4:4 [R’G’B’], 4:2:2 [</w:t>
            </w:r>
            <w:proofErr w:type="spellStart"/>
            <w:r w:rsidRPr="00AD1CEC">
              <w:rPr>
                <w:lang w:val="en-CA"/>
              </w:rPr>
              <w:t>Y’CbCr</w:t>
            </w:r>
            <w:proofErr w:type="spellEnd"/>
            <w:r w:rsidRPr="00AD1CEC">
              <w:rPr>
                <w:lang w:val="en-CA"/>
              </w:rPr>
              <w:t>]</w:t>
            </w:r>
            <w:r w:rsidR="001A1DC4" w:rsidRPr="00AD1CEC">
              <w:rPr>
                <w:lang w:val="en-CA"/>
              </w:rPr>
              <w:t xml:space="preserve">, 4:4:4 </w:t>
            </w:r>
            <w:r w:rsidR="00A97D34" w:rsidRPr="00AD1CEC">
              <w:rPr>
                <w:lang w:val="en-CA"/>
              </w:rPr>
              <w:t>[</w:t>
            </w:r>
            <w:proofErr w:type="spellStart"/>
            <w:r w:rsidR="00A97D34" w:rsidRPr="00AD1CEC">
              <w:rPr>
                <w:lang w:val="en-CA"/>
              </w:rPr>
              <w:t>Y’CbCr</w:t>
            </w:r>
            <w:proofErr w:type="spellEnd"/>
            <w:r w:rsidR="00A97D34" w:rsidRPr="00AD1CEC">
              <w:rPr>
                <w:lang w:val="en-CA"/>
              </w:rPr>
              <w:t>]</w:t>
            </w:r>
          </w:p>
        </w:tc>
      </w:tr>
      <w:tr w:rsidR="00863A71" w:rsidRPr="00AD1CEC" w14:paraId="58135AD1" w14:textId="77777777" w:rsidTr="00863A71">
        <w:trPr>
          <w:trHeight w:val="64"/>
        </w:trPr>
        <w:tc>
          <w:tcPr>
            <w:tcW w:w="4585" w:type="dxa"/>
          </w:tcPr>
          <w:p w14:paraId="0481E17A" w14:textId="158AF0EE"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855" w:type="dxa"/>
          </w:tcPr>
          <w:p w14:paraId="05B3A6D1" w14:textId="5D3F1B4D" w:rsidR="00863A71" w:rsidRPr="00AD1CEC" w:rsidRDefault="00863A71" w:rsidP="00E20902">
            <w:pPr>
              <w:keepNext/>
              <w:rPr>
                <w:lang w:val="en-CA"/>
              </w:rPr>
            </w:pPr>
            <w:r w:rsidRPr="00AD1CEC">
              <w:rPr>
                <w:lang w:val="en-CA"/>
              </w:rPr>
              <w:t>Progressive</w:t>
            </w:r>
          </w:p>
        </w:tc>
      </w:tr>
      <w:tr w:rsidR="006F3C9C" w:rsidRPr="00AD1CEC" w14:paraId="46B137B0" w14:textId="77777777" w:rsidTr="00863A71">
        <w:tc>
          <w:tcPr>
            <w:tcW w:w="4585" w:type="dxa"/>
          </w:tcPr>
          <w:p w14:paraId="500EB734" w14:textId="0E49A159" w:rsidR="006F3C9C" w:rsidRPr="00AD1CEC" w:rsidRDefault="006F3C9C" w:rsidP="00E20902">
            <w:pPr>
              <w:keepNext/>
              <w:rPr>
                <w:lang w:val="en-CA"/>
              </w:rPr>
            </w:pPr>
            <w:r w:rsidRPr="00AD1CEC">
              <w:rPr>
                <w:lang w:val="en-CA"/>
              </w:rPr>
              <w:t xml:space="preserve">Bit </w:t>
            </w:r>
            <w:r w:rsidR="002349D8">
              <w:rPr>
                <w:lang w:val="en-CA"/>
              </w:rPr>
              <w:t>d</w:t>
            </w:r>
            <w:r w:rsidRPr="00AD1CEC">
              <w:rPr>
                <w:lang w:val="en-CA"/>
              </w:rPr>
              <w:t>epth</w:t>
            </w:r>
          </w:p>
        </w:tc>
        <w:tc>
          <w:tcPr>
            <w:tcW w:w="4855" w:type="dxa"/>
          </w:tcPr>
          <w:p w14:paraId="5F9733F5" w14:textId="77777777" w:rsidR="006F3C9C" w:rsidRPr="00AD1CEC" w:rsidRDefault="006F3C9C" w:rsidP="00E20902">
            <w:pPr>
              <w:keepNext/>
              <w:rPr>
                <w:lang w:val="en-CA"/>
              </w:rPr>
            </w:pPr>
            <w:r w:rsidRPr="00AD1CEC">
              <w:rPr>
                <w:lang w:val="en-CA"/>
              </w:rPr>
              <w:t>16, 12, 10</w:t>
            </w:r>
          </w:p>
        </w:tc>
      </w:tr>
      <w:tr w:rsidR="006F3C9C" w:rsidRPr="00AD1CEC" w14:paraId="52FC98FE" w14:textId="77777777" w:rsidTr="00863A71">
        <w:tc>
          <w:tcPr>
            <w:tcW w:w="4585" w:type="dxa"/>
          </w:tcPr>
          <w:p w14:paraId="17B2342E" w14:textId="39BF805D" w:rsidR="006F3C9C" w:rsidRPr="00AD1CEC" w:rsidRDefault="006F3C9C" w:rsidP="00E20902">
            <w:pPr>
              <w:keepNext/>
              <w:rPr>
                <w:lang w:val="en-CA"/>
              </w:rPr>
            </w:pPr>
            <w:r w:rsidRPr="00AD1CEC">
              <w:rPr>
                <w:lang w:val="en-CA"/>
              </w:rPr>
              <w:t xml:space="preserve">Compression </w:t>
            </w:r>
            <w:r w:rsidR="002349D8">
              <w:rPr>
                <w:lang w:val="en-CA"/>
              </w:rPr>
              <w:t>t</w:t>
            </w:r>
            <w:r w:rsidRPr="00AD1CEC">
              <w:rPr>
                <w:lang w:val="en-CA"/>
              </w:rPr>
              <w:t>ype</w:t>
            </w:r>
          </w:p>
        </w:tc>
        <w:tc>
          <w:tcPr>
            <w:tcW w:w="4855" w:type="dxa"/>
          </w:tcPr>
          <w:p w14:paraId="2A888900" w14:textId="02AC4FFF" w:rsidR="006F3C9C" w:rsidRPr="00AD1CEC" w:rsidRDefault="006F3C9C" w:rsidP="00E20902">
            <w:pPr>
              <w:keepNext/>
              <w:rPr>
                <w:lang w:val="en-CA"/>
              </w:rPr>
            </w:pPr>
            <w:r w:rsidRPr="00AD1CEC">
              <w:rPr>
                <w:lang w:val="en-CA"/>
              </w:rPr>
              <w:t xml:space="preserve">Lossless, </w:t>
            </w:r>
            <w:r w:rsidR="009F3DDB">
              <w:rPr>
                <w:lang w:val="en-CA"/>
              </w:rPr>
              <w:t>u</w:t>
            </w:r>
            <w:r w:rsidRPr="00AD1CEC">
              <w:rPr>
                <w:lang w:val="en-CA"/>
              </w:rPr>
              <w:t>ncompressed</w:t>
            </w:r>
          </w:p>
        </w:tc>
      </w:tr>
      <w:tr w:rsidR="006F3C9C" w:rsidRPr="00AD1CEC" w14:paraId="4F28DDFC" w14:textId="77777777" w:rsidTr="00863A71">
        <w:tc>
          <w:tcPr>
            <w:tcW w:w="4585" w:type="dxa"/>
          </w:tcPr>
          <w:p w14:paraId="3F8639DD" w14:textId="2785A5CE" w:rsidR="006F3C9C" w:rsidRPr="00AD1CEC" w:rsidRDefault="006F3C9C"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855" w:type="dxa"/>
          </w:tcPr>
          <w:p w14:paraId="1B66BB37" w14:textId="77777777" w:rsidR="006F3C9C" w:rsidRPr="00AD1CEC" w:rsidRDefault="006F3C9C" w:rsidP="00E20902">
            <w:pPr>
              <w:keepNext/>
              <w:rPr>
                <w:lang w:val="en-CA"/>
              </w:rPr>
            </w:pPr>
            <w:r w:rsidRPr="00AD1CEC">
              <w:rPr>
                <w:lang w:val="en-CA"/>
              </w:rPr>
              <w:t>None</w:t>
            </w:r>
          </w:p>
        </w:tc>
      </w:tr>
      <w:tr w:rsidR="006F3C9C" w:rsidRPr="00AD1CEC" w14:paraId="60EDAF31" w14:textId="77777777" w:rsidTr="00863A71">
        <w:tc>
          <w:tcPr>
            <w:tcW w:w="4585" w:type="dxa"/>
          </w:tcPr>
          <w:p w14:paraId="6DD8DE71" w14:textId="4D36A435" w:rsidR="006F3C9C" w:rsidRPr="00AD1CEC" w:rsidRDefault="006F3C9C" w:rsidP="00E20902">
            <w:pPr>
              <w:keepNext/>
              <w:rPr>
                <w:lang w:val="en-CA"/>
              </w:rPr>
            </w:pPr>
            <w:r w:rsidRPr="00AD1CEC">
              <w:rPr>
                <w:lang w:val="en-CA"/>
              </w:rPr>
              <w:t xml:space="preserve">Compression </w:t>
            </w:r>
            <w:r w:rsidR="002349D8">
              <w:rPr>
                <w:lang w:val="en-CA"/>
              </w:rPr>
              <w:t>format</w:t>
            </w:r>
          </w:p>
        </w:tc>
        <w:tc>
          <w:tcPr>
            <w:tcW w:w="4855" w:type="dxa"/>
          </w:tcPr>
          <w:p w14:paraId="33DA8359" w14:textId="77777777" w:rsidR="006F3C9C" w:rsidRPr="00AD1CEC" w:rsidRDefault="006F3C9C" w:rsidP="00E20902">
            <w:pPr>
              <w:keepNext/>
              <w:rPr>
                <w:lang w:val="en-CA"/>
              </w:rPr>
            </w:pPr>
            <w:r w:rsidRPr="00AD1CEC">
              <w:rPr>
                <w:lang w:val="en-CA"/>
              </w:rPr>
              <w:t>None</w:t>
            </w:r>
          </w:p>
        </w:tc>
      </w:tr>
      <w:tr w:rsidR="00EF53E7" w:rsidRPr="00AD1CEC" w14:paraId="46C089B4" w14:textId="77777777" w:rsidTr="00863A71">
        <w:tc>
          <w:tcPr>
            <w:tcW w:w="4585" w:type="dxa"/>
          </w:tcPr>
          <w:p w14:paraId="79D01690" w14:textId="4600C344" w:rsidR="00EF53E7" w:rsidRPr="00AD1CEC" w:rsidRDefault="004F7CF5" w:rsidP="003D6D74">
            <w:pPr>
              <w:rPr>
                <w:lang w:val="en-CA"/>
              </w:rPr>
            </w:pPr>
            <w:ins w:id="326" w:author="Syed, Yasser" w:date="2018-06-18T18:19:00Z">
              <w:r>
                <w:rPr>
                  <w:lang w:val="en-CA"/>
                </w:rPr>
                <w:t>File</w:t>
              </w:r>
            </w:ins>
            <w:commentRangeStart w:id="327"/>
            <w:del w:id="328" w:author="Syed, Yasser" w:date="2018-06-18T18:19:00Z">
              <w:r w:rsidR="00EF53E7" w:rsidRPr="00AD1CEC" w:rsidDel="004F7CF5">
                <w:rPr>
                  <w:lang w:val="en-CA"/>
                </w:rPr>
                <w:delText>Wrappers</w:delText>
              </w:r>
              <w:commentRangeEnd w:id="327"/>
              <w:r w:rsidR="003249D2" w:rsidDel="004F7CF5">
                <w:rPr>
                  <w:rStyle w:val="CommentReference"/>
                  <w:rFonts w:eastAsia="MS Mincho"/>
                  <w:lang w:val="en-GB" w:eastAsia="ja-JP"/>
                </w:rPr>
                <w:commentReference w:id="327"/>
              </w:r>
            </w:del>
            <w:ins w:id="329" w:author="Syed, Yasser" w:date="2018-06-18T18:19:00Z">
              <w:r>
                <w:rPr>
                  <w:lang w:val="en-CA"/>
                </w:rPr>
                <w:t xml:space="preserve"> Wrappers</w:t>
              </w:r>
            </w:ins>
          </w:p>
        </w:tc>
        <w:tc>
          <w:tcPr>
            <w:tcW w:w="4855" w:type="dxa"/>
          </w:tcPr>
          <w:p w14:paraId="3EFE8EFE" w14:textId="56025CA1" w:rsidR="00EF53E7" w:rsidRPr="00AD1CEC" w:rsidRDefault="00EF53E7" w:rsidP="003D6D74">
            <w:pPr>
              <w:rPr>
                <w:lang w:val="en-CA"/>
              </w:rPr>
            </w:pPr>
            <w:r w:rsidRPr="00AD1CEC">
              <w:rPr>
                <w:lang w:val="en-CA"/>
              </w:rPr>
              <w:t>None, MXF</w:t>
            </w:r>
            <w:del w:id="330" w:author="Syed, Yasser" w:date="2018-06-18T18:19:00Z">
              <w:r w:rsidRPr="00AD1CEC" w:rsidDel="004F7CF5">
                <w:rPr>
                  <w:lang w:val="en-CA"/>
                </w:rPr>
                <w:delText xml:space="preserve">, </w:delText>
              </w:r>
            </w:del>
            <w:del w:id="331" w:author="Syed, Yasser" w:date="2018-04-13T18:22:00Z">
              <w:r w:rsidRPr="00AD1CEC" w:rsidDel="003249D2">
                <w:rPr>
                  <w:lang w:val="en-CA"/>
                </w:rPr>
                <w:delText>SDI,</w:delText>
              </w:r>
            </w:del>
            <w:del w:id="332" w:author="Syed, Yasser" w:date="2018-06-18T18:19:00Z">
              <w:r w:rsidRPr="00AD1CEC" w:rsidDel="004F7CF5">
                <w:rPr>
                  <w:lang w:val="en-CA"/>
                </w:rPr>
                <w:delText xml:space="preserve"> HD-SDI, ST.2022</w:delText>
              </w:r>
              <w:r w:rsidR="00BC0DD2" w:rsidRPr="00AD1CEC" w:rsidDel="004F7CF5">
                <w:rPr>
                  <w:lang w:val="en-CA"/>
                </w:rPr>
                <w:delText xml:space="preserve"> (IP/Mux), ST.2110 (IP/UnMux)</w:delText>
              </w:r>
            </w:del>
          </w:p>
        </w:tc>
      </w:tr>
      <w:tr w:rsidR="00BA391B" w:rsidRPr="00AD1CEC" w14:paraId="21D1DB8C" w14:textId="77777777" w:rsidTr="00863A71">
        <w:trPr>
          <w:ins w:id="333" w:author="Syed, Yasser" w:date="2018-06-18T18:14:00Z"/>
        </w:trPr>
        <w:tc>
          <w:tcPr>
            <w:tcW w:w="4585" w:type="dxa"/>
          </w:tcPr>
          <w:p w14:paraId="306464E2" w14:textId="11A2BEBC" w:rsidR="00BA391B" w:rsidRPr="00AD1CEC" w:rsidRDefault="00BA391B" w:rsidP="003D6D74">
            <w:pPr>
              <w:rPr>
                <w:ins w:id="334" w:author="Syed, Yasser" w:date="2018-06-18T18:14:00Z"/>
                <w:lang w:val="en-CA"/>
              </w:rPr>
            </w:pPr>
            <w:ins w:id="335" w:author="Syed, Yasser" w:date="2018-06-18T18:17:00Z">
              <w:r>
                <w:rPr>
                  <w:lang w:val="en-CA"/>
                </w:rPr>
                <w:t>Wireline Frame Digital Interface</w:t>
              </w:r>
            </w:ins>
          </w:p>
        </w:tc>
        <w:tc>
          <w:tcPr>
            <w:tcW w:w="4855" w:type="dxa"/>
          </w:tcPr>
          <w:p w14:paraId="167F043A" w14:textId="4BF0914C" w:rsidR="00BA391B" w:rsidRPr="00AD1CEC" w:rsidRDefault="004F7CF5" w:rsidP="003D6D74">
            <w:pPr>
              <w:rPr>
                <w:ins w:id="336" w:author="Syed, Yasser" w:date="2018-06-18T18:14:00Z"/>
                <w:lang w:val="en-CA"/>
              </w:rPr>
            </w:pPr>
            <w:ins w:id="337" w:author="Syed, Yasser" w:date="2018-06-18T18:19:00Z">
              <w:r w:rsidRPr="00AD1CEC">
                <w:rPr>
                  <w:lang w:val="en-CA"/>
                </w:rPr>
                <w:t>HD-SDI, ST.2022</w:t>
              </w:r>
              <w:r>
                <w:rPr>
                  <w:lang w:val="en-CA"/>
                </w:rPr>
                <w:t>-6</w:t>
              </w:r>
              <w:r w:rsidRPr="00AD1CEC">
                <w:rPr>
                  <w:lang w:val="en-CA"/>
                </w:rPr>
                <w:t xml:space="preserve"> (IP/Mux), ST.2110</w:t>
              </w:r>
              <w:r>
                <w:rPr>
                  <w:lang w:val="en-CA"/>
                </w:rPr>
                <w:t>-20</w:t>
              </w:r>
              <w:r w:rsidRPr="00AD1CEC">
                <w:rPr>
                  <w:lang w:val="en-CA"/>
                </w:rPr>
                <w:t xml:space="preserve"> (IP/</w:t>
              </w:r>
              <w:proofErr w:type="spellStart"/>
              <w:r w:rsidRPr="00AD1CEC">
                <w:rPr>
                  <w:lang w:val="en-CA"/>
                </w:rPr>
                <w:t>UnMux</w:t>
              </w:r>
              <w:proofErr w:type="spellEnd"/>
              <w:r w:rsidRPr="00AD1CEC">
                <w:rPr>
                  <w:lang w:val="en-CA"/>
                </w:rPr>
                <w:t>)</w:t>
              </w:r>
            </w:ins>
          </w:p>
        </w:tc>
      </w:tr>
    </w:tbl>
    <w:p w14:paraId="61DC203A" w14:textId="77777777" w:rsidR="003D6D74" w:rsidRPr="00AD1CEC" w:rsidRDefault="003D6D74" w:rsidP="003D6D74">
      <w:pPr>
        <w:rPr>
          <w:lang w:val="en-CA" w:eastAsia="ja-JP"/>
        </w:rPr>
      </w:pPr>
    </w:p>
    <w:p w14:paraId="7F75F744" w14:textId="6BCD88D1" w:rsidR="0084633B" w:rsidRPr="00AD1CEC" w:rsidRDefault="0084633B"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w:t>
      </w:r>
      <w:r w:rsidR="009F3DDB">
        <w:rPr>
          <w:lang w:val="en-CA"/>
        </w:rPr>
        <w:t>i</w:t>
      </w:r>
      <w:r w:rsidRPr="00AD1CEC">
        <w:rPr>
          <w:lang w:val="en-CA"/>
        </w:rPr>
        <w:t xml:space="preserve">mage </w:t>
      </w:r>
      <w:r w:rsidR="009F3DDB">
        <w:rPr>
          <w:lang w:val="en-CA"/>
        </w:rPr>
        <w:t>c</w:t>
      </w:r>
      <w:r w:rsidRPr="00AD1CEC">
        <w:rPr>
          <w:lang w:val="en-CA"/>
        </w:rPr>
        <w:t xml:space="preserve">haracteristics for </w:t>
      </w:r>
      <w:r w:rsidR="009F3DDB">
        <w:rPr>
          <w:lang w:val="en-CA"/>
        </w:rPr>
        <w:t>p</w:t>
      </w:r>
      <w:r w:rsidRPr="00AD1CEC">
        <w:rPr>
          <w:lang w:val="en-CA"/>
        </w:rPr>
        <w:t>roduction</w:t>
      </w:r>
      <w:r w:rsidR="008B1DAF" w:rsidRPr="00AD1CEC">
        <w:rPr>
          <w:lang w:val="en-CA"/>
        </w:rPr>
        <w:t xml:space="preserve"> </w:t>
      </w:r>
      <w:r w:rsidR="009F3DDB">
        <w:rPr>
          <w:lang w:val="en-CA"/>
        </w:rPr>
        <w:t>d</w:t>
      </w:r>
      <w:r w:rsidR="008B1DAF" w:rsidRPr="00AD1CEC">
        <w:rPr>
          <w:lang w:val="en-CA"/>
        </w:rPr>
        <w:t>omain</w:t>
      </w:r>
    </w:p>
    <w:p w14:paraId="1028F586" w14:textId="4706B28F" w:rsidR="0084633B" w:rsidRPr="00AD1CEC" w:rsidRDefault="00E14863" w:rsidP="0084633B">
      <w:pPr>
        <w:rPr>
          <w:lang w:val="en-CA"/>
        </w:rPr>
      </w:pPr>
      <w:r w:rsidRPr="00AD1CEC">
        <w:rPr>
          <w:lang w:val="en-CA"/>
        </w:rPr>
        <w:t xml:space="preserve">In the production domain, </w:t>
      </w:r>
      <w:r w:rsidR="00BC3E5A" w:rsidRPr="00AD1CEC">
        <w:rPr>
          <w:lang w:val="en-CA"/>
        </w:rPr>
        <w:t>the video/image content can be mixed with other sources such as CGI content. It can also undergo colo</w:t>
      </w:r>
      <w:r w:rsidR="00AD1CEC">
        <w:rPr>
          <w:lang w:val="en-CA"/>
        </w:rPr>
        <w:t>u</w:t>
      </w:r>
      <w:r w:rsidR="00BC3E5A" w:rsidRPr="00AD1CEC">
        <w:rPr>
          <w:lang w:val="en-CA"/>
        </w:rPr>
        <w:t>r</w:t>
      </w:r>
      <w:r w:rsidR="00AD1CEC">
        <w:rPr>
          <w:lang w:val="en-CA"/>
        </w:rPr>
        <w:t xml:space="preserve"> </w:t>
      </w:r>
      <w:r w:rsidR="00BC3E5A" w:rsidRPr="00AD1CEC">
        <w:rPr>
          <w:lang w:val="en-CA"/>
        </w:rPr>
        <w:t xml:space="preserve">space, </w:t>
      </w:r>
      <w:r w:rsidR="00AD1CEC">
        <w:rPr>
          <w:lang w:val="en-CA"/>
        </w:rPr>
        <w:t>sampling structure</w:t>
      </w:r>
      <w:r w:rsidR="00BC3E5A" w:rsidRPr="00AD1CEC">
        <w:rPr>
          <w:lang w:val="en-CA"/>
        </w:rPr>
        <w:t>, and bit-depth conversions as well as alterations of the content through colo</w:t>
      </w:r>
      <w:r w:rsidR="00AD1CEC">
        <w:rPr>
          <w:lang w:val="en-CA"/>
        </w:rPr>
        <w:t>u</w:t>
      </w:r>
      <w:r w:rsidR="00BC3E5A" w:rsidRPr="00AD1CEC">
        <w:rPr>
          <w:lang w:val="en-CA"/>
        </w:rPr>
        <w:t>r</w:t>
      </w:r>
      <w:r w:rsidR="00AD1CEC">
        <w:rPr>
          <w:lang w:val="en-CA"/>
        </w:rPr>
        <w:t xml:space="preserve"> </w:t>
      </w:r>
      <w:r w:rsidR="00BC3E5A" w:rsidRPr="00AD1CEC">
        <w:rPr>
          <w:lang w:val="en-CA"/>
        </w:rPr>
        <w:t>grading processes to provide an intended “look” to the content to the viewer. Content conversions may lose come of the information from the capture domain, but the content is still of a hi</w:t>
      </w:r>
      <w:r w:rsidR="00313554" w:rsidRPr="00AD1CEC">
        <w:rPr>
          <w:lang w:val="en-CA"/>
        </w:rPr>
        <w:t xml:space="preserve">gh quality, </w:t>
      </w:r>
      <w:r w:rsidR="00A62CE2" w:rsidRPr="00AD1CEC">
        <w:rPr>
          <w:lang w:val="en-CA"/>
        </w:rPr>
        <w:t xml:space="preserve">and </w:t>
      </w:r>
      <w:r w:rsidR="00313554" w:rsidRPr="00AD1CEC">
        <w:rPr>
          <w:lang w:val="en-CA"/>
        </w:rPr>
        <w:t>editable</w:t>
      </w:r>
      <w:r w:rsidR="00A62CE2" w:rsidRPr="00AD1CEC">
        <w:rPr>
          <w:lang w:val="en-CA"/>
        </w:rPr>
        <w:t xml:space="preserve">. Content is more in an uncompressed or lightly compressed </w:t>
      </w:r>
      <w:commentRangeStart w:id="338"/>
      <w:r w:rsidR="00A62CE2" w:rsidRPr="00AD1CEC">
        <w:rPr>
          <w:lang w:val="en-CA"/>
        </w:rPr>
        <w:t>format</w:t>
      </w:r>
      <w:commentRangeEnd w:id="338"/>
      <w:r w:rsidR="00A93F07" w:rsidRPr="00AD1CEC">
        <w:rPr>
          <w:rStyle w:val="CommentReference"/>
          <w:rFonts w:eastAsia="MS Mincho"/>
          <w:lang w:val="en-CA" w:eastAsia="ja-JP"/>
        </w:rPr>
        <w:commentReference w:id="338"/>
      </w:r>
      <w:r w:rsidR="00A62CE2" w:rsidRPr="00AD1CEC">
        <w:rPr>
          <w:lang w:val="en-CA"/>
        </w:rPr>
        <w:t>.</w:t>
      </w:r>
    </w:p>
    <w:p w14:paraId="14FC41F1" w14:textId="77777777" w:rsidR="003D6D74" w:rsidRPr="00AD1CEC" w:rsidRDefault="003D6D74" w:rsidP="0084633B">
      <w:pPr>
        <w:rPr>
          <w:lang w:val="en-CA"/>
        </w:rPr>
      </w:pPr>
    </w:p>
    <w:p w14:paraId="51F623AE" w14:textId="56F0442E"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5</w:t>
      </w:r>
      <w:r w:rsidRPr="00AD1CEC">
        <w:rPr>
          <w:lang w:val="en-CA"/>
        </w:rPr>
        <w:fldChar w:fldCharType="end"/>
      </w:r>
      <w:r w:rsidRPr="00AD1CEC">
        <w:rPr>
          <w:lang w:val="en-CA"/>
        </w:rPr>
        <w:t>- Widely Used Video/Image Workflow Characteristics in the Production Domain</w:t>
      </w:r>
    </w:p>
    <w:p w14:paraId="7A2305F8" w14:textId="772F7DCB" w:rsidR="00335C5F" w:rsidRPr="00AD1CEC" w:rsidRDefault="00335C5F" w:rsidP="00E20902">
      <w:pPr>
        <w:keepNext/>
        <w:rPr>
          <w:lang w:val="en-CA"/>
        </w:rPr>
      </w:pPr>
    </w:p>
    <w:tbl>
      <w:tblPr>
        <w:tblStyle w:val="TableGrid"/>
        <w:tblW w:w="0" w:type="auto"/>
        <w:tblLook w:val="04A0" w:firstRow="1" w:lastRow="0" w:firstColumn="1" w:lastColumn="0" w:noHBand="0" w:noVBand="1"/>
      </w:tblPr>
      <w:tblGrid>
        <w:gridCol w:w="4675"/>
        <w:gridCol w:w="4765"/>
      </w:tblGrid>
      <w:tr w:rsidR="00863A71" w:rsidRPr="00AD1CEC" w14:paraId="501DD3FB" w14:textId="77777777" w:rsidTr="00863A71">
        <w:tc>
          <w:tcPr>
            <w:tcW w:w="9440" w:type="dxa"/>
            <w:gridSpan w:val="2"/>
            <w:shd w:val="clear" w:color="auto" w:fill="B4C6E7" w:themeFill="accent1" w:themeFillTint="66"/>
          </w:tcPr>
          <w:p w14:paraId="65A6EEA3" w14:textId="3654A5AA" w:rsidR="00863A71" w:rsidRPr="00AD1CEC" w:rsidRDefault="00863A71" w:rsidP="00E20902">
            <w:pPr>
              <w:keepNext/>
              <w:jc w:val="center"/>
              <w:rPr>
                <w:lang w:val="en-CA"/>
              </w:rPr>
            </w:pPr>
            <w:r w:rsidRPr="00AD1CEC">
              <w:rPr>
                <w:sz w:val="28"/>
                <w:lang w:val="en-CA"/>
              </w:rPr>
              <w:t>SDR/NCG</w:t>
            </w:r>
          </w:p>
        </w:tc>
      </w:tr>
      <w:tr w:rsidR="004553B3" w:rsidRPr="00AD1CEC" w14:paraId="0E36BAEC" w14:textId="77777777" w:rsidTr="00863A71">
        <w:tc>
          <w:tcPr>
            <w:tcW w:w="4675" w:type="dxa"/>
          </w:tcPr>
          <w:p w14:paraId="235A2C30" w14:textId="277932C7" w:rsidR="004553B3" w:rsidRPr="00AD1CEC" w:rsidRDefault="00AD1CEC" w:rsidP="00E20902">
            <w:pPr>
              <w:keepNext/>
              <w:rPr>
                <w:lang w:val="en-CA"/>
              </w:rPr>
            </w:pPr>
            <w:r>
              <w:rPr>
                <w:rFonts w:eastAsia="Times New Roman"/>
                <w:lang w:val="en-CA" w:eastAsia="en-US"/>
              </w:rPr>
              <w:t>Colour</w:t>
            </w:r>
            <w:r w:rsidR="004553B3"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765" w:type="dxa"/>
          </w:tcPr>
          <w:p w14:paraId="555DE568" w14:textId="5C2CEF71" w:rsidR="004553B3" w:rsidRPr="00AD1CEC" w:rsidRDefault="004553B3" w:rsidP="00E20902">
            <w:pPr>
              <w:keepNext/>
              <w:rPr>
                <w:lang w:val="en-CA"/>
              </w:rPr>
            </w:pPr>
            <w:r w:rsidRPr="00AD1CEC">
              <w:rPr>
                <w:lang w:val="en-CA"/>
              </w:rPr>
              <w:t>4:4:4 [</w:t>
            </w:r>
            <w:proofErr w:type="spellStart"/>
            <w:r w:rsidRPr="00AD1CEC">
              <w:rPr>
                <w:lang w:val="en-CA"/>
              </w:rPr>
              <w:t>Y’CbCr</w:t>
            </w:r>
            <w:proofErr w:type="spellEnd"/>
            <w:r w:rsidRPr="00AD1CEC">
              <w:rPr>
                <w:lang w:val="en-CA"/>
              </w:rPr>
              <w:t>, R’G’B’], 4:2:2 [</w:t>
            </w:r>
            <w:proofErr w:type="spellStart"/>
            <w:r w:rsidRPr="00AD1CEC">
              <w:rPr>
                <w:lang w:val="en-CA"/>
              </w:rPr>
              <w:t>Y’CbCr</w:t>
            </w:r>
            <w:proofErr w:type="spellEnd"/>
            <w:r w:rsidRPr="00AD1CEC">
              <w:rPr>
                <w:lang w:val="en-CA"/>
              </w:rPr>
              <w:t>]</w:t>
            </w:r>
          </w:p>
        </w:tc>
      </w:tr>
      <w:tr w:rsidR="00863A71" w:rsidRPr="00AD1CEC" w14:paraId="3721EFAF" w14:textId="77777777" w:rsidTr="00863A71">
        <w:tc>
          <w:tcPr>
            <w:tcW w:w="4675" w:type="dxa"/>
          </w:tcPr>
          <w:p w14:paraId="02BF16A7" w14:textId="6F9DCABE"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765" w:type="dxa"/>
          </w:tcPr>
          <w:p w14:paraId="77D4BB4A" w14:textId="1377BBAF"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863A71" w:rsidRPr="00AD1CEC" w14:paraId="27698DE1" w14:textId="77777777" w:rsidTr="00863A71">
        <w:tc>
          <w:tcPr>
            <w:tcW w:w="4675" w:type="dxa"/>
          </w:tcPr>
          <w:p w14:paraId="64ADB80A" w14:textId="7367E856"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765" w:type="dxa"/>
          </w:tcPr>
          <w:p w14:paraId="777A3C55" w14:textId="2898CB2D" w:rsidR="00863A71" w:rsidRPr="00AD1CEC" w:rsidRDefault="00863A71" w:rsidP="00E20902">
            <w:pPr>
              <w:keepNext/>
              <w:rPr>
                <w:lang w:val="en-CA"/>
              </w:rPr>
            </w:pPr>
            <w:r w:rsidRPr="00AD1CEC">
              <w:rPr>
                <w:lang w:val="en-CA"/>
              </w:rPr>
              <w:t>10, 8</w:t>
            </w:r>
          </w:p>
        </w:tc>
      </w:tr>
      <w:tr w:rsidR="00863A71" w:rsidRPr="00AD1CEC" w14:paraId="47FEC7E1" w14:textId="77777777" w:rsidTr="00863A71">
        <w:tc>
          <w:tcPr>
            <w:tcW w:w="4675" w:type="dxa"/>
          </w:tcPr>
          <w:p w14:paraId="1774B41A" w14:textId="74491B2F"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765" w:type="dxa"/>
          </w:tcPr>
          <w:p w14:paraId="732E083C" w14:textId="4A6C198A" w:rsidR="00863A71" w:rsidRPr="00AD1CEC" w:rsidRDefault="00863A71" w:rsidP="00E20902">
            <w:pPr>
              <w:keepNext/>
              <w:rPr>
                <w:lang w:val="en-CA"/>
              </w:rPr>
            </w:pPr>
            <w:del w:id="339" w:author="Syed, Yasser" w:date="2018-04-13T18:13:00Z">
              <w:r w:rsidRPr="00AD1CEC" w:rsidDel="00843D88">
                <w:rPr>
                  <w:lang w:val="en-CA"/>
                </w:rPr>
                <w:delText>Lossless,</w:delText>
              </w:r>
            </w:del>
            <w:r w:rsidRPr="00AD1CEC">
              <w:rPr>
                <w:lang w:val="en-CA"/>
              </w:rPr>
              <w:t xml:space="preserve"> </w:t>
            </w:r>
            <w:r w:rsidR="009F3DDB">
              <w:rPr>
                <w:lang w:val="en-CA"/>
              </w:rPr>
              <w:t>u</w:t>
            </w:r>
            <w:r w:rsidRPr="00AD1CEC">
              <w:rPr>
                <w:lang w:val="en-CA"/>
              </w:rPr>
              <w:t>ncompressed</w:t>
            </w:r>
            <w:ins w:id="340" w:author="Syed, Yasser" w:date="2018-04-13T18:12:00Z">
              <w:r w:rsidR="00843D88">
                <w:rPr>
                  <w:lang w:val="en-CA"/>
                </w:rPr>
                <w:t xml:space="preserve">, </w:t>
              </w:r>
            </w:ins>
            <w:ins w:id="341" w:author="Syed, Yasser" w:date="2018-04-13T18:13:00Z">
              <w:r w:rsidR="00843D88">
                <w:rPr>
                  <w:lang w:val="en-CA"/>
                </w:rPr>
                <w:t xml:space="preserve">Lossless, </w:t>
              </w:r>
            </w:ins>
            <w:commentRangeStart w:id="342"/>
            <w:ins w:id="343" w:author="Syed, Yasser" w:date="2018-04-13T18:12:00Z">
              <w:r w:rsidR="00843D88">
                <w:rPr>
                  <w:lang w:val="en-CA"/>
                </w:rPr>
                <w:t>compressed</w:t>
              </w:r>
            </w:ins>
            <w:commentRangeEnd w:id="342"/>
            <w:ins w:id="344" w:author="Syed, Yasser" w:date="2018-04-13T18:17:00Z">
              <w:r w:rsidR="00843D88">
                <w:rPr>
                  <w:rStyle w:val="CommentReference"/>
                  <w:rFonts w:eastAsia="MS Mincho"/>
                  <w:lang w:val="en-GB" w:eastAsia="ja-JP"/>
                </w:rPr>
                <w:commentReference w:id="342"/>
              </w:r>
            </w:ins>
          </w:p>
        </w:tc>
      </w:tr>
      <w:tr w:rsidR="00863A71" w:rsidRPr="00AD1CEC" w14:paraId="1ABB5CD9" w14:textId="77777777" w:rsidTr="00863A71">
        <w:tc>
          <w:tcPr>
            <w:tcW w:w="4675" w:type="dxa"/>
          </w:tcPr>
          <w:p w14:paraId="718F11BF" w14:textId="2B668BF2" w:rsidR="00863A71" w:rsidRPr="00AD1CEC" w:rsidRDefault="00863A71" w:rsidP="00E20902">
            <w:pPr>
              <w:keepNext/>
              <w:rPr>
                <w:lang w:val="en-CA"/>
              </w:rPr>
            </w:pPr>
            <w:del w:id="345" w:author="Syed, Yasser" w:date="2018-04-13T18:17:00Z">
              <w:r w:rsidRPr="00AD1CEC" w:rsidDel="00843D88">
                <w:rPr>
                  <w:lang w:val="en-CA"/>
                </w:rPr>
                <w:delText xml:space="preserve">Compression </w:delText>
              </w:r>
              <w:r w:rsidR="002349D8" w:rsidDel="00843D88">
                <w:rPr>
                  <w:lang w:val="en-CA"/>
                </w:rPr>
                <w:delText>d</w:delText>
              </w:r>
              <w:r w:rsidRPr="00AD1CEC" w:rsidDel="00843D88">
                <w:rPr>
                  <w:lang w:val="en-CA"/>
                </w:rPr>
                <w:delText>imension</w:delText>
              </w:r>
            </w:del>
          </w:p>
        </w:tc>
        <w:tc>
          <w:tcPr>
            <w:tcW w:w="4765" w:type="dxa"/>
          </w:tcPr>
          <w:p w14:paraId="18A8B1D8" w14:textId="7996C751" w:rsidR="00863A71" w:rsidRPr="00AD1CEC" w:rsidRDefault="00863A71" w:rsidP="00E20902">
            <w:pPr>
              <w:keepNext/>
              <w:rPr>
                <w:lang w:val="en-CA"/>
              </w:rPr>
            </w:pPr>
            <w:r w:rsidRPr="00AD1CEC">
              <w:rPr>
                <w:lang w:val="en-CA"/>
              </w:rPr>
              <w:t>None</w:t>
            </w:r>
          </w:p>
        </w:tc>
      </w:tr>
      <w:tr w:rsidR="00863A71" w:rsidRPr="00AD1CEC" w14:paraId="5D02DC7E" w14:textId="77777777" w:rsidTr="00863A71">
        <w:tc>
          <w:tcPr>
            <w:tcW w:w="4675" w:type="dxa"/>
          </w:tcPr>
          <w:p w14:paraId="5AFF7DBA" w14:textId="7D61DC7A" w:rsidR="00863A71" w:rsidRPr="00AD1CEC" w:rsidRDefault="00863A71" w:rsidP="00E20902">
            <w:pPr>
              <w:keepNext/>
              <w:rPr>
                <w:lang w:val="en-CA"/>
              </w:rPr>
            </w:pPr>
            <w:r w:rsidRPr="00AD1CEC">
              <w:rPr>
                <w:lang w:val="en-CA"/>
              </w:rPr>
              <w:t xml:space="preserve">Compression </w:t>
            </w:r>
            <w:r w:rsidR="002349D8">
              <w:rPr>
                <w:lang w:val="en-CA"/>
              </w:rPr>
              <w:t>format</w:t>
            </w:r>
          </w:p>
        </w:tc>
        <w:tc>
          <w:tcPr>
            <w:tcW w:w="4765" w:type="dxa"/>
          </w:tcPr>
          <w:p w14:paraId="16873B83" w14:textId="5CC07007" w:rsidR="00863A71" w:rsidRPr="00AD1CEC" w:rsidRDefault="00863A71" w:rsidP="00E20902">
            <w:pPr>
              <w:keepNext/>
              <w:rPr>
                <w:lang w:val="en-CA"/>
              </w:rPr>
            </w:pPr>
            <w:r w:rsidRPr="00AD1CEC">
              <w:rPr>
                <w:lang w:val="en-CA"/>
              </w:rPr>
              <w:t>None</w:t>
            </w:r>
          </w:p>
        </w:tc>
      </w:tr>
      <w:tr w:rsidR="00EF53E7" w:rsidRPr="00AD1CEC" w14:paraId="3EEFA9AB" w14:textId="77777777" w:rsidTr="00863A71">
        <w:tc>
          <w:tcPr>
            <w:tcW w:w="4675" w:type="dxa"/>
          </w:tcPr>
          <w:p w14:paraId="2AEAD156" w14:textId="4CBB08B0" w:rsidR="00EF53E7" w:rsidRPr="00AD1CEC" w:rsidRDefault="00BA391B" w:rsidP="00E20902">
            <w:pPr>
              <w:keepNext/>
              <w:rPr>
                <w:lang w:val="en-CA"/>
              </w:rPr>
            </w:pPr>
            <w:ins w:id="346" w:author="Syed, Yasser" w:date="2018-06-18T18:18:00Z">
              <w:r>
                <w:rPr>
                  <w:lang w:val="en-CA"/>
                </w:rPr>
                <w:t xml:space="preserve">File </w:t>
              </w:r>
            </w:ins>
            <w:r w:rsidR="00EF53E7" w:rsidRPr="00AD1CEC">
              <w:rPr>
                <w:lang w:val="en-CA"/>
              </w:rPr>
              <w:t>Wrappers</w:t>
            </w:r>
          </w:p>
        </w:tc>
        <w:tc>
          <w:tcPr>
            <w:tcW w:w="4765" w:type="dxa"/>
          </w:tcPr>
          <w:p w14:paraId="0D6D8E10" w14:textId="0749A52B" w:rsidR="00EF53E7" w:rsidRPr="00AD1CEC" w:rsidRDefault="00EF53E7" w:rsidP="00E20902">
            <w:pPr>
              <w:keepNext/>
              <w:rPr>
                <w:lang w:val="en-CA"/>
              </w:rPr>
            </w:pPr>
            <w:r w:rsidRPr="00AD1CEC">
              <w:rPr>
                <w:lang w:val="en-CA"/>
              </w:rPr>
              <w:t xml:space="preserve">None, MXF, </w:t>
            </w:r>
            <w:del w:id="347" w:author="Syed, Yasser" w:date="2018-06-18T18:19:00Z">
              <w:r w:rsidRPr="00AD1CEC" w:rsidDel="004F7CF5">
                <w:rPr>
                  <w:lang w:val="en-CA"/>
                </w:rPr>
                <w:delText xml:space="preserve">SDI, HD-SDI, </w:delText>
              </w:r>
              <w:r w:rsidR="00BC0DD2" w:rsidRPr="00AD1CEC" w:rsidDel="004F7CF5">
                <w:rPr>
                  <w:lang w:val="en-CA"/>
                </w:rPr>
                <w:delText>ST.2022</w:delText>
              </w:r>
              <w:r w:rsidR="00AA3FD9" w:rsidRPr="00AD1CEC" w:rsidDel="004F7CF5">
                <w:rPr>
                  <w:lang w:val="en-CA"/>
                </w:rPr>
                <w:delText xml:space="preserve">-6 </w:delText>
              </w:r>
              <w:r w:rsidR="00BC0DD2" w:rsidRPr="00AD1CEC" w:rsidDel="004F7CF5">
                <w:rPr>
                  <w:lang w:val="en-CA"/>
                </w:rPr>
                <w:delText>(IP/Mux), ST.2110</w:delText>
              </w:r>
              <w:r w:rsidR="00AA3FD9" w:rsidRPr="00AD1CEC" w:rsidDel="004F7CF5">
                <w:rPr>
                  <w:lang w:val="en-CA"/>
                </w:rPr>
                <w:delText>-10</w:delText>
              </w:r>
              <w:r w:rsidR="00BC0DD2" w:rsidRPr="00AD1CEC" w:rsidDel="004F7CF5">
                <w:rPr>
                  <w:lang w:val="en-CA"/>
                </w:rPr>
                <w:delText xml:space="preserve"> (IP/UnMux),</w:delText>
              </w:r>
              <w:r w:rsidR="001A1DC4" w:rsidRPr="00AD1CEC" w:rsidDel="004F7CF5">
                <w:rPr>
                  <w:lang w:val="en-CA"/>
                </w:rPr>
                <w:delText xml:space="preserve"> </w:delText>
              </w:r>
              <w:r w:rsidR="00BC0DD2" w:rsidRPr="00AD1CEC" w:rsidDel="004F7CF5">
                <w:rPr>
                  <w:lang w:val="en-CA"/>
                </w:rPr>
                <w:delText>Others</w:delText>
              </w:r>
            </w:del>
          </w:p>
        </w:tc>
      </w:tr>
      <w:tr w:rsidR="00BA391B" w:rsidRPr="00AD1CEC" w14:paraId="52CAB2F2" w14:textId="77777777" w:rsidTr="00863A71">
        <w:trPr>
          <w:ins w:id="348" w:author="Syed, Yasser" w:date="2018-06-18T18:14:00Z"/>
        </w:trPr>
        <w:tc>
          <w:tcPr>
            <w:tcW w:w="4675" w:type="dxa"/>
          </w:tcPr>
          <w:p w14:paraId="7FC45E71" w14:textId="2B7BDCA2" w:rsidR="00BA391B" w:rsidRPr="00AD1CEC" w:rsidRDefault="00BA391B" w:rsidP="00E20902">
            <w:pPr>
              <w:keepNext/>
              <w:rPr>
                <w:ins w:id="349" w:author="Syed, Yasser" w:date="2018-06-18T18:14:00Z"/>
                <w:lang w:val="en-CA"/>
              </w:rPr>
            </w:pPr>
            <w:ins w:id="350" w:author="Syed, Yasser" w:date="2018-06-18T18:17:00Z">
              <w:r>
                <w:rPr>
                  <w:lang w:val="en-CA"/>
                </w:rPr>
                <w:t>Wireline Frame Digital Interface</w:t>
              </w:r>
            </w:ins>
          </w:p>
        </w:tc>
        <w:tc>
          <w:tcPr>
            <w:tcW w:w="4765" w:type="dxa"/>
          </w:tcPr>
          <w:p w14:paraId="2B6813C2" w14:textId="2F5204DD" w:rsidR="00BA391B" w:rsidRPr="00AD1CEC" w:rsidRDefault="004F7CF5" w:rsidP="00E20902">
            <w:pPr>
              <w:keepNext/>
              <w:rPr>
                <w:ins w:id="351" w:author="Syed, Yasser" w:date="2018-06-18T18:14:00Z"/>
                <w:lang w:val="en-CA"/>
              </w:rPr>
            </w:pPr>
            <w:ins w:id="352" w:author="Syed, Yasser" w:date="2018-06-18T18:19:00Z">
              <w:r w:rsidRPr="00AD1CEC">
                <w:rPr>
                  <w:lang w:val="en-CA"/>
                </w:rPr>
                <w:t>SDI, HD-SDI, ST.2022-6 (IP/Mux), ST.2110-10 (IP/</w:t>
              </w:r>
              <w:proofErr w:type="spellStart"/>
              <w:r w:rsidRPr="00AD1CEC">
                <w:rPr>
                  <w:lang w:val="en-CA"/>
                </w:rPr>
                <w:t>UnMux</w:t>
              </w:r>
              <w:proofErr w:type="spellEnd"/>
              <w:r w:rsidRPr="00AD1CEC">
                <w:rPr>
                  <w:lang w:val="en-CA"/>
                </w:rPr>
                <w:t>), Others</w:t>
              </w:r>
            </w:ins>
          </w:p>
        </w:tc>
      </w:tr>
    </w:tbl>
    <w:p w14:paraId="73F9D65F" w14:textId="77777777" w:rsidR="00335C5F" w:rsidRPr="00AD1CEC" w:rsidRDefault="00335C5F" w:rsidP="00E20902">
      <w:pPr>
        <w:keepNext/>
        <w:rPr>
          <w:lang w:val="en-CA"/>
        </w:rPr>
      </w:pPr>
    </w:p>
    <w:tbl>
      <w:tblPr>
        <w:tblStyle w:val="TableGrid"/>
        <w:tblW w:w="0" w:type="auto"/>
        <w:tblLook w:val="04A0" w:firstRow="1" w:lastRow="0" w:firstColumn="1" w:lastColumn="0" w:noHBand="0" w:noVBand="1"/>
      </w:tblPr>
      <w:tblGrid>
        <w:gridCol w:w="4585"/>
        <w:gridCol w:w="4855"/>
      </w:tblGrid>
      <w:tr w:rsidR="00863A71" w:rsidRPr="00AD1CEC" w14:paraId="642A8606" w14:textId="77777777" w:rsidTr="00863A71">
        <w:tc>
          <w:tcPr>
            <w:tcW w:w="9440" w:type="dxa"/>
            <w:gridSpan w:val="2"/>
            <w:shd w:val="clear" w:color="auto" w:fill="B4C6E7" w:themeFill="accent1" w:themeFillTint="66"/>
          </w:tcPr>
          <w:p w14:paraId="7A9C95C4" w14:textId="6CA5EAAA" w:rsidR="00863A71" w:rsidRPr="00AD1CEC" w:rsidRDefault="00863A71" w:rsidP="00E20902">
            <w:pPr>
              <w:keepNext/>
              <w:jc w:val="center"/>
              <w:rPr>
                <w:lang w:val="en-CA"/>
              </w:rPr>
            </w:pPr>
            <w:r w:rsidRPr="00AD1CEC">
              <w:rPr>
                <w:sz w:val="28"/>
                <w:lang w:val="en-CA"/>
              </w:rPr>
              <w:t>HDR/WCG, SDR/WCG</w:t>
            </w:r>
          </w:p>
        </w:tc>
      </w:tr>
      <w:tr w:rsidR="004553B3" w:rsidRPr="00AD1CEC" w14:paraId="08F350A0" w14:textId="77777777" w:rsidTr="00863A71">
        <w:tc>
          <w:tcPr>
            <w:tcW w:w="4585" w:type="dxa"/>
          </w:tcPr>
          <w:p w14:paraId="4E647DE7" w14:textId="275841EA" w:rsidR="004553B3" w:rsidRPr="00AD1CEC" w:rsidRDefault="00AD1CEC" w:rsidP="00E20902">
            <w:pPr>
              <w:keepNext/>
              <w:rPr>
                <w:lang w:val="en-CA"/>
              </w:rPr>
            </w:pPr>
            <w:r>
              <w:rPr>
                <w:rFonts w:eastAsia="Times New Roman"/>
                <w:lang w:val="en-CA" w:eastAsia="en-US"/>
              </w:rPr>
              <w:t>Colour</w:t>
            </w:r>
            <w:r w:rsidR="006F3C9C"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855" w:type="dxa"/>
          </w:tcPr>
          <w:p w14:paraId="003EEC13" w14:textId="6EF703E7" w:rsidR="004553B3" w:rsidRPr="00AD1CEC" w:rsidRDefault="004553B3" w:rsidP="00E20902">
            <w:pPr>
              <w:keepNext/>
              <w:rPr>
                <w:lang w:val="en-CA"/>
              </w:rPr>
            </w:pPr>
            <w:r w:rsidRPr="00AD1CEC">
              <w:rPr>
                <w:lang w:val="en-CA"/>
              </w:rPr>
              <w:t>4:4:4 [R’G’B’], 4:2:2 [</w:t>
            </w:r>
            <w:proofErr w:type="spellStart"/>
            <w:r w:rsidRPr="00AD1CEC">
              <w:rPr>
                <w:lang w:val="en-CA"/>
              </w:rPr>
              <w:t>Y’CbCr</w:t>
            </w:r>
            <w:proofErr w:type="spellEnd"/>
            <w:r w:rsidRPr="00AD1CEC">
              <w:rPr>
                <w:lang w:val="en-CA"/>
              </w:rPr>
              <w:t>]</w:t>
            </w:r>
          </w:p>
        </w:tc>
      </w:tr>
      <w:tr w:rsidR="00863A71" w:rsidRPr="00AD1CEC" w14:paraId="5E7CEC6B" w14:textId="77777777" w:rsidTr="00863A71">
        <w:tc>
          <w:tcPr>
            <w:tcW w:w="4585" w:type="dxa"/>
          </w:tcPr>
          <w:p w14:paraId="7A3864EC" w14:textId="7FE5848C"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855" w:type="dxa"/>
          </w:tcPr>
          <w:p w14:paraId="6084B768" w14:textId="51DBC229" w:rsidR="00863A71" w:rsidRPr="00AD1CEC" w:rsidRDefault="00863A71" w:rsidP="00E20902">
            <w:pPr>
              <w:keepNext/>
              <w:rPr>
                <w:lang w:val="en-CA"/>
              </w:rPr>
            </w:pPr>
            <w:r w:rsidRPr="00AD1CEC">
              <w:rPr>
                <w:lang w:val="en-CA"/>
              </w:rPr>
              <w:t>Progressive</w:t>
            </w:r>
          </w:p>
        </w:tc>
      </w:tr>
      <w:tr w:rsidR="00863A71" w:rsidRPr="00AD1CEC" w14:paraId="345E6F08" w14:textId="77777777" w:rsidTr="00863A71">
        <w:tc>
          <w:tcPr>
            <w:tcW w:w="4585" w:type="dxa"/>
          </w:tcPr>
          <w:p w14:paraId="7968B4AF" w14:textId="231AE732"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855" w:type="dxa"/>
          </w:tcPr>
          <w:p w14:paraId="40E88C62" w14:textId="6B1AA19B" w:rsidR="00863A71" w:rsidRPr="00AD1CEC" w:rsidRDefault="00863A71" w:rsidP="00E20902">
            <w:pPr>
              <w:keepNext/>
              <w:rPr>
                <w:lang w:val="en-CA"/>
              </w:rPr>
            </w:pPr>
            <w:r w:rsidRPr="00AD1CEC">
              <w:rPr>
                <w:lang w:val="en-CA"/>
              </w:rPr>
              <w:t>12, 10</w:t>
            </w:r>
          </w:p>
        </w:tc>
      </w:tr>
      <w:tr w:rsidR="00863A71" w:rsidRPr="00AD1CEC" w14:paraId="299098C3" w14:textId="77777777" w:rsidTr="00863A71">
        <w:tc>
          <w:tcPr>
            <w:tcW w:w="4585" w:type="dxa"/>
          </w:tcPr>
          <w:p w14:paraId="25D6612C" w14:textId="5A243836"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855" w:type="dxa"/>
          </w:tcPr>
          <w:p w14:paraId="2C5A919A" w14:textId="3A8D61A9"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06ED10EB" w14:textId="77777777" w:rsidTr="00863A71">
        <w:tc>
          <w:tcPr>
            <w:tcW w:w="4585" w:type="dxa"/>
          </w:tcPr>
          <w:p w14:paraId="55C43DC6" w14:textId="5CE85567"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855" w:type="dxa"/>
          </w:tcPr>
          <w:p w14:paraId="6482BF2D" w14:textId="5821356C" w:rsidR="00863A71" w:rsidRPr="00AD1CEC" w:rsidRDefault="00863A71" w:rsidP="00E20902">
            <w:pPr>
              <w:keepNext/>
              <w:rPr>
                <w:lang w:val="en-CA"/>
              </w:rPr>
            </w:pPr>
            <w:r w:rsidRPr="00AD1CEC">
              <w:rPr>
                <w:lang w:val="en-CA"/>
              </w:rPr>
              <w:t xml:space="preserve">None, </w:t>
            </w:r>
            <w:r w:rsidR="009F3DDB">
              <w:rPr>
                <w:lang w:val="en-CA"/>
              </w:rPr>
              <w:t>s</w:t>
            </w:r>
            <w:r w:rsidRPr="00AD1CEC">
              <w:rPr>
                <w:lang w:val="en-CA"/>
              </w:rPr>
              <w:t>patial</w:t>
            </w:r>
          </w:p>
        </w:tc>
      </w:tr>
      <w:tr w:rsidR="00863A71" w:rsidRPr="00AD1CEC" w14:paraId="240358C3" w14:textId="77777777" w:rsidTr="00863A71">
        <w:tc>
          <w:tcPr>
            <w:tcW w:w="4585" w:type="dxa"/>
          </w:tcPr>
          <w:p w14:paraId="2D22A656" w14:textId="0D0B4462" w:rsidR="00863A71" w:rsidRPr="00AD1CEC" w:rsidRDefault="00863A71" w:rsidP="00E20902">
            <w:pPr>
              <w:keepNext/>
              <w:rPr>
                <w:lang w:val="en-CA"/>
              </w:rPr>
            </w:pPr>
            <w:r w:rsidRPr="00AD1CEC">
              <w:rPr>
                <w:lang w:val="en-CA"/>
              </w:rPr>
              <w:t xml:space="preserve">Compression </w:t>
            </w:r>
            <w:r w:rsidR="002349D8">
              <w:rPr>
                <w:lang w:val="en-CA"/>
              </w:rPr>
              <w:t>format</w:t>
            </w:r>
          </w:p>
        </w:tc>
        <w:tc>
          <w:tcPr>
            <w:tcW w:w="4855" w:type="dxa"/>
          </w:tcPr>
          <w:p w14:paraId="255409A9" w14:textId="251B9547" w:rsidR="00863A71" w:rsidRPr="00AD1CEC" w:rsidRDefault="00863A71" w:rsidP="00E20902">
            <w:pPr>
              <w:keepNext/>
              <w:rPr>
                <w:lang w:val="en-CA"/>
              </w:rPr>
            </w:pPr>
            <w:r w:rsidRPr="00AD1CEC">
              <w:rPr>
                <w:lang w:val="en-CA"/>
              </w:rPr>
              <w:t>None, J2K</w:t>
            </w:r>
          </w:p>
        </w:tc>
      </w:tr>
      <w:tr w:rsidR="00EF53E7" w:rsidRPr="00AD1CEC" w14:paraId="2CE3809F" w14:textId="77777777" w:rsidTr="00863A71">
        <w:tc>
          <w:tcPr>
            <w:tcW w:w="4585" w:type="dxa"/>
          </w:tcPr>
          <w:p w14:paraId="461DA323" w14:textId="21C63A65" w:rsidR="00EF53E7" w:rsidRPr="00AD1CEC" w:rsidRDefault="00BA391B" w:rsidP="00863A71">
            <w:pPr>
              <w:rPr>
                <w:lang w:val="en-CA"/>
              </w:rPr>
            </w:pPr>
            <w:ins w:id="353" w:author="Syed, Yasser" w:date="2018-06-18T18:18:00Z">
              <w:r>
                <w:rPr>
                  <w:lang w:val="en-CA"/>
                </w:rPr>
                <w:t xml:space="preserve">File </w:t>
              </w:r>
            </w:ins>
            <w:r w:rsidR="00EF53E7" w:rsidRPr="00AD1CEC">
              <w:rPr>
                <w:lang w:val="en-CA"/>
              </w:rPr>
              <w:t>Wrappers</w:t>
            </w:r>
          </w:p>
        </w:tc>
        <w:tc>
          <w:tcPr>
            <w:tcW w:w="4855" w:type="dxa"/>
          </w:tcPr>
          <w:p w14:paraId="7A08564B" w14:textId="11B9DD26" w:rsidR="00EF53E7" w:rsidRPr="00AD1CEC" w:rsidRDefault="00EF53E7" w:rsidP="00863A71">
            <w:pPr>
              <w:rPr>
                <w:lang w:val="en-CA"/>
              </w:rPr>
            </w:pPr>
            <w:r w:rsidRPr="00AD1CEC">
              <w:rPr>
                <w:lang w:val="en-CA"/>
              </w:rPr>
              <w:t xml:space="preserve">None, MXF, </w:t>
            </w:r>
            <w:del w:id="354" w:author="Syed, Yasser" w:date="2018-04-13T18:26:00Z">
              <w:r w:rsidRPr="00AD1CEC" w:rsidDel="003249D2">
                <w:rPr>
                  <w:lang w:val="en-CA"/>
                </w:rPr>
                <w:delText>SDI,</w:delText>
              </w:r>
              <w:r w:rsidR="00597862" w:rsidDel="003249D2">
                <w:rPr>
                  <w:lang w:val="en-CA"/>
                </w:rPr>
                <w:delText xml:space="preserve"> </w:delText>
              </w:r>
            </w:del>
            <w:del w:id="355" w:author="Syed, Yasser" w:date="2018-06-18T18:20:00Z">
              <w:r w:rsidR="00135830" w:rsidDel="004F7CF5">
                <w:rPr>
                  <w:lang w:val="en-CA"/>
                </w:rPr>
                <w:delText>HD-</w:delText>
              </w:r>
              <w:r w:rsidRPr="00AD1CEC" w:rsidDel="004F7CF5">
                <w:rPr>
                  <w:lang w:val="en-CA"/>
                </w:rPr>
                <w:delText xml:space="preserve">SDI, </w:delText>
              </w:r>
              <w:r w:rsidR="00BC0DD2" w:rsidRPr="00AD1CEC" w:rsidDel="004F7CF5">
                <w:rPr>
                  <w:lang w:val="en-CA"/>
                </w:rPr>
                <w:delText>ST</w:delText>
              </w:r>
            </w:del>
            <w:del w:id="356" w:author="Syed, Yasser" w:date="2018-04-13T18:11:00Z">
              <w:r w:rsidR="00BC0DD2" w:rsidRPr="00AD1CEC" w:rsidDel="0002741F">
                <w:rPr>
                  <w:lang w:val="en-CA"/>
                </w:rPr>
                <w:delText>.</w:delText>
              </w:r>
            </w:del>
            <w:del w:id="357" w:author="Syed, Yasser" w:date="2018-06-18T18:20:00Z">
              <w:r w:rsidR="00BC0DD2" w:rsidRPr="00AD1CEC" w:rsidDel="004F7CF5">
                <w:rPr>
                  <w:lang w:val="en-CA"/>
                </w:rPr>
                <w:delText>2022</w:delText>
              </w:r>
              <w:r w:rsidR="00FE68B5" w:rsidRPr="00AD1CEC" w:rsidDel="004F7CF5">
                <w:rPr>
                  <w:lang w:val="en-CA"/>
                </w:rPr>
                <w:delText xml:space="preserve">-6 </w:delText>
              </w:r>
              <w:r w:rsidR="00BC0DD2" w:rsidRPr="00AD1CEC" w:rsidDel="004F7CF5">
                <w:rPr>
                  <w:lang w:val="en-CA"/>
                </w:rPr>
                <w:delText>(IP/Mux), ST.2110</w:delText>
              </w:r>
              <w:r w:rsidR="00FE68B5" w:rsidRPr="00AD1CEC" w:rsidDel="004F7CF5">
                <w:rPr>
                  <w:lang w:val="en-CA"/>
                </w:rPr>
                <w:delText>-20</w:delText>
              </w:r>
              <w:r w:rsidR="00BC0DD2" w:rsidRPr="00AD1CEC" w:rsidDel="004F7CF5">
                <w:rPr>
                  <w:lang w:val="en-CA"/>
                </w:rPr>
                <w:delText xml:space="preserve"> (IP/UnMux), Others</w:delText>
              </w:r>
            </w:del>
          </w:p>
        </w:tc>
      </w:tr>
      <w:tr w:rsidR="00BA391B" w:rsidRPr="00AD1CEC" w14:paraId="7BCE2B68" w14:textId="77777777" w:rsidTr="00863A71">
        <w:trPr>
          <w:ins w:id="358" w:author="Syed, Yasser" w:date="2018-06-18T18:14:00Z"/>
        </w:trPr>
        <w:tc>
          <w:tcPr>
            <w:tcW w:w="4585" w:type="dxa"/>
          </w:tcPr>
          <w:p w14:paraId="50364C96" w14:textId="49CBFE61" w:rsidR="00BA391B" w:rsidRPr="00AD1CEC" w:rsidRDefault="00BA391B" w:rsidP="00863A71">
            <w:pPr>
              <w:rPr>
                <w:ins w:id="359" w:author="Syed, Yasser" w:date="2018-06-18T18:14:00Z"/>
                <w:lang w:val="en-CA"/>
              </w:rPr>
            </w:pPr>
            <w:ins w:id="360" w:author="Syed, Yasser" w:date="2018-06-18T18:17:00Z">
              <w:r>
                <w:rPr>
                  <w:lang w:val="en-CA"/>
                </w:rPr>
                <w:t>Wireline Frame Digital Interface</w:t>
              </w:r>
            </w:ins>
          </w:p>
        </w:tc>
        <w:tc>
          <w:tcPr>
            <w:tcW w:w="4855" w:type="dxa"/>
          </w:tcPr>
          <w:p w14:paraId="4E24FB6C" w14:textId="2265AAC3" w:rsidR="00BA391B" w:rsidRPr="00AD1CEC" w:rsidRDefault="004F7CF5" w:rsidP="00863A71">
            <w:pPr>
              <w:rPr>
                <w:ins w:id="361" w:author="Syed, Yasser" w:date="2018-06-18T18:14:00Z"/>
                <w:lang w:val="en-CA"/>
              </w:rPr>
            </w:pPr>
            <w:ins w:id="362" w:author="Syed, Yasser" w:date="2018-06-18T18:20:00Z">
              <w:r>
                <w:rPr>
                  <w:lang w:val="en-CA"/>
                </w:rPr>
                <w:t>HD-</w:t>
              </w:r>
              <w:r w:rsidRPr="00AD1CEC">
                <w:rPr>
                  <w:lang w:val="en-CA"/>
                </w:rPr>
                <w:t>SDI, ST</w:t>
              </w:r>
              <w:r>
                <w:rPr>
                  <w:lang w:val="en-CA"/>
                </w:rPr>
                <w:t xml:space="preserve"> </w:t>
              </w:r>
              <w:r w:rsidRPr="00AD1CEC">
                <w:rPr>
                  <w:lang w:val="en-CA"/>
                </w:rPr>
                <w:t>2022-6 (IP/Mux), ST.2110-20 (IP/</w:t>
              </w:r>
              <w:proofErr w:type="spellStart"/>
              <w:r w:rsidRPr="00AD1CEC">
                <w:rPr>
                  <w:lang w:val="en-CA"/>
                </w:rPr>
                <w:t>UnMux</w:t>
              </w:r>
              <w:proofErr w:type="spellEnd"/>
              <w:r w:rsidRPr="00AD1CEC">
                <w:rPr>
                  <w:lang w:val="en-CA"/>
                </w:rPr>
                <w:t>), Others</w:t>
              </w:r>
            </w:ins>
          </w:p>
        </w:tc>
      </w:tr>
    </w:tbl>
    <w:p w14:paraId="55F868FF" w14:textId="7F3E6E71" w:rsidR="0084633B" w:rsidRPr="00AD1CEC" w:rsidRDefault="008B1DAF"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Video/Image Characteristics for Production Distribution Domain</w:t>
      </w:r>
    </w:p>
    <w:p w14:paraId="191FF1B2" w14:textId="179AB4BA" w:rsidR="00A62CE2" w:rsidRPr="00AD1CEC" w:rsidRDefault="00A62CE2" w:rsidP="00A62CE2">
      <w:pPr>
        <w:rPr>
          <w:lang w:val="en-CA"/>
        </w:rPr>
      </w:pPr>
      <w:r w:rsidRPr="00AD1CEC">
        <w:rPr>
          <w:lang w:val="en-CA"/>
        </w:rPr>
        <w:t>In the production distribution domain, is intended for distribution of content to other facilities or to act as a mezzanine or contribution feed</w:t>
      </w:r>
      <w:r w:rsidR="003D6D74" w:rsidRPr="00AD1CEC">
        <w:rPr>
          <w:lang w:val="en-CA"/>
        </w:rPr>
        <w:t xml:space="preserve"> (e.g. IMF, HEVC, J2K, AVC)</w:t>
      </w:r>
      <w:r w:rsidRPr="00AD1CEC">
        <w:rPr>
          <w:lang w:val="en-CA"/>
        </w:rPr>
        <w:t xml:space="preserve"> to a service provider. Content is usually lightly compressed </w:t>
      </w:r>
      <w:r w:rsidR="008E1738" w:rsidRPr="00AD1CEC">
        <w:rPr>
          <w:lang w:val="en-CA"/>
        </w:rPr>
        <w:t>in a spatial dimension or both a spatial/temporal dimension.</w:t>
      </w:r>
    </w:p>
    <w:p w14:paraId="1A4D35EC" w14:textId="4508B2FD"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6</w:t>
      </w:r>
      <w:r w:rsidRPr="00AD1CEC">
        <w:rPr>
          <w:lang w:val="en-CA"/>
        </w:rPr>
        <w:fldChar w:fldCharType="end"/>
      </w:r>
      <w:r w:rsidRPr="00AD1CEC">
        <w:rPr>
          <w:lang w:val="en-CA"/>
        </w:rPr>
        <w:t>- Widely Used Video/Image Workflow Characteristics in the Production Distribution Domain</w:t>
      </w:r>
    </w:p>
    <w:p w14:paraId="5817F638" w14:textId="7777777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95"/>
        <w:gridCol w:w="4945"/>
      </w:tblGrid>
      <w:tr w:rsidR="00863A71" w:rsidRPr="00AD1CEC" w14:paraId="384903FB" w14:textId="77777777" w:rsidTr="00863A71">
        <w:tc>
          <w:tcPr>
            <w:tcW w:w="9440" w:type="dxa"/>
            <w:gridSpan w:val="2"/>
            <w:shd w:val="clear" w:color="auto" w:fill="B4C6E7" w:themeFill="accent1" w:themeFillTint="66"/>
          </w:tcPr>
          <w:p w14:paraId="7AA21D3F" w14:textId="7A3F27FD" w:rsidR="00863A71" w:rsidRPr="00AD1CEC" w:rsidRDefault="00863A71" w:rsidP="00E20902">
            <w:pPr>
              <w:keepNext/>
              <w:jc w:val="center"/>
              <w:rPr>
                <w:lang w:val="en-CA"/>
              </w:rPr>
            </w:pPr>
            <w:r w:rsidRPr="00AD1CEC">
              <w:rPr>
                <w:sz w:val="28"/>
                <w:lang w:val="en-CA"/>
              </w:rPr>
              <w:t>SDR/NCG</w:t>
            </w:r>
          </w:p>
        </w:tc>
      </w:tr>
      <w:tr w:rsidR="00DE0859" w:rsidRPr="00AD1CEC" w14:paraId="4990DAB4" w14:textId="77777777" w:rsidTr="00863A71">
        <w:tc>
          <w:tcPr>
            <w:tcW w:w="4495" w:type="dxa"/>
          </w:tcPr>
          <w:p w14:paraId="642A8508" w14:textId="196D0842"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945" w:type="dxa"/>
          </w:tcPr>
          <w:p w14:paraId="4E3E5D5F" w14:textId="77A033F8" w:rsidR="00DE0859" w:rsidRPr="00AD1CEC" w:rsidRDefault="00DE0859" w:rsidP="00E20902">
            <w:pPr>
              <w:keepNext/>
              <w:rPr>
                <w:lang w:val="en-CA"/>
              </w:rPr>
            </w:pPr>
            <w:r w:rsidRPr="00AD1CEC">
              <w:rPr>
                <w:lang w:val="en-CA"/>
              </w:rPr>
              <w:t>4:2:2 [</w:t>
            </w:r>
            <w:proofErr w:type="spellStart"/>
            <w:r w:rsidRPr="00AD1CEC">
              <w:rPr>
                <w:lang w:val="en-CA"/>
              </w:rPr>
              <w:t>Y’CbCr</w:t>
            </w:r>
            <w:proofErr w:type="spellEnd"/>
            <w:r w:rsidRPr="00AD1CEC">
              <w:rPr>
                <w:lang w:val="en-CA"/>
              </w:rPr>
              <w:t>], 4:2:0 [</w:t>
            </w:r>
            <w:proofErr w:type="spellStart"/>
            <w:r w:rsidRPr="00AD1CEC">
              <w:rPr>
                <w:lang w:val="en-CA"/>
              </w:rPr>
              <w:t>Y’CbCr</w:t>
            </w:r>
            <w:proofErr w:type="spellEnd"/>
            <w:r w:rsidRPr="00AD1CEC">
              <w:rPr>
                <w:lang w:val="en-CA"/>
              </w:rPr>
              <w:t>]</w:t>
            </w:r>
          </w:p>
        </w:tc>
      </w:tr>
      <w:tr w:rsidR="00863A71" w:rsidRPr="00AD1CEC" w14:paraId="0B869DCA" w14:textId="77777777" w:rsidTr="00863A71">
        <w:tc>
          <w:tcPr>
            <w:tcW w:w="4495" w:type="dxa"/>
          </w:tcPr>
          <w:p w14:paraId="307854E5" w14:textId="06E294BC"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945" w:type="dxa"/>
          </w:tcPr>
          <w:p w14:paraId="135DAB70" w14:textId="3D70B216"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863A71" w:rsidRPr="00AD1CEC" w14:paraId="77327BC9" w14:textId="77777777" w:rsidTr="00863A71">
        <w:tc>
          <w:tcPr>
            <w:tcW w:w="4495" w:type="dxa"/>
          </w:tcPr>
          <w:p w14:paraId="55231962" w14:textId="276CBBE7"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945" w:type="dxa"/>
          </w:tcPr>
          <w:p w14:paraId="3E91B751" w14:textId="77777777" w:rsidR="00863A71" w:rsidRPr="00AD1CEC" w:rsidRDefault="00863A71" w:rsidP="00E20902">
            <w:pPr>
              <w:keepNext/>
              <w:rPr>
                <w:lang w:val="en-CA"/>
              </w:rPr>
            </w:pPr>
            <w:r w:rsidRPr="00AD1CEC">
              <w:rPr>
                <w:lang w:val="en-CA"/>
              </w:rPr>
              <w:t>10, 8</w:t>
            </w:r>
          </w:p>
        </w:tc>
      </w:tr>
      <w:tr w:rsidR="00863A71" w:rsidRPr="00AD1CEC" w14:paraId="03304E55" w14:textId="77777777" w:rsidTr="00863A71">
        <w:tc>
          <w:tcPr>
            <w:tcW w:w="4495" w:type="dxa"/>
          </w:tcPr>
          <w:p w14:paraId="66C3B44B" w14:textId="11715274"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945" w:type="dxa"/>
          </w:tcPr>
          <w:p w14:paraId="7CE89F32" w14:textId="4374F532"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1C3C3C98" w14:textId="77777777" w:rsidTr="00863A71">
        <w:tc>
          <w:tcPr>
            <w:tcW w:w="4495" w:type="dxa"/>
          </w:tcPr>
          <w:p w14:paraId="6F39CE72" w14:textId="78EF5CD2"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945" w:type="dxa"/>
          </w:tcPr>
          <w:p w14:paraId="17B1D4C5" w14:textId="77777777" w:rsidR="00863A71" w:rsidRPr="00AD1CEC" w:rsidRDefault="00863A71" w:rsidP="00E20902">
            <w:pPr>
              <w:keepNext/>
              <w:rPr>
                <w:lang w:val="en-CA"/>
              </w:rPr>
            </w:pPr>
            <w:r w:rsidRPr="00AD1CEC">
              <w:rPr>
                <w:lang w:val="en-CA"/>
              </w:rPr>
              <w:t>None</w:t>
            </w:r>
          </w:p>
        </w:tc>
      </w:tr>
      <w:tr w:rsidR="00863A71" w:rsidRPr="00AD1CEC" w14:paraId="33522399" w14:textId="77777777" w:rsidTr="00863A71">
        <w:tc>
          <w:tcPr>
            <w:tcW w:w="4495" w:type="dxa"/>
          </w:tcPr>
          <w:p w14:paraId="4DED6172" w14:textId="11C8E671" w:rsidR="00863A71" w:rsidRPr="00AD1CEC" w:rsidRDefault="00863A71" w:rsidP="00E20902">
            <w:pPr>
              <w:keepNext/>
              <w:rPr>
                <w:lang w:val="en-CA"/>
              </w:rPr>
            </w:pPr>
            <w:r w:rsidRPr="00AD1CEC">
              <w:rPr>
                <w:lang w:val="en-CA"/>
              </w:rPr>
              <w:t xml:space="preserve">Compression </w:t>
            </w:r>
            <w:r w:rsidR="002349D8">
              <w:rPr>
                <w:lang w:val="en-CA"/>
              </w:rPr>
              <w:t>format</w:t>
            </w:r>
          </w:p>
        </w:tc>
        <w:tc>
          <w:tcPr>
            <w:tcW w:w="4945" w:type="dxa"/>
          </w:tcPr>
          <w:p w14:paraId="26C01E2B" w14:textId="106333E3" w:rsidR="00863A71" w:rsidRPr="00AD1CEC" w:rsidRDefault="00863A71" w:rsidP="00E20902">
            <w:pPr>
              <w:keepNext/>
              <w:rPr>
                <w:lang w:val="en-CA"/>
              </w:rPr>
            </w:pPr>
            <w:r w:rsidRPr="00AD1CEC">
              <w:rPr>
                <w:lang w:val="en-CA"/>
              </w:rPr>
              <w:t>None, J2K, HEVC, AVC, MPEG-2</w:t>
            </w:r>
          </w:p>
        </w:tc>
      </w:tr>
      <w:tr w:rsidR="00EF53E7" w:rsidRPr="00AD1CEC" w14:paraId="367D4193" w14:textId="77777777" w:rsidTr="00863A71">
        <w:tc>
          <w:tcPr>
            <w:tcW w:w="4495" w:type="dxa"/>
          </w:tcPr>
          <w:p w14:paraId="30473569" w14:textId="20A62AD7" w:rsidR="00EF53E7" w:rsidRPr="00AD1CEC" w:rsidRDefault="00BA391B" w:rsidP="00E20902">
            <w:pPr>
              <w:keepNext/>
              <w:rPr>
                <w:lang w:val="en-CA"/>
              </w:rPr>
            </w:pPr>
            <w:ins w:id="363" w:author="Syed, Yasser" w:date="2018-06-18T18:18:00Z">
              <w:r>
                <w:rPr>
                  <w:lang w:val="en-CA"/>
                </w:rPr>
                <w:t xml:space="preserve">File </w:t>
              </w:r>
            </w:ins>
            <w:r w:rsidR="00EF53E7" w:rsidRPr="00AD1CEC">
              <w:rPr>
                <w:lang w:val="en-CA"/>
              </w:rPr>
              <w:t>Wrappers</w:t>
            </w:r>
          </w:p>
        </w:tc>
        <w:tc>
          <w:tcPr>
            <w:tcW w:w="4945" w:type="dxa"/>
          </w:tcPr>
          <w:p w14:paraId="36D8CEAB" w14:textId="23E062F7" w:rsidR="00EF53E7" w:rsidRPr="00AD1CEC" w:rsidRDefault="00EF53E7" w:rsidP="00E20902">
            <w:pPr>
              <w:keepNext/>
              <w:rPr>
                <w:lang w:val="en-CA"/>
              </w:rPr>
            </w:pPr>
            <w:r w:rsidRPr="00AD1CEC">
              <w:rPr>
                <w:lang w:val="en-CA"/>
              </w:rPr>
              <w:t xml:space="preserve">MXF, </w:t>
            </w:r>
            <w:del w:id="364" w:author="Syed, Yasser" w:date="2018-06-18T18:20:00Z">
              <w:r w:rsidRPr="00AD1CEC" w:rsidDel="004F7CF5">
                <w:rPr>
                  <w:lang w:val="en-CA"/>
                </w:rPr>
                <w:delText>SDI, HD-SDI,</w:delText>
              </w:r>
              <w:r w:rsidR="00BC0DD2" w:rsidRPr="00AD1CEC" w:rsidDel="004F7CF5">
                <w:rPr>
                  <w:lang w:val="en-CA"/>
                </w:rPr>
                <w:delText xml:space="preserve"> ST.2022</w:delText>
              </w:r>
              <w:r w:rsidR="00FE68B5" w:rsidRPr="00AD1CEC" w:rsidDel="004F7CF5">
                <w:rPr>
                  <w:lang w:val="en-CA"/>
                </w:rPr>
                <w:delText>-6</w:delText>
              </w:r>
              <w:r w:rsidR="00BC0DD2" w:rsidRPr="00AD1CEC" w:rsidDel="004F7CF5">
                <w:rPr>
                  <w:lang w:val="en-CA"/>
                </w:rPr>
                <w:delText xml:space="preserve"> (IP/MUX), ST</w:delText>
              </w:r>
            </w:del>
            <w:del w:id="365" w:author="Syed, Yasser" w:date="2018-04-13T18:11:00Z">
              <w:r w:rsidR="00BC0DD2" w:rsidRPr="00AD1CEC" w:rsidDel="0002741F">
                <w:rPr>
                  <w:lang w:val="en-CA"/>
                </w:rPr>
                <w:delText>.</w:delText>
              </w:r>
            </w:del>
            <w:del w:id="366" w:author="Syed, Yasser" w:date="2018-06-18T18:20:00Z">
              <w:r w:rsidR="00BC0DD2" w:rsidRPr="00AD1CEC" w:rsidDel="004F7CF5">
                <w:rPr>
                  <w:lang w:val="en-CA"/>
                </w:rPr>
                <w:delText>2110</w:delText>
              </w:r>
              <w:r w:rsidR="00FE68B5" w:rsidRPr="00AD1CEC" w:rsidDel="004F7CF5">
                <w:rPr>
                  <w:lang w:val="en-CA"/>
                </w:rPr>
                <w:delText>-20</w:delText>
              </w:r>
              <w:r w:rsidR="00BC0DD2" w:rsidRPr="00AD1CEC" w:rsidDel="004F7CF5">
                <w:rPr>
                  <w:lang w:val="en-CA"/>
                </w:rPr>
                <w:delText xml:space="preserve"> (IP/UnMux),</w:delText>
              </w:r>
              <w:r w:rsidRPr="00AD1CEC" w:rsidDel="004F7CF5">
                <w:rPr>
                  <w:lang w:val="en-CA"/>
                </w:rPr>
                <w:delText xml:space="preserve"> </w:delText>
              </w:r>
            </w:del>
            <w:r w:rsidRPr="00AD1CEC">
              <w:rPr>
                <w:lang w:val="en-CA"/>
              </w:rPr>
              <w:t xml:space="preserve">MPEG2-TS, </w:t>
            </w:r>
            <w:ins w:id="367" w:author="Syed, Yasser" w:date="2018-04-13T11:47:00Z">
              <w:r w:rsidR="00866B5B">
                <w:rPr>
                  <w:lang w:val="en-CA"/>
                </w:rPr>
                <w:t>ISOBMFF</w:t>
              </w:r>
            </w:ins>
            <w:del w:id="368" w:author="Syed, Yasser" w:date="2018-04-13T11:46:00Z">
              <w:r w:rsidRPr="00AD1CEC" w:rsidDel="00866B5B">
                <w:rPr>
                  <w:lang w:val="en-CA"/>
                </w:rPr>
                <w:delText>MP4</w:delText>
              </w:r>
            </w:del>
            <w:del w:id="369" w:author="Syed, Yasser" w:date="2018-06-18T18:20:00Z">
              <w:r w:rsidR="00BC0DD2" w:rsidRPr="00AD1CEC" w:rsidDel="004F7CF5">
                <w:rPr>
                  <w:lang w:val="en-CA"/>
                </w:rPr>
                <w:delText>, others</w:delText>
              </w:r>
            </w:del>
          </w:p>
        </w:tc>
      </w:tr>
      <w:tr w:rsidR="00BA391B" w:rsidRPr="00AD1CEC" w14:paraId="1427F79D" w14:textId="77777777" w:rsidTr="00863A71">
        <w:trPr>
          <w:ins w:id="370" w:author="Syed, Yasser" w:date="2018-06-18T18:15:00Z"/>
        </w:trPr>
        <w:tc>
          <w:tcPr>
            <w:tcW w:w="4495" w:type="dxa"/>
          </w:tcPr>
          <w:p w14:paraId="4B4E1993" w14:textId="31EAACAD" w:rsidR="00BA391B" w:rsidRPr="00AD1CEC" w:rsidRDefault="00BA391B" w:rsidP="00E20902">
            <w:pPr>
              <w:keepNext/>
              <w:rPr>
                <w:ins w:id="371" w:author="Syed, Yasser" w:date="2018-06-18T18:15:00Z"/>
                <w:lang w:val="en-CA"/>
              </w:rPr>
            </w:pPr>
            <w:ins w:id="372" w:author="Syed, Yasser" w:date="2018-06-18T18:18:00Z">
              <w:r>
                <w:rPr>
                  <w:lang w:val="en-CA"/>
                </w:rPr>
                <w:t>Wireline Frame Digital Interface</w:t>
              </w:r>
            </w:ins>
          </w:p>
        </w:tc>
        <w:tc>
          <w:tcPr>
            <w:tcW w:w="4945" w:type="dxa"/>
          </w:tcPr>
          <w:p w14:paraId="0E37F7BE" w14:textId="026EF425" w:rsidR="00BA391B" w:rsidRPr="00AD1CEC" w:rsidRDefault="004F7CF5" w:rsidP="00E20902">
            <w:pPr>
              <w:keepNext/>
              <w:rPr>
                <w:ins w:id="373" w:author="Syed, Yasser" w:date="2018-06-18T18:15:00Z"/>
                <w:lang w:val="en-CA"/>
              </w:rPr>
            </w:pPr>
            <w:ins w:id="374" w:author="Syed, Yasser" w:date="2018-06-18T18:20:00Z">
              <w:r w:rsidRPr="00AD1CEC">
                <w:rPr>
                  <w:lang w:val="en-CA"/>
                </w:rPr>
                <w:t>SDI, HD-SDI, ST.2022-6 (IP/MUX), ST</w:t>
              </w:r>
              <w:r>
                <w:rPr>
                  <w:lang w:val="en-CA"/>
                </w:rPr>
                <w:t xml:space="preserve"> </w:t>
              </w:r>
              <w:r w:rsidRPr="00AD1CEC">
                <w:rPr>
                  <w:lang w:val="en-CA"/>
                </w:rPr>
                <w:t>2110-20 (IP/</w:t>
              </w:r>
              <w:proofErr w:type="spellStart"/>
              <w:r w:rsidRPr="00AD1CEC">
                <w:rPr>
                  <w:lang w:val="en-CA"/>
                </w:rPr>
                <w:t>UnMux</w:t>
              </w:r>
              <w:proofErr w:type="spellEnd"/>
              <w:r w:rsidRPr="00AD1CEC">
                <w:rPr>
                  <w:lang w:val="en-CA"/>
                </w:rPr>
                <w:t>), others</w:t>
              </w:r>
            </w:ins>
          </w:p>
        </w:tc>
      </w:tr>
    </w:tbl>
    <w:p w14:paraId="712C8576" w14:textId="7777777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95"/>
        <w:gridCol w:w="4945"/>
      </w:tblGrid>
      <w:tr w:rsidR="00863A71" w:rsidRPr="00AD1CEC" w14:paraId="47D986C5" w14:textId="77777777" w:rsidTr="00863A71">
        <w:tc>
          <w:tcPr>
            <w:tcW w:w="9440" w:type="dxa"/>
            <w:gridSpan w:val="2"/>
            <w:shd w:val="clear" w:color="auto" w:fill="B4C6E7" w:themeFill="accent1" w:themeFillTint="66"/>
          </w:tcPr>
          <w:p w14:paraId="77886D64" w14:textId="742D6FDA" w:rsidR="00863A71" w:rsidRPr="00AD1CEC" w:rsidRDefault="00863A71" w:rsidP="00E20902">
            <w:pPr>
              <w:keepNext/>
              <w:jc w:val="center"/>
              <w:rPr>
                <w:lang w:val="en-CA"/>
              </w:rPr>
            </w:pPr>
            <w:r w:rsidRPr="00AD1CEC">
              <w:rPr>
                <w:sz w:val="28"/>
                <w:lang w:val="en-CA"/>
              </w:rPr>
              <w:t>HDR/WCG, SDR/WCG</w:t>
            </w:r>
          </w:p>
        </w:tc>
      </w:tr>
      <w:tr w:rsidR="00DE0859" w:rsidRPr="00AD1CEC" w14:paraId="2C2A833E" w14:textId="77777777" w:rsidTr="00863A71">
        <w:tc>
          <w:tcPr>
            <w:tcW w:w="4495" w:type="dxa"/>
          </w:tcPr>
          <w:p w14:paraId="7F140DB4" w14:textId="406C9AD5"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945" w:type="dxa"/>
          </w:tcPr>
          <w:p w14:paraId="3F5E9FF0" w14:textId="217CB13A" w:rsidR="00DE0859" w:rsidRPr="00AD1CEC" w:rsidRDefault="00DE0859" w:rsidP="00E20902">
            <w:pPr>
              <w:keepNext/>
              <w:rPr>
                <w:lang w:val="en-CA"/>
              </w:rPr>
            </w:pPr>
            <w:r w:rsidRPr="00AD1CEC">
              <w:rPr>
                <w:lang w:val="en-CA"/>
              </w:rPr>
              <w:t>4:2:2 [</w:t>
            </w:r>
            <w:proofErr w:type="spellStart"/>
            <w:r w:rsidRPr="00AD1CEC">
              <w:rPr>
                <w:lang w:val="en-CA"/>
              </w:rPr>
              <w:t>Y’CbCr</w:t>
            </w:r>
            <w:proofErr w:type="spellEnd"/>
            <w:r w:rsidRPr="00AD1CEC">
              <w:rPr>
                <w:lang w:val="en-CA"/>
              </w:rPr>
              <w:t>], 4:2:2 [</w:t>
            </w:r>
            <w:proofErr w:type="spellStart"/>
            <w:r w:rsidRPr="00AD1CEC">
              <w:rPr>
                <w:lang w:val="en-CA"/>
              </w:rPr>
              <w:t>Y’CbCr</w:t>
            </w:r>
            <w:proofErr w:type="spellEnd"/>
            <w:r w:rsidRPr="00AD1CEC">
              <w:rPr>
                <w:lang w:val="en-CA"/>
              </w:rPr>
              <w:t>]</w:t>
            </w:r>
          </w:p>
        </w:tc>
      </w:tr>
      <w:tr w:rsidR="00863A71" w:rsidRPr="00AD1CEC" w14:paraId="4B86A908" w14:textId="77777777" w:rsidTr="00863A71">
        <w:tc>
          <w:tcPr>
            <w:tcW w:w="4495" w:type="dxa"/>
          </w:tcPr>
          <w:p w14:paraId="235E92DC" w14:textId="47A7BB5D"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945" w:type="dxa"/>
          </w:tcPr>
          <w:p w14:paraId="7E34D2C4" w14:textId="5CCFBBFF" w:rsidR="00863A71" w:rsidRPr="00AD1CEC" w:rsidRDefault="00863A71" w:rsidP="00E20902">
            <w:pPr>
              <w:keepNext/>
              <w:rPr>
                <w:lang w:val="en-CA"/>
              </w:rPr>
            </w:pPr>
            <w:r w:rsidRPr="00AD1CEC">
              <w:rPr>
                <w:lang w:val="en-CA"/>
              </w:rPr>
              <w:t>Progressive</w:t>
            </w:r>
          </w:p>
        </w:tc>
      </w:tr>
      <w:tr w:rsidR="00863A71" w:rsidRPr="00AD1CEC" w14:paraId="69A66A64" w14:textId="77777777" w:rsidTr="00863A71">
        <w:tc>
          <w:tcPr>
            <w:tcW w:w="4495" w:type="dxa"/>
          </w:tcPr>
          <w:p w14:paraId="75F9BF2E" w14:textId="08CBA898"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945" w:type="dxa"/>
          </w:tcPr>
          <w:p w14:paraId="092849DD" w14:textId="77777777" w:rsidR="00863A71" w:rsidRPr="00AD1CEC" w:rsidRDefault="00863A71" w:rsidP="00E20902">
            <w:pPr>
              <w:keepNext/>
              <w:rPr>
                <w:lang w:val="en-CA"/>
              </w:rPr>
            </w:pPr>
            <w:r w:rsidRPr="00AD1CEC">
              <w:rPr>
                <w:lang w:val="en-CA"/>
              </w:rPr>
              <w:t>16, 12, 10</w:t>
            </w:r>
          </w:p>
        </w:tc>
      </w:tr>
      <w:tr w:rsidR="00863A71" w:rsidRPr="00AD1CEC" w14:paraId="61085A88" w14:textId="77777777" w:rsidTr="00863A71">
        <w:tc>
          <w:tcPr>
            <w:tcW w:w="4495" w:type="dxa"/>
          </w:tcPr>
          <w:p w14:paraId="304C66A1" w14:textId="080F7F7A"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945" w:type="dxa"/>
          </w:tcPr>
          <w:p w14:paraId="7E0A0254" w14:textId="559A1DE5"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6EA86D89" w14:textId="77777777" w:rsidTr="00863A71">
        <w:tc>
          <w:tcPr>
            <w:tcW w:w="4495" w:type="dxa"/>
          </w:tcPr>
          <w:p w14:paraId="188603BA" w14:textId="1479CB56"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945" w:type="dxa"/>
          </w:tcPr>
          <w:p w14:paraId="6849B4C2" w14:textId="15816ED2" w:rsidR="00863A71" w:rsidRPr="00AD1CEC" w:rsidRDefault="00863A71" w:rsidP="00E20902">
            <w:pPr>
              <w:keepNext/>
              <w:rPr>
                <w:lang w:val="en-CA"/>
              </w:rPr>
            </w:pPr>
            <w:r w:rsidRPr="00AD1CEC">
              <w:rPr>
                <w:lang w:val="en-CA"/>
              </w:rPr>
              <w:t xml:space="preserve">None, </w:t>
            </w:r>
            <w:r w:rsidR="009F3DDB">
              <w:rPr>
                <w:lang w:val="en-CA"/>
              </w:rPr>
              <w:t>s</w:t>
            </w:r>
            <w:r w:rsidRPr="00AD1CEC">
              <w:rPr>
                <w:lang w:val="en-CA"/>
              </w:rPr>
              <w:t xml:space="preserve">patial, </w:t>
            </w:r>
            <w:r w:rsidR="009F3DDB">
              <w:rPr>
                <w:lang w:val="en-CA"/>
              </w:rPr>
              <w:t>s</w:t>
            </w:r>
            <w:r w:rsidRPr="00AD1CEC">
              <w:rPr>
                <w:lang w:val="en-CA"/>
              </w:rPr>
              <w:t>patial/</w:t>
            </w:r>
            <w:r w:rsidR="009F3DDB">
              <w:rPr>
                <w:lang w:val="en-CA"/>
              </w:rPr>
              <w:t>t</w:t>
            </w:r>
            <w:r w:rsidRPr="00AD1CEC">
              <w:rPr>
                <w:lang w:val="en-CA"/>
              </w:rPr>
              <w:t>em</w:t>
            </w:r>
            <w:r w:rsidR="009F3DDB">
              <w:rPr>
                <w:lang w:val="en-CA"/>
              </w:rPr>
              <w:t>poral</w:t>
            </w:r>
          </w:p>
        </w:tc>
      </w:tr>
      <w:tr w:rsidR="00863A71" w:rsidRPr="00AD1CEC" w14:paraId="033B4444" w14:textId="77777777" w:rsidTr="00863A71">
        <w:tc>
          <w:tcPr>
            <w:tcW w:w="4495" w:type="dxa"/>
          </w:tcPr>
          <w:p w14:paraId="4E7F12A9" w14:textId="218524FD" w:rsidR="00863A71" w:rsidRPr="00AD1CEC" w:rsidRDefault="00863A71" w:rsidP="00E20902">
            <w:pPr>
              <w:keepNext/>
              <w:rPr>
                <w:lang w:val="en-CA"/>
              </w:rPr>
            </w:pPr>
            <w:r w:rsidRPr="00AD1CEC">
              <w:rPr>
                <w:lang w:val="en-CA"/>
              </w:rPr>
              <w:t xml:space="preserve">Compression </w:t>
            </w:r>
            <w:r w:rsidR="002349D8">
              <w:rPr>
                <w:lang w:val="en-CA"/>
              </w:rPr>
              <w:t>format</w:t>
            </w:r>
          </w:p>
        </w:tc>
        <w:tc>
          <w:tcPr>
            <w:tcW w:w="4945" w:type="dxa"/>
          </w:tcPr>
          <w:p w14:paraId="7BFBBAD4" w14:textId="444F103D" w:rsidR="00863A71" w:rsidRPr="00AD1CEC" w:rsidRDefault="00863A71" w:rsidP="00E20902">
            <w:pPr>
              <w:keepNext/>
              <w:rPr>
                <w:lang w:val="en-CA"/>
              </w:rPr>
            </w:pPr>
            <w:r w:rsidRPr="00AD1CEC">
              <w:rPr>
                <w:lang w:val="en-CA"/>
              </w:rPr>
              <w:t>None, J2K, HEVC, AVC, MPEG-2</w:t>
            </w:r>
          </w:p>
        </w:tc>
      </w:tr>
      <w:tr w:rsidR="00EF53E7" w:rsidRPr="00AD1CEC" w14:paraId="7E65C93F" w14:textId="77777777" w:rsidTr="00863A71">
        <w:tc>
          <w:tcPr>
            <w:tcW w:w="4495" w:type="dxa"/>
          </w:tcPr>
          <w:p w14:paraId="599BB65B" w14:textId="09A52C6E" w:rsidR="00EF53E7" w:rsidRPr="00AD1CEC" w:rsidRDefault="00BA391B" w:rsidP="00863A71">
            <w:pPr>
              <w:rPr>
                <w:lang w:val="en-CA"/>
              </w:rPr>
            </w:pPr>
            <w:ins w:id="375" w:author="Syed, Yasser" w:date="2018-06-18T18:18:00Z">
              <w:r>
                <w:rPr>
                  <w:lang w:val="en-CA"/>
                </w:rPr>
                <w:t xml:space="preserve">File </w:t>
              </w:r>
            </w:ins>
            <w:r w:rsidR="00EF53E7" w:rsidRPr="00AD1CEC">
              <w:rPr>
                <w:lang w:val="en-CA"/>
              </w:rPr>
              <w:t>Wrappers</w:t>
            </w:r>
          </w:p>
        </w:tc>
        <w:tc>
          <w:tcPr>
            <w:tcW w:w="4945" w:type="dxa"/>
          </w:tcPr>
          <w:p w14:paraId="45AFA550" w14:textId="6F1EB06A" w:rsidR="00EF53E7" w:rsidRPr="00AD1CEC" w:rsidRDefault="00BC0DD2" w:rsidP="00863A71">
            <w:pPr>
              <w:rPr>
                <w:lang w:val="en-CA"/>
              </w:rPr>
            </w:pPr>
            <w:r w:rsidRPr="00AD1CEC">
              <w:rPr>
                <w:lang w:val="en-CA"/>
              </w:rPr>
              <w:t xml:space="preserve">MXF, </w:t>
            </w:r>
            <w:del w:id="376" w:author="Syed, Yasser" w:date="2018-06-18T18:20:00Z">
              <w:r w:rsidRPr="00AD1CEC" w:rsidDel="004F7CF5">
                <w:rPr>
                  <w:lang w:val="en-CA"/>
                </w:rPr>
                <w:delText>SDI, HD-SDI, ST.2022 (IP/MUX), ST.2110</w:delText>
              </w:r>
              <w:r w:rsidR="00FE68B5" w:rsidRPr="00AD1CEC" w:rsidDel="004F7CF5">
                <w:rPr>
                  <w:lang w:val="en-CA"/>
                </w:rPr>
                <w:delText>-20</w:delText>
              </w:r>
              <w:r w:rsidRPr="00AD1CEC" w:rsidDel="004F7CF5">
                <w:rPr>
                  <w:lang w:val="en-CA"/>
                </w:rPr>
                <w:delText xml:space="preserve"> (IP/UnMux), </w:delText>
              </w:r>
            </w:del>
            <w:r w:rsidRPr="00AD1CEC">
              <w:rPr>
                <w:lang w:val="en-CA"/>
              </w:rPr>
              <w:t xml:space="preserve">MPEG2-TS, </w:t>
            </w:r>
            <w:ins w:id="377" w:author="Syed, Yasser" w:date="2018-04-13T11:47:00Z">
              <w:r w:rsidR="00866B5B">
                <w:rPr>
                  <w:lang w:val="en-CA"/>
                </w:rPr>
                <w:t>ISO</w:t>
              </w:r>
              <w:r w:rsidR="002C35EE">
                <w:rPr>
                  <w:lang w:val="en-CA"/>
                </w:rPr>
                <w:t>BMFF</w:t>
              </w:r>
            </w:ins>
            <w:del w:id="378" w:author="Syed, Yasser" w:date="2018-04-13T11:47:00Z">
              <w:r w:rsidRPr="00AD1CEC" w:rsidDel="00866B5B">
                <w:rPr>
                  <w:lang w:val="en-CA"/>
                </w:rPr>
                <w:delText>MP4</w:delText>
              </w:r>
            </w:del>
            <w:del w:id="379" w:author="Syed, Yasser" w:date="2018-06-18T18:21:00Z">
              <w:r w:rsidRPr="00AD1CEC" w:rsidDel="004F7CF5">
                <w:rPr>
                  <w:lang w:val="en-CA"/>
                </w:rPr>
                <w:delText>, others</w:delText>
              </w:r>
            </w:del>
          </w:p>
        </w:tc>
      </w:tr>
      <w:tr w:rsidR="00BA391B" w:rsidRPr="00AD1CEC" w14:paraId="7B345755" w14:textId="77777777" w:rsidTr="00863A71">
        <w:tc>
          <w:tcPr>
            <w:tcW w:w="4495" w:type="dxa"/>
          </w:tcPr>
          <w:p w14:paraId="7B681CB1" w14:textId="12EF2FBC" w:rsidR="00BA391B" w:rsidRPr="00AD1CEC" w:rsidRDefault="00BA391B" w:rsidP="00863A71">
            <w:pPr>
              <w:rPr>
                <w:lang w:val="en-CA"/>
              </w:rPr>
            </w:pPr>
            <w:r>
              <w:rPr>
                <w:lang w:val="en-CA"/>
              </w:rPr>
              <w:t>Wireline Frame Digital Interface</w:t>
            </w:r>
          </w:p>
        </w:tc>
        <w:tc>
          <w:tcPr>
            <w:tcW w:w="4945" w:type="dxa"/>
          </w:tcPr>
          <w:p w14:paraId="6421AE9B" w14:textId="720726CB" w:rsidR="00BA391B" w:rsidRPr="00AD1CEC" w:rsidRDefault="004F7CF5" w:rsidP="00863A71">
            <w:pPr>
              <w:rPr>
                <w:lang w:val="en-CA"/>
              </w:rPr>
            </w:pPr>
            <w:r w:rsidRPr="00AD1CEC">
              <w:rPr>
                <w:lang w:val="en-CA"/>
              </w:rPr>
              <w:t>SDI, HD-SDI, ST.2022 (IP/MUX), ST.2110-20 (IP/</w:t>
            </w:r>
            <w:proofErr w:type="spellStart"/>
            <w:r w:rsidRPr="00AD1CEC">
              <w:rPr>
                <w:lang w:val="en-CA"/>
              </w:rPr>
              <w:t>UnMux</w:t>
            </w:r>
            <w:proofErr w:type="spellEnd"/>
            <w:proofErr w:type="gramStart"/>
            <w:r w:rsidRPr="00AD1CEC">
              <w:rPr>
                <w:lang w:val="en-CA"/>
              </w:rPr>
              <w:t>) ,</w:t>
            </w:r>
            <w:proofErr w:type="gramEnd"/>
            <w:r w:rsidRPr="00AD1CEC">
              <w:rPr>
                <w:lang w:val="en-CA"/>
              </w:rPr>
              <w:t xml:space="preserve"> others</w:t>
            </w:r>
          </w:p>
        </w:tc>
      </w:tr>
    </w:tbl>
    <w:p w14:paraId="118C6794" w14:textId="4C3EE65C" w:rsidR="0084633B" w:rsidRPr="00AD1CEC" w:rsidRDefault="008B1DAF" w:rsidP="0084633B">
      <w:pPr>
        <w:pStyle w:val="Heading2"/>
        <w:keepLines/>
        <w:numPr>
          <w:ilvl w:val="2"/>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Video/</w:t>
      </w:r>
      <w:r w:rsidR="002349D8">
        <w:rPr>
          <w:lang w:val="en-CA"/>
        </w:rPr>
        <w:t>i</w:t>
      </w:r>
      <w:r w:rsidRPr="00AD1CEC">
        <w:rPr>
          <w:lang w:val="en-CA"/>
        </w:rPr>
        <w:t xml:space="preserve">mage </w:t>
      </w:r>
      <w:r w:rsidR="002349D8">
        <w:rPr>
          <w:lang w:val="en-CA"/>
        </w:rPr>
        <w:t>c</w:t>
      </w:r>
      <w:r w:rsidRPr="00AD1CEC">
        <w:rPr>
          <w:lang w:val="en-CA"/>
        </w:rPr>
        <w:t xml:space="preserve">haracteristics for </w:t>
      </w:r>
      <w:r w:rsidR="002349D8">
        <w:rPr>
          <w:lang w:val="en-CA"/>
        </w:rPr>
        <w:t>s</w:t>
      </w:r>
      <w:r w:rsidRPr="00AD1CEC">
        <w:rPr>
          <w:lang w:val="en-CA"/>
        </w:rPr>
        <w:t xml:space="preserve">ervice </w:t>
      </w:r>
      <w:r w:rsidR="002349D8">
        <w:rPr>
          <w:lang w:val="en-CA"/>
        </w:rPr>
        <w:t>d</w:t>
      </w:r>
      <w:r w:rsidRPr="00AD1CEC">
        <w:rPr>
          <w:lang w:val="en-CA"/>
        </w:rPr>
        <w:t xml:space="preserve">istribution </w:t>
      </w:r>
      <w:r w:rsidR="002349D8">
        <w:rPr>
          <w:lang w:val="en-CA"/>
        </w:rPr>
        <w:t>d</w:t>
      </w:r>
      <w:r w:rsidRPr="00AD1CEC">
        <w:rPr>
          <w:lang w:val="en-CA"/>
        </w:rPr>
        <w:t>omain</w:t>
      </w:r>
    </w:p>
    <w:p w14:paraId="009D52FD" w14:textId="04799720" w:rsidR="008E1738" w:rsidRPr="00AD1CEC" w:rsidRDefault="008E1738" w:rsidP="008E1738">
      <w:pPr>
        <w:rPr>
          <w:lang w:val="en-CA"/>
        </w:rPr>
      </w:pPr>
      <w:r w:rsidRPr="00AD1CEC">
        <w:rPr>
          <w:lang w:val="en-CA"/>
        </w:rPr>
        <w:t>In the service distribution domain, the remaining conversion stage of the content is intended to be the final format that is consumed by the viewer’</w:t>
      </w:r>
      <w:r w:rsidR="00DE0859" w:rsidRPr="00AD1CEC">
        <w:rPr>
          <w:lang w:val="en-CA"/>
        </w:rPr>
        <w:t>s player device. Video c</w:t>
      </w:r>
      <w:r w:rsidRPr="00AD1CEC">
        <w:rPr>
          <w:lang w:val="en-CA"/>
        </w:rPr>
        <w:t>ontent may be reduced by further subsampling, bit depth, and traditional distribution video codec techniques.</w:t>
      </w:r>
    </w:p>
    <w:p w14:paraId="211E3BFC" w14:textId="6025BDEB" w:rsidR="00814FA5" w:rsidRPr="00AD1CEC" w:rsidRDefault="00814FA5" w:rsidP="00E20902">
      <w:pPr>
        <w:pStyle w:val="Caption"/>
        <w:keepNext/>
        <w:rPr>
          <w:lang w:val="en-CA"/>
        </w:rPr>
      </w:pPr>
      <w:r w:rsidRPr="00AD1CEC">
        <w:rPr>
          <w:lang w:val="en-CA"/>
        </w:rPr>
        <w:lastRenderedPageBreak/>
        <w:t xml:space="preserve">Table </w:t>
      </w:r>
      <w:r w:rsidRPr="00AD1CEC">
        <w:rPr>
          <w:lang w:val="en-CA"/>
        </w:rPr>
        <w:fldChar w:fldCharType="begin"/>
      </w:r>
      <w:r w:rsidRPr="00AD1CEC">
        <w:rPr>
          <w:lang w:val="en-CA"/>
        </w:rPr>
        <w:instrText xml:space="preserve"> SEQ Table \* ARABIC </w:instrText>
      </w:r>
      <w:r w:rsidRPr="00AD1CEC">
        <w:rPr>
          <w:lang w:val="en-CA"/>
        </w:rPr>
        <w:fldChar w:fldCharType="separate"/>
      </w:r>
      <w:r w:rsidR="00D65F54">
        <w:rPr>
          <w:noProof/>
          <w:lang w:val="en-CA"/>
        </w:rPr>
        <w:t>7</w:t>
      </w:r>
      <w:r w:rsidRPr="00AD1CEC">
        <w:rPr>
          <w:lang w:val="en-CA"/>
        </w:rPr>
        <w:fldChar w:fldCharType="end"/>
      </w:r>
      <w:r w:rsidRPr="00AD1CEC">
        <w:rPr>
          <w:lang w:val="en-CA"/>
        </w:rPr>
        <w:t>- Widely Used Video/Image Workflow Characteristics in the Service Distribution Domain</w:t>
      </w:r>
    </w:p>
    <w:p w14:paraId="47A749D7" w14:textId="3F30808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95"/>
        <w:gridCol w:w="4945"/>
      </w:tblGrid>
      <w:tr w:rsidR="00863A71" w:rsidRPr="00AD1CEC" w14:paraId="1940684F" w14:textId="77777777" w:rsidTr="00863A71">
        <w:tc>
          <w:tcPr>
            <w:tcW w:w="9440" w:type="dxa"/>
            <w:gridSpan w:val="2"/>
            <w:shd w:val="clear" w:color="auto" w:fill="B4C6E7" w:themeFill="accent1" w:themeFillTint="66"/>
          </w:tcPr>
          <w:p w14:paraId="26D01EF5" w14:textId="4A8CC724" w:rsidR="00863A71" w:rsidRPr="00AD1CEC" w:rsidRDefault="00863A71" w:rsidP="00E20902">
            <w:pPr>
              <w:keepNext/>
              <w:jc w:val="center"/>
              <w:rPr>
                <w:lang w:val="en-CA"/>
              </w:rPr>
            </w:pPr>
            <w:r w:rsidRPr="00AD1CEC">
              <w:rPr>
                <w:sz w:val="28"/>
                <w:lang w:val="en-CA"/>
              </w:rPr>
              <w:t>SDR/NCG</w:t>
            </w:r>
          </w:p>
        </w:tc>
      </w:tr>
      <w:tr w:rsidR="00DE0859" w:rsidRPr="00AD1CEC" w14:paraId="457B867B" w14:textId="77777777" w:rsidTr="00863A71">
        <w:tc>
          <w:tcPr>
            <w:tcW w:w="4495" w:type="dxa"/>
          </w:tcPr>
          <w:p w14:paraId="56EE673B" w14:textId="4FB9426A"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4945" w:type="dxa"/>
          </w:tcPr>
          <w:p w14:paraId="12FB15AF" w14:textId="4837CA7D" w:rsidR="00DE0859" w:rsidRPr="00AD1CEC" w:rsidRDefault="00DE0859" w:rsidP="00E20902">
            <w:pPr>
              <w:keepNext/>
              <w:rPr>
                <w:lang w:val="en-CA"/>
              </w:rPr>
            </w:pPr>
            <w:r w:rsidRPr="00AD1CEC">
              <w:rPr>
                <w:lang w:val="en-CA"/>
              </w:rPr>
              <w:t>4:2:0 [</w:t>
            </w:r>
            <w:proofErr w:type="spellStart"/>
            <w:r w:rsidRPr="00AD1CEC">
              <w:rPr>
                <w:lang w:val="en-CA"/>
              </w:rPr>
              <w:t>Y’CbCr</w:t>
            </w:r>
            <w:proofErr w:type="spellEnd"/>
            <w:r w:rsidRPr="00AD1CEC">
              <w:rPr>
                <w:lang w:val="en-CA"/>
              </w:rPr>
              <w:t>]</w:t>
            </w:r>
          </w:p>
        </w:tc>
      </w:tr>
      <w:tr w:rsidR="00863A71" w:rsidRPr="00AD1CEC" w14:paraId="57F1236F" w14:textId="77777777" w:rsidTr="00863A71">
        <w:tc>
          <w:tcPr>
            <w:tcW w:w="4495" w:type="dxa"/>
          </w:tcPr>
          <w:p w14:paraId="303838EF" w14:textId="1135C9E8"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4945" w:type="dxa"/>
          </w:tcPr>
          <w:p w14:paraId="77ECF147" w14:textId="578F8440" w:rsidR="00863A71" w:rsidRPr="00AD1CEC" w:rsidRDefault="00863A71" w:rsidP="00E20902">
            <w:pPr>
              <w:keepNext/>
              <w:rPr>
                <w:lang w:val="en-CA"/>
              </w:rPr>
            </w:pPr>
            <w:r w:rsidRPr="00AD1CEC">
              <w:rPr>
                <w:lang w:val="en-CA"/>
              </w:rPr>
              <w:t xml:space="preserve">Interlaced, </w:t>
            </w:r>
            <w:r w:rsidR="009F3DDB">
              <w:rPr>
                <w:lang w:val="en-CA"/>
              </w:rPr>
              <w:t>p</w:t>
            </w:r>
            <w:r w:rsidRPr="00AD1CEC">
              <w:rPr>
                <w:lang w:val="en-CA"/>
              </w:rPr>
              <w:t>rogressive</w:t>
            </w:r>
          </w:p>
        </w:tc>
      </w:tr>
      <w:tr w:rsidR="00863A71" w:rsidRPr="00AD1CEC" w14:paraId="1C2C8561" w14:textId="77777777" w:rsidTr="00863A71">
        <w:tc>
          <w:tcPr>
            <w:tcW w:w="4495" w:type="dxa"/>
          </w:tcPr>
          <w:p w14:paraId="2EE30775" w14:textId="37D16337"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4945" w:type="dxa"/>
          </w:tcPr>
          <w:p w14:paraId="56A1E71F" w14:textId="77777777" w:rsidR="00863A71" w:rsidRPr="00AD1CEC" w:rsidRDefault="00863A71" w:rsidP="00E20902">
            <w:pPr>
              <w:keepNext/>
              <w:rPr>
                <w:lang w:val="en-CA"/>
              </w:rPr>
            </w:pPr>
            <w:r w:rsidRPr="00AD1CEC">
              <w:rPr>
                <w:lang w:val="en-CA"/>
              </w:rPr>
              <w:t>10, 8</w:t>
            </w:r>
          </w:p>
        </w:tc>
      </w:tr>
      <w:tr w:rsidR="00863A71" w:rsidRPr="00AD1CEC" w14:paraId="71DFA7FD" w14:textId="77777777" w:rsidTr="00863A71">
        <w:tc>
          <w:tcPr>
            <w:tcW w:w="4495" w:type="dxa"/>
          </w:tcPr>
          <w:p w14:paraId="73058A0A" w14:textId="76D81842"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4945" w:type="dxa"/>
          </w:tcPr>
          <w:p w14:paraId="368D9D7D" w14:textId="5B278FAA"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5EAE0D35" w14:textId="77777777" w:rsidTr="00863A71">
        <w:tc>
          <w:tcPr>
            <w:tcW w:w="4495" w:type="dxa"/>
          </w:tcPr>
          <w:p w14:paraId="2C3C7E1C" w14:textId="17BF57FC"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4945" w:type="dxa"/>
          </w:tcPr>
          <w:p w14:paraId="27BED2E9" w14:textId="77777777" w:rsidR="00863A71" w:rsidRPr="00AD1CEC" w:rsidRDefault="00863A71" w:rsidP="00E20902">
            <w:pPr>
              <w:keepNext/>
              <w:rPr>
                <w:lang w:val="en-CA"/>
              </w:rPr>
            </w:pPr>
            <w:r w:rsidRPr="00AD1CEC">
              <w:rPr>
                <w:lang w:val="en-CA"/>
              </w:rPr>
              <w:t>None</w:t>
            </w:r>
          </w:p>
        </w:tc>
      </w:tr>
      <w:tr w:rsidR="00863A71" w:rsidRPr="00AD1CEC" w14:paraId="33071093" w14:textId="77777777" w:rsidTr="00863A71">
        <w:tc>
          <w:tcPr>
            <w:tcW w:w="4495" w:type="dxa"/>
          </w:tcPr>
          <w:p w14:paraId="563D9EEB" w14:textId="229F0F41" w:rsidR="00863A71" w:rsidRPr="00AD1CEC" w:rsidRDefault="00863A71" w:rsidP="00E20902">
            <w:pPr>
              <w:keepNext/>
              <w:rPr>
                <w:lang w:val="en-CA"/>
              </w:rPr>
            </w:pPr>
            <w:r w:rsidRPr="00AD1CEC">
              <w:rPr>
                <w:lang w:val="en-CA"/>
              </w:rPr>
              <w:t xml:space="preserve">Compression </w:t>
            </w:r>
            <w:r w:rsidR="002349D8">
              <w:rPr>
                <w:lang w:val="en-CA"/>
              </w:rPr>
              <w:t>format</w:t>
            </w:r>
          </w:p>
        </w:tc>
        <w:tc>
          <w:tcPr>
            <w:tcW w:w="4945" w:type="dxa"/>
          </w:tcPr>
          <w:p w14:paraId="15067018" w14:textId="56CCBE1E" w:rsidR="00863A71" w:rsidRPr="00AD1CEC" w:rsidRDefault="00863A71" w:rsidP="00E20902">
            <w:pPr>
              <w:keepNext/>
              <w:rPr>
                <w:lang w:val="en-CA"/>
              </w:rPr>
            </w:pPr>
            <w:r w:rsidRPr="00AD1CEC">
              <w:rPr>
                <w:lang w:val="en-CA"/>
              </w:rPr>
              <w:t>HEVC, AVC, MPEG-2, Others</w:t>
            </w:r>
          </w:p>
        </w:tc>
      </w:tr>
      <w:tr w:rsidR="00183260" w:rsidRPr="00AD1CEC" w14:paraId="6AEB558D" w14:textId="77777777" w:rsidTr="00863A71">
        <w:tc>
          <w:tcPr>
            <w:tcW w:w="4495" w:type="dxa"/>
          </w:tcPr>
          <w:p w14:paraId="14E39543" w14:textId="6E7495D6" w:rsidR="00183260" w:rsidRPr="00AD1CEC" w:rsidRDefault="00BA391B" w:rsidP="00E20902">
            <w:pPr>
              <w:keepNext/>
              <w:rPr>
                <w:lang w:val="en-CA"/>
              </w:rPr>
            </w:pPr>
            <w:ins w:id="380" w:author="Syed, Yasser" w:date="2018-06-18T18:18:00Z">
              <w:r>
                <w:rPr>
                  <w:lang w:val="en-CA"/>
                </w:rPr>
                <w:t xml:space="preserve">File </w:t>
              </w:r>
            </w:ins>
            <w:r w:rsidR="00183260" w:rsidRPr="00AD1CEC">
              <w:rPr>
                <w:lang w:val="en-CA"/>
              </w:rPr>
              <w:t>Wrappers</w:t>
            </w:r>
          </w:p>
        </w:tc>
        <w:tc>
          <w:tcPr>
            <w:tcW w:w="4945" w:type="dxa"/>
          </w:tcPr>
          <w:p w14:paraId="79E1EA6D" w14:textId="7479FE99" w:rsidR="00183260" w:rsidRPr="00AD1CEC" w:rsidRDefault="00183260" w:rsidP="00E20902">
            <w:pPr>
              <w:keepNext/>
              <w:rPr>
                <w:lang w:val="en-CA"/>
              </w:rPr>
            </w:pPr>
            <w:r w:rsidRPr="00AD1CEC">
              <w:rPr>
                <w:lang w:val="en-CA"/>
              </w:rPr>
              <w:t xml:space="preserve">MPEG2-TS, </w:t>
            </w:r>
            <w:ins w:id="381" w:author="Syed, Yasser" w:date="2018-04-13T11:47:00Z">
              <w:r w:rsidR="002C35EE">
                <w:rPr>
                  <w:lang w:val="en-CA"/>
                </w:rPr>
                <w:t>ISOBMFF</w:t>
              </w:r>
            </w:ins>
            <w:del w:id="382" w:author="Syed, Yasser" w:date="2018-04-13T11:47:00Z">
              <w:r w:rsidRPr="00AD1CEC" w:rsidDel="002C35EE">
                <w:rPr>
                  <w:lang w:val="en-CA"/>
                </w:rPr>
                <w:delText>MP4</w:delText>
              </w:r>
            </w:del>
          </w:p>
        </w:tc>
      </w:tr>
      <w:tr w:rsidR="00BA391B" w:rsidRPr="00AD1CEC" w14:paraId="2BF32220" w14:textId="77777777" w:rsidTr="00863A71">
        <w:trPr>
          <w:ins w:id="383" w:author="Syed, Yasser" w:date="2018-06-18T18:15:00Z"/>
        </w:trPr>
        <w:tc>
          <w:tcPr>
            <w:tcW w:w="4495" w:type="dxa"/>
          </w:tcPr>
          <w:p w14:paraId="41EF41C5" w14:textId="7D06EC53" w:rsidR="00BA391B" w:rsidRPr="00AD1CEC" w:rsidRDefault="00BA391B" w:rsidP="00E20902">
            <w:pPr>
              <w:keepNext/>
              <w:rPr>
                <w:ins w:id="384" w:author="Syed, Yasser" w:date="2018-06-18T18:15:00Z"/>
                <w:lang w:val="en-CA"/>
              </w:rPr>
            </w:pPr>
            <w:ins w:id="385" w:author="Syed, Yasser" w:date="2018-06-18T18:18:00Z">
              <w:r>
                <w:rPr>
                  <w:lang w:val="en-CA"/>
                </w:rPr>
                <w:t>Wireline Frame Digital Interface</w:t>
              </w:r>
            </w:ins>
          </w:p>
        </w:tc>
        <w:tc>
          <w:tcPr>
            <w:tcW w:w="4945" w:type="dxa"/>
          </w:tcPr>
          <w:p w14:paraId="12BB0673" w14:textId="77777777" w:rsidR="00BA391B" w:rsidRPr="00AD1CEC" w:rsidRDefault="00BA391B" w:rsidP="00E20902">
            <w:pPr>
              <w:keepNext/>
              <w:rPr>
                <w:ins w:id="386" w:author="Syed, Yasser" w:date="2018-06-18T18:15:00Z"/>
                <w:lang w:val="en-CA"/>
              </w:rPr>
            </w:pPr>
          </w:p>
        </w:tc>
      </w:tr>
    </w:tbl>
    <w:p w14:paraId="3113B8A9" w14:textId="77777777" w:rsidR="00DE0859" w:rsidRPr="00AD1CEC" w:rsidRDefault="00DE0859" w:rsidP="00E20902">
      <w:pPr>
        <w:keepNext/>
        <w:rPr>
          <w:lang w:val="en-CA"/>
        </w:rPr>
      </w:pPr>
    </w:p>
    <w:tbl>
      <w:tblPr>
        <w:tblStyle w:val="TableGrid"/>
        <w:tblW w:w="0" w:type="auto"/>
        <w:tblLook w:val="04A0" w:firstRow="1" w:lastRow="0" w:firstColumn="1" w:lastColumn="0" w:noHBand="0" w:noVBand="1"/>
      </w:tblPr>
      <w:tblGrid>
        <w:gridCol w:w="4405"/>
        <w:gridCol w:w="5035"/>
      </w:tblGrid>
      <w:tr w:rsidR="00863A71" w:rsidRPr="00AD1CEC" w14:paraId="72A525E2" w14:textId="77777777" w:rsidTr="00863A71">
        <w:tc>
          <w:tcPr>
            <w:tcW w:w="9440" w:type="dxa"/>
            <w:gridSpan w:val="2"/>
            <w:shd w:val="clear" w:color="auto" w:fill="B4C6E7" w:themeFill="accent1" w:themeFillTint="66"/>
          </w:tcPr>
          <w:p w14:paraId="00A26FBC" w14:textId="2924CC3A" w:rsidR="00863A71" w:rsidRPr="00AD1CEC" w:rsidRDefault="00863A71" w:rsidP="00E20902">
            <w:pPr>
              <w:keepNext/>
              <w:jc w:val="center"/>
              <w:rPr>
                <w:lang w:val="en-CA"/>
              </w:rPr>
            </w:pPr>
            <w:r w:rsidRPr="00AD1CEC">
              <w:rPr>
                <w:sz w:val="28"/>
                <w:lang w:val="en-CA"/>
              </w:rPr>
              <w:t>HDR/WCG, SDR/WCG</w:t>
            </w:r>
          </w:p>
        </w:tc>
      </w:tr>
      <w:tr w:rsidR="00DE0859" w:rsidRPr="00AD1CEC" w14:paraId="0EB8B2AE" w14:textId="77777777" w:rsidTr="00863A71">
        <w:tc>
          <w:tcPr>
            <w:tcW w:w="4405" w:type="dxa"/>
          </w:tcPr>
          <w:p w14:paraId="44AB3DD9" w14:textId="1554D3A2" w:rsidR="00DE0859" w:rsidRPr="00AD1CEC" w:rsidRDefault="00AD1CEC" w:rsidP="00E20902">
            <w:pPr>
              <w:keepNext/>
              <w:rPr>
                <w:lang w:val="en-CA"/>
              </w:rPr>
            </w:pPr>
            <w:r>
              <w:rPr>
                <w:rFonts w:eastAsia="Times New Roman"/>
                <w:lang w:val="en-CA" w:eastAsia="en-US"/>
              </w:rPr>
              <w:t>Colour</w:t>
            </w:r>
            <w:r w:rsidR="00DE0859" w:rsidRPr="00AD1CEC">
              <w:rPr>
                <w:rFonts w:eastAsia="Times New Roman"/>
                <w:lang w:val="en-CA" w:eastAsia="en-US"/>
              </w:rPr>
              <w:t xml:space="preserve"> </w:t>
            </w:r>
            <w:r w:rsidR="002349D8">
              <w:rPr>
                <w:rFonts w:eastAsia="Times New Roman"/>
                <w:lang w:val="en-CA" w:eastAsia="en-US"/>
              </w:rPr>
              <w:t>s</w:t>
            </w:r>
            <w:r>
              <w:rPr>
                <w:rFonts w:eastAsia="Times New Roman"/>
                <w:lang w:val="en-CA" w:eastAsia="en-US"/>
              </w:rPr>
              <w:t>ampling structure</w:t>
            </w:r>
          </w:p>
        </w:tc>
        <w:tc>
          <w:tcPr>
            <w:tcW w:w="5035" w:type="dxa"/>
          </w:tcPr>
          <w:p w14:paraId="78707EAD" w14:textId="352B20B6" w:rsidR="00DE0859" w:rsidRPr="00AD1CEC" w:rsidRDefault="00DE0859" w:rsidP="00E20902">
            <w:pPr>
              <w:keepNext/>
              <w:rPr>
                <w:lang w:val="en-CA"/>
              </w:rPr>
            </w:pPr>
            <w:r w:rsidRPr="00AD1CEC">
              <w:rPr>
                <w:lang w:val="en-CA"/>
              </w:rPr>
              <w:t>4:2:0 [</w:t>
            </w:r>
            <w:proofErr w:type="spellStart"/>
            <w:r w:rsidRPr="00AD1CEC">
              <w:rPr>
                <w:lang w:val="en-CA"/>
              </w:rPr>
              <w:t>Y’CbCr</w:t>
            </w:r>
            <w:proofErr w:type="spellEnd"/>
            <w:r w:rsidRPr="00AD1CEC">
              <w:rPr>
                <w:lang w:val="en-CA"/>
              </w:rPr>
              <w:t>]</w:t>
            </w:r>
          </w:p>
        </w:tc>
      </w:tr>
      <w:tr w:rsidR="00863A71" w:rsidRPr="00AD1CEC" w14:paraId="187D5182" w14:textId="77777777" w:rsidTr="00863A71">
        <w:tc>
          <w:tcPr>
            <w:tcW w:w="4405" w:type="dxa"/>
          </w:tcPr>
          <w:p w14:paraId="64F02068" w14:textId="7247AE36" w:rsidR="00863A71" w:rsidRPr="00AD1CEC" w:rsidRDefault="00863A71" w:rsidP="00E20902">
            <w:pPr>
              <w:keepNext/>
              <w:rPr>
                <w:lang w:val="en-CA"/>
              </w:rPr>
            </w:pPr>
            <w:r w:rsidRPr="00AD1CEC">
              <w:rPr>
                <w:lang w:val="en-CA"/>
              </w:rPr>
              <w:t xml:space="preserve">Frame </w:t>
            </w:r>
            <w:r w:rsidR="002349D8">
              <w:rPr>
                <w:lang w:val="en-CA"/>
              </w:rPr>
              <w:t>s</w:t>
            </w:r>
            <w:r w:rsidRPr="00AD1CEC">
              <w:rPr>
                <w:lang w:val="en-CA"/>
              </w:rPr>
              <w:t>tructure</w:t>
            </w:r>
          </w:p>
        </w:tc>
        <w:tc>
          <w:tcPr>
            <w:tcW w:w="5035" w:type="dxa"/>
          </w:tcPr>
          <w:p w14:paraId="6B18262C" w14:textId="2C50B024" w:rsidR="00863A71" w:rsidRPr="00AD1CEC" w:rsidRDefault="00863A71" w:rsidP="00E20902">
            <w:pPr>
              <w:keepNext/>
              <w:rPr>
                <w:lang w:val="en-CA"/>
              </w:rPr>
            </w:pPr>
            <w:r w:rsidRPr="00AD1CEC">
              <w:rPr>
                <w:lang w:val="en-CA"/>
              </w:rPr>
              <w:t>Progressive</w:t>
            </w:r>
          </w:p>
        </w:tc>
      </w:tr>
      <w:tr w:rsidR="00863A71" w:rsidRPr="00AD1CEC" w14:paraId="6771259F" w14:textId="77777777" w:rsidTr="00863A71">
        <w:tc>
          <w:tcPr>
            <w:tcW w:w="4405" w:type="dxa"/>
          </w:tcPr>
          <w:p w14:paraId="5EAB6C30" w14:textId="42F34EF2" w:rsidR="00863A71" w:rsidRPr="00AD1CEC" w:rsidRDefault="00863A71" w:rsidP="00E20902">
            <w:pPr>
              <w:keepNext/>
              <w:rPr>
                <w:lang w:val="en-CA"/>
              </w:rPr>
            </w:pPr>
            <w:r w:rsidRPr="00AD1CEC">
              <w:rPr>
                <w:lang w:val="en-CA"/>
              </w:rPr>
              <w:t xml:space="preserve">Bit </w:t>
            </w:r>
            <w:r w:rsidR="002349D8">
              <w:rPr>
                <w:lang w:val="en-CA"/>
              </w:rPr>
              <w:t>d</w:t>
            </w:r>
            <w:r w:rsidRPr="00AD1CEC">
              <w:rPr>
                <w:lang w:val="en-CA"/>
              </w:rPr>
              <w:t>epth</w:t>
            </w:r>
          </w:p>
        </w:tc>
        <w:tc>
          <w:tcPr>
            <w:tcW w:w="5035" w:type="dxa"/>
          </w:tcPr>
          <w:p w14:paraId="7162695E" w14:textId="647CEFC0" w:rsidR="00863A71" w:rsidRPr="00AD1CEC" w:rsidRDefault="00863A71" w:rsidP="00E20902">
            <w:pPr>
              <w:keepNext/>
              <w:rPr>
                <w:lang w:val="en-CA"/>
              </w:rPr>
            </w:pPr>
            <w:r w:rsidRPr="00AD1CEC">
              <w:rPr>
                <w:lang w:val="en-CA"/>
              </w:rPr>
              <w:t>10</w:t>
            </w:r>
          </w:p>
        </w:tc>
      </w:tr>
      <w:tr w:rsidR="00863A71" w:rsidRPr="00AD1CEC" w14:paraId="26C34373" w14:textId="77777777" w:rsidTr="00863A71">
        <w:tc>
          <w:tcPr>
            <w:tcW w:w="4405" w:type="dxa"/>
          </w:tcPr>
          <w:p w14:paraId="7ABD22F1" w14:textId="0B28612D" w:rsidR="00863A71" w:rsidRPr="00AD1CEC" w:rsidRDefault="00863A71" w:rsidP="00E20902">
            <w:pPr>
              <w:keepNext/>
              <w:rPr>
                <w:lang w:val="en-CA"/>
              </w:rPr>
            </w:pPr>
            <w:r w:rsidRPr="00AD1CEC">
              <w:rPr>
                <w:lang w:val="en-CA"/>
              </w:rPr>
              <w:t xml:space="preserve">Compression </w:t>
            </w:r>
            <w:r w:rsidR="002349D8">
              <w:rPr>
                <w:lang w:val="en-CA"/>
              </w:rPr>
              <w:t>t</w:t>
            </w:r>
            <w:r w:rsidRPr="00AD1CEC">
              <w:rPr>
                <w:lang w:val="en-CA"/>
              </w:rPr>
              <w:t>ype</w:t>
            </w:r>
          </w:p>
        </w:tc>
        <w:tc>
          <w:tcPr>
            <w:tcW w:w="5035" w:type="dxa"/>
          </w:tcPr>
          <w:p w14:paraId="44F2841E" w14:textId="2724A4DC" w:rsidR="00863A71" w:rsidRPr="00AD1CEC" w:rsidRDefault="00863A71" w:rsidP="00E20902">
            <w:pPr>
              <w:keepNext/>
              <w:rPr>
                <w:lang w:val="en-CA"/>
              </w:rPr>
            </w:pPr>
            <w:r w:rsidRPr="00AD1CEC">
              <w:rPr>
                <w:lang w:val="en-CA"/>
              </w:rPr>
              <w:t xml:space="preserve">Lossless, </w:t>
            </w:r>
            <w:r w:rsidR="009F3DDB">
              <w:rPr>
                <w:lang w:val="en-CA"/>
              </w:rPr>
              <w:t>u</w:t>
            </w:r>
            <w:r w:rsidRPr="00AD1CEC">
              <w:rPr>
                <w:lang w:val="en-CA"/>
              </w:rPr>
              <w:t>ncompressed</w:t>
            </w:r>
          </w:p>
        </w:tc>
      </w:tr>
      <w:tr w:rsidR="00863A71" w:rsidRPr="00AD1CEC" w14:paraId="2EC18A26" w14:textId="77777777" w:rsidTr="00863A71">
        <w:tc>
          <w:tcPr>
            <w:tcW w:w="4405" w:type="dxa"/>
          </w:tcPr>
          <w:p w14:paraId="2BFF505F" w14:textId="43D55786" w:rsidR="00863A71" w:rsidRPr="00AD1CEC" w:rsidRDefault="00863A71" w:rsidP="00E20902">
            <w:pPr>
              <w:keepNext/>
              <w:rPr>
                <w:lang w:val="en-CA"/>
              </w:rPr>
            </w:pPr>
            <w:r w:rsidRPr="00AD1CEC">
              <w:rPr>
                <w:lang w:val="en-CA"/>
              </w:rPr>
              <w:t xml:space="preserve">Compression </w:t>
            </w:r>
            <w:r w:rsidR="002349D8">
              <w:rPr>
                <w:lang w:val="en-CA"/>
              </w:rPr>
              <w:t>d</w:t>
            </w:r>
            <w:r w:rsidRPr="00AD1CEC">
              <w:rPr>
                <w:lang w:val="en-CA"/>
              </w:rPr>
              <w:t>imension</w:t>
            </w:r>
          </w:p>
        </w:tc>
        <w:tc>
          <w:tcPr>
            <w:tcW w:w="5035" w:type="dxa"/>
          </w:tcPr>
          <w:p w14:paraId="7CBB0BD3" w14:textId="07BCD2C2" w:rsidR="00863A71" w:rsidRPr="00AD1CEC" w:rsidRDefault="00863A71" w:rsidP="00E20902">
            <w:pPr>
              <w:keepNext/>
              <w:rPr>
                <w:lang w:val="en-CA"/>
              </w:rPr>
            </w:pPr>
            <w:r w:rsidRPr="00AD1CEC">
              <w:rPr>
                <w:lang w:val="en-CA"/>
              </w:rPr>
              <w:t xml:space="preserve">Spatial, </w:t>
            </w:r>
            <w:r w:rsidR="009F3DDB">
              <w:rPr>
                <w:lang w:val="en-CA"/>
              </w:rPr>
              <w:t>s</w:t>
            </w:r>
            <w:r w:rsidRPr="00AD1CEC">
              <w:rPr>
                <w:lang w:val="en-CA"/>
              </w:rPr>
              <w:t>patial/</w:t>
            </w:r>
            <w:r w:rsidR="009F3DDB">
              <w:rPr>
                <w:lang w:val="en-CA"/>
              </w:rPr>
              <w:t>t</w:t>
            </w:r>
            <w:r w:rsidRPr="00AD1CEC">
              <w:rPr>
                <w:lang w:val="en-CA"/>
              </w:rPr>
              <w:t>emporal</w:t>
            </w:r>
          </w:p>
        </w:tc>
      </w:tr>
      <w:tr w:rsidR="00863A71" w:rsidRPr="00AD1CEC" w14:paraId="7F63038C" w14:textId="77777777" w:rsidTr="00863A71">
        <w:tc>
          <w:tcPr>
            <w:tcW w:w="4405" w:type="dxa"/>
          </w:tcPr>
          <w:p w14:paraId="51DDAE3E" w14:textId="71EE09E1" w:rsidR="00863A71" w:rsidRPr="00AD1CEC" w:rsidRDefault="00863A71" w:rsidP="00E20902">
            <w:pPr>
              <w:keepNext/>
              <w:rPr>
                <w:lang w:val="en-CA"/>
              </w:rPr>
            </w:pPr>
            <w:r w:rsidRPr="00AD1CEC">
              <w:rPr>
                <w:lang w:val="en-CA"/>
              </w:rPr>
              <w:t xml:space="preserve">Compression </w:t>
            </w:r>
            <w:r w:rsidR="002349D8">
              <w:rPr>
                <w:lang w:val="en-CA"/>
              </w:rPr>
              <w:t>format</w:t>
            </w:r>
          </w:p>
        </w:tc>
        <w:tc>
          <w:tcPr>
            <w:tcW w:w="5035" w:type="dxa"/>
          </w:tcPr>
          <w:p w14:paraId="40726394" w14:textId="3DAD2800" w:rsidR="00863A71" w:rsidRPr="00AD1CEC" w:rsidRDefault="00863A71" w:rsidP="00E20902">
            <w:pPr>
              <w:keepNext/>
              <w:rPr>
                <w:lang w:val="en-CA"/>
              </w:rPr>
            </w:pPr>
            <w:r w:rsidRPr="00AD1CEC">
              <w:rPr>
                <w:lang w:val="en-CA"/>
              </w:rPr>
              <w:t xml:space="preserve">HEVC, AVC, </w:t>
            </w:r>
            <w:del w:id="387" w:author="Syed, Yasser" w:date="2018-04-13T18:19:00Z">
              <w:r w:rsidRPr="00AD1CEC" w:rsidDel="00843D88">
                <w:rPr>
                  <w:lang w:val="en-CA"/>
                </w:rPr>
                <w:delText xml:space="preserve">MPEG-2, </w:delText>
              </w:r>
            </w:del>
            <w:r w:rsidR="009F3DDB">
              <w:rPr>
                <w:lang w:val="en-CA"/>
              </w:rPr>
              <w:t>o</w:t>
            </w:r>
            <w:r w:rsidRPr="00AD1CEC">
              <w:rPr>
                <w:lang w:val="en-CA"/>
              </w:rPr>
              <w:t>thers</w:t>
            </w:r>
          </w:p>
        </w:tc>
      </w:tr>
      <w:tr w:rsidR="00183260" w:rsidRPr="00AD1CEC" w14:paraId="5A43E02A" w14:textId="77777777" w:rsidTr="00863A71">
        <w:tc>
          <w:tcPr>
            <w:tcW w:w="4405" w:type="dxa"/>
          </w:tcPr>
          <w:p w14:paraId="08537573" w14:textId="16A9F02C" w:rsidR="00183260" w:rsidRPr="00AD1CEC" w:rsidRDefault="00BA391B" w:rsidP="00863A71">
            <w:pPr>
              <w:rPr>
                <w:lang w:val="en-CA"/>
              </w:rPr>
            </w:pPr>
            <w:ins w:id="388" w:author="Syed, Yasser" w:date="2018-06-18T18:18:00Z">
              <w:r>
                <w:rPr>
                  <w:lang w:val="en-CA"/>
                </w:rPr>
                <w:t xml:space="preserve">File </w:t>
              </w:r>
            </w:ins>
            <w:r w:rsidR="00183260" w:rsidRPr="00AD1CEC">
              <w:rPr>
                <w:lang w:val="en-CA"/>
              </w:rPr>
              <w:t>Wrappers</w:t>
            </w:r>
          </w:p>
        </w:tc>
        <w:tc>
          <w:tcPr>
            <w:tcW w:w="5035" w:type="dxa"/>
          </w:tcPr>
          <w:p w14:paraId="04CD7D12" w14:textId="7015FA8B" w:rsidR="00183260" w:rsidRPr="00AD1CEC" w:rsidRDefault="00183260" w:rsidP="00863A71">
            <w:pPr>
              <w:rPr>
                <w:lang w:val="en-CA"/>
              </w:rPr>
            </w:pPr>
            <w:r w:rsidRPr="00AD1CEC">
              <w:rPr>
                <w:lang w:val="en-CA"/>
              </w:rPr>
              <w:t xml:space="preserve">MPEG2-TS, </w:t>
            </w:r>
            <w:ins w:id="389" w:author="Syed, Yasser" w:date="2018-04-13T11:47:00Z">
              <w:r w:rsidR="002C35EE">
                <w:rPr>
                  <w:lang w:val="en-CA"/>
                </w:rPr>
                <w:t>ISOBMFF</w:t>
              </w:r>
            </w:ins>
            <w:del w:id="390" w:author="Syed, Yasser" w:date="2018-04-13T11:47:00Z">
              <w:r w:rsidRPr="00AD1CEC" w:rsidDel="002C35EE">
                <w:rPr>
                  <w:lang w:val="en-CA"/>
                </w:rPr>
                <w:delText>MP4</w:delText>
              </w:r>
            </w:del>
          </w:p>
        </w:tc>
      </w:tr>
      <w:tr w:rsidR="00BA391B" w:rsidRPr="00AD1CEC" w14:paraId="5C11A2F8" w14:textId="77777777" w:rsidTr="00863A71">
        <w:trPr>
          <w:ins w:id="391" w:author="Syed, Yasser" w:date="2018-06-18T18:16:00Z"/>
        </w:trPr>
        <w:tc>
          <w:tcPr>
            <w:tcW w:w="4405" w:type="dxa"/>
          </w:tcPr>
          <w:p w14:paraId="1FBAF30D" w14:textId="0DA532BA" w:rsidR="00BA391B" w:rsidRPr="00AD1CEC" w:rsidRDefault="00BA391B" w:rsidP="00863A71">
            <w:pPr>
              <w:rPr>
                <w:ins w:id="392" w:author="Syed, Yasser" w:date="2018-06-18T18:16:00Z"/>
                <w:lang w:val="en-CA"/>
              </w:rPr>
            </w:pPr>
            <w:ins w:id="393" w:author="Syed, Yasser" w:date="2018-06-18T18:18:00Z">
              <w:r>
                <w:rPr>
                  <w:lang w:val="en-CA"/>
                </w:rPr>
                <w:t>Wireline Frame Digital Interface</w:t>
              </w:r>
            </w:ins>
          </w:p>
        </w:tc>
        <w:tc>
          <w:tcPr>
            <w:tcW w:w="5035" w:type="dxa"/>
          </w:tcPr>
          <w:p w14:paraId="620B06D2" w14:textId="77777777" w:rsidR="00BA391B" w:rsidRPr="00AD1CEC" w:rsidRDefault="00BA391B" w:rsidP="00863A71">
            <w:pPr>
              <w:rPr>
                <w:ins w:id="394" w:author="Syed, Yasser" w:date="2018-06-18T18:16:00Z"/>
                <w:lang w:val="en-CA"/>
              </w:rPr>
            </w:pPr>
          </w:p>
        </w:tc>
      </w:tr>
    </w:tbl>
    <w:p w14:paraId="3868779B" w14:textId="762D8C6C" w:rsidR="005E11F5" w:rsidRPr="00AD1CEC" w:rsidRDefault="005E11F5" w:rsidP="005E11F5">
      <w:pPr>
        <w:pStyle w:val="Heading2"/>
        <w:keepLines/>
        <w:numPr>
          <w:ilvl w:val="1"/>
          <w:numId w:val="12"/>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313" w:after="0"/>
        <w:jc w:val="both"/>
        <w:textAlignment w:val="auto"/>
        <w:rPr>
          <w:lang w:val="en-CA"/>
        </w:rPr>
      </w:pPr>
      <w:r w:rsidRPr="00AD1CEC">
        <w:rPr>
          <w:lang w:val="en-CA"/>
        </w:rPr>
        <w:t>M</w:t>
      </w:r>
      <w:r w:rsidR="00E30B26" w:rsidRPr="00AD1CEC">
        <w:rPr>
          <w:lang w:val="en-CA"/>
        </w:rPr>
        <w:t>astering display colour v</w:t>
      </w:r>
      <w:r w:rsidR="00CF15F8" w:rsidRPr="00AD1CEC">
        <w:rPr>
          <w:lang w:val="en-CA"/>
        </w:rPr>
        <w:t>olume d</w:t>
      </w:r>
      <w:r w:rsidRPr="00AD1CEC">
        <w:rPr>
          <w:lang w:val="en-CA"/>
        </w:rPr>
        <w:t>escriptions</w:t>
      </w:r>
    </w:p>
    <w:p w14:paraId="1AC136B9" w14:textId="036D2165" w:rsidR="005E11F5" w:rsidRPr="00AD1CEC" w:rsidRDefault="005E11F5" w:rsidP="00BF2271">
      <w:pPr>
        <w:jc w:val="both"/>
        <w:rPr>
          <w:lang w:val="en-CA"/>
        </w:rPr>
      </w:pPr>
      <w:r w:rsidRPr="00AD1CEC">
        <w:rPr>
          <w:lang w:val="en-CA"/>
        </w:rPr>
        <w:t xml:space="preserve">The </w:t>
      </w:r>
      <w:r w:rsidR="00402F21">
        <w:rPr>
          <w:lang w:val="en-CA"/>
        </w:rPr>
        <w:t>m</w:t>
      </w:r>
      <w:r w:rsidRPr="00AD1CEC">
        <w:rPr>
          <w:lang w:val="en-CA"/>
        </w:rPr>
        <w:t xml:space="preserve">astering </w:t>
      </w:r>
      <w:r w:rsidR="00402F21">
        <w:rPr>
          <w:lang w:val="en-CA"/>
        </w:rPr>
        <w:t>d</w:t>
      </w:r>
      <w:r w:rsidRPr="00AD1CEC">
        <w:rPr>
          <w:lang w:val="en-CA"/>
        </w:rPr>
        <w:t xml:space="preserve">isplay </w:t>
      </w:r>
      <w:r w:rsidR="00402F21">
        <w:rPr>
          <w:lang w:val="en-CA"/>
        </w:rPr>
        <w:t>i</w:t>
      </w:r>
      <w:r w:rsidRPr="00AD1CEC">
        <w:rPr>
          <w:lang w:val="en-CA"/>
        </w:rPr>
        <w:t>nformation describes the colour volume of a display that was used f</w:t>
      </w:r>
      <w:r w:rsidR="00D108F2" w:rsidRPr="00AD1CEC">
        <w:rPr>
          <w:lang w:val="en-CA"/>
        </w:rPr>
        <w:t xml:space="preserve">or viewing </w:t>
      </w:r>
      <w:r w:rsidR="001F3175" w:rsidRPr="00AD1CEC">
        <w:rPr>
          <w:lang w:val="en-CA"/>
        </w:rPr>
        <w:t xml:space="preserve">during the </w:t>
      </w:r>
      <w:r w:rsidR="00D108F2" w:rsidRPr="00AD1CEC">
        <w:rPr>
          <w:lang w:val="en-CA"/>
        </w:rPr>
        <w:t xml:space="preserve">authoring </w:t>
      </w:r>
      <w:r w:rsidR="001F3175" w:rsidRPr="00AD1CEC">
        <w:rPr>
          <w:lang w:val="en-CA"/>
        </w:rPr>
        <w:t xml:space="preserve">of </w:t>
      </w:r>
      <w:r w:rsidR="00D108F2" w:rsidRPr="00AD1CEC">
        <w:rPr>
          <w:lang w:val="en-CA"/>
        </w:rPr>
        <w:t xml:space="preserve">the </w:t>
      </w:r>
      <w:r w:rsidRPr="00AD1CEC">
        <w:rPr>
          <w:lang w:val="en-CA"/>
        </w:rPr>
        <w:t xml:space="preserve">video content. It is the display where creative work is </w:t>
      </w:r>
      <w:r w:rsidR="001F3175" w:rsidRPr="00AD1CEC">
        <w:rPr>
          <w:lang w:val="en-CA"/>
        </w:rPr>
        <w:t xml:space="preserve">performed </w:t>
      </w:r>
      <w:r w:rsidRPr="00AD1CEC">
        <w:rPr>
          <w:lang w:val="en-CA"/>
        </w:rPr>
        <w:t>during the mastering process</w:t>
      </w:r>
      <w:del w:id="395" w:author="Syed, Yasser" w:date="2018-07-11T00:29:00Z">
        <w:r w:rsidR="001F3175" w:rsidRPr="00AD1CEC" w:rsidDel="003B397A">
          <w:rPr>
            <w:lang w:val="en-CA"/>
          </w:rPr>
          <w:delText>,</w:delText>
        </w:r>
      </w:del>
      <w:r w:rsidR="006C7CC8" w:rsidRPr="00AD1CEC">
        <w:rPr>
          <w:lang w:val="en-CA"/>
        </w:rPr>
        <w:t xml:space="preserve"> </w:t>
      </w:r>
      <w:r w:rsidRPr="00AD1CEC">
        <w:rPr>
          <w:lang w:val="en-CA"/>
        </w:rPr>
        <w:t xml:space="preserve">and can be </w:t>
      </w:r>
      <w:ins w:id="396" w:author="Syed, Yasser" w:date="2018-07-11T00:30:00Z">
        <w:r w:rsidR="003B397A">
          <w:rPr>
            <w:lang w:val="en-CA"/>
          </w:rPr>
          <w:t>described</w:t>
        </w:r>
      </w:ins>
      <w:del w:id="397" w:author="Syed, Yasser" w:date="2018-07-11T00:30:00Z">
        <w:r w:rsidRPr="00AD1CEC" w:rsidDel="003B397A">
          <w:rPr>
            <w:lang w:val="en-CA"/>
          </w:rPr>
          <w:delText>represented</w:delText>
        </w:r>
      </w:del>
      <w:r w:rsidRPr="00AD1CEC">
        <w:rPr>
          <w:lang w:val="en-CA"/>
        </w:rPr>
        <w:t xml:space="preserve"> by a combination of video display properties. When </w:t>
      </w:r>
      <w:r w:rsidR="001F3175" w:rsidRPr="00AD1CEC">
        <w:rPr>
          <w:lang w:val="en-CA"/>
        </w:rPr>
        <w:t xml:space="preserve">the authored content is </w:t>
      </w:r>
      <w:r w:rsidRPr="00AD1CEC">
        <w:rPr>
          <w:lang w:val="en-CA"/>
        </w:rPr>
        <w:t>shown on other displays, this type of video display information can be used to more closely reproduce the creative intent originally achieved in the mastering suite. Again, only certain combination</w:t>
      </w:r>
      <w:r w:rsidR="00B478EA" w:rsidRPr="00AD1CEC">
        <w:rPr>
          <w:lang w:val="en-CA"/>
        </w:rPr>
        <w:t>s</w:t>
      </w:r>
      <w:r w:rsidRPr="00AD1CEC">
        <w:rPr>
          <w:lang w:val="en-CA"/>
        </w:rPr>
        <w:t xml:space="preserve"> of video display properties are used in the mastering display environment. Tools performing conversions of video content would be able to preserve more of </w:t>
      </w:r>
      <w:r w:rsidR="008B790D" w:rsidRPr="00AD1CEC">
        <w:rPr>
          <w:lang w:val="en-CA"/>
        </w:rPr>
        <w:t xml:space="preserve">the intended </w:t>
      </w:r>
      <w:r w:rsidRPr="00AD1CEC">
        <w:rPr>
          <w:lang w:val="en-CA"/>
        </w:rPr>
        <w:t xml:space="preserve">colour reproduction with knowledge of these combinations of in-use values for the video display property parameters. </w:t>
      </w:r>
    </w:p>
    <w:p w14:paraId="015D20A4" w14:textId="77777777" w:rsidR="005E11F5" w:rsidRPr="00AD1CEC" w:rsidRDefault="005E11F5"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Defined Properties</w:t>
      </w:r>
    </w:p>
    <w:p w14:paraId="6CB9E75A" w14:textId="616A7A27"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p</w:t>
      </w:r>
      <w:r w:rsidRPr="00AD1CEC">
        <w:t>rimaries [ref- ST 2086]</w:t>
      </w:r>
    </w:p>
    <w:p w14:paraId="32ED553E" w14:textId="0AC1E14D"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w</w:t>
      </w:r>
      <w:r w:rsidRPr="00AD1CEC">
        <w:t xml:space="preserve">hite </w:t>
      </w:r>
      <w:r w:rsidR="00402F21">
        <w:t>p</w:t>
      </w:r>
      <w:r w:rsidRPr="00AD1CEC">
        <w:t xml:space="preserve">oint </w:t>
      </w:r>
      <w:r w:rsidR="00402F21">
        <w:t>c</w:t>
      </w:r>
      <w:r w:rsidRPr="00AD1CEC">
        <w:t>hromaticity [ref- ST 2086]</w:t>
      </w:r>
    </w:p>
    <w:p w14:paraId="55EBFFF7" w14:textId="3D28A615"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m</w:t>
      </w:r>
      <w:r w:rsidRPr="00AD1CEC">
        <w:t xml:space="preserve">aximum </w:t>
      </w:r>
      <w:r w:rsidR="00402F21">
        <w:t>l</w:t>
      </w:r>
      <w:r w:rsidRPr="00AD1CEC">
        <w:t>uminance [ref- ST 2086]</w:t>
      </w:r>
    </w:p>
    <w:p w14:paraId="59C79BC4" w14:textId="53F988DE" w:rsidR="005E11F5" w:rsidRPr="00AD1CEC" w:rsidRDefault="005E11F5" w:rsidP="005E11F5">
      <w:pPr>
        <w:pStyle w:val="ListParagraph"/>
        <w:numPr>
          <w:ilvl w:val="0"/>
          <w:numId w:val="16"/>
        </w:numPr>
      </w:pPr>
      <w:r w:rsidRPr="00AD1CEC">
        <w:t xml:space="preserve">Mastering </w:t>
      </w:r>
      <w:r w:rsidR="00402F21">
        <w:t>d</w:t>
      </w:r>
      <w:r w:rsidRPr="00AD1CEC">
        <w:t xml:space="preserve">isplay </w:t>
      </w:r>
      <w:r w:rsidR="00402F21">
        <w:t>m</w:t>
      </w:r>
      <w:r w:rsidRPr="00AD1CEC">
        <w:t xml:space="preserve">inimum </w:t>
      </w:r>
      <w:r w:rsidR="00402F21">
        <w:t>l</w:t>
      </w:r>
      <w:r w:rsidRPr="00AD1CEC">
        <w:t>uminance [ref- ST 2086]</w:t>
      </w:r>
    </w:p>
    <w:p w14:paraId="3DEB3602" w14:textId="314F575B" w:rsidR="0087196A" w:rsidRPr="00AD1CEC" w:rsidRDefault="0087196A" w:rsidP="0087196A">
      <w:pPr>
        <w:pStyle w:val="CommentText"/>
        <w:rPr>
          <w:highlight w:val="yellow"/>
          <w:lang w:val="en-CA"/>
        </w:rPr>
      </w:pPr>
      <w:r w:rsidRPr="00AD1CEC">
        <w:rPr>
          <w:highlight w:val="yellow"/>
          <w:lang w:val="en-CA"/>
        </w:rPr>
        <w:t xml:space="preserve">[Ed. Note (Alexis): These also exist in the HEVC and AVC specs. </w:t>
      </w:r>
      <w:proofErr w:type="gramStart"/>
      <w:r w:rsidRPr="00AD1CEC">
        <w:rPr>
          <w:highlight w:val="yellow"/>
          <w:lang w:val="en-CA"/>
        </w:rPr>
        <w:t>Ideally</w:t>
      </w:r>
      <w:proofErr w:type="gramEnd"/>
      <w:r w:rsidRPr="00AD1CEC">
        <w:rPr>
          <w:highlight w:val="yellow"/>
          <w:lang w:val="en-CA"/>
        </w:rPr>
        <w:t xml:space="preserve"> they should also be in CICP and we should be referencing those specs also.</w:t>
      </w:r>
      <w:r w:rsidR="00402F21">
        <w:rPr>
          <w:highlight w:val="yellow"/>
          <w:lang w:val="en-CA"/>
        </w:rPr>
        <w:t xml:space="preserve"> </w:t>
      </w:r>
      <w:r w:rsidRPr="00AD1CEC">
        <w:rPr>
          <w:color w:val="FF0000"/>
          <w:highlight w:val="yellow"/>
          <w:lang w:val="en-CA"/>
        </w:rPr>
        <w:t>YS: Agreed</w:t>
      </w:r>
    </w:p>
    <w:p w14:paraId="75F84579" w14:textId="667C9CBA" w:rsidR="0087196A" w:rsidRPr="00AD1CEC" w:rsidDel="0022193D" w:rsidRDefault="0087196A" w:rsidP="0087196A">
      <w:pPr>
        <w:pStyle w:val="CommentText"/>
        <w:rPr>
          <w:del w:id="398" w:author="Syed, Yasser" w:date="2018-06-17T23:34:00Z"/>
          <w:lang w:val="en-CA"/>
        </w:rPr>
      </w:pPr>
      <w:del w:id="399" w:author="Syed, Yasser" w:date="2018-06-17T23:34:00Z">
        <w:r w:rsidRPr="00AD1CEC" w:rsidDel="0022193D">
          <w:rPr>
            <w:highlight w:val="yellow"/>
            <w:lang w:val="en-CA"/>
          </w:rPr>
          <w:delText>Also why reference each individual property of a group?</w:delText>
        </w:r>
        <w:r w:rsidR="00402F21" w:rsidDel="0022193D">
          <w:rPr>
            <w:highlight w:val="yellow"/>
            <w:lang w:val="en-CA"/>
          </w:rPr>
          <w:delText xml:space="preserve"> </w:delText>
        </w:r>
        <w:r w:rsidRPr="00AD1CEC" w:rsidDel="0022193D">
          <w:rPr>
            <w:color w:val="FF0000"/>
            <w:highlight w:val="yellow"/>
            <w:lang w:val="en-CA"/>
          </w:rPr>
          <w:delText>YS: The identifiers differ with respect to different values of these parameters.]</w:delText>
        </w:r>
      </w:del>
    </w:p>
    <w:p w14:paraId="26FA4940" w14:textId="74387A48" w:rsidR="009444E7" w:rsidRPr="00AD1CEC" w:rsidRDefault="001B4F8D" w:rsidP="005E11F5">
      <w:pPr>
        <w:pStyle w:val="Heading3"/>
        <w:keepLines/>
        <w:numPr>
          <w:ilvl w:val="2"/>
          <w:numId w:val="12"/>
        </w:numPr>
        <w:tabs>
          <w:tab w:val="clear" w:pos="360"/>
          <w:tab w:val="clear" w:pos="1080"/>
          <w:tab w:val="clear" w:pos="1440"/>
          <w:tab w:val="left" w:pos="792"/>
          <w:tab w:val="left" w:pos="1195"/>
          <w:tab w:val="left" w:pos="1584"/>
          <w:tab w:val="left" w:pos="1987"/>
          <w:tab w:val="left" w:pos="4853"/>
          <w:tab w:val="right" w:pos="9691"/>
        </w:tabs>
        <w:overflowPunct/>
        <w:autoSpaceDE/>
        <w:autoSpaceDN/>
        <w:adjustRightInd/>
        <w:spacing w:before="181" w:after="0"/>
        <w:jc w:val="both"/>
        <w:textAlignment w:val="auto"/>
        <w:rPr>
          <w:lang w:val="en-CA"/>
        </w:rPr>
      </w:pPr>
      <w:r w:rsidRPr="00AD1CEC">
        <w:rPr>
          <w:lang w:val="en-CA"/>
        </w:rPr>
        <w:t xml:space="preserve">Common descriptions and carriage: </w:t>
      </w:r>
      <w:r w:rsidR="00E971E7" w:rsidRPr="00AD1CEC">
        <w:rPr>
          <w:lang w:val="en-CA"/>
        </w:rPr>
        <w:t>MDCV descriptions</w:t>
      </w:r>
      <w:r w:rsidR="00A540F7" w:rsidRPr="00AD1CEC">
        <w:rPr>
          <w:lang w:val="en-CA"/>
        </w:rPr>
        <w:t xml:space="preserve"> (M42032)</w:t>
      </w:r>
    </w:p>
    <w:p w14:paraId="7861F973" w14:textId="0B2568EA" w:rsidR="00E971E7" w:rsidRDefault="008723AA" w:rsidP="0087196A">
      <w:pPr>
        <w:jc w:val="both"/>
        <w:rPr>
          <w:ins w:id="400" w:author="Syed, Yasser" w:date="2018-07-10T23:32:00Z"/>
          <w:lang w:val="en-CA"/>
        </w:rPr>
      </w:pPr>
      <w:r w:rsidRPr="00AD1CEC">
        <w:rPr>
          <w:lang w:val="en-CA"/>
        </w:rPr>
        <w:t>The following system identifier tags</w:t>
      </w:r>
      <w:ins w:id="401" w:author="Syed, Yasser" w:date="2018-07-10T23:35:00Z">
        <w:r w:rsidR="00D163B8">
          <w:rPr>
            <w:lang w:val="en-CA"/>
          </w:rPr>
          <w:t xml:space="preserve"> are used to describe properties of mastering displays in use in the Industry today. All described mastering display systems use a white point of D65. The system identifier tags</w:t>
        </w:r>
      </w:ins>
      <w:r w:rsidRPr="00AD1CEC">
        <w:rPr>
          <w:lang w:val="en-CA"/>
        </w:rPr>
        <w:t xml:space="preserve"> are described</w:t>
      </w:r>
      <w:ins w:id="402" w:author="Syed, Yasser" w:date="2018-07-10T23:38:00Z">
        <w:r w:rsidR="00D163B8">
          <w:rPr>
            <w:lang w:val="en-CA"/>
          </w:rPr>
          <w:t xml:space="preserve"> as follows</w:t>
        </w:r>
      </w:ins>
      <w:r w:rsidRPr="00AD1CEC">
        <w:rPr>
          <w:lang w:val="en-CA"/>
        </w:rPr>
        <w:t>:</w:t>
      </w:r>
    </w:p>
    <w:p w14:paraId="7C2ED069" w14:textId="29A5D51D" w:rsidR="00D163B8" w:rsidRPr="00AD1CEC" w:rsidRDefault="00D163B8" w:rsidP="00D163B8">
      <w:pPr>
        <w:pStyle w:val="ListParagraph"/>
        <w:numPr>
          <w:ilvl w:val="0"/>
          <w:numId w:val="20"/>
        </w:numPr>
        <w:rPr>
          <w:ins w:id="403" w:author="Syed, Yasser" w:date="2018-07-10T23:32:00Z"/>
        </w:rPr>
      </w:pPr>
      <w:ins w:id="404" w:author="Syed, Yasser" w:date="2018-07-10T23:33:00Z">
        <w:r>
          <w:rPr>
            <w:u w:val="single"/>
          </w:rPr>
          <w:t>709-100 (0.05)</w:t>
        </w:r>
      </w:ins>
      <w:ins w:id="405" w:author="Syed, Yasser" w:date="2018-07-10T23:32:00Z">
        <w:r w:rsidRPr="00AD1CEC">
          <w:t xml:space="preserve">- represents </w:t>
        </w:r>
      </w:ins>
      <w:ins w:id="406" w:author="Syed, Yasser" w:date="2018-07-10T23:53:00Z">
        <w:r w:rsidR="004A358B">
          <w:t>a mastering display</w:t>
        </w:r>
      </w:ins>
      <w:ins w:id="407" w:author="Syed, Yasser" w:date="2018-07-10T23:54:00Z">
        <w:r w:rsidR="004A358B">
          <w:t xml:space="preserve"> LCD/LED</w:t>
        </w:r>
      </w:ins>
      <w:ins w:id="408" w:author="Syed, Yasser" w:date="2018-07-10T23:53:00Z">
        <w:r w:rsidR="004A358B">
          <w:t xml:space="preserve"> environment for </w:t>
        </w:r>
      </w:ins>
      <w:ins w:id="409" w:author="Syed, Yasser" w:date="2018-07-10T23:59:00Z">
        <w:r w:rsidR="004A358B">
          <w:t xml:space="preserve">mastering of </w:t>
        </w:r>
      </w:ins>
      <w:ins w:id="410" w:author="Syed, Yasser" w:date="2018-07-10T23:53:00Z">
        <w:r w:rsidR="004A358B">
          <w:t>SD</w:t>
        </w:r>
      </w:ins>
      <w:ins w:id="411" w:author="Syed, Yasser" w:date="2018-07-10T23:54:00Z">
        <w:r w:rsidR="004A358B">
          <w:t>R</w:t>
        </w:r>
      </w:ins>
      <w:ins w:id="412" w:author="Syed, Yasser" w:date="2018-07-10T23:53:00Z">
        <w:r w:rsidR="004A358B">
          <w:t xml:space="preserve"> content </w:t>
        </w:r>
      </w:ins>
      <w:ins w:id="413" w:author="Syed, Yasser" w:date="2018-07-11T00:00:00Z">
        <w:r w:rsidR="004A358B">
          <w:t xml:space="preserve">with displays having 100 cd/m2 of peak brightness, 0.05 minimum brightness, and a D65 </w:t>
        </w:r>
        <w:proofErr w:type="spellStart"/>
        <w:r w:rsidR="004A358B">
          <w:t>whitepoint</w:t>
        </w:r>
        <w:proofErr w:type="spellEnd"/>
        <w:r w:rsidR="004A358B">
          <w:t xml:space="preserve"> setting</w:t>
        </w:r>
      </w:ins>
      <w:ins w:id="414" w:author="Syed, Yasser" w:date="2018-07-11T00:02:00Z">
        <w:r w:rsidR="004A358B">
          <w:t xml:space="preserve"> </w:t>
        </w:r>
      </w:ins>
      <w:ins w:id="415" w:author="Syed, Yasser" w:date="2018-07-11T00:03:00Z">
        <w:r w:rsidR="004A358B">
          <w:t xml:space="preserve">within </w:t>
        </w:r>
      </w:ins>
      <w:ins w:id="416" w:author="Syed, Yasser" w:date="2018-07-11T00:02:00Z">
        <w:r w:rsidR="004A358B">
          <w:t>a BT.709 colour representation</w:t>
        </w:r>
      </w:ins>
      <w:ins w:id="417" w:author="Syed, Yasser" w:date="2018-07-11T00:00:00Z">
        <w:r w:rsidR="004A358B">
          <w:t>.</w:t>
        </w:r>
      </w:ins>
      <w:ins w:id="418" w:author="Syed, Yasser" w:date="2018-07-10T23:53:00Z">
        <w:r w:rsidR="004A358B">
          <w:t xml:space="preserve"> </w:t>
        </w:r>
      </w:ins>
    </w:p>
    <w:p w14:paraId="2AFE3E69" w14:textId="42B46691" w:rsidR="00D163B8" w:rsidRPr="00AD1CEC" w:rsidRDefault="00D163B8" w:rsidP="00D163B8">
      <w:pPr>
        <w:pStyle w:val="ListParagraph"/>
        <w:numPr>
          <w:ilvl w:val="0"/>
          <w:numId w:val="20"/>
        </w:numPr>
        <w:rPr>
          <w:ins w:id="419" w:author="Syed, Yasser" w:date="2018-07-10T23:32:00Z"/>
        </w:rPr>
      </w:pPr>
      <w:ins w:id="420" w:author="Syed, Yasser" w:date="2018-07-10T23:33:00Z">
        <w:r>
          <w:rPr>
            <w:u w:val="single"/>
          </w:rPr>
          <w:lastRenderedPageBreak/>
          <w:t>P3plus-4000 (0.05)</w:t>
        </w:r>
      </w:ins>
      <w:ins w:id="421" w:author="Syed, Yasser" w:date="2018-07-10T23:32:00Z">
        <w:r w:rsidRPr="00AD1CEC">
          <w:t xml:space="preserve">- </w:t>
        </w:r>
      </w:ins>
      <w:ins w:id="422" w:author="Syed, Yasser" w:date="2018-07-11T00:03:00Z">
        <w:r w:rsidR="004A358B" w:rsidRPr="00AD1CEC">
          <w:t xml:space="preserve">represents </w:t>
        </w:r>
        <w:r w:rsidR="004A358B">
          <w:t xml:space="preserve">a mastering display LCD/LED environment for mastering of </w:t>
        </w:r>
        <w:r w:rsidR="00367564">
          <w:t>HDR</w:t>
        </w:r>
        <w:r w:rsidR="004A358B">
          <w:t xml:space="preserve"> content </w:t>
        </w:r>
        <w:r w:rsidR="00367564">
          <w:t xml:space="preserve">with displays having </w:t>
        </w:r>
      </w:ins>
      <w:ins w:id="423" w:author="Syed, Yasser" w:date="2018-07-11T00:04:00Z">
        <w:r w:rsidR="00367564">
          <w:t>40</w:t>
        </w:r>
      </w:ins>
      <w:ins w:id="424" w:author="Syed, Yasser" w:date="2018-07-11T00:03:00Z">
        <w:r w:rsidR="004A358B">
          <w:t xml:space="preserve">00 cd/m2 of peak brightness, 0.05 minimum brightness, and a D65 </w:t>
        </w:r>
        <w:proofErr w:type="spellStart"/>
        <w:r w:rsidR="004A358B">
          <w:t>whitepoint</w:t>
        </w:r>
        <w:proofErr w:type="spellEnd"/>
        <w:r w:rsidR="004A358B">
          <w:t xml:space="preserve"> setting within a BT</w:t>
        </w:r>
        <w:r w:rsidR="00367564">
          <w:t>.</w:t>
        </w:r>
      </w:ins>
      <w:ins w:id="425" w:author="Syed, Yasser" w:date="2018-07-11T00:04:00Z">
        <w:r w:rsidR="00367564">
          <w:t>2</w:t>
        </w:r>
      </w:ins>
      <w:ins w:id="426" w:author="Syed, Yasser" w:date="2018-07-11T00:09:00Z">
        <w:r w:rsidR="00367564">
          <w:t>100</w:t>
        </w:r>
      </w:ins>
      <w:ins w:id="427" w:author="Syed, Yasser" w:date="2018-07-11T00:03:00Z">
        <w:r w:rsidR="004A358B">
          <w:t xml:space="preserve"> colour representation</w:t>
        </w:r>
      </w:ins>
      <w:ins w:id="428" w:author="Syed, Yasser" w:date="2018-07-11T00:04:00Z">
        <w:r w:rsidR="00367564">
          <w:t xml:space="preserve"> constrained to </w:t>
        </w:r>
      </w:ins>
      <w:ins w:id="429" w:author="Syed, Yasser" w:date="2018-07-11T00:05:00Z">
        <w:r w:rsidR="00367564">
          <w:t>values a bit more than P3 values.</w:t>
        </w:r>
      </w:ins>
      <w:ins w:id="430" w:author="Syed, Yasser" w:date="2018-07-11T00:03:00Z">
        <w:r w:rsidR="004A358B">
          <w:t xml:space="preserve"> </w:t>
        </w:r>
      </w:ins>
    </w:p>
    <w:p w14:paraId="76AD1C21" w14:textId="22F7BE58" w:rsidR="00D163B8" w:rsidRPr="00AD1CEC" w:rsidRDefault="00D163B8" w:rsidP="00D163B8">
      <w:pPr>
        <w:pStyle w:val="ListParagraph"/>
        <w:numPr>
          <w:ilvl w:val="0"/>
          <w:numId w:val="20"/>
        </w:numPr>
        <w:rPr>
          <w:ins w:id="431" w:author="Syed, Yasser" w:date="2018-07-10T23:32:00Z"/>
        </w:rPr>
      </w:pPr>
      <w:ins w:id="432" w:author="Syed, Yasser" w:date="2018-07-10T23:33:00Z">
        <w:r>
          <w:rPr>
            <w:u w:val="single"/>
          </w:rPr>
          <w:t>P3-1000 (0.0005)</w:t>
        </w:r>
      </w:ins>
      <w:ins w:id="433" w:author="Syed, Yasser" w:date="2018-07-10T23:32:00Z">
        <w:r w:rsidRPr="00AD1CEC">
          <w:t xml:space="preserve">- </w:t>
        </w:r>
      </w:ins>
      <w:ins w:id="434" w:author="Syed, Yasser" w:date="2018-07-11T00:06:00Z">
        <w:r w:rsidR="00367564" w:rsidRPr="00AD1CEC">
          <w:t xml:space="preserve">represents </w:t>
        </w:r>
        <w:r w:rsidR="00367564">
          <w:t xml:space="preserve">a mastering display OLED environment for mastering of HDR content with displays having 1000 cd/m2 of peak brightness, 0.0005 minimum brightness, and a D65 </w:t>
        </w:r>
        <w:proofErr w:type="spellStart"/>
        <w:r w:rsidR="00367564">
          <w:t>whitepoint</w:t>
        </w:r>
        <w:proofErr w:type="spellEnd"/>
        <w:r w:rsidR="00367564">
          <w:t xml:space="preserve"> setting within a BT.2</w:t>
        </w:r>
      </w:ins>
      <w:ins w:id="435" w:author="Syed, Yasser" w:date="2018-07-11T00:09:00Z">
        <w:r w:rsidR="00367564">
          <w:t>100</w:t>
        </w:r>
      </w:ins>
      <w:ins w:id="436" w:author="Syed, Yasser" w:date="2018-07-11T00:06:00Z">
        <w:r w:rsidR="00367564">
          <w:t xml:space="preserve"> colour representation constrained to P3 values.</w:t>
        </w:r>
      </w:ins>
    </w:p>
    <w:p w14:paraId="13F369CE" w14:textId="137C5B46" w:rsidR="00D163B8" w:rsidRPr="00D30C58" w:rsidRDefault="00D163B8">
      <w:pPr>
        <w:pStyle w:val="ListParagraph"/>
        <w:numPr>
          <w:ilvl w:val="0"/>
          <w:numId w:val="20"/>
        </w:numPr>
        <w:pPrChange w:id="437" w:author="Syed, Yasser" w:date="2018-07-11T00:28:00Z">
          <w:pPr>
            <w:jc w:val="both"/>
          </w:pPr>
        </w:pPrChange>
      </w:pPr>
      <w:ins w:id="438" w:author="Syed, Yasser" w:date="2018-07-10T23:34:00Z">
        <w:r w:rsidRPr="00D30C58">
          <w:rPr>
            <w:u w:val="single"/>
          </w:rPr>
          <w:t>2100-107 (0.0005)</w:t>
        </w:r>
      </w:ins>
      <w:ins w:id="439" w:author="Syed, Yasser" w:date="2018-07-10T23:32:00Z">
        <w:r w:rsidRPr="00AD1CEC">
          <w:t xml:space="preserve">- </w:t>
        </w:r>
      </w:ins>
      <w:ins w:id="440" w:author="Syed, Yasser" w:date="2018-07-11T00:07:00Z">
        <w:r w:rsidR="00367564" w:rsidRPr="00AD1CEC">
          <w:t xml:space="preserve">represents </w:t>
        </w:r>
        <w:r w:rsidR="00367564">
          <w:t xml:space="preserve">a mastering display </w:t>
        </w:r>
      </w:ins>
      <w:ins w:id="441" w:author="Syed, Yasser" w:date="2018-07-11T00:08:00Z">
        <w:r w:rsidR="00367564">
          <w:t>O</w:t>
        </w:r>
      </w:ins>
      <w:ins w:id="442" w:author="Syed, Yasser" w:date="2018-07-11T00:07:00Z">
        <w:r w:rsidR="00367564">
          <w:t xml:space="preserve">LED environment for mastering of </w:t>
        </w:r>
      </w:ins>
      <w:ins w:id="443" w:author="Syed, Yasser" w:date="2018-07-11T00:08:00Z">
        <w:r w:rsidR="00367564">
          <w:t>SDR/</w:t>
        </w:r>
      </w:ins>
      <w:ins w:id="444" w:author="Syed, Yasser" w:date="2018-07-11T00:07:00Z">
        <w:r w:rsidR="00367564">
          <w:t xml:space="preserve">HDR content with displays having </w:t>
        </w:r>
      </w:ins>
      <w:ins w:id="445" w:author="Syed, Yasser" w:date="2018-07-11T00:09:00Z">
        <w:r w:rsidR="00367564">
          <w:t>1</w:t>
        </w:r>
      </w:ins>
      <w:ins w:id="446" w:author="Syed, Yasser" w:date="2018-07-11T00:07:00Z">
        <w:r w:rsidR="00367564">
          <w:t xml:space="preserve">000 cd/m2 of peak brightness, 0.05 minimum brightness, and a D65 </w:t>
        </w:r>
        <w:proofErr w:type="spellStart"/>
        <w:r w:rsidR="00367564">
          <w:t>whitepoint</w:t>
        </w:r>
        <w:proofErr w:type="spellEnd"/>
        <w:r w:rsidR="00367564">
          <w:t xml:space="preserve"> setting within a BT.2</w:t>
        </w:r>
      </w:ins>
      <w:ins w:id="447" w:author="Syed, Yasser" w:date="2018-07-11T00:10:00Z">
        <w:r w:rsidR="00367564">
          <w:t>100</w:t>
        </w:r>
      </w:ins>
      <w:ins w:id="448" w:author="Syed, Yasser" w:date="2018-07-11T00:07:00Z">
        <w:r w:rsidR="00367564">
          <w:t xml:space="preserve"> colour representation. </w:t>
        </w:r>
      </w:ins>
    </w:p>
    <w:p w14:paraId="71D2B4DB" w14:textId="2BCD1D47" w:rsidR="008723AA" w:rsidRPr="00AD1CEC" w:rsidDel="00D163B8" w:rsidRDefault="008723AA" w:rsidP="00703D8B">
      <w:pPr>
        <w:pStyle w:val="ListParagraph"/>
        <w:numPr>
          <w:ilvl w:val="0"/>
          <w:numId w:val="20"/>
        </w:numPr>
        <w:rPr>
          <w:del w:id="449" w:author="Syed, Yasser" w:date="2018-07-10T23:34:00Z"/>
        </w:rPr>
      </w:pPr>
      <w:del w:id="450" w:author="Syed, Yasser" w:date="2018-07-10T23:34:00Z">
        <w:r w:rsidRPr="00AD1CEC" w:rsidDel="00D163B8">
          <w:rPr>
            <w:u w:val="single"/>
          </w:rPr>
          <w:delText>709</w:delText>
        </w:r>
        <w:r w:rsidR="003500DE" w:rsidRPr="00AD1CEC" w:rsidDel="00D163B8">
          <w:rPr>
            <w:u w:val="single"/>
          </w:rPr>
          <w:delText>,</w:delText>
        </w:r>
        <w:r w:rsidRPr="00AD1CEC" w:rsidDel="00D163B8">
          <w:rPr>
            <w:u w:val="single"/>
          </w:rPr>
          <w:delText>D65,1000</w:delText>
        </w:r>
        <w:r w:rsidR="00C47FC8" w:rsidRPr="00AD1CEC" w:rsidDel="00D163B8">
          <w:delText xml:space="preserve">- represents display colour volume environments dealing with mastering of SDR/HDR content on LED/LCD displays capable of 1000 </w:delText>
        </w:r>
        <w:r w:rsidR="0080054B" w:rsidRPr="00AD1CEC" w:rsidDel="00D163B8">
          <w:delText>cd/m</w:delText>
        </w:r>
        <w:r w:rsidR="0080054B" w:rsidRPr="00AD1CEC" w:rsidDel="00D163B8">
          <w:rPr>
            <w:vertAlign w:val="superscript"/>
          </w:rPr>
          <w:delText>2</w:delText>
        </w:r>
        <w:r w:rsidR="00C47FC8" w:rsidRPr="00AD1CEC" w:rsidDel="00D163B8">
          <w:delText xml:space="preserve"> of peak brightness but res</w:delText>
        </w:r>
        <w:r w:rsidR="00176E36" w:rsidRPr="00AD1CEC" w:rsidDel="00D163B8">
          <w:delText>tricted to BT.709 c</w:delText>
        </w:r>
        <w:r w:rsidR="00C47FC8" w:rsidRPr="00AD1CEC" w:rsidDel="00D163B8">
          <w:delText>olo</w:delText>
        </w:r>
        <w:r w:rsidR="00116BA5" w:rsidRPr="00AD1CEC" w:rsidDel="00D163B8">
          <w:delText>u</w:delText>
        </w:r>
        <w:r w:rsidR="00C47FC8" w:rsidRPr="00AD1CEC" w:rsidDel="00D163B8">
          <w:delText>rspace.</w:delText>
        </w:r>
      </w:del>
    </w:p>
    <w:p w14:paraId="75B0E8B6" w14:textId="4FEE941B" w:rsidR="008723AA" w:rsidRPr="00AD1CEC" w:rsidDel="00D163B8" w:rsidRDefault="008723AA">
      <w:pPr>
        <w:pStyle w:val="ListParagraph"/>
        <w:numPr>
          <w:ilvl w:val="0"/>
          <w:numId w:val="20"/>
        </w:numPr>
        <w:rPr>
          <w:del w:id="451" w:author="Syed, Yasser" w:date="2018-07-10T23:34:00Z"/>
        </w:rPr>
      </w:pPr>
      <w:del w:id="452" w:author="Syed, Yasser" w:date="2018-07-10T23:34:00Z">
        <w:r w:rsidRPr="00AD1CEC" w:rsidDel="00D163B8">
          <w:rPr>
            <w:u w:val="single"/>
          </w:rPr>
          <w:delText>709</w:delText>
        </w:r>
        <w:r w:rsidR="003500DE" w:rsidRPr="00AD1CEC" w:rsidDel="00D163B8">
          <w:rPr>
            <w:u w:val="single"/>
          </w:rPr>
          <w:delText>,</w:delText>
        </w:r>
        <w:r w:rsidRPr="00AD1CEC" w:rsidDel="00D163B8">
          <w:rPr>
            <w:u w:val="single"/>
          </w:rPr>
          <w:delText>D65,4000</w:delText>
        </w:r>
        <w:r w:rsidR="00C47FC8" w:rsidRPr="00AD1CEC" w:rsidDel="00D163B8">
          <w:delText xml:space="preserve">- represents display colour volume environments dealing with mastering of SDR/HDR content on LED/LCD displays capable of 4000 </w:delText>
        </w:r>
        <w:r w:rsidR="0080054B" w:rsidRPr="00AD1CEC" w:rsidDel="00D163B8">
          <w:delText>cd/m</w:delText>
        </w:r>
        <w:r w:rsidR="0080054B" w:rsidRPr="00AD1CEC" w:rsidDel="00D163B8">
          <w:rPr>
            <w:vertAlign w:val="superscript"/>
          </w:rPr>
          <w:delText>2</w:delText>
        </w:r>
        <w:r w:rsidR="0080054B" w:rsidRPr="00AD1CEC" w:rsidDel="00D163B8">
          <w:delText xml:space="preserve"> </w:delText>
        </w:r>
        <w:r w:rsidR="00C47FC8" w:rsidRPr="00AD1CEC" w:rsidDel="00D163B8">
          <w:delText>of peak brightness but restricted to BT.709 colo</w:delText>
        </w:r>
        <w:r w:rsidR="00116BA5" w:rsidRPr="00AD1CEC" w:rsidDel="00D163B8">
          <w:delText>u</w:delText>
        </w:r>
        <w:r w:rsidR="00C47FC8" w:rsidRPr="00AD1CEC" w:rsidDel="00D163B8">
          <w:delText>rspaces.</w:delText>
        </w:r>
      </w:del>
    </w:p>
    <w:p w14:paraId="182AD972" w14:textId="79F46D8B" w:rsidR="008723AA" w:rsidRPr="00AD1CEC" w:rsidDel="00D163B8" w:rsidRDefault="008723AA">
      <w:pPr>
        <w:pStyle w:val="ListParagraph"/>
        <w:numPr>
          <w:ilvl w:val="0"/>
          <w:numId w:val="20"/>
        </w:numPr>
        <w:rPr>
          <w:del w:id="453" w:author="Syed, Yasser" w:date="2018-07-10T23:34:00Z"/>
        </w:rPr>
      </w:pPr>
      <w:del w:id="454" w:author="Syed, Yasser" w:date="2018-07-10T23:34:00Z">
        <w:r w:rsidRPr="00AD1CEC" w:rsidDel="00D163B8">
          <w:rPr>
            <w:u w:val="single"/>
          </w:rPr>
          <w:delText>2020,D65,1000</w:delText>
        </w:r>
        <w:r w:rsidR="00C47FC8" w:rsidRPr="00AD1CEC" w:rsidDel="00D163B8">
          <w:delText xml:space="preserve">- represents display colour volume environments dealing with mastering of HDR content on OLED displays capable of 1000 </w:delText>
        </w:r>
        <w:r w:rsidR="0080054B" w:rsidRPr="00AD1CEC" w:rsidDel="00D163B8">
          <w:delText>cd/m</w:delText>
        </w:r>
        <w:r w:rsidR="0080054B" w:rsidRPr="00AD1CEC" w:rsidDel="00D163B8">
          <w:rPr>
            <w:vertAlign w:val="superscript"/>
          </w:rPr>
          <w:delText>2</w:delText>
        </w:r>
        <w:r w:rsidR="0080054B" w:rsidRPr="00AD1CEC" w:rsidDel="00D163B8">
          <w:delText xml:space="preserve"> </w:delText>
        </w:r>
        <w:r w:rsidR="00C47FC8" w:rsidRPr="00AD1CEC" w:rsidDel="00D163B8">
          <w:delText>of peak brightness and wider BT.2020 Colo</w:delText>
        </w:r>
        <w:r w:rsidR="00116BA5" w:rsidRPr="00AD1CEC" w:rsidDel="00D163B8">
          <w:delText>u</w:delText>
        </w:r>
        <w:r w:rsidR="00C47FC8" w:rsidRPr="00AD1CEC" w:rsidDel="00D163B8">
          <w:delText>rspace.</w:delText>
        </w:r>
      </w:del>
    </w:p>
    <w:p w14:paraId="743A0FDF" w14:textId="502D6385" w:rsidR="008723AA" w:rsidRPr="00AD1CEC" w:rsidDel="00D163B8" w:rsidRDefault="008723AA">
      <w:pPr>
        <w:pStyle w:val="ListParagraph"/>
        <w:numPr>
          <w:ilvl w:val="0"/>
          <w:numId w:val="20"/>
        </w:numPr>
        <w:rPr>
          <w:del w:id="455" w:author="Syed, Yasser" w:date="2018-07-10T23:34:00Z"/>
        </w:rPr>
      </w:pPr>
      <w:del w:id="456" w:author="Syed, Yasser" w:date="2018-07-10T23:34:00Z">
        <w:r w:rsidRPr="00AD1CEC" w:rsidDel="00D163B8">
          <w:rPr>
            <w:u w:val="single"/>
          </w:rPr>
          <w:delText>P3,D65,1000</w:delText>
        </w:r>
        <w:r w:rsidR="00C47FC8" w:rsidRPr="00AD1CEC" w:rsidDel="00D163B8">
          <w:delText xml:space="preserve">- represents display colour volume environments dealing with mastering of HDR content on OLED displays capable of 1000 </w:delText>
        </w:r>
        <w:r w:rsidR="0080054B" w:rsidRPr="00AD1CEC" w:rsidDel="00D163B8">
          <w:delText>cd/m</w:delText>
        </w:r>
        <w:r w:rsidR="0080054B" w:rsidRPr="00AD1CEC" w:rsidDel="00D163B8">
          <w:rPr>
            <w:vertAlign w:val="superscript"/>
          </w:rPr>
          <w:delText>2</w:delText>
        </w:r>
        <w:r w:rsidR="0080054B" w:rsidRPr="00AD1CEC" w:rsidDel="00D163B8">
          <w:delText xml:space="preserve"> </w:delText>
        </w:r>
        <w:r w:rsidR="00C47FC8" w:rsidRPr="00AD1CEC" w:rsidDel="00D163B8">
          <w:delText>of peak brightness</w:delText>
        </w:r>
        <w:r w:rsidR="003500DE" w:rsidRPr="00AD1CEC" w:rsidDel="00D163B8">
          <w:delText>, having overall a smaller gamut than</w:delText>
        </w:r>
        <w:r w:rsidR="00C47FC8" w:rsidRPr="00AD1CEC" w:rsidDel="00D163B8">
          <w:delText xml:space="preserve"> BT.2020</w:delText>
        </w:r>
        <w:r w:rsidR="003500DE" w:rsidRPr="00AD1CEC" w:rsidDel="00D163B8">
          <w:delText xml:space="preserve"> (except for a slightly deeper red</w:delText>
        </w:r>
        <w:r w:rsidR="00BA5195" w:rsidRPr="00AD1CEC" w:rsidDel="00D163B8">
          <w:delText xml:space="preserve"> P3</w:delText>
        </w:r>
        <w:r w:rsidR="003500DE" w:rsidRPr="00AD1CEC" w:rsidDel="00D163B8">
          <w:delText xml:space="preserve"> primary), </w:delText>
        </w:r>
        <w:r w:rsidR="00C47FC8" w:rsidRPr="00AD1CEC" w:rsidDel="00D163B8">
          <w:delText>often used in mastering digital cinema content</w:delText>
        </w:r>
        <w:r w:rsidR="003500DE" w:rsidRPr="00AD1CEC" w:rsidDel="00D163B8">
          <w:delText xml:space="preserve"> as described in Table 6-10 of [8].</w:delText>
        </w:r>
        <w:r w:rsidR="00311BC1" w:rsidRPr="00AD1CEC" w:rsidDel="00D163B8">
          <w:delText xml:space="preserve">  Various white points (D60, D62, D65) are defined in Table G-1 of [9]</w:delText>
        </w:r>
      </w:del>
    </w:p>
    <w:p w14:paraId="18366983" w14:textId="77777777" w:rsidR="0087196A" w:rsidRPr="00AD1CEC" w:rsidRDefault="0087196A" w:rsidP="0087196A">
      <w:pPr>
        <w:pStyle w:val="CommentText"/>
        <w:rPr>
          <w:highlight w:val="yellow"/>
          <w:lang w:val="en-CA"/>
        </w:rPr>
      </w:pPr>
    </w:p>
    <w:p w14:paraId="43CBD5E9" w14:textId="6611C170" w:rsidR="0087196A" w:rsidRPr="00AD1CEC" w:rsidDel="00D163B8" w:rsidRDefault="00311BC1" w:rsidP="00311BC1">
      <w:pPr>
        <w:pStyle w:val="CommentText"/>
        <w:rPr>
          <w:del w:id="457" w:author="Syed, Yasser" w:date="2018-07-10T23:35:00Z"/>
          <w:highlight w:val="yellow"/>
          <w:lang w:val="en-CA"/>
        </w:rPr>
      </w:pPr>
      <w:del w:id="458" w:author="Syed, Yasser" w:date="2018-07-10T23:35:00Z">
        <w:r w:rsidRPr="00AD1CEC" w:rsidDel="00D163B8">
          <w:rPr>
            <w:highlight w:val="yellow"/>
            <w:lang w:val="en-CA"/>
          </w:rPr>
          <w:delText xml:space="preserve">[Ed: Examples; table entry for </w:delText>
        </w:r>
        <w:r w:rsidR="0087196A" w:rsidRPr="00AD1CEC" w:rsidDel="00D163B8">
          <w:rPr>
            <w:highlight w:val="yellow"/>
            <w:lang w:val="en-CA"/>
          </w:rPr>
          <w:delText xml:space="preserve"> content</w:delText>
        </w:r>
        <w:r w:rsidRPr="00AD1CEC" w:rsidDel="00D163B8">
          <w:rPr>
            <w:highlight w:val="yellow"/>
            <w:lang w:val="en-CA"/>
          </w:rPr>
          <w:delText xml:space="preserve"> colo</w:delText>
        </w:r>
        <w:r w:rsidR="00C950B7" w:rsidRPr="00AD1CEC" w:rsidDel="00D163B8">
          <w:rPr>
            <w:highlight w:val="yellow"/>
            <w:lang w:val="en-CA"/>
          </w:rPr>
          <w:delText>u</w:delText>
        </w:r>
        <w:r w:rsidRPr="00AD1CEC" w:rsidDel="00D163B8">
          <w:rPr>
            <w:highlight w:val="yellow"/>
            <w:lang w:val="en-CA"/>
          </w:rPr>
          <w:delText>r volumes at</w:delText>
        </w:r>
        <w:r w:rsidR="0087196A" w:rsidRPr="00AD1CEC" w:rsidDel="00D163B8">
          <w:rPr>
            <w:highlight w:val="yellow"/>
            <w:lang w:val="en-CA"/>
          </w:rPr>
          <w:delText xml:space="preserve"> 1200 and </w:delText>
        </w:r>
        <w:r w:rsidRPr="00AD1CEC" w:rsidDel="00D163B8">
          <w:rPr>
            <w:highlight w:val="yellow"/>
            <w:lang w:val="en-CA"/>
          </w:rPr>
          <w:delText xml:space="preserve">and </w:delText>
        </w:r>
        <w:r w:rsidR="0087196A" w:rsidRPr="00AD1CEC" w:rsidDel="00D163B8">
          <w:rPr>
            <w:highlight w:val="yellow"/>
            <w:lang w:val="en-CA"/>
          </w:rPr>
          <w:delText xml:space="preserve">4000 </w:delText>
        </w:r>
        <w:r w:rsidRPr="00AD1CEC" w:rsidDel="00D163B8">
          <w:rPr>
            <w:highlight w:val="yellow"/>
            <w:lang w:val="en-CA"/>
          </w:rPr>
          <w:delText xml:space="preserve">cd/m^2 </w:delText>
        </w:r>
        <w:r w:rsidR="0087196A" w:rsidRPr="00AD1CEC" w:rsidDel="00D163B8">
          <w:rPr>
            <w:highlight w:val="yellow"/>
            <w:lang w:val="en-CA"/>
          </w:rPr>
          <w:delText xml:space="preserve">for BT.2020/BT.2100 </w:delText>
        </w:r>
        <w:r w:rsidRPr="00AD1CEC" w:rsidDel="00D163B8">
          <w:rPr>
            <w:highlight w:val="yellow"/>
            <w:lang w:val="en-CA"/>
          </w:rPr>
          <w:delText>signals?</w:delText>
        </w:r>
        <w:r w:rsidR="0087196A" w:rsidRPr="00AD1CEC" w:rsidDel="00D163B8">
          <w:rPr>
            <w:highlight w:val="yellow"/>
            <w:lang w:val="en-CA"/>
          </w:rPr>
          <w:delText>.</w:delText>
        </w:r>
        <w:r w:rsidRPr="00AD1CEC" w:rsidDel="00D163B8">
          <w:rPr>
            <w:highlight w:val="yellow"/>
            <w:lang w:val="en-CA"/>
          </w:rPr>
          <w:delText>]</w:delText>
        </w:r>
      </w:del>
    </w:p>
    <w:p w14:paraId="7DDA34C4" w14:textId="3A9B0603" w:rsidR="0087196A" w:rsidRPr="00AD1CEC" w:rsidDel="00D163B8" w:rsidRDefault="0087196A" w:rsidP="0087196A">
      <w:pPr>
        <w:pStyle w:val="CommentText"/>
        <w:rPr>
          <w:del w:id="459" w:author="Syed, Yasser" w:date="2018-07-10T23:35:00Z"/>
          <w:highlight w:val="yellow"/>
          <w:lang w:val="en-CA"/>
        </w:rPr>
      </w:pPr>
    </w:p>
    <w:p w14:paraId="2297DC86" w14:textId="5E48118C" w:rsidR="005518C5" w:rsidRPr="00AD1CEC" w:rsidDel="00D163B8" w:rsidRDefault="00BA5195" w:rsidP="005518C5">
      <w:pPr>
        <w:pStyle w:val="CommentText"/>
        <w:rPr>
          <w:del w:id="460" w:author="Syed, Yasser" w:date="2018-07-10T23:35:00Z"/>
          <w:highlight w:val="yellow"/>
          <w:lang w:val="en-CA"/>
        </w:rPr>
      </w:pPr>
      <w:del w:id="461" w:author="Syed, Yasser" w:date="2018-07-10T23:35:00Z">
        <w:r w:rsidRPr="00AD1CEC" w:rsidDel="00D163B8">
          <w:rPr>
            <w:highlight w:val="yellow"/>
            <w:lang w:val="en-CA"/>
          </w:rPr>
          <w:delText>[</w:delText>
        </w:r>
        <w:r w:rsidR="00311BC1" w:rsidRPr="00AD1CEC" w:rsidDel="00D163B8">
          <w:rPr>
            <w:highlight w:val="yellow"/>
            <w:lang w:val="en-CA"/>
          </w:rPr>
          <w:delText xml:space="preserve">Ed. </w:delText>
        </w:r>
        <w:r w:rsidR="005518C5" w:rsidRPr="00AD1CEC" w:rsidDel="00D163B8">
          <w:rPr>
            <w:highlight w:val="yellow"/>
            <w:lang w:val="en-CA"/>
          </w:rPr>
          <w:delText xml:space="preserve">TF </w:delText>
        </w:r>
        <w:r w:rsidR="00311BC1" w:rsidRPr="00AD1CEC" w:rsidDel="00D163B8">
          <w:rPr>
            <w:highlight w:val="yellow"/>
            <w:lang w:val="en-CA"/>
          </w:rPr>
          <w:delText>needs to be understood</w:delText>
        </w:r>
        <w:r w:rsidR="005518C5" w:rsidRPr="00AD1CEC" w:rsidDel="00D163B8">
          <w:rPr>
            <w:highlight w:val="yellow"/>
            <w:lang w:val="en-CA"/>
          </w:rPr>
          <w:delText xml:space="preserve"> for mastering displays</w:delText>
        </w:r>
        <w:r w:rsidR="00311BC1" w:rsidRPr="00AD1CEC" w:rsidDel="00D163B8">
          <w:rPr>
            <w:highlight w:val="yellow"/>
            <w:lang w:val="en-CA"/>
          </w:rPr>
          <w:delText xml:space="preserve"> input.  Not relevant for  ST 2086 however ] </w:delText>
        </w:r>
      </w:del>
    </w:p>
    <w:p w14:paraId="5C36DF9C" w14:textId="01318189" w:rsidR="005518C5" w:rsidRPr="00AD1CEC" w:rsidDel="00D163B8" w:rsidRDefault="00BA5195" w:rsidP="005518C5">
      <w:pPr>
        <w:pStyle w:val="CommentText"/>
        <w:rPr>
          <w:del w:id="462" w:author="Syed, Yasser" w:date="2018-07-10T23:35:00Z"/>
          <w:highlight w:val="yellow"/>
          <w:lang w:val="en-CA"/>
        </w:rPr>
      </w:pPr>
      <w:del w:id="463" w:author="Syed, Yasser" w:date="2018-07-10T23:35:00Z">
        <w:r w:rsidRPr="00AD1CEC" w:rsidDel="00D163B8">
          <w:rPr>
            <w:highlight w:val="yellow"/>
            <w:lang w:val="en-CA"/>
          </w:rPr>
          <w:delText xml:space="preserve">[Ed. </w:delText>
        </w:r>
        <w:r w:rsidR="005518C5" w:rsidRPr="00AD1CEC" w:rsidDel="00D163B8">
          <w:rPr>
            <w:highlight w:val="yellow"/>
            <w:lang w:val="en-CA"/>
          </w:rPr>
          <w:delText>most of today’s video is 709-Gamma D65 with 200- 300 cd/m2</w:delText>
        </w:r>
        <w:r w:rsidRPr="00AD1CEC" w:rsidDel="00D163B8">
          <w:rPr>
            <w:highlight w:val="yellow"/>
            <w:lang w:val="en-CA"/>
          </w:rPr>
          <w:delText xml:space="preserve"> ]</w:delText>
        </w:r>
      </w:del>
    </w:p>
    <w:p w14:paraId="641FF5CA" w14:textId="2805B50F" w:rsidR="0087196A" w:rsidRPr="00AD1CEC" w:rsidDel="00D163B8" w:rsidRDefault="00BA5195" w:rsidP="0087196A">
      <w:pPr>
        <w:rPr>
          <w:del w:id="464" w:author="Syed, Yasser" w:date="2018-07-10T23:35:00Z"/>
          <w:sz w:val="20"/>
          <w:szCs w:val="20"/>
          <w:lang w:val="en-CA"/>
        </w:rPr>
      </w:pPr>
      <w:del w:id="465" w:author="Syed, Yasser" w:date="2018-07-10T23:35:00Z">
        <w:r w:rsidRPr="00AD1CEC" w:rsidDel="00D163B8">
          <w:rPr>
            <w:color w:val="FF0000"/>
            <w:sz w:val="20"/>
            <w:szCs w:val="20"/>
            <w:highlight w:val="yellow"/>
            <w:lang w:val="en-CA"/>
          </w:rPr>
          <w:delText xml:space="preserve">[Ed. </w:delText>
        </w:r>
        <w:r w:rsidR="0087196A" w:rsidRPr="00AD1CEC" w:rsidDel="00D163B8">
          <w:rPr>
            <w:color w:val="FF0000"/>
            <w:sz w:val="20"/>
            <w:szCs w:val="20"/>
            <w:highlight w:val="yellow"/>
            <w:lang w:val="en-CA"/>
          </w:rPr>
          <w:delText>YS: This is one of those areas that we probably need to discuss]</w:delText>
        </w:r>
      </w:del>
    </w:p>
    <w:p w14:paraId="2D951F9E" w14:textId="4BD7D7B3" w:rsidR="001A5659" w:rsidRPr="00AD1CEC" w:rsidRDefault="001A5659" w:rsidP="00BF2271">
      <w:pPr>
        <w:jc w:val="both"/>
        <w:rPr>
          <w:lang w:val="en-CA"/>
        </w:rPr>
      </w:pPr>
      <w:r w:rsidRPr="00AD1CEC">
        <w:rPr>
          <w:lang w:val="en-CA"/>
        </w:rPr>
        <w:t xml:space="preserve">Carriage formats for mastering display colour volume in each of the domains (Capture, Production, Production Distribution, Service Distribution) contain the same payload but in different wrappers. </w:t>
      </w:r>
      <w:r w:rsidR="000D703E" w:rsidRPr="00AD1CEC">
        <w:rPr>
          <w:lang w:val="en-CA"/>
        </w:rPr>
        <w:t xml:space="preserve">In the capture and production domains, the MDCV information can be carried in an </w:t>
      </w:r>
      <w:r w:rsidRPr="00AD1CEC">
        <w:rPr>
          <w:lang w:val="en-CA"/>
        </w:rPr>
        <w:t>MXF wrapper</w:t>
      </w:r>
      <w:r w:rsidR="000D703E" w:rsidRPr="00AD1CEC">
        <w:rPr>
          <w:lang w:val="en-CA"/>
        </w:rPr>
        <w:t xml:space="preserve"> using</w:t>
      </w:r>
      <w:r w:rsidRPr="00AD1CEC">
        <w:rPr>
          <w:lang w:val="en-CA"/>
        </w:rPr>
        <w:t xml:space="preserve"> Generic Picture Essence descriptor as described by </w:t>
      </w:r>
      <w:r w:rsidRPr="00AD1CEC">
        <w:rPr>
          <w:highlight w:val="yellow"/>
          <w:lang w:val="en-CA"/>
        </w:rPr>
        <w:t>Annex C of ST 2067-21</w:t>
      </w:r>
      <w:r w:rsidR="000D703E" w:rsidRPr="00AD1CEC">
        <w:rPr>
          <w:rStyle w:val="FootnoteReference"/>
          <w:lang w:val="en-CA"/>
        </w:rPr>
        <w:footnoteReference w:id="5"/>
      </w:r>
      <w:r w:rsidRPr="00AD1CEC">
        <w:rPr>
          <w:lang w:val="en-CA"/>
        </w:rPr>
        <w:t>. In the distribution domain, the mastering display colour volume information is carried the mastering display colour volume SEI message (payload 137) that needs to be repeated at least every random</w:t>
      </w:r>
      <w:ins w:id="466" w:author="Syed, Yasser" w:date="2018-07-11T12:10:00Z">
        <w:r w:rsidR="00F67B16">
          <w:rPr>
            <w:lang w:val="en-CA"/>
          </w:rPr>
          <w:t xml:space="preserve"> </w:t>
        </w:r>
      </w:ins>
      <w:del w:id="467" w:author="Syed, Yasser" w:date="2018-07-11T12:10:00Z">
        <w:r w:rsidRPr="00AD1CEC" w:rsidDel="00F67B16">
          <w:rPr>
            <w:lang w:val="en-CA"/>
          </w:rPr>
          <w:delText xml:space="preserve"> </w:delText>
        </w:r>
      </w:del>
      <w:r w:rsidRPr="00AD1CEC">
        <w:rPr>
          <w:lang w:val="en-CA"/>
        </w:rPr>
        <w:t>access point access unit (RAPAU).</w:t>
      </w:r>
    </w:p>
    <w:p w14:paraId="4DB3FB4D" w14:textId="259B710C" w:rsidR="003D6D74" w:rsidRDefault="003D6D74" w:rsidP="00BF2271">
      <w:pPr>
        <w:jc w:val="both"/>
        <w:rPr>
          <w:lang w:val="en-CA"/>
        </w:rPr>
      </w:pPr>
    </w:p>
    <w:p w14:paraId="574C997F" w14:textId="30A9898F" w:rsidR="003A269F" w:rsidRDefault="003A269F" w:rsidP="00BF2271">
      <w:pPr>
        <w:jc w:val="both"/>
        <w:rPr>
          <w:lang w:val="en-CA"/>
        </w:rPr>
      </w:pPr>
    </w:p>
    <w:p w14:paraId="730F066B" w14:textId="22761E0D" w:rsidR="003A269F" w:rsidRDefault="003A269F" w:rsidP="00BF2271">
      <w:pPr>
        <w:jc w:val="both"/>
        <w:rPr>
          <w:lang w:val="en-CA"/>
        </w:rPr>
      </w:pPr>
    </w:p>
    <w:p w14:paraId="286B90D9" w14:textId="41A08A2E" w:rsidR="003A269F" w:rsidRDefault="003A269F" w:rsidP="00BF2271">
      <w:pPr>
        <w:jc w:val="both"/>
        <w:rPr>
          <w:lang w:val="en-CA"/>
        </w:rPr>
      </w:pPr>
    </w:p>
    <w:p w14:paraId="46E1ED23" w14:textId="64533D2A" w:rsidR="003A269F" w:rsidRDefault="003A269F" w:rsidP="00BF2271">
      <w:pPr>
        <w:jc w:val="both"/>
        <w:rPr>
          <w:lang w:val="en-CA"/>
        </w:rPr>
      </w:pPr>
    </w:p>
    <w:p w14:paraId="685E7236" w14:textId="0A50686C" w:rsidR="003A269F" w:rsidRDefault="003A269F" w:rsidP="00BF2271">
      <w:pPr>
        <w:jc w:val="both"/>
        <w:rPr>
          <w:lang w:val="en-CA"/>
        </w:rPr>
      </w:pPr>
    </w:p>
    <w:p w14:paraId="49C2B2CD" w14:textId="77777777" w:rsidR="003A269F" w:rsidRDefault="003A269F" w:rsidP="00BF2271">
      <w:pPr>
        <w:jc w:val="both"/>
        <w:rPr>
          <w:lang w:val="en-CA"/>
        </w:rPr>
      </w:pPr>
    </w:p>
    <w:p w14:paraId="0A673638" w14:textId="5F406AE0" w:rsidR="00814FA5" w:rsidRDefault="00814FA5" w:rsidP="00875B63">
      <w:pPr>
        <w:pStyle w:val="Caption"/>
        <w:keepNext/>
        <w:rPr>
          <w:lang w:val="en-CA"/>
        </w:rPr>
      </w:pPr>
      <w:r w:rsidRPr="00AD1CEC">
        <w:rPr>
          <w:lang w:val="en-CA"/>
        </w:rPr>
        <w:lastRenderedPageBreak/>
        <w:t xml:space="preserve">Table </w:t>
      </w:r>
      <w:r w:rsidRPr="00AD1CEC">
        <w:rPr>
          <w:b w:val="0"/>
          <w:bCs w:val="0"/>
          <w:lang w:val="en-CA"/>
        </w:rPr>
        <w:fldChar w:fldCharType="begin"/>
      </w:r>
      <w:r w:rsidRPr="00AD1CEC">
        <w:rPr>
          <w:lang w:val="en-CA"/>
        </w:rPr>
        <w:instrText xml:space="preserve"> SEQ Table \* ARABIC </w:instrText>
      </w:r>
      <w:r w:rsidRPr="00AD1CEC">
        <w:rPr>
          <w:b w:val="0"/>
          <w:bCs w:val="0"/>
          <w:lang w:val="en-CA"/>
        </w:rPr>
        <w:fldChar w:fldCharType="separate"/>
      </w:r>
      <w:r w:rsidR="00D65F54">
        <w:rPr>
          <w:noProof/>
          <w:lang w:val="en-CA"/>
        </w:rPr>
        <w:t>8</w:t>
      </w:r>
      <w:r w:rsidRPr="00AD1CEC">
        <w:rPr>
          <w:b w:val="0"/>
          <w:bCs w:val="0"/>
          <w:lang w:val="en-CA"/>
        </w:rPr>
        <w:fldChar w:fldCharType="end"/>
      </w:r>
      <w:r w:rsidRPr="00AD1CEC">
        <w:rPr>
          <w:lang w:val="en-CA"/>
        </w:rPr>
        <w:t xml:space="preserve"> Mastering display colour volume descriptions</w:t>
      </w:r>
    </w:p>
    <w:p w14:paraId="7A859564" w14:textId="4D524BD2" w:rsidR="003A269F" w:rsidRPr="00AD1CEC" w:rsidRDefault="003A269F" w:rsidP="003A269F">
      <w:pPr>
        <w:pStyle w:val="Caption"/>
        <w:keepNext/>
        <w:jc w:val="left"/>
      </w:pPr>
    </w:p>
    <w:tbl>
      <w:tblPr>
        <w:tblStyle w:val="TableGrid"/>
        <w:tblW w:w="0" w:type="auto"/>
        <w:tblLook w:val="04A0" w:firstRow="1" w:lastRow="0" w:firstColumn="1" w:lastColumn="0" w:noHBand="0" w:noVBand="1"/>
      </w:tblPr>
      <w:tblGrid>
        <w:gridCol w:w="1795"/>
        <w:gridCol w:w="2070"/>
        <w:gridCol w:w="1800"/>
        <w:gridCol w:w="1890"/>
        <w:gridCol w:w="1885"/>
      </w:tblGrid>
      <w:tr w:rsidR="003A269F" w:rsidRPr="00AD1CEC" w14:paraId="15F61A6B" w14:textId="77777777" w:rsidTr="003A269F">
        <w:tc>
          <w:tcPr>
            <w:tcW w:w="9440" w:type="dxa"/>
            <w:gridSpan w:val="5"/>
            <w:tcBorders>
              <w:bottom w:val="single" w:sz="4" w:space="0" w:color="auto"/>
            </w:tcBorders>
            <w:shd w:val="clear" w:color="auto" w:fill="8EAADB" w:themeFill="accent1" w:themeFillTint="99"/>
          </w:tcPr>
          <w:p w14:paraId="71C10BFF" w14:textId="77777777" w:rsidR="003A269F" w:rsidRPr="00AD1CEC" w:rsidRDefault="003A269F" w:rsidP="003A269F">
            <w:pPr>
              <w:keepNext/>
              <w:rPr>
                <w:rFonts w:ascii="Arial" w:hAnsi="Arial" w:cs="Arial"/>
                <w:b/>
                <w:bCs/>
                <w:color w:val="000000"/>
                <w:sz w:val="32"/>
                <w:szCs w:val="32"/>
                <w:lang w:val="en-CA"/>
              </w:rPr>
            </w:pPr>
            <w:r w:rsidRPr="00AD1CEC">
              <w:rPr>
                <w:rFonts w:ascii="Arial" w:hAnsi="Arial" w:cs="Arial"/>
                <w:b/>
                <w:bCs/>
                <w:color w:val="000000"/>
                <w:sz w:val="32"/>
                <w:szCs w:val="32"/>
                <w:lang w:val="en-CA"/>
              </w:rPr>
              <w:t xml:space="preserve">Mastering </w:t>
            </w:r>
            <w:r>
              <w:rPr>
                <w:rFonts w:ascii="Arial" w:hAnsi="Arial" w:cs="Arial"/>
                <w:b/>
                <w:bCs/>
                <w:color w:val="000000"/>
                <w:sz w:val="32"/>
                <w:szCs w:val="32"/>
                <w:lang w:val="en-CA"/>
              </w:rPr>
              <w:t>d</w:t>
            </w:r>
            <w:r w:rsidRPr="00AD1CEC">
              <w:rPr>
                <w:rFonts w:ascii="Arial" w:hAnsi="Arial" w:cs="Arial"/>
                <w:b/>
                <w:bCs/>
                <w:color w:val="000000"/>
                <w:sz w:val="32"/>
                <w:szCs w:val="32"/>
                <w:lang w:val="en-CA"/>
              </w:rPr>
              <w:t xml:space="preserve">isplay </w:t>
            </w:r>
            <w:r>
              <w:rPr>
                <w:rFonts w:ascii="Arial" w:hAnsi="Arial" w:cs="Arial"/>
                <w:b/>
                <w:bCs/>
                <w:color w:val="000000"/>
                <w:sz w:val="32"/>
                <w:szCs w:val="32"/>
                <w:lang w:val="en-CA"/>
              </w:rPr>
              <w:t>c</w:t>
            </w:r>
            <w:r w:rsidRPr="00AD1CEC">
              <w:rPr>
                <w:rFonts w:ascii="Arial" w:hAnsi="Arial" w:cs="Arial"/>
                <w:b/>
                <w:bCs/>
                <w:color w:val="000000"/>
                <w:sz w:val="32"/>
                <w:szCs w:val="32"/>
                <w:lang w:val="en-CA"/>
              </w:rPr>
              <w:t xml:space="preserve">olour </w:t>
            </w:r>
            <w:r>
              <w:rPr>
                <w:rFonts w:ascii="Arial" w:hAnsi="Arial" w:cs="Arial"/>
                <w:b/>
                <w:bCs/>
                <w:color w:val="000000"/>
                <w:sz w:val="32"/>
                <w:szCs w:val="32"/>
                <w:lang w:val="en-CA"/>
              </w:rPr>
              <w:t>v</w:t>
            </w:r>
            <w:r w:rsidRPr="00AD1CEC">
              <w:rPr>
                <w:rFonts w:ascii="Arial" w:hAnsi="Arial" w:cs="Arial"/>
                <w:b/>
                <w:bCs/>
                <w:color w:val="000000"/>
                <w:sz w:val="32"/>
                <w:szCs w:val="32"/>
                <w:lang w:val="en-CA"/>
              </w:rPr>
              <w:t xml:space="preserve">olume </w:t>
            </w:r>
            <w:r>
              <w:rPr>
                <w:rFonts w:ascii="Arial" w:hAnsi="Arial" w:cs="Arial"/>
                <w:b/>
                <w:bCs/>
                <w:color w:val="000000"/>
                <w:sz w:val="32"/>
                <w:szCs w:val="32"/>
                <w:lang w:val="en-CA"/>
              </w:rPr>
              <w:t>d</w:t>
            </w:r>
            <w:r w:rsidRPr="00AD1CEC">
              <w:rPr>
                <w:rFonts w:ascii="Arial" w:hAnsi="Arial" w:cs="Arial"/>
                <w:b/>
                <w:bCs/>
                <w:color w:val="000000"/>
                <w:sz w:val="32"/>
                <w:szCs w:val="32"/>
                <w:lang w:val="en-CA"/>
              </w:rPr>
              <w:t>escription</w:t>
            </w:r>
          </w:p>
        </w:tc>
      </w:tr>
      <w:tr w:rsidR="003A269F" w:rsidRPr="00AD1CEC" w14:paraId="7A0B84B0" w14:textId="77777777" w:rsidTr="003A269F">
        <w:tc>
          <w:tcPr>
            <w:tcW w:w="1795" w:type="dxa"/>
            <w:shd w:val="clear" w:color="auto" w:fill="D9E2F3" w:themeFill="accent1" w:themeFillTint="33"/>
            <w:vAlign w:val="bottom"/>
          </w:tcPr>
          <w:p w14:paraId="1D603A30" w14:textId="77777777" w:rsidR="003A269F" w:rsidRPr="00AD1CEC" w:rsidRDefault="003A269F" w:rsidP="003A269F">
            <w:pPr>
              <w:keepNext/>
              <w:rPr>
                <w:rFonts w:ascii="Arial" w:hAnsi="Arial" w:cs="Arial"/>
                <w:color w:val="000000"/>
                <w:sz w:val="18"/>
                <w:szCs w:val="18"/>
                <w:lang w:val="en-CA"/>
              </w:rPr>
            </w:pPr>
            <w:r w:rsidRPr="00AD1CEC">
              <w:rPr>
                <w:rFonts w:ascii="Arial" w:hAnsi="Arial" w:cs="Arial"/>
                <w:color w:val="000000"/>
                <w:sz w:val="18"/>
                <w:szCs w:val="18"/>
                <w:lang w:val="en-CA"/>
              </w:rPr>
              <w:t xml:space="preserve">System </w:t>
            </w:r>
            <w:r>
              <w:rPr>
                <w:rFonts w:ascii="Arial" w:hAnsi="Arial" w:cs="Arial"/>
                <w:color w:val="000000"/>
                <w:sz w:val="18"/>
                <w:szCs w:val="18"/>
                <w:lang w:val="en-CA"/>
              </w:rPr>
              <w:t>i</w:t>
            </w:r>
            <w:r w:rsidRPr="00AD1CEC">
              <w:rPr>
                <w:rFonts w:ascii="Arial" w:hAnsi="Arial" w:cs="Arial"/>
                <w:color w:val="000000"/>
                <w:sz w:val="18"/>
                <w:szCs w:val="18"/>
                <w:lang w:val="en-CA"/>
              </w:rPr>
              <w:t>dentifier</w:t>
            </w:r>
          </w:p>
        </w:tc>
        <w:tc>
          <w:tcPr>
            <w:tcW w:w="2070" w:type="dxa"/>
            <w:shd w:val="clear" w:color="auto" w:fill="D9E2F3" w:themeFill="accent1" w:themeFillTint="33"/>
            <w:vAlign w:val="bottom"/>
          </w:tcPr>
          <w:p w14:paraId="0FA50993" w14:textId="77777777" w:rsidR="003A269F" w:rsidRPr="00875B63" w:rsidRDefault="003A269F">
            <w:pPr>
              <w:jc w:val="center"/>
              <w:pPrChange w:id="468" w:author="Syed, Yasser" w:date="2018-07-11T01:17:00Z">
                <w:pPr/>
              </w:pPrChange>
            </w:pPr>
            <w:r>
              <w:rPr>
                <w:rFonts w:ascii="Arial" w:hAnsi="Arial" w:cs="Arial"/>
                <w:b/>
                <w:bCs/>
                <w:color w:val="000000"/>
                <w:sz w:val="18"/>
                <w:szCs w:val="18"/>
                <w:lang w:val="en-CA"/>
              </w:rPr>
              <w:t>709-100 (0.05)</w:t>
            </w:r>
          </w:p>
        </w:tc>
        <w:tc>
          <w:tcPr>
            <w:tcW w:w="1800" w:type="dxa"/>
            <w:shd w:val="clear" w:color="auto" w:fill="D9E2F3" w:themeFill="accent1" w:themeFillTint="33"/>
            <w:vAlign w:val="bottom"/>
          </w:tcPr>
          <w:p w14:paraId="496D007A" w14:textId="77777777" w:rsidR="003A269F" w:rsidRPr="00875B63" w:rsidRDefault="003A269F" w:rsidP="003A269F">
            <w:r>
              <w:rPr>
                <w:rFonts w:ascii="Arial" w:hAnsi="Arial" w:cs="Arial"/>
                <w:b/>
                <w:bCs/>
                <w:color w:val="000000"/>
                <w:sz w:val="18"/>
                <w:szCs w:val="18"/>
                <w:lang w:val="en-CA"/>
              </w:rPr>
              <w:t>P3</w:t>
            </w:r>
            <w:r w:rsidRPr="00CA3352">
              <w:rPr>
                <w:rFonts w:ascii="Arial" w:hAnsi="Arial" w:cs="Arial"/>
                <w:b/>
                <w:bCs/>
                <w:color w:val="000000"/>
                <w:sz w:val="18"/>
                <w:szCs w:val="18"/>
                <w:lang w:val="en-CA"/>
              </w:rPr>
              <w:t>plus</w:t>
            </w:r>
            <w:r>
              <w:rPr>
                <w:rFonts w:ascii="Arial" w:hAnsi="Arial" w:cs="Arial"/>
                <w:b/>
                <w:bCs/>
                <w:color w:val="000000"/>
                <w:sz w:val="18"/>
                <w:szCs w:val="18"/>
                <w:lang w:val="en-CA"/>
              </w:rPr>
              <w:t>-4000 (0.05)</w:t>
            </w:r>
          </w:p>
        </w:tc>
        <w:tc>
          <w:tcPr>
            <w:tcW w:w="1890" w:type="dxa"/>
            <w:shd w:val="clear" w:color="auto" w:fill="D9E2F3" w:themeFill="accent1" w:themeFillTint="33"/>
            <w:vAlign w:val="bottom"/>
          </w:tcPr>
          <w:p w14:paraId="75B82B5F" w14:textId="77777777" w:rsidR="003A269F" w:rsidRPr="00875B63" w:rsidRDefault="003A269F" w:rsidP="003A269F">
            <w:r>
              <w:rPr>
                <w:rFonts w:ascii="Arial" w:hAnsi="Arial" w:cs="Arial"/>
                <w:b/>
                <w:bCs/>
                <w:color w:val="000000"/>
                <w:sz w:val="18"/>
                <w:szCs w:val="18"/>
                <w:lang w:val="en-CA"/>
              </w:rPr>
              <w:t>P3-1000 (0.0005)</w:t>
            </w:r>
          </w:p>
        </w:tc>
        <w:tc>
          <w:tcPr>
            <w:tcW w:w="1885" w:type="dxa"/>
            <w:shd w:val="clear" w:color="auto" w:fill="D9E2F3" w:themeFill="accent1" w:themeFillTint="33"/>
            <w:vAlign w:val="bottom"/>
          </w:tcPr>
          <w:p w14:paraId="3564E0A9" w14:textId="77777777" w:rsidR="003A269F" w:rsidRPr="00875B63" w:rsidRDefault="003A269F" w:rsidP="003A269F">
            <w:r>
              <w:rPr>
                <w:rFonts w:ascii="Arial" w:hAnsi="Arial" w:cs="Arial"/>
                <w:b/>
                <w:bCs/>
                <w:color w:val="000000"/>
                <w:sz w:val="18"/>
                <w:szCs w:val="18"/>
                <w:lang w:val="en-CA"/>
              </w:rPr>
              <w:t>2100-107 (0.0005)</w:t>
            </w:r>
          </w:p>
        </w:tc>
      </w:tr>
    </w:tbl>
    <w:tbl>
      <w:tblPr>
        <w:tblW w:w="0" w:type="auto"/>
        <w:tblLook w:val="04A0" w:firstRow="1" w:lastRow="0" w:firstColumn="1" w:lastColumn="0" w:noHBand="0" w:noVBand="1"/>
      </w:tblPr>
      <w:tblGrid>
        <w:gridCol w:w="9440"/>
      </w:tblGrid>
      <w:tr w:rsidR="003A269F" w:rsidRPr="00AD1CEC" w14:paraId="20949573" w14:textId="77777777" w:rsidTr="003A269F">
        <w:trPr>
          <w:trHeight w:val="242"/>
        </w:trPr>
        <w:tc>
          <w:tcPr>
            <w:tcW w:w="9440" w:type="dxa"/>
            <w:shd w:val="clear" w:color="auto" w:fill="E7E6E6" w:themeFill="background2"/>
            <w:vAlign w:val="bottom"/>
          </w:tcPr>
          <w:p w14:paraId="26EE5737"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b/>
                <w:bCs/>
                <w:color w:val="000000"/>
                <w:sz w:val="18"/>
                <w:szCs w:val="18"/>
                <w:lang w:val="en-CA"/>
              </w:rPr>
              <w:t xml:space="preserve">Mastering </w:t>
            </w:r>
            <w:r>
              <w:rPr>
                <w:rFonts w:ascii="Arial" w:hAnsi="Arial" w:cs="Arial"/>
                <w:b/>
                <w:bCs/>
                <w:color w:val="000000"/>
                <w:sz w:val="18"/>
                <w:szCs w:val="18"/>
                <w:lang w:val="en-CA"/>
              </w:rPr>
              <w:t>d</w:t>
            </w:r>
            <w:r w:rsidRPr="00AD1CEC">
              <w:rPr>
                <w:rFonts w:ascii="Arial" w:hAnsi="Arial" w:cs="Arial"/>
                <w:b/>
                <w:bCs/>
                <w:color w:val="000000"/>
                <w:sz w:val="18"/>
                <w:szCs w:val="18"/>
                <w:lang w:val="en-CA"/>
              </w:rPr>
              <w:t xml:space="preserve">isplay </w:t>
            </w:r>
            <w:r>
              <w:rPr>
                <w:rFonts w:ascii="Arial" w:hAnsi="Arial" w:cs="Arial"/>
                <w:b/>
                <w:bCs/>
                <w:color w:val="000000"/>
                <w:sz w:val="18"/>
                <w:szCs w:val="18"/>
                <w:lang w:val="en-CA"/>
              </w:rPr>
              <w:t>p</w:t>
            </w:r>
            <w:r w:rsidRPr="00AD1CEC">
              <w:rPr>
                <w:rFonts w:ascii="Arial" w:hAnsi="Arial" w:cs="Arial"/>
                <w:b/>
                <w:bCs/>
                <w:color w:val="000000"/>
                <w:sz w:val="18"/>
                <w:szCs w:val="18"/>
                <w:lang w:val="en-CA"/>
              </w:rPr>
              <w:t>roperties</w:t>
            </w:r>
            <w:r>
              <w:rPr>
                <w:rFonts w:ascii="Arial" w:hAnsi="Arial" w:cs="Arial"/>
                <w:b/>
                <w:bCs/>
                <w:color w:val="000000"/>
                <w:sz w:val="18"/>
                <w:szCs w:val="18"/>
                <w:lang w:val="en-CA"/>
              </w:rPr>
              <w:t xml:space="preserve"> defined according to ST 2086</w:t>
            </w:r>
          </w:p>
        </w:tc>
      </w:tr>
    </w:tbl>
    <w:tbl>
      <w:tblPr>
        <w:tblStyle w:val="TableGrid"/>
        <w:tblW w:w="0" w:type="auto"/>
        <w:tblLook w:val="04A0" w:firstRow="1" w:lastRow="0" w:firstColumn="1" w:lastColumn="0" w:noHBand="0" w:noVBand="1"/>
      </w:tblPr>
      <w:tblGrid>
        <w:gridCol w:w="1795"/>
        <w:gridCol w:w="2093"/>
        <w:gridCol w:w="1777"/>
        <w:gridCol w:w="1890"/>
        <w:gridCol w:w="1885"/>
      </w:tblGrid>
      <w:tr w:rsidR="003A269F" w:rsidRPr="00AD1CEC" w14:paraId="76433268" w14:textId="77777777" w:rsidTr="003A269F">
        <w:tc>
          <w:tcPr>
            <w:tcW w:w="1795" w:type="dxa"/>
            <w:vAlign w:val="center"/>
          </w:tcPr>
          <w:p w14:paraId="7F3626A7" w14:textId="2C2DFD21" w:rsidR="003A269F" w:rsidRPr="008378C7" w:rsidRDefault="003A269F" w:rsidP="003A269F">
            <w:pPr>
              <w:keepNext/>
              <w:rPr>
                <w:rFonts w:ascii="Arial" w:hAnsi="Arial" w:cs="Arial"/>
                <w:color w:val="000000"/>
                <w:sz w:val="18"/>
                <w:szCs w:val="18"/>
                <w:lang w:val="en-CA"/>
              </w:rPr>
            </w:pPr>
            <w:r w:rsidRPr="008378C7">
              <w:rPr>
                <w:rFonts w:ascii="Arial" w:hAnsi="Arial" w:cs="Arial"/>
                <w:color w:val="000000"/>
                <w:sz w:val="18"/>
                <w:szCs w:val="18"/>
                <w:lang w:val="en-CA"/>
              </w:rPr>
              <w:t>Primaries (</w:t>
            </w:r>
            <w:proofErr w:type="spellStart"/>
            <w:proofErr w:type="gramStart"/>
            <w:r w:rsidRPr="008378C7">
              <w:rPr>
                <w:rFonts w:ascii="Arial" w:hAnsi="Arial" w:cs="Arial"/>
                <w:color w:val="000000"/>
                <w:sz w:val="18"/>
                <w:szCs w:val="18"/>
                <w:lang w:val="en-CA"/>
              </w:rPr>
              <w:t>x,y</w:t>
            </w:r>
            <w:proofErr w:type="spellEnd"/>
            <w:proofErr w:type="gramEnd"/>
            <w:r>
              <w:rPr>
                <w:rFonts w:ascii="Arial" w:hAnsi="Arial" w:cs="Arial"/>
                <w:color w:val="000000"/>
                <w:sz w:val="18"/>
                <w:szCs w:val="18"/>
                <w:lang w:val="en-CA"/>
              </w:rPr>
              <w:t>)</w:t>
            </w:r>
            <w:r w:rsidR="008B64C9" w:rsidRPr="008B64C9">
              <w:rPr>
                <w:rStyle w:val="FootnoteReference"/>
                <w:rFonts w:ascii="Arial" w:hAnsi="Arial" w:cs="Arial"/>
                <w:color w:val="000000"/>
                <w:sz w:val="18"/>
                <w:szCs w:val="18"/>
                <w:lang w:val="en-CA"/>
              </w:rPr>
              <w:t xml:space="preserve"> </w:t>
            </w:r>
            <w:bookmarkStart w:id="469" w:name="_GoBack"/>
            <w:bookmarkEnd w:id="469"/>
            <w:del w:id="470" w:author="Syed, Yasser" w:date="2018-07-12T15:28:00Z">
              <w:r w:rsidRPr="008378C7" w:rsidDel="00CA5C3E">
                <w:rPr>
                  <w:rFonts w:ascii="Arial" w:hAnsi="Arial" w:cs="Arial"/>
                  <w:color w:val="000000"/>
                  <w:sz w:val="18"/>
                  <w:szCs w:val="18"/>
                  <w:lang w:val="en-CA"/>
                </w:rPr>
                <w:delText xml:space="preserve"> </w:delText>
              </w:r>
            </w:del>
          </w:p>
        </w:tc>
        <w:tc>
          <w:tcPr>
            <w:tcW w:w="2093" w:type="dxa"/>
            <w:vAlign w:val="center"/>
          </w:tcPr>
          <w:p w14:paraId="5B75D89E" w14:textId="77777777" w:rsidR="003A269F" w:rsidRPr="00AD1CEC" w:rsidRDefault="003A269F" w:rsidP="003A269F">
            <w:pPr>
              <w:keepNext/>
              <w:jc w:val="center"/>
              <w:rPr>
                <w:rFonts w:ascii="Arial" w:hAnsi="Arial" w:cs="Arial"/>
                <w:color w:val="000000"/>
                <w:sz w:val="18"/>
                <w:szCs w:val="18"/>
                <w:lang w:val="en-CA"/>
              </w:rPr>
            </w:pPr>
            <w:r w:rsidRPr="00CA3352">
              <w:rPr>
                <w:rFonts w:ascii="Arial" w:hAnsi="Arial" w:cs="Arial"/>
                <w:color w:val="000000"/>
                <w:sz w:val="18"/>
                <w:szCs w:val="18"/>
                <w:lang w:val="en-CA"/>
              </w:rPr>
              <w:t>(0.640</w:t>
            </w:r>
            <w:r>
              <w:rPr>
                <w:rFonts w:ascii="Arial" w:hAnsi="Arial" w:cs="Arial"/>
                <w:color w:val="000000"/>
                <w:sz w:val="18"/>
                <w:szCs w:val="18"/>
                <w:lang w:val="en-CA"/>
              </w:rPr>
              <w:t>0</w:t>
            </w:r>
            <w:r w:rsidRPr="00CA3352">
              <w:rPr>
                <w:rFonts w:ascii="Arial" w:hAnsi="Arial" w:cs="Arial"/>
                <w:color w:val="000000"/>
                <w:sz w:val="18"/>
                <w:szCs w:val="18"/>
                <w:lang w:val="en-CA"/>
              </w:rPr>
              <w:t>, 0.330</w:t>
            </w:r>
            <w:r>
              <w:rPr>
                <w:rFonts w:ascii="Arial" w:hAnsi="Arial" w:cs="Arial"/>
                <w:color w:val="000000"/>
                <w:sz w:val="18"/>
                <w:szCs w:val="18"/>
                <w:lang w:val="en-CA"/>
              </w:rPr>
              <w:t>0</w:t>
            </w:r>
            <w:r w:rsidRPr="00CA3352">
              <w:rPr>
                <w:rFonts w:ascii="Arial" w:hAnsi="Arial" w:cs="Arial"/>
                <w:color w:val="000000"/>
                <w:sz w:val="18"/>
                <w:szCs w:val="18"/>
                <w:lang w:val="en-CA"/>
              </w:rPr>
              <w:t>), (0.300</w:t>
            </w:r>
            <w:r>
              <w:rPr>
                <w:rFonts w:ascii="Arial" w:hAnsi="Arial" w:cs="Arial"/>
                <w:color w:val="000000"/>
                <w:sz w:val="18"/>
                <w:szCs w:val="18"/>
                <w:lang w:val="en-CA"/>
              </w:rPr>
              <w:t>0</w:t>
            </w:r>
            <w:r w:rsidRPr="00CA3352">
              <w:rPr>
                <w:rFonts w:ascii="Arial" w:hAnsi="Arial" w:cs="Arial"/>
                <w:color w:val="000000"/>
                <w:sz w:val="18"/>
                <w:szCs w:val="18"/>
                <w:lang w:val="en-CA"/>
              </w:rPr>
              <w:t>, 0.600</w:t>
            </w:r>
            <w:r>
              <w:rPr>
                <w:rFonts w:ascii="Arial" w:hAnsi="Arial" w:cs="Arial"/>
                <w:color w:val="000000"/>
                <w:sz w:val="18"/>
                <w:szCs w:val="18"/>
                <w:lang w:val="en-CA"/>
              </w:rPr>
              <w:t>0</w:t>
            </w:r>
            <w:r w:rsidRPr="00CA3352">
              <w:rPr>
                <w:rFonts w:ascii="Arial" w:hAnsi="Arial" w:cs="Arial"/>
                <w:color w:val="000000"/>
                <w:sz w:val="18"/>
                <w:szCs w:val="18"/>
                <w:lang w:val="en-CA"/>
              </w:rPr>
              <w:t>), (0.150</w:t>
            </w:r>
            <w:r>
              <w:rPr>
                <w:rFonts w:ascii="Arial" w:hAnsi="Arial" w:cs="Arial"/>
                <w:color w:val="000000"/>
                <w:sz w:val="18"/>
                <w:szCs w:val="18"/>
                <w:lang w:val="en-CA"/>
              </w:rPr>
              <w:t>0</w:t>
            </w:r>
            <w:r w:rsidRPr="00CA3352">
              <w:rPr>
                <w:rFonts w:ascii="Arial" w:hAnsi="Arial" w:cs="Arial"/>
                <w:color w:val="000000"/>
                <w:sz w:val="18"/>
                <w:szCs w:val="18"/>
                <w:lang w:val="en-CA"/>
              </w:rPr>
              <w:t>, 0.060</w:t>
            </w:r>
            <w:r>
              <w:rPr>
                <w:rFonts w:ascii="Arial" w:hAnsi="Arial" w:cs="Arial"/>
                <w:color w:val="000000"/>
                <w:sz w:val="18"/>
                <w:szCs w:val="18"/>
                <w:lang w:val="en-CA"/>
              </w:rPr>
              <w:t>0</w:t>
            </w:r>
            <w:r w:rsidRPr="00CA3352">
              <w:rPr>
                <w:rFonts w:ascii="Arial" w:hAnsi="Arial" w:cs="Arial"/>
                <w:color w:val="000000"/>
                <w:sz w:val="18"/>
                <w:szCs w:val="18"/>
                <w:lang w:val="en-CA"/>
              </w:rPr>
              <w:t>)</w:t>
            </w:r>
            <w:r>
              <w:rPr>
                <w:rFonts w:ascii="Arial" w:hAnsi="Arial" w:cs="Arial"/>
                <w:color w:val="000000"/>
                <w:sz w:val="18"/>
                <w:szCs w:val="18"/>
                <w:lang w:val="en-CA"/>
              </w:rPr>
              <w:t xml:space="preserve">. </w:t>
            </w:r>
          </w:p>
        </w:tc>
        <w:tc>
          <w:tcPr>
            <w:tcW w:w="1777" w:type="dxa"/>
            <w:vAlign w:val="center"/>
          </w:tcPr>
          <w:p w14:paraId="5303FA4B" w14:textId="77777777" w:rsidR="003A269F" w:rsidRPr="00AD1CEC" w:rsidRDefault="003A269F" w:rsidP="003A269F">
            <w:pPr>
              <w:keepNext/>
              <w:jc w:val="center"/>
              <w:rPr>
                <w:rFonts w:ascii="Arial" w:hAnsi="Arial" w:cs="Arial"/>
                <w:color w:val="000000"/>
                <w:sz w:val="18"/>
                <w:szCs w:val="18"/>
                <w:lang w:val="en-CA"/>
              </w:rPr>
            </w:pPr>
            <w:r>
              <w:rPr>
                <w:rFonts w:ascii="Arial" w:hAnsi="Arial" w:cs="Arial"/>
                <w:color w:val="000000"/>
                <w:sz w:val="18"/>
                <w:szCs w:val="18"/>
                <w:lang w:val="en-CA"/>
              </w:rPr>
              <w:t>???</w:t>
            </w:r>
          </w:p>
        </w:tc>
        <w:tc>
          <w:tcPr>
            <w:tcW w:w="1890" w:type="dxa"/>
            <w:vAlign w:val="center"/>
          </w:tcPr>
          <w:p w14:paraId="5AA5E15E" w14:textId="77777777" w:rsidR="003A269F" w:rsidRPr="00AD1CEC" w:rsidRDefault="003A269F" w:rsidP="003A269F">
            <w:pPr>
              <w:keepNext/>
              <w:jc w:val="center"/>
              <w:rPr>
                <w:rFonts w:ascii="Arial" w:hAnsi="Arial" w:cs="Arial"/>
                <w:color w:val="000000"/>
                <w:sz w:val="18"/>
                <w:szCs w:val="18"/>
                <w:lang w:val="en-CA"/>
              </w:rPr>
            </w:pPr>
            <w:r w:rsidRPr="008378C7">
              <w:rPr>
                <w:rFonts w:ascii="Arial" w:hAnsi="Arial" w:cs="Arial"/>
                <w:color w:val="000000"/>
                <w:sz w:val="18"/>
                <w:szCs w:val="18"/>
                <w:lang w:val="en-CA"/>
              </w:rPr>
              <w:t>(0.6800, 0.3200), (0.2650, 0.6900), (0.1500, 0.0600)</w:t>
            </w:r>
            <w:r>
              <w:rPr>
                <w:rFonts w:ascii="Arial" w:hAnsi="Arial" w:cs="Arial"/>
                <w:color w:val="000000"/>
                <w:sz w:val="18"/>
                <w:szCs w:val="18"/>
                <w:lang w:val="en-CA"/>
              </w:rPr>
              <w:t>.</w:t>
            </w:r>
          </w:p>
        </w:tc>
        <w:tc>
          <w:tcPr>
            <w:tcW w:w="1885" w:type="dxa"/>
            <w:vAlign w:val="center"/>
          </w:tcPr>
          <w:p w14:paraId="28C3AFFD" w14:textId="77777777" w:rsidR="003A269F" w:rsidRPr="00AD1CEC" w:rsidRDefault="003A269F" w:rsidP="003A269F">
            <w:pPr>
              <w:keepNext/>
              <w:jc w:val="center"/>
              <w:rPr>
                <w:rFonts w:ascii="Arial" w:hAnsi="Arial" w:cs="Arial"/>
                <w:color w:val="000000"/>
                <w:sz w:val="18"/>
                <w:szCs w:val="18"/>
                <w:lang w:val="en-CA"/>
              </w:rPr>
            </w:pPr>
            <w:r w:rsidRPr="00CA3352">
              <w:rPr>
                <w:rFonts w:ascii="Arial" w:hAnsi="Arial" w:cs="Arial"/>
                <w:color w:val="000000"/>
                <w:sz w:val="18"/>
                <w:szCs w:val="18"/>
                <w:lang w:val="en-CA"/>
              </w:rPr>
              <w:t>(0.7080, 0.2920), (0.1700, 0.7970), (0.1310, 0.0460).</w:t>
            </w:r>
          </w:p>
        </w:tc>
      </w:tr>
      <w:tr w:rsidR="003A269F" w:rsidRPr="00AD1CEC" w14:paraId="01F2DAE2" w14:textId="77777777" w:rsidTr="003A269F">
        <w:tc>
          <w:tcPr>
            <w:tcW w:w="1795" w:type="dxa"/>
            <w:vAlign w:val="center"/>
          </w:tcPr>
          <w:p w14:paraId="0AF1B426" w14:textId="77777777" w:rsidR="003A269F" w:rsidRPr="008378C7" w:rsidRDefault="003A269F" w:rsidP="003A269F">
            <w:pPr>
              <w:keepNext/>
              <w:rPr>
                <w:rFonts w:ascii="Arial" w:hAnsi="Arial" w:cs="Arial"/>
                <w:color w:val="000000"/>
                <w:sz w:val="18"/>
                <w:szCs w:val="18"/>
                <w:lang w:val="en-CA"/>
              </w:rPr>
            </w:pPr>
            <w:r w:rsidRPr="008378C7">
              <w:rPr>
                <w:rFonts w:ascii="Arial" w:hAnsi="Arial" w:cs="Arial"/>
                <w:color w:val="000000"/>
                <w:sz w:val="18"/>
                <w:szCs w:val="18"/>
                <w:lang w:val="en-CA"/>
              </w:rPr>
              <w:t>White point chromaticity (</w:t>
            </w:r>
            <w:proofErr w:type="spellStart"/>
            <w:proofErr w:type="gramStart"/>
            <w:r w:rsidRPr="008378C7">
              <w:rPr>
                <w:rFonts w:ascii="Arial" w:hAnsi="Arial" w:cs="Arial"/>
                <w:color w:val="000000"/>
                <w:sz w:val="18"/>
                <w:szCs w:val="18"/>
                <w:lang w:val="en-CA"/>
              </w:rPr>
              <w:t>x,y</w:t>
            </w:r>
            <w:proofErr w:type="spellEnd"/>
            <w:proofErr w:type="gramEnd"/>
            <w:r w:rsidRPr="008378C7">
              <w:rPr>
                <w:rFonts w:ascii="Arial" w:hAnsi="Arial" w:cs="Arial"/>
                <w:color w:val="000000"/>
                <w:sz w:val="18"/>
                <w:szCs w:val="18"/>
                <w:lang w:val="en-CA"/>
              </w:rPr>
              <w:t xml:space="preserve">) </w:t>
            </w:r>
          </w:p>
        </w:tc>
        <w:tc>
          <w:tcPr>
            <w:tcW w:w="7645" w:type="dxa"/>
            <w:gridSpan w:val="4"/>
            <w:vAlign w:val="center"/>
          </w:tcPr>
          <w:p w14:paraId="7598CCB9" w14:textId="77777777" w:rsidR="003A269F" w:rsidRPr="00AD1CEC" w:rsidRDefault="003A269F" w:rsidP="003A269F">
            <w:pPr>
              <w:keepNext/>
              <w:jc w:val="center"/>
              <w:rPr>
                <w:rFonts w:ascii="Arial" w:hAnsi="Arial" w:cs="Arial"/>
                <w:color w:val="000000"/>
                <w:sz w:val="18"/>
                <w:szCs w:val="18"/>
                <w:lang w:val="en-CA"/>
              </w:rPr>
            </w:pPr>
            <w:r>
              <w:rPr>
                <w:rFonts w:ascii="Arial" w:hAnsi="Arial" w:cs="Arial"/>
                <w:color w:val="000000"/>
                <w:sz w:val="18"/>
                <w:szCs w:val="18"/>
                <w:lang w:val="en-CA"/>
              </w:rPr>
              <w:t>(</w:t>
            </w:r>
            <w:r w:rsidRPr="00CA3352">
              <w:rPr>
                <w:rFonts w:ascii="Arial" w:hAnsi="Arial" w:cs="Arial"/>
                <w:color w:val="000000"/>
                <w:sz w:val="18"/>
                <w:szCs w:val="18"/>
                <w:lang w:val="en-CA"/>
              </w:rPr>
              <w:t>0.3127, 0.3290</w:t>
            </w:r>
            <w:r>
              <w:rPr>
                <w:rFonts w:ascii="Arial" w:hAnsi="Arial" w:cs="Arial"/>
                <w:color w:val="000000"/>
                <w:sz w:val="18"/>
                <w:szCs w:val="18"/>
                <w:lang w:val="en-CA"/>
              </w:rPr>
              <w:t>)</w:t>
            </w:r>
            <w:r w:rsidRPr="00CA3352">
              <w:rPr>
                <w:rFonts w:ascii="Arial" w:hAnsi="Arial" w:cs="Arial"/>
                <w:color w:val="000000"/>
                <w:sz w:val="18"/>
                <w:szCs w:val="18"/>
                <w:lang w:val="en-CA"/>
              </w:rPr>
              <w:t xml:space="preserve"> </w:t>
            </w:r>
            <w:r w:rsidRPr="00AD1CEC">
              <w:rPr>
                <w:rFonts w:ascii="Arial" w:hAnsi="Arial" w:cs="Arial"/>
                <w:color w:val="000000"/>
                <w:sz w:val="18"/>
                <w:szCs w:val="18"/>
                <w:lang w:val="en-CA"/>
              </w:rPr>
              <w:t>(D65)</w:t>
            </w:r>
            <w:r>
              <w:rPr>
                <w:rFonts w:ascii="Arial" w:hAnsi="Arial" w:cs="Arial"/>
                <w:color w:val="000000"/>
                <w:sz w:val="18"/>
                <w:szCs w:val="18"/>
                <w:lang w:val="en-CA"/>
              </w:rPr>
              <w:t xml:space="preserve"> </w:t>
            </w:r>
          </w:p>
        </w:tc>
      </w:tr>
      <w:tr w:rsidR="003A269F" w:rsidRPr="00AD1CEC" w14:paraId="42EB2906" w14:textId="77777777" w:rsidTr="003A269F">
        <w:tc>
          <w:tcPr>
            <w:tcW w:w="1795" w:type="dxa"/>
            <w:vAlign w:val="center"/>
          </w:tcPr>
          <w:p w14:paraId="5CC3C560" w14:textId="77777777" w:rsidR="003A269F" w:rsidRPr="008378C7" w:rsidRDefault="003A269F" w:rsidP="003A269F">
            <w:pPr>
              <w:keepNext/>
              <w:rPr>
                <w:rFonts w:ascii="Arial" w:hAnsi="Arial" w:cs="Arial"/>
                <w:color w:val="000000"/>
                <w:sz w:val="18"/>
                <w:szCs w:val="18"/>
                <w:lang w:val="en-CA"/>
              </w:rPr>
            </w:pPr>
            <w:r w:rsidRPr="008378C7">
              <w:rPr>
                <w:rFonts w:ascii="Arial" w:hAnsi="Arial" w:cs="Arial"/>
                <w:color w:val="000000"/>
                <w:sz w:val="18"/>
                <w:szCs w:val="18"/>
                <w:lang w:val="en-CA"/>
              </w:rPr>
              <w:t>Maximum luminance [cd/m2]</w:t>
            </w:r>
          </w:p>
        </w:tc>
        <w:tc>
          <w:tcPr>
            <w:tcW w:w="2093" w:type="dxa"/>
            <w:vAlign w:val="center"/>
          </w:tcPr>
          <w:p w14:paraId="5D77D356" w14:textId="77777777" w:rsidR="003A269F" w:rsidRPr="00AD1CEC" w:rsidRDefault="003A269F" w:rsidP="003A269F">
            <w:pPr>
              <w:keepNext/>
              <w:jc w:val="center"/>
              <w:rPr>
                <w:rFonts w:ascii="Arial" w:hAnsi="Arial" w:cs="Arial"/>
                <w:color w:val="000000"/>
                <w:sz w:val="18"/>
                <w:szCs w:val="18"/>
                <w:lang w:val="en-CA"/>
              </w:rPr>
            </w:pPr>
            <w:r>
              <w:rPr>
                <w:rFonts w:ascii="Arial" w:hAnsi="Arial" w:cs="Arial"/>
                <w:color w:val="000000"/>
                <w:sz w:val="18"/>
                <w:szCs w:val="18"/>
                <w:lang w:val="en-CA"/>
              </w:rPr>
              <w:t>100</w:t>
            </w:r>
          </w:p>
        </w:tc>
        <w:tc>
          <w:tcPr>
            <w:tcW w:w="1777" w:type="dxa"/>
            <w:vAlign w:val="center"/>
          </w:tcPr>
          <w:p w14:paraId="58F36474" w14:textId="77777777" w:rsidR="003A269F" w:rsidRPr="00AD1CEC" w:rsidRDefault="003A269F" w:rsidP="003A269F">
            <w:pPr>
              <w:keepNext/>
              <w:jc w:val="center"/>
              <w:rPr>
                <w:rFonts w:ascii="Arial" w:hAnsi="Arial" w:cs="Arial"/>
                <w:color w:val="000000"/>
                <w:sz w:val="18"/>
                <w:szCs w:val="18"/>
                <w:lang w:val="en-CA"/>
              </w:rPr>
            </w:pPr>
            <w:r>
              <w:rPr>
                <w:rFonts w:ascii="Arial" w:hAnsi="Arial" w:cs="Arial"/>
                <w:color w:val="000000"/>
                <w:sz w:val="18"/>
                <w:szCs w:val="18"/>
                <w:lang w:val="en-CA"/>
              </w:rPr>
              <w:t>4000</w:t>
            </w:r>
          </w:p>
        </w:tc>
        <w:tc>
          <w:tcPr>
            <w:tcW w:w="1890" w:type="dxa"/>
            <w:vAlign w:val="center"/>
          </w:tcPr>
          <w:p w14:paraId="0C61AAA8"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1000</w:t>
            </w:r>
          </w:p>
        </w:tc>
        <w:tc>
          <w:tcPr>
            <w:tcW w:w="1885" w:type="dxa"/>
            <w:vAlign w:val="center"/>
          </w:tcPr>
          <w:p w14:paraId="19DCB3D1"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1000</w:t>
            </w:r>
          </w:p>
        </w:tc>
      </w:tr>
      <w:tr w:rsidR="003A269F" w:rsidRPr="00AD1CEC" w14:paraId="5D54A94E" w14:textId="77777777" w:rsidTr="003A269F">
        <w:tc>
          <w:tcPr>
            <w:tcW w:w="1795" w:type="dxa"/>
            <w:vAlign w:val="center"/>
          </w:tcPr>
          <w:p w14:paraId="5291ABB0" w14:textId="77777777" w:rsidR="003A269F" w:rsidRPr="008378C7" w:rsidRDefault="003A269F" w:rsidP="003A269F">
            <w:pPr>
              <w:keepNext/>
              <w:rPr>
                <w:rFonts w:ascii="Arial" w:hAnsi="Arial" w:cs="Arial"/>
                <w:color w:val="000000"/>
                <w:sz w:val="18"/>
                <w:szCs w:val="18"/>
                <w:lang w:val="en-CA"/>
              </w:rPr>
            </w:pPr>
            <w:r w:rsidRPr="008378C7">
              <w:rPr>
                <w:rFonts w:ascii="Arial" w:hAnsi="Arial" w:cs="Arial"/>
                <w:color w:val="000000"/>
                <w:sz w:val="18"/>
                <w:szCs w:val="18"/>
                <w:lang w:val="en-CA"/>
              </w:rPr>
              <w:t>Minimum luminance [cd/m2]</w:t>
            </w:r>
          </w:p>
        </w:tc>
        <w:tc>
          <w:tcPr>
            <w:tcW w:w="2093" w:type="dxa"/>
            <w:vAlign w:val="center"/>
          </w:tcPr>
          <w:p w14:paraId="397456FB"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0.05 for LCD/LED</w:t>
            </w:r>
          </w:p>
        </w:tc>
        <w:tc>
          <w:tcPr>
            <w:tcW w:w="1777" w:type="dxa"/>
            <w:vAlign w:val="center"/>
          </w:tcPr>
          <w:p w14:paraId="3F399F12"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0.05 for LCD/LED</w:t>
            </w:r>
          </w:p>
        </w:tc>
        <w:tc>
          <w:tcPr>
            <w:tcW w:w="1890" w:type="dxa"/>
            <w:vAlign w:val="center"/>
          </w:tcPr>
          <w:p w14:paraId="20983EBF"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0.0005 for OLED</w:t>
            </w:r>
          </w:p>
        </w:tc>
        <w:tc>
          <w:tcPr>
            <w:tcW w:w="1885" w:type="dxa"/>
            <w:vAlign w:val="center"/>
          </w:tcPr>
          <w:p w14:paraId="0BABEAA0" w14:textId="77777777" w:rsidR="003A269F" w:rsidRPr="00AD1CEC" w:rsidRDefault="003A269F" w:rsidP="003A269F">
            <w:pPr>
              <w:keepNext/>
              <w:jc w:val="center"/>
              <w:rPr>
                <w:rFonts w:ascii="Arial" w:hAnsi="Arial" w:cs="Arial"/>
                <w:color w:val="000000"/>
                <w:sz w:val="18"/>
                <w:szCs w:val="18"/>
                <w:lang w:val="en-CA"/>
              </w:rPr>
            </w:pPr>
            <w:r w:rsidRPr="00AD1CEC">
              <w:rPr>
                <w:rFonts w:ascii="Arial" w:hAnsi="Arial" w:cs="Arial"/>
                <w:color w:val="000000"/>
                <w:sz w:val="18"/>
                <w:szCs w:val="18"/>
                <w:lang w:val="en-CA"/>
              </w:rPr>
              <w:t>0.0005 for OLED</w:t>
            </w:r>
          </w:p>
        </w:tc>
      </w:tr>
    </w:tbl>
    <w:p w14:paraId="13F0037C" w14:textId="77777777" w:rsidR="003A269F" w:rsidRPr="003A269F" w:rsidRDefault="003A269F" w:rsidP="003A269F">
      <w:pPr>
        <w:keepNext/>
        <w:ind w:left="360"/>
      </w:pPr>
    </w:p>
    <w:tbl>
      <w:tblPr>
        <w:tblStyle w:val="TableGrid"/>
        <w:tblW w:w="0" w:type="auto"/>
        <w:tblLayout w:type="fixed"/>
        <w:tblLook w:val="04A0" w:firstRow="1" w:lastRow="0" w:firstColumn="1" w:lastColumn="0" w:noHBand="0" w:noVBand="1"/>
      </w:tblPr>
      <w:tblGrid>
        <w:gridCol w:w="1795"/>
        <w:gridCol w:w="2070"/>
        <w:gridCol w:w="1800"/>
        <w:gridCol w:w="1890"/>
        <w:gridCol w:w="1913"/>
      </w:tblGrid>
      <w:tr w:rsidR="003A269F" w:rsidRPr="00AD1CEC" w14:paraId="79EE5D7F" w14:textId="77777777" w:rsidTr="003A269F">
        <w:tc>
          <w:tcPr>
            <w:tcW w:w="1795" w:type="dxa"/>
            <w:vAlign w:val="bottom"/>
          </w:tcPr>
          <w:p w14:paraId="79C25FF8" w14:textId="77777777" w:rsidR="003A269F" w:rsidRPr="00AD1CEC" w:rsidRDefault="003A269F" w:rsidP="003A269F">
            <w:pPr>
              <w:keepNext/>
              <w:rPr>
                <w:rFonts w:ascii="Arial" w:hAnsi="Arial" w:cs="Arial"/>
                <w:b/>
                <w:bCs/>
                <w:color w:val="000000"/>
                <w:lang w:val="en-CA"/>
              </w:rPr>
            </w:pPr>
            <w:r w:rsidRPr="00AD1CEC">
              <w:rPr>
                <w:rFonts w:ascii="Arial" w:hAnsi="Arial" w:cs="Arial"/>
                <w:b/>
                <w:bCs/>
                <w:color w:val="000000"/>
                <w:lang w:val="en-CA"/>
              </w:rPr>
              <w:t>AVC/HEVC SEI MDCV</w:t>
            </w:r>
          </w:p>
        </w:tc>
        <w:tc>
          <w:tcPr>
            <w:tcW w:w="2070" w:type="dxa"/>
            <w:vAlign w:val="bottom"/>
          </w:tcPr>
          <w:p w14:paraId="30E8A894"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709-100 (0.05)</w:t>
            </w:r>
          </w:p>
        </w:tc>
        <w:tc>
          <w:tcPr>
            <w:tcW w:w="1800" w:type="dxa"/>
            <w:vAlign w:val="bottom"/>
          </w:tcPr>
          <w:p w14:paraId="6897F66D"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P3</w:t>
            </w:r>
            <w:r w:rsidRPr="00CA3352">
              <w:rPr>
                <w:rFonts w:ascii="Arial" w:hAnsi="Arial" w:cs="Arial"/>
                <w:b/>
                <w:bCs/>
                <w:color w:val="000000"/>
                <w:sz w:val="18"/>
                <w:szCs w:val="18"/>
                <w:lang w:val="en-CA"/>
              </w:rPr>
              <w:t>plus</w:t>
            </w:r>
            <w:r>
              <w:rPr>
                <w:rFonts w:ascii="Arial" w:hAnsi="Arial" w:cs="Arial"/>
                <w:b/>
                <w:bCs/>
                <w:color w:val="000000"/>
                <w:sz w:val="18"/>
                <w:szCs w:val="18"/>
                <w:lang w:val="en-CA"/>
              </w:rPr>
              <w:t>-4000 (0.05)</w:t>
            </w:r>
          </w:p>
        </w:tc>
        <w:tc>
          <w:tcPr>
            <w:tcW w:w="1890" w:type="dxa"/>
            <w:vAlign w:val="bottom"/>
          </w:tcPr>
          <w:p w14:paraId="28D5AA70"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2100-107 (0.0005)</w:t>
            </w:r>
          </w:p>
        </w:tc>
        <w:tc>
          <w:tcPr>
            <w:tcW w:w="1913" w:type="dxa"/>
            <w:vAlign w:val="bottom"/>
          </w:tcPr>
          <w:p w14:paraId="27F84150"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P3-1000 (0.0005)</w:t>
            </w:r>
          </w:p>
        </w:tc>
      </w:tr>
      <w:tr w:rsidR="003A269F" w:rsidRPr="00AD1CEC" w14:paraId="4DBA6B03" w14:textId="77777777" w:rsidTr="003A269F">
        <w:trPr>
          <w:trHeight w:val="75"/>
        </w:trPr>
        <w:tc>
          <w:tcPr>
            <w:tcW w:w="9468" w:type="dxa"/>
            <w:gridSpan w:val="5"/>
            <w:shd w:val="clear" w:color="auto" w:fill="E7E6E6" w:themeFill="background2"/>
            <w:vAlign w:val="center"/>
          </w:tcPr>
          <w:p w14:paraId="4885BD42" w14:textId="77777777" w:rsidR="003A269F" w:rsidRPr="00875B63" w:rsidRDefault="003A269F" w:rsidP="003A269F">
            <w:pPr>
              <w:keepNext/>
              <w:jc w:val="center"/>
              <w:rPr>
                <w:rFonts w:ascii="Arial" w:hAnsi="Arial" w:cs="Arial"/>
                <w:b/>
                <w:color w:val="000000"/>
                <w:sz w:val="18"/>
                <w:lang w:val="en-CA"/>
              </w:rPr>
            </w:pPr>
            <w:proofErr w:type="spellStart"/>
            <w:r w:rsidRPr="00875B63">
              <w:rPr>
                <w:rFonts w:ascii="Arial" w:hAnsi="Arial" w:cs="Arial"/>
                <w:b/>
                <w:color w:val="000000"/>
                <w:sz w:val="18"/>
                <w:lang w:val="en-CA"/>
              </w:rPr>
              <w:t>Display_primaries_x</w:t>
            </w:r>
            <w:proofErr w:type="spellEnd"/>
            <w:r w:rsidRPr="00875B63">
              <w:rPr>
                <w:rFonts w:ascii="Arial" w:hAnsi="Arial" w:cs="Arial"/>
                <w:b/>
                <w:color w:val="000000"/>
                <w:sz w:val="18"/>
                <w:lang w:val="en-CA"/>
              </w:rPr>
              <w:t>[0]/</w:t>
            </w:r>
            <w:proofErr w:type="gramStart"/>
            <w:r w:rsidRPr="00875B63">
              <w:rPr>
                <w:rFonts w:ascii="Arial" w:hAnsi="Arial" w:cs="Arial"/>
                <w:b/>
                <w:color w:val="000000"/>
                <w:sz w:val="18"/>
                <w:lang w:val="en-CA"/>
              </w:rPr>
              <w:t>y[</w:t>
            </w:r>
            <w:proofErr w:type="gramEnd"/>
            <w:r w:rsidRPr="00875B63">
              <w:rPr>
                <w:rFonts w:ascii="Arial" w:hAnsi="Arial" w:cs="Arial"/>
                <w:b/>
                <w:color w:val="000000"/>
                <w:sz w:val="18"/>
                <w:lang w:val="en-CA"/>
              </w:rPr>
              <w:t>0]</w:t>
            </w:r>
          </w:p>
        </w:tc>
      </w:tr>
      <w:tr w:rsidR="003A269F" w:rsidRPr="00AD1CEC" w14:paraId="19AFEB4F" w14:textId="77777777" w:rsidTr="003A269F">
        <w:trPr>
          <w:trHeight w:val="73"/>
        </w:trPr>
        <w:tc>
          <w:tcPr>
            <w:tcW w:w="1795" w:type="dxa"/>
            <w:vAlign w:val="center"/>
          </w:tcPr>
          <w:p w14:paraId="03A82A5C"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656DBDD9"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{32000,16500}</w:t>
            </w:r>
          </w:p>
        </w:tc>
        <w:tc>
          <w:tcPr>
            <w:tcW w:w="1800" w:type="dxa"/>
            <w:vAlign w:val="center"/>
          </w:tcPr>
          <w:p w14:paraId="3E19110A"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w:t>
            </w:r>
          </w:p>
        </w:tc>
        <w:tc>
          <w:tcPr>
            <w:tcW w:w="1890" w:type="dxa"/>
            <w:vAlign w:val="center"/>
          </w:tcPr>
          <w:p w14:paraId="62AF72FD"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{35400,14600}</w:t>
            </w:r>
          </w:p>
        </w:tc>
        <w:tc>
          <w:tcPr>
            <w:tcW w:w="1913" w:type="dxa"/>
            <w:vAlign w:val="center"/>
          </w:tcPr>
          <w:p w14:paraId="7FDB4340"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{34000,16000}</w:t>
            </w:r>
          </w:p>
        </w:tc>
      </w:tr>
      <w:tr w:rsidR="003A269F" w:rsidRPr="00AD1CEC" w14:paraId="7748B7E1" w14:textId="77777777" w:rsidTr="003A269F">
        <w:trPr>
          <w:trHeight w:val="73"/>
        </w:trPr>
        <w:tc>
          <w:tcPr>
            <w:tcW w:w="1795" w:type="dxa"/>
            <w:vAlign w:val="center"/>
          </w:tcPr>
          <w:p w14:paraId="0CE2EF53"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7903EA69"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7</w:t>
            </w:r>
            <w:r w:rsidRPr="008378C7">
              <w:rPr>
                <w:rFonts w:ascii="Arial" w:hAnsi="Arial" w:cs="Arial"/>
                <w:color w:val="000000"/>
                <w:sz w:val="18"/>
                <w:lang w:val="en-CA"/>
              </w:rPr>
              <w:t>d004074</w:t>
            </w:r>
          </w:p>
        </w:tc>
        <w:tc>
          <w:tcPr>
            <w:tcW w:w="1800" w:type="dxa"/>
            <w:vAlign w:val="center"/>
          </w:tcPr>
          <w:p w14:paraId="2644C53E" w14:textId="77777777" w:rsidR="003A269F" w:rsidRPr="00AD1CEC" w:rsidRDefault="003A269F" w:rsidP="003A269F">
            <w:pPr>
              <w:keepNext/>
              <w:jc w:val="center"/>
              <w:rPr>
                <w:rFonts w:ascii="Arial" w:hAnsi="Arial" w:cs="Arial"/>
                <w:color w:val="000000"/>
                <w:sz w:val="18"/>
                <w:lang w:val="en-CA"/>
              </w:rPr>
            </w:pPr>
          </w:p>
        </w:tc>
        <w:tc>
          <w:tcPr>
            <w:tcW w:w="1890" w:type="dxa"/>
            <w:vAlign w:val="center"/>
          </w:tcPr>
          <w:p w14:paraId="374FA22F"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8a483908</w:t>
            </w:r>
          </w:p>
        </w:tc>
        <w:tc>
          <w:tcPr>
            <w:tcW w:w="1913" w:type="dxa"/>
            <w:vAlign w:val="center"/>
          </w:tcPr>
          <w:p w14:paraId="050DA391"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84d03e80</w:t>
            </w:r>
          </w:p>
        </w:tc>
      </w:tr>
    </w:tbl>
    <w:tbl>
      <w:tblPr>
        <w:tblW w:w="0" w:type="auto"/>
        <w:tblLayout w:type="fixed"/>
        <w:tblLook w:val="04A0" w:firstRow="1" w:lastRow="0" w:firstColumn="1" w:lastColumn="0" w:noHBand="0" w:noVBand="1"/>
      </w:tblPr>
      <w:tblGrid>
        <w:gridCol w:w="9350"/>
      </w:tblGrid>
      <w:tr w:rsidR="003A269F" w:rsidRPr="00AD1CEC" w14:paraId="4BA86C29" w14:textId="77777777" w:rsidTr="003A269F">
        <w:trPr>
          <w:trHeight w:val="75"/>
        </w:trPr>
        <w:tc>
          <w:tcPr>
            <w:tcW w:w="9350" w:type="dxa"/>
            <w:shd w:val="clear" w:color="auto" w:fill="E7E6E6" w:themeFill="background2"/>
            <w:vAlign w:val="center"/>
          </w:tcPr>
          <w:p w14:paraId="3BC33A82" w14:textId="77777777" w:rsidR="003A269F" w:rsidRPr="00875B63" w:rsidRDefault="003A269F" w:rsidP="003A269F">
            <w:pPr>
              <w:keepNext/>
              <w:jc w:val="center"/>
              <w:rPr>
                <w:rFonts w:ascii="Arial" w:hAnsi="Arial" w:cs="Arial"/>
                <w:b/>
                <w:color w:val="000000"/>
                <w:sz w:val="18"/>
                <w:lang w:val="en-CA"/>
              </w:rPr>
            </w:pPr>
            <w:proofErr w:type="spellStart"/>
            <w:r w:rsidRPr="00875B63">
              <w:rPr>
                <w:rFonts w:ascii="Arial" w:hAnsi="Arial" w:cs="Arial"/>
                <w:b/>
                <w:color w:val="000000"/>
                <w:sz w:val="18"/>
                <w:lang w:val="en-CA"/>
              </w:rPr>
              <w:t>Display_primaries_x</w:t>
            </w:r>
            <w:proofErr w:type="spellEnd"/>
            <w:r w:rsidRPr="00875B63">
              <w:rPr>
                <w:rFonts w:ascii="Arial" w:hAnsi="Arial" w:cs="Arial"/>
                <w:b/>
                <w:color w:val="000000"/>
                <w:sz w:val="18"/>
                <w:lang w:val="en-CA"/>
              </w:rPr>
              <w:t>[1]/</w:t>
            </w:r>
            <w:proofErr w:type="gramStart"/>
            <w:r w:rsidRPr="00875B63">
              <w:rPr>
                <w:rFonts w:ascii="Arial" w:hAnsi="Arial" w:cs="Arial"/>
                <w:b/>
                <w:color w:val="000000"/>
                <w:sz w:val="18"/>
                <w:lang w:val="en-CA"/>
              </w:rPr>
              <w:t>y[</w:t>
            </w:r>
            <w:proofErr w:type="gramEnd"/>
            <w:r w:rsidRPr="00875B63">
              <w:rPr>
                <w:rFonts w:ascii="Arial" w:hAnsi="Arial" w:cs="Arial"/>
                <w:b/>
                <w:color w:val="000000"/>
                <w:sz w:val="18"/>
                <w:lang w:val="en-CA"/>
              </w:rPr>
              <w:t>1]</w:t>
            </w:r>
          </w:p>
        </w:tc>
      </w:tr>
    </w:tbl>
    <w:tbl>
      <w:tblPr>
        <w:tblStyle w:val="TableGrid"/>
        <w:tblW w:w="0" w:type="auto"/>
        <w:tblLayout w:type="fixed"/>
        <w:tblLook w:val="04A0" w:firstRow="1" w:lastRow="0" w:firstColumn="1" w:lastColumn="0" w:noHBand="0" w:noVBand="1"/>
      </w:tblPr>
      <w:tblGrid>
        <w:gridCol w:w="1795"/>
        <w:gridCol w:w="2070"/>
        <w:gridCol w:w="1800"/>
        <w:gridCol w:w="1890"/>
        <w:gridCol w:w="1913"/>
      </w:tblGrid>
      <w:tr w:rsidR="003A269F" w:rsidRPr="00AD1CEC" w14:paraId="2C5B01CC" w14:textId="77777777" w:rsidTr="003A269F">
        <w:trPr>
          <w:trHeight w:val="73"/>
        </w:trPr>
        <w:tc>
          <w:tcPr>
            <w:tcW w:w="1795" w:type="dxa"/>
            <w:vAlign w:val="center"/>
          </w:tcPr>
          <w:p w14:paraId="174A400E"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168826CA"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{15000,30000}</w:t>
            </w:r>
          </w:p>
        </w:tc>
        <w:tc>
          <w:tcPr>
            <w:tcW w:w="1800" w:type="dxa"/>
            <w:vAlign w:val="center"/>
          </w:tcPr>
          <w:p w14:paraId="0044D4B9"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w:t>
            </w:r>
          </w:p>
        </w:tc>
        <w:tc>
          <w:tcPr>
            <w:tcW w:w="1890" w:type="dxa"/>
            <w:vAlign w:val="center"/>
          </w:tcPr>
          <w:p w14:paraId="6BA17FAB"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{8500,39850}</w:t>
            </w:r>
          </w:p>
        </w:tc>
        <w:tc>
          <w:tcPr>
            <w:tcW w:w="1913" w:type="dxa"/>
            <w:vAlign w:val="center"/>
          </w:tcPr>
          <w:p w14:paraId="2DABA162"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{13250,34500}</w:t>
            </w:r>
          </w:p>
        </w:tc>
      </w:tr>
      <w:tr w:rsidR="003A269F" w:rsidRPr="00AD1CEC" w14:paraId="0BA0EFB5" w14:textId="77777777" w:rsidTr="003A269F">
        <w:trPr>
          <w:trHeight w:val="73"/>
        </w:trPr>
        <w:tc>
          <w:tcPr>
            <w:tcW w:w="1795" w:type="dxa"/>
            <w:vAlign w:val="center"/>
          </w:tcPr>
          <w:p w14:paraId="3A60B6BE"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2B4F6361"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3a987530</w:t>
            </w:r>
          </w:p>
        </w:tc>
        <w:tc>
          <w:tcPr>
            <w:tcW w:w="1800" w:type="dxa"/>
            <w:vAlign w:val="center"/>
          </w:tcPr>
          <w:p w14:paraId="1FA4373D" w14:textId="77777777" w:rsidR="003A269F" w:rsidRPr="00AD1CEC" w:rsidRDefault="003A269F" w:rsidP="003A269F">
            <w:pPr>
              <w:keepNext/>
              <w:jc w:val="center"/>
              <w:rPr>
                <w:rFonts w:ascii="Arial" w:hAnsi="Arial" w:cs="Arial"/>
                <w:color w:val="000000"/>
                <w:sz w:val="18"/>
                <w:lang w:val="en-CA"/>
              </w:rPr>
            </w:pPr>
          </w:p>
        </w:tc>
        <w:tc>
          <w:tcPr>
            <w:tcW w:w="1890" w:type="dxa"/>
            <w:vAlign w:val="center"/>
          </w:tcPr>
          <w:p w14:paraId="79E7DF12"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21349baa</w:t>
            </w:r>
          </w:p>
        </w:tc>
        <w:tc>
          <w:tcPr>
            <w:tcW w:w="1913" w:type="dxa"/>
            <w:vAlign w:val="center"/>
          </w:tcPr>
          <w:p w14:paraId="4F65B36B"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33c286c4</w:t>
            </w:r>
          </w:p>
        </w:tc>
      </w:tr>
    </w:tbl>
    <w:tbl>
      <w:tblPr>
        <w:tblW w:w="0" w:type="auto"/>
        <w:tblLayout w:type="fixed"/>
        <w:tblLook w:val="04A0" w:firstRow="1" w:lastRow="0" w:firstColumn="1" w:lastColumn="0" w:noHBand="0" w:noVBand="1"/>
      </w:tblPr>
      <w:tblGrid>
        <w:gridCol w:w="9350"/>
      </w:tblGrid>
      <w:tr w:rsidR="003A269F" w:rsidRPr="00AD1CEC" w14:paraId="26828207" w14:textId="77777777" w:rsidTr="003A269F">
        <w:trPr>
          <w:trHeight w:val="75"/>
        </w:trPr>
        <w:tc>
          <w:tcPr>
            <w:tcW w:w="9350" w:type="dxa"/>
            <w:shd w:val="clear" w:color="auto" w:fill="E7E6E6" w:themeFill="background2"/>
            <w:vAlign w:val="center"/>
          </w:tcPr>
          <w:p w14:paraId="3818B272" w14:textId="77777777" w:rsidR="003A269F" w:rsidRPr="00875B63" w:rsidRDefault="003A269F" w:rsidP="003A269F">
            <w:pPr>
              <w:keepNext/>
              <w:jc w:val="center"/>
              <w:rPr>
                <w:rFonts w:ascii="Arial" w:hAnsi="Arial" w:cs="Arial"/>
                <w:b/>
                <w:color w:val="000000"/>
                <w:sz w:val="18"/>
                <w:lang w:val="en-CA"/>
              </w:rPr>
            </w:pPr>
            <w:proofErr w:type="spellStart"/>
            <w:r w:rsidRPr="00875B63">
              <w:rPr>
                <w:rFonts w:ascii="Arial" w:hAnsi="Arial" w:cs="Arial"/>
                <w:b/>
                <w:color w:val="000000"/>
                <w:sz w:val="18"/>
                <w:lang w:val="en-CA"/>
              </w:rPr>
              <w:t>Display_primaries_x</w:t>
            </w:r>
            <w:proofErr w:type="spellEnd"/>
            <w:r w:rsidRPr="00875B63">
              <w:rPr>
                <w:rFonts w:ascii="Arial" w:hAnsi="Arial" w:cs="Arial"/>
                <w:b/>
                <w:color w:val="000000"/>
                <w:sz w:val="18"/>
                <w:lang w:val="en-CA"/>
              </w:rPr>
              <w:t>[2]/</w:t>
            </w:r>
            <w:proofErr w:type="gramStart"/>
            <w:r w:rsidRPr="00875B63">
              <w:rPr>
                <w:rFonts w:ascii="Arial" w:hAnsi="Arial" w:cs="Arial"/>
                <w:b/>
                <w:color w:val="000000"/>
                <w:sz w:val="18"/>
                <w:lang w:val="en-CA"/>
              </w:rPr>
              <w:t>y[</w:t>
            </w:r>
            <w:proofErr w:type="gramEnd"/>
            <w:r w:rsidRPr="00875B63">
              <w:rPr>
                <w:rFonts w:ascii="Arial" w:hAnsi="Arial" w:cs="Arial"/>
                <w:b/>
                <w:color w:val="000000"/>
                <w:sz w:val="18"/>
                <w:lang w:val="en-CA"/>
              </w:rPr>
              <w:t>2]</w:t>
            </w:r>
          </w:p>
        </w:tc>
      </w:tr>
    </w:tbl>
    <w:tbl>
      <w:tblPr>
        <w:tblStyle w:val="TableGrid"/>
        <w:tblW w:w="0" w:type="auto"/>
        <w:tblLayout w:type="fixed"/>
        <w:tblLook w:val="04A0" w:firstRow="1" w:lastRow="0" w:firstColumn="1" w:lastColumn="0" w:noHBand="0" w:noVBand="1"/>
      </w:tblPr>
      <w:tblGrid>
        <w:gridCol w:w="1795"/>
        <w:gridCol w:w="2070"/>
        <w:gridCol w:w="1800"/>
        <w:gridCol w:w="1890"/>
        <w:gridCol w:w="1913"/>
      </w:tblGrid>
      <w:tr w:rsidR="003A269F" w:rsidRPr="00AD1CEC" w14:paraId="6E0F2FBA" w14:textId="77777777" w:rsidTr="003A269F">
        <w:trPr>
          <w:trHeight w:val="73"/>
        </w:trPr>
        <w:tc>
          <w:tcPr>
            <w:tcW w:w="1795" w:type="dxa"/>
            <w:vAlign w:val="center"/>
          </w:tcPr>
          <w:p w14:paraId="77C30C60"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10BEA3CE"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{7500,3000}</w:t>
            </w:r>
          </w:p>
        </w:tc>
        <w:tc>
          <w:tcPr>
            <w:tcW w:w="1800" w:type="dxa"/>
            <w:vAlign w:val="center"/>
          </w:tcPr>
          <w:p w14:paraId="7C9EE315" w14:textId="77777777" w:rsidR="003A269F" w:rsidRPr="00AD1CEC" w:rsidRDefault="003A269F" w:rsidP="00C15653">
            <w:pPr>
              <w:keepNext/>
              <w:jc w:val="center"/>
              <w:rPr>
                <w:rFonts w:ascii="Arial" w:hAnsi="Arial" w:cs="Arial"/>
                <w:color w:val="000000"/>
                <w:sz w:val="18"/>
                <w:lang w:val="en-CA"/>
              </w:rPr>
            </w:pPr>
            <w:r>
              <w:rPr>
                <w:rFonts w:ascii="Arial" w:hAnsi="Arial" w:cs="Arial"/>
                <w:color w:val="000000"/>
                <w:sz w:val="18"/>
                <w:lang w:val="en-CA"/>
              </w:rPr>
              <w:t>???</w:t>
            </w:r>
          </w:p>
        </w:tc>
        <w:tc>
          <w:tcPr>
            <w:tcW w:w="1890" w:type="dxa"/>
            <w:vAlign w:val="center"/>
          </w:tcPr>
          <w:p w14:paraId="767AA73E"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{6550,2300}</w:t>
            </w:r>
          </w:p>
        </w:tc>
        <w:tc>
          <w:tcPr>
            <w:tcW w:w="1913" w:type="dxa"/>
            <w:vAlign w:val="center"/>
          </w:tcPr>
          <w:p w14:paraId="5A6EF739"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{7500,3000}</w:t>
            </w:r>
          </w:p>
        </w:tc>
      </w:tr>
      <w:tr w:rsidR="003A269F" w:rsidRPr="00AD1CEC" w14:paraId="0F6EAD05" w14:textId="77777777" w:rsidTr="003A269F">
        <w:trPr>
          <w:trHeight w:val="73"/>
        </w:trPr>
        <w:tc>
          <w:tcPr>
            <w:tcW w:w="1795" w:type="dxa"/>
            <w:vAlign w:val="center"/>
          </w:tcPr>
          <w:p w14:paraId="57A6F399"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3ADC0654"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1d4c0bb8</w:t>
            </w:r>
          </w:p>
        </w:tc>
        <w:tc>
          <w:tcPr>
            <w:tcW w:w="1800" w:type="dxa"/>
            <w:vAlign w:val="center"/>
          </w:tcPr>
          <w:p w14:paraId="25EBA4E0" w14:textId="77777777" w:rsidR="003A269F" w:rsidRPr="00AD1CEC" w:rsidRDefault="003A269F" w:rsidP="003A269F">
            <w:pPr>
              <w:keepNext/>
              <w:jc w:val="center"/>
              <w:rPr>
                <w:rFonts w:ascii="Arial" w:hAnsi="Arial" w:cs="Arial"/>
                <w:color w:val="000000"/>
                <w:sz w:val="18"/>
                <w:lang w:val="en-CA"/>
              </w:rPr>
            </w:pPr>
          </w:p>
        </w:tc>
        <w:tc>
          <w:tcPr>
            <w:tcW w:w="1890" w:type="dxa"/>
            <w:vAlign w:val="center"/>
          </w:tcPr>
          <w:p w14:paraId="5C20EF7A"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199608fc</w:t>
            </w:r>
          </w:p>
        </w:tc>
        <w:tc>
          <w:tcPr>
            <w:tcW w:w="1913" w:type="dxa"/>
            <w:vAlign w:val="center"/>
          </w:tcPr>
          <w:p w14:paraId="76900DCF"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1d4c0bb8</w:t>
            </w:r>
          </w:p>
        </w:tc>
      </w:tr>
    </w:tbl>
    <w:tbl>
      <w:tblPr>
        <w:tblW w:w="0" w:type="auto"/>
        <w:tblLayout w:type="fixed"/>
        <w:tblLook w:val="04A0" w:firstRow="1" w:lastRow="0" w:firstColumn="1" w:lastColumn="0" w:noHBand="0" w:noVBand="1"/>
      </w:tblPr>
      <w:tblGrid>
        <w:gridCol w:w="9350"/>
      </w:tblGrid>
      <w:tr w:rsidR="003A269F" w:rsidRPr="00AD1CEC" w14:paraId="5865FFFB" w14:textId="77777777" w:rsidTr="003A269F">
        <w:trPr>
          <w:trHeight w:val="35"/>
        </w:trPr>
        <w:tc>
          <w:tcPr>
            <w:tcW w:w="9350" w:type="dxa"/>
            <w:shd w:val="clear" w:color="auto" w:fill="E7E6E6" w:themeFill="background2"/>
            <w:vAlign w:val="center"/>
          </w:tcPr>
          <w:p w14:paraId="23F0652C" w14:textId="77777777" w:rsidR="003A269F" w:rsidRPr="00875B63" w:rsidRDefault="003A269F" w:rsidP="003A269F">
            <w:pPr>
              <w:keepNext/>
              <w:jc w:val="center"/>
              <w:rPr>
                <w:rFonts w:ascii="Arial" w:hAnsi="Arial" w:cs="Arial"/>
                <w:b/>
                <w:color w:val="000000"/>
                <w:sz w:val="18"/>
                <w:lang w:val="en-CA"/>
              </w:rPr>
            </w:pPr>
            <w:proofErr w:type="spellStart"/>
            <w:r w:rsidRPr="00875B63">
              <w:rPr>
                <w:rFonts w:ascii="Arial" w:hAnsi="Arial" w:cs="Arial"/>
                <w:b/>
                <w:color w:val="000000"/>
                <w:sz w:val="18"/>
                <w:lang w:val="en-CA"/>
              </w:rPr>
              <w:t>White_point_x</w:t>
            </w:r>
            <w:proofErr w:type="spellEnd"/>
            <w:r w:rsidRPr="00875B63">
              <w:rPr>
                <w:rFonts w:ascii="Arial" w:hAnsi="Arial" w:cs="Arial"/>
                <w:b/>
                <w:color w:val="000000"/>
                <w:sz w:val="18"/>
                <w:lang w:val="en-CA"/>
              </w:rPr>
              <w:t>/y</w:t>
            </w:r>
          </w:p>
        </w:tc>
      </w:tr>
    </w:tbl>
    <w:tbl>
      <w:tblPr>
        <w:tblStyle w:val="TableGrid"/>
        <w:tblW w:w="0" w:type="auto"/>
        <w:tblLayout w:type="fixed"/>
        <w:tblLook w:val="04A0" w:firstRow="1" w:lastRow="0" w:firstColumn="1" w:lastColumn="0" w:noHBand="0" w:noVBand="1"/>
      </w:tblPr>
      <w:tblGrid>
        <w:gridCol w:w="1795"/>
        <w:gridCol w:w="7673"/>
      </w:tblGrid>
      <w:tr w:rsidR="003A269F" w:rsidRPr="00AD1CEC" w14:paraId="75AC136F" w14:textId="77777777" w:rsidTr="003A269F">
        <w:trPr>
          <w:trHeight w:val="35"/>
        </w:trPr>
        <w:tc>
          <w:tcPr>
            <w:tcW w:w="1795" w:type="dxa"/>
            <w:vAlign w:val="center"/>
          </w:tcPr>
          <w:p w14:paraId="5C1A2676"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7673" w:type="dxa"/>
            <w:vAlign w:val="center"/>
          </w:tcPr>
          <w:p w14:paraId="72425461"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{15635,16450}</w:t>
            </w:r>
          </w:p>
        </w:tc>
      </w:tr>
      <w:tr w:rsidR="003A269F" w:rsidRPr="00AD1CEC" w14:paraId="634F20CA" w14:textId="77777777" w:rsidTr="003A269F">
        <w:trPr>
          <w:trHeight w:val="35"/>
        </w:trPr>
        <w:tc>
          <w:tcPr>
            <w:tcW w:w="1795" w:type="dxa"/>
            <w:vAlign w:val="center"/>
          </w:tcPr>
          <w:p w14:paraId="65726F73"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7673" w:type="dxa"/>
            <w:vAlign w:val="center"/>
          </w:tcPr>
          <w:p w14:paraId="722A7ECB"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3d134042</w:t>
            </w:r>
          </w:p>
        </w:tc>
      </w:tr>
    </w:tbl>
    <w:tbl>
      <w:tblPr>
        <w:tblW w:w="0" w:type="auto"/>
        <w:tblLayout w:type="fixed"/>
        <w:tblLook w:val="04A0" w:firstRow="1" w:lastRow="0" w:firstColumn="1" w:lastColumn="0" w:noHBand="0" w:noVBand="1"/>
      </w:tblPr>
      <w:tblGrid>
        <w:gridCol w:w="9350"/>
      </w:tblGrid>
      <w:tr w:rsidR="003A269F" w:rsidRPr="00AD1CEC" w14:paraId="25393273" w14:textId="77777777" w:rsidTr="003A269F">
        <w:trPr>
          <w:trHeight w:val="110"/>
        </w:trPr>
        <w:tc>
          <w:tcPr>
            <w:tcW w:w="9350" w:type="dxa"/>
            <w:shd w:val="clear" w:color="auto" w:fill="E7E6E6" w:themeFill="background2"/>
            <w:vAlign w:val="center"/>
          </w:tcPr>
          <w:p w14:paraId="6DA9C6B6" w14:textId="77777777" w:rsidR="003A269F" w:rsidRPr="00875B63" w:rsidRDefault="003A269F" w:rsidP="003A269F">
            <w:pPr>
              <w:keepNext/>
              <w:jc w:val="center"/>
              <w:rPr>
                <w:rFonts w:ascii="Arial" w:hAnsi="Arial" w:cs="Arial"/>
                <w:b/>
                <w:color w:val="000000"/>
                <w:sz w:val="18"/>
                <w:lang w:val="en-CA"/>
              </w:rPr>
            </w:pPr>
            <w:r w:rsidRPr="00875B63">
              <w:rPr>
                <w:rFonts w:ascii="Arial" w:hAnsi="Arial" w:cs="Arial"/>
                <w:b/>
                <w:color w:val="000000"/>
                <w:sz w:val="18"/>
                <w:lang w:val="en-CA"/>
              </w:rPr>
              <w:t>Max/</w:t>
            </w:r>
            <w:proofErr w:type="spellStart"/>
            <w:r w:rsidRPr="00875B63">
              <w:rPr>
                <w:rFonts w:ascii="Arial" w:hAnsi="Arial" w:cs="Arial"/>
                <w:b/>
                <w:color w:val="000000"/>
                <w:sz w:val="18"/>
                <w:lang w:val="en-CA"/>
              </w:rPr>
              <w:t>min_display_mastering_luminance</w:t>
            </w:r>
            <w:proofErr w:type="spellEnd"/>
          </w:p>
        </w:tc>
      </w:tr>
    </w:tbl>
    <w:tbl>
      <w:tblPr>
        <w:tblStyle w:val="TableGrid"/>
        <w:tblW w:w="0" w:type="auto"/>
        <w:tblLayout w:type="fixed"/>
        <w:tblLook w:val="04A0" w:firstRow="1" w:lastRow="0" w:firstColumn="1" w:lastColumn="0" w:noHBand="0" w:noVBand="1"/>
      </w:tblPr>
      <w:tblGrid>
        <w:gridCol w:w="1795"/>
        <w:gridCol w:w="2070"/>
        <w:gridCol w:w="1800"/>
        <w:gridCol w:w="1890"/>
        <w:gridCol w:w="1913"/>
      </w:tblGrid>
      <w:tr w:rsidR="003A269F" w:rsidRPr="00AD1CEC" w14:paraId="5B4B8634" w14:textId="77777777" w:rsidTr="003A269F">
        <w:trPr>
          <w:trHeight w:val="108"/>
        </w:trPr>
        <w:tc>
          <w:tcPr>
            <w:tcW w:w="1795" w:type="dxa"/>
            <w:vAlign w:val="center"/>
          </w:tcPr>
          <w:p w14:paraId="1E5122D9"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29B293BC"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{1000</w:t>
            </w:r>
            <w:r w:rsidRPr="00AD1CEC">
              <w:rPr>
                <w:rFonts w:ascii="Arial" w:hAnsi="Arial" w:cs="Arial"/>
                <w:color w:val="000000"/>
                <w:sz w:val="18"/>
                <w:lang w:val="en-CA"/>
              </w:rPr>
              <w:t>000,500}</w:t>
            </w:r>
          </w:p>
        </w:tc>
        <w:tc>
          <w:tcPr>
            <w:tcW w:w="1800" w:type="dxa"/>
            <w:vAlign w:val="center"/>
          </w:tcPr>
          <w:p w14:paraId="42DA4FEA"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{40000000,500}</w:t>
            </w:r>
          </w:p>
        </w:tc>
        <w:tc>
          <w:tcPr>
            <w:tcW w:w="1890" w:type="dxa"/>
            <w:vAlign w:val="center"/>
          </w:tcPr>
          <w:p w14:paraId="4C389BD3"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{10000000,5}</w:t>
            </w:r>
          </w:p>
        </w:tc>
        <w:tc>
          <w:tcPr>
            <w:tcW w:w="1913" w:type="dxa"/>
            <w:vAlign w:val="center"/>
          </w:tcPr>
          <w:p w14:paraId="32BEC2FF"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{10000000,5}</w:t>
            </w:r>
          </w:p>
        </w:tc>
      </w:tr>
      <w:tr w:rsidR="003A269F" w:rsidRPr="00AD1CEC" w14:paraId="26C04F40" w14:textId="77777777" w:rsidTr="003A269F">
        <w:trPr>
          <w:trHeight w:val="108"/>
        </w:trPr>
        <w:tc>
          <w:tcPr>
            <w:tcW w:w="1795" w:type="dxa"/>
            <w:vAlign w:val="center"/>
          </w:tcPr>
          <w:p w14:paraId="7B68635C"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6EB8C4E4"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000f4240</w:t>
            </w:r>
            <w:r>
              <w:rPr>
                <w:rFonts w:ascii="Arial" w:hAnsi="Arial" w:cs="Arial"/>
                <w:color w:val="000000"/>
                <w:sz w:val="18"/>
                <w:lang w:val="en-CA"/>
              </w:rPr>
              <w:t xml:space="preserve"> 0000005</w:t>
            </w:r>
          </w:p>
        </w:tc>
        <w:tc>
          <w:tcPr>
            <w:tcW w:w="1800" w:type="dxa"/>
            <w:vAlign w:val="center"/>
          </w:tcPr>
          <w:p w14:paraId="4166646D"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02625a00</w:t>
            </w:r>
            <w:r>
              <w:rPr>
                <w:rFonts w:ascii="Arial" w:hAnsi="Arial" w:cs="Arial"/>
                <w:color w:val="000000"/>
                <w:sz w:val="18"/>
                <w:lang w:val="en-CA"/>
              </w:rPr>
              <w:t xml:space="preserve"> 0000005</w:t>
            </w:r>
          </w:p>
        </w:tc>
        <w:tc>
          <w:tcPr>
            <w:tcW w:w="1890" w:type="dxa"/>
            <w:vAlign w:val="center"/>
          </w:tcPr>
          <w:p w14:paraId="10277E58"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00989680</w:t>
            </w:r>
            <w:r>
              <w:rPr>
                <w:rFonts w:ascii="Arial" w:hAnsi="Arial" w:cs="Arial"/>
                <w:color w:val="000000"/>
                <w:sz w:val="18"/>
                <w:lang w:val="en-CA"/>
              </w:rPr>
              <w:t xml:space="preserve"> 0000005</w:t>
            </w:r>
          </w:p>
        </w:tc>
        <w:tc>
          <w:tcPr>
            <w:tcW w:w="1913" w:type="dxa"/>
            <w:vAlign w:val="center"/>
          </w:tcPr>
          <w:p w14:paraId="5626BA27"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00989680</w:t>
            </w:r>
            <w:r>
              <w:rPr>
                <w:rFonts w:ascii="Arial" w:hAnsi="Arial" w:cs="Arial"/>
                <w:color w:val="000000"/>
                <w:sz w:val="18"/>
                <w:lang w:val="en-CA"/>
              </w:rPr>
              <w:t xml:space="preserve"> 0000005</w:t>
            </w:r>
          </w:p>
        </w:tc>
      </w:tr>
    </w:tbl>
    <w:p w14:paraId="3AACFF00" w14:textId="77777777" w:rsidR="003A269F" w:rsidRPr="003A269F" w:rsidRDefault="003A269F" w:rsidP="003A269F">
      <w:pPr>
        <w:keepNext/>
        <w:ind w:left="360"/>
        <w:rPr>
          <w:noProof/>
        </w:rPr>
      </w:pPr>
    </w:p>
    <w:tbl>
      <w:tblPr>
        <w:tblStyle w:val="TableGrid"/>
        <w:tblW w:w="0" w:type="auto"/>
        <w:tblLayout w:type="fixed"/>
        <w:tblLook w:val="04A0" w:firstRow="1" w:lastRow="0" w:firstColumn="1" w:lastColumn="0" w:noHBand="0" w:noVBand="1"/>
      </w:tblPr>
      <w:tblGrid>
        <w:gridCol w:w="1795"/>
        <w:gridCol w:w="2070"/>
        <w:gridCol w:w="1800"/>
        <w:gridCol w:w="1890"/>
        <w:gridCol w:w="1913"/>
      </w:tblGrid>
      <w:tr w:rsidR="003A269F" w:rsidRPr="00AD1CEC" w14:paraId="2AE1B209" w14:textId="77777777" w:rsidTr="003A269F">
        <w:tc>
          <w:tcPr>
            <w:tcW w:w="1795" w:type="dxa"/>
            <w:vAlign w:val="bottom"/>
          </w:tcPr>
          <w:p w14:paraId="19BF780C" w14:textId="77777777" w:rsidR="003A269F" w:rsidRPr="00AD1CEC" w:rsidRDefault="003A269F" w:rsidP="003A269F">
            <w:pPr>
              <w:keepNext/>
              <w:rPr>
                <w:rFonts w:ascii="Arial" w:hAnsi="Arial" w:cs="Arial"/>
                <w:b/>
                <w:bCs/>
                <w:color w:val="000000"/>
                <w:lang w:val="en-CA"/>
              </w:rPr>
            </w:pPr>
            <w:r w:rsidRPr="00AD1CEC">
              <w:rPr>
                <w:rFonts w:ascii="Arial" w:hAnsi="Arial" w:cs="Arial"/>
                <w:b/>
                <w:bCs/>
                <w:color w:val="000000"/>
                <w:lang w:val="en-CA"/>
              </w:rPr>
              <w:t>SMPTE MXF parameters</w:t>
            </w:r>
          </w:p>
        </w:tc>
        <w:tc>
          <w:tcPr>
            <w:tcW w:w="2070" w:type="dxa"/>
            <w:vAlign w:val="bottom"/>
          </w:tcPr>
          <w:p w14:paraId="616D1E0D"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709-100 (0.05)</w:t>
            </w:r>
          </w:p>
        </w:tc>
        <w:tc>
          <w:tcPr>
            <w:tcW w:w="1800" w:type="dxa"/>
            <w:vAlign w:val="bottom"/>
          </w:tcPr>
          <w:p w14:paraId="3226D3AE"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P3</w:t>
            </w:r>
            <w:r w:rsidRPr="00CA3352">
              <w:rPr>
                <w:rFonts w:ascii="Arial" w:hAnsi="Arial" w:cs="Arial"/>
                <w:b/>
                <w:bCs/>
                <w:color w:val="000000"/>
                <w:sz w:val="18"/>
                <w:szCs w:val="18"/>
                <w:lang w:val="en-CA"/>
              </w:rPr>
              <w:t>plus</w:t>
            </w:r>
            <w:r>
              <w:rPr>
                <w:rFonts w:ascii="Arial" w:hAnsi="Arial" w:cs="Arial"/>
                <w:b/>
                <w:bCs/>
                <w:color w:val="000000"/>
                <w:sz w:val="18"/>
                <w:szCs w:val="18"/>
                <w:lang w:val="en-CA"/>
              </w:rPr>
              <w:t>-4000 (0.05)</w:t>
            </w:r>
          </w:p>
        </w:tc>
        <w:tc>
          <w:tcPr>
            <w:tcW w:w="1890" w:type="dxa"/>
            <w:vAlign w:val="bottom"/>
          </w:tcPr>
          <w:p w14:paraId="169396D3"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2100-107 (0.0005)</w:t>
            </w:r>
          </w:p>
        </w:tc>
        <w:tc>
          <w:tcPr>
            <w:tcW w:w="1913" w:type="dxa"/>
            <w:vAlign w:val="bottom"/>
          </w:tcPr>
          <w:p w14:paraId="370DE39C" w14:textId="77777777" w:rsidR="003A269F" w:rsidRPr="00AD1CEC" w:rsidRDefault="003A269F" w:rsidP="003A269F">
            <w:pPr>
              <w:keepNext/>
              <w:jc w:val="center"/>
              <w:rPr>
                <w:rFonts w:ascii="Arial" w:hAnsi="Arial" w:cs="Arial"/>
                <w:color w:val="000000"/>
                <w:lang w:val="en-CA"/>
              </w:rPr>
            </w:pPr>
            <w:r>
              <w:rPr>
                <w:rFonts w:ascii="Arial" w:hAnsi="Arial" w:cs="Arial"/>
                <w:b/>
                <w:bCs/>
                <w:color w:val="000000"/>
                <w:sz w:val="18"/>
                <w:szCs w:val="18"/>
                <w:lang w:val="en-CA"/>
              </w:rPr>
              <w:t>P3-1000 (0.0005)</w:t>
            </w:r>
          </w:p>
        </w:tc>
      </w:tr>
      <w:tr w:rsidR="003A269F" w:rsidRPr="00AD1CEC" w14:paraId="24C088F7" w14:textId="77777777" w:rsidTr="003A269F">
        <w:trPr>
          <w:trHeight w:val="134"/>
        </w:trPr>
        <w:tc>
          <w:tcPr>
            <w:tcW w:w="9468" w:type="dxa"/>
            <w:gridSpan w:val="5"/>
            <w:shd w:val="clear" w:color="auto" w:fill="E7E6E6" w:themeFill="background2"/>
            <w:vAlign w:val="center"/>
          </w:tcPr>
          <w:p w14:paraId="2F77DF5C" w14:textId="77777777" w:rsidR="003A269F" w:rsidRPr="00AD1CEC" w:rsidRDefault="003A269F" w:rsidP="003A269F">
            <w:pPr>
              <w:keepNext/>
              <w:jc w:val="center"/>
              <w:rPr>
                <w:rFonts w:ascii="Arial" w:hAnsi="Arial" w:cs="Arial"/>
                <w:color w:val="000000"/>
                <w:sz w:val="18"/>
                <w:lang w:val="en-CA"/>
              </w:rPr>
            </w:pPr>
            <w:proofErr w:type="spellStart"/>
            <w:r w:rsidRPr="00A4612E">
              <w:rPr>
                <w:rFonts w:ascii="Arial" w:hAnsi="Arial" w:cs="Arial"/>
                <w:b/>
                <w:color w:val="000000"/>
                <w:sz w:val="18"/>
                <w:lang w:val="en-CA"/>
              </w:rPr>
              <w:t>MasteringDisplayPrimaries</w:t>
            </w:r>
            <w:proofErr w:type="spellEnd"/>
            <w:r w:rsidRPr="00A4612E" w:rsidDel="00B53464">
              <w:rPr>
                <w:rFonts w:ascii="Arial" w:hAnsi="Arial" w:cs="Arial"/>
                <w:b/>
                <w:color w:val="000000"/>
                <w:sz w:val="18"/>
                <w:lang w:val="en-CA"/>
              </w:rPr>
              <w:t xml:space="preserve"> </w:t>
            </w:r>
          </w:p>
        </w:tc>
      </w:tr>
      <w:tr w:rsidR="003A269F" w:rsidRPr="00AD1CEC" w14:paraId="337F53A1" w14:textId="77777777" w:rsidTr="003A269F">
        <w:trPr>
          <w:trHeight w:val="94"/>
        </w:trPr>
        <w:tc>
          <w:tcPr>
            <w:tcW w:w="1795" w:type="dxa"/>
            <w:vAlign w:val="center"/>
          </w:tcPr>
          <w:p w14:paraId="09533C95" w14:textId="77777777" w:rsidR="003A269F" w:rsidRPr="00AD1CEC" w:rsidRDefault="003A269F" w:rsidP="003A269F">
            <w:pPr>
              <w:keepNext/>
              <w:tabs>
                <w:tab w:val="left" w:pos="360"/>
                <w:tab w:val="left" w:pos="720"/>
                <w:tab w:val="left" w:pos="1080"/>
                <w:tab w:val="left" w:pos="1440"/>
              </w:tabs>
              <w:overflowPunct w:val="0"/>
              <w:autoSpaceDE w:val="0"/>
              <w:autoSpaceDN w:val="0"/>
              <w:adjustRightInd w:val="0"/>
              <w:textAlignment w:val="baseline"/>
              <w:rPr>
                <w:rFonts w:ascii="Arial" w:hAnsi="Arial" w:cs="Arial"/>
                <w:color w:val="000000"/>
                <w:sz w:val="18"/>
                <w:lang w:val="en-CA"/>
              </w:rPr>
            </w:pPr>
            <w:r>
              <w:rPr>
                <w:rFonts w:ascii="Arial" w:hAnsi="Arial" w:cs="Arial"/>
                <w:color w:val="000000"/>
                <w:sz w:val="18"/>
                <w:lang w:val="en-CA"/>
              </w:rPr>
              <w:t>Registration Identifier</w:t>
            </w:r>
          </w:p>
        </w:tc>
        <w:tc>
          <w:tcPr>
            <w:tcW w:w="7673" w:type="dxa"/>
            <w:gridSpan w:val="4"/>
            <w:vAlign w:val="center"/>
          </w:tcPr>
          <w:p w14:paraId="5947D33B"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 xml:space="preserve">060e2b34.0101010e.04200401.01010000 </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2070"/>
        <w:gridCol w:w="1800"/>
        <w:gridCol w:w="1890"/>
        <w:gridCol w:w="1885"/>
      </w:tblGrid>
      <w:tr w:rsidR="003A269F" w:rsidRPr="00AD1CEC" w14:paraId="0052FD82" w14:textId="77777777" w:rsidTr="003A269F">
        <w:trPr>
          <w:trHeight w:val="467"/>
        </w:trPr>
        <w:tc>
          <w:tcPr>
            <w:tcW w:w="1795" w:type="dxa"/>
            <w:vAlign w:val="center"/>
          </w:tcPr>
          <w:p w14:paraId="36B80F1F" w14:textId="77777777" w:rsidR="003A269F" w:rsidRPr="00AD1CEC" w:rsidRDefault="003A269F" w:rsidP="003A269F">
            <w:pPr>
              <w:keepNext/>
              <w:tabs>
                <w:tab w:val="left" w:pos="360"/>
                <w:tab w:val="left" w:pos="720"/>
                <w:tab w:val="left" w:pos="1080"/>
                <w:tab w:val="left" w:pos="1440"/>
              </w:tabs>
              <w:overflowPunct w:val="0"/>
              <w:autoSpaceDE w:val="0"/>
              <w:autoSpaceDN w:val="0"/>
              <w:adjustRightInd w:val="0"/>
              <w:textAlignment w:val="baseline"/>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4E28E49D"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{32000,16500}</w:t>
            </w:r>
            <w:r w:rsidRPr="00AD1CEC">
              <w:rPr>
                <w:rFonts w:ascii="Arial" w:hAnsi="Arial" w:cs="Arial"/>
                <w:color w:val="000000"/>
                <w:sz w:val="18"/>
                <w:lang w:val="en-CA"/>
              </w:rPr>
              <w:br/>
              <w:t>{15000,30000}</w:t>
            </w:r>
            <w:r w:rsidRPr="00AD1CEC">
              <w:rPr>
                <w:rFonts w:ascii="Arial" w:hAnsi="Arial" w:cs="Arial"/>
                <w:color w:val="000000"/>
                <w:sz w:val="18"/>
                <w:lang w:val="en-CA"/>
              </w:rPr>
              <w:br/>
              <w:t>{7500,3000}</w:t>
            </w:r>
          </w:p>
        </w:tc>
        <w:tc>
          <w:tcPr>
            <w:tcW w:w="1800" w:type="dxa"/>
            <w:vAlign w:val="center"/>
          </w:tcPr>
          <w:p w14:paraId="11D73866"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w:t>
            </w:r>
          </w:p>
        </w:tc>
        <w:tc>
          <w:tcPr>
            <w:tcW w:w="1890" w:type="dxa"/>
            <w:vAlign w:val="center"/>
          </w:tcPr>
          <w:p w14:paraId="089B60F9"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{35400,14600}</w:t>
            </w:r>
            <w:r w:rsidRPr="00AD1CEC">
              <w:rPr>
                <w:rFonts w:ascii="Arial" w:hAnsi="Arial" w:cs="Arial"/>
                <w:color w:val="000000"/>
                <w:sz w:val="18"/>
                <w:lang w:val="en-CA"/>
              </w:rPr>
              <w:br/>
              <w:t>{8500,39850}</w:t>
            </w:r>
            <w:r w:rsidRPr="00AD1CEC">
              <w:rPr>
                <w:rFonts w:ascii="Arial" w:hAnsi="Arial" w:cs="Arial"/>
                <w:color w:val="000000"/>
                <w:sz w:val="18"/>
                <w:lang w:val="en-CA"/>
              </w:rPr>
              <w:br/>
              <w:t>{6550,2300}</w:t>
            </w:r>
          </w:p>
        </w:tc>
        <w:tc>
          <w:tcPr>
            <w:tcW w:w="1885" w:type="dxa"/>
            <w:vAlign w:val="center"/>
          </w:tcPr>
          <w:p w14:paraId="4BE3E19C"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{34000,16000}</w:t>
            </w:r>
            <w:r w:rsidRPr="00AD1CEC">
              <w:rPr>
                <w:rFonts w:ascii="Arial" w:hAnsi="Arial" w:cs="Arial"/>
                <w:color w:val="000000"/>
                <w:sz w:val="18"/>
                <w:lang w:val="en-CA"/>
              </w:rPr>
              <w:br/>
              <w:t>{13250,34500}</w:t>
            </w:r>
            <w:r w:rsidRPr="00AD1CEC">
              <w:rPr>
                <w:rFonts w:ascii="Arial" w:hAnsi="Arial" w:cs="Arial"/>
                <w:color w:val="000000"/>
                <w:sz w:val="18"/>
                <w:lang w:val="en-CA"/>
              </w:rPr>
              <w:br/>
              <w:t>{7500,3000}</w:t>
            </w:r>
          </w:p>
        </w:tc>
      </w:tr>
    </w:tbl>
    <w:tbl>
      <w:tblPr>
        <w:tblStyle w:val="TableGrid"/>
        <w:tblW w:w="0" w:type="auto"/>
        <w:tblLayout w:type="fixed"/>
        <w:tblLook w:val="04A0" w:firstRow="1" w:lastRow="0" w:firstColumn="1" w:lastColumn="0" w:noHBand="0" w:noVBand="1"/>
      </w:tblPr>
      <w:tblGrid>
        <w:gridCol w:w="1795"/>
        <w:gridCol w:w="2070"/>
        <w:gridCol w:w="1800"/>
        <w:gridCol w:w="1890"/>
        <w:gridCol w:w="1885"/>
      </w:tblGrid>
      <w:tr w:rsidR="003A269F" w:rsidRPr="00AD1CEC" w14:paraId="3765A949" w14:textId="77777777" w:rsidTr="003A269F">
        <w:trPr>
          <w:trHeight w:val="361"/>
        </w:trPr>
        <w:tc>
          <w:tcPr>
            <w:tcW w:w="1795" w:type="dxa"/>
            <w:vAlign w:val="center"/>
          </w:tcPr>
          <w:p w14:paraId="0AD423EB" w14:textId="77777777" w:rsidR="003A269F" w:rsidRPr="00AD1CEC" w:rsidRDefault="003A269F" w:rsidP="003A269F">
            <w:pPr>
              <w:keepNext/>
              <w:tabs>
                <w:tab w:val="left" w:pos="360"/>
                <w:tab w:val="left" w:pos="720"/>
                <w:tab w:val="left" w:pos="1080"/>
                <w:tab w:val="left" w:pos="1440"/>
              </w:tabs>
              <w:overflowPunct w:val="0"/>
              <w:autoSpaceDE w:val="0"/>
              <w:autoSpaceDN w:val="0"/>
              <w:adjustRightInd w:val="0"/>
              <w:spacing w:before="136"/>
              <w:textAlignment w:val="baseline"/>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0772B0FD"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7d004074</w:t>
            </w:r>
            <w:r>
              <w:rPr>
                <w:rFonts w:ascii="Arial" w:hAnsi="Arial" w:cs="Arial"/>
                <w:color w:val="000000"/>
                <w:sz w:val="18"/>
                <w:lang w:val="en-CA"/>
              </w:rPr>
              <w:t xml:space="preserve"> </w:t>
            </w:r>
            <w:r w:rsidRPr="008378C7">
              <w:rPr>
                <w:rFonts w:ascii="Arial" w:hAnsi="Arial" w:cs="Arial"/>
                <w:color w:val="000000"/>
                <w:sz w:val="18"/>
                <w:lang w:val="en-CA"/>
              </w:rPr>
              <w:t>3a987530</w:t>
            </w:r>
            <w:r>
              <w:rPr>
                <w:rFonts w:ascii="Arial" w:hAnsi="Arial" w:cs="Arial"/>
                <w:color w:val="000000"/>
                <w:sz w:val="18"/>
                <w:lang w:val="en-CA"/>
              </w:rPr>
              <w:t xml:space="preserve"> </w:t>
            </w:r>
            <w:r w:rsidRPr="008378C7">
              <w:rPr>
                <w:rFonts w:ascii="Arial" w:hAnsi="Arial" w:cs="Arial"/>
                <w:color w:val="000000"/>
                <w:sz w:val="18"/>
                <w:lang w:val="en-CA"/>
              </w:rPr>
              <w:t>1d4c0bb8</w:t>
            </w:r>
          </w:p>
        </w:tc>
        <w:tc>
          <w:tcPr>
            <w:tcW w:w="1800" w:type="dxa"/>
            <w:vAlign w:val="center"/>
          </w:tcPr>
          <w:p w14:paraId="55FC87C2" w14:textId="77777777" w:rsidR="003A269F" w:rsidRPr="00AD1CEC" w:rsidRDefault="003A269F" w:rsidP="003A269F">
            <w:pPr>
              <w:keepNext/>
              <w:jc w:val="center"/>
              <w:rPr>
                <w:rFonts w:ascii="Arial" w:hAnsi="Arial" w:cs="Arial"/>
                <w:color w:val="000000"/>
                <w:sz w:val="18"/>
                <w:lang w:val="en-CA"/>
              </w:rPr>
            </w:pPr>
            <w:proofErr w:type="spellStart"/>
            <w:r>
              <w:rPr>
                <w:rFonts w:ascii="Arial" w:hAnsi="Arial" w:cs="Arial"/>
                <w:color w:val="000000"/>
                <w:sz w:val="18"/>
                <w:lang w:val="en-CA"/>
              </w:rPr>
              <w:t>xxxxxx</w:t>
            </w:r>
            <w:proofErr w:type="spellEnd"/>
          </w:p>
        </w:tc>
        <w:tc>
          <w:tcPr>
            <w:tcW w:w="1890" w:type="dxa"/>
            <w:vAlign w:val="center"/>
          </w:tcPr>
          <w:p w14:paraId="53F0EE5A"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8a483908</w:t>
            </w:r>
            <w:r>
              <w:rPr>
                <w:rFonts w:ascii="Arial" w:hAnsi="Arial" w:cs="Arial"/>
                <w:color w:val="000000"/>
                <w:sz w:val="18"/>
                <w:lang w:val="en-CA"/>
              </w:rPr>
              <w:t xml:space="preserve"> </w:t>
            </w:r>
            <w:r w:rsidRPr="008378C7">
              <w:rPr>
                <w:rFonts w:ascii="Arial" w:hAnsi="Arial" w:cs="Arial"/>
                <w:color w:val="000000"/>
                <w:sz w:val="18"/>
                <w:lang w:val="en-CA"/>
              </w:rPr>
              <w:t>21349baa</w:t>
            </w:r>
            <w:r>
              <w:rPr>
                <w:rFonts w:ascii="Arial" w:hAnsi="Arial" w:cs="Arial"/>
                <w:color w:val="000000"/>
                <w:sz w:val="18"/>
                <w:lang w:val="en-CA"/>
              </w:rPr>
              <w:t xml:space="preserve"> </w:t>
            </w:r>
            <w:r w:rsidRPr="008378C7">
              <w:rPr>
                <w:rFonts w:ascii="Arial" w:hAnsi="Arial" w:cs="Arial"/>
                <w:color w:val="000000"/>
                <w:sz w:val="18"/>
                <w:lang w:val="en-CA"/>
              </w:rPr>
              <w:t>199608fc</w:t>
            </w:r>
          </w:p>
        </w:tc>
        <w:tc>
          <w:tcPr>
            <w:tcW w:w="1885" w:type="dxa"/>
            <w:vAlign w:val="center"/>
          </w:tcPr>
          <w:p w14:paraId="5CF4D393"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84d03e80</w:t>
            </w:r>
            <w:r>
              <w:rPr>
                <w:rFonts w:ascii="Arial" w:hAnsi="Arial" w:cs="Arial"/>
                <w:color w:val="000000"/>
                <w:sz w:val="18"/>
                <w:lang w:val="en-CA"/>
              </w:rPr>
              <w:t xml:space="preserve"> </w:t>
            </w:r>
            <w:r w:rsidRPr="008378C7">
              <w:rPr>
                <w:rFonts w:ascii="Arial" w:hAnsi="Arial" w:cs="Arial"/>
                <w:color w:val="000000"/>
                <w:sz w:val="18"/>
                <w:lang w:val="en-CA"/>
              </w:rPr>
              <w:t>33c286c4</w:t>
            </w:r>
            <w:r>
              <w:rPr>
                <w:rFonts w:ascii="Arial" w:hAnsi="Arial" w:cs="Arial"/>
                <w:color w:val="000000"/>
                <w:sz w:val="18"/>
                <w:lang w:val="en-CA"/>
              </w:rPr>
              <w:t xml:space="preserve"> </w:t>
            </w:r>
            <w:r w:rsidRPr="008378C7">
              <w:rPr>
                <w:rFonts w:ascii="Arial" w:hAnsi="Arial" w:cs="Arial"/>
                <w:color w:val="000000"/>
                <w:sz w:val="18"/>
                <w:lang w:val="en-CA"/>
              </w:rPr>
              <w:t>1d4c0bb8</w:t>
            </w:r>
          </w:p>
        </w:tc>
      </w:tr>
    </w:tbl>
    <w:tbl>
      <w:tblPr>
        <w:tblW w:w="0" w:type="auto"/>
        <w:tblLayout w:type="fixed"/>
        <w:tblLook w:val="04A0" w:firstRow="1" w:lastRow="0" w:firstColumn="1" w:lastColumn="0" w:noHBand="0" w:noVBand="1"/>
      </w:tblPr>
      <w:tblGrid>
        <w:gridCol w:w="9440"/>
      </w:tblGrid>
      <w:tr w:rsidR="003A269F" w:rsidRPr="00AD1CEC" w14:paraId="1DB0B557" w14:textId="77777777" w:rsidTr="003A269F">
        <w:trPr>
          <w:trHeight w:val="53"/>
        </w:trPr>
        <w:tc>
          <w:tcPr>
            <w:tcW w:w="9440" w:type="dxa"/>
            <w:shd w:val="clear" w:color="auto" w:fill="E7E6E6" w:themeFill="background2"/>
            <w:vAlign w:val="center"/>
          </w:tcPr>
          <w:p w14:paraId="521C2B29" w14:textId="77777777" w:rsidR="003A269F" w:rsidRPr="00A4612E" w:rsidRDefault="003A269F" w:rsidP="003A269F">
            <w:pPr>
              <w:keepNext/>
              <w:jc w:val="center"/>
              <w:rPr>
                <w:rFonts w:ascii="Arial" w:hAnsi="Arial" w:cs="Arial"/>
                <w:b/>
                <w:color w:val="000000"/>
                <w:sz w:val="18"/>
                <w:lang w:val="en-CA"/>
              </w:rPr>
            </w:pPr>
            <w:proofErr w:type="spellStart"/>
            <w:r w:rsidRPr="00A4612E">
              <w:rPr>
                <w:rFonts w:ascii="Arial" w:hAnsi="Arial" w:cs="Arial"/>
                <w:b/>
                <w:color w:val="000000"/>
                <w:sz w:val="18"/>
                <w:lang w:val="en-CA"/>
              </w:rPr>
              <w:t>MasteringDisplayWhitePointChromaticity</w:t>
            </w:r>
            <w:proofErr w:type="spellEnd"/>
            <w:r w:rsidRPr="00A4612E" w:rsidDel="00A255B8">
              <w:rPr>
                <w:rFonts w:ascii="Arial" w:hAnsi="Arial" w:cs="Arial"/>
                <w:b/>
                <w:color w:val="000000"/>
                <w:sz w:val="18"/>
                <w:lang w:val="en-CA"/>
              </w:rPr>
              <w:t xml:space="preserve"> </w:t>
            </w:r>
          </w:p>
        </w:tc>
      </w:tr>
    </w:tbl>
    <w:tbl>
      <w:tblPr>
        <w:tblStyle w:val="TableGrid"/>
        <w:tblW w:w="0" w:type="auto"/>
        <w:tblLayout w:type="fixed"/>
        <w:tblLook w:val="04A0" w:firstRow="1" w:lastRow="0" w:firstColumn="1" w:lastColumn="0" w:noHBand="0" w:noVBand="1"/>
      </w:tblPr>
      <w:tblGrid>
        <w:gridCol w:w="1795"/>
        <w:gridCol w:w="7645"/>
        <w:gridCol w:w="28"/>
      </w:tblGrid>
      <w:tr w:rsidR="003A269F" w:rsidRPr="00AD1CEC" w14:paraId="46B5E025" w14:textId="77777777" w:rsidTr="003A269F">
        <w:trPr>
          <w:gridAfter w:val="1"/>
          <w:wAfter w:w="28" w:type="dxa"/>
          <w:trHeight w:val="52"/>
        </w:trPr>
        <w:tc>
          <w:tcPr>
            <w:tcW w:w="1795" w:type="dxa"/>
            <w:vAlign w:val="center"/>
          </w:tcPr>
          <w:p w14:paraId="1F297E3C" w14:textId="77777777" w:rsidR="003A269F" w:rsidRPr="00AD1CEC" w:rsidRDefault="003A269F" w:rsidP="003A269F">
            <w:pPr>
              <w:keepNext/>
              <w:contextualSpacing/>
              <w:rPr>
                <w:rFonts w:ascii="Arial" w:hAnsi="Arial" w:cs="Arial"/>
                <w:color w:val="000000"/>
                <w:sz w:val="18"/>
                <w:lang w:val="en-CA"/>
              </w:rPr>
            </w:pPr>
            <w:r>
              <w:rPr>
                <w:rFonts w:ascii="Arial" w:hAnsi="Arial" w:cs="Arial"/>
                <w:color w:val="000000"/>
                <w:sz w:val="18"/>
                <w:lang w:val="en-CA"/>
              </w:rPr>
              <w:t>Registration Identifier</w:t>
            </w:r>
          </w:p>
        </w:tc>
        <w:tc>
          <w:tcPr>
            <w:tcW w:w="7645" w:type="dxa"/>
            <w:vAlign w:val="center"/>
          </w:tcPr>
          <w:p w14:paraId="15DC7D0C" w14:textId="77777777" w:rsidR="003A269F" w:rsidRPr="00AD1CEC" w:rsidRDefault="003A269F" w:rsidP="003A269F">
            <w:pPr>
              <w:keepNext/>
              <w:contextualSpacing/>
              <w:jc w:val="center"/>
              <w:rPr>
                <w:rFonts w:ascii="Arial" w:hAnsi="Arial" w:cs="Arial"/>
                <w:color w:val="000000"/>
                <w:sz w:val="18"/>
                <w:lang w:val="en-CA"/>
              </w:rPr>
            </w:pPr>
            <w:r w:rsidRPr="00AD1CEC">
              <w:rPr>
                <w:rFonts w:ascii="Arial" w:hAnsi="Arial" w:cs="Arial"/>
                <w:color w:val="000000"/>
                <w:sz w:val="18"/>
                <w:lang w:val="en-CA"/>
              </w:rPr>
              <w:t>060e2b34.0101010e.04200401.01020000</w:t>
            </w:r>
          </w:p>
        </w:tc>
      </w:tr>
      <w:tr w:rsidR="003A269F" w:rsidRPr="00AD1CEC" w14:paraId="476FA042" w14:textId="77777777" w:rsidTr="003A269F">
        <w:trPr>
          <w:trHeight w:val="35"/>
        </w:trPr>
        <w:tc>
          <w:tcPr>
            <w:tcW w:w="1795" w:type="dxa"/>
            <w:vAlign w:val="center"/>
          </w:tcPr>
          <w:p w14:paraId="4A64BA6A"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7673" w:type="dxa"/>
            <w:gridSpan w:val="2"/>
            <w:vAlign w:val="center"/>
          </w:tcPr>
          <w:p w14:paraId="15505F95"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{15635,16450}</w:t>
            </w:r>
          </w:p>
        </w:tc>
      </w:tr>
      <w:tr w:rsidR="003A269F" w:rsidRPr="00AD1CEC" w14:paraId="1A8B933B" w14:textId="77777777" w:rsidTr="003A269F">
        <w:trPr>
          <w:trHeight w:val="35"/>
        </w:trPr>
        <w:tc>
          <w:tcPr>
            <w:tcW w:w="1795" w:type="dxa"/>
            <w:vAlign w:val="center"/>
          </w:tcPr>
          <w:p w14:paraId="2063E89C"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7673" w:type="dxa"/>
            <w:gridSpan w:val="2"/>
            <w:vAlign w:val="center"/>
          </w:tcPr>
          <w:p w14:paraId="33DF59FA"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3d134042</w:t>
            </w:r>
          </w:p>
        </w:tc>
      </w:tr>
    </w:tbl>
    <w:tbl>
      <w:tblPr>
        <w:tblW w:w="0" w:type="auto"/>
        <w:tblLayout w:type="fixed"/>
        <w:tblLook w:val="04A0" w:firstRow="1" w:lastRow="0" w:firstColumn="1" w:lastColumn="0" w:noHBand="0" w:noVBand="1"/>
      </w:tblPr>
      <w:tblGrid>
        <w:gridCol w:w="9440"/>
      </w:tblGrid>
      <w:tr w:rsidR="003A269F" w:rsidRPr="00AD1CEC" w14:paraId="3534A277" w14:textId="77777777" w:rsidTr="003A269F">
        <w:trPr>
          <w:trHeight w:val="58"/>
        </w:trPr>
        <w:tc>
          <w:tcPr>
            <w:tcW w:w="9440" w:type="dxa"/>
            <w:shd w:val="clear" w:color="auto" w:fill="E7E6E6" w:themeFill="background2"/>
            <w:vAlign w:val="center"/>
          </w:tcPr>
          <w:p w14:paraId="779BF5E1" w14:textId="77777777" w:rsidR="003A269F" w:rsidRPr="00AD1CEC" w:rsidRDefault="003A269F" w:rsidP="003A269F">
            <w:pPr>
              <w:keepNext/>
              <w:jc w:val="center"/>
              <w:rPr>
                <w:rFonts w:ascii="Arial" w:hAnsi="Arial" w:cs="Arial"/>
                <w:color w:val="000000"/>
                <w:sz w:val="18"/>
                <w:lang w:val="en-CA"/>
              </w:rPr>
            </w:pPr>
            <w:proofErr w:type="spellStart"/>
            <w:r w:rsidRPr="00A4612E">
              <w:rPr>
                <w:rFonts w:ascii="Arial" w:hAnsi="Arial" w:cs="Arial"/>
                <w:b/>
                <w:color w:val="000000"/>
                <w:sz w:val="18"/>
                <w:lang w:val="en-CA"/>
              </w:rPr>
              <w:t>MasteringDisplayMaximumLuminance</w:t>
            </w:r>
            <w:proofErr w:type="spellEnd"/>
            <w:r w:rsidRPr="00A4612E" w:rsidDel="00A255B8">
              <w:rPr>
                <w:rFonts w:ascii="Arial" w:hAnsi="Arial" w:cs="Arial"/>
                <w:b/>
                <w:color w:val="000000"/>
                <w:sz w:val="18"/>
                <w:lang w:val="en-CA"/>
              </w:rPr>
              <w:t xml:space="preserve"> </w:t>
            </w:r>
          </w:p>
        </w:tc>
      </w:tr>
    </w:tbl>
    <w:tbl>
      <w:tblPr>
        <w:tblStyle w:val="TableGrid"/>
        <w:tblW w:w="0" w:type="auto"/>
        <w:tblLayout w:type="fixed"/>
        <w:tblLook w:val="04A0" w:firstRow="1" w:lastRow="0" w:firstColumn="1" w:lastColumn="0" w:noHBand="0" w:noVBand="1"/>
      </w:tblPr>
      <w:tblGrid>
        <w:gridCol w:w="1795"/>
        <w:gridCol w:w="7645"/>
      </w:tblGrid>
      <w:tr w:rsidR="003A269F" w:rsidRPr="00AD1CEC" w14:paraId="5C2C8D5E" w14:textId="77777777" w:rsidTr="003A269F">
        <w:trPr>
          <w:trHeight w:val="58"/>
        </w:trPr>
        <w:tc>
          <w:tcPr>
            <w:tcW w:w="1795" w:type="dxa"/>
            <w:vAlign w:val="center"/>
          </w:tcPr>
          <w:p w14:paraId="3F496E18"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Registration Identifier</w:t>
            </w:r>
          </w:p>
        </w:tc>
        <w:tc>
          <w:tcPr>
            <w:tcW w:w="7645" w:type="dxa"/>
            <w:vAlign w:val="center"/>
          </w:tcPr>
          <w:p w14:paraId="7F1177C4"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060e2b34.0101010e.04200401.01030000</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2070"/>
        <w:gridCol w:w="1800"/>
        <w:gridCol w:w="1890"/>
        <w:gridCol w:w="1885"/>
      </w:tblGrid>
      <w:tr w:rsidR="003A269F" w:rsidRPr="00AD1CEC" w14:paraId="21F6446F" w14:textId="77777777" w:rsidTr="003A269F">
        <w:trPr>
          <w:trHeight w:val="217"/>
        </w:trPr>
        <w:tc>
          <w:tcPr>
            <w:tcW w:w="1795" w:type="dxa"/>
            <w:vAlign w:val="center"/>
          </w:tcPr>
          <w:p w14:paraId="34383008"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6A97776C" w14:textId="77777777" w:rsidR="003A269F" w:rsidRPr="00AD1CEC" w:rsidRDefault="003A269F" w:rsidP="003A269F">
            <w:pPr>
              <w:keepNext/>
              <w:jc w:val="center"/>
              <w:rPr>
                <w:rFonts w:ascii="Arial" w:hAnsi="Arial" w:cs="Arial"/>
                <w:color w:val="000000"/>
                <w:sz w:val="18"/>
                <w:lang w:val="en-CA"/>
              </w:rPr>
            </w:pPr>
            <w:r>
              <w:rPr>
                <w:rFonts w:ascii="Arial" w:hAnsi="Arial" w:cs="Arial"/>
                <w:color w:val="000000"/>
                <w:sz w:val="18"/>
                <w:lang w:val="en-CA"/>
              </w:rPr>
              <w:t>100</w:t>
            </w:r>
            <w:r w:rsidRPr="00AD1CEC">
              <w:rPr>
                <w:rFonts w:ascii="Arial" w:hAnsi="Arial" w:cs="Arial"/>
                <w:color w:val="000000"/>
                <w:sz w:val="18"/>
                <w:lang w:val="en-CA"/>
              </w:rPr>
              <w:t>0000</w:t>
            </w:r>
          </w:p>
        </w:tc>
        <w:tc>
          <w:tcPr>
            <w:tcW w:w="1800" w:type="dxa"/>
            <w:vAlign w:val="center"/>
          </w:tcPr>
          <w:p w14:paraId="4FCD663D"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40000000</w:t>
            </w:r>
          </w:p>
        </w:tc>
        <w:tc>
          <w:tcPr>
            <w:tcW w:w="1890" w:type="dxa"/>
            <w:vAlign w:val="center"/>
          </w:tcPr>
          <w:p w14:paraId="15D8239B"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10000000</w:t>
            </w:r>
          </w:p>
        </w:tc>
        <w:tc>
          <w:tcPr>
            <w:tcW w:w="1885" w:type="dxa"/>
            <w:vAlign w:val="center"/>
          </w:tcPr>
          <w:p w14:paraId="1FDAA4F0" w14:textId="77777777" w:rsidR="003A269F" w:rsidRPr="00AD1CEC" w:rsidRDefault="003A269F" w:rsidP="003A269F">
            <w:pPr>
              <w:keepNext/>
              <w:jc w:val="center"/>
              <w:rPr>
                <w:rFonts w:ascii="Arial" w:hAnsi="Arial" w:cs="Arial"/>
                <w:color w:val="000000"/>
                <w:sz w:val="18"/>
                <w:lang w:val="en-CA"/>
              </w:rPr>
            </w:pPr>
            <w:r w:rsidRPr="00AD1CEC">
              <w:rPr>
                <w:rFonts w:ascii="Arial" w:hAnsi="Arial" w:cs="Arial"/>
                <w:color w:val="000000"/>
                <w:sz w:val="18"/>
                <w:lang w:val="en-CA"/>
              </w:rPr>
              <w:t>10000000</w:t>
            </w:r>
          </w:p>
        </w:tc>
      </w:tr>
    </w:tbl>
    <w:tbl>
      <w:tblPr>
        <w:tblStyle w:val="TableGrid"/>
        <w:tblW w:w="0" w:type="auto"/>
        <w:tblLayout w:type="fixed"/>
        <w:tblLook w:val="04A0" w:firstRow="1" w:lastRow="0" w:firstColumn="1" w:lastColumn="0" w:noHBand="0" w:noVBand="1"/>
      </w:tblPr>
      <w:tblGrid>
        <w:gridCol w:w="1795"/>
        <w:gridCol w:w="2070"/>
        <w:gridCol w:w="1800"/>
        <w:gridCol w:w="1890"/>
        <w:gridCol w:w="1885"/>
      </w:tblGrid>
      <w:tr w:rsidR="003A269F" w:rsidRPr="00AD1CEC" w14:paraId="21F772E4" w14:textId="77777777" w:rsidTr="003A269F">
        <w:trPr>
          <w:trHeight w:val="217"/>
        </w:trPr>
        <w:tc>
          <w:tcPr>
            <w:tcW w:w="1795" w:type="dxa"/>
            <w:vAlign w:val="center"/>
          </w:tcPr>
          <w:p w14:paraId="7FAC2778" w14:textId="77777777" w:rsidR="003A269F" w:rsidRPr="00AD1CEC" w:rsidRDefault="003A269F" w:rsidP="003A269F">
            <w:pPr>
              <w:keepNext/>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0A731BEF"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000f4240</w:t>
            </w:r>
          </w:p>
        </w:tc>
        <w:tc>
          <w:tcPr>
            <w:tcW w:w="1800" w:type="dxa"/>
            <w:vAlign w:val="center"/>
          </w:tcPr>
          <w:p w14:paraId="7D0364AE"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02625a00</w:t>
            </w:r>
          </w:p>
        </w:tc>
        <w:tc>
          <w:tcPr>
            <w:tcW w:w="1890" w:type="dxa"/>
            <w:vAlign w:val="center"/>
          </w:tcPr>
          <w:p w14:paraId="063A64A5"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00989680</w:t>
            </w:r>
          </w:p>
        </w:tc>
        <w:tc>
          <w:tcPr>
            <w:tcW w:w="1885" w:type="dxa"/>
            <w:vAlign w:val="center"/>
          </w:tcPr>
          <w:p w14:paraId="0933C41E" w14:textId="77777777" w:rsidR="003A269F" w:rsidRPr="00AD1CEC" w:rsidRDefault="003A269F" w:rsidP="003A269F">
            <w:pPr>
              <w:keepNext/>
              <w:jc w:val="center"/>
              <w:rPr>
                <w:rFonts w:ascii="Arial" w:hAnsi="Arial" w:cs="Arial"/>
                <w:color w:val="000000"/>
                <w:sz w:val="18"/>
                <w:lang w:val="en-CA"/>
              </w:rPr>
            </w:pPr>
            <w:r w:rsidRPr="008378C7">
              <w:rPr>
                <w:rFonts w:ascii="Arial" w:hAnsi="Arial" w:cs="Arial"/>
                <w:color w:val="000000"/>
                <w:sz w:val="18"/>
                <w:lang w:val="en-CA"/>
              </w:rPr>
              <w:t>00989680</w:t>
            </w:r>
          </w:p>
        </w:tc>
      </w:tr>
    </w:tbl>
    <w:tbl>
      <w:tblPr>
        <w:tblW w:w="0" w:type="auto"/>
        <w:tblLayout w:type="fixed"/>
        <w:tblLook w:val="04A0" w:firstRow="1" w:lastRow="0" w:firstColumn="1" w:lastColumn="0" w:noHBand="0" w:noVBand="1"/>
      </w:tblPr>
      <w:tblGrid>
        <w:gridCol w:w="9440"/>
      </w:tblGrid>
      <w:tr w:rsidR="003A269F" w:rsidRPr="00AD1CEC" w14:paraId="5937E1FD" w14:textId="77777777" w:rsidTr="003A269F">
        <w:trPr>
          <w:trHeight w:val="53"/>
        </w:trPr>
        <w:tc>
          <w:tcPr>
            <w:tcW w:w="9440" w:type="dxa"/>
            <w:shd w:val="clear" w:color="auto" w:fill="E7E6E6" w:themeFill="background2"/>
            <w:vAlign w:val="center"/>
          </w:tcPr>
          <w:p w14:paraId="2CFF4CF3" w14:textId="77777777" w:rsidR="003A269F" w:rsidRPr="00A4612E" w:rsidRDefault="003A269F" w:rsidP="003A269F">
            <w:pPr>
              <w:jc w:val="center"/>
              <w:rPr>
                <w:rFonts w:ascii="Arial" w:hAnsi="Arial" w:cs="Arial"/>
                <w:b/>
                <w:color w:val="000000"/>
                <w:sz w:val="18"/>
                <w:lang w:val="en-CA"/>
              </w:rPr>
            </w:pPr>
            <w:proofErr w:type="spellStart"/>
            <w:r w:rsidRPr="00A4612E">
              <w:rPr>
                <w:rFonts w:ascii="Arial" w:hAnsi="Arial" w:cs="Arial"/>
                <w:b/>
                <w:color w:val="000000"/>
                <w:sz w:val="18"/>
                <w:lang w:val="en-CA"/>
              </w:rPr>
              <w:t>MasteringDisplayMinimumLuminance</w:t>
            </w:r>
            <w:proofErr w:type="spellEnd"/>
            <w:r w:rsidRPr="00A4612E" w:rsidDel="00A255B8">
              <w:rPr>
                <w:rFonts w:ascii="Arial" w:hAnsi="Arial" w:cs="Arial"/>
                <w:b/>
                <w:color w:val="000000"/>
                <w:sz w:val="18"/>
                <w:lang w:val="en-CA"/>
              </w:rPr>
              <w:t xml:space="preserve"> </w:t>
            </w:r>
          </w:p>
        </w:tc>
      </w:tr>
    </w:tbl>
    <w:tbl>
      <w:tblPr>
        <w:tblStyle w:val="TableGrid"/>
        <w:tblW w:w="0" w:type="auto"/>
        <w:tblLayout w:type="fixed"/>
        <w:tblLook w:val="04A0" w:firstRow="1" w:lastRow="0" w:firstColumn="1" w:lastColumn="0" w:noHBand="0" w:noVBand="1"/>
      </w:tblPr>
      <w:tblGrid>
        <w:gridCol w:w="1795"/>
        <w:gridCol w:w="7645"/>
      </w:tblGrid>
      <w:tr w:rsidR="003A269F" w:rsidRPr="00AD1CEC" w14:paraId="2E89E142" w14:textId="77777777" w:rsidTr="003A269F">
        <w:trPr>
          <w:trHeight w:val="52"/>
        </w:trPr>
        <w:tc>
          <w:tcPr>
            <w:tcW w:w="1795" w:type="dxa"/>
            <w:vAlign w:val="center"/>
          </w:tcPr>
          <w:p w14:paraId="4FE58D56" w14:textId="77777777" w:rsidR="003A269F" w:rsidRPr="00AD1CEC" w:rsidRDefault="003A269F" w:rsidP="003A269F">
            <w:pPr>
              <w:rPr>
                <w:rFonts w:ascii="Arial" w:hAnsi="Arial" w:cs="Arial"/>
                <w:color w:val="000000"/>
                <w:sz w:val="18"/>
                <w:lang w:val="en-CA"/>
              </w:rPr>
            </w:pPr>
            <w:r>
              <w:rPr>
                <w:rFonts w:ascii="Arial" w:hAnsi="Arial" w:cs="Arial"/>
                <w:color w:val="000000"/>
                <w:sz w:val="18"/>
                <w:lang w:val="en-CA"/>
              </w:rPr>
              <w:t>Registration Identifier</w:t>
            </w:r>
          </w:p>
        </w:tc>
        <w:tc>
          <w:tcPr>
            <w:tcW w:w="7645" w:type="dxa"/>
            <w:vAlign w:val="center"/>
          </w:tcPr>
          <w:p w14:paraId="346C01B2" w14:textId="77777777" w:rsidR="003A269F" w:rsidRPr="00AD1CEC" w:rsidRDefault="003A269F" w:rsidP="003A269F">
            <w:pPr>
              <w:jc w:val="center"/>
              <w:rPr>
                <w:rFonts w:ascii="Arial" w:hAnsi="Arial" w:cs="Arial"/>
                <w:color w:val="000000"/>
                <w:sz w:val="18"/>
                <w:lang w:val="en-CA"/>
              </w:rPr>
            </w:pPr>
            <w:r w:rsidRPr="00AD1CEC">
              <w:rPr>
                <w:rFonts w:ascii="Arial" w:hAnsi="Arial" w:cs="Arial"/>
                <w:color w:val="000000"/>
                <w:sz w:val="18"/>
                <w:lang w:val="en-CA"/>
              </w:rPr>
              <w:t>060e2b34.0101010e.04200401.01030000</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2070"/>
        <w:gridCol w:w="1800"/>
        <w:gridCol w:w="1890"/>
        <w:gridCol w:w="1885"/>
      </w:tblGrid>
      <w:tr w:rsidR="003A269F" w:rsidRPr="00AD1CEC" w14:paraId="587853B5" w14:textId="77777777" w:rsidTr="003A269F">
        <w:trPr>
          <w:trHeight w:val="251"/>
        </w:trPr>
        <w:tc>
          <w:tcPr>
            <w:tcW w:w="1795" w:type="dxa"/>
            <w:vAlign w:val="center"/>
          </w:tcPr>
          <w:p w14:paraId="7A936169" w14:textId="77777777" w:rsidR="003A269F" w:rsidRPr="00AD1CEC" w:rsidRDefault="003A269F" w:rsidP="003A269F">
            <w:pPr>
              <w:rPr>
                <w:rFonts w:ascii="Arial" w:hAnsi="Arial" w:cs="Arial"/>
                <w:color w:val="000000"/>
                <w:sz w:val="18"/>
                <w:lang w:val="en-CA"/>
              </w:rPr>
            </w:pPr>
            <w:r>
              <w:rPr>
                <w:rFonts w:ascii="Arial" w:hAnsi="Arial" w:cs="Arial"/>
                <w:color w:val="000000"/>
                <w:sz w:val="18"/>
                <w:lang w:val="en-CA"/>
              </w:rPr>
              <w:t xml:space="preserve">Coded Decimal </w:t>
            </w:r>
          </w:p>
        </w:tc>
        <w:tc>
          <w:tcPr>
            <w:tcW w:w="2070" w:type="dxa"/>
            <w:vAlign w:val="center"/>
          </w:tcPr>
          <w:p w14:paraId="030D0171" w14:textId="77777777" w:rsidR="003A269F" w:rsidRPr="00AD1CEC" w:rsidRDefault="003A269F" w:rsidP="003A269F">
            <w:pPr>
              <w:jc w:val="center"/>
              <w:rPr>
                <w:rFonts w:ascii="Arial" w:hAnsi="Arial" w:cs="Arial"/>
                <w:color w:val="000000"/>
                <w:sz w:val="18"/>
                <w:lang w:val="en-CA"/>
              </w:rPr>
            </w:pPr>
            <w:r w:rsidRPr="00AD1CEC">
              <w:rPr>
                <w:rFonts w:ascii="Arial" w:hAnsi="Arial" w:cs="Arial"/>
                <w:color w:val="000000"/>
                <w:sz w:val="18"/>
                <w:lang w:val="en-CA"/>
              </w:rPr>
              <w:t>500</w:t>
            </w:r>
          </w:p>
        </w:tc>
        <w:tc>
          <w:tcPr>
            <w:tcW w:w="1800" w:type="dxa"/>
            <w:vAlign w:val="center"/>
          </w:tcPr>
          <w:p w14:paraId="24FD0F1D" w14:textId="77777777" w:rsidR="003A269F" w:rsidRPr="00AD1CEC" w:rsidRDefault="003A269F" w:rsidP="003A269F">
            <w:pPr>
              <w:jc w:val="center"/>
              <w:rPr>
                <w:rFonts w:ascii="Arial" w:hAnsi="Arial" w:cs="Arial"/>
                <w:color w:val="000000"/>
                <w:sz w:val="18"/>
                <w:lang w:val="en-CA"/>
              </w:rPr>
            </w:pPr>
            <w:r w:rsidRPr="00AD1CEC">
              <w:rPr>
                <w:rFonts w:ascii="Arial" w:hAnsi="Arial" w:cs="Arial"/>
                <w:color w:val="000000"/>
                <w:sz w:val="18"/>
                <w:lang w:val="en-CA"/>
              </w:rPr>
              <w:t>500</w:t>
            </w:r>
          </w:p>
        </w:tc>
        <w:tc>
          <w:tcPr>
            <w:tcW w:w="1890" w:type="dxa"/>
            <w:vAlign w:val="center"/>
          </w:tcPr>
          <w:p w14:paraId="1B3994D2" w14:textId="77777777" w:rsidR="003A269F" w:rsidRPr="00AD1CEC" w:rsidRDefault="003A269F" w:rsidP="003A269F">
            <w:pPr>
              <w:jc w:val="center"/>
              <w:rPr>
                <w:rFonts w:ascii="Arial" w:hAnsi="Arial" w:cs="Arial"/>
                <w:color w:val="000000"/>
                <w:sz w:val="18"/>
                <w:lang w:val="en-CA"/>
              </w:rPr>
            </w:pPr>
            <w:r w:rsidRPr="00AD1CEC">
              <w:rPr>
                <w:rFonts w:ascii="Arial" w:hAnsi="Arial" w:cs="Arial"/>
                <w:color w:val="000000"/>
                <w:sz w:val="18"/>
                <w:lang w:val="en-CA"/>
              </w:rPr>
              <w:t>5</w:t>
            </w:r>
          </w:p>
        </w:tc>
        <w:tc>
          <w:tcPr>
            <w:tcW w:w="1885" w:type="dxa"/>
            <w:vAlign w:val="center"/>
          </w:tcPr>
          <w:p w14:paraId="0B0EF922" w14:textId="77777777" w:rsidR="003A269F" w:rsidRPr="00AD1CEC" w:rsidRDefault="003A269F" w:rsidP="003A269F">
            <w:pPr>
              <w:jc w:val="center"/>
              <w:rPr>
                <w:rFonts w:ascii="Arial" w:hAnsi="Arial" w:cs="Arial"/>
                <w:color w:val="000000"/>
                <w:sz w:val="18"/>
                <w:lang w:val="en-CA"/>
              </w:rPr>
            </w:pPr>
            <w:r w:rsidRPr="00AD1CEC">
              <w:rPr>
                <w:rFonts w:ascii="Arial" w:hAnsi="Arial" w:cs="Arial"/>
                <w:color w:val="000000"/>
                <w:sz w:val="18"/>
                <w:lang w:val="en-CA"/>
              </w:rPr>
              <w:t>5</w:t>
            </w:r>
          </w:p>
        </w:tc>
      </w:tr>
    </w:tbl>
    <w:tbl>
      <w:tblPr>
        <w:tblStyle w:val="TableGrid"/>
        <w:tblW w:w="0" w:type="auto"/>
        <w:tblLayout w:type="fixed"/>
        <w:tblLook w:val="04A0" w:firstRow="1" w:lastRow="0" w:firstColumn="1" w:lastColumn="0" w:noHBand="0" w:noVBand="1"/>
      </w:tblPr>
      <w:tblGrid>
        <w:gridCol w:w="1795"/>
        <w:gridCol w:w="2070"/>
        <w:gridCol w:w="1800"/>
        <w:gridCol w:w="1890"/>
        <w:gridCol w:w="1885"/>
      </w:tblGrid>
      <w:tr w:rsidR="003A269F" w:rsidRPr="00AD1CEC" w14:paraId="4ACEC3DF" w14:textId="77777777" w:rsidTr="003A269F">
        <w:trPr>
          <w:trHeight w:val="143"/>
        </w:trPr>
        <w:tc>
          <w:tcPr>
            <w:tcW w:w="1795" w:type="dxa"/>
            <w:vAlign w:val="center"/>
          </w:tcPr>
          <w:p w14:paraId="1B30361A" w14:textId="77777777" w:rsidR="003A269F" w:rsidRPr="00AD1CEC" w:rsidRDefault="003A269F" w:rsidP="003A269F">
            <w:pPr>
              <w:rPr>
                <w:rFonts w:ascii="Arial" w:hAnsi="Arial" w:cs="Arial"/>
                <w:color w:val="000000"/>
                <w:sz w:val="18"/>
                <w:lang w:val="en-CA"/>
              </w:rPr>
            </w:pPr>
            <w:r>
              <w:rPr>
                <w:rFonts w:ascii="Arial" w:hAnsi="Arial" w:cs="Arial"/>
                <w:color w:val="000000"/>
                <w:sz w:val="18"/>
                <w:lang w:val="en-CA"/>
              </w:rPr>
              <w:t>Coded Hex</w:t>
            </w:r>
          </w:p>
        </w:tc>
        <w:tc>
          <w:tcPr>
            <w:tcW w:w="2070" w:type="dxa"/>
            <w:vAlign w:val="center"/>
          </w:tcPr>
          <w:p w14:paraId="239833C7" w14:textId="77777777" w:rsidR="003A269F" w:rsidRPr="00AD1CEC" w:rsidRDefault="003A269F" w:rsidP="003A269F">
            <w:pPr>
              <w:jc w:val="center"/>
              <w:rPr>
                <w:rFonts w:ascii="Arial" w:hAnsi="Arial" w:cs="Arial"/>
                <w:color w:val="000000"/>
                <w:sz w:val="18"/>
                <w:lang w:val="en-CA"/>
              </w:rPr>
            </w:pPr>
            <w:r>
              <w:rPr>
                <w:rFonts w:ascii="Arial" w:hAnsi="Arial" w:cs="Arial"/>
                <w:color w:val="000000"/>
                <w:sz w:val="18"/>
                <w:lang w:val="en-CA"/>
              </w:rPr>
              <w:t>0000</w:t>
            </w:r>
            <w:r w:rsidRPr="008378C7">
              <w:rPr>
                <w:rFonts w:ascii="Arial" w:hAnsi="Arial" w:cs="Arial"/>
                <w:color w:val="000000"/>
                <w:sz w:val="18"/>
                <w:lang w:val="en-CA"/>
              </w:rPr>
              <w:t>01f4</w:t>
            </w:r>
          </w:p>
        </w:tc>
        <w:tc>
          <w:tcPr>
            <w:tcW w:w="1800" w:type="dxa"/>
            <w:vAlign w:val="center"/>
          </w:tcPr>
          <w:p w14:paraId="210712D7" w14:textId="77777777" w:rsidR="003A269F" w:rsidRPr="00AD1CEC" w:rsidRDefault="003A269F" w:rsidP="003A269F">
            <w:pPr>
              <w:jc w:val="center"/>
              <w:rPr>
                <w:rFonts w:ascii="Arial" w:hAnsi="Arial" w:cs="Arial"/>
                <w:color w:val="000000"/>
                <w:sz w:val="18"/>
                <w:lang w:val="en-CA"/>
              </w:rPr>
            </w:pPr>
            <w:r>
              <w:rPr>
                <w:rFonts w:ascii="Arial" w:hAnsi="Arial" w:cs="Arial"/>
                <w:color w:val="000000"/>
                <w:sz w:val="18"/>
                <w:lang w:val="en-CA"/>
              </w:rPr>
              <w:t>0000</w:t>
            </w:r>
            <w:r w:rsidRPr="008378C7">
              <w:rPr>
                <w:rFonts w:ascii="Arial" w:hAnsi="Arial" w:cs="Arial"/>
                <w:color w:val="000000"/>
                <w:sz w:val="18"/>
                <w:lang w:val="en-CA"/>
              </w:rPr>
              <w:t>01f4</w:t>
            </w:r>
          </w:p>
        </w:tc>
        <w:tc>
          <w:tcPr>
            <w:tcW w:w="1890" w:type="dxa"/>
            <w:vAlign w:val="center"/>
          </w:tcPr>
          <w:p w14:paraId="276A88C4" w14:textId="77777777" w:rsidR="003A269F" w:rsidRPr="00AD1CEC" w:rsidRDefault="003A269F" w:rsidP="003A269F">
            <w:pPr>
              <w:jc w:val="center"/>
              <w:rPr>
                <w:rFonts w:ascii="Arial" w:hAnsi="Arial" w:cs="Arial"/>
                <w:color w:val="000000"/>
                <w:sz w:val="18"/>
                <w:lang w:val="en-CA"/>
              </w:rPr>
            </w:pPr>
            <w:r>
              <w:rPr>
                <w:rFonts w:ascii="Arial" w:hAnsi="Arial" w:cs="Arial"/>
                <w:color w:val="000000"/>
                <w:sz w:val="18"/>
                <w:lang w:val="en-CA"/>
              </w:rPr>
              <w:t>0000005</w:t>
            </w:r>
          </w:p>
        </w:tc>
        <w:tc>
          <w:tcPr>
            <w:tcW w:w="1885" w:type="dxa"/>
            <w:vAlign w:val="center"/>
          </w:tcPr>
          <w:p w14:paraId="3D0D85B2" w14:textId="77777777" w:rsidR="003A269F" w:rsidRPr="00AD1CEC" w:rsidRDefault="003A269F" w:rsidP="003A269F">
            <w:pPr>
              <w:jc w:val="center"/>
              <w:rPr>
                <w:rFonts w:ascii="Arial" w:hAnsi="Arial" w:cs="Arial"/>
                <w:color w:val="000000"/>
                <w:sz w:val="18"/>
                <w:lang w:val="en-CA"/>
              </w:rPr>
            </w:pPr>
            <w:r>
              <w:rPr>
                <w:rFonts w:ascii="Arial" w:hAnsi="Arial" w:cs="Arial"/>
                <w:color w:val="000000"/>
                <w:sz w:val="18"/>
                <w:lang w:val="en-CA"/>
              </w:rPr>
              <w:t>0000005</w:t>
            </w:r>
          </w:p>
        </w:tc>
      </w:tr>
    </w:tbl>
    <w:p w14:paraId="100DE09D" w14:textId="5C85D5F0" w:rsidR="0087196A" w:rsidRPr="008B64C9" w:rsidDel="00DD19A9" w:rsidRDefault="008B64C9" w:rsidP="0087196A">
      <w:pPr>
        <w:pStyle w:val="CommentText"/>
        <w:rPr>
          <w:del w:id="471" w:author="Syed, Yasser" w:date="2018-07-05T15:54:00Z"/>
          <w:lang w:val="en-CA"/>
        </w:rPr>
      </w:pPr>
      <w:r w:rsidRPr="008B64C9" w:rsidDel="00DD19A9">
        <w:rPr>
          <w:lang w:val="en-CA"/>
        </w:rPr>
        <w:lastRenderedPageBreak/>
        <w:t xml:space="preserve"> </w:t>
      </w:r>
      <w:del w:id="472" w:author="Syed, Yasser" w:date="2018-07-05T15:54:00Z">
        <w:r w:rsidR="00BA5195" w:rsidRPr="008B64C9" w:rsidDel="00DD19A9">
          <w:rPr>
            <w:lang w:val="en-CA"/>
          </w:rPr>
          <w:delText xml:space="preserve">[Ed. </w:delText>
        </w:r>
        <w:r w:rsidR="0087196A" w:rsidRPr="008B64C9" w:rsidDel="00DD19A9">
          <w:rPr>
            <w:lang w:val="en-CA"/>
          </w:rPr>
          <w:delText>Maximum luminance seems to be scaled by 10000, not 1000 as reported on the first column, row 6.</w:delText>
        </w:r>
        <w:r w:rsidR="00BA5195" w:rsidRPr="008B64C9" w:rsidDel="00DD19A9">
          <w:rPr>
            <w:lang w:val="en-CA"/>
          </w:rPr>
          <w:delText>]</w:delText>
        </w:r>
      </w:del>
    </w:p>
    <w:p w14:paraId="54AE1CC8" w14:textId="08734C7C" w:rsidR="0087196A" w:rsidRPr="008B64C9" w:rsidDel="00DD19A9" w:rsidRDefault="00BA5195" w:rsidP="0087196A">
      <w:pPr>
        <w:pStyle w:val="CommentText"/>
        <w:rPr>
          <w:del w:id="473" w:author="Syed, Yasser" w:date="2018-07-05T15:54:00Z"/>
          <w:lang w:val="en-CA"/>
        </w:rPr>
      </w:pPr>
      <w:del w:id="474" w:author="Syed, Yasser" w:date="2018-07-05T15:54:00Z">
        <w:r w:rsidRPr="008B64C9" w:rsidDel="00DD19A9">
          <w:rPr>
            <w:lang w:val="en-CA"/>
          </w:rPr>
          <w:delText xml:space="preserve">[Ed. </w:delText>
        </w:r>
        <w:r w:rsidR="0087196A" w:rsidRPr="008B64C9" w:rsidDel="00DD19A9">
          <w:rPr>
            <w:lang w:val="en-CA"/>
          </w:rPr>
          <w:delText>There is nothing that mentions that the values in this table are scaled by 50000</w:delText>
        </w:r>
        <w:r w:rsidRPr="008B64C9" w:rsidDel="00DD19A9">
          <w:rPr>
            <w:lang w:val="en-CA"/>
          </w:rPr>
          <w:delText xml:space="preserve"> ]</w:delText>
        </w:r>
        <w:r w:rsidR="0087196A" w:rsidRPr="008B64C9" w:rsidDel="00DD19A9">
          <w:rPr>
            <w:lang w:val="en-CA"/>
          </w:rPr>
          <w:delText>.</w:delText>
        </w:r>
      </w:del>
    </w:p>
    <w:p w14:paraId="3C16112A" w14:textId="4A49EE1D" w:rsidR="00BA5195" w:rsidRPr="008B64C9" w:rsidDel="00DD19A9" w:rsidRDefault="00BA5195" w:rsidP="0087196A">
      <w:pPr>
        <w:pStyle w:val="CommentText"/>
        <w:rPr>
          <w:del w:id="475" w:author="Syed, Yasser" w:date="2018-07-05T15:54:00Z"/>
          <w:lang w:val="en-CA"/>
        </w:rPr>
      </w:pPr>
      <w:del w:id="476" w:author="Syed, Yasser" w:date="2018-07-05T15:54:00Z">
        <w:r w:rsidRPr="008B64C9" w:rsidDel="00DD19A9">
          <w:rPr>
            <w:lang w:val="en-CA"/>
          </w:rPr>
          <w:delText xml:space="preserve">[Ed. </w:delText>
        </w:r>
        <w:r w:rsidR="0087196A" w:rsidRPr="008B64C9" w:rsidDel="00DD19A9">
          <w:rPr>
            <w:lang w:val="en-CA"/>
          </w:rPr>
          <w:delText>In the SEI</w:delText>
        </w:r>
        <w:r w:rsidR="00C950B7" w:rsidRPr="008B64C9" w:rsidDel="00DD19A9">
          <w:rPr>
            <w:lang w:val="en-CA"/>
          </w:rPr>
          <w:delText xml:space="preserve"> message</w:delText>
        </w:r>
        <w:r w:rsidR="0087196A" w:rsidRPr="008B64C9" w:rsidDel="00DD19A9">
          <w:rPr>
            <w:lang w:val="en-CA"/>
          </w:rPr>
          <w:delText>s as well CICP spec, the order is green, blue, red. Not red, green, blue. So this seems maybe problematic. Please fix.</w:delText>
        </w:r>
        <w:r w:rsidRPr="008B64C9" w:rsidDel="00DD19A9">
          <w:rPr>
            <w:lang w:val="en-CA"/>
          </w:rPr>
          <w:delText>]</w:delText>
        </w:r>
      </w:del>
    </w:p>
    <w:p w14:paraId="56369AFA" w14:textId="1C722232" w:rsidR="00D00399" w:rsidRPr="008B64C9" w:rsidDel="00DD19A9" w:rsidRDefault="00BA5195" w:rsidP="0087196A">
      <w:pPr>
        <w:pStyle w:val="CommentText"/>
        <w:rPr>
          <w:del w:id="477" w:author="Syed, Yasser" w:date="2018-07-05T15:55:00Z"/>
          <w:lang w:val="en-CA"/>
        </w:rPr>
      </w:pPr>
      <w:del w:id="478" w:author="Syed, Yasser" w:date="2018-07-05T15:55:00Z">
        <w:r w:rsidRPr="008B64C9" w:rsidDel="00DD19A9">
          <w:rPr>
            <w:lang w:val="en-CA"/>
          </w:rPr>
          <w:delText xml:space="preserve">[Ed. </w:delText>
        </w:r>
        <w:r w:rsidR="00D00399" w:rsidRPr="008B64C9" w:rsidDel="00DD19A9">
          <w:rPr>
            <w:lang w:val="en-CA"/>
          </w:rPr>
          <w:delText xml:space="preserve">Notes (Chad): </w:delText>
        </w:r>
        <w:r w:rsidRPr="008B64C9" w:rsidDel="00DD19A9">
          <w:rPr>
            <w:lang w:val="en-CA"/>
          </w:rPr>
          <w:delText xml:space="preserve">Check whether MXF and IMF values for ST 2086 carriage may be in R,G,B order. SMPTE </w:delText>
        </w:r>
        <w:r w:rsidR="00553CDA" w:rsidRPr="008B64C9" w:rsidDel="00DD19A9">
          <w:rPr>
            <w:lang w:val="en-CA"/>
          </w:rPr>
          <w:delText xml:space="preserve">ST </w:delText>
        </w:r>
        <w:r w:rsidRPr="008B64C9" w:rsidDel="00DD19A9">
          <w:rPr>
            <w:lang w:val="en-CA"/>
          </w:rPr>
          <w:delText xml:space="preserve">2067-21 </w:delText>
        </w:r>
      </w:del>
    </w:p>
    <w:p w14:paraId="36930C95" w14:textId="712C7A86" w:rsidR="0087196A" w:rsidRPr="008B64C9" w:rsidDel="00DD19A9" w:rsidRDefault="00D00399" w:rsidP="00D00399">
      <w:pPr>
        <w:spacing w:before="100"/>
        <w:rPr>
          <w:del w:id="479" w:author="Syed, Yasser" w:date="2018-07-05T15:55:00Z"/>
          <w:rFonts w:ascii="-webkit-standard" w:hAnsi="-webkit-standard" w:hint="eastAsia"/>
          <w:color w:val="000000"/>
          <w:lang w:val="en-CA"/>
        </w:rPr>
      </w:pPr>
      <w:del w:id="480" w:author="Syed, Yasser" w:date="2018-07-05T15:55:00Z">
        <w:r w:rsidRPr="008B64C9" w:rsidDel="00DD19A9">
          <w:rPr>
            <w:rFonts w:ascii="-webkit-standard" w:hAnsi="-webkit-standard"/>
            <w:color w:val="000000"/>
            <w:sz w:val="20"/>
            <w:szCs w:val="20"/>
            <w:lang w:val="en-CA"/>
          </w:rPr>
          <w:delText>ST 2067-21 states:</w:delText>
        </w:r>
        <w:r w:rsidRPr="008B64C9" w:rsidDel="00DD19A9">
          <w:rPr>
            <w:rFonts w:ascii="-webkit-standard" w:hAnsi="-webkit-standard"/>
            <w:color w:val="000000"/>
            <w:sz w:val="20"/>
            <w:szCs w:val="20"/>
            <w:lang w:val="en-CA"/>
          </w:rPr>
          <w:br/>
          <w:delText>"""</w:delText>
        </w:r>
        <w:r w:rsidRPr="008B64C9" w:rsidDel="00DD19A9">
          <w:rPr>
            <w:rFonts w:ascii="-webkit-standard" w:hAnsi="-webkit-standard"/>
            <w:color w:val="000000"/>
            <w:sz w:val="20"/>
            <w:szCs w:val="20"/>
            <w:lang w:val="en-CA"/>
          </w:rPr>
          <w:br/>
          <w:delText>Mastering Display Primaries [...] shall be a fixed-size sequence of 3</w:delText>
        </w:r>
        <w:r w:rsidRPr="008B64C9" w:rsidDel="00DD19A9">
          <w:rPr>
            <w:rFonts w:ascii="-webkit-standard" w:hAnsi="-webkit-standard"/>
            <w:color w:val="000000"/>
            <w:sz w:val="20"/>
            <w:szCs w:val="20"/>
            <w:lang w:val="en-CA"/>
          </w:rPr>
          <w:br/>
          <w:delText xml:space="preserve">instances of the </w:delText>
        </w:r>
        <w:r w:rsidR="00AD1CEC" w:rsidRPr="008B64C9" w:rsidDel="00DD19A9">
          <w:rPr>
            <w:rFonts w:ascii="-webkit-standard" w:hAnsi="-webkit-standard"/>
            <w:color w:val="000000"/>
            <w:sz w:val="20"/>
            <w:szCs w:val="20"/>
            <w:lang w:val="en-CA"/>
          </w:rPr>
          <w:delText>Colour</w:delText>
        </w:r>
        <w:r w:rsidRPr="008B64C9" w:rsidDel="00DD19A9">
          <w:rPr>
            <w:rFonts w:ascii="-webkit-standard" w:hAnsi="-webkit-standard"/>
            <w:color w:val="000000"/>
            <w:sz w:val="20"/>
            <w:szCs w:val="20"/>
            <w:lang w:val="en-CA"/>
          </w:rPr>
          <w:delText>Primary type, for a total of 12 bytes. The</w:delText>
        </w:r>
        <w:r w:rsidRPr="008B64C9" w:rsidDel="00DD19A9">
          <w:rPr>
            <w:rFonts w:ascii="-webkit-standard" w:hAnsi="-webkit-standard"/>
            <w:color w:val="000000"/>
            <w:sz w:val="20"/>
            <w:szCs w:val="20"/>
            <w:lang w:val="en-CA"/>
          </w:rPr>
          <w:br/>
        </w:r>
        <w:r w:rsidR="00AD1CEC" w:rsidRPr="008B64C9" w:rsidDel="00DD19A9">
          <w:rPr>
            <w:rFonts w:ascii="-webkit-standard" w:hAnsi="-webkit-standard"/>
            <w:color w:val="000000"/>
            <w:sz w:val="20"/>
            <w:szCs w:val="20"/>
            <w:lang w:val="en-CA"/>
          </w:rPr>
          <w:delText>Colour</w:delText>
        </w:r>
        <w:r w:rsidRPr="008B64C9" w:rsidDel="00DD19A9">
          <w:rPr>
            <w:rFonts w:ascii="-webkit-standard" w:hAnsi="-webkit-standard"/>
            <w:color w:val="000000"/>
            <w:sz w:val="20"/>
            <w:szCs w:val="20"/>
            <w:lang w:val="en-CA"/>
          </w:rPr>
          <w:delText>Primary instances should be ordered as follows: (i) instance with</w:delText>
        </w:r>
        <w:r w:rsidRPr="008B64C9" w:rsidDel="00DD19A9">
          <w:rPr>
            <w:rFonts w:ascii="-webkit-standard" w:hAnsi="-webkit-standard"/>
            <w:color w:val="000000"/>
            <w:sz w:val="20"/>
            <w:szCs w:val="20"/>
            <w:lang w:val="en-CA"/>
          </w:rPr>
          <w:br/>
          <w:delText>the largest x chromaticity coordinate, (ii) instance with the largest y chromaticity</w:delText>
        </w:r>
        <w:r w:rsidRPr="008B64C9" w:rsidDel="00DD19A9">
          <w:rPr>
            <w:rFonts w:ascii="-webkit-standard" w:hAnsi="-webkit-standard"/>
            <w:color w:val="000000"/>
            <w:sz w:val="20"/>
            <w:szCs w:val="20"/>
            <w:lang w:val="en-CA"/>
          </w:rPr>
          <w:br/>
          <w:delText>coordinate, and (iii) instance with neither the largest y nor the</w:delText>
        </w:r>
        <w:r w:rsidRPr="008B64C9" w:rsidDel="00DD19A9">
          <w:rPr>
            <w:rFonts w:ascii="-webkit-standard" w:hAnsi="-webkit-standard"/>
            <w:color w:val="000000"/>
            <w:sz w:val="20"/>
            <w:szCs w:val="20"/>
            <w:lang w:val="en-CA"/>
          </w:rPr>
          <w:br/>
          <w:delText>largest x chromaticity coordinate.</w:delText>
        </w:r>
        <w:r w:rsidRPr="008B64C9" w:rsidDel="00DD19A9">
          <w:rPr>
            <w:rFonts w:ascii="-webkit-standard" w:hAnsi="-webkit-standard"/>
            <w:color w:val="000000"/>
            <w:sz w:val="20"/>
            <w:szCs w:val="20"/>
            <w:lang w:val="en-CA"/>
          </w:rPr>
          <w:br/>
        </w:r>
        <w:r w:rsidRPr="008B64C9" w:rsidDel="00DD19A9">
          <w:rPr>
            <w:rFonts w:ascii="-webkit-standard" w:hAnsi="-webkit-standard"/>
            <w:color w:val="000000"/>
            <w:sz w:val="20"/>
            <w:szCs w:val="20"/>
            <w:lang w:val="en-CA"/>
          </w:rPr>
          <w:br/>
          <w:delText xml:space="preserve">Note 2: The recommended ordering of the </w:delText>
        </w:r>
        <w:r w:rsidR="00AD1CEC" w:rsidRPr="008B64C9" w:rsidDel="00DD19A9">
          <w:rPr>
            <w:rFonts w:ascii="-webkit-standard" w:hAnsi="-webkit-standard"/>
            <w:color w:val="000000"/>
            <w:sz w:val="20"/>
            <w:szCs w:val="20"/>
            <w:lang w:val="en-CA"/>
          </w:rPr>
          <w:delText>Colour</w:delText>
        </w:r>
        <w:r w:rsidRPr="008B64C9" w:rsidDel="00DD19A9">
          <w:rPr>
            <w:rFonts w:ascii="-webkit-standard" w:hAnsi="-webkit-standard"/>
            <w:color w:val="000000"/>
            <w:sz w:val="20"/>
            <w:szCs w:val="20"/>
            <w:lang w:val="en-CA"/>
          </w:rPr>
          <w:delText>Primary instances</w:delText>
        </w:r>
        <w:r w:rsidRPr="008B64C9" w:rsidDel="00DD19A9">
          <w:rPr>
            <w:rFonts w:ascii="-webkit-standard" w:hAnsi="-webkit-standard"/>
            <w:color w:val="000000"/>
            <w:sz w:val="20"/>
            <w:szCs w:val="20"/>
            <w:lang w:val="en-CA"/>
          </w:rPr>
          <w:br/>
          <w:delText>corresponds to RGB ordering in many common cases.</w:delText>
        </w:r>
        <w:r w:rsidRPr="008B64C9" w:rsidDel="00DD19A9">
          <w:rPr>
            <w:rFonts w:ascii="-webkit-standard" w:hAnsi="-webkit-standard"/>
            <w:color w:val="000000"/>
            <w:sz w:val="20"/>
            <w:szCs w:val="20"/>
            <w:lang w:val="en-CA"/>
          </w:rPr>
          <w:br/>
          <w:delText>"""</w:delText>
        </w:r>
        <w:r w:rsidRPr="008B64C9" w:rsidDel="00DD19A9">
          <w:rPr>
            <w:rFonts w:ascii="-webkit-standard" w:hAnsi="-webkit-standard"/>
            <w:color w:val="000000"/>
            <w:sz w:val="20"/>
            <w:szCs w:val="20"/>
            <w:lang w:val="en-CA"/>
          </w:rPr>
          <w:br/>
          <w:delText>Note it is only a recommendation, and implementations are expected to</w:delText>
        </w:r>
        <w:r w:rsidRPr="008B64C9" w:rsidDel="00DD19A9">
          <w:rPr>
            <w:rFonts w:ascii="-webkit-standard" w:hAnsi="-webkit-standard"/>
            <w:color w:val="000000"/>
            <w:sz w:val="20"/>
            <w:szCs w:val="20"/>
            <w:lang w:val="en-CA"/>
          </w:rPr>
          <w:br/>
          <w:delText>support any ordering.</w:delText>
        </w:r>
        <w:r w:rsidR="00BA5195" w:rsidRPr="008B64C9" w:rsidDel="00DD19A9">
          <w:rPr>
            <w:lang w:val="en-CA"/>
          </w:rPr>
          <w:delText>]</w:delText>
        </w:r>
      </w:del>
    </w:p>
    <w:p w14:paraId="58E039E8" w14:textId="4758265E" w:rsidR="007F1F8B" w:rsidRPr="00AD1CEC" w:rsidRDefault="00C950B7" w:rsidP="00381BFE">
      <w:pPr>
        <w:pStyle w:val="Heading1"/>
        <w:numPr>
          <w:ilvl w:val="0"/>
          <w:numId w:val="0"/>
        </w:numPr>
        <w:ind w:left="432" w:hanging="432"/>
        <w:jc w:val="center"/>
        <w:rPr>
          <w:b w:val="0"/>
          <w:sz w:val="22"/>
          <w:szCs w:val="22"/>
          <w:lang w:val="en-CA"/>
        </w:rPr>
      </w:pPr>
      <w:r w:rsidRPr="008B64C9">
        <w:rPr>
          <w:b w:val="0"/>
          <w:color w:val="FF0000"/>
          <w:sz w:val="22"/>
          <w:lang w:val="en-CA"/>
        </w:rPr>
        <w:t>[</w:t>
      </w:r>
      <w:r w:rsidR="00381BFE" w:rsidRPr="00AD1CEC">
        <w:rPr>
          <w:b w:val="0"/>
          <w:sz w:val="22"/>
          <w:szCs w:val="22"/>
          <w:lang w:val="en-CA"/>
        </w:rPr>
        <w:t>Document End</w:t>
      </w:r>
      <w:r w:rsidRPr="00AD1CEC">
        <w:rPr>
          <w:b w:val="0"/>
          <w:sz w:val="22"/>
          <w:szCs w:val="22"/>
          <w:lang w:val="en-CA"/>
        </w:rPr>
        <w:t>]</w:t>
      </w:r>
    </w:p>
    <w:p w14:paraId="71B3D4B0" w14:textId="77777777" w:rsidR="009541A2" w:rsidRPr="00AD1CEC" w:rsidRDefault="009541A2" w:rsidP="009541A2">
      <w:pPr>
        <w:rPr>
          <w:sz w:val="20"/>
          <w:szCs w:val="20"/>
          <w:lang w:val="en-CA"/>
        </w:rPr>
      </w:pPr>
    </w:p>
    <w:p w14:paraId="06416BA9" w14:textId="77777777" w:rsidR="009541A2" w:rsidRPr="00AD1CEC" w:rsidRDefault="009541A2" w:rsidP="009541A2">
      <w:pPr>
        <w:rPr>
          <w:sz w:val="20"/>
          <w:szCs w:val="20"/>
          <w:lang w:val="en-CA"/>
        </w:rPr>
      </w:pPr>
    </w:p>
    <w:p w14:paraId="58DD046C" w14:textId="225761E2" w:rsidR="009541A2" w:rsidRPr="00AD1CEC" w:rsidRDefault="009541A2" w:rsidP="009541A2">
      <w:pPr>
        <w:rPr>
          <w:sz w:val="20"/>
          <w:szCs w:val="20"/>
          <w:lang w:val="en-CA"/>
        </w:rPr>
      </w:pPr>
      <w:del w:id="481" w:author="Syed, Yasser" w:date="2018-06-17T23:35:00Z">
        <w:r w:rsidRPr="00AD1CEC" w:rsidDel="0022193D">
          <w:rPr>
            <w:noProof/>
            <w:sz w:val="20"/>
            <w:szCs w:val="20"/>
            <w:lang w:val="en-CA"/>
          </w:rPr>
          <w:drawing>
            <wp:inline distT="0" distB="0" distL="0" distR="0" wp14:anchorId="098853C4" wp14:editId="0D52CF68">
              <wp:extent cx="5943600" cy="61252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8-03-28 at 5.30.28 PM.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6125210"/>
                      </a:xfrm>
                      <a:prstGeom prst="rect">
                        <a:avLst/>
                      </a:prstGeom>
                    </pic:spPr>
                  </pic:pic>
                </a:graphicData>
              </a:graphic>
            </wp:inline>
          </w:drawing>
        </w:r>
      </w:del>
    </w:p>
    <w:p w14:paraId="25C01EE3" w14:textId="7460C5E5" w:rsidR="009541A2" w:rsidRPr="00AD1CEC" w:rsidRDefault="009541A2" w:rsidP="009541A2">
      <w:pPr>
        <w:rPr>
          <w:sz w:val="20"/>
          <w:szCs w:val="20"/>
          <w:lang w:val="en-CA"/>
        </w:rPr>
      </w:pPr>
    </w:p>
    <w:p w14:paraId="3F94D67B" w14:textId="1BB6C3FE" w:rsidR="009541A2" w:rsidRPr="00AD1CEC" w:rsidRDefault="009541A2" w:rsidP="009541A2">
      <w:pPr>
        <w:rPr>
          <w:sz w:val="20"/>
          <w:szCs w:val="20"/>
          <w:lang w:val="en-CA"/>
        </w:rPr>
      </w:pPr>
      <w:del w:id="482" w:author="Syed, Yasser" w:date="2018-06-17T23:35:00Z">
        <w:r w:rsidRPr="00AD1CEC" w:rsidDel="0022193D">
          <w:rPr>
            <w:noProof/>
            <w:sz w:val="20"/>
            <w:szCs w:val="20"/>
            <w:lang w:val="en-CA"/>
          </w:rPr>
          <w:drawing>
            <wp:inline distT="0" distB="0" distL="0" distR="0" wp14:anchorId="1AD3B571" wp14:editId="4D89B666">
              <wp:extent cx="5943600" cy="3856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18-03-28 at 5.33.56 PM.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3856990"/>
                      </a:xfrm>
                      <a:prstGeom prst="rect">
                        <a:avLst/>
                      </a:prstGeom>
                    </pic:spPr>
                  </pic:pic>
                </a:graphicData>
              </a:graphic>
            </wp:inline>
          </w:drawing>
        </w:r>
      </w:del>
    </w:p>
    <w:sectPr w:rsidR="009541A2" w:rsidRPr="00AD1CEC" w:rsidSect="00906BFE">
      <w:footerReference w:type="default" r:id="rId22"/>
      <w:footnotePr>
        <w:pos w:val="beneathText"/>
      </w:footnotePr>
      <w:pgSz w:w="12240" w:h="15840" w:code="1"/>
      <w:pgMar w:top="864" w:right="1440" w:bottom="864" w:left="135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9" w:author="Syed, Yasser" w:date="2018-07-11T00:43:00Z" w:initials="SY">
    <w:p w14:paraId="077DADFA" w14:textId="4AD8FAB6" w:rsidR="00091151" w:rsidRDefault="00091151">
      <w:pPr>
        <w:pStyle w:val="CommentText"/>
      </w:pPr>
      <w:r>
        <w:rPr>
          <w:rStyle w:val="CommentReference"/>
        </w:rPr>
        <w:annotationRef/>
      </w:r>
      <w:r>
        <w:t>7-10 Alexis: Relook at Definition</w:t>
      </w:r>
    </w:p>
  </w:comment>
  <w:comment w:id="80" w:author="Syed, Yasser" w:date="2018-07-11T00:44:00Z" w:initials="SY">
    <w:p w14:paraId="0116FE8C" w14:textId="74BE08F8" w:rsidR="00091151" w:rsidRDefault="00091151">
      <w:pPr>
        <w:pStyle w:val="CommentText"/>
      </w:pPr>
      <w:r>
        <w:rPr>
          <w:rStyle w:val="CommentReference"/>
        </w:rPr>
        <w:annotationRef/>
      </w:r>
      <w:r>
        <w:t>7-10 Alexis: Relook at definition</w:t>
      </w:r>
    </w:p>
  </w:comment>
  <w:comment w:id="82" w:author="Syed, Yasser" w:date="2018-07-05T13:46:00Z" w:initials="SY">
    <w:p w14:paraId="00277BF1" w14:textId="4BC2D57C" w:rsidR="00091151" w:rsidRDefault="00091151">
      <w:pPr>
        <w:pStyle w:val="CommentText"/>
      </w:pPr>
      <w:r>
        <w:rPr>
          <w:rStyle w:val="CommentReference"/>
        </w:rPr>
        <w:annotationRef/>
      </w:r>
      <w:r>
        <w:t>6-29 Add in “known as 2k”?</w:t>
      </w:r>
    </w:p>
  </w:comment>
  <w:comment w:id="100" w:author="Syed, Yasser" w:date="2018-07-05T13:45:00Z" w:initials="SY">
    <w:p w14:paraId="2BE2C451" w14:textId="534E5BE0" w:rsidR="00091151" w:rsidRDefault="00091151">
      <w:pPr>
        <w:pStyle w:val="CommentText"/>
      </w:pPr>
      <w:r>
        <w:rPr>
          <w:rStyle w:val="CommentReference"/>
        </w:rPr>
        <w:annotationRef/>
      </w:r>
      <w:r>
        <w:t>6-29 add in “known as 4K or 8K”?</w:t>
      </w:r>
    </w:p>
  </w:comment>
  <w:comment w:id="148" w:author="Syed, Yasser" w:date="2018-07-11T01:41:00Z" w:initials="SY">
    <w:p w14:paraId="0FE77E0A" w14:textId="378AA805" w:rsidR="00091151" w:rsidRDefault="00091151">
      <w:pPr>
        <w:pStyle w:val="CommentText"/>
      </w:pPr>
      <w:r>
        <w:rPr>
          <w:rStyle w:val="CommentReference"/>
        </w:rPr>
        <w:annotationRef/>
      </w:r>
      <w:r>
        <w:t>7-11 Added this paragraph to reflect the different sections in this document.</w:t>
      </w:r>
    </w:p>
  </w:comment>
  <w:comment w:id="188" w:author="Syed, Yasser" w:date="2018-03-29T12:33:00Z" w:initials="SY">
    <w:p w14:paraId="0A8E3DD3" w14:textId="71C7C719" w:rsidR="00091151" w:rsidRDefault="00091151">
      <w:pPr>
        <w:pStyle w:val="CommentText"/>
      </w:pPr>
      <w:r>
        <w:rPr>
          <w:rStyle w:val="CommentReference"/>
        </w:rPr>
        <w:annotationRef/>
      </w:r>
      <w:r>
        <w:t>3-29 Discussion on System Identifiers. Rename the name system identifier? Combination Identifier. Add a section to describe it. Standardize convention on names.</w:t>
      </w:r>
    </w:p>
    <w:p w14:paraId="182DEE0A" w14:textId="77777777" w:rsidR="00091151" w:rsidRDefault="00091151">
      <w:pPr>
        <w:pStyle w:val="CommentText"/>
      </w:pPr>
    </w:p>
  </w:comment>
  <w:comment w:id="189" w:author="Syed, Yasser" w:date="2018-04-13T18:02:00Z" w:initials="SY">
    <w:p w14:paraId="2478611D" w14:textId="4487075D" w:rsidR="00091151" w:rsidRDefault="00091151">
      <w:pPr>
        <w:pStyle w:val="CommentText"/>
      </w:pPr>
      <w:r>
        <w:rPr>
          <w:rStyle w:val="CommentReference"/>
        </w:rPr>
        <w:annotationRef/>
      </w:r>
      <w:r>
        <w:t xml:space="preserve">4-13 Possible add another set of </w:t>
      </w:r>
      <w:proofErr w:type="gramStart"/>
      <w:r>
        <w:t>table</w:t>
      </w:r>
      <w:proofErr w:type="gramEnd"/>
      <w:r>
        <w:t xml:space="preserve"> for baseband. </w:t>
      </w:r>
      <w:proofErr w:type="gramStart"/>
      <w:r>
        <w:t>( Chris</w:t>
      </w:r>
      <w:proofErr w:type="gramEnd"/>
      <w:r>
        <w:t>)</w:t>
      </w:r>
    </w:p>
  </w:comment>
  <w:comment w:id="194" w:author="Syed, Yasser" w:date="2018-03-28T22:26:00Z" w:initials="SY">
    <w:p w14:paraId="6D6B5165" w14:textId="21649C90" w:rsidR="00091151" w:rsidRDefault="00091151">
      <w:pPr>
        <w:pStyle w:val="CommentText"/>
      </w:pPr>
      <w:r>
        <w:rPr>
          <w:rStyle w:val="CommentReference"/>
        </w:rPr>
        <w:annotationRef/>
      </w:r>
      <w:r>
        <w:t>3-27 Use “Standard Colour Gamut” instead?</w:t>
      </w:r>
    </w:p>
  </w:comment>
  <w:comment w:id="195" w:author="Syed, Yasser" w:date="2018-03-29T12:09:00Z" w:initials="SY">
    <w:p w14:paraId="1827C58D" w14:textId="3C6DE204" w:rsidR="00091151" w:rsidRDefault="00091151">
      <w:pPr>
        <w:pStyle w:val="CommentText"/>
      </w:pPr>
      <w:r>
        <w:rPr>
          <w:rStyle w:val="CommentReference"/>
        </w:rPr>
        <w:annotationRef/>
      </w:r>
      <w:r>
        <w:t>3-29 Some Explanation on HEVC on multiple Colorimetry Properties . There may be same or if there is a preference indiciation. Indicate the allowed values. And some values.</w:t>
      </w:r>
    </w:p>
    <w:p w14:paraId="5E847949" w14:textId="2E5AC914" w:rsidR="00091151" w:rsidRDefault="00091151" w:rsidP="00D73876">
      <w:pPr>
        <w:pStyle w:val="CommentText"/>
        <w:numPr>
          <w:ilvl w:val="0"/>
          <w:numId w:val="30"/>
        </w:numPr>
      </w:pPr>
      <w:r>
        <w:t xml:space="preserve">Chris- Add in terms and Definitions </w:t>
      </w:r>
    </w:p>
    <w:p w14:paraId="6BE0DE8D" w14:textId="193FB27D" w:rsidR="00091151" w:rsidRDefault="00091151" w:rsidP="00D73876">
      <w:pPr>
        <w:pStyle w:val="CommentText"/>
        <w:numPr>
          <w:ilvl w:val="0"/>
          <w:numId w:val="30"/>
        </w:numPr>
      </w:pPr>
      <w:r>
        <w:t>Alexis/ Lars add definition to MXF Table and how are shown in the tables. Add introduction.  Go with CICP defines and add coefficients varaitions when different HEVC/AVC.</w:t>
      </w:r>
    </w:p>
    <w:p w14:paraId="3BAF3702" w14:textId="623FEF3C" w:rsidR="00091151" w:rsidRDefault="00091151" w:rsidP="00D73876">
      <w:pPr>
        <w:pStyle w:val="CommentText"/>
        <w:numPr>
          <w:ilvl w:val="0"/>
          <w:numId w:val="30"/>
        </w:numPr>
      </w:pPr>
      <w:r>
        <w:t>Logical – 709 specifies a family (709/1886). 709 ..EOTF rename to transfer Function or Characteristics.</w:t>
      </w:r>
    </w:p>
  </w:comment>
  <w:comment w:id="201" w:author="Syed, Yasser" w:date="2018-03-28T21:06:00Z" w:initials="SY">
    <w:p w14:paraId="52BD36B2" w14:textId="3D509167" w:rsidR="00091151" w:rsidRDefault="00091151" w:rsidP="002664E7">
      <w:pPr>
        <w:pStyle w:val="CommentText"/>
      </w:pPr>
      <w:r>
        <w:rPr>
          <w:rStyle w:val="CommentReference"/>
        </w:rPr>
        <w:annotationRef/>
      </w:r>
      <w:r>
        <w:t xml:space="preserve">3-27 Use “Standard </w:t>
      </w:r>
      <w:proofErr w:type="spellStart"/>
      <w:r>
        <w:t>Color</w:t>
      </w:r>
      <w:proofErr w:type="spellEnd"/>
      <w:r>
        <w:t xml:space="preserve"> Gamut: Instead?</w:t>
      </w:r>
    </w:p>
  </w:comment>
  <w:comment w:id="210" w:author="Syed, Yasser" w:date="2018-04-12T20:40:00Z" w:initials="SY">
    <w:p w14:paraId="0D9A7DC3" w14:textId="0E31C240" w:rsidR="00091151" w:rsidRDefault="00091151">
      <w:pPr>
        <w:pStyle w:val="CommentText"/>
      </w:pPr>
      <w:r>
        <w:rPr>
          <w:rStyle w:val="CommentReference"/>
        </w:rPr>
        <w:annotationRef/>
      </w:r>
      <w:r>
        <w:t>DPX use case</w:t>
      </w:r>
    </w:p>
  </w:comment>
  <w:comment w:id="227" w:author="Syed, Yasser" w:date="2018-04-13T18:03:00Z" w:initials="SY">
    <w:p w14:paraId="29E07B50" w14:textId="7F0615D0" w:rsidR="00091151" w:rsidRDefault="00091151">
      <w:pPr>
        <w:pStyle w:val="CommentText"/>
      </w:pPr>
      <w:r>
        <w:rPr>
          <w:rStyle w:val="CommentReference"/>
        </w:rPr>
        <w:annotationRef/>
      </w:r>
      <w:r>
        <w:t>4-13 in Film they may indicate “Head range” (Chris)</w:t>
      </w:r>
    </w:p>
  </w:comment>
  <w:comment w:id="237" w:author="Syed, Yasser" w:date="2018-07-11T01:15:00Z" w:initials="SY">
    <w:p w14:paraId="38010339" w14:textId="0758F44C" w:rsidR="00091151" w:rsidRDefault="00091151">
      <w:pPr>
        <w:pStyle w:val="CommentText"/>
      </w:pPr>
      <w:r>
        <w:rPr>
          <w:rStyle w:val="CommentReference"/>
        </w:rPr>
        <w:annotationRef/>
      </w:r>
      <w:r>
        <w:t>7-11 Added this in based on NHK using this workflow (not because it is in a specification)</w:t>
      </w:r>
    </w:p>
  </w:comment>
  <w:comment w:id="243" w:author="Syed, Yasser" w:date="2018-07-11T01:14:00Z" w:initials="SY">
    <w:p w14:paraId="2118C510" w14:textId="1C102722" w:rsidR="00091151" w:rsidRDefault="00091151">
      <w:pPr>
        <w:pStyle w:val="CommentText"/>
      </w:pPr>
      <w:r>
        <w:rPr>
          <w:rStyle w:val="CommentReference"/>
        </w:rPr>
        <w:annotationRef/>
      </w:r>
      <w:r>
        <w:t>7-11 Added this tag in based on NHK using this combination in their workflows</w:t>
      </w:r>
    </w:p>
  </w:comment>
  <w:comment w:id="252" w:author="Syed, Yasser" w:date="2018-03-28T21:08:00Z" w:initials="SY">
    <w:p w14:paraId="0C2EEAF8" w14:textId="77777777" w:rsidR="00091151" w:rsidRDefault="00091151" w:rsidP="005154FB">
      <w:pPr>
        <w:pStyle w:val="CommentText"/>
      </w:pPr>
      <w:r>
        <w:rPr>
          <w:rStyle w:val="CommentReference"/>
        </w:rPr>
        <w:annotationRef/>
      </w:r>
      <w:proofErr w:type="spellStart"/>
      <w:proofErr w:type="gramStart"/>
      <w:r>
        <w:t>Y”CbCr</w:t>
      </w:r>
      <w:proofErr w:type="spellEnd"/>
      <w:proofErr w:type="gramEnd"/>
      <w:r>
        <w:t xml:space="preserve">= NCL </w:t>
      </w:r>
      <w:proofErr w:type="spellStart"/>
      <w:r>
        <w:t>YCbCr</w:t>
      </w:r>
      <w:proofErr w:type="spellEnd"/>
      <w:r>
        <w:t>, NCL RGB= R’G’B’?</w:t>
      </w:r>
    </w:p>
  </w:comment>
  <w:comment w:id="309" w:author="Syed, Yasser" w:date="2018-04-13T18:07:00Z" w:initials="SY">
    <w:p w14:paraId="0DA32897" w14:textId="723F6077" w:rsidR="00091151" w:rsidRDefault="00091151">
      <w:pPr>
        <w:pStyle w:val="CommentText"/>
      </w:pPr>
      <w:r>
        <w:rPr>
          <w:rStyle w:val="CommentReference"/>
        </w:rPr>
        <w:annotationRef/>
      </w:r>
      <w:r>
        <w:t>4-13 used in master files (TIFF)</w:t>
      </w:r>
    </w:p>
  </w:comment>
  <w:comment w:id="327" w:author="Syed, Yasser" w:date="2018-04-13T18:23:00Z" w:initials="SY">
    <w:p w14:paraId="3F4B2492" w14:textId="25EDD964" w:rsidR="00091151" w:rsidRDefault="00091151">
      <w:pPr>
        <w:pStyle w:val="CommentText"/>
      </w:pPr>
      <w:r>
        <w:rPr>
          <w:rStyle w:val="CommentReference"/>
        </w:rPr>
        <w:annotationRef/>
      </w:r>
      <w:r>
        <w:t>4-13 Need to distinguish file from wireline (File or wireline)</w:t>
      </w:r>
    </w:p>
  </w:comment>
  <w:comment w:id="338" w:author="Syed, Yasser" w:date="2018-04-12T19:50:00Z" w:initials="SY">
    <w:p w14:paraId="209D0D61" w14:textId="3DC92301" w:rsidR="00091151" w:rsidRDefault="00091151">
      <w:pPr>
        <w:pStyle w:val="CommentText"/>
      </w:pPr>
      <w:r>
        <w:rPr>
          <w:rStyle w:val="CommentReference"/>
        </w:rPr>
        <w:annotationRef/>
      </w:r>
      <w:r>
        <w:t>Add baseband distribution of HDR/SDR/ ST 2082-10 2081-10, 2036-1</w:t>
      </w:r>
    </w:p>
  </w:comment>
  <w:comment w:id="342" w:author="Syed, Yasser" w:date="2018-04-13T18:17:00Z" w:initials="SY">
    <w:p w14:paraId="18138155" w14:textId="0B119C7D" w:rsidR="00091151" w:rsidRDefault="00091151">
      <w:pPr>
        <w:pStyle w:val="CommentText"/>
      </w:pPr>
      <w:r>
        <w:rPr>
          <w:rStyle w:val="CommentReference"/>
        </w:rPr>
        <w:annotationRef/>
      </w:r>
      <w:r>
        <w:t>4-13 removed leave compressed format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77DADFA" w15:done="0"/>
  <w15:commentEx w15:paraId="0116FE8C" w15:done="0"/>
  <w15:commentEx w15:paraId="00277BF1" w15:done="0"/>
  <w15:commentEx w15:paraId="2BE2C451" w15:done="0"/>
  <w15:commentEx w15:paraId="0FE77E0A" w15:done="0"/>
  <w15:commentEx w15:paraId="182DEE0A" w15:done="0"/>
  <w15:commentEx w15:paraId="2478611D" w15:done="0"/>
  <w15:commentEx w15:paraId="6D6B5165" w15:done="0"/>
  <w15:commentEx w15:paraId="3BAF3702" w15:done="0"/>
  <w15:commentEx w15:paraId="52BD36B2" w15:done="0"/>
  <w15:commentEx w15:paraId="0D9A7DC3" w15:done="0"/>
  <w15:commentEx w15:paraId="29E07B50" w15:done="0"/>
  <w15:commentEx w15:paraId="38010339" w15:done="0"/>
  <w15:commentEx w15:paraId="2118C510" w15:done="0"/>
  <w15:commentEx w15:paraId="0C2EEAF8" w15:done="0"/>
  <w15:commentEx w15:paraId="0DA32897" w15:done="0"/>
  <w15:commentEx w15:paraId="3F4B2492" w15:done="0"/>
  <w15:commentEx w15:paraId="209D0D61" w15:done="0"/>
  <w15:commentEx w15:paraId="181381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7DADFA" w16cid:durableId="1EEFD14A"/>
  <w16cid:commentId w16cid:paraId="0116FE8C" w16cid:durableId="1EEFD16E"/>
  <w16cid:commentId w16cid:paraId="00277BF1" w16cid:durableId="1EE89FAD"/>
  <w16cid:commentId w16cid:paraId="2BE2C451" w16cid:durableId="1EE89F6F"/>
  <w16cid:commentId w16cid:paraId="0FE77E0A" w16cid:durableId="1EEFDEDE"/>
  <w16cid:commentId w16cid:paraId="182DEE0A" w16cid:durableId="1E675B8D"/>
  <w16cid:commentId w16cid:paraId="2478611D" w16cid:durableId="1E7B6F1E"/>
  <w16cid:commentId w16cid:paraId="6D6B5165" w16cid:durableId="1E669510"/>
  <w16cid:commentId w16cid:paraId="3BAF3702" w16cid:durableId="1E675606"/>
  <w16cid:commentId w16cid:paraId="52BD36B2" w16cid:durableId="1E668259"/>
  <w16cid:commentId w16cid:paraId="0D9A7DC3" w16cid:durableId="1E7A42BC"/>
  <w16cid:commentId w16cid:paraId="29E07B50" w16cid:durableId="1E7B6F54"/>
  <w16cid:commentId w16cid:paraId="38010339" w16cid:durableId="1EEFD8A7"/>
  <w16cid:commentId w16cid:paraId="2118C510" w16cid:durableId="1EEFD858"/>
  <w16cid:commentId w16cid:paraId="0C2EEAF8" w16cid:durableId="1E6E2B45"/>
  <w16cid:commentId w16cid:paraId="0DA32897" w16cid:durableId="1E7B707F"/>
  <w16cid:commentId w16cid:paraId="3F4B2492" w16cid:durableId="1E7B7416"/>
  <w16cid:commentId w16cid:paraId="209D0D61" w16cid:durableId="1E7A36FF"/>
  <w16cid:commentId w16cid:paraId="18138155" w16cid:durableId="1E7B72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EF372" w14:textId="77777777" w:rsidR="00964EF6" w:rsidRDefault="00964EF6">
      <w:r>
        <w:separator/>
      </w:r>
    </w:p>
  </w:endnote>
  <w:endnote w:type="continuationSeparator" w:id="0">
    <w:p w14:paraId="46E877E4" w14:textId="77777777" w:rsidR="00964EF6" w:rsidRDefault="00964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E0003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webkit-standard">
    <w:altName w:val="Cambria"/>
    <w:panose1 w:val="020B0604020202020204"/>
    <w:charset w:val="00"/>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6D624" w14:textId="3BBC89A6" w:rsidR="00091151" w:rsidRDefault="0009115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2018-07-11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4ED" w14:textId="77777777" w:rsidR="00964EF6" w:rsidRDefault="00964EF6">
      <w:r>
        <w:separator/>
      </w:r>
    </w:p>
  </w:footnote>
  <w:footnote w:type="continuationSeparator" w:id="0">
    <w:p w14:paraId="44A069B9" w14:textId="77777777" w:rsidR="00964EF6" w:rsidRDefault="00964EF6">
      <w:r>
        <w:continuationSeparator/>
      </w:r>
    </w:p>
  </w:footnote>
  <w:footnote w:id="1">
    <w:p w14:paraId="77BEF9E6" w14:textId="505BE448" w:rsidR="00091151" w:rsidRDefault="00091151">
      <w:pPr>
        <w:pStyle w:val="FootnoteText"/>
      </w:pPr>
      <w:r>
        <w:rPr>
          <w:rStyle w:val="FootnoteReference"/>
        </w:rPr>
        <w:footnoteRef/>
      </w:r>
      <w:r>
        <w:t xml:space="preserve"> </w:t>
      </w:r>
      <w:r w:rsidRPr="006E7CAB">
        <w:rPr>
          <w:rFonts w:ascii="Arial" w:hAnsi="Arial" w:cs="Arial"/>
          <w:sz w:val="18"/>
          <w:szCs w:val="18"/>
        </w:rPr>
        <w:t>SMPTE MXF structures make use of UL (Universal Labels) which are a set of registered labels maintained by SMPTE (registry.smpte-ra.org). This is a 16 byte structur</w:t>
      </w:r>
      <w:r>
        <w:rPr>
          <w:rFonts w:ascii="Arial" w:hAnsi="Arial" w:cs="Arial"/>
          <w:sz w:val="18"/>
          <w:szCs w:val="18"/>
        </w:rPr>
        <w:t>e comprised of SMPTE UL Header [</w:t>
      </w:r>
      <w:r w:rsidRPr="006E7CAB">
        <w:rPr>
          <w:rFonts w:ascii="Arial" w:hAnsi="Arial" w:cs="Arial"/>
          <w:sz w:val="18"/>
          <w:szCs w:val="18"/>
        </w:rPr>
        <w:t>4bytes</w:t>
      </w:r>
      <w:ins w:id="169" w:author="Syed, Yasser" w:date="2018-07-05T13:52:00Z">
        <w:r>
          <w:rPr>
            <w:rFonts w:ascii="Arial" w:hAnsi="Arial" w:cs="Arial"/>
            <w:sz w:val="18"/>
            <w:szCs w:val="18"/>
          </w:rPr>
          <w:t>-“0”</w:t>
        </w:r>
      </w:ins>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REF _Ref510696375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[12]</w:t>
      </w:r>
      <w:r>
        <w:rPr>
          <w:rFonts w:ascii="Arial" w:hAnsi="Arial" w:cs="Arial"/>
          <w:sz w:val="18"/>
          <w:szCs w:val="18"/>
        </w:rPr>
        <w:fldChar w:fldCharType="end"/>
      </w:r>
      <w:r w:rsidRPr="006E7CAB">
        <w:rPr>
          <w:rFonts w:ascii="Arial" w:hAnsi="Arial" w:cs="Arial"/>
          <w:sz w:val="18"/>
          <w:szCs w:val="18"/>
        </w:rPr>
        <w:t>, SMPTE UL Designator [4bytes</w:t>
      </w:r>
      <w:ins w:id="170" w:author="Syed, Yasser" w:date="2018-07-05T13:52:00Z">
        <w:r>
          <w:rPr>
            <w:rFonts w:ascii="Arial" w:hAnsi="Arial" w:cs="Arial"/>
            <w:sz w:val="18"/>
            <w:szCs w:val="18"/>
          </w:rPr>
          <w:t>-“0”</w:t>
        </w:r>
      </w:ins>
      <w:r w:rsidRPr="006E7CAB">
        <w:rPr>
          <w:rFonts w:ascii="Arial" w:hAnsi="Arial" w:cs="Arial"/>
          <w:sz w:val="18"/>
          <w:szCs w:val="18"/>
        </w:rPr>
        <w:t>]</w:t>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REF _Ref510696402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[13]</w:t>
      </w:r>
      <w:r>
        <w:rPr>
          <w:rFonts w:ascii="Arial" w:hAnsi="Arial" w:cs="Arial"/>
          <w:sz w:val="18"/>
          <w:szCs w:val="18"/>
        </w:rPr>
        <w:fldChar w:fldCharType="end"/>
      </w:r>
      <w:r w:rsidRPr="006E7CAB">
        <w:rPr>
          <w:rFonts w:ascii="Arial" w:hAnsi="Arial" w:cs="Arial"/>
          <w:sz w:val="18"/>
          <w:szCs w:val="18"/>
        </w:rPr>
        <w:t>, and an Item Designator [8 bytes</w:t>
      </w:r>
      <w:ins w:id="171" w:author="Syed, Yasser" w:date="2018-07-05T13:52:00Z">
        <w:r>
          <w:rPr>
            <w:rFonts w:ascii="Arial" w:hAnsi="Arial" w:cs="Arial"/>
            <w:sz w:val="18"/>
            <w:szCs w:val="18"/>
          </w:rPr>
          <w:t>-“000”</w:t>
        </w:r>
      </w:ins>
      <w:r w:rsidRPr="006E7CAB">
        <w:rPr>
          <w:rFonts w:ascii="Arial" w:hAnsi="Arial" w:cs="Arial"/>
          <w:sz w:val="18"/>
          <w:szCs w:val="18"/>
        </w:rPr>
        <w:t>]</w:t>
      </w:r>
      <w:r>
        <w:rPr>
          <w:rFonts w:ascii="Arial" w:hAnsi="Arial" w:cs="Arial"/>
          <w:sz w:val="18"/>
          <w:szCs w:val="18"/>
        </w:rPr>
        <w:t xml:space="preserve"> </w:t>
      </w:r>
      <w:r>
        <w:rPr>
          <w:rFonts w:ascii="Arial" w:hAnsi="Arial" w:cs="Arial"/>
          <w:sz w:val="18"/>
          <w:szCs w:val="18"/>
        </w:rPr>
        <w:fldChar w:fldCharType="begin"/>
      </w:r>
      <w:r>
        <w:rPr>
          <w:rFonts w:ascii="Arial" w:hAnsi="Arial" w:cs="Arial"/>
          <w:sz w:val="18"/>
          <w:szCs w:val="18"/>
        </w:rPr>
        <w:instrText xml:space="preserve"> REF _Ref510696426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[14]</w:t>
      </w:r>
      <w:r>
        <w:rPr>
          <w:rFonts w:ascii="Arial" w:hAnsi="Arial" w:cs="Arial"/>
          <w:sz w:val="18"/>
          <w:szCs w:val="18"/>
        </w:rPr>
        <w:fldChar w:fldCharType="end"/>
      </w:r>
      <w:r>
        <w:rPr>
          <w:rFonts w:ascii="Arial" w:hAnsi="Arial" w:cs="Arial"/>
          <w:sz w:val="18"/>
          <w:szCs w:val="18"/>
        </w:rPr>
        <w:fldChar w:fldCharType="begin"/>
      </w:r>
      <w:r>
        <w:rPr>
          <w:rFonts w:ascii="Arial" w:hAnsi="Arial" w:cs="Arial"/>
          <w:sz w:val="18"/>
          <w:szCs w:val="18"/>
        </w:rPr>
        <w:instrText xml:space="preserve"> REF _Ref510696432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[15]</w:t>
      </w:r>
      <w:r>
        <w:rPr>
          <w:rFonts w:ascii="Arial" w:hAnsi="Arial" w:cs="Arial"/>
          <w:sz w:val="18"/>
          <w:szCs w:val="18"/>
        </w:rPr>
        <w:fldChar w:fldCharType="end"/>
      </w:r>
      <w:r>
        <w:rPr>
          <w:rFonts w:ascii="Arial" w:hAnsi="Arial" w:cs="Arial"/>
          <w:sz w:val="18"/>
          <w:szCs w:val="18"/>
        </w:rPr>
        <w:fldChar w:fldCharType="begin"/>
      </w:r>
      <w:r>
        <w:rPr>
          <w:rFonts w:ascii="Arial" w:hAnsi="Arial" w:cs="Arial"/>
          <w:sz w:val="18"/>
          <w:szCs w:val="18"/>
        </w:rPr>
        <w:instrText xml:space="preserve"> REF _Ref510696435 \w \h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[16]</w:t>
      </w:r>
      <w:r>
        <w:rPr>
          <w:rFonts w:ascii="Arial" w:hAnsi="Arial" w:cs="Arial"/>
          <w:sz w:val="18"/>
          <w:szCs w:val="18"/>
        </w:rPr>
        <w:fldChar w:fldCharType="end"/>
      </w:r>
      <w:r w:rsidRPr="006E7CAB">
        <w:rPr>
          <w:rFonts w:ascii="Arial" w:hAnsi="Arial" w:cs="Arial"/>
          <w:sz w:val="18"/>
          <w:szCs w:val="18"/>
        </w:rPr>
        <w:t>.</w:t>
      </w:r>
      <w:r>
        <w:rPr>
          <w:rFonts w:ascii="Arial" w:hAnsi="Arial" w:cs="Arial"/>
          <w:sz w:val="18"/>
          <w:szCs w:val="18"/>
        </w:rPr>
        <w:t xml:space="preserve"> SMPTE MXF Sub tables will provide these 16 byte labels in addition to any values associated with the label.</w:t>
      </w:r>
      <w:r>
        <w:t xml:space="preserve">  </w:t>
      </w:r>
    </w:p>
  </w:footnote>
  <w:footnote w:id="2">
    <w:p w14:paraId="610EBEBF" w14:textId="51C04E97" w:rsidR="00091151" w:rsidRDefault="00091151" w:rsidP="008A21FA">
      <w:pPr>
        <w:pStyle w:val="FootnoteText"/>
      </w:pPr>
      <w:r>
        <w:rPr>
          <w:rStyle w:val="FootnoteReference"/>
        </w:rPr>
        <w:footnoteRef/>
      </w:r>
      <w:r>
        <w:t xml:space="preserve"> </w:t>
      </w:r>
      <w:r w:rsidRPr="005131B6">
        <w:rPr>
          <w:rFonts w:ascii="Arial" w:hAnsi="Arial" w:cs="Arial"/>
          <w:sz w:val="18"/>
          <w:szCs w:val="18"/>
        </w:rPr>
        <w:t>In</w:t>
      </w:r>
      <w:r>
        <w:rPr>
          <w:rFonts w:ascii="Arial" w:hAnsi="Arial" w:cs="Arial"/>
          <w:sz w:val="18"/>
          <w:szCs w:val="18"/>
        </w:rPr>
        <w:t xml:space="preserve"> </w:t>
      </w:r>
      <w:ins w:id="174" w:author="Syed, Yasser" w:date="2018-04-13T17:52:00Z">
        <w:r>
          <w:rPr>
            <w:rFonts w:ascii="Arial" w:hAnsi="Arial" w:cs="Arial"/>
            <w:sz w:val="18"/>
            <w:szCs w:val="18"/>
          </w:rPr>
          <w:t>some</w:t>
        </w:r>
      </w:ins>
      <w:del w:id="175" w:author="Syed, Yasser" w:date="2018-04-13T17:52:00Z">
        <w:r w:rsidDel="000336CF">
          <w:rPr>
            <w:rFonts w:ascii="Arial" w:hAnsi="Arial" w:cs="Arial"/>
            <w:sz w:val="18"/>
            <w:szCs w:val="18"/>
          </w:rPr>
          <w:delText>the</w:delText>
        </w:r>
      </w:del>
      <w:r>
        <w:rPr>
          <w:rFonts w:ascii="Arial" w:hAnsi="Arial" w:cs="Arial"/>
          <w:sz w:val="18"/>
          <w:szCs w:val="18"/>
        </w:rPr>
        <w:t xml:space="preserve"> capture, </w:t>
      </w:r>
      <w:r w:rsidRPr="000D703E">
        <w:rPr>
          <w:rFonts w:ascii="Arial" w:hAnsi="Arial" w:cs="Arial"/>
          <w:sz w:val="18"/>
          <w:szCs w:val="18"/>
        </w:rPr>
        <w:t>production</w:t>
      </w:r>
      <w:r>
        <w:rPr>
          <w:rFonts w:ascii="Arial" w:hAnsi="Arial" w:cs="Arial"/>
          <w:sz w:val="18"/>
          <w:szCs w:val="18"/>
        </w:rPr>
        <w:t>, and distribution</w:t>
      </w:r>
      <w:r w:rsidRPr="000D703E">
        <w:rPr>
          <w:rFonts w:ascii="Arial" w:hAnsi="Arial" w:cs="Arial"/>
          <w:sz w:val="18"/>
          <w:szCs w:val="18"/>
        </w:rPr>
        <w:t xml:space="preserve"> </w:t>
      </w:r>
      <w:r w:rsidRPr="005131B6">
        <w:rPr>
          <w:rFonts w:ascii="Arial" w:hAnsi="Arial" w:cs="Arial"/>
          <w:sz w:val="18"/>
          <w:szCs w:val="18"/>
        </w:rPr>
        <w:t>domains,</w:t>
      </w:r>
      <w:r>
        <w:rPr>
          <w:rFonts w:ascii="Arial" w:hAnsi="Arial" w:cs="Arial"/>
          <w:sz w:val="18"/>
          <w:szCs w:val="18"/>
        </w:rPr>
        <w:t xml:space="preserve"> the colorimetry property information </w:t>
      </w:r>
      <w:ins w:id="176" w:author="Syed, Yasser" w:date="2018-04-13T17:52:00Z">
        <w:r>
          <w:rPr>
            <w:rFonts w:ascii="Arial" w:hAnsi="Arial" w:cs="Arial"/>
            <w:sz w:val="18"/>
            <w:szCs w:val="18"/>
          </w:rPr>
          <w:t>may</w:t>
        </w:r>
      </w:ins>
      <w:del w:id="177" w:author="Syed, Yasser" w:date="2018-04-13T17:52:00Z">
        <w:r w:rsidDel="000336CF">
          <w:rPr>
            <w:rFonts w:ascii="Arial" w:hAnsi="Arial" w:cs="Arial"/>
            <w:sz w:val="18"/>
            <w:szCs w:val="18"/>
          </w:rPr>
          <w:delText>can</w:delText>
        </w:r>
      </w:del>
      <w:r>
        <w:rPr>
          <w:rFonts w:ascii="Arial" w:hAnsi="Arial" w:cs="Arial"/>
          <w:sz w:val="18"/>
          <w:szCs w:val="18"/>
        </w:rPr>
        <w:t xml:space="preserve"> also be carried combined as single string of values (e.g. “9-1-9”</w:t>
      </w:r>
      <w:proofErr w:type="gramStart"/>
      <w:r>
        <w:rPr>
          <w:rFonts w:ascii="Arial" w:hAnsi="Arial" w:cs="Arial"/>
          <w:sz w:val="18"/>
          <w:szCs w:val="18"/>
        </w:rPr>
        <w:t xml:space="preserve">) </w:t>
      </w:r>
      <w:r>
        <w:t>.</w:t>
      </w:r>
      <w:proofErr w:type="gramEnd"/>
      <w:ins w:id="178" w:author="Syed, Yasser" w:date="2018-04-13T17:52:00Z">
        <w:r>
          <w:t xml:space="preserve"> (YS-4-13 Gary to suggest)</w:t>
        </w:r>
      </w:ins>
    </w:p>
    <w:p w14:paraId="2FA09E22" w14:textId="77777777" w:rsidR="00091151" w:rsidRPr="00814FA5" w:rsidRDefault="00091151" w:rsidP="00E20902">
      <w:pPr>
        <w:keepNext/>
        <w:tabs>
          <w:tab w:val="left" w:pos="792"/>
          <w:tab w:val="left" w:pos="1195"/>
          <w:tab w:val="left" w:pos="1584"/>
          <w:tab w:val="left" w:pos="1987"/>
          <w:tab w:val="left" w:pos="4853"/>
          <w:tab w:val="right" w:pos="9691"/>
        </w:tabs>
        <w:spacing w:before="120" w:after="120"/>
        <w:jc w:val="center"/>
        <w:rPr>
          <w:b/>
          <w:bCs/>
          <w:sz w:val="20"/>
          <w:lang w:val="en-CA" w:eastAsia="ja-JP"/>
        </w:rPr>
      </w:pPr>
      <w:r w:rsidRPr="00814FA5">
        <w:rPr>
          <w:b/>
          <w:bCs/>
          <w:sz w:val="20"/>
          <w:lang w:val="en-CA" w:eastAsia="ja-JP"/>
        </w:rPr>
        <w:t xml:space="preserve">Table </w:t>
      </w:r>
      <w:r w:rsidRPr="00814FA5">
        <w:rPr>
          <w:b/>
          <w:bCs/>
          <w:sz w:val="20"/>
          <w:lang w:val="en-CA" w:eastAsia="ja-JP"/>
        </w:rPr>
        <w:fldChar w:fldCharType="begin"/>
      </w:r>
      <w:r w:rsidRPr="00814FA5">
        <w:rPr>
          <w:b/>
          <w:bCs/>
          <w:sz w:val="20"/>
          <w:lang w:val="en-CA" w:eastAsia="ja-JP"/>
        </w:rPr>
        <w:instrText xml:space="preserve"> SEQ Table \* ARABIC </w:instrText>
      </w:r>
      <w:r w:rsidRPr="00814FA5">
        <w:rPr>
          <w:b/>
          <w:bCs/>
          <w:sz w:val="20"/>
          <w:lang w:val="en-CA" w:eastAsia="ja-JP"/>
        </w:rPr>
        <w:fldChar w:fldCharType="separate"/>
      </w:r>
      <w:r w:rsidRPr="00814FA5">
        <w:rPr>
          <w:b/>
          <w:bCs/>
          <w:noProof/>
          <w:sz w:val="20"/>
          <w:lang w:val="en-CA" w:eastAsia="ja-JP"/>
        </w:rPr>
        <w:t>1</w:t>
      </w:r>
      <w:r w:rsidRPr="00814FA5">
        <w:rPr>
          <w:b/>
          <w:bCs/>
          <w:sz w:val="20"/>
          <w:lang w:val="en-CA" w:eastAsia="ja-JP"/>
        </w:rPr>
        <w:fldChar w:fldCharType="end"/>
      </w:r>
      <w:r w:rsidRPr="00814FA5">
        <w:rPr>
          <w:b/>
          <w:bCs/>
          <w:sz w:val="20"/>
          <w:lang w:val="en-CA" w:eastAsia="ja-JP"/>
        </w:rPr>
        <w:t xml:space="preserve"> SDR common colour volume descriptions</w:t>
      </w:r>
      <w:r w:rsidRPr="00814FA5">
        <w:rPr>
          <w:b/>
          <w:bCs/>
          <w:sz w:val="20"/>
          <w:vertAlign w:val="superscript"/>
          <w:lang w:val="en-CA" w:eastAsia="ja-JP"/>
        </w:rPr>
        <w:footnoteRef/>
      </w:r>
    </w:p>
    <w:p w14:paraId="6F3EFDBC" w14:textId="77777777" w:rsidR="00091151" w:rsidRDefault="00091151" w:rsidP="00E20902">
      <w:pPr>
        <w:pStyle w:val="FootnoteText"/>
        <w:keepNext/>
      </w:pPr>
    </w:p>
  </w:footnote>
  <w:footnote w:id="3">
    <w:p w14:paraId="3FFD3BDE" w14:textId="77777777" w:rsidR="00CD793F" w:rsidRDefault="00CD793F" w:rsidP="00CD793F">
      <w:pPr>
        <w:pStyle w:val="FootnoteText"/>
        <w:rPr>
          <w:ins w:id="182" w:author="Syed, Yasser" w:date="2018-07-12T15:22:00Z"/>
        </w:rPr>
      </w:pPr>
      <w:ins w:id="183" w:author="Syed, Yasser" w:date="2018-07-12T15:22:00Z">
        <w:r>
          <w:rPr>
            <w:rStyle w:val="FootnoteReference"/>
          </w:rPr>
          <w:footnoteRef/>
        </w:r>
        <w:r>
          <w:t xml:space="preserve"> </w:t>
        </w:r>
        <w:r>
          <w:t>The colour representation does not indicate the media component order in the file.</w:t>
        </w:r>
      </w:ins>
    </w:p>
  </w:footnote>
  <w:footnote w:id="4">
    <w:p w14:paraId="32A60AC7" w14:textId="77777777" w:rsidR="00091151" w:rsidRDefault="00091151" w:rsidP="00814FA5">
      <w:pPr>
        <w:pStyle w:val="FootnoteText"/>
      </w:pPr>
    </w:p>
  </w:footnote>
  <w:footnote w:id="5">
    <w:p w14:paraId="3BE88F52" w14:textId="04D3F2CB" w:rsidR="00091151" w:rsidRDefault="0009115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0000001"/>
    <w:multiLevelType w:val="hybridMultilevel"/>
    <w:tmpl w:val="00000001"/>
    <w:lvl w:ilvl="0" w:tplc="00000001">
      <w:start w:val="1"/>
      <w:numFmt w:val="decimal"/>
      <w:lvlText w:val="%1."/>
      <w:lvlJc w:val="left"/>
      <w:pPr>
        <w:ind w:left="720" w:hanging="360"/>
      </w:pPr>
    </w:lvl>
    <w:lvl w:ilvl="1" w:tplc="00000002">
      <w:start w:val="1"/>
      <w:numFmt w:val="lowerLetter"/>
      <w:lvlText w:val="%2."/>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27320D"/>
    <w:multiLevelType w:val="hybridMultilevel"/>
    <w:tmpl w:val="3A2AC89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56BFF"/>
    <w:multiLevelType w:val="hybridMultilevel"/>
    <w:tmpl w:val="C846C0F2"/>
    <w:lvl w:ilvl="0" w:tplc="04090001">
      <w:start w:val="1"/>
      <w:numFmt w:val="bullet"/>
      <w:lvlText w:val=""/>
      <w:lvlJc w:val="left"/>
      <w:pPr>
        <w:ind w:left="1514" w:hanging="360"/>
      </w:pPr>
      <w:rPr>
        <w:rFonts w:ascii="Symbol" w:hAnsi="Symbol"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5" w15:restartNumberingAfterBreak="0">
    <w:nsid w:val="0C844727"/>
    <w:multiLevelType w:val="hybridMultilevel"/>
    <w:tmpl w:val="2432F6B2"/>
    <w:lvl w:ilvl="0" w:tplc="039CBFEA">
      <w:start w:val="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D4198E"/>
    <w:multiLevelType w:val="hybridMultilevel"/>
    <w:tmpl w:val="4092A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443C4"/>
    <w:multiLevelType w:val="multilevel"/>
    <w:tmpl w:val="8A6CBFB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76A7394"/>
    <w:multiLevelType w:val="hybridMultilevel"/>
    <w:tmpl w:val="AF90BB9C"/>
    <w:lvl w:ilvl="0" w:tplc="04090001">
      <w:start w:val="1"/>
      <w:numFmt w:val="bullet"/>
      <w:lvlText w:val=""/>
      <w:lvlJc w:val="left"/>
      <w:pPr>
        <w:ind w:left="1507" w:hanging="360"/>
      </w:pPr>
      <w:rPr>
        <w:rFonts w:ascii="Symbol" w:hAnsi="Symbol" w:hint="default"/>
      </w:rPr>
    </w:lvl>
    <w:lvl w:ilvl="1" w:tplc="04090003">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0"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4C669EF"/>
    <w:multiLevelType w:val="hybridMultilevel"/>
    <w:tmpl w:val="6D36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D853E4"/>
    <w:multiLevelType w:val="hybridMultilevel"/>
    <w:tmpl w:val="44C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A226C"/>
    <w:multiLevelType w:val="hybridMultilevel"/>
    <w:tmpl w:val="6AF00162"/>
    <w:lvl w:ilvl="0" w:tplc="0409000F">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4362B4"/>
    <w:multiLevelType w:val="hybridMultilevel"/>
    <w:tmpl w:val="CB561702"/>
    <w:lvl w:ilvl="0" w:tplc="1E6C9DB8">
      <w:start w:val="1"/>
      <w:numFmt w:val="decimal"/>
      <w:lvlText w:val="[%1]"/>
      <w:lvlJc w:val="left"/>
      <w:pPr>
        <w:ind w:left="720" w:hanging="360"/>
      </w:pPr>
      <w:rPr>
        <w:rFonts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52D4CEC"/>
    <w:multiLevelType w:val="hybridMultilevel"/>
    <w:tmpl w:val="5A306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8542F0"/>
    <w:multiLevelType w:val="hybridMultilevel"/>
    <w:tmpl w:val="BD063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876421"/>
    <w:multiLevelType w:val="multilevel"/>
    <w:tmpl w:val="7A08F068"/>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4E2482F"/>
    <w:multiLevelType w:val="hybridMultilevel"/>
    <w:tmpl w:val="99BAD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D0328"/>
    <w:multiLevelType w:val="singleLevel"/>
    <w:tmpl w:val="7F14A966"/>
    <w:lvl w:ilvl="0">
      <w:start w:val="1"/>
      <w:numFmt w:val="decimal"/>
      <w:pStyle w:val="Reference"/>
      <w:lvlText w:val="[%1]"/>
      <w:lvlJc w:val="left"/>
      <w:pPr>
        <w:tabs>
          <w:tab w:val="num" w:pos="720"/>
        </w:tabs>
        <w:ind w:left="720" w:hanging="360"/>
      </w:pPr>
      <w:rPr>
        <w:i w:val="0"/>
      </w:rPr>
    </w:lvl>
  </w:abstractNum>
  <w:abstractNum w:abstractNumId="22" w15:restartNumberingAfterBreak="0">
    <w:nsid w:val="4B4E2C7A"/>
    <w:multiLevelType w:val="hybridMultilevel"/>
    <w:tmpl w:val="18AA8432"/>
    <w:lvl w:ilvl="0" w:tplc="ECAE5112">
      <w:start w:val="1"/>
      <w:numFmt w:val="bullet"/>
      <w:lvlText w:val="•"/>
      <w:lvlJc w:val="left"/>
      <w:pPr>
        <w:tabs>
          <w:tab w:val="num" w:pos="720"/>
        </w:tabs>
        <w:ind w:left="720" w:hanging="360"/>
      </w:pPr>
      <w:rPr>
        <w:rFonts w:ascii="Times New Roman" w:hAnsi="Times New Roman" w:hint="default"/>
      </w:rPr>
    </w:lvl>
    <w:lvl w:ilvl="1" w:tplc="A8E84690" w:tentative="1">
      <w:start w:val="1"/>
      <w:numFmt w:val="bullet"/>
      <w:lvlText w:val="•"/>
      <w:lvlJc w:val="left"/>
      <w:pPr>
        <w:tabs>
          <w:tab w:val="num" w:pos="1440"/>
        </w:tabs>
        <w:ind w:left="1440" w:hanging="360"/>
      </w:pPr>
      <w:rPr>
        <w:rFonts w:ascii="Times New Roman" w:hAnsi="Times New Roman" w:hint="default"/>
      </w:rPr>
    </w:lvl>
    <w:lvl w:ilvl="2" w:tplc="58B6ADC4" w:tentative="1">
      <w:start w:val="1"/>
      <w:numFmt w:val="bullet"/>
      <w:lvlText w:val="•"/>
      <w:lvlJc w:val="left"/>
      <w:pPr>
        <w:tabs>
          <w:tab w:val="num" w:pos="2160"/>
        </w:tabs>
        <w:ind w:left="2160" w:hanging="360"/>
      </w:pPr>
      <w:rPr>
        <w:rFonts w:ascii="Times New Roman" w:hAnsi="Times New Roman" w:hint="default"/>
      </w:rPr>
    </w:lvl>
    <w:lvl w:ilvl="3" w:tplc="ABF42C48" w:tentative="1">
      <w:start w:val="1"/>
      <w:numFmt w:val="bullet"/>
      <w:lvlText w:val="•"/>
      <w:lvlJc w:val="left"/>
      <w:pPr>
        <w:tabs>
          <w:tab w:val="num" w:pos="2880"/>
        </w:tabs>
        <w:ind w:left="2880" w:hanging="360"/>
      </w:pPr>
      <w:rPr>
        <w:rFonts w:ascii="Times New Roman" w:hAnsi="Times New Roman" w:hint="default"/>
      </w:rPr>
    </w:lvl>
    <w:lvl w:ilvl="4" w:tplc="31BA0AD2" w:tentative="1">
      <w:start w:val="1"/>
      <w:numFmt w:val="bullet"/>
      <w:lvlText w:val="•"/>
      <w:lvlJc w:val="left"/>
      <w:pPr>
        <w:tabs>
          <w:tab w:val="num" w:pos="3600"/>
        </w:tabs>
        <w:ind w:left="3600" w:hanging="360"/>
      </w:pPr>
      <w:rPr>
        <w:rFonts w:ascii="Times New Roman" w:hAnsi="Times New Roman" w:hint="default"/>
      </w:rPr>
    </w:lvl>
    <w:lvl w:ilvl="5" w:tplc="63648338" w:tentative="1">
      <w:start w:val="1"/>
      <w:numFmt w:val="bullet"/>
      <w:lvlText w:val="•"/>
      <w:lvlJc w:val="left"/>
      <w:pPr>
        <w:tabs>
          <w:tab w:val="num" w:pos="4320"/>
        </w:tabs>
        <w:ind w:left="4320" w:hanging="360"/>
      </w:pPr>
      <w:rPr>
        <w:rFonts w:ascii="Times New Roman" w:hAnsi="Times New Roman" w:hint="default"/>
      </w:rPr>
    </w:lvl>
    <w:lvl w:ilvl="6" w:tplc="7C0AF718" w:tentative="1">
      <w:start w:val="1"/>
      <w:numFmt w:val="bullet"/>
      <w:lvlText w:val="•"/>
      <w:lvlJc w:val="left"/>
      <w:pPr>
        <w:tabs>
          <w:tab w:val="num" w:pos="5040"/>
        </w:tabs>
        <w:ind w:left="5040" w:hanging="360"/>
      </w:pPr>
      <w:rPr>
        <w:rFonts w:ascii="Times New Roman" w:hAnsi="Times New Roman" w:hint="default"/>
      </w:rPr>
    </w:lvl>
    <w:lvl w:ilvl="7" w:tplc="F216C00A" w:tentative="1">
      <w:start w:val="1"/>
      <w:numFmt w:val="bullet"/>
      <w:lvlText w:val="•"/>
      <w:lvlJc w:val="left"/>
      <w:pPr>
        <w:tabs>
          <w:tab w:val="num" w:pos="5760"/>
        </w:tabs>
        <w:ind w:left="5760" w:hanging="360"/>
      </w:pPr>
      <w:rPr>
        <w:rFonts w:ascii="Times New Roman" w:hAnsi="Times New Roman" w:hint="default"/>
      </w:rPr>
    </w:lvl>
    <w:lvl w:ilvl="8" w:tplc="C972965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E14111D"/>
    <w:multiLevelType w:val="hybridMultilevel"/>
    <w:tmpl w:val="64B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7A516EF"/>
    <w:multiLevelType w:val="hybridMultilevel"/>
    <w:tmpl w:val="1CB4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15:restartNumberingAfterBreak="0">
    <w:nsid w:val="77887F43"/>
    <w:multiLevelType w:val="hybridMultilevel"/>
    <w:tmpl w:val="1D780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26"/>
  </w:num>
  <w:num w:numId="4">
    <w:abstractNumId w:val="24"/>
  </w:num>
  <w:num w:numId="5">
    <w:abstractNumId w:val="25"/>
  </w:num>
  <w:num w:numId="6">
    <w:abstractNumId w:val="11"/>
  </w:num>
  <w:num w:numId="7">
    <w:abstractNumId w:val="17"/>
  </w:num>
  <w:num w:numId="8">
    <w:abstractNumId w:val="11"/>
  </w:num>
  <w:num w:numId="9">
    <w:abstractNumId w:val="3"/>
  </w:num>
  <w:num w:numId="10">
    <w:abstractNumId w:val="10"/>
  </w:num>
  <w:num w:numId="11">
    <w:abstractNumId w:val="6"/>
  </w:num>
  <w:num w:numId="12">
    <w:abstractNumId w:val="19"/>
  </w:num>
  <w:num w:numId="13">
    <w:abstractNumId w:val="8"/>
  </w:num>
  <w:num w:numId="14">
    <w:abstractNumId w:val="22"/>
  </w:num>
  <w:num w:numId="15">
    <w:abstractNumId w:val="9"/>
  </w:num>
  <w:num w:numId="16">
    <w:abstractNumId w:val="4"/>
  </w:num>
  <w:num w:numId="17">
    <w:abstractNumId w:val="14"/>
  </w:num>
  <w:num w:numId="18">
    <w:abstractNumId w:val="15"/>
  </w:num>
  <w:num w:numId="19">
    <w:abstractNumId w:val="2"/>
  </w:num>
  <w:num w:numId="20">
    <w:abstractNumId w:val="27"/>
  </w:num>
  <w:num w:numId="21">
    <w:abstractNumId w:val="12"/>
  </w:num>
  <w:num w:numId="22">
    <w:abstractNumId w:val="23"/>
  </w:num>
  <w:num w:numId="23">
    <w:abstractNumId w:val="13"/>
  </w:num>
  <w:num w:numId="24">
    <w:abstractNumId w:val="29"/>
  </w:num>
  <w:num w:numId="25">
    <w:abstractNumId w:val="7"/>
  </w:num>
  <w:num w:numId="26">
    <w:abstractNumId w:val="1"/>
  </w:num>
  <w:num w:numId="27">
    <w:abstractNumId w:val="20"/>
  </w:num>
  <w:num w:numId="28">
    <w:abstractNumId w:val="18"/>
  </w:num>
  <w:num w:numId="29">
    <w:abstractNumId w:val="16"/>
  </w:num>
  <w:num w:numId="30">
    <w:abstractNumId w:val="5"/>
  </w:num>
  <w:num w:numId="3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yed, Yasser">
    <w15:presenceInfo w15:providerId="Windows Live" w15:userId="de56b650-f47a-47c5-a5c2-50177b242a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06E9"/>
    <w:rsid w:val="0000552B"/>
    <w:rsid w:val="0000724C"/>
    <w:rsid w:val="0001539E"/>
    <w:rsid w:val="00015620"/>
    <w:rsid w:val="00021051"/>
    <w:rsid w:val="000210EF"/>
    <w:rsid w:val="00023A2A"/>
    <w:rsid w:val="0002741F"/>
    <w:rsid w:val="000308A3"/>
    <w:rsid w:val="000336CF"/>
    <w:rsid w:val="00035AFF"/>
    <w:rsid w:val="00037F4A"/>
    <w:rsid w:val="000458BC"/>
    <w:rsid w:val="00045C41"/>
    <w:rsid w:val="00046C03"/>
    <w:rsid w:val="00047EFE"/>
    <w:rsid w:val="00051457"/>
    <w:rsid w:val="000524A7"/>
    <w:rsid w:val="00056200"/>
    <w:rsid w:val="00065039"/>
    <w:rsid w:val="00065400"/>
    <w:rsid w:val="000734E4"/>
    <w:rsid w:val="0007614F"/>
    <w:rsid w:val="000831A0"/>
    <w:rsid w:val="00090D95"/>
    <w:rsid w:val="00091151"/>
    <w:rsid w:val="00095DD0"/>
    <w:rsid w:val="000A2D2E"/>
    <w:rsid w:val="000A3763"/>
    <w:rsid w:val="000A4169"/>
    <w:rsid w:val="000B0C0F"/>
    <w:rsid w:val="000B1C6B"/>
    <w:rsid w:val="000B4FF9"/>
    <w:rsid w:val="000C09AC"/>
    <w:rsid w:val="000C49A0"/>
    <w:rsid w:val="000C5862"/>
    <w:rsid w:val="000D3464"/>
    <w:rsid w:val="000D703E"/>
    <w:rsid w:val="000E00F3"/>
    <w:rsid w:val="000E6C12"/>
    <w:rsid w:val="000F1148"/>
    <w:rsid w:val="000F158C"/>
    <w:rsid w:val="000F4C09"/>
    <w:rsid w:val="000F6C4F"/>
    <w:rsid w:val="000F77B6"/>
    <w:rsid w:val="00101DE6"/>
    <w:rsid w:val="00102F3D"/>
    <w:rsid w:val="00116611"/>
    <w:rsid w:val="00116BA5"/>
    <w:rsid w:val="00124A74"/>
    <w:rsid w:val="00124E38"/>
    <w:rsid w:val="0012525D"/>
    <w:rsid w:val="0012580B"/>
    <w:rsid w:val="00131F90"/>
    <w:rsid w:val="0013526E"/>
    <w:rsid w:val="00135830"/>
    <w:rsid w:val="00135F76"/>
    <w:rsid w:val="00140DDC"/>
    <w:rsid w:val="00142466"/>
    <w:rsid w:val="00144E4D"/>
    <w:rsid w:val="00146152"/>
    <w:rsid w:val="0014697F"/>
    <w:rsid w:val="00153F93"/>
    <w:rsid w:val="00156FBD"/>
    <w:rsid w:val="0016595C"/>
    <w:rsid w:val="00165B71"/>
    <w:rsid w:val="00171371"/>
    <w:rsid w:val="001742DA"/>
    <w:rsid w:val="00175A24"/>
    <w:rsid w:val="001760B7"/>
    <w:rsid w:val="00176E36"/>
    <w:rsid w:val="0017772F"/>
    <w:rsid w:val="001805C3"/>
    <w:rsid w:val="0018104A"/>
    <w:rsid w:val="00183260"/>
    <w:rsid w:val="00187E58"/>
    <w:rsid w:val="00196592"/>
    <w:rsid w:val="001A1DC4"/>
    <w:rsid w:val="001A297E"/>
    <w:rsid w:val="001A368E"/>
    <w:rsid w:val="001A526C"/>
    <w:rsid w:val="001A5659"/>
    <w:rsid w:val="001A6893"/>
    <w:rsid w:val="001A7329"/>
    <w:rsid w:val="001A792F"/>
    <w:rsid w:val="001B434E"/>
    <w:rsid w:val="001B437B"/>
    <w:rsid w:val="001B4E28"/>
    <w:rsid w:val="001B4E32"/>
    <w:rsid w:val="001B4F8D"/>
    <w:rsid w:val="001C3525"/>
    <w:rsid w:val="001C3AFB"/>
    <w:rsid w:val="001C545B"/>
    <w:rsid w:val="001D136B"/>
    <w:rsid w:val="001D141F"/>
    <w:rsid w:val="001D1BD2"/>
    <w:rsid w:val="001D7EEB"/>
    <w:rsid w:val="001E02BE"/>
    <w:rsid w:val="001E3B37"/>
    <w:rsid w:val="001E79F1"/>
    <w:rsid w:val="001F2594"/>
    <w:rsid w:val="001F3175"/>
    <w:rsid w:val="001F35CE"/>
    <w:rsid w:val="001F6158"/>
    <w:rsid w:val="001F66E6"/>
    <w:rsid w:val="00200029"/>
    <w:rsid w:val="00201556"/>
    <w:rsid w:val="00202CE8"/>
    <w:rsid w:val="002055A6"/>
    <w:rsid w:val="00206460"/>
    <w:rsid w:val="002069B4"/>
    <w:rsid w:val="00215DFC"/>
    <w:rsid w:val="0021638E"/>
    <w:rsid w:val="002210BD"/>
    <w:rsid w:val="002212DF"/>
    <w:rsid w:val="0022193D"/>
    <w:rsid w:val="00222841"/>
    <w:rsid w:val="00222CD4"/>
    <w:rsid w:val="00225016"/>
    <w:rsid w:val="002264A6"/>
    <w:rsid w:val="00227BA7"/>
    <w:rsid w:val="0023011C"/>
    <w:rsid w:val="00233B1B"/>
    <w:rsid w:val="002349D8"/>
    <w:rsid w:val="002375C1"/>
    <w:rsid w:val="002552D5"/>
    <w:rsid w:val="002615D7"/>
    <w:rsid w:val="00263398"/>
    <w:rsid w:val="002664E7"/>
    <w:rsid w:val="00266F06"/>
    <w:rsid w:val="002673CB"/>
    <w:rsid w:val="00267C6F"/>
    <w:rsid w:val="002717F7"/>
    <w:rsid w:val="00275BCF"/>
    <w:rsid w:val="0028172D"/>
    <w:rsid w:val="00290292"/>
    <w:rsid w:val="00291E36"/>
    <w:rsid w:val="00292257"/>
    <w:rsid w:val="00293CAD"/>
    <w:rsid w:val="00294069"/>
    <w:rsid w:val="002A54E0"/>
    <w:rsid w:val="002B1595"/>
    <w:rsid w:val="002B191D"/>
    <w:rsid w:val="002B6FAA"/>
    <w:rsid w:val="002C190E"/>
    <w:rsid w:val="002C294B"/>
    <w:rsid w:val="002C35EE"/>
    <w:rsid w:val="002D0AF6"/>
    <w:rsid w:val="002D5DD6"/>
    <w:rsid w:val="002D7AC1"/>
    <w:rsid w:val="002E1BCA"/>
    <w:rsid w:val="002E26EC"/>
    <w:rsid w:val="002E4F4C"/>
    <w:rsid w:val="002E52E0"/>
    <w:rsid w:val="002F164D"/>
    <w:rsid w:val="002F2E8E"/>
    <w:rsid w:val="002F39CD"/>
    <w:rsid w:val="00300CC9"/>
    <w:rsid w:val="00300F27"/>
    <w:rsid w:val="00306206"/>
    <w:rsid w:val="00310065"/>
    <w:rsid w:val="00310A29"/>
    <w:rsid w:val="00311BC1"/>
    <w:rsid w:val="00312785"/>
    <w:rsid w:val="00313554"/>
    <w:rsid w:val="0031398A"/>
    <w:rsid w:val="00313C50"/>
    <w:rsid w:val="0031796E"/>
    <w:rsid w:val="00317D85"/>
    <w:rsid w:val="003249D2"/>
    <w:rsid w:val="00327C56"/>
    <w:rsid w:val="003315A1"/>
    <w:rsid w:val="00331FC1"/>
    <w:rsid w:val="00333ECC"/>
    <w:rsid w:val="00335C5F"/>
    <w:rsid w:val="003373EC"/>
    <w:rsid w:val="00342FF4"/>
    <w:rsid w:val="00346148"/>
    <w:rsid w:val="003500DE"/>
    <w:rsid w:val="00350BA3"/>
    <w:rsid w:val="0035267B"/>
    <w:rsid w:val="00356FD5"/>
    <w:rsid w:val="00360D5A"/>
    <w:rsid w:val="003669EA"/>
    <w:rsid w:val="0036728F"/>
    <w:rsid w:val="00367564"/>
    <w:rsid w:val="003706CC"/>
    <w:rsid w:val="00373C00"/>
    <w:rsid w:val="00375C9F"/>
    <w:rsid w:val="00376315"/>
    <w:rsid w:val="00377710"/>
    <w:rsid w:val="00380FCA"/>
    <w:rsid w:val="00381B04"/>
    <w:rsid w:val="00381BFE"/>
    <w:rsid w:val="003A1A50"/>
    <w:rsid w:val="003A269F"/>
    <w:rsid w:val="003A2D8E"/>
    <w:rsid w:val="003A7CE6"/>
    <w:rsid w:val="003B07A3"/>
    <w:rsid w:val="003B2FEC"/>
    <w:rsid w:val="003B391D"/>
    <w:rsid w:val="003B397A"/>
    <w:rsid w:val="003C20E4"/>
    <w:rsid w:val="003C2F9A"/>
    <w:rsid w:val="003C2FB1"/>
    <w:rsid w:val="003C633E"/>
    <w:rsid w:val="003C66BF"/>
    <w:rsid w:val="003D0BB7"/>
    <w:rsid w:val="003D16F1"/>
    <w:rsid w:val="003D4E57"/>
    <w:rsid w:val="003D4F40"/>
    <w:rsid w:val="003D6342"/>
    <w:rsid w:val="003D6D74"/>
    <w:rsid w:val="003E6395"/>
    <w:rsid w:val="003E6F90"/>
    <w:rsid w:val="003E777C"/>
    <w:rsid w:val="003F00C4"/>
    <w:rsid w:val="003F32D8"/>
    <w:rsid w:val="003F4015"/>
    <w:rsid w:val="003F5D0F"/>
    <w:rsid w:val="003F7991"/>
    <w:rsid w:val="00402F21"/>
    <w:rsid w:val="0040360C"/>
    <w:rsid w:val="00414101"/>
    <w:rsid w:val="00416591"/>
    <w:rsid w:val="00421A7F"/>
    <w:rsid w:val="004230AE"/>
    <w:rsid w:val="004234F0"/>
    <w:rsid w:val="004247AC"/>
    <w:rsid w:val="0042564C"/>
    <w:rsid w:val="00433DDB"/>
    <w:rsid w:val="00437619"/>
    <w:rsid w:val="00442F77"/>
    <w:rsid w:val="0044433A"/>
    <w:rsid w:val="00446371"/>
    <w:rsid w:val="0044680A"/>
    <w:rsid w:val="004553B3"/>
    <w:rsid w:val="004572C1"/>
    <w:rsid w:val="00465A1E"/>
    <w:rsid w:val="00471DAA"/>
    <w:rsid w:val="00474E45"/>
    <w:rsid w:val="00475866"/>
    <w:rsid w:val="00483F06"/>
    <w:rsid w:val="004842CA"/>
    <w:rsid w:val="00485CAD"/>
    <w:rsid w:val="0048630C"/>
    <w:rsid w:val="004870D3"/>
    <w:rsid w:val="004A2A63"/>
    <w:rsid w:val="004A358B"/>
    <w:rsid w:val="004A5F92"/>
    <w:rsid w:val="004B210C"/>
    <w:rsid w:val="004B27D9"/>
    <w:rsid w:val="004B30BD"/>
    <w:rsid w:val="004B5C62"/>
    <w:rsid w:val="004C7316"/>
    <w:rsid w:val="004D0954"/>
    <w:rsid w:val="004D23CA"/>
    <w:rsid w:val="004D252A"/>
    <w:rsid w:val="004D405F"/>
    <w:rsid w:val="004D6F33"/>
    <w:rsid w:val="004E2CD6"/>
    <w:rsid w:val="004E4F4F"/>
    <w:rsid w:val="004E6789"/>
    <w:rsid w:val="004F0F5F"/>
    <w:rsid w:val="004F1151"/>
    <w:rsid w:val="004F4C1C"/>
    <w:rsid w:val="004F5518"/>
    <w:rsid w:val="004F61E3"/>
    <w:rsid w:val="004F7CF5"/>
    <w:rsid w:val="0050065C"/>
    <w:rsid w:val="00502E10"/>
    <w:rsid w:val="00503CCB"/>
    <w:rsid w:val="0051015C"/>
    <w:rsid w:val="005154FB"/>
    <w:rsid w:val="00516CF1"/>
    <w:rsid w:val="00520BF3"/>
    <w:rsid w:val="00523D61"/>
    <w:rsid w:val="00531AE9"/>
    <w:rsid w:val="00533A8D"/>
    <w:rsid w:val="005429A4"/>
    <w:rsid w:val="00550540"/>
    <w:rsid w:val="00550A66"/>
    <w:rsid w:val="005518C5"/>
    <w:rsid w:val="00553CDA"/>
    <w:rsid w:val="00555063"/>
    <w:rsid w:val="00556E30"/>
    <w:rsid w:val="00567EC7"/>
    <w:rsid w:val="00570013"/>
    <w:rsid w:val="00570705"/>
    <w:rsid w:val="005801A2"/>
    <w:rsid w:val="00583025"/>
    <w:rsid w:val="00583EDB"/>
    <w:rsid w:val="005952A5"/>
    <w:rsid w:val="00597862"/>
    <w:rsid w:val="005A06E5"/>
    <w:rsid w:val="005A33A1"/>
    <w:rsid w:val="005A3E6C"/>
    <w:rsid w:val="005A51E4"/>
    <w:rsid w:val="005B1824"/>
    <w:rsid w:val="005B217D"/>
    <w:rsid w:val="005B31B8"/>
    <w:rsid w:val="005C101B"/>
    <w:rsid w:val="005C385F"/>
    <w:rsid w:val="005D081D"/>
    <w:rsid w:val="005D64EA"/>
    <w:rsid w:val="005E0947"/>
    <w:rsid w:val="005E11F5"/>
    <w:rsid w:val="005E1AC6"/>
    <w:rsid w:val="005E220E"/>
    <w:rsid w:val="005E2606"/>
    <w:rsid w:val="005E2C38"/>
    <w:rsid w:val="005F0EE3"/>
    <w:rsid w:val="005F6F1B"/>
    <w:rsid w:val="00600834"/>
    <w:rsid w:val="0060421F"/>
    <w:rsid w:val="00604630"/>
    <w:rsid w:val="0061146B"/>
    <w:rsid w:val="0061621C"/>
    <w:rsid w:val="0061680E"/>
    <w:rsid w:val="0062087F"/>
    <w:rsid w:val="00621682"/>
    <w:rsid w:val="006230DE"/>
    <w:rsid w:val="00624B33"/>
    <w:rsid w:val="00625D06"/>
    <w:rsid w:val="0063041A"/>
    <w:rsid w:val="00630AA2"/>
    <w:rsid w:val="00637942"/>
    <w:rsid w:val="00646707"/>
    <w:rsid w:val="00646B4E"/>
    <w:rsid w:val="00650121"/>
    <w:rsid w:val="00652D0A"/>
    <w:rsid w:val="006549E8"/>
    <w:rsid w:val="00657F7E"/>
    <w:rsid w:val="00657FD0"/>
    <w:rsid w:val="00660594"/>
    <w:rsid w:val="006606E6"/>
    <w:rsid w:val="00660FC1"/>
    <w:rsid w:val="00662E58"/>
    <w:rsid w:val="00664DCF"/>
    <w:rsid w:val="00667639"/>
    <w:rsid w:val="00667E3A"/>
    <w:rsid w:val="0067039D"/>
    <w:rsid w:val="00676171"/>
    <w:rsid w:val="00681E7F"/>
    <w:rsid w:val="0068228F"/>
    <w:rsid w:val="00690254"/>
    <w:rsid w:val="006922B4"/>
    <w:rsid w:val="00697F1E"/>
    <w:rsid w:val="006A233A"/>
    <w:rsid w:val="006A29F8"/>
    <w:rsid w:val="006B3D46"/>
    <w:rsid w:val="006B43DD"/>
    <w:rsid w:val="006B7884"/>
    <w:rsid w:val="006C308A"/>
    <w:rsid w:val="006C3AF9"/>
    <w:rsid w:val="006C5D39"/>
    <w:rsid w:val="006C7CC8"/>
    <w:rsid w:val="006D57CE"/>
    <w:rsid w:val="006D5D3D"/>
    <w:rsid w:val="006D6D9B"/>
    <w:rsid w:val="006E0AA9"/>
    <w:rsid w:val="006E2810"/>
    <w:rsid w:val="006E5417"/>
    <w:rsid w:val="006E7CAB"/>
    <w:rsid w:val="006F3C9C"/>
    <w:rsid w:val="007023DE"/>
    <w:rsid w:val="00702F82"/>
    <w:rsid w:val="00703766"/>
    <w:rsid w:val="00703D8B"/>
    <w:rsid w:val="007051F4"/>
    <w:rsid w:val="00712F60"/>
    <w:rsid w:val="007157D0"/>
    <w:rsid w:val="007179AC"/>
    <w:rsid w:val="00720E3B"/>
    <w:rsid w:val="00721CF3"/>
    <w:rsid w:val="00731A38"/>
    <w:rsid w:val="00734DEC"/>
    <w:rsid w:val="007351B0"/>
    <w:rsid w:val="007433FF"/>
    <w:rsid w:val="0074393F"/>
    <w:rsid w:val="00745F6B"/>
    <w:rsid w:val="0074797B"/>
    <w:rsid w:val="00755276"/>
    <w:rsid w:val="0075585E"/>
    <w:rsid w:val="007602FE"/>
    <w:rsid w:val="00763A85"/>
    <w:rsid w:val="00767032"/>
    <w:rsid w:val="00770571"/>
    <w:rsid w:val="007768FF"/>
    <w:rsid w:val="00776B4E"/>
    <w:rsid w:val="007824D3"/>
    <w:rsid w:val="00796EE3"/>
    <w:rsid w:val="007A0468"/>
    <w:rsid w:val="007A7D29"/>
    <w:rsid w:val="007B1627"/>
    <w:rsid w:val="007B1839"/>
    <w:rsid w:val="007B4AB8"/>
    <w:rsid w:val="007C318A"/>
    <w:rsid w:val="007C31B5"/>
    <w:rsid w:val="007C462C"/>
    <w:rsid w:val="007D1181"/>
    <w:rsid w:val="007E01A3"/>
    <w:rsid w:val="007F17AB"/>
    <w:rsid w:val="007F1F8B"/>
    <w:rsid w:val="007F310F"/>
    <w:rsid w:val="007F67A1"/>
    <w:rsid w:val="008004C9"/>
    <w:rsid w:val="0080054B"/>
    <w:rsid w:val="00807AE1"/>
    <w:rsid w:val="00811C05"/>
    <w:rsid w:val="00814FA5"/>
    <w:rsid w:val="008206C8"/>
    <w:rsid w:val="0082245F"/>
    <w:rsid w:val="008250DC"/>
    <w:rsid w:val="00830065"/>
    <w:rsid w:val="00832F2E"/>
    <w:rsid w:val="00833816"/>
    <w:rsid w:val="008341C8"/>
    <w:rsid w:val="008358C9"/>
    <w:rsid w:val="00837FB1"/>
    <w:rsid w:val="00843D88"/>
    <w:rsid w:val="00844F73"/>
    <w:rsid w:val="0084633B"/>
    <w:rsid w:val="00853463"/>
    <w:rsid w:val="008545EA"/>
    <w:rsid w:val="0086387C"/>
    <w:rsid w:val="00863A71"/>
    <w:rsid w:val="00866B5B"/>
    <w:rsid w:val="00867140"/>
    <w:rsid w:val="0087196A"/>
    <w:rsid w:val="00871A6A"/>
    <w:rsid w:val="008723AA"/>
    <w:rsid w:val="00873362"/>
    <w:rsid w:val="00874A6C"/>
    <w:rsid w:val="008755F2"/>
    <w:rsid w:val="00875B63"/>
    <w:rsid w:val="00876C65"/>
    <w:rsid w:val="00880C0F"/>
    <w:rsid w:val="0088106B"/>
    <w:rsid w:val="008851C3"/>
    <w:rsid w:val="0088648D"/>
    <w:rsid w:val="00886CF1"/>
    <w:rsid w:val="00893880"/>
    <w:rsid w:val="008A21FA"/>
    <w:rsid w:val="008A4B4C"/>
    <w:rsid w:val="008A4DDA"/>
    <w:rsid w:val="008A7CDD"/>
    <w:rsid w:val="008B1DAF"/>
    <w:rsid w:val="008B35D4"/>
    <w:rsid w:val="008B64C9"/>
    <w:rsid w:val="008B790D"/>
    <w:rsid w:val="008C1956"/>
    <w:rsid w:val="008C239F"/>
    <w:rsid w:val="008C38F7"/>
    <w:rsid w:val="008C5F8A"/>
    <w:rsid w:val="008C6FB9"/>
    <w:rsid w:val="008C7AD7"/>
    <w:rsid w:val="008D1712"/>
    <w:rsid w:val="008D1A64"/>
    <w:rsid w:val="008D262F"/>
    <w:rsid w:val="008D3CAE"/>
    <w:rsid w:val="008D59CB"/>
    <w:rsid w:val="008D68E9"/>
    <w:rsid w:val="008D6ECF"/>
    <w:rsid w:val="008E1738"/>
    <w:rsid w:val="008E480C"/>
    <w:rsid w:val="008F1B32"/>
    <w:rsid w:val="009046F5"/>
    <w:rsid w:val="00904A0C"/>
    <w:rsid w:val="00906BFE"/>
    <w:rsid w:val="00907757"/>
    <w:rsid w:val="00910D07"/>
    <w:rsid w:val="009212B0"/>
    <w:rsid w:val="00921FA1"/>
    <w:rsid w:val="009234A5"/>
    <w:rsid w:val="00925DAF"/>
    <w:rsid w:val="00932969"/>
    <w:rsid w:val="00933453"/>
    <w:rsid w:val="009336F7"/>
    <w:rsid w:val="0093447B"/>
    <w:rsid w:val="0093636C"/>
    <w:rsid w:val="009374A7"/>
    <w:rsid w:val="00941E83"/>
    <w:rsid w:val="00943162"/>
    <w:rsid w:val="00943F1E"/>
    <w:rsid w:val="009444E7"/>
    <w:rsid w:val="00952FAD"/>
    <w:rsid w:val="009541A2"/>
    <w:rsid w:val="00955CC9"/>
    <w:rsid w:val="00955F6D"/>
    <w:rsid w:val="009566DE"/>
    <w:rsid w:val="009566F4"/>
    <w:rsid w:val="00964EF6"/>
    <w:rsid w:val="00975472"/>
    <w:rsid w:val="00977606"/>
    <w:rsid w:val="0098551D"/>
    <w:rsid w:val="00987FA8"/>
    <w:rsid w:val="00990981"/>
    <w:rsid w:val="009917A9"/>
    <w:rsid w:val="0099518F"/>
    <w:rsid w:val="00995D26"/>
    <w:rsid w:val="009A18F2"/>
    <w:rsid w:val="009A1B53"/>
    <w:rsid w:val="009A523D"/>
    <w:rsid w:val="009A7087"/>
    <w:rsid w:val="009B02A1"/>
    <w:rsid w:val="009C7359"/>
    <w:rsid w:val="009D04FF"/>
    <w:rsid w:val="009E32BF"/>
    <w:rsid w:val="009E38D0"/>
    <w:rsid w:val="009F0624"/>
    <w:rsid w:val="009F2762"/>
    <w:rsid w:val="009F3DDB"/>
    <w:rsid w:val="009F496B"/>
    <w:rsid w:val="00A01439"/>
    <w:rsid w:val="00A02E61"/>
    <w:rsid w:val="00A05BC7"/>
    <w:rsid w:val="00A05CFF"/>
    <w:rsid w:val="00A11633"/>
    <w:rsid w:val="00A12FF2"/>
    <w:rsid w:val="00A13048"/>
    <w:rsid w:val="00A20643"/>
    <w:rsid w:val="00A24CF2"/>
    <w:rsid w:val="00A255B8"/>
    <w:rsid w:val="00A40354"/>
    <w:rsid w:val="00A44BA2"/>
    <w:rsid w:val="00A4612E"/>
    <w:rsid w:val="00A46843"/>
    <w:rsid w:val="00A540F7"/>
    <w:rsid w:val="00A547E4"/>
    <w:rsid w:val="00A56B97"/>
    <w:rsid w:val="00A5777A"/>
    <w:rsid w:val="00A6093D"/>
    <w:rsid w:val="00A6162F"/>
    <w:rsid w:val="00A62CE2"/>
    <w:rsid w:val="00A63C47"/>
    <w:rsid w:val="00A64B99"/>
    <w:rsid w:val="00A66B6A"/>
    <w:rsid w:val="00A704AD"/>
    <w:rsid w:val="00A70B7C"/>
    <w:rsid w:val="00A767DC"/>
    <w:rsid w:val="00A7689E"/>
    <w:rsid w:val="00A76A6D"/>
    <w:rsid w:val="00A76DB9"/>
    <w:rsid w:val="00A83253"/>
    <w:rsid w:val="00A93F07"/>
    <w:rsid w:val="00A93FA5"/>
    <w:rsid w:val="00A970B2"/>
    <w:rsid w:val="00A97D34"/>
    <w:rsid w:val="00A97E75"/>
    <w:rsid w:val="00AA341E"/>
    <w:rsid w:val="00AA363E"/>
    <w:rsid w:val="00AA3FD9"/>
    <w:rsid w:val="00AA6E84"/>
    <w:rsid w:val="00AB23FA"/>
    <w:rsid w:val="00AB44BA"/>
    <w:rsid w:val="00AC05CC"/>
    <w:rsid w:val="00AD01B7"/>
    <w:rsid w:val="00AD05A8"/>
    <w:rsid w:val="00AD1483"/>
    <w:rsid w:val="00AD1CEC"/>
    <w:rsid w:val="00AD319E"/>
    <w:rsid w:val="00AD3B37"/>
    <w:rsid w:val="00AD70A7"/>
    <w:rsid w:val="00AE341B"/>
    <w:rsid w:val="00AE38E9"/>
    <w:rsid w:val="00AE620C"/>
    <w:rsid w:val="00AF2FC7"/>
    <w:rsid w:val="00AF422D"/>
    <w:rsid w:val="00B07CA7"/>
    <w:rsid w:val="00B1279A"/>
    <w:rsid w:val="00B15482"/>
    <w:rsid w:val="00B227C3"/>
    <w:rsid w:val="00B367A4"/>
    <w:rsid w:val="00B40C81"/>
    <w:rsid w:val="00B4194A"/>
    <w:rsid w:val="00B478EA"/>
    <w:rsid w:val="00B50F0B"/>
    <w:rsid w:val="00B5222E"/>
    <w:rsid w:val="00B53179"/>
    <w:rsid w:val="00B53464"/>
    <w:rsid w:val="00B600CD"/>
    <w:rsid w:val="00B61828"/>
    <w:rsid w:val="00B61C96"/>
    <w:rsid w:val="00B6276F"/>
    <w:rsid w:val="00B63871"/>
    <w:rsid w:val="00B72C76"/>
    <w:rsid w:val="00B73A2A"/>
    <w:rsid w:val="00B741A7"/>
    <w:rsid w:val="00B75B72"/>
    <w:rsid w:val="00B81C03"/>
    <w:rsid w:val="00B823EC"/>
    <w:rsid w:val="00B83D00"/>
    <w:rsid w:val="00B845CB"/>
    <w:rsid w:val="00B84CCA"/>
    <w:rsid w:val="00B857DF"/>
    <w:rsid w:val="00B85CCE"/>
    <w:rsid w:val="00B9063F"/>
    <w:rsid w:val="00B93EA0"/>
    <w:rsid w:val="00B93FFA"/>
    <w:rsid w:val="00B94B06"/>
    <w:rsid w:val="00B94C28"/>
    <w:rsid w:val="00B94FD7"/>
    <w:rsid w:val="00BA076C"/>
    <w:rsid w:val="00BA391B"/>
    <w:rsid w:val="00BA4420"/>
    <w:rsid w:val="00BA5195"/>
    <w:rsid w:val="00BB725A"/>
    <w:rsid w:val="00BB798C"/>
    <w:rsid w:val="00BB7C42"/>
    <w:rsid w:val="00BC0DD2"/>
    <w:rsid w:val="00BC10BA"/>
    <w:rsid w:val="00BC3E5A"/>
    <w:rsid w:val="00BC3F86"/>
    <w:rsid w:val="00BC5AFD"/>
    <w:rsid w:val="00BD0B3C"/>
    <w:rsid w:val="00BD5566"/>
    <w:rsid w:val="00BD596E"/>
    <w:rsid w:val="00BD6AE1"/>
    <w:rsid w:val="00BE6637"/>
    <w:rsid w:val="00BF2271"/>
    <w:rsid w:val="00C037DC"/>
    <w:rsid w:val="00C04EE0"/>
    <w:rsid w:val="00C04F43"/>
    <w:rsid w:val="00C05CA2"/>
    <w:rsid w:val="00C0609D"/>
    <w:rsid w:val="00C115AB"/>
    <w:rsid w:val="00C150D9"/>
    <w:rsid w:val="00C15653"/>
    <w:rsid w:val="00C167B8"/>
    <w:rsid w:val="00C2241D"/>
    <w:rsid w:val="00C2446C"/>
    <w:rsid w:val="00C2623B"/>
    <w:rsid w:val="00C26CCB"/>
    <w:rsid w:val="00C30249"/>
    <w:rsid w:val="00C32A35"/>
    <w:rsid w:val="00C32C52"/>
    <w:rsid w:val="00C3723B"/>
    <w:rsid w:val="00C40848"/>
    <w:rsid w:val="00C41014"/>
    <w:rsid w:val="00C41F8B"/>
    <w:rsid w:val="00C42466"/>
    <w:rsid w:val="00C45752"/>
    <w:rsid w:val="00C47FC8"/>
    <w:rsid w:val="00C51B91"/>
    <w:rsid w:val="00C51BFB"/>
    <w:rsid w:val="00C521A7"/>
    <w:rsid w:val="00C56476"/>
    <w:rsid w:val="00C56B52"/>
    <w:rsid w:val="00C606C9"/>
    <w:rsid w:val="00C63449"/>
    <w:rsid w:val="00C63B1D"/>
    <w:rsid w:val="00C64542"/>
    <w:rsid w:val="00C655AD"/>
    <w:rsid w:val="00C715EB"/>
    <w:rsid w:val="00C80288"/>
    <w:rsid w:val="00C84003"/>
    <w:rsid w:val="00C86A56"/>
    <w:rsid w:val="00C90650"/>
    <w:rsid w:val="00C950B7"/>
    <w:rsid w:val="00C9651D"/>
    <w:rsid w:val="00C97D78"/>
    <w:rsid w:val="00CA3C38"/>
    <w:rsid w:val="00CA4167"/>
    <w:rsid w:val="00CA5C3E"/>
    <w:rsid w:val="00CA7AC6"/>
    <w:rsid w:val="00CB2C88"/>
    <w:rsid w:val="00CB2DF6"/>
    <w:rsid w:val="00CB5E17"/>
    <w:rsid w:val="00CB5ECA"/>
    <w:rsid w:val="00CC2AAE"/>
    <w:rsid w:val="00CC45B6"/>
    <w:rsid w:val="00CC5A42"/>
    <w:rsid w:val="00CD0EAB"/>
    <w:rsid w:val="00CD18FE"/>
    <w:rsid w:val="00CD1BE9"/>
    <w:rsid w:val="00CD223A"/>
    <w:rsid w:val="00CD2979"/>
    <w:rsid w:val="00CD3A5A"/>
    <w:rsid w:val="00CD793F"/>
    <w:rsid w:val="00CE1F14"/>
    <w:rsid w:val="00CE2F0D"/>
    <w:rsid w:val="00CE5D2A"/>
    <w:rsid w:val="00CE5E02"/>
    <w:rsid w:val="00CF15F8"/>
    <w:rsid w:val="00CF34DB"/>
    <w:rsid w:val="00CF558F"/>
    <w:rsid w:val="00CF6DD8"/>
    <w:rsid w:val="00CF72E4"/>
    <w:rsid w:val="00D00399"/>
    <w:rsid w:val="00D00CCA"/>
    <w:rsid w:val="00D010C0"/>
    <w:rsid w:val="00D02804"/>
    <w:rsid w:val="00D032B0"/>
    <w:rsid w:val="00D073E2"/>
    <w:rsid w:val="00D07725"/>
    <w:rsid w:val="00D108F2"/>
    <w:rsid w:val="00D15638"/>
    <w:rsid w:val="00D15F32"/>
    <w:rsid w:val="00D163B8"/>
    <w:rsid w:val="00D20DB4"/>
    <w:rsid w:val="00D23BB6"/>
    <w:rsid w:val="00D24AC6"/>
    <w:rsid w:val="00D30C58"/>
    <w:rsid w:val="00D37CE7"/>
    <w:rsid w:val="00D446EC"/>
    <w:rsid w:val="00D50AF7"/>
    <w:rsid w:val="00D51BF0"/>
    <w:rsid w:val="00D55942"/>
    <w:rsid w:val="00D601A8"/>
    <w:rsid w:val="00D60C88"/>
    <w:rsid w:val="00D61BE4"/>
    <w:rsid w:val="00D64855"/>
    <w:rsid w:val="00D65F54"/>
    <w:rsid w:val="00D714BE"/>
    <w:rsid w:val="00D71DB8"/>
    <w:rsid w:val="00D73876"/>
    <w:rsid w:val="00D77FDB"/>
    <w:rsid w:val="00D802AF"/>
    <w:rsid w:val="00D80457"/>
    <w:rsid w:val="00D807BF"/>
    <w:rsid w:val="00D81C84"/>
    <w:rsid w:val="00D82FCC"/>
    <w:rsid w:val="00D8621B"/>
    <w:rsid w:val="00D93CA4"/>
    <w:rsid w:val="00DA17FC"/>
    <w:rsid w:val="00DA20C2"/>
    <w:rsid w:val="00DA2656"/>
    <w:rsid w:val="00DA2F54"/>
    <w:rsid w:val="00DA36A6"/>
    <w:rsid w:val="00DA72AD"/>
    <w:rsid w:val="00DA7887"/>
    <w:rsid w:val="00DB2C26"/>
    <w:rsid w:val="00DB5BFF"/>
    <w:rsid w:val="00DB5F17"/>
    <w:rsid w:val="00DB72B8"/>
    <w:rsid w:val="00DB73C3"/>
    <w:rsid w:val="00DB7A65"/>
    <w:rsid w:val="00DC79D1"/>
    <w:rsid w:val="00DD0051"/>
    <w:rsid w:val="00DD02F4"/>
    <w:rsid w:val="00DD19A9"/>
    <w:rsid w:val="00DE0859"/>
    <w:rsid w:val="00DE134B"/>
    <w:rsid w:val="00DE1F66"/>
    <w:rsid w:val="00DE321D"/>
    <w:rsid w:val="00DE3380"/>
    <w:rsid w:val="00DE433D"/>
    <w:rsid w:val="00DE6B43"/>
    <w:rsid w:val="00DF06F6"/>
    <w:rsid w:val="00DF4656"/>
    <w:rsid w:val="00DF4A26"/>
    <w:rsid w:val="00DF71F7"/>
    <w:rsid w:val="00E02539"/>
    <w:rsid w:val="00E06A90"/>
    <w:rsid w:val="00E11923"/>
    <w:rsid w:val="00E11D75"/>
    <w:rsid w:val="00E13C97"/>
    <w:rsid w:val="00E14863"/>
    <w:rsid w:val="00E162DE"/>
    <w:rsid w:val="00E20902"/>
    <w:rsid w:val="00E2151E"/>
    <w:rsid w:val="00E248D2"/>
    <w:rsid w:val="00E25AE9"/>
    <w:rsid w:val="00E262D4"/>
    <w:rsid w:val="00E30B26"/>
    <w:rsid w:val="00E31A55"/>
    <w:rsid w:val="00E33478"/>
    <w:rsid w:val="00E35489"/>
    <w:rsid w:val="00E36250"/>
    <w:rsid w:val="00E43BCB"/>
    <w:rsid w:val="00E54511"/>
    <w:rsid w:val="00E55F17"/>
    <w:rsid w:val="00E56FF4"/>
    <w:rsid w:val="00E60AEA"/>
    <w:rsid w:val="00E61DAC"/>
    <w:rsid w:val="00E6308B"/>
    <w:rsid w:val="00E65E1F"/>
    <w:rsid w:val="00E71259"/>
    <w:rsid w:val="00E72B80"/>
    <w:rsid w:val="00E75FE3"/>
    <w:rsid w:val="00E84EA5"/>
    <w:rsid w:val="00E86134"/>
    <w:rsid w:val="00E86C4C"/>
    <w:rsid w:val="00E87384"/>
    <w:rsid w:val="00E907A3"/>
    <w:rsid w:val="00E93937"/>
    <w:rsid w:val="00E93A70"/>
    <w:rsid w:val="00E971E7"/>
    <w:rsid w:val="00EA1D83"/>
    <w:rsid w:val="00EA2446"/>
    <w:rsid w:val="00EA2889"/>
    <w:rsid w:val="00EA2A5D"/>
    <w:rsid w:val="00EA48F4"/>
    <w:rsid w:val="00EA5AE0"/>
    <w:rsid w:val="00EA6917"/>
    <w:rsid w:val="00EA731C"/>
    <w:rsid w:val="00EB3E23"/>
    <w:rsid w:val="00EB7AB1"/>
    <w:rsid w:val="00EB7BEA"/>
    <w:rsid w:val="00EC0B86"/>
    <w:rsid w:val="00EC3128"/>
    <w:rsid w:val="00ED0895"/>
    <w:rsid w:val="00EE1D85"/>
    <w:rsid w:val="00EE36D0"/>
    <w:rsid w:val="00EE7CD8"/>
    <w:rsid w:val="00EF48CC"/>
    <w:rsid w:val="00EF53E7"/>
    <w:rsid w:val="00EF65D9"/>
    <w:rsid w:val="00F00801"/>
    <w:rsid w:val="00F02E62"/>
    <w:rsid w:val="00F0368A"/>
    <w:rsid w:val="00F04900"/>
    <w:rsid w:val="00F05BC1"/>
    <w:rsid w:val="00F05F78"/>
    <w:rsid w:val="00F06E9F"/>
    <w:rsid w:val="00F130FF"/>
    <w:rsid w:val="00F17C9C"/>
    <w:rsid w:val="00F20026"/>
    <w:rsid w:val="00F2120C"/>
    <w:rsid w:val="00F21219"/>
    <w:rsid w:val="00F21E5F"/>
    <w:rsid w:val="00F21ED0"/>
    <w:rsid w:val="00F2603B"/>
    <w:rsid w:val="00F26E4A"/>
    <w:rsid w:val="00F32F69"/>
    <w:rsid w:val="00F402B3"/>
    <w:rsid w:val="00F412AD"/>
    <w:rsid w:val="00F44FE4"/>
    <w:rsid w:val="00F511E2"/>
    <w:rsid w:val="00F5419B"/>
    <w:rsid w:val="00F67B16"/>
    <w:rsid w:val="00F7118B"/>
    <w:rsid w:val="00F711F1"/>
    <w:rsid w:val="00F73032"/>
    <w:rsid w:val="00F848FC"/>
    <w:rsid w:val="00F84F61"/>
    <w:rsid w:val="00F874FD"/>
    <w:rsid w:val="00F9066A"/>
    <w:rsid w:val="00F9282A"/>
    <w:rsid w:val="00F96BAD"/>
    <w:rsid w:val="00FA139D"/>
    <w:rsid w:val="00FA235E"/>
    <w:rsid w:val="00FB01B6"/>
    <w:rsid w:val="00FB0E84"/>
    <w:rsid w:val="00FB1BAE"/>
    <w:rsid w:val="00FB3F63"/>
    <w:rsid w:val="00FB5E9C"/>
    <w:rsid w:val="00FC278D"/>
    <w:rsid w:val="00FC5119"/>
    <w:rsid w:val="00FC7FD3"/>
    <w:rsid w:val="00FD01C2"/>
    <w:rsid w:val="00FD03E3"/>
    <w:rsid w:val="00FD6831"/>
    <w:rsid w:val="00FE595C"/>
    <w:rsid w:val="00FE6588"/>
    <w:rsid w:val="00FE68B5"/>
    <w:rsid w:val="00FF0CE3"/>
    <w:rsid w:val="00FF7495"/>
    <w:rsid w:val="00FF78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B4FB3B"/>
  <w15:chartTrackingRefBased/>
  <w15:docId w15:val="{3E9922E6-6430-944F-A6D0-6373B7D9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D3CAE"/>
  </w:style>
  <w:style w:type="paragraph" w:styleId="Heading1">
    <w:name w:val="heading 1"/>
    <w:basedOn w:val="Normal"/>
    <w:next w:val="Normal"/>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textAlignment w:val="baseline"/>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left" w:pos="720"/>
        <w:tab w:val="left" w:pos="1080"/>
        <w:tab w:val="left" w:pos="1440"/>
      </w:tabs>
      <w:overflowPunct w:val="0"/>
      <w:autoSpaceDE w:val="0"/>
      <w:autoSpaceDN w:val="0"/>
      <w:adjustRightInd w:val="0"/>
      <w:spacing w:before="240" w:after="60"/>
      <w:textAlignment w:val="baseline"/>
      <w:outlineLvl w:val="1"/>
    </w:pPr>
    <w:rPr>
      <w:b/>
      <w:bCs/>
      <w:i/>
      <w:iCs/>
      <w:sz w:val="28"/>
      <w:szCs w:val="28"/>
    </w:rPr>
  </w:style>
  <w:style w:type="paragraph" w:styleId="Heading3">
    <w:name w:val="heading 3"/>
    <w:aliases w:val="H3,H31,h3"/>
    <w:basedOn w:val="Normal"/>
    <w:next w:val="Normal"/>
    <w:link w:val="Heading3Char"/>
    <w:uiPriority w:val="99"/>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uiPriority w:val="99"/>
    <w:qFormat/>
    <w:rsid w:val="004234F0"/>
    <w:pPr>
      <w:keepNext/>
      <w:numPr>
        <w:ilvl w:val="3"/>
        <w:numId w:val="6"/>
      </w:numPr>
      <w:tabs>
        <w:tab w:val="left" w:pos="360"/>
        <w:tab w:val="left" w:pos="720"/>
        <w:tab w:val="left" w:pos="1080"/>
        <w:tab w:val="left" w:pos="1440"/>
      </w:tabs>
      <w:overflowPunct w:val="0"/>
      <w:autoSpaceDE w:val="0"/>
      <w:autoSpaceDN w:val="0"/>
      <w:adjustRightInd w:val="0"/>
      <w:spacing w:before="240" w:after="60"/>
      <w:ind w:right="1008"/>
      <w:textAlignment w:val="baseline"/>
      <w:outlineLvl w:val="3"/>
    </w:pPr>
    <w:rPr>
      <w:rFonts w:ascii="Times New Roman Bold" w:hAnsi="Times New Roman Bold"/>
      <w:b/>
      <w:bCs/>
      <w:szCs w:val="28"/>
    </w:rPr>
  </w:style>
  <w:style w:type="paragraph" w:styleId="Heading5">
    <w:name w:val="heading 5"/>
    <w:aliases w:val="H5,H51,h5"/>
    <w:basedOn w:val="Normal"/>
    <w:next w:val="Normal"/>
    <w:link w:val="Heading5Char"/>
    <w:uiPriority w:val="99"/>
    <w:qFormat/>
    <w:rsid w:val="004234F0"/>
    <w:pPr>
      <w:keepNext/>
      <w:numPr>
        <w:ilvl w:val="4"/>
        <w:numId w:val="6"/>
      </w:numPr>
      <w:tabs>
        <w:tab w:val="left" w:pos="360"/>
        <w:tab w:val="left" w:pos="720"/>
        <w:tab w:val="left" w:pos="1080"/>
        <w:tab w:val="left" w:pos="1440"/>
      </w:tabs>
      <w:overflowPunct w:val="0"/>
      <w:autoSpaceDE w:val="0"/>
      <w:autoSpaceDN w:val="0"/>
      <w:adjustRightInd w:val="0"/>
      <w:spacing w:before="240" w:after="60"/>
      <w:textAlignment w:val="baseline"/>
      <w:outlineLvl w:val="4"/>
    </w:pPr>
    <w:rPr>
      <w:b/>
      <w:bCs/>
      <w:i/>
      <w:iCs/>
      <w:szCs w:val="26"/>
    </w:rPr>
  </w:style>
  <w:style w:type="paragraph" w:styleId="Heading6">
    <w:name w:val="heading 6"/>
    <w:aliases w:val="H6,H61,h6"/>
    <w:basedOn w:val="Normal"/>
    <w:next w:val="Normal"/>
    <w:link w:val="Heading6Char"/>
    <w:uiPriority w:val="99"/>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textAlignment w:val="baseline"/>
      <w:outlineLvl w:val="5"/>
    </w:pPr>
    <w:rPr>
      <w:b/>
      <w:bCs/>
      <w:sz w:val="22"/>
      <w:szCs w:val="22"/>
    </w:rPr>
  </w:style>
  <w:style w:type="paragraph" w:styleId="Heading7">
    <w:name w:val="heading 7"/>
    <w:basedOn w:val="Normal"/>
    <w:next w:val="Normal"/>
    <w:link w:val="Heading7Char"/>
    <w:qFormat/>
    <w:rsid w:val="004234F0"/>
    <w:pPr>
      <w:keepNext/>
      <w:numPr>
        <w:ilvl w:val="6"/>
        <w:numId w:val="6"/>
      </w:numPr>
      <w:tabs>
        <w:tab w:val="left" w:pos="360"/>
        <w:tab w:val="left" w:pos="720"/>
        <w:tab w:val="left" w:pos="1080"/>
        <w:tab w:val="left" w:pos="1440"/>
      </w:tabs>
      <w:overflowPunct w:val="0"/>
      <w:autoSpaceDE w:val="0"/>
      <w:autoSpaceDN w:val="0"/>
      <w:adjustRightInd w:val="0"/>
      <w:spacing w:before="240" w:after="60"/>
      <w:textAlignment w:val="baseline"/>
      <w:outlineLvl w:val="6"/>
    </w:pPr>
    <w:rPr>
      <w:sz w:val="22"/>
    </w:rPr>
  </w:style>
  <w:style w:type="paragraph" w:styleId="Heading8">
    <w:name w:val="heading 8"/>
    <w:basedOn w:val="Normal"/>
    <w:next w:val="Normal"/>
    <w:link w:val="Heading8Char"/>
    <w:qFormat/>
    <w:rsid w:val="004234F0"/>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textAlignment w:val="baseline"/>
      <w:outlineLvl w:val="7"/>
    </w:pPr>
    <w:rPr>
      <w:i/>
      <w:iCs/>
      <w:sz w:val="22"/>
    </w:rPr>
  </w:style>
  <w:style w:type="paragraph" w:styleId="Heading9">
    <w:name w:val="heading 9"/>
    <w:basedOn w:val="Normal"/>
    <w:next w:val="Normal"/>
    <w:link w:val="Heading9Char"/>
    <w:qFormat/>
    <w:rsid w:val="000E00F3"/>
    <w:pPr>
      <w:keepNext/>
      <w:numPr>
        <w:ilvl w:val="8"/>
        <w:numId w:val="6"/>
      </w:numPr>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textAlignment w:val="baseline"/>
      <w:outlineLvl w:val="8"/>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paragraph" w:styleId="Footer">
    <w:name w:val="footer"/>
    <w:basedOn w:val="Normal"/>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sz w:val="22"/>
    </w:r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aliases w:val="H3 Char,H31 Char,h3 Char"/>
    <w:link w:val="Heading3"/>
    <w:uiPriority w:val="99"/>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ctitle">
    <w:name w:val="Rec_title"/>
    <w:basedOn w:val="Normal"/>
    <w:next w:val="Normal"/>
    <w:rsid w:val="00503CCB"/>
    <w:pPr>
      <w:keepNext/>
      <w:keepLines/>
      <w:tabs>
        <w:tab w:val="left" w:pos="794"/>
        <w:tab w:val="left" w:pos="1191"/>
        <w:tab w:val="left" w:pos="1588"/>
        <w:tab w:val="left" w:pos="1985"/>
        <w:tab w:val="left" w:pos="4853"/>
        <w:tab w:val="right" w:pos="9691"/>
      </w:tabs>
      <w:spacing w:before="360"/>
      <w:jc w:val="center"/>
    </w:pPr>
    <w:rPr>
      <w:b/>
      <w:sz w:val="28"/>
      <w:lang w:val="en-GB" w:eastAsia="ja-JP"/>
    </w:rPr>
  </w:style>
  <w:style w:type="paragraph" w:styleId="Title">
    <w:name w:val="Title"/>
    <w:basedOn w:val="Normal"/>
    <w:next w:val="Normal"/>
    <w:link w:val="TitleChar"/>
    <w:qFormat/>
    <w:rsid w:val="005A3E6C"/>
    <w:pPr>
      <w:tabs>
        <w:tab w:val="left" w:pos="360"/>
        <w:tab w:val="left" w:pos="720"/>
        <w:tab w:val="left" w:pos="1080"/>
        <w:tab w:val="left" w:pos="1440"/>
      </w:tabs>
      <w:overflowPunct w:val="0"/>
      <w:autoSpaceDE w:val="0"/>
      <w:autoSpaceDN w:val="0"/>
      <w:adjustRightInd w:val="0"/>
      <w:spacing w:before="240" w:after="60"/>
      <w:jc w:val="center"/>
      <w:textAlignment w:val="baseline"/>
      <w:outlineLvl w:val="0"/>
    </w:pPr>
    <w:rPr>
      <w:rFonts w:ascii="Calibri Light" w:hAnsi="Calibri Light"/>
      <w:b/>
      <w:bCs/>
      <w:kern w:val="28"/>
      <w:sz w:val="32"/>
      <w:szCs w:val="32"/>
    </w:rPr>
  </w:style>
  <w:style w:type="character" w:customStyle="1" w:styleId="TitleChar">
    <w:name w:val="Title Char"/>
    <w:link w:val="Title"/>
    <w:rsid w:val="005A3E6C"/>
    <w:rPr>
      <w:rFonts w:ascii="Calibri Light" w:eastAsia="Times New Roman" w:hAnsi="Calibri Light" w:cs="Times New Roman"/>
      <w:b/>
      <w:bCs/>
      <w:kern w:val="28"/>
      <w:sz w:val="32"/>
      <w:szCs w:val="32"/>
    </w:rPr>
  </w:style>
  <w:style w:type="table" w:styleId="TableGrid">
    <w:name w:val="Table Grid"/>
    <w:basedOn w:val="TableNormal"/>
    <w:uiPriority w:val="39"/>
    <w:rsid w:val="005E11F5"/>
    <w:rPr>
      <w:rFonts w:eastAsia="Yu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5E11F5"/>
    <w:pPr>
      <w:tabs>
        <w:tab w:val="left" w:pos="792"/>
        <w:tab w:val="left" w:pos="1195"/>
        <w:tab w:val="left" w:pos="1584"/>
        <w:tab w:val="left" w:pos="1987"/>
        <w:tab w:val="left" w:pos="4853"/>
        <w:tab w:val="right" w:pos="9691"/>
      </w:tabs>
      <w:spacing w:before="120"/>
      <w:jc w:val="both"/>
    </w:pPr>
    <w:rPr>
      <w:rFonts w:eastAsia="MS Mincho"/>
      <w:sz w:val="20"/>
      <w:lang w:val="en-GB" w:eastAsia="ja-JP"/>
    </w:rPr>
  </w:style>
  <w:style w:type="character" w:customStyle="1" w:styleId="CommentTextChar">
    <w:name w:val="Comment Text Char"/>
    <w:link w:val="CommentText"/>
    <w:uiPriority w:val="99"/>
    <w:rsid w:val="005E11F5"/>
    <w:rPr>
      <w:rFonts w:eastAsia="MS Mincho"/>
      <w:szCs w:val="24"/>
      <w:lang w:val="en-GB" w:eastAsia="ja-JP"/>
    </w:rPr>
  </w:style>
  <w:style w:type="character" w:styleId="CommentReference">
    <w:name w:val="annotation reference"/>
    <w:uiPriority w:val="99"/>
    <w:rsid w:val="005E11F5"/>
    <w:rPr>
      <w:sz w:val="16"/>
    </w:rPr>
  </w:style>
  <w:style w:type="paragraph" w:styleId="Caption">
    <w:name w:val="caption"/>
    <w:basedOn w:val="Normal"/>
    <w:next w:val="Normal"/>
    <w:link w:val="CaptionChar"/>
    <w:qFormat/>
    <w:rsid w:val="005E11F5"/>
    <w:pPr>
      <w:tabs>
        <w:tab w:val="left" w:pos="792"/>
        <w:tab w:val="left" w:pos="1195"/>
        <w:tab w:val="left" w:pos="1584"/>
        <w:tab w:val="left" w:pos="1987"/>
        <w:tab w:val="left" w:pos="4853"/>
        <w:tab w:val="right" w:pos="9691"/>
      </w:tabs>
      <w:spacing w:before="120" w:after="120"/>
      <w:jc w:val="center"/>
    </w:pPr>
    <w:rPr>
      <w:b/>
      <w:bCs/>
      <w:sz w:val="20"/>
      <w:lang w:val="fr-FR" w:eastAsia="ja-JP"/>
    </w:rPr>
  </w:style>
  <w:style w:type="character" w:customStyle="1" w:styleId="CaptionChar">
    <w:name w:val="Caption Char"/>
    <w:link w:val="Caption"/>
    <w:locked/>
    <w:rsid w:val="005E11F5"/>
    <w:rPr>
      <w:rFonts w:eastAsia="SimSun"/>
      <w:b/>
      <w:bCs/>
      <w:szCs w:val="24"/>
      <w:lang w:val="fr-FR" w:eastAsia="ja-JP"/>
    </w:rPr>
  </w:style>
  <w:style w:type="paragraph" w:styleId="ListParagraph">
    <w:name w:val="List Paragraph"/>
    <w:basedOn w:val="Normal"/>
    <w:uiPriority w:val="34"/>
    <w:qFormat/>
    <w:rsid w:val="005E11F5"/>
    <w:pPr>
      <w:tabs>
        <w:tab w:val="left" w:pos="792"/>
        <w:tab w:val="left" w:pos="1195"/>
        <w:tab w:val="left" w:pos="1584"/>
        <w:tab w:val="left" w:pos="1987"/>
        <w:tab w:val="left" w:pos="4853"/>
        <w:tab w:val="right" w:pos="9691"/>
      </w:tabs>
      <w:spacing w:before="136"/>
      <w:ind w:left="720"/>
      <w:contextualSpacing/>
      <w:jc w:val="both"/>
    </w:pPr>
    <w:rPr>
      <w:rFonts w:eastAsia="MS Mincho"/>
      <w:sz w:val="20"/>
      <w:lang w:val="en-CA" w:eastAsia="ja-JP"/>
    </w:rPr>
  </w:style>
  <w:style w:type="paragraph" w:customStyle="1" w:styleId="NormalH2">
    <w:name w:val="Normal + H2"/>
    <w:basedOn w:val="Heading2"/>
    <w:link w:val="NormalH2Char"/>
    <w:qFormat/>
    <w:rsid w:val="005E11F5"/>
    <w:pPr>
      <w:keepLines/>
      <w:numPr>
        <w:ilvl w:val="0"/>
        <w:numId w:val="0"/>
      </w:numPr>
      <w:tabs>
        <w:tab w:val="clear" w:pos="720"/>
        <w:tab w:val="clear" w:pos="1080"/>
        <w:tab w:val="clear" w:pos="1440"/>
        <w:tab w:val="left" w:pos="792"/>
        <w:tab w:val="left" w:pos="1195"/>
        <w:tab w:val="left" w:pos="1584"/>
        <w:tab w:val="left" w:pos="1987"/>
        <w:tab w:val="left" w:pos="4853"/>
        <w:tab w:val="right" w:pos="9691"/>
      </w:tabs>
      <w:overflowPunct/>
      <w:autoSpaceDE/>
      <w:autoSpaceDN/>
      <w:adjustRightInd/>
      <w:spacing w:before="136" w:after="0"/>
      <w:ind w:left="576" w:hanging="576"/>
      <w:jc w:val="both"/>
      <w:textAlignment w:val="auto"/>
      <w:outlineLvl w:val="9"/>
    </w:pPr>
    <w:rPr>
      <w:rFonts w:eastAsia="MS Mincho"/>
      <w:b w:val="0"/>
      <w:i w:val="0"/>
      <w:sz w:val="20"/>
      <w:lang w:val="en-GB" w:eastAsia="ja-JP"/>
    </w:rPr>
  </w:style>
  <w:style w:type="character" w:customStyle="1" w:styleId="NormalH2Char">
    <w:name w:val="Normal + H2 Char"/>
    <w:link w:val="NormalH2"/>
    <w:rsid w:val="005E11F5"/>
    <w:rPr>
      <w:rFonts w:eastAsia="MS Mincho"/>
      <w:bCs/>
      <w:iCs/>
      <w:szCs w:val="28"/>
      <w:lang w:val="en-GB" w:eastAsia="ja-JP"/>
    </w:rPr>
  </w:style>
  <w:style w:type="paragraph" w:styleId="FootnoteText">
    <w:name w:val="footnote text"/>
    <w:basedOn w:val="Normal"/>
    <w:link w:val="FootnoteTextChar"/>
    <w:uiPriority w:val="99"/>
    <w:unhideWhenUsed/>
    <w:rsid w:val="00D8621B"/>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D8621B"/>
    <w:rPr>
      <w:rFonts w:asciiTheme="minorHAnsi" w:eastAsiaTheme="minorHAnsi" w:hAnsiTheme="minorHAnsi" w:cstheme="minorBidi"/>
      <w:sz w:val="24"/>
      <w:szCs w:val="24"/>
    </w:rPr>
  </w:style>
  <w:style w:type="character" w:styleId="FootnoteReference">
    <w:name w:val="footnote reference"/>
    <w:basedOn w:val="DefaultParagraphFont"/>
    <w:rsid w:val="00D8621B"/>
    <w:rPr>
      <w:vertAlign w:val="superscript"/>
    </w:rPr>
  </w:style>
  <w:style w:type="paragraph" w:styleId="CommentSubject">
    <w:name w:val="annotation subject"/>
    <w:basedOn w:val="CommentText"/>
    <w:next w:val="CommentText"/>
    <w:link w:val="CommentSubjectChar"/>
    <w:rsid w:val="00E87384"/>
    <w:pPr>
      <w:tabs>
        <w:tab w:val="clear" w:pos="792"/>
        <w:tab w:val="clear" w:pos="1195"/>
        <w:tab w:val="clear" w:pos="1584"/>
        <w:tab w:val="clear" w:pos="1987"/>
        <w:tab w:val="clear" w:pos="4853"/>
        <w:tab w:val="clear" w:pos="9691"/>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Cs w:val="20"/>
      <w:lang w:val="en-US" w:eastAsia="en-US"/>
    </w:rPr>
  </w:style>
  <w:style w:type="character" w:customStyle="1" w:styleId="CommentSubjectChar">
    <w:name w:val="Comment Subject Char"/>
    <w:basedOn w:val="CommentTextChar"/>
    <w:link w:val="CommentSubject"/>
    <w:rsid w:val="00E87384"/>
    <w:rPr>
      <w:rFonts w:eastAsia="MS Mincho"/>
      <w:b/>
      <w:bCs/>
      <w:szCs w:val="24"/>
      <w:lang w:val="en-GB" w:eastAsia="ja-JP"/>
    </w:rPr>
  </w:style>
  <w:style w:type="paragraph" w:styleId="Revision">
    <w:name w:val="Revision"/>
    <w:hidden/>
    <w:uiPriority w:val="99"/>
    <w:semiHidden/>
    <w:rsid w:val="005154FB"/>
    <w:rPr>
      <w:sz w:val="22"/>
    </w:rPr>
  </w:style>
  <w:style w:type="table" w:customStyle="1" w:styleId="TableGrid1">
    <w:name w:val="Table Grid1"/>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154FB"/>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rsid w:val="00676171"/>
    <w:pPr>
      <w:numPr>
        <w:numId w:val="31"/>
      </w:numPr>
      <w:tabs>
        <w:tab w:val="num" w:pos="450"/>
      </w:tabs>
      <w:spacing w:after="120"/>
      <w:ind w:left="450" w:hanging="45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55410">
      <w:bodyDiv w:val="1"/>
      <w:marLeft w:val="0"/>
      <w:marRight w:val="0"/>
      <w:marTop w:val="0"/>
      <w:marBottom w:val="0"/>
      <w:divBdr>
        <w:top w:val="none" w:sz="0" w:space="0" w:color="auto"/>
        <w:left w:val="none" w:sz="0" w:space="0" w:color="auto"/>
        <w:bottom w:val="none" w:sz="0" w:space="0" w:color="auto"/>
        <w:right w:val="none" w:sz="0" w:space="0" w:color="auto"/>
      </w:divBdr>
      <w:divsChild>
        <w:div w:id="5729334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1404278">
              <w:marLeft w:val="0"/>
              <w:marRight w:val="0"/>
              <w:marTop w:val="0"/>
              <w:marBottom w:val="0"/>
              <w:divBdr>
                <w:top w:val="none" w:sz="0" w:space="0" w:color="auto"/>
                <w:left w:val="none" w:sz="0" w:space="0" w:color="auto"/>
                <w:bottom w:val="none" w:sz="0" w:space="0" w:color="auto"/>
                <w:right w:val="none" w:sz="0" w:space="0" w:color="auto"/>
              </w:divBdr>
              <w:divsChild>
                <w:div w:id="713778326">
                  <w:marLeft w:val="0"/>
                  <w:marRight w:val="0"/>
                  <w:marTop w:val="0"/>
                  <w:marBottom w:val="0"/>
                  <w:divBdr>
                    <w:top w:val="none" w:sz="0" w:space="0" w:color="auto"/>
                    <w:left w:val="none" w:sz="0" w:space="0" w:color="auto"/>
                    <w:bottom w:val="none" w:sz="0" w:space="0" w:color="auto"/>
                    <w:right w:val="none" w:sz="0" w:space="0" w:color="auto"/>
                  </w:divBdr>
                  <w:divsChild>
                    <w:div w:id="983773512">
                      <w:marLeft w:val="0"/>
                      <w:marRight w:val="0"/>
                      <w:marTop w:val="0"/>
                      <w:marBottom w:val="0"/>
                      <w:divBdr>
                        <w:top w:val="none" w:sz="0" w:space="0" w:color="auto"/>
                        <w:left w:val="none" w:sz="0" w:space="0" w:color="auto"/>
                        <w:bottom w:val="none" w:sz="0" w:space="0" w:color="auto"/>
                        <w:right w:val="none" w:sz="0" w:space="0" w:color="auto"/>
                      </w:divBdr>
                      <w:divsChild>
                        <w:div w:id="650259163">
                          <w:marLeft w:val="0"/>
                          <w:marRight w:val="0"/>
                          <w:marTop w:val="0"/>
                          <w:marBottom w:val="0"/>
                          <w:divBdr>
                            <w:top w:val="none" w:sz="0" w:space="0" w:color="auto"/>
                            <w:left w:val="none" w:sz="0" w:space="0" w:color="auto"/>
                            <w:bottom w:val="none" w:sz="0" w:space="0" w:color="auto"/>
                            <w:right w:val="none" w:sz="0" w:space="0" w:color="auto"/>
                          </w:divBdr>
                          <w:divsChild>
                            <w:div w:id="8706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3051607">
      <w:bodyDiv w:val="1"/>
      <w:marLeft w:val="0"/>
      <w:marRight w:val="0"/>
      <w:marTop w:val="0"/>
      <w:marBottom w:val="0"/>
      <w:divBdr>
        <w:top w:val="none" w:sz="0" w:space="0" w:color="auto"/>
        <w:left w:val="none" w:sz="0" w:space="0" w:color="auto"/>
        <w:bottom w:val="none" w:sz="0" w:space="0" w:color="auto"/>
        <w:right w:val="none" w:sz="0" w:space="0" w:color="auto"/>
      </w:divBdr>
    </w:div>
    <w:div w:id="298338289">
      <w:bodyDiv w:val="1"/>
      <w:marLeft w:val="0"/>
      <w:marRight w:val="0"/>
      <w:marTop w:val="0"/>
      <w:marBottom w:val="0"/>
      <w:divBdr>
        <w:top w:val="none" w:sz="0" w:space="0" w:color="auto"/>
        <w:left w:val="none" w:sz="0" w:space="0" w:color="auto"/>
        <w:bottom w:val="none" w:sz="0" w:space="0" w:color="auto"/>
        <w:right w:val="none" w:sz="0" w:space="0" w:color="auto"/>
      </w:divBdr>
    </w:div>
    <w:div w:id="344482821">
      <w:bodyDiv w:val="1"/>
      <w:marLeft w:val="0"/>
      <w:marRight w:val="0"/>
      <w:marTop w:val="0"/>
      <w:marBottom w:val="0"/>
      <w:divBdr>
        <w:top w:val="none" w:sz="0" w:space="0" w:color="auto"/>
        <w:left w:val="none" w:sz="0" w:space="0" w:color="auto"/>
        <w:bottom w:val="none" w:sz="0" w:space="0" w:color="auto"/>
        <w:right w:val="none" w:sz="0" w:space="0" w:color="auto"/>
      </w:divBdr>
    </w:div>
    <w:div w:id="874536195">
      <w:bodyDiv w:val="1"/>
      <w:marLeft w:val="0"/>
      <w:marRight w:val="0"/>
      <w:marTop w:val="0"/>
      <w:marBottom w:val="0"/>
      <w:divBdr>
        <w:top w:val="none" w:sz="0" w:space="0" w:color="auto"/>
        <w:left w:val="none" w:sz="0" w:space="0" w:color="auto"/>
        <w:bottom w:val="none" w:sz="0" w:space="0" w:color="auto"/>
        <w:right w:val="none" w:sz="0" w:space="0" w:color="auto"/>
      </w:divBdr>
    </w:div>
    <w:div w:id="926573296">
      <w:bodyDiv w:val="1"/>
      <w:marLeft w:val="0"/>
      <w:marRight w:val="0"/>
      <w:marTop w:val="0"/>
      <w:marBottom w:val="0"/>
      <w:divBdr>
        <w:top w:val="none" w:sz="0" w:space="0" w:color="auto"/>
        <w:left w:val="none" w:sz="0" w:space="0" w:color="auto"/>
        <w:bottom w:val="none" w:sz="0" w:space="0" w:color="auto"/>
        <w:right w:val="none" w:sz="0" w:space="0" w:color="auto"/>
      </w:divBdr>
    </w:div>
    <w:div w:id="934481737">
      <w:bodyDiv w:val="1"/>
      <w:marLeft w:val="0"/>
      <w:marRight w:val="0"/>
      <w:marTop w:val="0"/>
      <w:marBottom w:val="0"/>
      <w:divBdr>
        <w:top w:val="none" w:sz="0" w:space="0" w:color="auto"/>
        <w:left w:val="none" w:sz="0" w:space="0" w:color="auto"/>
        <w:bottom w:val="none" w:sz="0" w:space="0" w:color="auto"/>
        <w:right w:val="none" w:sz="0" w:space="0" w:color="auto"/>
      </w:divBdr>
    </w:div>
    <w:div w:id="940451855">
      <w:bodyDiv w:val="1"/>
      <w:marLeft w:val="0"/>
      <w:marRight w:val="0"/>
      <w:marTop w:val="0"/>
      <w:marBottom w:val="0"/>
      <w:divBdr>
        <w:top w:val="none" w:sz="0" w:space="0" w:color="auto"/>
        <w:left w:val="none" w:sz="0" w:space="0" w:color="auto"/>
        <w:bottom w:val="none" w:sz="0" w:space="0" w:color="auto"/>
        <w:right w:val="none" w:sz="0" w:space="0" w:color="auto"/>
      </w:divBdr>
    </w:div>
    <w:div w:id="1038159639">
      <w:bodyDiv w:val="1"/>
      <w:marLeft w:val="0"/>
      <w:marRight w:val="0"/>
      <w:marTop w:val="0"/>
      <w:marBottom w:val="0"/>
      <w:divBdr>
        <w:top w:val="none" w:sz="0" w:space="0" w:color="auto"/>
        <w:left w:val="none" w:sz="0" w:space="0" w:color="auto"/>
        <w:bottom w:val="none" w:sz="0" w:space="0" w:color="auto"/>
        <w:right w:val="none" w:sz="0" w:space="0" w:color="auto"/>
      </w:divBdr>
    </w:div>
    <w:div w:id="1259480911">
      <w:bodyDiv w:val="1"/>
      <w:marLeft w:val="0"/>
      <w:marRight w:val="0"/>
      <w:marTop w:val="0"/>
      <w:marBottom w:val="0"/>
      <w:divBdr>
        <w:top w:val="none" w:sz="0" w:space="0" w:color="auto"/>
        <w:left w:val="none" w:sz="0" w:space="0" w:color="auto"/>
        <w:bottom w:val="none" w:sz="0" w:space="0" w:color="auto"/>
        <w:right w:val="none" w:sz="0" w:space="0" w:color="auto"/>
      </w:divBdr>
    </w:div>
    <w:div w:id="1593126628">
      <w:bodyDiv w:val="1"/>
      <w:marLeft w:val="0"/>
      <w:marRight w:val="0"/>
      <w:marTop w:val="0"/>
      <w:marBottom w:val="0"/>
      <w:divBdr>
        <w:top w:val="none" w:sz="0" w:space="0" w:color="auto"/>
        <w:left w:val="none" w:sz="0" w:space="0" w:color="auto"/>
        <w:bottom w:val="none" w:sz="0" w:space="0" w:color="auto"/>
        <w:right w:val="none" w:sz="0" w:space="0" w:color="auto"/>
      </w:divBdr>
    </w:div>
    <w:div w:id="167117233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99045641">
      <w:bodyDiv w:val="1"/>
      <w:marLeft w:val="0"/>
      <w:marRight w:val="0"/>
      <w:marTop w:val="0"/>
      <w:marBottom w:val="0"/>
      <w:divBdr>
        <w:top w:val="none" w:sz="0" w:space="0" w:color="auto"/>
        <w:left w:val="none" w:sz="0" w:space="0" w:color="auto"/>
        <w:bottom w:val="none" w:sz="0" w:space="0" w:color="auto"/>
        <w:right w:val="none" w:sz="0" w:space="0" w:color="auto"/>
      </w:divBdr>
      <w:divsChild>
        <w:div w:id="3428295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160782">
              <w:marLeft w:val="0"/>
              <w:marRight w:val="0"/>
              <w:marTop w:val="0"/>
              <w:marBottom w:val="0"/>
              <w:divBdr>
                <w:top w:val="none" w:sz="0" w:space="0" w:color="auto"/>
                <w:left w:val="none" w:sz="0" w:space="0" w:color="auto"/>
                <w:bottom w:val="none" w:sz="0" w:space="0" w:color="auto"/>
                <w:right w:val="none" w:sz="0" w:space="0" w:color="auto"/>
              </w:divBdr>
              <w:divsChild>
                <w:div w:id="89937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22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lexismt@apple.com"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mailto:borg@adobe.com" TargetMode="Externa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ad.fogg@gmail.com"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hyperlink" Target="mailto:yasser_syed@comcast.com"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scrosoft.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51205A8-60FB-CF47-AEA7-829B6AA21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17</Pages>
  <Words>5737</Words>
  <Characters>32703</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38364</CharactersWithSpaces>
  <SharedDoc>false</SharedDoc>
  <HLinks>
    <vt:vector size="42" baseType="variant">
      <vt:variant>
        <vt:i4>6815771</vt:i4>
      </vt:variant>
      <vt:variant>
        <vt:i4>18</vt:i4>
      </vt:variant>
      <vt:variant>
        <vt:i4>0</vt:i4>
      </vt:variant>
      <vt:variant>
        <vt:i4>5</vt:i4>
      </vt:variant>
      <vt:variant>
        <vt:lpwstr>https://kws.smpte.org/kws/public/projects/project/details?project_id=278</vt:lpwstr>
      </vt:variant>
      <vt:variant>
        <vt:lpwstr/>
      </vt:variant>
      <vt:variant>
        <vt:i4>7995417</vt:i4>
      </vt:variant>
      <vt:variant>
        <vt:i4>15</vt:i4>
      </vt:variant>
      <vt:variant>
        <vt:i4>0</vt:i4>
      </vt:variant>
      <vt:variant>
        <vt:i4>5</vt:i4>
      </vt:variant>
      <vt:variant>
        <vt:lpwstr>https://developer.apple.com/library/content/technotes/tn2227/_index.html</vt:lpwstr>
      </vt:variant>
      <vt:variant>
        <vt:lpwstr/>
      </vt:variant>
      <vt:variant>
        <vt:i4>5701638</vt:i4>
      </vt:variant>
      <vt:variant>
        <vt:i4>12</vt:i4>
      </vt:variant>
      <vt:variant>
        <vt:i4>0</vt:i4>
      </vt:variant>
      <vt:variant>
        <vt:i4>5</vt:i4>
      </vt:variant>
      <vt:variant>
        <vt:lpwstr>http://ieeexplore.ieee.org/document/7560818/</vt:lpwstr>
      </vt:variant>
      <vt:variant>
        <vt:lpwstr/>
      </vt:variant>
      <vt:variant>
        <vt:i4>7667751</vt:i4>
      </vt:variant>
      <vt:variant>
        <vt:i4>9</vt:i4>
      </vt:variant>
      <vt:variant>
        <vt:i4>0</vt:i4>
      </vt:variant>
      <vt:variant>
        <vt:i4>5</vt:i4>
      </vt:variant>
      <vt:variant>
        <vt:lpwstr>mailto:borg@adobe.com</vt:lpwstr>
      </vt:variant>
      <vt:variant>
        <vt:lpwstr/>
      </vt:variant>
      <vt:variant>
        <vt:i4>2228290</vt:i4>
      </vt:variant>
      <vt:variant>
        <vt:i4>6</vt:i4>
      </vt:variant>
      <vt:variant>
        <vt:i4>0</vt:i4>
      </vt:variant>
      <vt:variant>
        <vt:i4>5</vt:i4>
      </vt:variant>
      <vt:variant>
        <vt:lpwstr>mailto:chad.fogg@gmail.com</vt:lpwstr>
      </vt:variant>
      <vt:variant>
        <vt:lpwstr/>
      </vt:variant>
      <vt:variant>
        <vt:i4>4390967</vt:i4>
      </vt:variant>
      <vt:variant>
        <vt:i4>3</vt:i4>
      </vt:variant>
      <vt:variant>
        <vt:i4>0</vt:i4>
      </vt:variant>
      <vt:variant>
        <vt:i4>5</vt:i4>
      </vt:variant>
      <vt:variant>
        <vt:lpwstr>mailto:Chris.seeger@nbcuni.com</vt:lpwstr>
      </vt:variant>
      <vt:variant>
        <vt:lpwstr/>
      </vt:variant>
      <vt:variant>
        <vt:i4>5898306</vt:i4>
      </vt:variant>
      <vt:variant>
        <vt:i4>0</vt:i4>
      </vt:variant>
      <vt:variant>
        <vt:i4>0</vt:i4>
      </vt:variant>
      <vt:variant>
        <vt:i4>5</vt:i4>
      </vt:variant>
      <vt:variant>
        <vt:lpwstr>mailto:yasser_syed@comcast.com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Syed, Yasser</cp:lastModifiedBy>
  <cp:revision>7</cp:revision>
  <dcterms:created xsi:type="dcterms:W3CDTF">2018-07-12T20:30:00Z</dcterms:created>
  <dcterms:modified xsi:type="dcterms:W3CDTF">2018-07-12T21:33:00Z</dcterms:modified>
</cp:coreProperties>
</file>