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14:paraId="682016BC" w14:textId="77777777">
        <w:tc>
          <w:tcPr>
            <w:tcW w:w="6408" w:type="dxa"/>
          </w:tcPr>
          <w:p w14:paraId="09A510B1" w14:textId="77777777" w:rsidR="006C5D39" w:rsidRPr="005B217D" w:rsidRDefault="00E6029F" w:rsidP="00C97D78">
            <w:pPr>
              <w:tabs>
                <w:tab w:val="left" w:pos="7200"/>
              </w:tabs>
              <w:spacing w:before="0"/>
              <w:rPr>
                <w:b/>
                <w:szCs w:val="22"/>
                <w:lang w:val="en-CA"/>
              </w:rPr>
            </w:pPr>
            <w:r>
              <w:rPr>
                <w:b/>
                <w:szCs w:val="22"/>
                <w:lang w:val="en-CA"/>
              </w:rPr>
              <w:pict w14:anchorId="79C45207">
                <v:group id="_x0000_s1026" style="position:absolute;left:0;text-align:left;margin-left:-4.1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Pr>
                <w:b/>
                <w:szCs w:val="22"/>
                <w:lang w:val="en-CA"/>
              </w:rPr>
              <w:pict w14:anchorId="7B8BC5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0;text-align:left;margin-left:48.05pt;margin-top:-25.1pt;width:23.1pt;height:21.05pt;z-index:3">
                  <v:imagedata r:id="rId7" o:title=""/>
                </v:shape>
              </w:pict>
            </w:r>
            <w:r>
              <w:rPr>
                <w:b/>
                <w:szCs w:val="22"/>
                <w:lang w:val="en-CA"/>
              </w:rPr>
              <w:pict w14:anchorId="3C1C6D58">
                <v:shape id="_x0000_s1050" type="#_x0000_t75" style="position:absolute;left:0;text-align:left;margin-left:21.15pt;margin-top:-25.1pt;width:23.2pt;height:21.05pt;z-index:2">
                  <v:imagedata r:id="rId8"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1C7E1086"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2B4C9D54" w14:textId="3A285A6E" w:rsidR="00E61DAC" w:rsidRPr="005B217D" w:rsidRDefault="00855232" w:rsidP="00C33ADC">
            <w:pPr>
              <w:tabs>
                <w:tab w:val="left" w:pos="7200"/>
              </w:tabs>
              <w:spacing w:before="0"/>
              <w:rPr>
                <w:b/>
                <w:szCs w:val="22"/>
                <w:lang w:val="en-CA"/>
              </w:rPr>
            </w:pPr>
            <w:r>
              <w:t>3</w:t>
            </w:r>
            <w:r w:rsidR="00C33ADC">
              <w:t>1st</w:t>
            </w:r>
            <w:r w:rsidR="00A767DC" w:rsidRPr="00B648F1">
              <w:t xml:space="preserve"> Meeting: </w:t>
            </w:r>
            <w:r w:rsidR="00C33ADC">
              <w:rPr>
                <w:lang w:val="en-CA"/>
              </w:rPr>
              <w:t>San Diego</w:t>
            </w:r>
            <w:r w:rsidR="00975472">
              <w:rPr>
                <w:lang w:val="en-CA"/>
              </w:rPr>
              <w:t>,</w:t>
            </w:r>
            <w:r w:rsidR="00975472" w:rsidRPr="00B648F1">
              <w:rPr>
                <w:lang w:val="en-CA"/>
              </w:rPr>
              <w:t xml:space="preserve"> </w:t>
            </w:r>
            <w:r w:rsidR="00C33ADC">
              <w:rPr>
                <w:lang w:val="en-CA"/>
              </w:rPr>
              <w:t>US</w:t>
            </w:r>
            <w:r w:rsidR="00975472">
              <w:rPr>
                <w:lang w:val="en-CA"/>
              </w:rPr>
              <w:t xml:space="preserve">, </w:t>
            </w:r>
            <w:r w:rsidR="00C33ADC">
              <w:rPr>
                <w:lang w:val="en-CA"/>
              </w:rPr>
              <w:t>13</w:t>
            </w:r>
            <w:r w:rsidR="00D77FDB">
              <w:rPr>
                <w:lang w:val="en-CA"/>
              </w:rPr>
              <w:t>–</w:t>
            </w:r>
            <w:r w:rsidR="000F6C4F">
              <w:rPr>
                <w:lang w:val="en-CA"/>
              </w:rPr>
              <w:t>2</w:t>
            </w:r>
            <w:r w:rsidR="00C33ADC">
              <w:rPr>
                <w:lang w:val="en-CA"/>
              </w:rPr>
              <w:t>0</w:t>
            </w:r>
            <w:r w:rsidR="00975472" w:rsidRPr="00B648F1">
              <w:rPr>
                <w:lang w:val="en-CA"/>
              </w:rPr>
              <w:t xml:space="preserve"> </w:t>
            </w:r>
            <w:r w:rsidR="00C33ADC">
              <w:rPr>
                <w:lang w:val="en-CA"/>
              </w:rPr>
              <w:t>Apr</w:t>
            </w:r>
            <w:r w:rsidR="00844F73">
              <w:rPr>
                <w:lang w:val="en-CA"/>
              </w:rPr>
              <w:t>.</w:t>
            </w:r>
            <w:r w:rsidR="00975472" w:rsidRPr="00B648F1">
              <w:rPr>
                <w:lang w:val="en-CA"/>
              </w:rPr>
              <w:t xml:space="preserve"> 201</w:t>
            </w:r>
            <w:r>
              <w:rPr>
                <w:lang w:val="en-CA"/>
              </w:rPr>
              <w:t>8</w:t>
            </w:r>
          </w:p>
        </w:tc>
        <w:tc>
          <w:tcPr>
            <w:tcW w:w="3168" w:type="dxa"/>
          </w:tcPr>
          <w:p w14:paraId="353C5F48" w14:textId="058F4083" w:rsidR="008A4B4C" w:rsidRPr="005B217D" w:rsidRDefault="00E61DAC" w:rsidP="006D195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75472">
              <w:rPr>
                <w:lang w:val="en-CA"/>
              </w:rPr>
              <w:t>A</w:t>
            </w:r>
            <w:r w:rsidR="00C33ADC">
              <w:rPr>
                <w:lang w:val="en-CA"/>
              </w:rPr>
              <w:t>E</w:t>
            </w:r>
            <w:r w:rsidR="006D195F">
              <w:rPr>
                <w:lang w:val="en-CA"/>
              </w:rPr>
              <w:t>0029</w:t>
            </w:r>
            <w:r w:rsidR="006B20FE" w:rsidRPr="006B20FE">
              <w:rPr>
                <w:lang w:val="en-CA"/>
              </w:rPr>
              <w:t>-v1</w:t>
            </w:r>
          </w:p>
        </w:tc>
      </w:tr>
    </w:tbl>
    <w:p w14:paraId="32151260"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B4E2EE3" w14:textId="77777777">
        <w:tc>
          <w:tcPr>
            <w:tcW w:w="1458" w:type="dxa"/>
          </w:tcPr>
          <w:p w14:paraId="6D6EABD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49C23A94" w14:textId="30281871" w:rsidR="00E61DAC" w:rsidRPr="005B217D" w:rsidRDefault="00690F7B" w:rsidP="00690F7B">
            <w:pPr>
              <w:spacing w:before="60" w:after="60"/>
              <w:rPr>
                <w:b/>
                <w:szCs w:val="22"/>
                <w:lang w:val="en-CA"/>
              </w:rPr>
            </w:pPr>
            <w:r>
              <w:rPr>
                <w:b/>
                <w:szCs w:val="22"/>
                <w:lang w:val="en-CA"/>
              </w:rPr>
              <w:t>Report on the performance of raster search in HM</w:t>
            </w:r>
          </w:p>
        </w:tc>
      </w:tr>
      <w:tr w:rsidR="00E61DAC" w:rsidRPr="005B217D" w14:paraId="0A1ECD37" w14:textId="77777777">
        <w:tc>
          <w:tcPr>
            <w:tcW w:w="1458" w:type="dxa"/>
          </w:tcPr>
          <w:p w14:paraId="41697C41"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D08F86" w14:textId="56DBC115" w:rsidR="00E61DAC" w:rsidRPr="005B217D" w:rsidRDefault="00646B4E" w:rsidP="00240A50">
            <w:pPr>
              <w:spacing w:before="60" w:after="60"/>
              <w:rPr>
                <w:szCs w:val="22"/>
                <w:lang w:val="en-CA"/>
              </w:rPr>
            </w:pPr>
            <w:r>
              <w:rPr>
                <w:szCs w:val="22"/>
                <w:lang w:val="en-CA"/>
              </w:rPr>
              <w:t>Input d</w:t>
            </w:r>
            <w:r w:rsidR="00E61DAC" w:rsidRPr="005B217D">
              <w:rPr>
                <w:szCs w:val="22"/>
                <w:lang w:val="en-CA"/>
              </w:rPr>
              <w:t xml:space="preserve">ocument to </w:t>
            </w:r>
            <w:r w:rsidR="00AE341B" w:rsidRPr="005B217D">
              <w:rPr>
                <w:szCs w:val="22"/>
                <w:lang w:val="en-CA"/>
              </w:rPr>
              <w:t>JCT-VC</w:t>
            </w:r>
          </w:p>
        </w:tc>
      </w:tr>
      <w:tr w:rsidR="00E61DAC" w:rsidRPr="005B217D" w14:paraId="47CDA43F" w14:textId="77777777">
        <w:tc>
          <w:tcPr>
            <w:tcW w:w="1458" w:type="dxa"/>
          </w:tcPr>
          <w:p w14:paraId="5AB3800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343B6EE" w14:textId="1A5624E3" w:rsidR="00E61DAC" w:rsidRPr="005B217D" w:rsidRDefault="00E61DAC" w:rsidP="005E1AC6">
            <w:pPr>
              <w:spacing w:before="60" w:after="60"/>
              <w:rPr>
                <w:szCs w:val="22"/>
                <w:lang w:val="en-CA"/>
              </w:rPr>
            </w:pPr>
            <w:r w:rsidRPr="005B217D">
              <w:rPr>
                <w:szCs w:val="22"/>
                <w:lang w:val="en-CA"/>
              </w:rPr>
              <w:t>Report</w:t>
            </w:r>
          </w:p>
        </w:tc>
      </w:tr>
      <w:tr w:rsidR="00E61DAC" w:rsidRPr="005B217D" w14:paraId="11A48DDC" w14:textId="77777777">
        <w:tc>
          <w:tcPr>
            <w:tcW w:w="1458" w:type="dxa"/>
          </w:tcPr>
          <w:p w14:paraId="3722F248"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2B5957D" w14:textId="2EDBC5A4" w:rsidR="00E61DAC" w:rsidRPr="005B217D" w:rsidRDefault="00307F5A" w:rsidP="003956B6">
            <w:pPr>
              <w:spacing w:before="60" w:after="60"/>
              <w:rPr>
                <w:szCs w:val="22"/>
                <w:lang w:val="en-CA"/>
              </w:rPr>
            </w:pPr>
            <w:r>
              <w:rPr>
                <w:szCs w:val="22"/>
                <w:lang w:val="en-CA"/>
              </w:rPr>
              <w:t>Sang-hyo Park</w:t>
            </w:r>
            <w:r w:rsidR="00E61DAC" w:rsidRPr="005B217D">
              <w:rPr>
                <w:szCs w:val="22"/>
                <w:lang w:val="en-CA"/>
              </w:rPr>
              <w:br/>
            </w:r>
            <w:r w:rsidR="003956B6">
              <w:rPr>
                <w:szCs w:val="22"/>
                <w:lang w:val="en-CA"/>
              </w:rPr>
              <w:t xml:space="preserve">Barun ICT Research Center, </w:t>
            </w:r>
            <w:r w:rsidR="00DA01D5">
              <w:rPr>
                <w:szCs w:val="22"/>
                <w:lang w:val="en-CA"/>
              </w:rPr>
              <w:t xml:space="preserve">50 Yonsei-ro, Seodaemun-gu, </w:t>
            </w:r>
            <w:r w:rsidR="00E61DAC" w:rsidRPr="005B217D">
              <w:rPr>
                <w:szCs w:val="22"/>
                <w:lang w:val="en-CA"/>
              </w:rPr>
              <w:br/>
            </w:r>
            <w:r w:rsidR="003956B6">
              <w:rPr>
                <w:szCs w:val="22"/>
                <w:lang w:val="en-CA"/>
              </w:rPr>
              <w:t>Seoul, South Korea, 03722</w:t>
            </w:r>
            <w:r w:rsidR="00E61DAC" w:rsidRPr="005B217D">
              <w:rPr>
                <w:szCs w:val="22"/>
                <w:lang w:val="en-CA"/>
              </w:rPr>
              <w:br/>
            </w:r>
          </w:p>
        </w:tc>
        <w:tc>
          <w:tcPr>
            <w:tcW w:w="900" w:type="dxa"/>
          </w:tcPr>
          <w:p w14:paraId="1B34B461" w14:textId="44236831" w:rsidR="00E61DAC" w:rsidRPr="005B217D" w:rsidRDefault="00E61DAC" w:rsidP="00DA01D5">
            <w:pPr>
              <w:spacing w:before="60" w:after="60"/>
              <w:rPr>
                <w:szCs w:val="22"/>
                <w:lang w:val="en-CA"/>
              </w:rPr>
            </w:pPr>
            <w:r w:rsidRPr="005B217D">
              <w:rPr>
                <w:szCs w:val="22"/>
                <w:lang w:val="en-CA"/>
              </w:rPr>
              <w:br/>
            </w:r>
            <w:r w:rsidR="00DA01D5" w:rsidRPr="005B217D">
              <w:rPr>
                <w:szCs w:val="22"/>
                <w:lang w:val="en-CA"/>
              </w:rPr>
              <w:t>Email:</w:t>
            </w:r>
            <w:r w:rsidRPr="005B217D">
              <w:rPr>
                <w:szCs w:val="22"/>
                <w:lang w:val="en-CA"/>
              </w:rPr>
              <w:br/>
            </w:r>
          </w:p>
        </w:tc>
        <w:tc>
          <w:tcPr>
            <w:tcW w:w="3168" w:type="dxa"/>
          </w:tcPr>
          <w:p w14:paraId="4FF8AA28" w14:textId="0A5CA0B5" w:rsidR="00E61DAC" w:rsidRPr="005B217D" w:rsidRDefault="00E61DAC" w:rsidP="00DA01D5">
            <w:pPr>
              <w:spacing w:before="60" w:after="60"/>
              <w:rPr>
                <w:szCs w:val="22"/>
                <w:lang w:val="en-CA"/>
              </w:rPr>
            </w:pPr>
            <w:r w:rsidRPr="005B217D">
              <w:rPr>
                <w:szCs w:val="22"/>
                <w:lang w:val="en-CA"/>
              </w:rPr>
              <w:br/>
            </w:r>
            <w:r w:rsidR="00DA01D5">
              <w:rPr>
                <w:szCs w:val="22"/>
                <w:lang w:val="en-CA"/>
              </w:rPr>
              <w:t>spark@barunict.kr</w:t>
            </w:r>
            <w:r w:rsidRPr="005B217D">
              <w:rPr>
                <w:szCs w:val="22"/>
                <w:lang w:val="en-CA"/>
              </w:rPr>
              <w:br/>
            </w:r>
          </w:p>
        </w:tc>
      </w:tr>
      <w:tr w:rsidR="00E61DAC" w:rsidRPr="005B217D" w14:paraId="508325BE" w14:textId="77777777">
        <w:tc>
          <w:tcPr>
            <w:tcW w:w="1458" w:type="dxa"/>
          </w:tcPr>
          <w:p w14:paraId="70E2F5C7"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4DFBD0B9" w14:textId="16C37244" w:rsidR="00E61DAC" w:rsidRPr="005B217D" w:rsidRDefault="003956B6">
            <w:pPr>
              <w:spacing w:before="60" w:after="60"/>
              <w:rPr>
                <w:szCs w:val="22"/>
                <w:lang w:val="en-CA"/>
              </w:rPr>
            </w:pPr>
            <w:r>
              <w:rPr>
                <w:szCs w:val="22"/>
                <w:lang w:val="en-CA"/>
              </w:rPr>
              <w:t>Yonsei University</w:t>
            </w:r>
          </w:p>
        </w:tc>
      </w:tr>
    </w:tbl>
    <w:p w14:paraId="524BD060"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4185D15C" w14:textId="77777777" w:rsidR="00275BCF" w:rsidRPr="005B217D" w:rsidRDefault="00275BCF" w:rsidP="009234A5">
      <w:pPr>
        <w:pStyle w:val="1"/>
        <w:numPr>
          <w:ilvl w:val="0"/>
          <w:numId w:val="0"/>
        </w:numPr>
        <w:ind w:left="432" w:hanging="432"/>
        <w:rPr>
          <w:lang w:val="en-CA"/>
        </w:rPr>
      </w:pPr>
      <w:r w:rsidRPr="005B217D">
        <w:rPr>
          <w:lang w:val="en-CA"/>
        </w:rPr>
        <w:t>Abstract</w:t>
      </w:r>
    </w:p>
    <w:p w14:paraId="620C25D9" w14:textId="224BE1EB" w:rsidR="004437AA" w:rsidRDefault="004437AA" w:rsidP="00C97D78">
      <w:pPr>
        <w:rPr>
          <w:lang w:val="en-CA"/>
        </w:rPr>
      </w:pPr>
      <w:r>
        <w:rPr>
          <w:lang w:val="en-CA"/>
        </w:rPr>
        <w:t>This contribution reports the performance change in HM</w:t>
      </w:r>
      <w:r w:rsidR="00064357">
        <w:rPr>
          <w:lang w:val="en-CA"/>
        </w:rPr>
        <w:t xml:space="preserve"> with 4:2:0 test condition </w:t>
      </w:r>
      <w:r>
        <w:rPr>
          <w:lang w:val="en-CA"/>
        </w:rPr>
        <w:t xml:space="preserve">when raster search is turned off. When turning it off, a </w:t>
      </w:r>
      <w:r w:rsidR="006D4177">
        <w:rPr>
          <w:lang w:val="en-CA"/>
        </w:rPr>
        <w:t>0.2</w:t>
      </w:r>
      <w:r>
        <w:rPr>
          <w:lang w:val="en-CA"/>
        </w:rPr>
        <w:t xml:space="preserve"> % increase </w:t>
      </w:r>
      <w:r w:rsidR="006D4177">
        <w:rPr>
          <w:lang w:val="en-CA"/>
        </w:rPr>
        <w:t xml:space="preserve">for RA case and a 0% increase for LD case </w:t>
      </w:r>
      <w:r w:rsidR="007E28A3">
        <w:rPr>
          <w:lang w:val="en-CA"/>
        </w:rPr>
        <w:t>were</w:t>
      </w:r>
      <w:r>
        <w:rPr>
          <w:lang w:val="en-CA"/>
        </w:rPr>
        <w:t xml:space="preserve"> reported</w:t>
      </w:r>
      <w:r w:rsidR="006D4177">
        <w:rPr>
          <w:lang w:val="en-CA"/>
        </w:rPr>
        <w:t xml:space="preserve"> on average</w:t>
      </w:r>
      <w:r w:rsidR="006D4177" w:rsidRPr="006D4177">
        <w:rPr>
          <w:lang w:val="en-CA"/>
        </w:rPr>
        <w:t xml:space="preserve"> </w:t>
      </w:r>
      <w:r w:rsidR="006D4177">
        <w:rPr>
          <w:lang w:val="en-CA"/>
        </w:rPr>
        <w:t>in Y BD-rate</w:t>
      </w:r>
      <w:r w:rsidR="007E28A3">
        <w:rPr>
          <w:lang w:val="en-CA"/>
        </w:rPr>
        <w:t>. At the same time,</w:t>
      </w:r>
      <w:r>
        <w:rPr>
          <w:lang w:val="en-CA"/>
        </w:rPr>
        <w:t xml:space="preserve"> </w:t>
      </w:r>
      <w:r w:rsidR="007E28A3">
        <w:rPr>
          <w:lang w:val="en-CA"/>
        </w:rPr>
        <w:t xml:space="preserve">turning off raster search reduced the encoding time to </w:t>
      </w:r>
      <w:r w:rsidR="006D4177">
        <w:rPr>
          <w:lang w:val="en-CA"/>
        </w:rPr>
        <w:t>90</w:t>
      </w:r>
      <w:r>
        <w:rPr>
          <w:lang w:val="en-CA"/>
        </w:rPr>
        <w:t xml:space="preserve"> %</w:t>
      </w:r>
      <w:r w:rsidR="006D4177">
        <w:rPr>
          <w:lang w:val="en-CA"/>
        </w:rPr>
        <w:t xml:space="preserve"> for RA and 98% for LD</w:t>
      </w:r>
      <w:r>
        <w:rPr>
          <w:lang w:val="en-CA"/>
        </w:rPr>
        <w:t>, on average, in comparison with HM 16.18.</w:t>
      </w:r>
    </w:p>
    <w:p w14:paraId="430C72DA" w14:textId="736CA11F" w:rsidR="00745F6B" w:rsidRPr="005B217D" w:rsidRDefault="00745F6B" w:rsidP="00E11923">
      <w:pPr>
        <w:pStyle w:val="1"/>
        <w:rPr>
          <w:lang w:val="en-CA"/>
        </w:rPr>
      </w:pPr>
      <w:r w:rsidRPr="005B217D">
        <w:rPr>
          <w:lang w:val="en-CA"/>
        </w:rPr>
        <w:t xml:space="preserve">Introduction </w:t>
      </w:r>
    </w:p>
    <w:p w14:paraId="30072317" w14:textId="0A5AB795" w:rsidR="004C6760" w:rsidRDefault="004C6760" w:rsidP="004234F0">
      <w:pPr>
        <w:rPr>
          <w:szCs w:val="22"/>
          <w:lang w:val="en-CA"/>
        </w:rPr>
      </w:pPr>
      <w:r>
        <w:rPr>
          <w:szCs w:val="22"/>
          <w:lang w:val="en-CA"/>
        </w:rPr>
        <w:t xml:space="preserve">Encoding complexity of HM has been researched and attempted to be reduced in literature. In addition, HM encoding may be needed when comparing </w:t>
      </w:r>
      <w:r w:rsidR="00455CDE">
        <w:rPr>
          <w:szCs w:val="22"/>
          <w:lang w:val="en-CA"/>
        </w:rPr>
        <w:t xml:space="preserve">the performance improvement from HM to JEM in literature as well as in the standardization process of future video coding. </w:t>
      </w:r>
      <w:r w:rsidR="00783909">
        <w:rPr>
          <w:szCs w:val="22"/>
          <w:lang w:val="en-CA"/>
        </w:rPr>
        <w:t>Accordingly, decreasing the encoding complexity of HM can save time for reporting such evaluation experiments.</w:t>
      </w:r>
    </w:p>
    <w:p w14:paraId="32FD139C" w14:textId="631510FF" w:rsidR="00865187" w:rsidRDefault="00783909" w:rsidP="000C75A7">
      <w:pPr>
        <w:rPr>
          <w:szCs w:val="22"/>
          <w:lang w:val="en-CA"/>
        </w:rPr>
      </w:pPr>
      <w:r>
        <w:rPr>
          <w:szCs w:val="22"/>
          <w:lang w:val="en-CA"/>
        </w:rPr>
        <w:t xml:space="preserve">In this context, a simple parameter evaluation was conducted and reported in this contribution. One of the recent changes that can increase the encoding complexity of HM was evaluated: search range. To be specific, search range has been increased from 64 to 256, and currently 384 for random access </w:t>
      </w:r>
      <w:r w:rsidR="00C76813">
        <w:rPr>
          <w:szCs w:val="22"/>
          <w:lang w:val="en-CA"/>
        </w:rPr>
        <w:t xml:space="preserve">(RA) </w:t>
      </w:r>
      <w:r>
        <w:rPr>
          <w:szCs w:val="22"/>
          <w:lang w:val="en-CA"/>
        </w:rPr>
        <w:t xml:space="preserve">main configuration. The next section briefly review the motion search process in the latest HM and point </w:t>
      </w:r>
      <w:r w:rsidR="000C75A7">
        <w:rPr>
          <w:szCs w:val="22"/>
          <w:lang w:val="en-CA"/>
        </w:rPr>
        <w:t>a room to be improved in view of encoding complexity.</w:t>
      </w:r>
    </w:p>
    <w:p w14:paraId="3B9B86ED" w14:textId="6FFAD79D" w:rsidR="00C61667" w:rsidRDefault="00C61667" w:rsidP="004234F0">
      <w:pPr>
        <w:rPr>
          <w:szCs w:val="22"/>
          <w:lang w:val="en-CA"/>
        </w:rPr>
      </w:pPr>
    </w:p>
    <w:p w14:paraId="34CDF6FD" w14:textId="51598352" w:rsidR="00C61667" w:rsidRPr="005B217D" w:rsidRDefault="00C44E21" w:rsidP="00C61667">
      <w:pPr>
        <w:pStyle w:val="1"/>
        <w:rPr>
          <w:lang w:val="en-CA"/>
        </w:rPr>
      </w:pPr>
      <w:r>
        <w:rPr>
          <w:lang w:val="en-CA"/>
        </w:rPr>
        <w:t xml:space="preserve">Search </w:t>
      </w:r>
      <w:r w:rsidR="00C61667">
        <w:rPr>
          <w:lang w:val="en-CA"/>
        </w:rPr>
        <w:t>process in HM</w:t>
      </w:r>
      <w:r w:rsidR="000C75A7">
        <w:rPr>
          <w:lang w:val="en-CA"/>
        </w:rPr>
        <w:t xml:space="preserve"> 16.18</w:t>
      </w:r>
    </w:p>
    <w:p w14:paraId="052E89F7" w14:textId="14914242" w:rsidR="00C61667" w:rsidRDefault="000C75A7" w:rsidP="004234F0">
      <w:pPr>
        <w:rPr>
          <w:szCs w:val="22"/>
          <w:lang w:val="en-CA"/>
        </w:rPr>
      </w:pPr>
      <w:r>
        <w:rPr>
          <w:szCs w:val="22"/>
          <w:lang w:val="en-CA"/>
        </w:rPr>
        <w:t xml:space="preserve">There are several cases that HM 16.18 can choose to search integer-pixel motion vector. The default option in HM has been diamond search (i.e., </w:t>
      </w:r>
      <w:r w:rsidRPr="000C75A7">
        <w:rPr>
          <w:szCs w:val="22"/>
          <w:lang w:val="en-CA"/>
        </w:rPr>
        <w:t>MESEARCH_DIAMOND</w:t>
      </w:r>
      <w:r>
        <w:rPr>
          <w:szCs w:val="22"/>
          <w:lang w:val="en-CA"/>
        </w:rPr>
        <w:t xml:space="preserve"> in source code) which uses diamond search pattern as </w:t>
      </w:r>
      <w:r w:rsidR="002A4AC2">
        <w:rPr>
          <w:szCs w:val="22"/>
          <w:lang w:val="en-CA"/>
        </w:rPr>
        <w:t>written in Subsection 6.5.2.2.1 in JCTVC-AB1002. In addition to the diamond search, HM default option is conducting raster search</w:t>
      </w:r>
      <w:ins w:id="0" w:author="Sang-hyo Park" w:date="2018-04-19T09:51:00Z">
        <w:r w:rsidR="0021184B">
          <w:rPr>
            <w:szCs w:val="22"/>
            <w:lang w:val="en-CA"/>
          </w:rPr>
          <w:t xml:space="preserve"> when the result of diamond search is far from the starting point.</w:t>
        </w:r>
      </w:ins>
      <w:r w:rsidR="002A4AC2">
        <w:rPr>
          <w:szCs w:val="22"/>
          <w:lang w:val="en-CA"/>
        </w:rPr>
        <w:t xml:space="preserve"> </w:t>
      </w:r>
      <w:del w:id="1" w:author="Sang-hyo Park" w:date="2018-04-19T09:52:00Z">
        <w:r w:rsidR="002A4AC2" w:rsidDel="0021184B">
          <w:rPr>
            <w:szCs w:val="22"/>
            <w:lang w:val="en-CA"/>
          </w:rPr>
          <w:delText xml:space="preserve">that </w:delText>
        </w:r>
      </w:del>
      <w:ins w:id="2" w:author="Sang-hyo Park" w:date="2018-04-19T09:52:00Z">
        <w:r w:rsidR="0021184B">
          <w:rPr>
            <w:szCs w:val="22"/>
            <w:lang w:val="en-CA"/>
          </w:rPr>
          <w:t xml:space="preserve">Raster search </w:t>
        </w:r>
      </w:ins>
      <w:r w:rsidR="002A4AC2">
        <w:rPr>
          <w:szCs w:val="22"/>
          <w:lang w:val="en-CA"/>
        </w:rPr>
        <w:t>“</w:t>
      </w:r>
      <w:r w:rsidR="002A4AC2">
        <w:rPr>
          <w:lang w:val="en-CA" w:eastAsia="ja-JP"/>
        </w:rPr>
        <w:t>tests blocks along a sparse grid within the defined search window, testing blocks at every five luma samples horizontally and vertically</w:t>
      </w:r>
      <w:r w:rsidR="002A4AC2">
        <w:rPr>
          <w:szCs w:val="22"/>
          <w:lang w:val="en-CA"/>
        </w:rPr>
        <w:t>” as written in JCTVC-AB1002.</w:t>
      </w:r>
    </w:p>
    <w:p w14:paraId="042A1031" w14:textId="76E7DB8B" w:rsidR="002A4AC2" w:rsidRDefault="00C76813" w:rsidP="004234F0">
      <w:pPr>
        <w:rPr>
          <w:szCs w:val="22"/>
          <w:lang w:val="en-CA"/>
        </w:rPr>
      </w:pPr>
      <w:r>
        <w:rPr>
          <w:szCs w:val="22"/>
          <w:lang w:val="en-CA"/>
        </w:rPr>
        <w:t>Although the search range was increased from 64 (HM 16.13) to 384 (HM 16.16 and later) for RA case, the number of search point for diamond search may not be increased in the certain situation. It is possible because for the first diamond search, there exist stop criterion that determine the best search point and skip remaining points upon the given small distance. However, there is no such stop criterion on raster search when it is enabled and the best distance of the first diamond search is longer than five.</w:t>
      </w:r>
    </w:p>
    <w:p w14:paraId="37DE5204" w14:textId="2CD0408F" w:rsidR="00990EF8" w:rsidRDefault="00990EF8" w:rsidP="004234F0">
      <w:pPr>
        <w:rPr>
          <w:szCs w:val="22"/>
          <w:lang w:val="en-CA"/>
        </w:rPr>
      </w:pPr>
      <w:r>
        <w:rPr>
          <w:szCs w:val="22"/>
          <w:lang w:val="en-CA"/>
        </w:rPr>
        <w:lastRenderedPageBreak/>
        <w:t>To figure out a room to reduce the encoding complexity of raster search, the encoding time of two sets were measured on top of HM 16.18: 1) default search option and 2) turning off raster search. The following section describes the test condition and experimental results.</w:t>
      </w:r>
    </w:p>
    <w:p w14:paraId="5C45A300" w14:textId="6F2BB5B4" w:rsidR="00C61667" w:rsidRPr="005B217D" w:rsidRDefault="008551F9" w:rsidP="00C61667">
      <w:pPr>
        <w:pStyle w:val="1"/>
        <w:rPr>
          <w:lang w:val="en-CA"/>
        </w:rPr>
      </w:pPr>
      <w:r>
        <w:rPr>
          <w:lang w:val="en-CA"/>
        </w:rPr>
        <w:t>Experiments</w:t>
      </w:r>
    </w:p>
    <w:p w14:paraId="56CC04C6" w14:textId="3920727E" w:rsidR="000F55EF" w:rsidRDefault="000F55EF" w:rsidP="00412624">
      <w:pPr>
        <w:rPr>
          <w:szCs w:val="22"/>
          <w:lang w:val="en-CA"/>
        </w:rPr>
      </w:pPr>
      <w:r>
        <w:rPr>
          <w:szCs w:val="22"/>
          <w:lang w:val="en-CA"/>
        </w:rPr>
        <w:t>Tests were conducted based on common test conditions (CTCs) in JCTVC-AC1100</w:t>
      </w:r>
      <w:ins w:id="3" w:author="Sang-hyo Park" w:date="2018-04-19T09:53:00Z">
        <w:r w:rsidR="0021184B">
          <w:rPr>
            <w:szCs w:val="22"/>
            <w:lang w:val="en-CA"/>
          </w:rPr>
          <w:t>, but class A and class F sequences were not tested in this contribution</w:t>
        </w:r>
      </w:ins>
      <w:bookmarkStart w:id="4" w:name="_GoBack"/>
      <w:bookmarkEnd w:id="4"/>
      <w:r>
        <w:rPr>
          <w:szCs w:val="22"/>
          <w:lang w:val="en-CA"/>
        </w:rPr>
        <w:t>. As an initial report for the performance check of raster search in HM 16.18, two configurations were selected in HM 4:2:0 CTCs: RA main and LB main. Test material in this experiments is Class B, Class C, Class D, and Class E. Overall results for RA is shown in Table 1, and results for LD in Table 2.</w:t>
      </w:r>
      <w:r w:rsidR="006D195F">
        <w:rPr>
          <w:szCs w:val="22"/>
          <w:lang w:val="en-CA"/>
        </w:rPr>
        <w:t xml:space="preserve"> Detailed data is in the attached excel sheet.</w:t>
      </w:r>
      <w:r w:rsidR="00412624">
        <w:rPr>
          <w:szCs w:val="22"/>
          <w:lang w:val="en-CA"/>
        </w:rPr>
        <w:t xml:space="preserve"> For RA case, it was reported on average that a 0.2% increase was occurred in BD-rate of Y and a 10% decrease was occurred in encoding time, when raster search was turned off. For LD case, it was reported on average that a 0.0% increase was occurred in BD-rate of Y and a 2% decrease was occurred in encoding time, when raster search was turned off.</w:t>
      </w:r>
    </w:p>
    <w:p w14:paraId="12CBB425" w14:textId="26983DB9" w:rsidR="00FB6B64" w:rsidRDefault="00FB6B64" w:rsidP="00FB6B64">
      <w:pPr>
        <w:rPr>
          <w:lang w:val="en-CA" w:eastAsia="ko-KR"/>
        </w:rPr>
      </w:pPr>
      <w:r w:rsidRPr="00A0069F">
        <w:rPr>
          <w:b/>
          <w:lang w:val="en-CA" w:eastAsia="ko-KR"/>
        </w:rPr>
        <w:t xml:space="preserve">Table </w:t>
      </w:r>
      <w:r>
        <w:rPr>
          <w:b/>
          <w:lang w:val="en-CA" w:eastAsia="ko-KR"/>
        </w:rPr>
        <w:t>1</w:t>
      </w:r>
      <w:r w:rsidRPr="00A0069F">
        <w:rPr>
          <w:b/>
          <w:lang w:val="en-CA" w:eastAsia="ko-KR"/>
        </w:rPr>
        <w:t>.</w:t>
      </w:r>
      <w:r>
        <w:rPr>
          <w:lang w:val="en-CA" w:eastAsia="ko-KR"/>
        </w:rPr>
        <w:t xml:space="preserve"> BD-rates of raster search off against HM 16.18 in RA case</w:t>
      </w:r>
    </w:p>
    <w:tbl>
      <w:tblPr>
        <w:tblW w:w="3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963"/>
        <w:gridCol w:w="963"/>
        <w:gridCol w:w="966"/>
      </w:tblGrid>
      <w:tr w:rsidR="00997C46" w:rsidRPr="000F55EF" w14:paraId="7846DA87" w14:textId="77777777" w:rsidTr="00E05CC9">
        <w:trPr>
          <w:trHeight w:val="228"/>
          <w:jc w:val="center"/>
        </w:trPr>
        <w:tc>
          <w:tcPr>
            <w:tcW w:w="1095" w:type="dxa"/>
            <w:shd w:val="clear" w:color="auto" w:fill="auto"/>
            <w:noWrap/>
            <w:hideMark/>
          </w:tcPr>
          <w:p w14:paraId="102DA8F0"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szCs w:val="24"/>
                <w:lang w:eastAsia="ko-KR"/>
              </w:rPr>
            </w:pPr>
          </w:p>
        </w:tc>
        <w:tc>
          <w:tcPr>
            <w:tcW w:w="2892" w:type="dxa"/>
            <w:gridSpan w:val="3"/>
            <w:shd w:val="clear" w:color="auto" w:fill="auto"/>
            <w:noWrap/>
            <w:hideMark/>
          </w:tcPr>
          <w:p w14:paraId="42B6C240"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ko-KR"/>
              </w:rPr>
            </w:pPr>
            <w:r w:rsidRPr="000F55EF">
              <w:rPr>
                <w:rFonts w:ascii="Arial" w:hAnsi="Arial" w:cs="Arial"/>
                <w:b/>
                <w:bCs/>
                <w:color w:val="000000"/>
                <w:sz w:val="18"/>
                <w:szCs w:val="18"/>
                <w:lang w:eastAsia="ko-KR"/>
              </w:rPr>
              <w:t>Random Access Main</w:t>
            </w:r>
          </w:p>
        </w:tc>
      </w:tr>
      <w:tr w:rsidR="00997C46" w:rsidRPr="000F55EF" w14:paraId="6F4F0B2D" w14:textId="77777777" w:rsidTr="000076C8">
        <w:trPr>
          <w:trHeight w:val="242"/>
          <w:jc w:val="center"/>
        </w:trPr>
        <w:tc>
          <w:tcPr>
            <w:tcW w:w="1095" w:type="dxa"/>
            <w:shd w:val="clear" w:color="auto" w:fill="auto"/>
            <w:noWrap/>
            <w:hideMark/>
          </w:tcPr>
          <w:p w14:paraId="513A5F9C"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ko-KR"/>
              </w:rPr>
            </w:pPr>
          </w:p>
        </w:tc>
        <w:tc>
          <w:tcPr>
            <w:tcW w:w="963" w:type="dxa"/>
            <w:shd w:val="clear" w:color="auto" w:fill="auto"/>
            <w:noWrap/>
            <w:hideMark/>
          </w:tcPr>
          <w:p w14:paraId="4772B32C"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Y</w:t>
            </w:r>
          </w:p>
        </w:tc>
        <w:tc>
          <w:tcPr>
            <w:tcW w:w="963" w:type="dxa"/>
            <w:shd w:val="clear" w:color="auto" w:fill="auto"/>
            <w:noWrap/>
            <w:hideMark/>
          </w:tcPr>
          <w:p w14:paraId="16506E1D"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U</w:t>
            </w:r>
          </w:p>
        </w:tc>
        <w:tc>
          <w:tcPr>
            <w:tcW w:w="966" w:type="dxa"/>
            <w:shd w:val="clear" w:color="auto" w:fill="auto"/>
            <w:noWrap/>
            <w:hideMark/>
          </w:tcPr>
          <w:p w14:paraId="269CFAD2"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V</w:t>
            </w:r>
          </w:p>
        </w:tc>
      </w:tr>
      <w:tr w:rsidR="00997C46" w:rsidRPr="000F55EF" w14:paraId="4DDDEBEA" w14:textId="77777777" w:rsidTr="000076C8">
        <w:trPr>
          <w:trHeight w:val="228"/>
          <w:jc w:val="center"/>
        </w:trPr>
        <w:tc>
          <w:tcPr>
            <w:tcW w:w="1095" w:type="dxa"/>
            <w:shd w:val="clear" w:color="auto" w:fill="auto"/>
            <w:noWrap/>
            <w:hideMark/>
          </w:tcPr>
          <w:p w14:paraId="466CA2BA"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ko-KR"/>
              </w:rPr>
            </w:pPr>
            <w:r w:rsidRPr="000F55EF">
              <w:rPr>
                <w:rFonts w:ascii="Arial" w:hAnsi="Arial" w:cs="Arial"/>
                <w:color w:val="000000"/>
                <w:sz w:val="18"/>
                <w:szCs w:val="18"/>
                <w:lang w:eastAsia="ko-KR"/>
              </w:rPr>
              <w:t>Class A</w:t>
            </w:r>
          </w:p>
        </w:tc>
        <w:tc>
          <w:tcPr>
            <w:tcW w:w="963" w:type="dxa"/>
            <w:shd w:val="clear" w:color="auto" w:fill="auto"/>
            <w:noWrap/>
            <w:hideMark/>
          </w:tcPr>
          <w:p w14:paraId="50AB8A44"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#REF!</w:t>
            </w:r>
          </w:p>
        </w:tc>
        <w:tc>
          <w:tcPr>
            <w:tcW w:w="963" w:type="dxa"/>
            <w:shd w:val="clear" w:color="auto" w:fill="auto"/>
            <w:noWrap/>
            <w:hideMark/>
          </w:tcPr>
          <w:p w14:paraId="5FE44498"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#REF!</w:t>
            </w:r>
          </w:p>
        </w:tc>
        <w:tc>
          <w:tcPr>
            <w:tcW w:w="966" w:type="dxa"/>
            <w:shd w:val="clear" w:color="auto" w:fill="auto"/>
            <w:noWrap/>
            <w:hideMark/>
          </w:tcPr>
          <w:p w14:paraId="532858A7"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#REF!</w:t>
            </w:r>
          </w:p>
        </w:tc>
      </w:tr>
      <w:tr w:rsidR="00997C46" w:rsidRPr="000F55EF" w14:paraId="488E8E20" w14:textId="77777777" w:rsidTr="000076C8">
        <w:trPr>
          <w:trHeight w:val="228"/>
          <w:jc w:val="center"/>
        </w:trPr>
        <w:tc>
          <w:tcPr>
            <w:tcW w:w="1095" w:type="dxa"/>
            <w:shd w:val="clear" w:color="auto" w:fill="auto"/>
            <w:noWrap/>
            <w:hideMark/>
          </w:tcPr>
          <w:p w14:paraId="55B04367"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ko-KR"/>
              </w:rPr>
            </w:pPr>
            <w:r w:rsidRPr="000F55EF">
              <w:rPr>
                <w:rFonts w:ascii="Arial" w:hAnsi="Arial" w:cs="Arial"/>
                <w:color w:val="000000"/>
                <w:sz w:val="18"/>
                <w:szCs w:val="18"/>
                <w:lang w:eastAsia="ko-KR"/>
              </w:rPr>
              <w:t>Class B</w:t>
            </w:r>
          </w:p>
        </w:tc>
        <w:tc>
          <w:tcPr>
            <w:tcW w:w="963" w:type="dxa"/>
            <w:shd w:val="clear" w:color="auto" w:fill="auto"/>
            <w:noWrap/>
            <w:hideMark/>
          </w:tcPr>
          <w:p w14:paraId="6616A6A0"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0.2%</w:t>
            </w:r>
          </w:p>
        </w:tc>
        <w:tc>
          <w:tcPr>
            <w:tcW w:w="963" w:type="dxa"/>
            <w:shd w:val="clear" w:color="auto" w:fill="auto"/>
            <w:noWrap/>
            <w:hideMark/>
          </w:tcPr>
          <w:p w14:paraId="0E032AA9"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0.3%</w:t>
            </w:r>
          </w:p>
        </w:tc>
        <w:tc>
          <w:tcPr>
            <w:tcW w:w="966" w:type="dxa"/>
            <w:shd w:val="clear" w:color="auto" w:fill="auto"/>
            <w:noWrap/>
            <w:hideMark/>
          </w:tcPr>
          <w:p w14:paraId="2A884367"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0.3%</w:t>
            </w:r>
          </w:p>
        </w:tc>
      </w:tr>
      <w:tr w:rsidR="00997C46" w:rsidRPr="000F55EF" w14:paraId="05478AC0" w14:textId="77777777" w:rsidTr="000076C8">
        <w:trPr>
          <w:trHeight w:val="228"/>
          <w:jc w:val="center"/>
        </w:trPr>
        <w:tc>
          <w:tcPr>
            <w:tcW w:w="1095" w:type="dxa"/>
            <w:shd w:val="clear" w:color="auto" w:fill="auto"/>
            <w:noWrap/>
            <w:hideMark/>
          </w:tcPr>
          <w:p w14:paraId="1FEF34F3"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ko-KR"/>
              </w:rPr>
            </w:pPr>
            <w:r w:rsidRPr="000F55EF">
              <w:rPr>
                <w:rFonts w:ascii="Arial" w:hAnsi="Arial" w:cs="Arial"/>
                <w:color w:val="000000"/>
                <w:sz w:val="18"/>
                <w:szCs w:val="18"/>
                <w:lang w:eastAsia="ko-KR"/>
              </w:rPr>
              <w:t>Class C</w:t>
            </w:r>
          </w:p>
        </w:tc>
        <w:tc>
          <w:tcPr>
            <w:tcW w:w="963" w:type="dxa"/>
            <w:shd w:val="clear" w:color="auto" w:fill="auto"/>
            <w:noWrap/>
            <w:hideMark/>
          </w:tcPr>
          <w:p w14:paraId="36CF0128"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0.3%</w:t>
            </w:r>
          </w:p>
        </w:tc>
        <w:tc>
          <w:tcPr>
            <w:tcW w:w="963" w:type="dxa"/>
            <w:shd w:val="clear" w:color="auto" w:fill="auto"/>
            <w:noWrap/>
            <w:hideMark/>
          </w:tcPr>
          <w:p w14:paraId="3E6C1BD2"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0.4%</w:t>
            </w:r>
          </w:p>
        </w:tc>
        <w:tc>
          <w:tcPr>
            <w:tcW w:w="966" w:type="dxa"/>
            <w:shd w:val="clear" w:color="auto" w:fill="auto"/>
            <w:noWrap/>
            <w:hideMark/>
          </w:tcPr>
          <w:p w14:paraId="54741B48"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0.5%</w:t>
            </w:r>
          </w:p>
        </w:tc>
      </w:tr>
      <w:tr w:rsidR="00997C46" w:rsidRPr="000F55EF" w14:paraId="47E7886C" w14:textId="77777777" w:rsidTr="000076C8">
        <w:trPr>
          <w:trHeight w:val="228"/>
          <w:jc w:val="center"/>
        </w:trPr>
        <w:tc>
          <w:tcPr>
            <w:tcW w:w="1095" w:type="dxa"/>
            <w:shd w:val="clear" w:color="auto" w:fill="auto"/>
            <w:noWrap/>
            <w:hideMark/>
          </w:tcPr>
          <w:p w14:paraId="24A2A950"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ko-KR"/>
              </w:rPr>
            </w:pPr>
            <w:r w:rsidRPr="000F55EF">
              <w:rPr>
                <w:rFonts w:ascii="Arial" w:hAnsi="Arial" w:cs="Arial"/>
                <w:color w:val="000000"/>
                <w:sz w:val="18"/>
                <w:szCs w:val="18"/>
                <w:lang w:eastAsia="ko-KR"/>
              </w:rPr>
              <w:t>Class D</w:t>
            </w:r>
          </w:p>
        </w:tc>
        <w:tc>
          <w:tcPr>
            <w:tcW w:w="963" w:type="dxa"/>
            <w:shd w:val="clear" w:color="auto" w:fill="auto"/>
            <w:noWrap/>
            <w:hideMark/>
          </w:tcPr>
          <w:p w14:paraId="0F46396F"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0.1%</w:t>
            </w:r>
          </w:p>
        </w:tc>
        <w:tc>
          <w:tcPr>
            <w:tcW w:w="963" w:type="dxa"/>
            <w:shd w:val="clear" w:color="auto" w:fill="auto"/>
            <w:noWrap/>
            <w:hideMark/>
          </w:tcPr>
          <w:p w14:paraId="141602DC"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0.1%</w:t>
            </w:r>
          </w:p>
        </w:tc>
        <w:tc>
          <w:tcPr>
            <w:tcW w:w="966" w:type="dxa"/>
            <w:shd w:val="clear" w:color="auto" w:fill="auto"/>
            <w:noWrap/>
            <w:hideMark/>
          </w:tcPr>
          <w:p w14:paraId="2B7879DB"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0.1%</w:t>
            </w:r>
          </w:p>
        </w:tc>
      </w:tr>
      <w:tr w:rsidR="00997C46" w:rsidRPr="000F55EF" w14:paraId="7416B95F" w14:textId="77777777" w:rsidTr="000076C8">
        <w:trPr>
          <w:trHeight w:val="242"/>
          <w:jc w:val="center"/>
        </w:trPr>
        <w:tc>
          <w:tcPr>
            <w:tcW w:w="1095" w:type="dxa"/>
            <w:shd w:val="clear" w:color="auto" w:fill="auto"/>
            <w:noWrap/>
            <w:hideMark/>
          </w:tcPr>
          <w:p w14:paraId="1869641D"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ko-KR"/>
              </w:rPr>
            </w:pPr>
            <w:r w:rsidRPr="000F55EF">
              <w:rPr>
                <w:rFonts w:ascii="Arial" w:hAnsi="Arial" w:cs="Arial"/>
                <w:color w:val="000000"/>
                <w:sz w:val="18"/>
                <w:szCs w:val="18"/>
                <w:lang w:eastAsia="ko-KR"/>
              </w:rPr>
              <w:t>Class E</w:t>
            </w:r>
          </w:p>
        </w:tc>
        <w:tc>
          <w:tcPr>
            <w:tcW w:w="963" w:type="dxa"/>
            <w:shd w:val="clear" w:color="auto" w:fill="auto"/>
            <w:noWrap/>
            <w:hideMark/>
          </w:tcPr>
          <w:p w14:paraId="1E326DF3"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 </w:t>
            </w:r>
          </w:p>
        </w:tc>
        <w:tc>
          <w:tcPr>
            <w:tcW w:w="963" w:type="dxa"/>
            <w:shd w:val="clear" w:color="auto" w:fill="auto"/>
            <w:noWrap/>
            <w:hideMark/>
          </w:tcPr>
          <w:p w14:paraId="0FB0CCB6"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p>
        </w:tc>
        <w:tc>
          <w:tcPr>
            <w:tcW w:w="966" w:type="dxa"/>
            <w:shd w:val="clear" w:color="auto" w:fill="auto"/>
            <w:noWrap/>
            <w:hideMark/>
          </w:tcPr>
          <w:p w14:paraId="0CAA15E5"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 </w:t>
            </w:r>
          </w:p>
        </w:tc>
      </w:tr>
      <w:tr w:rsidR="00997C46" w:rsidRPr="000F55EF" w14:paraId="6191F4E8" w14:textId="77777777" w:rsidTr="000076C8">
        <w:trPr>
          <w:trHeight w:val="228"/>
          <w:jc w:val="center"/>
        </w:trPr>
        <w:tc>
          <w:tcPr>
            <w:tcW w:w="1095" w:type="dxa"/>
            <w:shd w:val="clear" w:color="auto" w:fill="auto"/>
            <w:noWrap/>
            <w:hideMark/>
          </w:tcPr>
          <w:p w14:paraId="26D260C8"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b/>
                <w:bCs/>
                <w:color w:val="000000"/>
                <w:sz w:val="18"/>
                <w:szCs w:val="18"/>
                <w:lang w:eastAsia="ko-KR"/>
              </w:rPr>
            </w:pPr>
            <w:r w:rsidRPr="000F55EF">
              <w:rPr>
                <w:rFonts w:ascii="Arial" w:hAnsi="Arial" w:cs="Arial"/>
                <w:b/>
                <w:bCs/>
                <w:color w:val="000000"/>
                <w:sz w:val="18"/>
                <w:szCs w:val="18"/>
                <w:lang w:eastAsia="ko-KR"/>
              </w:rPr>
              <w:t>Overall</w:t>
            </w:r>
          </w:p>
        </w:tc>
        <w:tc>
          <w:tcPr>
            <w:tcW w:w="963" w:type="dxa"/>
            <w:shd w:val="clear" w:color="auto" w:fill="auto"/>
            <w:noWrap/>
            <w:hideMark/>
          </w:tcPr>
          <w:p w14:paraId="6FD7A874"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0.2%</w:t>
            </w:r>
          </w:p>
        </w:tc>
        <w:tc>
          <w:tcPr>
            <w:tcW w:w="963" w:type="dxa"/>
            <w:shd w:val="clear" w:color="auto" w:fill="auto"/>
            <w:noWrap/>
            <w:hideMark/>
          </w:tcPr>
          <w:p w14:paraId="3F665523"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0.3%</w:t>
            </w:r>
          </w:p>
        </w:tc>
        <w:tc>
          <w:tcPr>
            <w:tcW w:w="966" w:type="dxa"/>
            <w:shd w:val="clear" w:color="auto" w:fill="auto"/>
            <w:noWrap/>
            <w:hideMark/>
          </w:tcPr>
          <w:p w14:paraId="53DD083D" w14:textId="77777777" w:rsidR="000F55EF" w:rsidRPr="000F55EF" w:rsidRDefault="000F55EF"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0F55EF">
              <w:rPr>
                <w:rFonts w:ascii="Arial" w:hAnsi="Arial" w:cs="Arial"/>
                <w:color w:val="000000"/>
                <w:sz w:val="18"/>
                <w:szCs w:val="18"/>
                <w:lang w:eastAsia="ko-KR"/>
              </w:rPr>
              <w:t>0.3%</w:t>
            </w:r>
          </w:p>
        </w:tc>
      </w:tr>
      <w:tr w:rsidR="000076C8" w:rsidRPr="000F55EF" w14:paraId="405B06C8" w14:textId="77777777" w:rsidTr="00E05CC9">
        <w:trPr>
          <w:trHeight w:val="228"/>
          <w:jc w:val="center"/>
        </w:trPr>
        <w:tc>
          <w:tcPr>
            <w:tcW w:w="1095" w:type="dxa"/>
            <w:shd w:val="clear" w:color="auto" w:fill="auto"/>
            <w:noWrap/>
            <w:vAlign w:val="bottom"/>
          </w:tcPr>
          <w:p w14:paraId="75780FBC" w14:textId="2E6DE4FE" w:rsidR="000076C8" w:rsidRPr="000F55EF" w:rsidRDefault="000076C8" w:rsidP="000076C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b/>
                <w:bCs/>
                <w:color w:val="000000"/>
                <w:sz w:val="18"/>
                <w:szCs w:val="18"/>
                <w:lang w:eastAsia="ko-KR"/>
              </w:rPr>
            </w:pPr>
            <w:r>
              <w:rPr>
                <w:rFonts w:ascii="Arial" w:hAnsi="Arial" w:cs="Arial"/>
                <w:color w:val="000000"/>
                <w:sz w:val="18"/>
                <w:szCs w:val="18"/>
              </w:rPr>
              <w:t>Enc. Time</w:t>
            </w:r>
          </w:p>
        </w:tc>
        <w:tc>
          <w:tcPr>
            <w:tcW w:w="2892" w:type="dxa"/>
            <w:gridSpan w:val="3"/>
            <w:shd w:val="clear" w:color="auto" w:fill="auto"/>
            <w:noWrap/>
            <w:vAlign w:val="bottom"/>
          </w:tcPr>
          <w:p w14:paraId="429DF208" w14:textId="48F6A469" w:rsidR="000076C8" w:rsidRPr="000F55EF" w:rsidRDefault="000076C8" w:rsidP="000076C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Pr>
                <w:rFonts w:ascii="Arial" w:hAnsi="Arial" w:cs="Arial"/>
                <w:color w:val="000000"/>
                <w:sz w:val="18"/>
                <w:szCs w:val="18"/>
              </w:rPr>
              <w:t>90%</w:t>
            </w:r>
          </w:p>
        </w:tc>
      </w:tr>
    </w:tbl>
    <w:p w14:paraId="0113D376" w14:textId="77777777" w:rsidR="005A211D" w:rsidRDefault="005A211D" w:rsidP="00FB6B64">
      <w:pPr>
        <w:rPr>
          <w:b/>
          <w:lang w:val="en-CA" w:eastAsia="ko-KR"/>
        </w:rPr>
      </w:pPr>
    </w:p>
    <w:p w14:paraId="4D2A6EB1" w14:textId="67213C51" w:rsidR="00FB6B64" w:rsidRDefault="00FB6B64" w:rsidP="00FB6B64">
      <w:pPr>
        <w:rPr>
          <w:lang w:val="en-CA" w:eastAsia="ko-KR"/>
        </w:rPr>
      </w:pPr>
      <w:r w:rsidRPr="00A0069F">
        <w:rPr>
          <w:b/>
          <w:lang w:val="en-CA" w:eastAsia="ko-KR"/>
        </w:rPr>
        <w:t>Table 2.</w:t>
      </w:r>
      <w:r>
        <w:rPr>
          <w:lang w:val="en-CA" w:eastAsia="ko-KR"/>
        </w:rPr>
        <w:t xml:space="preserve"> BD-rates of raster search off against HM 16.18 in </w:t>
      </w:r>
      <w:r w:rsidR="003069DF">
        <w:rPr>
          <w:lang w:val="en-CA" w:eastAsia="ko-KR"/>
        </w:rPr>
        <w:t>LB</w:t>
      </w:r>
      <w:r>
        <w:rPr>
          <w:lang w:val="en-CA" w:eastAsia="ko-KR"/>
        </w:rPr>
        <w:t xml:space="preserve"> case</w:t>
      </w:r>
    </w:p>
    <w:tbl>
      <w:tblPr>
        <w:tblW w:w="4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939"/>
        <w:gridCol w:w="939"/>
        <w:gridCol w:w="946"/>
      </w:tblGrid>
      <w:tr w:rsidR="00997C46" w:rsidRPr="005A211D" w14:paraId="110FADAD" w14:textId="77777777" w:rsidTr="0073702A">
        <w:trPr>
          <w:trHeight w:val="245"/>
          <w:jc w:val="center"/>
        </w:trPr>
        <w:tc>
          <w:tcPr>
            <w:tcW w:w="1241" w:type="dxa"/>
            <w:shd w:val="clear" w:color="auto" w:fill="auto"/>
            <w:noWrap/>
            <w:hideMark/>
          </w:tcPr>
          <w:p w14:paraId="611E2D05"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sz w:val="20"/>
                <w:szCs w:val="24"/>
                <w:lang w:eastAsia="ko-KR"/>
              </w:rPr>
            </w:pPr>
          </w:p>
        </w:tc>
        <w:tc>
          <w:tcPr>
            <w:tcW w:w="2824" w:type="dxa"/>
            <w:gridSpan w:val="3"/>
            <w:shd w:val="clear" w:color="auto" w:fill="auto"/>
            <w:noWrap/>
            <w:hideMark/>
          </w:tcPr>
          <w:p w14:paraId="5DB20250"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ko-KR"/>
              </w:rPr>
            </w:pPr>
            <w:r w:rsidRPr="005A211D">
              <w:rPr>
                <w:rFonts w:ascii="Arial" w:hAnsi="Arial" w:cs="Arial"/>
                <w:b/>
                <w:bCs/>
                <w:color w:val="000000"/>
                <w:sz w:val="18"/>
                <w:szCs w:val="18"/>
                <w:lang w:eastAsia="ko-KR"/>
              </w:rPr>
              <w:t>Low delay B Main</w:t>
            </w:r>
          </w:p>
        </w:tc>
      </w:tr>
      <w:tr w:rsidR="00997C46" w:rsidRPr="005A211D" w14:paraId="54951AEF" w14:textId="77777777" w:rsidTr="0073702A">
        <w:trPr>
          <w:trHeight w:val="262"/>
          <w:jc w:val="center"/>
        </w:trPr>
        <w:tc>
          <w:tcPr>
            <w:tcW w:w="1241" w:type="dxa"/>
            <w:shd w:val="clear" w:color="auto" w:fill="auto"/>
            <w:noWrap/>
            <w:hideMark/>
          </w:tcPr>
          <w:p w14:paraId="21868DEE"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b/>
                <w:bCs/>
                <w:color w:val="000000"/>
                <w:sz w:val="18"/>
                <w:szCs w:val="18"/>
                <w:lang w:eastAsia="ko-KR"/>
              </w:rPr>
            </w:pPr>
          </w:p>
        </w:tc>
        <w:tc>
          <w:tcPr>
            <w:tcW w:w="939" w:type="dxa"/>
            <w:shd w:val="clear" w:color="auto" w:fill="auto"/>
            <w:noWrap/>
            <w:hideMark/>
          </w:tcPr>
          <w:p w14:paraId="41FFB343"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Y</w:t>
            </w:r>
          </w:p>
        </w:tc>
        <w:tc>
          <w:tcPr>
            <w:tcW w:w="939" w:type="dxa"/>
            <w:shd w:val="clear" w:color="auto" w:fill="auto"/>
            <w:noWrap/>
            <w:hideMark/>
          </w:tcPr>
          <w:p w14:paraId="098CD5FA"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U</w:t>
            </w:r>
          </w:p>
        </w:tc>
        <w:tc>
          <w:tcPr>
            <w:tcW w:w="946" w:type="dxa"/>
            <w:shd w:val="clear" w:color="auto" w:fill="auto"/>
            <w:noWrap/>
            <w:hideMark/>
          </w:tcPr>
          <w:p w14:paraId="7AF999FB"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V</w:t>
            </w:r>
          </w:p>
        </w:tc>
      </w:tr>
      <w:tr w:rsidR="00997C46" w:rsidRPr="005A211D" w14:paraId="038D0377" w14:textId="77777777" w:rsidTr="0073702A">
        <w:trPr>
          <w:trHeight w:val="245"/>
          <w:jc w:val="center"/>
        </w:trPr>
        <w:tc>
          <w:tcPr>
            <w:tcW w:w="1241" w:type="dxa"/>
            <w:shd w:val="clear" w:color="auto" w:fill="auto"/>
            <w:noWrap/>
            <w:hideMark/>
          </w:tcPr>
          <w:p w14:paraId="77371A43"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ko-KR"/>
              </w:rPr>
            </w:pPr>
            <w:r w:rsidRPr="005A211D">
              <w:rPr>
                <w:rFonts w:ascii="Arial" w:hAnsi="Arial" w:cs="Arial"/>
                <w:color w:val="000000"/>
                <w:sz w:val="18"/>
                <w:szCs w:val="18"/>
                <w:lang w:eastAsia="ko-KR"/>
              </w:rPr>
              <w:t>Class A</w:t>
            </w:r>
          </w:p>
        </w:tc>
        <w:tc>
          <w:tcPr>
            <w:tcW w:w="939" w:type="dxa"/>
            <w:shd w:val="clear" w:color="auto" w:fill="auto"/>
            <w:noWrap/>
            <w:hideMark/>
          </w:tcPr>
          <w:p w14:paraId="17F77B92"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 </w:t>
            </w:r>
          </w:p>
        </w:tc>
        <w:tc>
          <w:tcPr>
            <w:tcW w:w="939" w:type="dxa"/>
            <w:shd w:val="clear" w:color="auto" w:fill="auto"/>
            <w:noWrap/>
            <w:hideMark/>
          </w:tcPr>
          <w:p w14:paraId="0C4C5401"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 </w:t>
            </w:r>
          </w:p>
        </w:tc>
        <w:tc>
          <w:tcPr>
            <w:tcW w:w="946" w:type="dxa"/>
            <w:shd w:val="clear" w:color="auto" w:fill="auto"/>
            <w:noWrap/>
            <w:hideMark/>
          </w:tcPr>
          <w:p w14:paraId="673F542C"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 </w:t>
            </w:r>
          </w:p>
        </w:tc>
      </w:tr>
      <w:tr w:rsidR="00997C46" w:rsidRPr="005A211D" w14:paraId="4C800E51" w14:textId="77777777" w:rsidTr="0073702A">
        <w:trPr>
          <w:trHeight w:val="245"/>
          <w:jc w:val="center"/>
        </w:trPr>
        <w:tc>
          <w:tcPr>
            <w:tcW w:w="1241" w:type="dxa"/>
            <w:shd w:val="clear" w:color="auto" w:fill="auto"/>
            <w:noWrap/>
            <w:hideMark/>
          </w:tcPr>
          <w:p w14:paraId="53CA99C9"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ko-KR"/>
              </w:rPr>
            </w:pPr>
            <w:r w:rsidRPr="005A211D">
              <w:rPr>
                <w:rFonts w:ascii="Arial" w:hAnsi="Arial" w:cs="Arial"/>
                <w:color w:val="000000"/>
                <w:sz w:val="18"/>
                <w:szCs w:val="18"/>
                <w:lang w:eastAsia="ko-KR"/>
              </w:rPr>
              <w:t>Class B</w:t>
            </w:r>
          </w:p>
        </w:tc>
        <w:tc>
          <w:tcPr>
            <w:tcW w:w="939" w:type="dxa"/>
            <w:shd w:val="clear" w:color="auto" w:fill="auto"/>
            <w:noWrap/>
            <w:hideMark/>
          </w:tcPr>
          <w:p w14:paraId="1E7A9EA5"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0.0%</w:t>
            </w:r>
          </w:p>
        </w:tc>
        <w:tc>
          <w:tcPr>
            <w:tcW w:w="939" w:type="dxa"/>
            <w:shd w:val="clear" w:color="auto" w:fill="auto"/>
            <w:noWrap/>
            <w:hideMark/>
          </w:tcPr>
          <w:p w14:paraId="6124E59F"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0.0%</w:t>
            </w:r>
          </w:p>
        </w:tc>
        <w:tc>
          <w:tcPr>
            <w:tcW w:w="946" w:type="dxa"/>
            <w:shd w:val="clear" w:color="auto" w:fill="auto"/>
            <w:noWrap/>
            <w:hideMark/>
          </w:tcPr>
          <w:p w14:paraId="5F8A021D"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-0.2%</w:t>
            </w:r>
          </w:p>
        </w:tc>
      </w:tr>
      <w:tr w:rsidR="00997C46" w:rsidRPr="005A211D" w14:paraId="4794AE7F" w14:textId="77777777" w:rsidTr="0073702A">
        <w:trPr>
          <w:trHeight w:val="245"/>
          <w:jc w:val="center"/>
        </w:trPr>
        <w:tc>
          <w:tcPr>
            <w:tcW w:w="1241" w:type="dxa"/>
            <w:shd w:val="clear" w:color="auto" w:fill="auto"/>
            <w:noWrap/>
            <w:hideMark/>
          </w:tcPr>
          <w:p w14:paraId="67B215F6"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ko-KR"/>
              </w:rPr>
            </w:pPr>
            <w:r w:rsidRPr="005A211D">
              <w:rPr>
                <w:rFonts w:ascii="Arial" w:hAnsi="Arial" w:cs="Arial"/>
                <w:color w:val="000000"/>
                <w:sz w:val="18"/>
                <w:szCs w:val="18"/>
                <w:lang w:eastAsia="ko-KR"/>
              </w:rPr>
              <w:t>Class C</w:t>
            </w:r>
          </w:p>
        </w:tc>
        <w:tc>
          <w:tcPr>
            <w:tcW w:w="939" w:type="dxa"/>
            <w:shd w:val="clear" w:color="auto" w:fill="auto"/>
            <w:noWrap/>
            <w:hideMark/>
          </w:tcPr>
          <w:p w14:paraId="360164B8"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0.1%</w:t>
            </w:r>
          </w:p>
        </w:tc>
        <w:tc>
          <w:tcPr>
            <w:tcW w:w="939" w:type="dxa"/>
            <w:shd w:val="clear" w:color="auto" w:fill="auto"/>
            <w:noWrap/>
            <w:hideMark/>
          </w:tcPr>
          <w:p w14:paraId="6E81C553"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0.1%</w:t>
            </w:r>
          </w:p>
        </w:tc>
        <w:tc>
          <w:tcPr>
            <w:tcW w:w="946" w:type="dxa"/>
            <w:shd w:val="clear" w:color="auto" w:fill="auto"/>
            <w:noWrap/>
            <w:hideMark/>
          </w:tcPr>
          <w:p w14:paraId="037C033B"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0.1%</w:t>
            </w:r>
          </w:p>
        </w:tc>
      </w:tr>
      <w:tr w:rsidR="00997C46" w:rsidRPr="005A211D" w14:paraId="0156DDFF" w14:textId="77777777" w:rsidTr="0073702A">
        <w:trPr>
          <w:trHeight w:val="245"/>
          <w:jc w:val="center"/>
        </w:trPr>
        <w:tc>
          <w:tcPr>
            <w:tcW w:w="1241" w:type="dxa"/>
            <w:shd w:val="clear" w:color="auto" w:fill="auto"/>
            <w:noWrap/>
            <w:hideMark/>
          </w:tcPr>
          <w:p w14:paraId="2DF72397"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ko-KR"/>
              </w:rPr>
            </w:pPr>
            <w:r w:rsidRPr="005A211D">
              <w:rPr>
                <w:rFonts w:ascii="Arial" w:hAnsi="Arial" w:cs="Arial"/>
                <w:color w:val="000000"/>
                <w:sz w:val="18"/>
                <w:szCs w:val="18"/>
                <w:lang w:eastAsia="ko-KR"/>
              </w:rPr>
              <w:t>Class D</w:t>
            </w:r>
          </w:p>
        </w:tc>
        <w:tc>
          <w:tcPr>
            <w:tcW w:w="939" w:type="dxa"/>
            <w:shd w:val="clear" w:color="auto" w:fill="auto"/>
            <w:noWrap/>
            <w:hideMark/>
          </w:tcPr>
          <w:p w14:paraId="7D1D2F71"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0.0%</w:t>
            </w:r>
          </w:p>
        </w:tc>
        <w:tc>
          <w:tcPr>
            <w:tcW w:w="939" w:type="dxa"/>
            <w:shd w:val="clear" w:color="auto" w:fill="auto"/>
            <w:noWrap/>
            <w:hideMark/>
          </w:tcPr>
          <w:p w14:paraId="63B20F37"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0.0%</w:t>
            </w:r>
          </w:p>
        </w:tc>
        <w:tc>
          <w:tcPr>
            <w:tcW w:w="946" w:type="dxa"/>
            <w:shd w:val="clear" w:color="auto" w:fill="auto"/>
            <w:noWrap/>
            <w:hideMark/>
          </w:tcPr>
          <w:p w14:paraId="40FE92E9"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-0.1%</w:t>
            </w:r>
          </w:p>
        </w:tc>
      </w:tr>
      <w:tr w:rsidR="00997C46" w:rsidRPr="005A211D" w14:paraId="0FAFFA9A" w14:textId="77777777" w:rsidTr="0073702A">
        <w:trPr>
          <w:trHeight w:val="262"/>
          <w:jc w:val="center"/>
        </w:trPr>
        <w:tc>
          <w:tcPr>
            <w:tcW w:w="1241" w:type="dxa"/>
            <w:shd w:val="clear" w:color="auto" w:fill="auto"/>
            <w:noWrap/>
            <w:hideMark/>
          </w:tcPr>
          <w:p w14:paraId="7C8F41F2"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color w:val="000000"/>
                <w:sz w:val="18"/>
                <w:szCs w:val="18"/>
                <w:lang w:eastAsia="ko-KR"/>
              </w:rPr>
            </w:pPr>
            <w:r w:rsidRPr="005A211D">
              <w:rPr>
                <w:rFonts w:ascii="Arial" w:hAnsi="Arial" w:cs="Arial"/>
                <w:color w:val="000000"/>
                <w:sz w:val="18"/>
                <w:szCs w:val="18"/>
                <w:lang w:eastAsia="ko-KR"/>
              </w:rPr>
              <w:t>Class E</w:t>
            </w:r>
          </w:p>
        </w:tc>
        <w:tc>
          <w:tcPr>
            <w:tcW w:w="939" w:type="dxa"/>
            <w:shd w:val="clear" w:color="auto" w:fill="auto"/>
            <w:noWrap/>
            <w:hideMark/>
          </w:tcPr>
          <w:p w14:paraId="1EE1D79B"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0.0%</w:t>
            </w:r>
          </w:p>
        </w:tc>
        <w:tc>
          <w:tcPr>
            <w:tcW w:w="939" w:type="dxa"/>
            <w:shd w:val="clear" w:color="auto" w:fill="auto"/>
            <w:noWrap/>
            <w:hideMark/>
          </w:tcPr>
          <w:p w14:paraId="59190988"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0.0%</w:t>
            </w:r>
          </w:p>
        </w:tc>
        <w:tc>
          <w:tcPr>
            <w:tcW w:w="946" w:type="dxa"/>
            <w:shd w:val="clear" w:color="auto" w:fill="auto"/>
            <w:noWrap/>
            <w:hideMark/>
          </w:tcPr>
          <w:p w14:paraId="308F9766"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-0.5%</w:t>
            </w:r>
          </w:p>
        </w:tc>
      </w:tr>
      <w:tr w:rsidR="00997C46" w:rsidRPr="005A211D" w14:paraId="55171804" w14:textId="77777777" w:rsidTr="0073702A">
        <w:trPr>
          <w:trHeight w:val="245"/>
          <w:jc w:val="center"/>
        </w:trPr>
        <w:tc>
          <w:tcPr>
            <w:tcW w:w="1241" w:type="dxa"/>
            <w:shd w:val="clear" w:color="auto" w:fill="auto"/>
            <w:noWrap/>
            <w:hideMark/>
          </w:tcPr>
          <w:p w14:paraId="6D2D918D"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b/>
                <w:bCs/>
                <w:color w:val="000000"/>
                <w:sz w:val="18"/>
                <w:szCs w:val="18"/>
                <w:lang w:eastAsia="ko-KR"/>
              </w:rPr>
            </w:pPr>
            <w:r w:rsidRPr="005A211D">
              <w:rPr>
                <w:rFonts w:ascii="Arial" w:hAnsi="Arial" w:cs="Arial"/>
                <w:b/>
                <w:bCs/>
                <w:color w:val="000000"/>
                <w:sz w:val="18"/>
                <w:szCs w:val="18"/>
                <w:lang w:eastAsia="ko-KR"/>
              </w:rPr>
              <w:t>Overall</w:t>
            </w:r>
          </w:p>
        </w:tc>
        <w:tc>
          <w:tcPr>
            <w:tcW w:w="939" w:type="dxa"/>
            <w:shd w:val="clear" w:color="auto" w:fill="auto"/>
            <w:noWrap/>
            <w:hideMark/>
          </w:tcPr>
          <w:p w14:paraId="0835C37D"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0.0%</w:t>
            </w:r>
          </w:p>
        </w:tc>
        <w:tc>
          <w:tcPr>
            <w:tcW w:w="939" w:type="dxa"/>
            <w:shd w:val="clear" w:color="auto" w:fill="auto"/>
            <w:noWrap/>
            <w:hideMark/>
          </w:tcPr>
          <w:p w14:paraId="1199503B"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0.0%</w:t>
            </w:r>
          </w:p>
        </w:tc>
        <w:tc>
          <w:tcPr>
            <w:tcW w:w="946" w:type="dxa"/>
            <w:shd w:val="clear" w:color="auto" w:fill="auto"/>
            <w:noWrap/>
            <w:hideMark/>
          </w:tcPr>
          <w:p w14:paraId="41A7954A" w14:textId="77777777" w:rsidR="005A211D" w:rsidRPr="005A211D" w:rsidRDefault="005A211D" w:rsidP="00997C4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sidRPr="005A211D">
              <w:rPr>
                <w:rFonts w:ascii="Arial" w:hAnsi="Arial" w:cs="Arial"/>
                <w:color w:val="000000"/>
                <w:sz w:val="18"/>
                <w:szCs w:val="18"/>
                <w:lang w:eastAsia="ko-KR"/>
              </w:rPr>
              <w:t>-0.2%</w:t>
            </w:r>
          </w:p>
        </w:tc>
      </w:tr>
      <w:tr w:rsidR="000076C8" w:rsidRPr="005A211D" w14:paraId="28F11F6E" w14:textId="77777777" w:rsidTr="00693BAD">
        <w:trPr>
          <w:trHeight w:val="245"/>
          <w:jc w:val="center"/>
        </w:trPr>
        <w:tc>
          <w:tcPr>
            <w:tcW w:w="1241" w:type="dxa"/>
            <w:shd w:val="clear" w:color="auto" w:fill="auto"/>
            <w:noWrap/>
            <w:vAlign w:val="bottom"/>
          </w:tcPr>
          <w:p w14:paraId="03A363E1" w14:textId="1C12CBD6" w:rsidR="000076C8" w:rsidRPr="005A211D" w:rsidRDefault="000076C8" w:rsidP="000076C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ascii="Arial" w:hAnsi="Arial" w:cs="Arial"/>
                <w:b/>
                <w:bCs/>
                <w:color w:val="000000"/>
                <w:sz w:val="18"/>
                <w:szCs w:val="18"/>
                <w:lang w:eastAsia="ko-KR"/>
              </w:rPr>
            </w:pPr>
            <w:r>
              <w:rPr>
                <w:rFonts w:ascii="Arial" w:hAnsi="Arial" w:cs="Arial"/>
                <w:color w:val="000000"/>
                <w:sz w:val="18"/>
                <w:szCs w:val="18"/>
              </w:rPr>
              <w:t>Enc. Time</w:t>
            </w:r>
          </w:p>
        </w:tc>
        <w:tc>
          <w:tcPr>
            <w:tcW w:w="2824" w:type="dxa"/>
            <w:gridSpan w:val="3"/>
            <w:shd w:val="clear" w:color="auto" w:fill="auto"/>
            <w:noWrap/>
            <w:vAlign w:val="bottom"/>
          </w:tcPr>
          <w:p w14:paraId="75E9E488" w14:textId="18228BB7" w:rsidR="000076C8" w:rsidRPr="005A211D" w:rsidRDefault="000076C8" w:rsidP="000076C8">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rPr>
                <w:rFonts w:ascii="Arial" w:hAnsi="Arial" w:cs="Arial"/>
                <w:color w:val="000000"/>
                <w:sz w:val="18"/>
                <w:szCs w:val="18"/>
                <w:lang w:eastAsia="ko-KR"/>
              </w:rPr>
            </w:pPr>
            <w:r>
              <w:rPr>
                <w:rFonts w:ascii="Arial" w:hAnsi="Arial" w:cs="Arial"/>
                <w:color w:val="000000"/>
                <w:sz w:val="18"/>
                <w:szCs w:val="18"/>
              </w:rPr>
              <w:t>98%</w:t>
            </w:r>
          </w:p>
        </w:tc>
      </w:tr>
    </w:tbl>
    <w:p w14:paraId="0404FE2A" w14:textId="77777777" w:rsidR="000F55EF" w:rsidRPr="005B217D" w:rsidRDefault="000F55EF" w:rsidP="009234A5">
      <w:pPr>
        <w:rPr>
          <w:szCs w:val="22"/>
          <w:lang w:val="en-CA"/>
        </w:rPr>
      </w:pPr>
    </w:p>
    <w:p w14:paraId="4EBF97D7" w14:textId="77777777" w:rsidR="001F2594" w:rsidRPr="005B217D" w:rsidRDefault="001F2594" w:rsidP="00E11923">
      <w:pPr>
        <w:pStyle w:val="1"/>
        <w:rPr>
          <w:lang w:val="en-CA"/>
        </w:rPr>
      </w:pPr>
      <w:r w:rsidRPr="005B217D">
        <w:rPr>
          <w:lang w:val="en-CA"/>
        </w:rPr>
        <w:t>Patent rights declaration</w:t>
      </w:r>
      <w:r w:rsidR="00B94B06" w:rsidRPr="005B217D">
        <w:rPr>
          <w:lang w:val="en-CA"/>
        </w:rPr>
        <w:t>(s)</w:t>
      </w:r>
    </w:p>
    <w:p w14:paraId="1A88F6E4" w14:textId="6FF815F0" w:rsidR="005801A2" w:rsidRPr="00806DFE" w:rsidRDefault="00B945B7" w:rsidP="00806DFE">
      <w:pPr>
        <w:rPr>
          <w:b/>
          <w:lang w:val="en-CA"/>
        </w:rPr>
      </w:pPr>
      <w:r>
        <w:rPr>
          <w:b/>
          <w:lang w:val="en-CA"/>
        </w:rPr>
        <w:t>Yonsei University</w:t>
      </w:r>
      <w:r w:rsidR="00D40F2A" w:rsidRPr="00D40F2A">
        <w:rPr>
          <w:b/>
          <w:lang w:val="en-CA"/>
        </w:rPr>
        <w:t xml:space="preserve"> </w:t>
      </w:r>
      <w:r w:rsidR="005801A2" w:rsidRPr="00806DFE">
        <w:rPr>
          <w:b/>
          <w:lang w:val="en-CA"/>
        </w:rPr>
        <w:t>does not have any current or pending patent rights relating to the technology described in this contribution.</w:t>
      </w:r>
    </w:p>
    <w:p w14:paraId="0618A025" w14:textId="77777777" w:rsidR="007F1F8B" w:rsidRPr="005B217D" w:rsidRDefault="007F1F8B" w:rsidP="009234A5">
      <w:pPr>
        <w:rPr>
          <w:szCs w:val="22"/>
          <w:lang w:val="en-CA"/>
        </w:rPr>
      </w:pPr>
    </w:p>
    <w:sectPr w:rsidR="007F1F8B" w:rsidRPr="005B217D" w:rsidSect="00A01439">
      <w:footerReference w:type="default" r:id="rId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19AA9" w14:textId="77777777" w:rsidR="00E6029F" w:rsidRDefault="00E6029F">
      <w:r>
        <w:separator/>
      </w:r>
    </w:p>
  </w:endnote>
  <w:endnote w:type="continuationSeparator" w:id="0">
    <w:p w14:paraId="0C0F9609" w14:textId="77777777" w:rsidR="00E6029F" w:rsidRDefault="00E60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3D92E" w14:textId="01A971D8"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21184B">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21184B">
      <w:rPr>
        <w:rStyle w:val="a5"/>
        <w:noProof/>
      </w:rPr>
      <w:t>2018-04-04</w:t>
    </w:r>
    <w:r w:rsidRPr="00806DFE">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B6CB9" w14:textId="77777777" w:rsidR="00E6029F" w:rsidRDefault="00E6029F">
      <w:r>
        <w:separator/>
      </w:r>
    </w:p>
  </w:footnote>
  <w:footnote w:type="continuationSeparator" w:id="0">
    <w:p w14:paraId="250491FF" w14:textId="77777777" w:rsidR="00E6029F" w:rsidRDefault="00E602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ng-hyo Park">
    <w15:presenceInfo w15:providerId="None" w15:userId="Sang-hyo Par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D39"/>
    <w:rsid w:val="000076C8"/>
    <w:rsid w:val="0001553A"/>
    <w:rsid w:val="00023A2A"/>
    <w:rsid w:val="000308A3"/>
    <w:rsid w:val="000458BC"/>
    <w:rsid w:val="00045C41"/>
    <w:rsid w:val="00046C03"/>
    <w:rsid w:val="00051457"/>
    <w:rsid w:val="0005370F"/>
    <w:rsid w:val="00064357"/>
    <w:rsid w:val="00065039"/>
    <w:rsid w:val="0007614F"/>
    <w:rsid w:val="000B0C0F"/>
    <w:rsid w:val="000B1C6B"/>
    <w:rsid w:val="000B4FF9"/>
    <w:rsid w:val="000C09AC"/>
    <w:rsid w:val="000C75A7"/>
    <w:rsid w:val="000E00F3"/>
    <w:rsid w:val="000F1148"/>
    <w:rsid w:val="000F158C"/>
    <w:rsid w:val="000F55EF"/>
    <w:rsid w:val="000F6C4F"/>
    <w:rsid w:val="00102F3D"/>
    <w:rsid w:val="00124E38"/>
    <w:rsid w:val="0012580B"/>
    <w:rsid w:val="00131F90"/>
    <w:rsid w:val="0013526E"/>
    <w:rsid w:val="00146152"/>
    <w:rsid w:val="00162EDF"/>
    <w:rsid w:val="00165B71"/>
    <w:rsid w:val="00171371"/>
    <w:rsid w:val="00172D0D"/>
    <w:rsid w:val="00175A24"/>
    <w:rsid w:val="0018104A"/>
    <w:rsid w:val="00187E58"/>
    <w:rsid w:val="001A297E"/>
    <w:rsid w:val="001A368E"/>
    <w:rsid w:val="001A7329"/>
    <w:rsid w:val="001A792F"/>
    <w:rsid w:val="001B4E28"/>
    <w:rsid w:val="001C16B9"/>
    <w:rsid w:val="001C3525"/>
    <w:rsid w:val="001C3AFB"/>
    <w:rsid w:val="001D1BD2"/>
    <w:rsid w:val="001E02BE"/>
    <w:rsid w:val="001E3B37"/>
    <w:rsid w:val="001F2594"/>
    <w:rsid w:val="002055A6"/>
    <w:rsid w:val="00206460"/>
    <w:rsid w:val="002069B4"/>
    <w:rsid w:val="0021184B"/>
    <w:rsid w:val="00215DFC"/>
    <w:rsid w:val="002212DF"/>
    <w:rsid w:val="00222CD4"/>
    <w:rsid w:val="00225016"/>
    <w:rsid w:val="002264A6"/>
    <w:rsid w:val="00227BA7"/>
    <w:rsid w:val="0023011C"/>
    <w:rsid w:val="002375C1"/>
    <w:rsid w:val="00240A50"/>
    <w:rsid w:val="00263398"/>
    <w:rsid w:val="00266F06"/>
    <w:rsid w:val="00275BCF"/>
    <w:rsid w:val="00291E36"/>
    <w:rsid w:val="00292257"/>
    <w:rsid w:val="002A4AC2"/>
    <w:rsid w:val="002A54E0"/>
    <w:rsid w:val="002B1595"/>
    <w:rsid w:val="002B191D"/>
    <w:rsid w:val="002D0AF6"/>
    <w:rsid w:val="002D16A2"/>
    <w:rsid w:val="002F164D"/>
    <w:rsid w:val="00306206"/>
    <w:rsid w:val="003069DF"/>
    <w:rsid w:val="00307F5A"/>
    <w:rsid w:val="00317D85"/>
    <w:rsid w:val="00327C56"/>
    <w:rsid w:val="003315A1"/>
    <w:rsid w:val="003373EC"/>
    <w:rsid w:val="00342FF4"/>
    <w:rsid w:val="00346148"/>
    <w:rsid w:val="003669EA"/>
    <w:rsid w:val="003706CC"/>
    <w:rsid w:val="00377710"/>
    <w:rsid w:val="003811E9"/>
    <w:rsid w:val="003956B6"/>
    <w:rsid w:val="003A2D8E"/>
    <w:rsid w:val="003A7CE6"/>
    <w:rsid w:val="003C20E4"/>
    <w:rsid w:val="003D2A4D"/>
    <w:rsid w:val="003D6342"/>
    <w:rsid w:val="003E6F90"/>
    <w:rsid w:val="003F5D0F"/>
    <w:rsid w:val="00412624"/>
    <w:rsid w:val="00414101"/>
    <w:rsid w:val="004234F0"/>
    <w:rsid w:val="00433DDB"/>
    <w:rsid w:val="00437619"/>
    <w:rsid w:val="004437AA"/>
    <w:rsid w:val="00455CDE"/>
    <w:rsid w:val="00465A1E"/>
    <w:rsid w:val="00472D50"/>
    <w:rsid w:val="004870D3"/>
    <w:rsid w:val="00496C82"/>
    <w:rsid w:val="004A2A63"/>
    <w:rsid w:val="004B210C"/>
    <w:rsid w:val="004C6760"/>
    <w:rsid w:val="004D405F"/>
    <w:rsid w:val="004E4F4F"/>
    <w:rsid w:val="004E6789"/>
    <w:rsid w:val="004F61E3"/>
    <w:rsid w:val="00502E10"/>
    <w:rsid w:val="00506BF2"/>
    <w:rsid w:val="0051015C"/>
    <w:rsid w:val="00516CF1"/>
    <w:rsid w:val="00531AE9"/>
    <w:rsid w:val="00550540"/>
    <w:rsid w:val="00550A66"/>
    <w:rsid w:val="00567EC7"/>
    <w:rsid w:val="00570013"/>
    <w:rsid w:val="005754FD"/>
    <w:rsid w:val="005756A6"/>
    <w:rsid w:val="005801A2"/>
    <w:rsid w:val="005952A5"/>
    <w:rsid w:val="005A211D"/>
    <w:rsid w:val="005A33A1"/>
    <w:rsid w:val="005B217D"/>
    <w:rsid w:val="005C385F"/>
    <w:rsid w:val="005E1AC6"/>
    <w:rsid w:val="005F6F1B"/>
    <w:rsid w:val="00624B33"/>
    <w:rsid w:val="0063041A"/>
    <w:rsid w:val="00630AA2"/>
    <w:rsid w:val="00646707"/>
    <w:rsid w:val="00646B4E"/>
    <w:rsid w:val="006555D9"/>
    <w:rsid w:val="00657F7E"/>
    <w:rsid w:val="00662E58"/>
    <w:rsid w:val="00664DCF"/>
    <w:rsid w:val="00690C02"/>
    <w:rsid w:val="00690F7B"/>
    <w:rsid w:val="006B20FE"/>
    <w:rsid w:val="006B3D46"/>
    <w:rsid w:val="006C5D39"/>
    <w:rsid w:val="006D195F"/>
    <w:rsid w:val="006D4177"/>
    <w:rsid w:val="006D6D9B"/>
    <w:rsid w:val="006E2810"/>
    <w:rsid w:val="006E5417"/>
    <w:rsid w:val="006F5155"/>
    <w:rsid w:val="007023DE"/>
    <w:rsid w:val="00712F60"/>
    <w:rsid w:val="00720E3B"/>
    <w:rsid w:val="00723B87"/>
    <w:rsid w:val="007264B5"/>
    <w:rsid w:val="0073702A"/>
    <w:rsid w:val="0074393F"/>
    <w:rsid w:val="00745F6B"/>
    <w:rsid w:val="00755276"/>
    <w:rsid w:val="0075585E"/>
    <w:rsid w:val="00770571"/>
    <w:rsid w:val="007768FF"/>
    <w:rsid w:val="007824D3"/>
    <w:rsid w:val="00783909"/>
    <w:rsid w:val="00796EE3"/>
    <w:rsid w:val="007A7D29"/>
    <w:rsid w:val="007B4AB8"/>
    <w:rsid w:val="007D1181"/>
    <w:rsid w:val="007E01A3"/>
    <w:rsid w:val="007E28A3"/>
    <w:rsid w:val="007F1F8B"/>
    <w:rsid w:val="007F67A1"/>
    <w:rsid w:val="00806DFE"/>
    <w:rsid w:val="00811C05"/>
    <w:rsid w:val="008206C8"/>
    <w:rsid w:val="00844F73"/>
    <w:rsid w:val="008551F9"/>
    <w:rsid w:val="00855232"/>
    <w:rsid w:val="0086387C"/>
    <w:rsid w:val="00865187"/>
    <w:rsid w:val="00874A6C"/>
    <w:rsid w:val="00876C65"/>
    <w:rsid w:val="008A4B4C"/>
    <w:rsid w:val="008A4DDA"/>
    <w:rsid w:val="008C239F"/>
    <w:rsid w:val="008D59CB"/>
    <w:rsid w:val="008E480C"/>
    <w:rsid w:val="00907757"/>
    <w:rsid w:val="009212B0"/>
    <w:rsid w:val="00921FA1"/>
    <w:rsid w:val="009234A5"/>
    <w:rsid w:val="00933453"/>
    <w:rsid w:val="009335AE"/>
    <w:rsid w:val="009336F7"/>
    <w:rsid w:val="0093636C"/>
    <w:rsid w:val="009374A7"/>
    <w:rsid w:val="00955F6D"/>
    <w:rsid w:val="00975472"/>
    <w:rsid w:val="0098551D"/>
    <w:rsid w:val="00990EF8"/>
    <w:rsid w:val="0099518F"/>
    <w:rsid w:val="00997C46"/>
    <w:rsid w:val="009A523D"/>
    <w:rsid w:val="009B02A1"/>
    <w:rsid w:val="009F496B"/>
    <w:rsid w:val="00A01439"/>
    <w:rsid w:val="00A02E61"/>
    <w:rsid w:val="00A05CFF"/>
    <w:rsid w:val="00A13048"/>
    <w:rsid w:val="00A46843"/>
    <w:rsid w:val="00A56B97"/>
    <w:rsid w:val="00A6093D"/>
    <w:rsid w:val="00A767DC"/>
    <w:rsid w:val="00A76A6D"/>
    <w:rsid w:val="00A83253"/>
    <w:rsid w:val="00AA6E84"/>
    <w:rsid w:val="00AD05A8"/>
    <w:rsid w:val="00AD577E"/>
    <w:rsid w:val="00AE341B"/>
    <w:rsid w:val="00B07CA7"/>
    <w:rsid w:val="00B1279A"/>
    <w:rsid w:val="00B4194A"/>
    <w:rsid w:val="00B5222E"/>
    <w:rsid w:val="00B53179"/>
    <w:rsid w:val="00B600CD"/>
    <w:rsid w:val="00B61C96"/>
    <w:rsid w:val="00B73A2A"/>
    <w:rsid w:val="00B945B7"/>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44E21"/>
    <w:rsid w:val="00C606C9"/>
    <w:rsid w:val="00C61667"/>
    <w:rsid w:val="00C76813"/>
    <w:rsid w:val="00C80288"/>
    <w:rsid w:val="00C84003"/>
    <w:rsid w:val="00C90650"/>
    <w:rsid w:val="00C97D78"/>
    <w:rsid w:val="00CC2AAE"/>
    <w:rsid w:val="00CC5A42"/>
    <w:rsid w:val="00CD0EAB"/>
    <w:rsid w:val="00CE5E02"/>
    <w:rsid w:val="00CF34DB"/>
    <w:rsid w:val="00CF558F"/>
    <w:rsid w:val="00D010C0"/>
    <w:rsid w:val="00D073E2"/>
    <w:rsid w:val="00D23BB6"/>
    <w:rsid w:val="00D40F2A"/>
    <w:rsid w:val="00D446EC"/>
    <w:rsid w:val="00D51BF0"/>
    <w:rsid w:val="00D55942"/>
    <w:rsid w:val="00D77FDB"/>
    <w:rsid w:val="00D807BF"/>
    <w:rsid w:val="00D82FCC"/>
    <w:rsid w:val="00DA01D5"/>
    <w:rsid w:val="00DA17FC"/>
    <w:rsid w:val="00DA7887"/>
    <w:rsid w:val="00DB2C26"/>
    <w:rsid w:val="00DD0051"/>
    <w:rsid w:val="00DD02F4"/>
    <w:rsid w:val="00DE6B43"/>
    <w:rsid w:val="00E05CC9"/>
    <w:rsid w:val="00E11923"/>
    <w:rsid w:val="00E262D4"/>
    <w:rsid w:val="00E36250"/>
    <w:rsid w:val="00E54511"/>
    <w:rsid w:val="00E6029F"/>
    <w:rsid w:val="00E61DAC"/>
    <w:rsid w:val="00E72B80"/>
    <w:rsid w:val="00E75FE3"/>
    <w:rsid w:val="00E86C4C"/>
    <w:rsid w:val="00E907A3"/>
    <w:rsid w:val="00EA5AE0"/>
    <w:rsid w:val="00EB7AB1"/>
    <w:rsid w:val="00EE1A5A"/>
    <w:rsid w:val="00EE7CD8"/>
    <w:rsid w:val="00EF48CC"/>
    <w:rsid w:val="00F00801"/>
    <w:rsid w:val="00F711F1"/>
    <w:rsid w:val="00F73032"/>
    <w:rsid w:val="00F848FC"/>
    <w:rsid w:val="00F84DC0"/>
    <w:rsid w:val="00F9282A"/>
    <w:rsid w:val="00F96BAD"/>
    <w:rsid w:val="00FA139D"/>
    <w:rsid w:val="00FB0E84"/>
    <w:rsid w:val="00FB6B6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lang w:eastAsia="en-US"/>
    </w:rPr>
  </w:style>
  <w:style w:type="paragraph" w:styleId="1">
    <w:name w:val="heading 1"/>
    <w:basedOn w:val="a"/>
    <w:next w:val="a"/>
    <w:link w:val="1Char"/>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
    <w:next w:val="a"/>
    <w:link w:val="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Char"/>
    <w:qFormat/>
    <w:rsid w:val="002B191D"/>
    <w:pPr>
      <w:keepNext/>
      <w:numPr>
        <w:ilvl w:val="2"/>
        <w:numId w:val="6"/>
      </w:numPr>
      <w:spacing w:before="240" w:after="60"/>
      <w:outlineLvl w:val="2"/>
    </w:pPr>
    <w:rPr>
      <w:b/>
      <w:bCs/>
      <w:sz w:val="26"/>
      <w:szCs w:val="26"/>
    </w:rPr>
  </w:style>
  <w:style w:type="paragraph" w:styleId="4">
    <w:name w:val="heading 4"/>
    <w:basedOn w:val="a"/>
    <w:next w:val="a"/>
    <w:link w:val="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basedOn w:val="a"/>
    <w:next w:val="a"/>
    <w:link w:val="5Char"/>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Char"/>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Char"/>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Char"/>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Char"/>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Char">
    <w:name w:val="제목 2 Char"/>
    <w:link w:val="2"/>
    <w:rsid w:val="00E11923"/>
    <w:rPr>
      <w:b/>
      <w:bCs/>
      <w:i/>
      <w:iCs/>
      <w:sz w:val="28"/>
      <w:szCs w:val="28"/>
      <w:lang w:eastAsia="en-US"/>
    </w:rPr>
  </w:style>
  <w:style w:type="character" w:customStyle="1" w:styleId="3Char">
    <w:name w:val="제목 3 Char"/>
    <w:link w:val="3"/>
    <w:rsid w:val="002B191D"/>
    <w:rPr>
      <w:b/>
      <w:bCs/>
      <w:sz w:val="26"/>
      <w:szCs w:val="26"/>
      <w:lang w:eastAsia="en-US"/>
    </w:rPr>
  </w:style>
  <w:style w:type="character" w:customStyle="1" w:styleId="4Char">
    <w:name w:val="제목 4 Char"/>
    <w:link w:val="4"/>
    <w:rsid w:val="004234F0"/>
    <w:rPr>
      <w:rFonts w:ascii="Times New Roman Bold" w:hAnsi="Times New Roman Bold"/>
      <w:b/>
      <w:bCs/>
      <w:sz w:val="24"/>
      <w:szCs w:val="28"/>
    </w:rPr>
  </w:style>
  <w:style w:type="character" w:customStyle="1" w:styleId="5Char">
    <w:name w:val="제목 5 Char"/>
    <w:link w:val="5"/>
    <w:rsid w:val="004234F0"/>
    <w:rPr>
      <w:b/>
      <w:bCs/>
      <w:i/>
      <w:iCs/>
      <w:sz w:val="24"/>
      <w:szCs w:val="26"/>
    </w:rPr>
  </w:style>
  <w:style w:type="character" w:customStyle="1" w:styleId="6Char">
    <w:name w:val="제목 6 Char"/>
    <w:link w:val="6"/>
    <w:rsid w:val="000E00F3"/>
    <w:rPr>
      <w:b/>
      <w:bCs/>
      <w:sz w:val="22"/>
      <w:szCs w:val="22"/>
      <w:lang w:eastAsia="en-US"/>
    </w:rPr>
  </w:style>
  <w:style w:type="character" w:customStyle="1" w:styleId="7Char">
    <w:name w:val="제목 7 Char"/>
    <w:link w:val="7"/>
    <w:rsid w:val="004234F0"/>
    <w:rPr>
      <w:sz w:val="22"/>
      <w:szCs w:val="24"/>
    </w:rPr>
  </w:style>
  <w:style w:type="character" w:customStyle="1" w:styleId="8Char">
    <w:name w:val="제목 8 Char"/>
    <w:link w:val="8"/>
    <w:rsid w:val="004234F0"/>
    <w:rPr>
      <w:i/>
      <w:iCs/>
      <w:sz w:val="22"/>
      <w:szCs w:val="24"/>
    </w:rPr>
  </w:style>
  <w:style w:type="character" w:customStyle="1" w:styleId="9Char">
    <w:name w:val="제목 9 Char"/>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Char"/>
    <w:rsid w:val="00E11923"/>
    <w:rPr>
      <w:rFonts w:ascii="Tahoma" w:hAnsi="Tahoma" w:cs="Tahoma"/>
      <w:sz w:val="16"/>
      <w:szCs w:val="16"/>
    </w:rPr>
  </w:style>
  <w:style w:type="character" w:customStyle="1" w:styleId="Char">
    <w:name w:val="문서 구조 Char"/>
    <w:link w:val="a9"/>
    <w:rsid w:val="00E11923"/>
    <w:rPr>
      <w:rFonts w:ascii="Tahoma" w:hAnsi="Tahoma" w:cs="Tahoma"/>
      <w:sz w:val="16"/>
      <w:szCs w:val="16"/>
      <w:lang w:eastAsia="en-US"/>
    </w:rPr>
  </w:style>
  <w:style w:type="character" w:customStyle="1" w:styleId="1Char">
    <w:name w:val="제목 1 Char"/>
    <w:link w:val="1"/>
    <w:rsid w:val="00C61667"/>
    <w:rPr>
      <w:rFonts w:cs="Arial"/>
      <w:b/>
      <w:bCs/>
      <w:kern w:val="32"/>
      <w:sz w:val="32"/>
      <w:szCs w:val="32"/>
      <w:lang w:eastAsia="en-US"/>
    </w:rPr>
  </w:style>
  <w:style w:type="table" w:styleId="aa">
    <w:name w:val="Table Grid"/>
    <w:basedOn w:val="a1"/>
    <w:rsid w:val="00FB6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00162">
      <w:bodyDiv w:val="1"/>
      <w:marLeft w:val="0"/>
      <w:marRight w:val="0"/>
      <w:marTop w:val="0"/>
      <w:marBottom w:val="0"/>
      <w:divBdr>
        <w:top w:val="none" w:sz="0" w:space="0" w:color="auto"/>
        <w:left w:val="none" w:sz="0" w:space="0" w:color="auto"/>
        <w:bottom w:val="none" w:sz="0" w:space="0" w:color="auto"/>
        <w:right w:val="none" w:sz="0" w:space="0" w:color="auto"/>
      </w:divBdr>
    </w:div>
    <w:div w:id="672412557">
      <w:bodyDiv w:val="1"/>
      <w:marLeft w:val="0"/>
      <w:marRight w:val="0"/>
      <w:marTop w:val="0"/>
      <w:marBottom w:val="0"/>
      <w:divBdr>
        <w:top w:val="none" w:sz="0" w:space="0" w:color="auto"/>
        <w:left w:val="none" w:sz="0" w:space="0" w:color="auto"/>
        <w:bottom w:val="none" w:sz="0" w:space="0" w:color="auto"/>
        <w:right w:val="none" w:sz="0" w:space="0" w:color="auto"/>
      </w:divBdr>
    </w:div>
    <w:div w:id="710687362">
      <w:bodyDiv w:val="1"/>
      <w:marLeft w:val="0"/>
      <w:marRight w:val="0"/>
      <w:marTop w:val="0"/>
      <w:marBottom w:val="0"/>
      <w:divBdr>
        <w:top w:val="none" w:sz="0" w:space="0" w:color="auto"/>
        <w:left w:val="none" w:sz="0" w:space="0" w:color="auto"/>
        <w:bottom w:val="none" w:sz="0" w:space="0" w:color="auto"/>
        <w:right w:val="none" w:sz="0" w:space="0" w:color="auto"/>
      </w:divBdr>
    </w:div>
    <w:div w:id="73408556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262</TotalTime>
  <Pages>2</Pages>
  <Words>695</Words>
  <Characters>3962</Characters>
  <Application>Microsoft Office Word</Application>
  <DocSecurity>0</DocSecurity>
  <Lines>33</Lines>
  <Paragraphs>9</Paragraphs>
  <ScaleCrop>false</ScaleCrop>
  <HeadingPairs>
    <vt:vector size="6" baseType="variant">
      <vt:variant>
        <vt:lpstr>제목</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4648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Sang-hyo Park</cp:lastModifiedBy>
  <cp:revision>43</cp:revision>
  <cp:lastPrinted>1900-01-01T08:00:00Z</cp:lastPrinted>
  <dcterms:created xsi:type="dcterms:W3CDTF">2017-12-03T02:30:00Z</dcterms:created>
  <dcterms:modified xsi:type="dcterms:W3CDTF">2018-04-19T16:54:00Z</dcterms:modified>
</cp:coreProperties>
</file>