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1155C813" w:rsidR="006C5D39" w:rsidRPr="005B217D" w:rsidRDefault="0075285D"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3632" behindDoc="0" locked="0" layoutInCell="1" allowOverlap="1" wp14:anchorId="79C45207" wp14:editId="3A52B0CF">
                      <wp:simplePos x="0" y="0"/>
                      <wp:positionH relativeFrom="column">
                        <wp:posOffset>-52705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37285D" id="Group 2" o:spid="_x0000_s1026" style="position:absolute;margin-left:-4.15pt;margin-top:-27.5pt;width:23.3pt;height:24.6pt;z-index:251653632"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bTrf&#10;tGKiAACyrAQADgAAAAAAAAAAAAAAAAAuAgAAZHJzL2Uyb0RvYy54bWxQSwECLQAUAAYACAAAACEA&#10;RX/AGN0AAAAIAQAADwAAAAAAAAAAAAAAAAC8pAAAZHJzL2Rvd25yZXYueG1sUEsFBgAAAAAEAAQA&#10;8wAAAMa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5680" behindDoc="0" locked="0" layoutInCell="1" allowOverlap="1" wp14:anchorId="7B8BC549" wp14:editId="034BCD00">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4656" behindDoc="0" locked="0" layoutInCell="1" allowOverlap="1" wp14:anchorId="3C1C6D58" wp14:editId="00682D5F">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3A285A6E" w:rsidR="00E61DAC" w:rsidRPr="005B217D" w:rsidRDefault="00855232" w:rsidP="00C33ADC">
            <w:pPr>
              <w:tabs>
                <w:tab w:val="left" w:pos="7200"/>
              </w:tabs>
              <w:spacing w:before="0"/>
              <w:rPr>
                <w:b/>
                <w:szCs w:val="22"/>
                <w:lang w:val="en-CA"/>
              </w:rPr>
            </w:pPr>
            <w:r>
              <w:t>3</w:t>
            </w:r>
            <w:r w:rsidR="00C33ADC">
              <w:t>1st</w:t>
            </w:r>
            <w:r w:rsidR="00A767DC" w:rsidRPr="00B648F1">
              <w:t xml:space="preserve"> Meeting: </w:t>
            </w:r>
            <w:r w:rsidR="00C33ADC">
              <w:rPr>
                <w:lang w:val="en-CA"/>
              </w:rPr>
              <w:t>San Diego</w:t>
            </w:r>
            <w:r w:rsidR="00975472">
              <w:rPr>
                <w:lang w:val="en-CA"/>
              </w:rPr>
              <w:t>,</w:t>
            </w:r>
            <w:r w:rsidR="00975472" w:rsidRPr="00B648F1">
              <w:rPr>
                <w:lang w:val="en-CA"/>
              </w:rPr>
              <w:t xml:space="preserve"> </w:t>
            </w:r>
            <w:r w:rsidR="00C33ADC">
              <w:rPr>
                <w:lang w:val="en-CA"/>
              </w:rPr>
              <w:t>US</w:t>
            </w:r>
            <w:r w:rsidR="00975472">
              <w:rPr>
                <w:lang w:val="en-CA"/>
              </w:rPr>
              <w:t xml:space="preserve">, </w:t>
            </w:r>
            <w:r w:rsidR="00C33ADC">
              <w:rPr>
                <w:lang w:val="en-CA"/>
              </w:rPr>
              <w:t>13</w:t>
            </w:r>
            <w:r w:rsidR="00D77FDB">
              <w:rPr>
                <w:lang w:val="en-CA"/>
              </w:rPr>
              <w:t>–</w:t>
            </w:r>
            <w:r w:rsidR="000F6C4F">
              <w:rPr>
                <w:lang w:val="en-CA"/>
              </w:rPr>
              <w:t>2</w:t>
            </w:r>
            <w:r w:rsidR="00C33ADC">
              <w:rPr>
                <w:lang w:val="en-CA"/>
              </w:rPr>
              <w:t>0</w:t>
            </w:r>
            <w:r w:rsidR="00975472" w:rsidRPr="00B648F1">
              <w:rPr>
                <w:lang w:val="en-CA"/>
              </w:rPr>
              <w:t xml:space="preserve"> </w:t>
            </w:r>
            <w:r w:rsidR="00C33ADC">
              <w:rPr>
                <w:lang w:val="en-CA"/>
              </w:rPr>
              <w:t>Apr</w:t>
            </w:r>
            <w:r w:rsidR="00844F73">
              <w:rPr>
                <w:lang w:val="en-CA"/>
              </w:rPr>
              <w:t>.</w:t>
            </w:r>
            <w:r w:rsidR="00975472" w:rsidRPr="00B648F1">
              <w:rPr>
                <w:lang w:val="en-CA"/>
              </w:rPr>
              <w:t xml:space="preserve"> 201</w:t>
            </w:r>
            <w:r>
              <w:rPr>
                <w:lang w:val="en-CA"/>
              </w:rPr>
              <w:t>8</w:t>
            </w:r>
          </w:p>
        </w:tc>
        <w:tc>
          <w:tcPr>
            <w:tcW w:w="3168" w:type="dxa"/>
          </w:tcPr>
          <w:p w14:paraId="353C5F48" w14:textId="0F425DF9" w:rsidR="008A4B4C" w:rsidRPr="005B217D" w:rsidRDefault="00E61DAC" w:rsidP="000A3C2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C33ADC" w:rsidRPr="00A41B7B">
              <w:rPr>
                <w:lang w:val="en-CA"/>
              </w:rPr>
              <w:t>E</w:t>
            </w:r>
            <w:r w:rsidR="00A41B7B" w:rsidRPr="00A41B7B">
              <w:rPr>
                <w:lang w:val="en-CA"/>
              </w:rPr>
              <w:t>0027</w:t>
            </w:r>
            <w:r w:rsidR="006B20FE" w:rsidRPr="006B20FE">
              <w:rPr>
                <w:lang w:val="en-CA"/>
              </w:rPr>
              <w:t>-v</w:t>
            </w:r>
            <w:ins w:id="0" w:author="Jill Boyce" w:date="2018-04-16T13:41:00Z">
              <w:r w:rsidR="000A3C26">
                <w:rPr>
                  <w:lang w:val="en-CA"/>
                </w:rPr>
                <w:t>4</w:t>
              </w:r>
            </w:ins>
            <w:ins w:id="1" w:author="Guruvareddiar, Palanivel" w:date="2018-04-14T10:02:00Z">
              <w:del w:id="2" w:author="Jill Boyce" w:date="2018-04-16T13:41:00Z">
                <w:r w:rsidR="000239AD" w:rsidDel="000A3C26">
                  <w:rPr>
                    <w:lang w:val="en-CA"/>
                  </w:rPr>
                  <w:delText>3</w:delText>
                </w:r>
              </w:del>
            </w:ins>
            <w:ins w:id="3" w:author="Jill Boyce" w:date="2018-04-13T09:19:00Z">
              <w:del w:id="4" w:author="Guruvareddiar, Palanivel" w:date="2018-04-14T10:02:00Z">
                <w:r w:rsidR="00A24C4D" w:rsidDel="000239AD">
                  <w:rPr>
                    <w:lang w:val="en-CA"/>
                  </w:rPr>
                  <w:delText>2</w:delText>
                </w:r>
              </w:del>
            </w:ins>
            <w:del w:id="5" w:author="Jill Boyce" w:date="2018-04-13T09:19:00Z">
              <w:r w:rsidR="006B20FE" w:rsidRPr="006B20FE" w:rsidDel="00A24C4D">
                <w:rPr>
                  <w:lang w:val="en-CA"/>
                </w:rPr>
                <w:delText>1</w:delText>
              </w:r>
            </w:del>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B4E2EE3" w14:textId="77777777">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0A0D4FE8" w:rsidR="00E61DAC" w:rsidRPr="005B217D" w:rsidRDefault="00F46479" w:rsidP="00F46479">
            <w:pPr>
              <w:spacing w:before="60" w:after="60"/>
              <w:rPr>
                <w:b/>
                <w:szCs w:val="22"/>
                <w:lang w:val="en-CA"/>
              </w:rPr>
            </w:pPr>
            <w:r>
              <w:rPr>
                <w:b/>
                <w:szCs w:val="22"/>
                <w:lang w:val="en-CA"/>
              </w:rPr>
              <w:t>Object tracking SEI</w:t>
            </w:r>
            <w:r w:rsidR="00A41B7B">
              <w:rPr>
                <w:b/>
                <w:szCs w:val="22"/>
                <w:lang w:val="en-CA"/>
              </w:rPr>
              <w:t xml:space="preserve"> m</w:t>
            </w:r>
            <w:r>
              <w:rPr>
                <w:b/>
                <w:szCs w:val="22"/>
                <w:lang w:val="en-CA"/>
              </w:rPr>
              <w:t>essage</w:t>
            </w:r>
            <w:ins w:id="6" w:author="Jill Boyce" w:date="2018-04-16T13:39:00Z">
              <w:r w:rsidR="007165F8">
                <w:rPr>
                  <w:b/>
                  <w:szCs w:val="22"/>
                  <w:lang w:val="en-CA"/>
                </w:rPr>
                <w:t xml:space="preserve"> (now Annotated r</w:t>
              </w:r>
              <w:r w:rsidR="006953B8">
                <w:rPr>
                  <w:b/>
                  <w:szCs w:val="22"/>
                  <w:lang w:val="en-CA"/>
                </w:rPr>
                <w:t>egion SEI message)</w:t>
              </w:r>
            </w:ins>
          </w:p>
        </w:tc>
      </w:tr>
      <w:tr w:rsidR="00E61DAC" w:rsidRPr="005B217D" w14:paraId="0A1ECD37" w14:textId="77777777">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37E1786B" w:rsidR="00E61DAC" w:rsidRPr="005B217D" w:rsidRDefault="00646B4E" w:rsidP="00A41B7B">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14:paraId="47CDA43F" w14:textId="77777777">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43DC447F" w:rsidR="00E61DAC" w:rsidRPr="005B217D" w:rsidRDefault="00E61DAC" w:rsidP="00A41B7B">
            <w:pPr>
              <w:spacing w:before="60" w:after="60"/>
              <w:rPr>
                <w:szCs w:val="22"/>
                <w:lang w:val="en-CA"/>
              </w:rPr>
            </w:pPr>
            <w:r w:rsidRPr="005B217D">
              <w:rPr>
                <w:szCs w:val="22"/>
                <w:lang w:val="en-CA"/>
              </w:rPr>
              <w:t>Proposal</w:t>
            </w:r>
          </w:p>
        </w:tc>
      </w:tr>
      <w:tr w:rsidR="00E61DAC" w:rsidRPr="005B217D" w14:paraId="11A48DDC" w14:textId="77777777">
        <w:tc>
          <w:tcPr>
            <w:tcW w:w="1458" w:type="dxa"/>
          </w:tcPr>
          <w:p w14:paraId="3722F248"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2B5957D" w14:textId="4EC0D4FA" w:rsidR="00E61DAC" w:rsidRPr="005B217D" w:rsidRDefault="00A41B7B">
            <w:pPr>
              <w:spacing w:before="60" w:after="60"/>
              <w:rPr>
                <w:szCs w:val="22"/>
                <w:lang w:val="en-CA"/>
              </w:rPr>
            </w:pPr>
            <w:r>
              <w:rPr>
                <w:szCs w:val="22"/>
                <w:lang w:val="en-CA"/>
              </w:rPr>
              <w:t>Jill Boyce</w:t>
            </w:r>
            <w:r>
              <w:rPr>
                <w:szCs w:val="22"/>
                <w:lang w:val="en-CA"/>
              </w:rPr>
              <w:br/>
            </w:r>
            <w:r w:rsidRPr="00A41B7B">
              <w:rPr>
                <w:szCs w:val="22"/>
                <w:lang w:val="en-CA"/>
              </w:rPr>
              <w:t xml:space="preserve">Palanivel </w:t>
            </w:r>
            <w:proofErr w:type="spellStart"/>
            <w:r w:rsidRPr="00A41B7B">
              <w:rPr>
                <w:szCs w:val="22"/>
                <w:lang w:val="en-CA"/>
              </w:rPr>
              <w:t>Guruva</w:t>
            </w:r>
            <w:proofErr w:type="spellEnd"/>
            <w:r>
              <w:rPr>
                <w:szCs w:val="22"/>
                <w:lang w:val="en-CA"/>
              </w:rPr>
              <w:t xml:space="preserve"> </w:t>
            </w:r>
            <w:proofErr w:type="spellStart"/>
            <w:r w:rsidRPr="00A41B7B">
              <w:rPr>
                <w:szCs w:val="22"/>
                <w:lang w:val="en-CA"/>
              </w:rPr>
              <w:t>r</w:t>
            </w:r>
            <w:r>
              <w:rPr>
                <w:szCs w:val="22"/>
                <w:lang w:val="en-CA"/>
              </w:rPr>
              <w:t>eddiar</w:t>
            </w:r>
            <w:proofErr w:type="spellEnd"/>
            <w:r>
              <w:rPr>
                <w:szCs w:val="22"/>
                <w:lang w:val="en-CA"/>
              </w:rPr>
              <w:br/>
            </w:r>
          </w:p>
        </w:tc>
        <w:tc>
          <w:tcPr>
            <w:tcW w:w="900" w:type="dxa"/>
          </w:tcPr>
          <w:p w14:paraId="1B34B461" w14:textId="0BEA688C" w:rsidR="00E61DAC" w:rsidRPr="005B217D" w:rsidRDefault="00E61DAC">
            <w:pPr>
              <w:spacing w:before="60" w:after="60"/>
              <w:rPr>
                <w:szCs w:val="22"/>
                <w:lang w:val="en-CA"/>
              </w:rPr>
            </w:pPr>
            <w:r w:rsidRPr="005B217D">
              <w:rPr>
                <w:szCs w:val="22"/>
                <w:lang w:val="en-CA"/>
              </w:rPr>
              <w:br/>
              <w:t>Email:</w:t>
            </w:r>
          </w:p>
        </w:tc>
        <w:tc>
          <w:tcPr>
            <w:tcW w:w="3168" w:type="dxa"/>
          </w:tcPr>
          <w:p w14:paraId="4FF8AA28" w14:textId="25A2737B" w:rsidR="00E61DAC" w:rsidRPr="005B217D" w:rsidRDefault="00A41B7B" w:rsidP="00A41B7B">
            <w:pPr>
              <w:spacing w:before="60" w:after="60"/>
              <w:rPr>
                <w:szCs w:val="22"/>
                <w:lang w:val="en-CA"/>
              </w:rPr>
            </w:pPr>
            <w:r>
              <w:rPr>
                <w:szCs w:val="22"/>
                <w:lang w:val="en-CA"/>
              </w:rPr>
              <w:t>jill.boyce@intel.com</w:t>
            </w:r>
            <w:r w:rsidRPr="00A41B7B">
              <w:rPr>
                <w:szCs w:val="22"/>
                <w:lang w:val="en-CA"/>
              </w:rPr>
              <w:t xml:space="preserve"> </w:t>
            </w:r>
            <w:r w:rsidR="007165F8" w:rsidRPr="007165F8">
              <w:rPr>
                <w:szCs w:val="22"/>
                <w:lang w:val="en-CA"/>
              </w:rPr>
              <w:t>palanivel.guruvareddiar@intel.com</w:t>
            </w:r>
          </w:p>
        </w:tc>
      </w:tr>
      <w:tr w:rsidR="00E61DAC" w:rsidRPr="005B217D" w14:paraId="508325BE" w14:textId="77777777">
        <w:tc>
          <w:tcPr>
            <w:tcW w:w="1458" w:type="dxa"/>
          </w:tcPr>
          <w:p w14:paraId="70E2F5C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DFBD0B9" w14:textId="64788423" w:rsidR="00E61DAC" w:rsidRPr="005B217D" w:rsidRDefault="00A41B7B">
            <w:pPr>
              <w:spacing w:before="60" w:after="60"/>
              <w:rPr>
                <w:szCs w:val="22"/>
                <w:lang w:val="en-CA"/>
              </w:rPr>
            </w:pPr>
            <w:r>
              <w:rPr>
                <w:szCs w:val="22"/>
                <w:lang w:val="en-CA"/>
              </w:rPr>
              <w:t>Intel</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83CAA4A" w14:textId="58457BA0" w:rsidR="001023F7" w:rsidRPr="007C2158" w:rsidRDefault="001023F7" w:rsidP="001023F7">
      <w:r w:rsidRPr="007C2158">
        <w:rPr>
          <w:sz w:val="24"/>
          <w:szCs w:val="22"/>
          <w:lang w:eastAsia="ko-KR"/>
        </w:rPr>
        <w:t xml:space="preserve">This contribution proposes to define </w:t>
      </w:r>
      <w:ins w:id="7" w:author="Guruvareddiar, Palanivel" w:date="2018-04-14T10:03:00Z">
        <w:r w:rsidR="000239AD">
          <w:rPr>
            <w:sz w:val="24"/>
            <w:szCs w:val="22"/>
            <w:lang w:eastAsia="ko-KR"/>
          </w:rPr>
          <w:t>a</w:t>
        </w:r>
      </w:ins>
      <w:ins w:id="8" w:author="Guruvareddiar, Palanivel" w:date="2018-04-16T09:23:00Z">
        <w:r w:rsidR="00443F2F">
          <w:rPr>
            <w:sz w:val="24"/>
            <w:szCs w:val="22"/>
            <w:lang w:eastAsia="ko-KR"/>
          </w:rPr>
          <w:t>n</w:t>
        </w:r>
      </w:ins>
      <w:ins w:id="9" w:author="Guruvareddiar, Palanivel" w:date="2018-04-14T10:03:00Z">
        <w:r w:rsidR="000239AD">
          <w:rPr>
            <w:sz w:val="24"/>
            <w:szCs w:val="22"/>
            <w:lang w:eastAsia="ko-KR"/>
          </w:rPr>
          <w:t xml:space="preserve"> </w:t>
        </w:r>
      </w:ins>
      <w:del w:id="10" w:author="Guruvareddiar, Palanivel" w:date="2018-04-14T10:03:00Z">
        <w:r w:rsidRPr="007C2158" w:rsidDel="000239AD">
          <w:rPr>
            <w:sz w:val="24"/>
            <w:szCs w:val="22"/>
            <w:lang w:eastAsia="ko-KR"/>
          </w:rPr>
          <w:delText xml:space="preserve">an object tracking </w:delText>
        </w:r>
      </w:del>
      <w:del w:id="11" w:author="Guruvareddiar, Palanivel" w:date="2018-04-14T10:04:00Z">
        <w:r w:rsidRPr="007C2158" w:rsidDel="000239AD">
          <w:rPr>
            <w:sz w:val="24"/>
            <w:szCs w:val="22"/>
            <w:lang w:eastAsia="ko-KR"/>
          </w:rPr>
          <w:delText>SEI</w:delText>
        </w:r>
      </w:del>
      <w:ins w:id="12" w:author="Guruvareddiar, Palanivel" w:date="2018-04-14T10:04:00Z">
        <w:r w:rsidR="00443F2F">
          <w:rPr>
            <w:sz w:val="24"/>
            <w:szCs w:val="22"/>
            <w:lang w:eastAsia="ko-KR"/>
          </w:rPr>
          <w:t>annota</w:t>
        </w:r>
      </w:ins>
      <w:ins w:id="13" w:author="Guruvareddiar, Palanivel" w:date="2018-04-16T09:23:00Z">
        <w:r w:rsidR="00443F2F">
          <w:rPr>
            <w:sz w:val="24"/>
            <w:szCs w:val="22"/>
            <w:lang w:eastAsia="ko-KR"/>
          </w:rPr>
          <w:t>ted region SEI</w:t>
        </w:r>
      </w:ins>
      <w:r w:rsidRPr="007C2158">
        <w:rPr>
          <w:sz w:val="24"/>
          <w:szCs w:val="22"/>
          <w:lang w:eastAsia="ko-KR"/>
        </w:rPr>
        <w:t xml:space="preserve"> message that carries parameters to </w:t>
      </w:r>
      <w:del w:id="14" w:author="Guruvareddiar, Palanivel" w:date="2018-04-16T09:25:00Z">
        <w:r w:rsidDel="00443F2F">
          <w:rPr>
            <w:sz w:val="24"/>
            <w:szCs w:val="22"/>
            <w:lang w:eastAsia="ko-KR"/>
          </w:rPr>
          <w:delText xml:space="preserve">indicate the position of </w:delText>
        </w:r>
      </w:del>
      <w:del w:id="15" w:author="Guruvareddiar, Palanivel" w:date="2018-04-14T14:36:00Z">
        <w:r w:rsidRPr="007C2158" w:rsidDel="000971A9">
          <w:rPr>
            <w:sz w:val="24"/>
            <w:szCs w:val="22"/>
            <w:lang w:eastAsia="ko-KR"/>
          </w:rPr>
          <w:delText xml:space="preserve">tracked </w:delText>
        </w:r>
      </w:del>
      <w:del w:id="16" w:author="Guruvareddiar, Palanivel" w:date="2018-04-16T09:25:00Z">
        <w:r w:rsidRPr="007C2158" w:rsidDel="00443F2F">
          <w:rPr>
            <w:sz w:val="24"/>
            <w:szCs w:val="22"/>
            <w:lang w:eastAsia="ko-KR"/>
          </w:rPr>
          <w:delText>objects in a coded picture in the form of rectangular bounding boxes.</w:delText>
        </w:r>
      </w:del>
      <w:ins w:id="17" w:author="Guruvareddiar, Palanivel" w:date="2018-04-16T09:25:00Z">
        <w:r w:rsidR="00443F2F">
          <w:rPr>
            <w:sz w:val="24"/>
            <w:szCs w:val="22"/>
            <w:lang w:eastAsia="ko-KR"/>
          </w:rPr>
          <w:t>describe annotated regions using bounding boxes representing the size and location of tracked objects within the compressed vi</w:t>
        </w:r>
      </w:ins>
      <w:ins w:id="18" w:author="Guruvareddiar, Palanivel" w:date="2018-04-16T09:58:00Z">
        <w:r w:rsidR="00565CE2">
          <w:rPr>
            <w:sz w:val="24"/>
            <w:szCs w:val="22"/>
            <w:lang w:eastAsia="ko-KR"/>
          </w:rPr>
          <w:t>deo bit stream.</w:t>
        </w:r>
      </w:ins>
      <w:r w:rsidRPr="007C2158">
        <w:rPr>
          <w:sz w:val="24"/>
          <w:szCs w:val="22"/>
          <w:lang w:eastAsia="ko-KR"/>
        </w:rPr>
        <w:t xml:space="preserve">  Attributes about the </w:t>
      </w:r>
      <w:del w:id="19" w:author="Guruvareddiar, Palanivel" w:date="2018-04-14T14:36:00Z">
        <w:r w:rsidDel="000971A9">
          <w:rPr>
            <w:sz w:val="24"/>
            <w:szCs w:val="22"/>
            <w:lang w:eastAsia="ko-KR"/>
          </w:rPr>
          <w:delText>tracked</w:delText>
        </w:r>
        <w:r w:rsidRPr="007C2158" w:rsidDel="000971A9">
          <w:rPr>
            <w:sz w:val="24"/>
            <w:szCs w:val="22"/>
            <w:lang w:eastAsia="ko-KR"/>
          </w:rPr>
          <w:delText xml:space="preserve"> </w:delText>
        </w:r>
      </w:del>
      <w:ins w:id="20" w:author="Guruvareddiar, Palanivel" w:date="2018-04-14T14:36:00Z">
        <w:r w:rsidR="000971A9">
          <w:rPr>
            <w:sz w:val="24"/>
            <w:szCs w:val="22"/>
            <w:lang w:eastAsia="ko-KR"/>
          </w:rPr>
          <w:t>annotated</w:t>
        </w:r>
        <w:r w:rsidR="000971A9" w:rsidRPr="007C2158">
          <w:rPr>
            <w:sz w:val="24"/>
            <w:szCs w:val="22"/>
            <w:lang w:eastAsia="ko-KR"/>
          </w:rPr>
          <w:t xml:space="preserve"> </w:t>
        </w:r>
      </w:ins>
      <w:r w:rsidRPr="007C2158">
        <w:rPr>
          <w:sz w:val="24"/>
          <w:szCs w:val="22"/>
          <w:lang w:eastAsia="ko-KR"/>
        </w:rPr>
        <w:t xml:space="preserve">objects can also be optionally signaled, including </w:t>
      </w:r>
      <w:r>
        <w:rPr>
          <w:sz w:val="24"/>
          <w:szCs w:val="22"/>
          <w:lang w:eastAsia="ko-KR"/>
        </w:rPr>
        <w:t>a label for t</w:t>
      </w:r>
      <w:r w:rsidRPr="007C2158">
        <w:rPr>
          <w:sz w:val="24"/>
          <w:szCs w:val="22"/>
          <w:lang w:eastAsia="ko-KR"/>
        </w:rPr>
        <w:t xml:space="preserve">he object and the confidence </w:t>
      </w:r>
      <w:r>
        <w:rPr>
          <w:sz w:val="24"/>
          <w:szCs w:val="22"/>
          <w:lang w:eastAsia="ko-KR"/>
        </w:rPr>
        <w:t>level</w:t>
      </w:r>
      <w:r w:rsidRPr="007C2158">
        <w:rPr>
          <w:sz w:val="24"/>
          <w:szCs w:val="22"/>
          <w:lang w:eastAsia="ko-KR"/>
        </w:rPr>
        <w:t xml:space="preserve"> associated with the track</w:t>
      </w:r>
      <w:r>
        <w:rPr>
          <w:sz w:val="24"/>
          <w:szCs w:val="22"/>
          <w:lang w:eastAsia="ko-KR"/>
        </w:rPr>
        <w:t>ing and detection</w:t>
      </w:r>
      <w:r w:rsidRPr="007C2158">
        <w:rPr>
          <w:sz w:val="24"/>
          <w:szCs w:val="22"/>
          <w:lang w:eastAsia="ko-KR"/>
        </w:rPr>
        <w:t xml:space="preserve">. </w:t>
      </w:r>
    </w:p>
    <w:p w14:paraId="6A5D8876" w14:textId="77777777" w:rsidR="001023F7" w:rsidRDefault="001023F7" w:rsidP="001023F7">
      <w:pPr>
        <w:rPr>
          <w:ins w:id="21" w:author="Jill Boyce" w:date="2018-04-16T21:15:00Z"/>
          <w:sz w:val="24"/>
          <w:szCs w:val="22"/>
          <w:lang w:eastAsia="ko-KR"/>
        </w:rPr>
      </w:pPr>
      <w:r w:rsidRPr="007C2158">
        <w:rPr>
          <w:sz w:val="24"/>
          <w:szCs w:val="22"/>
          <w:lang w:eastAsia="ko-KR"/>
        </w:rPr>
        <w:t>The SEI message is also proposed for inclusion in AVC.</w:t>
      </w:r>
    </w:p>
    <w:p w14:paraId="368FDC0F" w14:textId="60C42ED1" w:rsidR="007165F8" w:rsidRPr="007C2158" w:rsidRDefault="007165F8" w:rsidP="001023F7">
      <w:pPr>
        <w:rPr>
          <w:sz w:val="24"/>
          <w:szCs w:val="22"/>
          <w:lang w:eastAsia="ko-KR"/>
        </w:rPr>
      </w:pPr>
      <w:ins w:id="22" w:author="Jill Boyce" w:date="2018-04-16T21:15:00Z">
        <w:r>
          <w:rPr>
            <w:sz w:val="24"/>
            <w:szCs w:val="22"/>
            <w:lang w:eastAsia="ko-KR"/>
          </w:rPr>
          <w:t>The v</w:t>
        </w:r>
      </w:ins>
      <w:ins w:id="23" w:author="Jill Boyce" w:date="2018-04-16T21:16:00Z">
        <w:r>
          <w:rPr>
            <w:sz w:val="24"/>
            <w:szCs w:val="22"/>
            <w:lang w:eastAsia="ko-KR"/>
          </w:rPr>
          <w:t>4 version of this documents updates the proposal based upon the discussion during the initial presentation to the JCT-VC, which includes renaming the proposed SEI message Annotated region SEI, rather th</w:t>
        </w:r>
      </w:ins>
      <w:ins w:id="24" w:author="Jill Boyce" w:date="2018-04-16T21:18:00Z">
        <w:r>
          <w:rPr>
            <w:sz w:val="24"/>
            <w:szCs w:val="22"/>
            <w:lang w:eastAsia="ko-KR"/>
          </w:rPr>
          <w:t>an</w:t>
        </w:r>
      </w:ins>
      <w:ins w:id="25" w:author="Jill Boyce" w:date="2018-04-16T21:16:00Z">
        <w:r>
          <w:rPr>
            <w:sz w:val="24"/>
            <w:szCs w:val="22"/>
            <w:lang w:eastAsia="ko-KR"/>
          </w:rPr>
          <w:t xml:space="preserve"> Object track</w:t>
        </w:r>
      </w:ins>
      <w:ins w:id="26" w:author="Jill Boyce" w:date="2018-04-16T21:17:00Z">
        <w:r>
          <w:rPr>
            <w:sz w:val="24"/>
            <w:szCs w:val="22"/>
            <w:lang w:eastAsia="ko-KR"/>
          </w:rPr>
          <w:t>ing SEI.</w:t>
        </w:r>
      </w:ins>
    </w:p>
    <w:p w14:paraId="36D02153" w14:textId="65083300" w:rsidR="00AA76A3" w:rsidRDefault="00AA76A3" w:rsidP="00AA76A3">
      <w:pPr>
        <w:pStyle w:val="Heading1"/>
      </w:pPr>
      <w:r>
        <w:t>Motivation</w:t>
      </w:r>
    </w:p>
    <w:p w14:paraId="10A919A2" w14:textId="77777777" w:rsidR="00AA76A3" w:rsidRDefault="00AA76A3" w:rsidP="00AA76A3">
      <w:pPr>
        <w:rPr>
          <w:sz w:val="24"/>
          <w:szCs w:val="24"/>
          <w:lang w:eastAsia="ko-KR"/>
        </w:rPr>
      </w:pPr>
      <w:r>
        <w:rPr>
          <w:sz w:val="24"/>
          <w:szCs w:val="24"/>
          <w:lang w:eastAsia="ko-KR"/>
        </w:rPr>
        <w:t xml:space="preserve">Object detection and tracking is common workload for end-to-end video systems, such as depicted in Figure 1, which includes smart cameras, video gateway, and datacenter/cloud. </w:t>
      </w:r>
    </w:p>
    <w:p w14:paraId="7D7D20F9" w14:textId="65F72B21" w:rsidR="00AA76A3" w:rsidRDefault="00AA76A3" w:rsidP="00AA76A3">
      <w:pPr>
        <w:rPr>
          <w:sz w:val="24"/>
          <w:szCs w:val="24"/>
          <w:lang w:eastAsia="ko-KR"/>
        </w:rPr>
      </w:pPr>
      <w:r>
        <w:rPr>
          <w:sz w:val="24"/>
          <w:szCs w:val="24"/>
          <w:lang w:eastAsia="ko-KR"/>
        </w:rPr>
        <w:t>For an intermediate processing stage, the following steps are typical</w:t>
      </w:r>
      <w:r w:rsidR="00BF3030">
        <w:rPr>
          <w:sz w:val="24"/>
          <w:szCs w:val="24"/>
          <w:lang w:eastAsia="ko-KR"/>
        </w:rPr>
        <w:t>:</w:t>
      </w:r>
    </w:p>
    <w:p w14:paraId="5071432B" w14:textId="77777777" w:rsidR="00AA76A3" w:rsidRDefault="00AA76A3" w:rsidP="00AA76A3">
      <w:pPr>
        <w:numPr>
          <w:ilvl w:val="0"/>
          <w:numId w:val="13"/>
        </w:numPr>
        <w:rPr>
          <w:sz w:val="24"/>
          <w:szCs w:val="24"/>
          <w:lang w:eastAsia="ko-KR"/>
        </w:rPr>
      </w:pPr>
      <w:r>
        <w:rPr>
          <w:sz w:val="24"/>
          <w:szCs w:val="24"/>
          <w:lang w:eastAsia="ko-KR"/>
        </w:rPr>
        <w:t>Decode compressed video</w:t>
      </w:r>
    </w:p>
    <w:p w14:paraId="11C517C9" w14:textId="196EEF94" w:rsidR="00AA76A3" w:rsidRDefault="00AA76A3" w:rsidP="00AA76A3">
      <w:pPr>
        <w:numPr>
          <w:ilvl w:val="0"/>
          <w:numId w:val="13"/>
        </w:numPr>
        <w:rPr>
          <w:sz w:val="24"/>
          <w:szCs w:val="24"/>
          <w:lang w:eastAsia="ko-KR"/>
        </w:rPr>
      </w:pPr>
      <w:r>
        <w:rPr>
          <w:sz w:val="24"/>
          <w:szCs w:val="24"/>
          <w:lang w:eastAsia="ko-KR"/>
        </w:rPr>
        <w:t>Perform analytics on the video to identify object locations using a rectangular bounding box</w:t>
      </w:r>
      <w:r w:rsidR="00F3309A">
        <w:rPr>
          <w:sz w:val="24"/>
          <w:szCs w:val="24"/>
          <w:lang w:eastAsia="ko-KR"/>
        </w:rPr>
        <w:t xml:space="preserve"> for each picture</w:t>
      </w:r>
    </w:p>
    <w:p w14:paraId="6C9B834E" w14:textId="2B6A1EB0" w:rsidR="00AA76A3" w:rsidRDefault="00AA76A3" w:rsidP="00AA76A3">
      <w:pPr>
        <w:numPr>
          <w:ilvl w:val="0"/>
          <w:numId w:val="13"/>
        </w:numPr>
        <w:rPr>
          <w:sz w:val="24"/>
          <w:szCs w:val="24"/>
          <w:lang w:eastAsia="ko-KR"/>
        </w:rPr>
      </w:pPr>
      <w:r>
        <w:rPr>
          <w:sz w:val="24"/>
          <w:szCs w:val="24"/>
          <w:lang w:eastAsia="ko-KR"/>
        </w:rPr>
        <w:t xml:space="preserve">Composite </w:t>
      </w:r>
      <w:r w:rsidR="00BF3030">
        <w:rPr>
          <w:sz w:val="24"/>
          <w:szCs w:val="24"/>
          <w:lang w:eastAsia="ko-KR"/>
        </w:rPr>
        <w:t xml:space="preserve">video with </w:t>
      </w:r>
      <w:r>
        <w:rPr>
          <w:sz w:val="24"/>
          <w:szCs w:val="24"/>
          <w:lang w:eastAsia="ko-KR"/>
        </w:rPr>
        <w:t xml:space="preserve">a graphical outline of the bounding </w:t>
      </w:r>
      <w:r w:rsidR="00F3309A">
        <w:rPr>
          <w:sz w:val="24"/>
          <w:szCs w:val="24"/>
          <w:lang w:eastAsia="ko-KR"/>
        </w:rPr>
        <w:t>box(</w:t>
      </w:r>
      <w:proofErr w:type="spellStart"/>
      <w:r w:rsidR="00F3309A">
        <w:rPr>
          <w:sz w:val="24"/>
          <w:szCs w:val="24"/>
          <w:lang w:eastAsia="ko-KR"/>
        </w:rPr>
        <w:t>es</w:t>
      </w:r>
      <w:proofErr w:type="spellEnd"/>
      <w:r w:rsidR="00F3309A">
        <w:rPr>
          <w:sz w:val="24"/>
          <w:szCs w:val="24"/>
          <w:lang w:eastAsia="ko-KR"/>
        </w:rPr>
        <w:t>)</w:t>
      </w:r>
    </w:p>
    <w:p w14:paraId="25C9470D" w14:textId="0B56E3A8" w:rsidR="00AA76A3" w:rsidRDefault="00AA76A3" w:rsidP="00AA76A3">
      <w:pPr>
        <w:numPr>
          <w:ilvl w:val="0"/>
          <w:numId w:val="13"/>
        </w:numPr>
        <w:rPr>
          <w:sz w:val="24"/>
          <w:szCs w:val="24"/>
          <w:lang w:eastAsia="ko-KR"/>
        </w:rPr>
      </w:pPr>
      <w:r>
        <w:rPr>
          <w:sz w:val="24"/>
          <w:szCs w:val="24"/>
          <w:lang w:eastAsia="ko-KR"/>
        </w:rPr>
        <w:t>Re-encode the video containing bounding box(</w:t>
      </w:r>
      <w:proofErr w:type="spellStart"/>
      <w:r>
        <w:rPr>
          <w:sz w:val="24"/>
          <w:szCs w:val="24"/>
          <w:lang w:eastAsia="ko-KR"/>
        </w:rPr>
        <w:t>es</w:t>
      </w:r>
      <w:proofErr w:type="spellEnd"/>
      <w:r>
        <w:rPr>
          <w:sz w:val="24"/>
          <w:szCs w:val="24"/>
          <w:lang w:eastAsia="ko-KR"/>
        </w:rPr>
        <w:t>)</w:t>
      </w:r>
    </w:p>
    <w:p w14:paraId="01A56183" w14:textId="726EAB83" w:rsidR="00AA76A3" w:rsidDel="003E2534" w:rsidRDefault="00AA76A3" w:rsidP="00AA76A3">
      <w:pPr>
        <w:rPr>
          <w:del w:id="27" w:author="Jill Boyce" w:date="2018-04-16T21:18:00Z"/>
          <w:sz w:val="24"/>
          <w:szCs w:val="24"/>
          <w:lang w:eastAsia="ko-KR"/>
        </w:rPr>
      </w:pPr>
    </w:p>
    <w:p w14:paraId="3D4ACA1A" w14:textId="5C2A0D86" w:rsidR="00AA76A3" w:rsidRPr="00FE2EB5" w:rsidRDefault="0075285D" w:rsidP="00AA76A3">
      <w:pPr>
        <w:rPr>
          <w:sz w:val="24"/>
          <w:szCs w:val="24"/>
          <w:lang w:eastAsia="ko-KR"/>
        </w:rPr>
      </w:pPr>
      <w:r>
        <w:rPr>
          <w:noProof/>
        </w:rPr>
        <w:drawing>
          <wp:anchor distT="0" distB="0" distL="114300" distR="114300" simplePos="0" relativeHeight="251658752" behindDoc="0" locked="0" layoutInCell="1" allowOverlap="1" wp14:anchorId="5318F381" wp14:editId="793AB476">
            <wp:simplePos x="0" y="0"/>
            <wp:positionH relativeFrom="column">
              <wp:posOffset>4023360</wp:posOffset>
            </wp:positionH>
            <wp:positionV relativeFrom="paragraph">
              <wp:posOffset>147320</wp:posOffset>
            </wp:positionV>
            <wp:extent cx="1150620" cy="632460"/>
            <wp:effectExtent l="0" t="0" r="0" b="0"/>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0620" cy="6324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7F42770C" wp14:editId="1FD53F61">
            <wp:simplePos x="0" y="0"/>
            <wp:positionH relativeFrom="column">
              <wp:posOffset>2476500</wp:posOffset>
            </wp:positionH>
            <wp:positionV relativeFrom="paragraph">
              <wp:posOffset>170180</wp:posOffset>
            </wp:positionV>
            <wp:extent cx="982980" cy="632460"/>
            <wp:effectExtent l="0" t="0" r="7620" b="0"/>
            <wp:wrapSquare wrapText="bothSides"/>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2980" cy="6324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33DE09BC" wp14:editId="29739545">
            <wp:simplePos x="0" y="0"/>
            <wp:positionH relativeFrom="column">
              <wp:posOffset>1028700</wp:posOffset>
            </wp:positionH>
            <wp:positionV relativeFrom="paragraph">
              <wp:posOffset>182880</wp:posOffset>
            </wp:positionV>
            <wp:extent cx="716280" cy="609600"/>
            <wp:effectExtent l="0" t="0" r="7620" b="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6280" cy="609600"/>
                    </a:xfrm>
                    <a:prstGeom prst="rect">
                      <a:avLst/>
                    </a:prstGeom>
                    <a:noFill/>
                  </pic:spPr>
                </pic:pic>
              </a:graphicData>
            </a:graphic>
            <wp14:sizeRelH relativeFrom="page">
              <wp14:pctWidth>0</wp14:pctWidth>
            </wp14:sizeRelH>
            <wp14:sizeRelV relativeFrom="page">
              <wp14:pctHeight>0</wp14:pctHeight>
            </wp14:sizeRelV>
          </wp:anchor>
        </w:drawing>
      </w:r>
    </w:p>
    <w:p w14:paraId="7938282D" w14:textId="77777777" w:rsidR="00AA76A3" w:rsidRDefault="00AA76A3" w:rsidP="00AA76A3">
      <w:pPr>
        <w:pStyle w:val="N3"/>
        <w:tabs>
          <w:tab w:val="left" w:pos="3432"/>
        </w:tabs>
        <w:ind w:left="0"/>
        <w:rPr>
          <w:b/>
          <w:bCs/>
          <w:color w:val="222A35"/>
        </w:rPr>
      </w:pPr>
      <w:r>
        <w:rPr>
          <w:b/>
          <w:bCs/>
          <w:color w:val="222A35"/>
        </w:rPr>
        <w:t xml:space="preserve">           </w:t>
      </w:r>
    </w:p>
    <w:p w14:paraId="7A6A334A" w14:textId="4CC07278" w:rsidR="00AA76A3" w:rsidRDefault="0075285D" w:rsidP="00AA76A3">
      <w:pPr>
        <w:pStyle w:val="N3"/>
        <w:tabs>
          <w:tab w:val="left" w:pos="3432"/>
        </w:tabs>
        <w:ind w:left="0"/>
        <w:rPr>
          <w:b/>
          <w:bCs/>
          <w:color w:val="222A35"/>
        </w:rPr>
      </w:pPr>
      <w:r>
        <w:rPr>
          <w:b/>
          <w:bCs/>
          <w:noProof/>
          <w:color w:val="222A35"/>
          <w:shd w:val="clear" w:color="auto" w:fill="auto"/>
          <w:lang w:eastAsia="en-US" w:bidi="ar-SA"/>
        </w:rPr>
        <mc:AlternateContent>
          <mc:Choice Requires="wps">
            <w:drawing>
              <wp:anchor distT="0" distB="0" distL="114300" distR="114300" simplePos="0" relativeHeight="251660800" behindDoc="0" locked="0" layoutInCell="1" allowOverlap="1" wp14:anchorId="68284D3B" wp14:editId="7864C402">
                <wp:simplePos x="0" y="0"/>
                <wp:positionH relativeFrom="column">
                  <wp:posOffset>3520440</wp:posOffset>
                </wp:positionH>
                <wp:positionV relativeFrom="paragraph">
                  <wp:posOffset>47625</wp:posOffset>
                </wp:positionV>
                <wp:extent cx="457200" cy="90805"/>
                <wp:effectExtent l="0" t="0" r="0" b="0"/>
                <wp:wrapNone/>
                <wp:docPr id="2"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805"/>
                        </a:xfrm>
                        <a:prstGeom prst="rightArrow">
                          <a:avLst>
                            <a:gd name="adj1" fmla="val 50000"/>
                            <a:gd name="adj2" fmla="val 12587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564B8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8" o:spid="_x0000_s1026" type="#_x0000_t13" style="position:absolute;margin-left:277.2pt;margin-top:3.75pt;width:36pt;height:7.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"/>
            </w:pict>
          </mc:Fallback>
        </mc:AlternateContent>
      </w:r>
      <w:r>
        <w:rPr>
          <w:b/>
          <w:bCs/>
          <w:noProof/>
          <w:color w:val="222A35"/>
          <w:shd w:val="clear" w:color="auto" w:fill="auto"/>
          <w:lang w:eastAsia="en-US" w:bidi="ar-SA"/>
        </w:rPr>
        <mc:AlternateContent>
          <mc:Choice Requires="wps">
            <w:drawing>
              <wp:anchor distT="0" distB="0" distL="114300" distR="114300" simplePos="0" relativeHeight="251659776" behindDoc="0" locked="0" layoutInCell="1" allowOverlap="1" wp14:anchorId="6D27CBC3" wp14:editId="0FA586CA">
                <wp:simplePos x="0" y="0"/>
                <wp:positionH relativeFrom="column">
                  <wp:posOffset>1882140</wp:posOffset>
                </wp:positionH>
                <wp:positionV relativeFrom="paragraph">
                  <wp:posOffset>40005</wp:posOffset>
                </wp:positionV>
                <wp:extent cx="457200" cy="90805"/>
                <wp:effectExtent l="0" t="0" r="0" b="0"/>
                <wp:wrapNone/>
                <wp:docPr id="1"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805"/>
                        </a:xfrm>
                        <a:prstGeom prst="rightArrow">
                          <a:avLst>
                            <a:gd name="adj1" fmla="val 50000"/>
                            <a:gd name="adj2" fmla="val 12587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119FE" id="AutoShape 37" o:spid="_x0000_s1026" type="#_x0000_t13" style="position:absolute;margin-left:148.2pt;margin-top:3.15pt;width:36pt;height:7.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"/>
            </w:pict>
          </mc:Fallback>
        </mc:AlternateContent>
      </w:r>
    </w:p>
    <w:p w14:paraId="573EA248" w14:textId="77777777" w:rsidR="00AA76A3" w:rsidRDefault="00AA76A3" w:rsidP="00AA76A3">
      <w:pPr>
        <w:pStyle w:val="N3"/>
        <w:tabs>
          <w:tab w:val="left" w:pos="3432"/>
        </w:tabs>
        <w:ind w:left="0"/>
        <w:rPr>
          <w:b/>
          <w:bCs/>
          <w:color w:val="222A35"/>
        </w:rPr>
      </w:pPr>
      <w:r>
        <w:rPr>
          <w:b/>
          <w:bCs/>
          <w:color w:val="222A35"/>
        </w:rPr>
        <w:t xml:space="preserve">                              </w:t>
      </w:r>
    </w:p>
    <w:p w14:paraId="18E47C80" w14:textId="77777777" w:rsidR="00AA76A3" w:rsidRDefault="00AA76A3" w:rsidP="00AA76A3">
      <w:pPr>
        <w:pStyle w:val="N3"/>
        <w:tabs>
          <w:tab w:val="left" w:pos="3432"/>
        </w:tabs>
        <w:ind w:left="0"/>
        <w:rPr>
          <w:b/>
          <w:bCs/>
          <w:color w:val="222A35"/>
        </w:rPr>
      </w:pPr>
    </w:p>
    <w:p w14:paraId="1088F3E6" w14:textId="77777777" w:rsidR="00AA76A3" w:rsidRDefault="00AA76A3" w:rsidP="00AA76A3">
      <w:pPr>
        <w:pStyle w:val="N3"/>
        <w:tabs>
          <w:tab w:val="left" w:pos="3432"/>
        </w:tabs>
        <w:ind w:left="0"/>
        <w:rPr>
          <w:b/>
          <w:bCs/>
          <w:color w:val="222A35"/>
        </w:rPr>
      </w:pPr>
      <w:r>
        <w:rPr>
          <w:b/>
          <w:bCs/>
          <w:color w:val="222A35"/>
        </w:rPr>
        <w:t xml:space="preserve">                                 Smart Cameras</w:t>
      </w:r>
      <w:r w:rsidRPr="00FE2EB5">
        <w:rPr>
          <w:b/>
          <w:bCs/>
          <w:color w:val="222A35"/>
        </w:rPr>
        <w:t xml:space="preserve">   </w:t>
      </w:r>
      <w:r>
        <w:rPr>
          <w:b/>
          <w:bCs/>
          <w:color w:val="222A35"/>
        </w:rPr>
        <w:t xml:space="preserve">                  Video </w:t>
      </w:r>
      <w:r w:rsidRPr="00FE2EB5">
        <w:rPr>
          <w:b/>
          <w:bCs/>
          <w:color w:val="222A35"/>
        </w:rPr>
        <w:t>Gateway</w:t>
      </w:r>
      <w:r>
        <w:rPr>
          <w:b/>
          <w:bCs/>
          <w:color w:val="222A35"/>
        </w:rPr>
        <w:t xml:space="preserve">                   Datacenter / Cloud</w:t>
      </w:r>
    </w:p>
    <w:p w14:paraId="32669970" w14:textId="0D09995E" w:rsidR="00AA76A3" w:rsidRDefault="00AA76A3" w:rsidP="00AA76A3">
      <w:pPr>
        <w:jc w:val="center"/>
        <w:rPr>
          <w:lang w:bidi="ta-IN"/>
        </w:rPr>
      </w:pPr>
      <w:r>
        <w:rPr>
          <w:lang w:bidi="ta-IN"/>
        </w:rPr>
        <w:t>Figure</w:t>
      </w:r>
      <w:r w:rsidR="00BF3030">
        <w:rPr>
          <w:lang w:bidi="ta-IN"/>
        </w:rPr>
        <w:t xml:space="preserve"> </w:t>
      </w:r>
      <w:r>
        <w:rPr>
          <w:lang w:bidi="ta-IN"/>
        </w:rPr>
        <w:t>1. End-to-End intelligent video solution</w:t>
      </w:r>
    </w:p>
    <w:p w14:paraId="5C2CEEE8" w14:textId="1AB6C0A5" w:rsidR="00BF3030" w:rsidDel="003E2534" w:rsidRDefault="00BF3030" w:rsidP="00AA76A3">
      <w:pPr>
        <w:jc w:val="center"/>
        <w:rPr>
          <w:del w:id="28" w:author="Jill Boyce" w:date="2018-04-16T21:18:00Z"/>
          <w:lang w:bidi="ta-IN"/>
        </w:rPr>
      </w:pPr>
    </w:p>
    <w:p w14:paraId="42D612B2" w14:textId="77777777" w:rsidR="00BF3030" w:rsidRDefault="00BF3030" w:rsidP="00AA76A3">
      <w:pPr>
        <w:jc w:val="center"/>
        <w:rPr>
          <w:lang w:bidi="ta-IN"/>
        </w:rPr>
      </w:pPr>
    </w:p>
    <w:p w14:paraId="475DCDF5" w14:textId="1BD8DC99" w:rsidR="00BF3030" w:rsidRDefault="00BF3030" w:rsidP="00AA76A3">
      <w:pPr>
        <w:jc w:val="center"/>
        <w:rPr>
          <w:lang w:bidi="ta-IN"/>
        </w:rPr>
      </w:pPr>
      <w:r>
        <w:rPr>
          <w:lang w:bidi="ta-IN"/>
        </w:rPr>
        <w:br w:type="page"/>
      </w:r>
    </w:p>
    <w:p w14:paraId="13009B7B" w14:textId="6053DEBD" w:rsidR="00BF3030" w:rsidRDefault="00BF3030" w:rsidP="00AA76A3">
      <w:pPr>
        <w:jc w:val="center"/>
        <w:rPr>
          <w:lang w:bidi="ta-IN"/>
        </w:rPr>
      </w:pPr>
    </w:p>
    <w:p w14:paraId="19597AE7" w14:textId="34D7CB4D" w:rsidR="00BF3030" w:rsidRDefault="0075285D" w:rsidP="00AA76A3">
      <w:pPr>
        <w:jc w:val="center"/>
        <w:rPr>
          <w:lang w:bidi="ta-IN"/>
        </w:rPr>
      </w:pPr>
      <w:r>
        <w:rPr>
          <w:noProof/>
        </w:rPr>
        <w:drawing>
          <wp:anchor distT="0" distB="0" distL="114300" distR="114300" simplePos="0" relativeHeight="251661824" behindDoc="0" locked="0" layoutInCell="1" allowOverlap="1" wp14:anchorId="47DBD109" wp14:editId="6EBBC740">
            <wp:simplePos x="0" y="0"/>
            <wp:positionH relativeFrom="column">
              <wp:posOffset>2297430</wp:posOffset>
            </wp:positionH>
            <wp:positionV relativeFrom="paragraph">
              <wp:posOffset>91440</wp:posOffset>
            </wp:positionV>
            <wp:extent cx="1668780" cy="1353185"/>
            <wp:effectExtent l="0" t="0" r="7620" b="0"/>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68780" cy="1353185"/>
                    </a:xfrm>
                    <a:prstGeom prst="rect">
                      <a:avLst/>
                    </a:prstGeom>
                    <a:noFill/>
                  </pic:spPr>
                </pic:pic>
              </a:graphicData>
            </a:graphic>
            <wp14:sizeRelH relativeFrom="page">
              <wp14:pctWidth>0</wp14:pctWidth>
            </wp14:sizeRelH>
            <wp14:sizeRelV relativeFrom="page">
              <wp14:pctHeight>0</wp14:pctHeight>
            </wp14:sizeRelV>
          </wp:anchor>
        </w:drawing>
      </w:r>
    </w:p>
    <w:p w14:paraId="20CE627C" w14:textId="77777777" w:rsidR="00BF3030" w:rsidRDefault="00BF3030" w:rsidP="00BF3030">
      <w:pPr>
        <w:jc w:val="center"/>
        <w:rPr>
          <w:lang w:bidi="ta-IN"/>
        </w:rPr>
      </w:pPr>
    </w:p>
    <w:p w14:paraId="28A4EC57" w14:textId="77777777" w:rsidR="00BF3030" w:rsidRDefault="00BF3030" w:rsidP="00BF3030">
      <w:pPr>
        <w:jc w:val="center"/>
        <w:rPr>
          <w:lang w:bidi="ta-IN"/>
        </w:rPr>
      </w:pPr>
    </w:p>
    <w:p w14:paraId="5A0B8F69" w14:textId="77777777" w:rsidR="00BF3030" w:rsidRDefault="00BF3030" w:rsidP="00BF3030">
      <w:pPr>
        <w:jc w:val="center"/>
        <w:rPr>
          <w:lang w:bidi="ta-IN"/>
        </w:rPr>
      </w:pPr>
    </w:p>
    <w:p w14:paraId="088985C4" w14:textId="77777777" w:rsidR="00BF3030" w:rsidRDefault="00BF3030" w:rsidP="00BF3030">
      <w:pPr>
        <w:jc w:val="center"/>
        <w:rPr>
          <w:lang w:bidi="ta-IN"/>
        </w:rPr>
      </w:pPr>
    </w:p>
    <w:p w14:paraId="2B961074" w14:textId="77777777" w:rsidR="00133B61" w:rsidRDefault="00133B61" w:rsidP="00BF3030">
      <w:pPr>
        <w:jc w:val="center"/>
        <w:rPr>
          <w:lang w:bidi="ta-IN"/>
        </w:rPr>
      </w:pPr>
    </w:p>
    <w:p w14:paraId="724703A9" w14:textId="041A367F" w:rsidR="00BF3030" w:rsidRDefault="00BF3030" w:rsidP="00133B61">
      <w:pPr>
        <w:jc w:val="center"/>
        <w:rPr>
          <w:lang w:bidi="ta-IN"/>
        </w:rPr>
      </w:pPr>
      <w:r>
        <w:rPr>
          <w:lang w:bidi="ta-IN"/>
        </w:rPr>
        <w:t>Figure 2. Video composited with graphical bounding box outline</w:t>
      </w:r>
    </w:p>
    <w:p w14:paraId="50212DFF" w14:textId="77777777" w:rsidR="00AA76A3" w:rsidRDefault="00AA76A3" w:rsidP="00BF3030">
      <w:pPr>
        <w:pStyle w:val="N3"/>
        <w:tabs>
          <w:tab w:val="left" w:pos="3432"/>
        </w:tabs>
        <w:ind w:left="3600" w:hanging="3600"/>
        <w:rPr>
          <w:b/>
          <w:bCs/>
          <w:color w:val="222A35"/>
        </w:rPr>
      </w:pPr>
    </w:p>
    <w:p w14:paraId="71017746" w14:textId="081A2ED1" w:rsidR="00AA76A3" w:rsidDel="0074673E" w:rsidRDefault="00AA76A3" w:rsidP="00AA76A3">
      <w:pPr>
        <w:pStyle w:val="N3"/>
        <w:tabs>
          <w:tab w:val="left" w:pos="3432"/>
        </w:tabs>
        <w:ind w:left="0"/>
        <w:rPr>
          <w:del w:id="29" w:author="Jill Boyce" w:date="2018-04-16T21:03:00Z"/>
          <w:b/>
          <w:bCs/>
          <w:color w:val="222A35"/>
        </w:rPr>
      </w:pPr>
    </w:p>
    <w:p w14:paraId="277515B6" w14:textId="788BEBE6" w:rsidR="00AA76A3" w:rsidRDefault="00BF3030" w:rsidP="00AA76A3">
      <w:pPr>
        <w:rPr>
          <w:sz w:val="24"/>
          <w:szCs w:val="22"/>
          <w:lang w:eastAsia="ko-KR"/>
        </w:rPr>
      </w:pPr>
      <w:r>
        <w:rPr>
          <w:sz w:val="24"/>
          <w:szCs w:val="22"/>
          <w:lang w:eastAsia="ko-KR"/>
        </w:rPr>
        <w:t xml:space="preserve">Compositing the graphical bounding box outline onto the video has clear disadvantages. The unmodified video is no longer available. Refinement of the bounding box in later processing stages is not supported. Significant computation complexity is </w:t>
      </w:r>
      <w:r w:rsidR="00444350">
        <w:rPr>
          <w:sz w:val="24"/>
          <w:szCs w:val="22"/>
          <w:lang w:eastAsia="ko-KR"/>
        </w:rPr>
        <w:t>involved</w:t>
      </w:r>
      <w:r>
        <w:rPr>
          <w:sz w:val="24"/>
          <w:szCs w:val="22"/>
          <w:lang w:eastAsia="ko-KR"/>
        </w:rPr>
        <w:t xml:space="preserve"> in the re-encoding process.</w:t>
      </w:r>
    </w:p>
    <w:p w14:paraId="77C9711F" w14:textId="3391504D" w:rsidR="00BF3030" w:rsidRDefault="00BF3030" w:rsidP="00AA76A3">
      <w:pPr>
        <w:rPr>
          <w:lang w:bidi="ta-IN"/>
        </w:rPr>
      </w:pPr>
      <w:r>
        <w:rPr>
          <w:sz w:val="24"/>
          <w:szCs w:val="22"/>
          <w:lang w:eastAsia="ko-KR"/>
        </w:rPr>
        <w:t>Using an SEI message to send the bounding</w:t>
      </w:r>
      <w:r w:rsidR="00133B61">
        <w:rPr>
          <w:sz w:val="24"/>
          <w:szCs w:val="22"/>
          <w:lang w:eastAsia="ko-KR"/>
        </w:rPr>
        <w:t xml:space="preserve"> box parameters</w:t>
      </w:r>
      <w:r>
        <w:rPr>
          <w:sz w:val="24"/>
          <w:szCs w:val="22"/>
          <w:lang w:eastAsia="ko-KR"/>
        </w:rPr>
        <w:t xml:space="preserve"> as metadata addresses those disadvantages.</w:t>
      </w:r>
    </w:p>
    <w:p w14:paraId="6517E19F" w14:textId="6F82C61D" w:rsidR="00AA76A3" w:rsidRPr="00AA76A3" w:rsidDel="0074673E" w:rsidRDefault="00AA76A3" w:rsidP="00AA76A3">
      <w:pPr>
        <w:rPr>
          <w:del w:id="30" w:author="Jill Boyce" w:date="2018-04-16T21:04:00Z"/>
        </w:rPr>
      </w:pPr>
    </w:p>
    <w:p w14:paraId="699B42B8" w14:textId="77777777" w:rsidR="00AA76A3" w:rsidRPr="001023F7" w:rsidRDefault="00AA76A3" w:rsidP="00AA76A3">
      <w:pPr>
        <w:pStyle w:val="Heading1"/>
        <w:rPr>
          <w:b w:val="0"/>
          <w:bCs w:val="0"/>
        </w:rPr>
      </w:pPr>
      <w:r w:rsidRPr="005073F0">
        <w:t>Proposal</w:t>
      </w:r>
    </w:p>
    <w:p w14:paraId="083E2ACC" w14:textId="3D5EFCAE" w:rsidR="001023F7" w:rsidRDefault="001023F7" w:rsidP="001023F7">
      <w:pPr>
        <w:rPr>
          <w:sz w:val="24"/>
          <w:szCs w:val="22"/>
          <w:lang w:eastAsia="ko-KR"/>
        </w:rPr>
      </w:pPr>
      <w:r>
        <w:rPr>
          <w:sz w:val="24"/>
          <w:szCs w:val="22"/>
          <w:lang w:eastAsia="ko-KR"/>
        </w:rPr>
        <w:t xml:space="preserve">The proposed SEI message carries parameters to describe the bounding box of tracked objects within the compressed video bitstream. Optionally, object labels and confidence levels </w:t>
      </w:r>
      <w:del w:id="31" w:author="Jill Boyce" w:date="2018-04-16T21:04:00Z">
        <w:r w:rsidDel="0074673E">
          <w:rPr>
            <w:sz w:val="24"/>
            <w:szCs w:val="22"/>
            <w:lang w:eastAsia="ko-KR"/>
          </w:rPr>
          <w:delText xml:space="preserve">of </w:delText>
        </w:r>
      </w:del>
      <w:ins w:id="32" w:author="Jill Boyce" w:date="2018-04-16T21:04:00Z">
        <w:r w:rsidR="0074673E">
          <w:rPr>
            <w:sz w:val="24"/>
            <w:szCs w:val="22"/>
            <w:lang w:eastAsia="ko-KR"/>
          </w:rPr>
          <w:t xml:space="preserve">associated with the </w:t>
        </w:r>
      </w:ins>
      <w:r>
        <w:rPr>
          <w:sz w:val="24"/>
          <w:szCs w:val="22"/>
          <w:lang w:eastAsia="ko-KR"/>
        </w:rPr>
        <w:t xml:space="preserve">detected and tracked objects may be provided. </w:t>
      </w:r>
      <w:ins w:id="33" w:author="Guruvareddiar, Palanivel" w:date="2018-04-14T15:26:00Z">
        <w:del w:id="34" w:author="Jill Boyce" w:date="2018-04-16T13:45:00Z">
          <w:r w:rsidR="00A57EA3" w:rsidDel="0035260F">
            <w:rPr>
              <w:sz w:val="24"/>
              <w:szCs w:val="22"/>
              <w:lang w:eastAsia="ko-KR"/>
            </w:rPr>
            <w:delText xml:space="preserve">The </w:delText>
          </w:r>
        </w:del>
      </w:ins>
      <w:ins w:id="35" w:author="Guruvareddiar, Palanivel" w:date="2018-04-14T15:27:00Z">
        <w:del w:id="36" w:author="Jill Boyce" w:date="2018-04-16T13:45:00Z">
          <w:r w:rsidR="00A57EA3" w:rsidDel="0035260F">
            <w:rPr>
              <w:sz w:val="24"/>
              <w:szCs w:val="22"/>
              <w:lang w:eastAsia="ko-KR"/>
            </w:rPr>
            <w:delText xml:space="preserve">object label </w:delText>
          </w:r>
        </w:del>
      </w:ins>
      <w:ins w:id="37" w:author="Guruvareddiar, Palanivel" w:date="2018-04-14T15:28:00Z">
        <w:del w:id="38" w:author="Jill Boyce" w:date="2018-04-16T13:45:00Z">
          <w:r w:rsidR="00A57EA3" w:rsidDel="0035260F">
            <w:rPr>
              <w:sz w:val="24"/>
              <w:szCs w:val="22"/>
              <w:lang w:eastAsia="ko-KR"/>
            </w:rPr>
            <w:delText>field</w:delText>
          </w:r>
        </w:del>
      </w:ins>
      <w:ins w:id="39" w:author="Guruvareddiar, Palanivel" w:date="2018-04-14T15:27:00Z">
        <w:del w:id="40" w:author="Jill Boyce" w:date="2018-04-16T13:45:00Z">
          <w:r w:rsidR="00A57EA3" w:rsidDel="0035260F">
            <w:rPr>
              <w:sz w:val="24"/>
              <w:szCs w:val="22"/>
              <w:lang w:eastAsia="ko-KR"/>
            </w:rPr>
            <w:delText xml:space="preserve"> </w:delText>
          </w:r>
        </w:del>
      </w:ins>
      <w:ins w:id="41" w:author="Guruvareddiar, Palanivel" w:date="2018-04-14T15:28:00Z">
        <w:del w:id="42" w:author="Jill Boyce" w:date="2018-04-16T13:45:00Z">
          <w:r w:rsidR="00A57EA3" w:rsidDel="0035260F">
            <w:rPr>
              <w:sz w:val="24"/>
              <w:szCs w:val="22"/>
              <w:lang w:eastAsia="ko-KR"/>
            </w:rPr>
            <w:delText xml:space="preserve">is </w:delText>
          </w:r>
        </w:del>
        <w:del w:id="43" w:author="Jill Boyce" w:date="2018-04-16T13:43:00Z">
          <w:r w:rsidR="00A57EA3" w:rsidDel="001F1717">
            <w:rPr>
              <w:sz w:val="24"/>
              <w:szCs w:val="22"/>
              <w:lang w:eastAsia="ko-KR"/>
            </w:rPr>
            <w:delText>designed</w:delText>
          </w:r>
        </w:del>
        <w:del w:id="44" w:author="Jill Boyce" w:date="2018-04-16T13:45:00Z">
          <w:r w:rsidR="00A57EA3" w:rsidDel="0035260F">
            <w:rPr>
              <w:sz w:val="24"/>
              <w:szCs w:val="22"/>
              <w:lang w:eastAsia="ko-KR"/>
            </w:rPr>
            <w:delText xml:space="preserve"> </w:delText>
          </w:r>
        </w:del>
        <w:del w:id="45" w:author="Jill Boyce" w:date="2018-04-16T13:43:00Z">
          <w:r w:rsidR="00A57EA3" w:rsidDel="001F1717">
            <w:rPr>
              <w:sz w:val="24"/>
              <w:szCs w:val="22"/>
              <w:lang w:eastAsia="ko-KR"/>
            </w:rPr>
            <w:delText xml:space="preserve">such </w:delText>
          </w:r>
        </w:del>
        <w:del w:id="46" w:author="Jill Boyce" w:date="2018-04-16T13:44:00Z">
          <w:r w:rsidR="00A57EA3" w:rsidDel="001F1717">
            <w:rPr>
              <w:sz w:val="24"/>
              <w:szCs w:val="22"/>
              <w:lang w:eastAsia="ko-KR"/>
            </w:rPr>
            <w:delText xml:space="preserve">that </w:delText>
          </w:r>
        </w:del>
        <w:del w:id="47" w:author="Jill Boyce" w:date="2018-04-16T13:45:00Z">
          <w:r w:rsidR="00A57EA3" w:rsidDel="0035260F">
            <w:rPr>
              <w:sz w:val="24"/>
              <w:szCs w:val="22"/>
              <w:lang w:eastAsia="ko-KR"/>
            </w:rPr>
            <w:delText xml:space="preserve">multiple </w:delText>
          </w:r>
        </w:del>
      </w:ins>
      <w:ins w:id="48" w:author="Guruvareddiar, Palanivel" w:date="2018-04-14T19:33:00Z">
        <w:del w:id="49" w:author="Jill Boyce" w:date="2018-04-16T13:45:00Z">
          <w:r w:rsidR="001F7B90" w:rsidDel="0035260F">
            <w:rPr>
              <w:sz w:val="24"/>
              <w:szCs w:val="22"/>
              <w:lang w:eastAsia="ko-KR"/>
            </w:rPr>
            <w:delText>attributes</w:delText>
          </w:r>
        </w:del>
      </w:ins>
      <w:ins w:id="50" w:author="Guruvareddiar, Palanivel" w:date="2018-04-14T15:28:00Z">
        <w:del w:id="51" w:author="Jill Boyce" w:date="2018-04-16T13:45:00Z">
          <w:r w:rsidR="00A57EA3" w:rsidDel="0035260F">
            <w:rPr>
              <w:sz w:val="24"/>
              <w:szCs w:val="22"/>
              <w:lang w:eastAsia="ko-KR"/>
            </w:rPr>
            <w:delText xml:space="preserve"> </w:delText>
          </w:r>
        </w:del>
      </w:ins>
      <w:ins w:id="52" w:author="Guruvareddiar, Palanivel" w:date="2018-04-14T19:32:00Z">
        <w:del w:id="53" w:author="Jill Boyce" w:date="2018-04-16T13:45:00Z">
          <w:r w:rsidR="001F7B90" w:rsidDel="0035260F">
            <w:rPr>
              <w:sz w:val="24"/>
              <w:szCs w:val="22"/>
              <w:lang w:eastAsia="ko-KR"/>
            </w:rPr>
            <w:delText>for a given object</w:delText>
          </w:r>
        </w:del>
      </w:ins>
      <w:ins w:id="54" w:author="Guruvareddiar, Palanivel" w:date="2018-04-14T15:28:00Z">
        <w:del w:id="55" w:author="Jill Boyce" w:date="2018-04-16T13:45:00Z">
          <w:r w:rsidR="00A57EA3" w:rsidDel="0035260F">
            <w:rPr>
              <w:sz w:val="24"/>
              <w:szCs w:val="22"/>
              <w:lang w:eastAsia="ko-KR"/>
            </w:rPr>
            <w:delText xml:space="preserve"> </w:delText>
          </w:r>
        </w:del>
        <w:del w:id="56" w:author="Jill Boyce" w:date="2018-04-16T13:44:00Z">
          <w:r w:rsidR="00A57EA3" w:rsidDel="001F1717">
            <w:rPr>
              <w:sz w:val="24"/>
              <w:szCs w:val="22"/>
              <w:lang w:eastAsia="ko-KR"/>
            </w:rPr>
            <w:delText xml:space="preserve">could </w:delText>
          </w:r>
        </w:del>
        <w:del w:id="57" w:author="Jill Boyce" w:date="2018-04-16T13:45:00Z">
          <w:r w:rsidR="00A57EA3" w:rsidDel="0035260F">
            <w:rPr>
              <w:sz w:val="24"/>
              <w:szCs w:val="22"/>
              <w:lang w:eastAsia="ko-KR"/>
            </w:rPr>
            <w:delText xml:space="preserve">be sent using </w:delText>
          </w:r>
        </w:del>
      </w:ins>
      <w:ins w:id="58" w:author="Guruvareddiar, Palanivel" w:date="2018-04-14T19:33:00Z">
        <w:del w:id="59" w:author="Jill Boyce" w:date="2018-04-16T13:45:00Z">
          <w:r w:rsidR="001F7B90" w:rsidDel="0035260F">
            <w:rPr>
              <w:sz w:val="24"/>
              <w:szCs w:val="22"/>
              <w:lang w:eastAsia="ko-KR"/>
            </w:rPr>
            <w:delText>a single label</w:delText>
          </w:r>
        </w:del>
      </w:ins>
      <w:ins w:id="60" w:author="Guruvareddiar, Palanivel" w:date="2018-04-14T19:34:00Z">
        <w:del w:id="61" w:author="Jill Boyce" w:date="2018-04-16T13:45:00Z">
          <w:r w:rsidR="001F7B90" w:rsidDel="0035260F">
            <w:rPr>
              <w:sz w:val="24"/>
              <w:szCs w:val="22"/>
              <w:lang w:eastAsia="ko-KR"/>
            </w:rPr>
            <w:delText>.</w:delText>
          </w:r>
        </w:del>
      </w:ins>
      <w:ins w:id="62" w:author="Guruvareddiar, Palanivel" w:date="2018-04-14T19:33:00Z">
        <w:del w:id="63" w:author="Jill Boyce" w:date="2018-04-16T13:45:00Z">
          <w:r w:rsidR="001F7B90" w:rsidDel="0035260F">
            <w:rPr>
              <w:sz w:val="24"/>
              <w:szCs w:val="22"/>
              <w:lang w:eastAsia="ko-KR"/>
            </w:rPr>
            <w:delText xml:space="preserve"> For example, </w:delText>
          </w:r>
        </w:del>
      </w:ins>
      <w:ins w:id="64" w:author="Guruvareddiar, Palanivel" w:date="2018-04-14T19:34:00Z">
        <w:del w:id="65" w:author="Jill Boyce" w:date="2018-04-16T13:45:00Z">
          <w:r w:rsidR="001F7B90" w:rsidDel="0035260F">
            <w:rPr>
              <w:sz w:val="24"/>
              <w:szCs w:val="22"/>
              <w:lang w:eastAsia="ko-KR"/>
            </w:rPr>
            <w:delText>“</w:delText>
          </w:r>
        </w:del>
      </w:ins>
      <w:ins w:id="66" w:author="Guruvareddiar, Palanivel" w:date="2018-04-14T19:33:00Z">
        <w:del w:id="67" w:author="Jill Boyce" w:date="2018-04-16T13:45:00Z">
          <w:r w:rsidR="001F7B90" w:rsidDel="0035260F">
            <w:rPr>
              <w:sz w:val="24"/>
              <w:szCs w:val="22"/>
              <w:lang w:eastAsia="ko-KR"/>
            </w:rPr>
            <w:delText>Person</w:delText>
          </w:r>
        </w:del>
      </w:ins>
      <w:ins w:id="68" w:author="Guruvareddiar, Palanivel" w:date="2018-04-14T19:34:00Z">
        <w:del w:id="69" w:author="Jill Boyce" w:date="2018-04-16T13:44:00Z">
          <w:r w:rsidR="001F7B90" w:rsidDel="001F1717">
            <w:rPr>
              <w:sz w:val="24"/>
              <w:szCs w:val="22"/>
              <w:lang w:eastAsia="ko-KR"/>
            </w:rPr>
            <w:delText>”</w:delText>
          </w:r>
        </w:del>
      </w:ins>
      <w:ins w:id="70" w:author="Guruvareddiar, Palanivel" w:date="2018-04-14T19:33:00Z">
        <w:del w:id="71" w:author="Jill Boyce" w:date="2018-04-16T13:44:00Z">
          <w:r w:rsidR="001F7B90" w:rsidDel="001F1717">
            <w:rPr>
              <w:sz w:val="24"/>
              <w:szCs w:val="22"/>
              <w:lang w:eastAsia="ko-KR"/>
            </w:rPr>
            <w:delText xml:space="preserve"> and </w:delText>
          </w:r>
        </w:del>
      </w:ins>
      <w:ins w:id="72" w:author="Guruvareddiar, Palanivel" w:date="2018-04-14T19:34:00Z">
        <w:del w:id="73" w:author="Jill Boyce" w:date="2018-04-16T13:44:00Z">
          <w:r w:rsidR="001F7B90" w:rsidDel="001F1717">
            <w:rPr>
              <w:sz w:val="24"/>
              <w:szCs w:val="22"/>
              <w:lang w:eastAsia="ko-KR"/>
            </w:rPr>
            <w:delText>“</w:delText>
          </w:r>
        </w:del>
      </w:ins>
      <w:ins w:id="74" w:author="Guruvareddiar, Palanivel" w:date="2018-04-14T19:33:00Z">
        <w:del w:id="75" w:author="Jill Boyce" w:date="2018-04-16T13:45:00Z">
          <w:r w:rsidR="001F7B90" w:rsidDel="0035260F">
            <w:rPr>
              <w:sz w:val="24"/>
              <w:szCs w:val="22"/>
              <w:lang w:eastAsia="ko-KR"/>
            </w:rPr>
            <w:delText>Brad</w:delText>
          </w:r>
        </w:del>
      </w:ins>
      <w:ins w:id="76" w:author="Guruvareddiar, Palanivel" w:date="2018-04-14T19:34:00Z">
        <w:del w:id="77" w:author="Jill Boyce" w:date="2018-04-16T13:45:00Z">
          <w:r w:rsidR="001F7B90" w:rsidDel="0035260F">
            <w:rPr>
              <w:sz w:val="24"/>
              <w:szCs w:val="22"/>
              <w:lang w:eastAsia="ko-KR"/>
            </w:rPr>
            <w:delText xml:space="preserve"> Pitt”</w:delText>
          </w:r>
        </w:del>
      </w:ins>
      <w:ins w:id="78" w:author="Guruvareddiar, Palanivel" w:date="2018-04-14T15:28:00Z">
        <w:del w:id="79" w:author="Jill Boyce" w:date="2018-04-16T13:44:00Z">
          <w:r w:rsidR="00A57EA3" w:rsidDel="001F1717">
            <w:rPr>
              <w:sz w:val="24"/>
              <w:szCs w:val="22"/>
              <w:lang w:eastAsia="ko-KR"/>
            </w:rPr>
            <w:delText xml:space="preserve"> </w:delText>
          </w:r>
        </w:del>
      </w:ins>
      <w:ins w:id="80" w:author="Guruvareddiar, Palanivel" w:date="2018-04-14T19:35:00Z">
        <w:del w:id="81" w:author="Jill Boyce" w:date="2018-04-16T13:44:00Z">
          <w:r w:rsidR="001F7B90" w:rsidDel="001F1717">
            <w:rPr>
              <w:sz w:val="24"/>
              <w:szCs w:val="22"/>
              <w:lang w:eastAsia="ko-KR"/>
            </w:rPr>
            <w:delText>as</w:delText>
          </w:r>
        </w:del>
      </w:ins>
      <w:ins w:id="82" w:author="Guruvareddiar, Palanivel" w:date="2018-04-14T19:34:00Z">
        <w:del w:id="83" w:author="Jill Boyce" w:date="2018-04-16T13:44:00Z">
          <w:r w:rsidR="001F7B90" w:rsidDel="001F1717">
            <w:rPr>
              <w:sz w:val="24"/>
              <w:szCs w:val="22"/>
              <w:lang w:eastAsia="ko-KR"/>
            </w:rPr>
            <w:delText xml:space="preserve"> a single label instead of sending “Person” as one label an</w:delText>
          </w:r>
        </w:del>
      </w:ins>
      <w:ins w:id="84" w:author="Guruvareddiar, Palanivel" w:date="2018-04-14T19:35:00Z">
        <w:del w:id="85" w:author="Jill Boyce" w:date="2018-04-16T13:44:00Z">
          <w:r w:rsidR="001F7B90" w:rsidDel="001F1717">
            <w:rPr>
              <w:sz w:val="24"/>
              <w:szCs w:val="22"/>
              <w:lang w:eastAsia="ko-KR"/>
            </w:rPr>
            <w:delText>d “Brad Pitt” as another</w:delText>
          </w:r>
        </w:del>
      </w:ins>
      <w:ins w:id="86" w:author="Guruvareddiar, Palanivel" w:date="2018-04-14T15:29:00Z">
        <w:del w:id="87" w:author="Jill Boyce" w:date="2018-04-16T13:45:00Z">
          <w:r w:rsidR="00A57EA3" w:rsidDel="0035260F">
            <w:rPr>
              <w:sz w:val="24"/>
              <w:szCs w:val="22"/>
              <w:lang w:eastAsia="ko-KR"/>
            </w:rPr>
            <w:delText>.</w:delText>
          </w:r>
        </w:del>
      </w:ins>
      <w:ins w:id="88" w:author="Guruvareddiar, Palanivel" w:date="2018-04-14T15:28:00Z">
        <w:del w:id="89" w:author="Jill Boyce" w:date="2018-04-16T13:45:00Z">
          <w:r w:rsidR="00A57EA3" w:rsidDel="0035260F">
            <w:rPr>
              <w:sz w:val="24"/>
              <w:szCs w:val="22"/>
              <w:lang w:eastAsia="ko-KR"/>
            </w:rPr>
            <w:delText xml:space="preserve"> </w:delText>
          </w:r>
        </w:del>
      </w:ins>
      <w:r>
        <w:rPr>
          <w:sz w:val="24"/>
          <w:szCs w:val="22"/>
          <w:lang w:eastAsia="ko-KR"/>
        </w:rPr>
        <w:t xml:space="preserve">Object detection and tracking is computationally expensive, so it is advantageous in some systems to allow separation of objection detection/tracking functionality from video decoding. </w:t>
      </w:r>
    </w:p>
    <w:p w14:paraId="15D8C543" w14:textId="4FCE3F77" w:rsidR="0035260F" w:rsidRDefault="0035260F" w:rsidP="001023F7">
      <w:pPr>
        <w:rPr>
          <w:ins w:id="90" w:author="Jill Boyce" w:date="2018-04-16T13:46:00Z"/>
          <w:sz w:val="24"/>
          <w:szCs w:val="22"/>
          <w:lang w:eastAsia="ko-KR"/>
        </w:rPr>
      </w:pPr>
      <w:ins w:id="91" w:author="Jill Boyce" w:date="2018-04-16T13:46:00Z">
        <w:r>
          <w:rPr>
            <w:sz w:val="24"/>
            <w:szCs w:val="22"/>
            <w:lang w:eastAsia="ko-KR"/>
          </w:rPr>
          <w:t>The object label syntax contains a text field</w:t>
        </w:r>
      </w:ins>
      <w:ins w:id="92" w:author="Jill Boyce" w:date="2018-04-16T13:47:00Z">
        <w:r w:rsidR="00F86E62">
          <w:rPr>
            <w:sz w:val="24"/>
            <w:szCs w:val="22"/>
            <w:lang w:eastAsia="ko-KR"/>
          </w:rPr>
          <w:t>. M</w:t>
        </w:r>
      </w:ins>
      <w:ins w:id="93" w:author="Jill Boyce" w:date="2018-04-16T13:46:00Z">
        <w:r>
          <w:rPr>
            <w:sz w:val="24"/>
            <w:szCs w:val="22"/>
            <w:lang w:eastAsia="ko-KR"/>
          </w:rPr>
          <w:t xml:space="preserve">ultiple attributes for a given object </w:t>
        </w:r>
      </w:ins>
      <w:ins w:id="94" w:author="Jill Boyce" w:date="2018-04-16T13:47:00Z">
        <w:r w:rsidR="00F86E62">
          <w:rPr>
            <w:sz w:val="24"/>
            <w:szCs w:val="22"/>
            <w:lang w:eastAsia="ko-KR"/>
          </w:rPr>
          <w:t xml:space="preserve">can </w:t>
        </w:r>
      </w:ins>
      <w:ins w:id="95" w:author="Jill Boyce" w:date="2018-04-16T13:46:00Z">
        <w:r>
          <w:rPr>
            <w:sz w:val="24"/>
            <w:szCs w:val="22"/>
            <w:lang w:eastAsia="ko-KR"/>
          </w:rPr>
          <w:t xml:space="preserve">be </w:t>
        </w:r>
      </w:ins>
      <w:proofErr w:type="spellStart"/>
      <w:ins w:id="96" w:author="Jill Boyce" w:date="2018-04-16T21:05:00Z">
        <w:r w:rsidR="0074673E">
          <w:rPr>
            <w:sz w:val="24"/>
            <w:szCs w:val="22"/>
            <w:lang w:eastAsia="ko-KR"/>
          </w:rPr>
          <w:t>signalled</w:t>
        </w:r>
      </w:ins>
      <w:proofErr w:type="spellEnd"/>
      <w:ins w:id="97" w:author="Jill Boyce" w:date="2018-04-16T13:46:00Z">
        <w:r>
          <w:rPr>
            <w:sz w:val="24"/>
            <w:szCs w:val="22"/>
            <w:lang w:eastAsia="ko-KR"/>
          </w:rPr>
          <w:t xml:space="preserve"> using a single label, e.g. separated by commas or another delimiter. For example, “Person, Brad Pitt” can be sent as a single label.</w:t>
        </w:r>
      </w:ins>
    </w:p>
    <w:p w14:paraId="53FC8EDA" w14:textId="04A76A92" w:rsidR="001023F7" w:rsidRDefault="001023F7" w:rsidP="001023F7">
      <w:pPr>
        <w:rPr>
          <w:sz w:val="24"/>
          <w:szCs w:val="22"/>
          <w:lang w:eastAsia="ko-KR"/>
        </w:rPr>
      </w:pPr>
      <w:r>
        <w:rPr>
          <w:sz w:val="24"/>
          <w:szCs w:val="22"/>
          <w:lang w:eastAsia="ko-KR"/>
        </w:rPr>
        <w:t>The syntax uses persistence of parameters to avoid the need to re-signal information already available in previous SEI messages within the same persistence scope, e.g. within the same coded video sequence. For example, if one tracked object remains stationary for the current picture relative to a previously coded picture while another tracked object moves during that interval, the bounding box parameters are signaled only for the moving object.</w:t>
      </w:r>
    </w:p>
    <w:p w14:paraId="1B012A9F" w14:textId="79BBF061" w:rsidR="001023F7" w:rsidRDefault="001023F7" w:rsidP="001023F7">
      <w:pPr>
        <w:rPr>
          <w:sz w:val="24"/>
          <w:szCs w:val="22"/>
          <w:lang w:eastAsia="ko-KR"/>
        </w:rPr>
      </w:pPr>
      <w:r>
        <w:rPr>
          <w:sz w:val="24"/>
          <w:szCs w:val="22"/>
          <w:lang w:eastAsia="ko-KR"/>
        </w:rPr>
        <w:t xml:space="preserve">A syntax flag is included to indicate if a coded video sequence is not </w:t>
      </w:r>
      <w:del w:id="98" w:author="Guruvareddiar, Palanivel" w:date="2018-04-14T19:36:00Z">
        <w:r w:rsidDel="001F7B90">
          <w:rPr>
            <w:sz w:val="24"/>
            <w:szCs w:val="22"/>
            <w:lang w:eastAsia="ko-KR"/>
          </w:rPr>
          <w:delText xml:space="preserve">intended </w:delText>
        </w:r>
      </w:del>
      <w:ins w:id="99" w:author="Guruvareddiar, Palanivel" w:date="2018-04-14T19:36:00Z">
        <w:r w:rsidR="001F7B90">
          <w:rPr>
            <w:sz w:val="24"/>
            <w:szCs w:val="22"/>
            <w:lang w:eastAsia="ko-KR"/>
          </w:rPr>
          <w:t xml:space="preserve">optimized </w:t>
        </w:r>
      </w:ins>
      <w:r>
        <w:rPr>
          <w:sz w:val="24"/>
          <w:szCs w:val="22"/>
          <w:lang w:eastAsia="ko-KR"/>
        </w:rPr>
        <w:t xml:space="preserve">for user viewing, but rather is intended for machine learning applications. For example, this flag could be used when the tracked objects are represented at high quality but areas outside of the tracked objects are represented at very low video quality. </w:t>
      </w:r>
    </w:p>
    <w:p w14:paraId="16CCDF0B" w14:textId="1965DCB0" w:rsidR="001023F7" w:rsidRDefault="001023F7" w:rsidP="001023F7">
      <w:pPr>
        <w:rPr>
          <w:ins w:id="100" w:author="Jill Boyce" w:date="2018-04-16T21:19:00Z"/>
          <w:sz w:val="24"/>
          <w:szCs w:val="22"/>
          <w:lang w:eastAsia="ko-KR"/>
        </w:rPr>
      </w:pPr>
      <w:r>
        <w:rPr>
          <w:sz w:val="24"/>
          <w:szCs w:val="22"/>
          <w:lang w:eastAsia="ko-KR"/>
        </w:rPr>
        <w:t>Another syntax flag is included to indicate if the motion information (motion vectors, modes) were selected in order to accurately track objection motion, rather than to optimize coding efficiency</w:t>
      </w:r>
      <w:r w:rsidR="00F3309A">
        <w:rPr>
          <w:sz w:val="24"/>
          <w:szCs w:val="22"/>
          <w:lang w:eastAsia="ko-KR"/>
        </w:rPr>
        <w:t>, i.e. with RDO</w:t>
      </w:r>
      <w:r>
        <w:rPr>
          <w:sz w:val="24"/>
          <w:szCs w:val="22"/>
          <w:lang w:eastAsia="ko-KR"/>
        </w:rPr>
        <w:t>.</w:t>
      </w:r>
    </w:p>
    <w:p w14:paraId="70093DC0" w14:textId="103FCDEE" w:rsidR="003E2534" w:rsidRDefault="003E2534" w:rsidP="001023F7">
      <w:pPr>
        <w:rPr>
          <w:ins w:id="101" w:author="Jill Boyce" w:date="2018-04-16T21:20:00Z"/>
          <w:sz w:val="24"/>
          <w:szCs w:val="22"/>
          <w:lang w:eastAsia="ko-KR"/>
        </w:rPr>
      </w:pPr>
      <w:ins w:id="102" w:author="Jill Boyce" w:date="2018-04-16T21:19:00Z">
        <w:r>
          <w:rPr>
            <w:sz w:val="24"/>
            <w:szCs w:val="22"/>
            <w:lang w:eastAsia="ko-KR"/>
          </w:rPr>
          <w:t>A syntax flag i</w:t>
        </w:r>
        <w:r w:rsidR="001E4AFE" w:rsidRPr="003E2534">
          <w:rPr>
            <w:sz w:val="24"/>
            <w:szCs w:val="22"/>
            <w:lang w:eastAsia="ko-KR"/>
            <w:rPrChange w:id="103" w:author="Jill Boyce" w:date="2018-04-16T21:19:00Z">
              <w:rPr>
                <w:szCs w:val="22"/>
                <w:lang w:eastAsia="ko-KR"/>
              </w:rPr>
            </w:rPrChange>
          </w:rPr>
          <w:t xml:space="preserve">ndicate </w:t>
        </w:r>
        <w:r w:rsidR="001E4AFE" w:rsidRPr="003E2534">
          <w:rPr>
            <w:sz w:val="24"/>
            <w:szCs w:val="22"/>
            <w:lang w:eastAsia="ko-KR"/>
            <w:rPrChange w:id="104" w:author="Jill Boyce" w:date="2018-04-16T21:19:00Z">
              <w:rPr>
                <w:szCs w:val="22"/>
                <w:lang w:eastAsia="ko-KR"/>
              </w:rPr>
            </w:rPrChange>
          </w:rPr>
          <w:t xml:space="preserve">if bounding boxes may represent </w:t>
        </w:r>
        <w:r>
          <w:rPr>
            <w:sz w:val="24"/>
            <w:szCs w:val="22"/>
            <w:lang w:eastAsia="ko-KR"/>
          </w:rPr>
          <w:t xml:space="preserve">the estimated </w:t>
        </w:r>
        <w:r w:rsidR="001E4AFE" w:rsidRPr="003E2534">
          <w:rPr>
            <w:sz w:val="24"/>
            <w:szCs w:val="22"/>
            <w:lang w:eastAsia="ko-KR"/>
            <w:rPrChange w:id="105" w:author="Jill Boyce" w:date="2018-04-16T21:19:00Z">
              <w:rPr>
                <w:szCs w:val="22"/>
                <w:lang w:eastAsia="ko-KR"/>
              </w:rPr>
            </w:rPrChange>
          </w:rPr>
          <w:t>position of occluded or partially occluded objects (vs. representing only the visible portion)</w:t>
        </w:r>
        <w:r>
          <w:rPr>
            <w:sz w:val="24"/>
            <w:szCs w:val="22"/>
            <w:lang w:eastAsia="ko-KR"/>
          </w:rPr>
          <w:t>.</w:t>
        </w:r>
      </w:ins>
    </w:p>
    <w:p w14:paraId="7ACBE9AA" w14:textId="549CC252" w:rsidR="003E2534" w:rsidRDefault="003E2534" w:rsidP="001023F7">
      <w:pPr>
        <w:rPr>
          <w:ins w:id="106" w:author="Guruvareddiar, Palanivel" w:date="2018-04-14T19:38:00Z"/>
          <w:sz w:val="24"/>
          <w:szCs w:val="22"/>
          <w:lang w:eastAsia="ko-KR"/>
        </w:rPr>
      </w:pPr>
      <w:ins w:id="107" w:author="Jill Boyce" w:date="2018-04-16T21:20:00Z">
        <w:r>
          <w:rPr>
            <w:sz w:val="24"/>
            <w:szCs w:val="22"/>
            <w:lang w:eastAsia="ko-KR"/>
          </w:rPr>
          <w:t xml:space="preserve">A flag per tracked object may optionally indicate if the </w:t>
        </w:r>
      </w:ins>
      <w:ins w:id="108" w:author="Jill Boyce" w:date="2018-04-16T21:21:00Z">
        <w:r>
          <w:rPr>
            <w:sz w:val="24"/>
            <w:szCs w:val="22"/>
            <w:lang w:eastAsia="ko-KR"/>
          </w:rPr>
          <w:t xml:space="preserve">bounding box </w:t>
        </w:r>
      </w:ins>
      <w:ins w:id="109" w:author="Jill Boyce" w:date="2018-04-16T21:20:00Z">
        <w:r w:rsidRPr="002F5648">
          <w:rPr>
            <w:bCs/>
            <w:noProof/>
            <w:sz w:val="24"/>
            <w:szCs w:val="24"/>
          </w:rPr>
          <w:t>represent</w:t>
        </w:r>
      </w:ins>
      <w:ins w:id="110" w:author="Jill Boyce" w:date="2018-04-16T21:21:00Z">
        <w:r>
          <w:rPr>
            <w:bCs/>
            <w:noProof/>
            <w:sz w:val="24"/>
            <w:szCs w:val="24"/>
          </w:rPr>
          <w:t>s</w:t>
        </w:r>
      </w:ins>
      <w:ins w:id="111" w:author="Jill Boyce" w:date="2018-04-16T21:20:00Z">
        <w:r w:rsidRPr="002F5648">
          <w:rPr>
            <w:bCs/>
            <w:noProof/>
            <w:sz w:val="24"/>
            <w:szCs w:val="24"/>
          </w:rPr>
          <w:t xml:space="preserve"> the size and location of an object that is only partially visible within the coded picture</w:t>
        </w:r>
      </w:ins>
      <w:ins w:id="112" w:author="Jill Boyce" w:date="2018-04-16T21:21:00Z">
        <w:r>
          <w:rPr>
            <w:bCs/>
            <w:noProof/>
            <w:sz w:val="24"/>
            <w:szCs w:val="24"/>
          </w:rPr>
          <w:t>.</w:t>
        </w:r>
      </w:ins>
    </w:p>
    <w:p w14:paraId="50E7835A" w14:textId="25B008BB" w:rsidR="001F7B90" w:rsidRPr="007C2158" w:rsidDel="00F86E62" w:rsidRDefault="001F7B90" w:rsidP="001023F7">
      <w:pPr>
        <w:rPr>
          <w:del w:id="113" w:author="Jill Boyce" w:date="2018-04-16T13:48:00Z"/>
          <w:sz w:val="24"/>
          <w:szCs w:val="22"/>
          <w:lang w:eastAsia="ko-KR"/>
        </w:rPr>
      </w:pPr>
    </w:p>
    <w:p w14:paraId="4C957533" w14:textId="5C759A1A" w:rsidR="001023F7" w:rsidRDefault="00435361" w:rsidP="001023F7">
      <w:pPr>
        <w:rPr>
          <w:ins w:id="114" w:author="Guruvareddiar, Palanivel" w:date="2018-04-14T14:45:00Z"/>
          <w:sz w:val="24"/>
          <w:szCs w:val="22"/>
          <w:lang w:eastAsia="ko-KR"/>
        </w:rPr>
      </w:pPr>
      <w:r>
        <w:rPr>
          <w:sz w:val="24"/>
          <w:szCs w:val="22"/>
          <w:lang w:eastAsia="ko-KR"/>
        </w:rPr>
        <w:t>The number of bits of granularity of the confidence level is explicitly signaled, up to 16 bits.</w:t>
      </w:r>
    </w:p>
    <w:p w14:paraId="528D28EF" w14:textId="77777777" w:rsidR="000971A9" w:rsidRDefault="000971A9" w:rsidP="001023F7">
      <w:pPr>
        <w:rPr>
          <w:ins w:id="115" w:author="Guruvareddiar, Palanivel" w:date="2018-04-14T14:45:00Z"/>
          <w:sz w:val="24"/>
          <w:szCs w:val="22"/>
          <w:lang w:eastAsia="ko-KR"/>
        </w:rPr>
      </w:pPr>
    </w:p>
    <w:p w14:paraId="0C683DAE" w14:textId="77777777" w:rsidR="000971A9" w:rsidRDefault="000971A9" w:rsidP="001023F7">
      <w:pPr>
        <w:rPr>
          <w:ins w:id="116" w:author="Guruvareddiar, Palanivel" w:date="2018-04-14T14:45:00Z"/>
          <w:sz w:val="24"/>
          <w:szCs w:val="22"/>
          <w:lang w:eastAsia="ko-KR"/>
        </w:rPr>
      </w:pPr>
    </w:p>
    <w:p w14:paraId="1613026C" w14:textId="77777777" w:rsidR="000971A9" w:rsidRPr="007C2158" w:rsidRDefault="000971A9" w:rsidP="001023F7">
      <w:pPr>
        <w:rPr>
          <w:sz w:val="24"/>
          <w:szCs w:val="22"/>
          <w:lang w:eastAsia="ko-KR"/>
        </w:rPr>
      </w:pPr>
    </w:p>
    <w:p w14:paraId="1CBDF4F4" w14:textId="4C0EEB1D" w:rsidR="001023F7" w:rsidDel="00360289" w:rsidRDefault="00067322" w:rsidP="00360289">
      <w:pPr>
        <w:pStyle w:val="Heading2"/>
        <w:rPr>
          <w:del w:id="117" w:author="Jill Boyce" w:date="2018-04-16T13:52:00Z"/>
        </w:rPr>
        <w:pPrChange w:id="118" w:author="Jill Boyce" w:date="2018-04-16T13:52:00Z">
          <w:pPr/>
        </w:pPrChange>
      </w:pPr>
      <w:ins w:id="119" w:author="Guruvareddiar, Palanivel" w:date="2018-04-16T10:48:00Z">
        <w:del w:id="120" w:author="Jill Boyce" w:date="2018-04-16T13:52:00Z">
          <w:r w:rsidDel="00360289">
            <w:delText>Annotated region</w:delText>
          </w:r>
        </w:del>
      </w:ins>
      <w:ins w:id="121" w:author="Guruvareddiar, Palanivel" w:date="2018-04-14T10:06:00Z">
        <w:del w:id="122" w:author="Jill Boyce" w:date="2018-04-16T13:52:00Z">
          <w:r w:rsidR="000239AD" w:rsidRPr="002425C3" w:rsidDel="00360289">
            <w:delText xml:space="preserve"> </w:delText>
          </w:r>
        </w:del>
      </w:ins>
      <w:del w:id="123" w:author="Jill Boyce" w:date="2018-04-16T13:52:00Z">
        <w:r w:rsidR="001023F7" w:rsidRPr="002425C3" w:rsidDel="00360289">
          <w:delText xml:space="preserve">Object tracking SEI </w:delText>
        </w:r>
        <w:r w:rsidR="001023F7" w:rsidRPr="00360289" w:rsidDel="00360289">
          <w:delText>message</w:delText>
        </w:r>
        <w:r w:rsidR="001023F7" w:rsidRPr="002425C3" w:rsidDel="00360289">
          <w:delText xml:space="preserve"> syntax</w:delText>
        </w:r>
      </w:del>
    </w:p>
    <w:p w14:paraId="3E6AFCCC" w14:textId="1AB74E6D" w:rsidR="001023F7" w:rsidRPr="00567ACE" w:rsidRDefault="00360289" w:rsidP="00360289">
      <w:pPr>
        <w:pStyle w:val="Heading2"/>
        <w:rPr>
          <w:rPrChange w:id="124" w:author="Guruvareddiar, Palanivel" w:date="2018-04-15T19:47:00Z">
            <w:rPr>
              <w:b/>
              <w:bCs/>
              <w:i/>
              <w:iCs/>
              <w:sz w:val="32"/>
              <w:szCs w:val="28"/>
            </w:rPr>
          </w:rPrChange>
        </w:rPr>
        <w:pPrChange w:id="125" w:author="Jill Boyce" w:date="2018-04-16T13:52:00Z">
          <w:pPr/>
        </w:pPrChange>
      </w:pPr>
      <w:ins w:id="126" w:author="Jill Boyce" w:date="2018-04-16T13:52:00Z">
        <w:r>
          <w:t>Annotated region SEI message syntax</w:t>
        </w:r>
      </w:ins>
    </w:p>
    <w:tbl>
      <w:tblPr>
        <w:tblpPr w:leftFromText="180" w:rightFromText="180" w:vertAnchor="text" w:horzAnchor="margin" w:tblpY="432"/>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5"/>
        <w:gridCol w:w="1260"/>
        <w:tblGridChange w:id="127">
          <w:tblGrid>
            <w:gridCol w:w="8185"/>
            <w:gridCol w:w="1260"/>
          </w:tblGrid>
        </w:tblGridChange>
      </w:tblGrid>
      <w:tr w:rsidR="001023F7" w:rsidRPr="00A23626" w14:paraId="5A9BAC26" w14:textId="77777777" w:rsidTr="00F3309A">
        <w:trPr>
          <w:cantSplit/>
        </w:trPr>
        <w:tc>
          <w:tcPr>
            <w:tcW w:w="8185" w:type="dxa"/>
          </w:tcPr>
          <w:p w14:paraId="2970F4E1" w14:textId="0D631285" w:rsidR="001023F7" w:rsidRPr="0074673E" w:rsidRDefault="001023F7" w:rsidP="00360289">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Cs w:val="22"/>
                <w:rPrChange w:id="128" w:author="Jill Boyce" w:date="2018-04-16T21:07:00Z">
                  <w:rPr>
                    <w:noProof/>
                  </w:rPr>
                </w:rPrChange>
              </w:rPr>
            </w:pPr>
            <w:del w:id="129" w:author="Guruvareddiar, Palanivel" w:date="2018-04-14T10:07:00Z">
              <w:r w:rsidRPr="007165F8" w:rsidDel="000239AD">
                <w:rPr>
                  <w:noProof/>
                  <w:szCs w:val="22"/>
                </w:rPr>
                <w:delText>object_tracking</w:delText>
              </w:r>
            </w:del>
            <w:ins w:id="130" w:author="Guruvareddiar, Palanivel" w:date="2018-04-16T10:14:00Z">
              <w:r w:rsidR="003F107F" w:rsidRPr="007165F8">
                <w:rPr>
                  <w:noProof/>
                  <w:szCs w:val="22"/>
                </w:rPr>
                <w:t>annotated</w:t>
              </w:r>
            </w:ins>
            <w:ins w:id="131" w:author="Guruvareddiar, Palanivel" w:date="2018-04-16T10:49:00Z">
              <w:r w:rsidR="00067322" w:rsidRPr="0074673E">
                <w:rPr>
                  <w:noProof/>
                  <w:szCs w:val="22"/>
                  <w:rPrChange w:id="132" w:author="Jill Boyce" w:date="2018-04-16T21:07:00Z">
                    <w:rPr>
                      <w:noProof/>
                    </w:rPr>
                  </w:rPrChange>
                </w:rPr>
                <w:t>_</w:t>
              </w:r>
            </w:ins>
            <w:ins w:id="133" w:author="Guruvareddiar, Palanivel" w:date="2018-04-16T10:14:00Z">
              <w:r w:rsidR="003F107F" w:rsidRPr="0074673E">
                <w:rPr>
                  <w:noProof/>
                  <w:szCs w:val="22"/>
                  <w:rPrChange w:id="134" w:author="Jill Boyce" w:date="2018-04-16T21:07:00Z">
                    <w:rPr>
                      <w:noProof/>
                    </w:rPr>
                  </w:rPrChange>
                </w:rPr>
                <w:t>region</w:t>
              </w:r>
            </w:ins>
            <w:ins w:id="135" w:author="Guruvareddiar, Palanivel" w:date="2018-04-14T10:07:00Z">
              <w:r w:rsidR="000239AD" w:rsidRPr="0074673E">
                <w:rPr>
                  <w:noProof/>
                  <w:szCs w:val="22"/>
                  <w:rPrChange w:id="136" w:author="Jill Boyce" w:date="2018-04-16T21:07:00Z">
                    <w:rPr>
                      <w:noProof/>
                    </w:rPr>
                  </w:rPrChange>
                </w:rPr>
                <w:t xml:space="preserve"> </w:t>
              </w:r>
            </w:ins>
            <w:r w:rsidRPr="0074673E">
              <w:rPr>
                <w:noProof/>
                <w:szCs w:val="22"/>
                <w:rPrChange w:id="137" w:author="Jill Boyce" w:date="2018-04-16T21:07:00Z">
                  <w:rPr>
                    <w:noProof/>
                  </w:rPr>
                </w:rPrChange>
              </w:rPr>
              <w:t>( payloadSize ) {</w:t>
            </w:r>
          </w:p>
        </w:tc>
        <w:tc>
          <w:tcPr>
            <w:tcW w:w="1260" w:type="dxa"/>
          </w:tcPr>
          <w:p w14:paraId="6D6F1C40" w14:textId="77777777" w:rsidR="001023F7" w:rsidRPr="0074673E" w:rsidRDefault="001023F7" w:rsidP="00F3309A">
            <w:pPr>
              <w:keepNext/>
              <w:keepLines/>
              <w:spacing w:before="20" w:after="40"/>
              <w:jc w:val="center"/>
              <w:rPr>
                <w:bCs/>
                <w:noProof/>
                <w:szCs w:val="22"/>
                <w:rPrChange w:id="138" w:author="Jill Boyce" w:date="2018-04-16T21:07:00Z">
                  <w:rPr>
                    <w:bCs/>
                    <w:noProof/>
                  </w:rPr>
                </w:rPrChange>
              </w:rPr>
            </w:pPr>
            <w:r w:rsidRPr="0074673E">
              <w:rPr>
                <w:b/>
                <w:bCs/>
                <w:noProof/>
                <w:szCs w:val="22"/>
                <w:rPrChange w:id="139" w:author="Jill Boyce" w:date="2018-04-16T21:07:00Z">
                  <w:rPr>
                    <w:b/>
                    <w:bCs/>
                    <w:noProof/>
                  </w:rPr>
                </w:rPrChange>
              </w:rPr>
              <w:t>Descriptor</w:t>
            </w:r>
          </w:p>
        </w:tc>
      </w:tr>
      <w:tr w:rsidR="006D07F5" w:rsidRPr="00A23626" w14:paraId="2BB987BB" w14:textId="77777777" w:rsidTr="00F3309A">
        <w:trPr>
          <w:cantSplit/>
          <w:ins w:id="140" w:author="Guruvareddiar, Palanivel" w:date="2018-04-14T12:04:00Z"/>
        </w:trPr>
        <w:tc>
          <w:tcPr>
            <w:tcW w:w="8185" w:type="dxa"/>
          </w:tcPr>
          <w:p w14:paraId="752BC47B" w14:textId="5209C3D2" w:rsidR="006D07F5" w:rsidRPr="007165F8" w:rsidDel="000239AD" w:rsidRDefault="00A57EA3" w:rsidP="003D3027">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41" w:author="Guruvareddiar, Palanivel" w:date="2018-04-14T12:04:00Z"/>
                <w:noProof/>
                <w:szCs w:val="22"/>
              </w:rPr>
            </w:pPr>
            <w:ins w:id="142" w:author="Guruvareddiar, Palanivel" w:date="2018-04-14T15:22:00Z">
              <w:r w:rsidRPr="007165F8">
                <w:rPr>
                  <w:noProof/>
                  <w:szCs w:val="22"/>
                </w:rPr>
                <w:tab/>
              </w:r>
            </w:ins>
            <w:ins w:id="143" w:author="Guruvareddiar, Palanivel" w:date="2018-04-16T10:00:00Z">
              <w:r w:rsidR="00565CE2" w:rsidRPr="007165F8">
                <w:rPr>
                  <w:b/>
                  <w:noProof/>
                  <w:szCs w:val="22"/>
                </w:rPr>
                <w:t>ar</w:t>
              </w:r>
            </w:ins>
            <w:ins w:id="144" w:author="Guruvareddiar, Palanivel" w:date="2018-04-14T12:04:00Z">
              <w:r w:rsidR="006D07F5" w:rsidRPr="0074673E">
                <w:rPr>
                  <w:b/>
                  <w:noProof/>
                  <w:szCs w:val="22"/>
                  <w:rPrChange w:id="145" w:author="Jill Boyce" w:date="2018-04-16T21:07:00Z">
                    <w:rPr>
                      <w:noProof/>
                    </w:rPr>
                  </w:rPrChange>
                </w:rPr>
                <w:t>_cancel_flag</w:t>
              </w:r>
            </w:ins>
          </w:p>
        </w:tc>
        <w:tc>
          <w:tcPr>
            <w:tcW w:w="1260" w:type="dxa"/>
          </w:tcPr>
          <w:p w14:paraId="2B1DA7C2" w14:textId="128B9D10" w:rsidR="006D07F5" w:rsidRPr="007165F8" w:rsidRDefault="006D07F5" w:rsidP="00F3309A">
            <w:pPr>
              <w:keepNext/>
              <w:keepLines/>
              <w:spacing w:before="20" w:after="40"/>
              <w:jc w:val="center"/>
              <w:rPr>
                <w:ins w:id="146" w:author="Guruvareddiar, Palanivel" w:date="2018-04-14T12:04:00Z"/>
                <w:b/>
                <w:bCs/>
                <w:noProof/>
                <w:szCs w:val="22"/>
              </w:rPr>
            </w:pPr>
            <w:ins w:id="147" w:author="Guruvareddiar, Palanivel" w:date="2018-04-14T12:04:00Z">
              <w:r w:rsidRPr="007165F8">
                <w:rPr>
                  <w:b/>
                  <w:bCs/>
                  <w:noProof/>
                  <w:szCs w:val="22"/>
                </w:rPr>
                <w:t xml:space="preserve"> </w:t>
              </w:r>
              <w:r w:rsidRPr="0074673E">
                <w:rPr>
                  <w:bCs/>
                  <w:noProof/>
                  <w:szCs w:val="22"/>
                  <w:rPrChange w:id="148" w:author="Jill Boyce" w:date="2018-04-16T21:07:00Z">
                    <w:rPr>
                      <w:b/>
                      <w:bCs/>
                      <w:noProof/>
                    </w:rPr>
                  </w:rPrChange>
                </w:rPr>
                <w:t>u(1)</w:t>
              </w:r>
            </w:ins>
          </w:p>
        </w:tc>
      </w:tr>
      <w:tr w:rsidR="001023F7" w:rsidRPr="00A23626" w14:paraId="52D13DCE" w14:textId="77777777" w:rsidTr="00F3309A">
        <w:trPr>
          <w:cantSplit/>
        </w:trPr>
        <w:tc>
          <w:tcPr>
            <w:tcW w:w="8185" w:type="dxa"/>
          </w:tcPr>
          <w:p w14:paraId="21281309" w14:textId="28C236A1" w:rsidR="001023F7" w:rsidRPr="0074673E" w:rsidRDefault="001023F7" w:rsidP="000239A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Cs w:val="22"/>
                <w:rPrChange w:id="149" w:author="Jill Boyce" w:date="2018-04-16T21:07:00Z">
                  <w:rPr>
                    <w:noProof/>
                    <w:szCs w:val="22"/>
                  </w:rPr>
                </w:rPrChange>
              </w:rPr>
            </w:pPr>
            <w:r w:rsidRPr="007165F8">
              <w:rPr>
                <w:noProof/>
                <w:szCs w:val="22"/>
              </w:rPr>
              <w:tab/>
            </w:r>
            <w:del w:id="150" w:author="Guruvareddiar, Palanivel" w:date="2018-04-14T10:07:00Z">
              <w:r w:rsidRPr="007165F8" w:rsidDel="000239AD">
                <w:rPr>
                  <w:b/>
                  <w:noProof/>
                  <w:szCs w:val="22"/>
                </w:rPr>
                <w:delText>object_tracking</w:delText>
              </w:r>
            </w:del>
            <w:ins w:id="151" w:author="Guruvareddiar, Palanivel" w:date="2018-04-16T10:00:00Z">
              <w:r w:rsidR="00565CE2" w:rsidRPr="0074673E">
                <w:rPr>
                  <w:b/>
                  <w:noProof/>
                  <w:szCs w:val="22"/>
                  <w:rPrChange w:id="152" w:author="Jill Boyce" w:date="2018-04-16T21:07:00Z">
                    <w:rPr>
                      <w:b/>
                      <w:noProof/>
                      <w:szCs w:val="22"/>
                    </w:rPr>
                  </w:rPrChange>
                </w:rPr>
                <w:t>ar</w:t>
              </w:r>
            </w:ins>
            <w:r w:rsidRPr="0074673E">
              <w:rPr>
                <w:b/>
                <w:noProof/>
                <w:szCs w:val="22"/>
                <w:rPrChange w:id="153" w:author="Jill Boyce" w:date="2018-04-16T21:07:00Z">
                  <w:rPr>
                    <w:b/>
                    <w:noProof/>
                    <w:szCs w:val="22"/>
                  </w:rPr>
                </w:rPrChange>
              </w:rPr>
              <w:t>_seq_parameter_set_id</w:t>
            </w:r>
          </w:p>
        </w:tc>
        <w:tc>
          <w:tcPr>
            <w:tcW w:w="1260" w:type="dxa"/>
          </w:tcPr>
          <w:p w14:paraId="196F02F5" w14:textId="77777777" w:rsidR="001023F7" w:rsidRPr="0074673E" w:rsidRDefault="001023F7" w:rsidP="00F3309A">
            <w:pPr>
              <w:keepNext/>
              <w:keepLines/>
              <w:spacing w:before="20" w:after="40"/>
              <w:jc w:val="center"/>
              <w:rPr>
                <w:b/>
                <w:bCs/>
                <w:noProof/>
                <w:szCs w:val="22"/>
                <w:rPrChange w:id="154" w:author="Jill Boyce" w:date="2018-04-16T21:07:00Z">
                  <w:rPr>
                    <w:b/>
                    <w:bCs/>
                    <w:noProof/>
                    <w:szCs w:val="22"/>
                  </w:rPr>
                </w:rPrChange>
              </w:rPr>
            </w:pPr>
            <w:r w:rsidRPr="0074673E">
              <w:rPr>
                <w:noProof/>
                <w:szCs w:val="22"/>
                <w:rPrChange w:id="155" w:author="Jill Boyce" w:date="2018-04-16T21:07:00Z">
                  <w:rPr>
                    <w:noProof/>
                    <w:szCs w:val="22"/>
                  </w:rPr>
                </w:rPrChange>
              </w:rPr>
              <w:t>ue(v)</w:t>
            </w:r>
          </w:p>
        </w:tc>
      </w:tr>
      <w:tr w:rsidR="001023F7" w:rsidRPr="00A23626" w14:paraId="08E5EE8B" w14:textId="77777777" w:rsidTr="00F3309A">
        <w:trPr>
          <w:cantSplit/>
        </w:trPr>
        <w:tc>
          <w:tcPr>
            <w:tcW w:w="8185" w:type="dxa"/>
          </w:tcPr>
          <w:p w14:paraId="403CE8A5" w14:textId="1EA2FB59" w:rsidR="001023F7" w:rsidRPr="0074673E" w:rsidRDefault="001023F7"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Cs w:val="22"/>
                <w:rPrChange w:id="156" w:author="Jill Boyce" w:date="2018-04-16T21:07:00Z">
                  <w:rPr>
                    <w:noProof/>
                  </w:rPr>
                </w:rPrChange>
              </w:rPr>
            </w:pPr>
            <w:r w:rsidRPr="007165F8">
              <w:rPr>
                <w:noProof/>
                <w:szCs w:val="22"/>
              </w:rPr>
              <w:tab/>
            </w:r>
            <w:ins w:id="157" w:author="Guruvareddiar, Palanivel" w:date="2018-04-16T10:00:00Z">
              <w:r w:rsidR="00565CE2" w:rsidRPr="007165F8">
                <w:rPr>
                  <w:b/>
                  <w:noProof/>
                  <w:szCs w:val="22"/>
                </w:rPr>
                <w:t>ar</w:t>
              </w:r>
            </w:ins>
            <w:del w:id="158" w:author="Guruvareddiar, Palanivel" w:date="2018-04-14T10:07:00Z">
              <w:r w:rsidRPr="0074673E" w:rsidDel="000239AD">
                <w:rPr>
                  <w:b/>
                  <w:noProof/>
                  <w:szCs w:val="22"/>
                  <w:rPrChange w:id="159" w:author="Jill Boyce" w:date="2018-04-16T21:07:00Z">
                    <w:rPr>
                      <w:b/>
                      <w:noProof/>
                    </w:rPr>
                  </w:rPrChange>
                </w:rPr>
                <w:delText>object_tracking</w:delText>
              </w:r>
            </w:del>
            <w:r w:rsidRPr="0074673E">
              <w:rPr>
                <w:b/>
                <w:noProof/>
                <w:szCs w:val="22"/>
                <w:rPrChange w:id="160" w:author="Jill Boyce" w:date="2018-04-16T21:07:00Z">
                  <w:rPr>
                    <w:b/>
                    <w:noProof/>
                  </w:rPr>
                </w:rPrChange>
              </w:rPr>
              <w:t>_not_</w:t>
            </w:r>
            <w:del w:id="161" w:author="Guruvareddiar, Palanivel" w:date="2018-04-14T16:51:00Z">
              <w:r w:rsidRPr="0074673E" w:rsidDel="00FB19F3">
                <w:rPr>
                  <w:b/>
                  <w:noProof/>
                  <w:szCs w:val="22"/>
                  <w:rPrChange w:id="162" w:author="Jill Boyce" w:date="2018-04-16T21:07:00Z">
                    <w:rPr>
                      <w:b/>
                      <w:noProof/>
                    </w:rPr>
                  </w:rPrChange>
                </w:rPr>
                <w:delText>intended</w:delText>
              </w:r>
            </w:del>
            <w:ins w:id="163" w:author="Guruvareddiar, Palanivel" w:date="2018-04-14T16:51:00Z">
              <w:r w:rsidR="00FB19F3" w:rsidRPr="0074673E">
                <w:rPr>
                  <w:b/>
                  <w:noProof/>
                  <w:szCs w:val="22"/>
                  <w:rPrChange w:id="164" w:author="Jill Boyce" w:date="2018-04-16T21:07:00Z">
                    <w:rPr>
                      <w:b/>
                      <w:noProof/>
                    </w:rPr>
                  </w:rPrChange>
                </w:rPr>
                <w:t>optimized</w:t>
              </w:r>
            </w:ins>
            <w:r w:rsidRPr="0074673E">
              <w:rPr>
                <w:b/>
                <w:noProof/>
                <w:szCs w:val="22"/>
                <w:rPrChange w:id="165" w:author="Jill Boyce" w:date="2018-04-16T21:07:00Z">
                  <w:rPr>
                    <w:b/>
                    <w:noProof/>
                  </w:rPr>
                </w:rPrChange>
              </w:rPr>
              <w:t>_for_viewing_flag</w:t>
            </w:r>
          </w:p>
        </w:tc>
        <w:tc>
          <w:tcPr>
            <w:tcW w:w="1260" w:type="dxa"/>
          </w:tcPr>
          <w:p w14:paraId="7BB5CF7D" w14:textId="77777777" w:rsidR="001023F7" w:rsidRPr="0074673E" w:rsidRDefault="001023F7" w:rsidP="00F3309A">
            <w:pPr>
              <w:keepNext/>
              <w:keepLines/>
              <w:spacing w:before="20" w:after="40"/>
              <w:jc w:val="center"/>
              <w:rPr>
                <w:bCs/>
                <w:noProof/>
                <w:szCs w:val="22"/>
                <w:rPrChange w:id="166" w:author="Jill Boyce" w:date="2018-04-16T21:07:00Z">
                  <w:rPr>
                    <w:bCs/>
                    <w:noProof/>
                  </w:rPr>
                </w:rPrChange>
              </w:rPr>
            </w:pPr>
            <w:r w:rsidRPr="0074673E">
              <w:rPr>
                <w:bCs/>
                <w:noProof/>
                <w:szCs w:val="22"/>
                <w:rPrChange w:id="167" w:author="Jill Boyce" w:date="2018-04-16T21:07:00Z">
                  <w:rPr>
                    <w:bCs/>
                    <w:noProof/>
                  </w:rPr>
                </w:rPrChange>
              </w:rPr>
              <w:t>u(1)</w:t>
            </w:r>
          </w:p>
        </w:tc>
      </w:tr>
      <w:tr w:rsidR="001023F7" w:rsidRPr="00A23626" w14:paraId="05BD1066" w14:textId="77777777" w:rsidTr="00F3309A">
        <w:trPr>
          <w:cantSplit/>
        </w:trPr>
        <w:tc>
          <w:tcPr>
            <w:tcW w:w="8185" w:type="dxa"/>
          </w:tcPr>
          <w:p w14:paraId="77FCEEFC" w14:textId="7A620AA8" w:rsidR="001023F7" w:rsidRPr="0074673E"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Cs w:val="22"/>
                <w:rPrChange w:id="168" w:author="Jill Boyce" w:date="2018-04-16T21:07:00Z">
                  <w:rPr>
                    <w:noProof/>
                  </w:rPr>
                </w:rPrChange>
              </w:rPr>
            </w:pPr>
            <w:r w:rsidRPr="007165F8">
              <w:rPr>
                <w:noProof/>
                <w:szCs w:val="22"/>
              </w:rPr>
              <w:tab/>
            </w:r>
            <w:ins w:id="169" w:author="Guruvareddiar, Palanivel" w:date="2018-04-16T10:00:00Z">
              <w:r w:rsidR="00565CE2" w:rsidRPr="007165F8">
                <w:rPr>
                  <w:b/>
                  <w:noProof/>
                  <w:szCs w:val="22"/>
                </w:rPr>
                <w:t>ar</w:t>
              </w:r>
            </w:ins>
            <w:del w:id="170" w:author="Guruvareddiar, Palanivel" w:date="2018-04-14T10:08:00Z">
              <w:r w:rsidRPr="0074673E" w:rsidDel="000239AD">
                <w:rPr>
                  <w:b/>
                  <w:noProof/>
                  <w:szCs w:val="22"/>
                  <w:rPrChange w:id="171" w:author="Jill Boyce" w:date="2018-04-16T21:07:00Z">
                    <w:rPr>
                      <w:b/>
                      <w:noProof/>
                    </w:rPr>
                  </w:rPrChange>
                </w:rPr>
                <w:delText>object_tracking</w:delText>
              </w:r>
            </w:del>
            <w:r w:rsidRPr="0074673E">
              <w:rPr>
                <w:b/>
                <w:noProof/>
                <w:szCs w:val="22"/>
                <w:rPrChange w:id="172" w:author="Jill Boyce" w:date="2018-04-16T21:07:00Z">
                  <w:rPr>
                    <w:b/>
                    <w:noProof/>
                  </w:rPr>
                </w:rPrChange>
              </w:rPr>
              <w:t>_true_motion_flag</w:t>
            </w:r>
          </w:p>
        </w:tc>
        <w:tc>
          <w:tcPr>
            <w:tcW w:w="1260" w:type="dxa"/>
          </w:tcPr>
          <w:p w14:paraId="3D6924FF" w14:textId="77777777" w:rsidR="001023F7" w:rsidRPr="0074673E" w:rsidRDefault="001023F7" w:rsidP="00F3309A">
            <w:pPr>
              <w:keepNext/>
              <w:keepLines/>
              <w:spacing w:before="20" w:after="40"/>
              <w:jc w:val="center"/>
              <w:rPr>
                <w:bCs/>
                <w:noProof/>
                <w:szCs w:val="22"/>
                <w:rPrChange w:id="173" w:author="Jill Boyce" w:date="2018-04-16T21:07:00Z">
                  <w:rPr>
                    <w:bCs/>
                    <w:noProof/>
                  </w:rPr>
                </w:rPrChange>
              </w:rPr>
            </w:pPr>
            <w:r w:rsidRPr="0074673E">
              <w:rPr>
                <w:bCs/>
                <w:noProof/>
                <w:szCs w:val="22"/>
                <w:rPrChange w:id="174" w:author="Jill Boyce" w:date="2018-04-16T21:07:00Z">
                  <w:rPr>
                    <w:bCs/>
                    <w:noProof/>
                  </w:rPr>
                </w:rPrChange>
              </w:rPr>
              <w:t>u(1)</w:t>
            </w:r>
          </w:p>
        </w:tc>
      </w:tr>
      <w:tr w:rsidR="006501C3" w:rsidRPr="00A23626" w14:paraId="493087F5" w14:textId="77777777" w:rsidTr="00F3309A">
        <w:trPr>
          <w:cantSplit/>
          <w:ins w:id="175" w:author="Guruvareddiar, Palanivel" w:date="2018-04-15T17:22:00Z"/>
        </w:trPr>
        <w:tc>
          <w:tcPr>
            <w:tcW w:w="8185" w:type="dxa"/>
          </w:tcPr>
          <w:p w14:paraId="57599424" w14:textId="74BC8972" w:rsidR="006501C3" w:rsidRPr="007165F8" w:rsidRDefault="006501C3"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76" w:author="Guruvareddiar, Palanivel" w:date="2018-04-15T17:22:00Z"/>
                <w:noProof/>
                <w:szCs w:val="22"/>
              </w:rPr>
            </w:pPr>
            <w:ins w:id="177" w:author="Guruvareddiar, Palanivel" w:date="2018-04-15T17:22:00Z">
              <w:r w:rsidRPr="007165F8">
                <w:rPr>
                  <w:noProof/>
                  <w:szCs w:val="22"/>
                </w:rPr>
                <w:tab/>
              </w:r>
            </w:ins>
            <w:ins w:id="178" w:author="Guruvareddiar, Palanivel" w:date="2018-04-16T10:08:00Z">
              <w:r w:rsidR="003F107F" w:rsidRPr="007165F8">
                <w:rPr>
                  <w:b/>
                  <w:bCs/>
                  <w:noProof/>
                  <w:szCs w:val="22"/>
                </w:rPr>
                <w:t>ar</w:t>
              </w:r>
            </w:ins>
            <w:ins w:id="179" w:author="Guruvareddiar, Palanivel" w:date="2018-04-15T17:22:00Z">
              <w:r w:rsidRPr="0074673E">
                <w:rPr>
                  <w:b/>
                  <w:bCs/>
                  <w:noProof/>
                  <w:szCs w:val="22"/>
                  <w:rPrChange w:id="180" w:author="Jill Boyce" w:date="2018-04-16T21:07:00Z">
                    <w:rPr>
                      <w:noProof/>
                    </w:rPr>
                  </w:rPrChange>
                </w:rPr>
                <w:t>_</w:t>
              </w:r>
            </w:ins>
            <w:ins w:id="181" w:author="Guruvareddiar, Palanivel" w:date="2018-04-16T10:21:00Z">
              <w:r w:rsidR="003F107F" w:rsidRPr="007165F8">
                <w:rPr>
                  <w:b/>
                  <w:bCs/>
                  <w:noProof/>
                  <w:szCs w:val="22"/>
                </w:rPr>
                <w:t>occluded_</w:t>
              </w:r>
            </w:ins>
            <w:ins w:id="182" w:author="Guruvareddiar, Palanivel" w:date="2018-04-15T17:23:00Z">
              <w:r w:rsidRPr="0074673E">
                <w:rPr>
                  <w:b/>
                  <w:bCs/>
                  <w:noProof/>
                  <w:szCs w:val="22"/>
                  <w:rPrChange w:id="183" w:author="Jill Boyce" w:date="2018-04-16T21:07:00Z">
                    <w:rPr>
                      <w:noProof/>
                    </w:rPr>
                  </w:rPrChange>
                </w:rPr>
                <w:t>objects_flag</w:t>
              </w:r>
            </w:ins>
          </w:p>
        </w:tc>
        <w:tc>
          <w:tcPr>
            <w:tcW w:w="1260" w:type="dxa"/>
          </w:tcPr>
          <w:p w14:paraId="22950012" w14:textId="1AE80E62" w:rsidR="006501C3" w:rsidRPr="0074673E" w:rsidRDefault="006501C3" w:rsidP="00F3309A">
            <w:pPr>
              <w:keepNext/>
              <w:keepLines/>
              <w:spacing w:before="20" w:after="40"/>
              <w:jc w:val="center"/>
              <w:rPr>
                <w:ins w:id="184" w:author="Guruvareddiar, Palanivel" w:date="2018-04-15T17:22:00Z"/>
                <w:bCs/>
                <w:noProof/>
                <w:szCs w:val="22"/>
                <w:rPrChange w:id="185" w:author="Jill Boyce" w:date="2018-04-16T21:07:00Z">
                  <w:rPr>
                    <w:ins w:id="186" w:author="Guruvareddiar, Palanivel" w:date="2018-04-15T17:22:00Z"/>
                    <w:bCs/>
                    <w:noProof/>
                  </w:rPr>
                </w:rPrChange>
              </w:rPr>
            </w:pPr>
            <w:ins w:id="187" w:author="Guruvareddiar, Palanivel" w:date="2018-04-15T17:23:00Z">
              <w:r w:rsidRPr="0074673E">
                <w:rPr>
                  <w:bCs/>
                  <w:noProof/>
                  <w:szCs w:val="22"/>
                  <w:rPrChange w:id="188" w:author="Jill Boyce" w:date="2018-04-16T21:07:00Z">
                    <w:rPr>
                      <w:bCs/>
                      <w:noProof/>
                    </w:rPr>
                  </w:rPrChange>
                </w:rPr>
                <w:t>u(1)</w:t>
              </w:r>
            </w:ins>
          </w:p>
        </w:tc>
      </w:tr>
      <w:tr w:rsidR="00F34D50" w:rsidRPr="00A23626" w14:paraId="4B79CE01" w14:textId="77777777" w:rsidTr="00F3309A">
        <w:trPr>
          <w:cantSplit/>
          <w:ins w:id="189" w:author="Guruvareddiar, Palanivel" w:date="2018-04-14T12:24:00Z"/>
        </w:trPr>
        <w:tc>
          <w:tcPr>
            <w:tcW w:w="8185" w:type="dxa"/>
          </w:tcPr>
          <w:p w14:paraId="38FFA4E4" w14:textId="241EABB8" w:rsidR="00F34D50" w:rsidRPr="0074673E" w:rsidRDefault="00A57EA3"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90" w:author="Guruvareddiar, Palanivel" w:date="2018-04-14T12:24:00Z"/>
                <w:b/>
                <w:bCs/>
                <w:noProof/>
                <w:szCs w:val="22"/>
                <w:rPrChange w:id="191" w:author="Jill Boyce" w:date="2018-04-16T21:07:00Z">
                  <w:rPr>
                    <w:ins w:id="192" w:author="Guruvareddiar, Palanivel" w:date="2018-04-14T12:24:00Z"/>
                    <w:noProof/>
                  </w:rPr>
                </w:rPrChange>
              </w:rPr>
            </w:pPr>
            <w:ins w:id="193" w:author="Guruvareddiar, Palanivel" w:date="2018-04-14T15:22:00Z">
              <w:r w:rsidRPr="007165F8">
                <w:rPr>
                  <w:b/>
                  <w:bCs/>
                  <w:noProof/>
                  <w:szCs w:val="22"/>
                </w:rPr>
                <w:tab/>
              </w:r>
            </w:ins>
            <w:ins w:id="194" w:author="Guruvareddiar, Palanivel" w:date="2018-04-16T10:08:00Z">
              <w:r w:rsidR="003F107F" w:rsidRPr="007165F8">
                <w:rPr>
                  <w:b/>
                  <w:bCs/>
                  <w:noProof/>
                  <w:szCs w:val="22"/>
                </w:rPr>
                <w:t>ar</w:t>
              </w:r>
            </w:ins>
            <w:ins w:id="195" w:author="Guruvareddiar, Palanivel" w:date="2018-04-14T12:24:00Z">
              <w:r w:rsidR="00F34D50" w:rsidRPr="0074673E">
                <w:rPr>
                  <w:b/>
                  <w:bCs/>
                  <w:noProof/>
                  <w:szCs w:val="22"/>
                  <w:rPrChange w:id="196" w:author="Jill Boyce" w:date="2018-04-16T21:07:00Z">
                    <w:rPr>
                      <w:noProof/>
                    </w:rPr>
                  </w:rPrChange>
                </w:rPr>
                <w:t>_</w:t>
              </w:r>
            </w:ins>
            <w:ins w:id="197" w:author="Guruvareddiar, Palanivel" w:date="2018-04-16T10:23:00Z">
              <w:r w:rsidR="006F5DA5" w:rsidRPr="007165F8">
                <w:rPr>
                  <w:b/>
                  <w:bCs/>
                  <w:noProof/>
                  <w:szCs w:val="22"/>
                </w:rPr>
                <w:t>partial_object_flag_present</w:t>
              </w:r>
            </w:ins>
            <w:ins w:id="198" w:author="Guruvareddiar, Palanivel" w:date="2018-04-14T12:28:00Z">
              <w:r w:rsidR="00F34D50" w:rsidRPr="0074673E">
                <w:rPr>
                  <w:b/>
                  <w:bCs/>
                  <w:noProof/>
                  <w:szCs w:val="22"/>
                  <w:rPrChange w:id="199" w:author="Jill Boyce" w:date="2018-04-16T21:07:00Z">
                    <w:rPr>
                      <w:noProof/>
                    </w:rPr>
                  </w:rPrChange>
                </w:rPr>
                <w:t>_flag</w:t>
              </w:r>
            </w:ins>
          </w:p>
        </w:tc>
        <w:tc>
          <w:tcPr>
            <w:tcW w:w="1260" w:type="dxa"/>
          </w:tcPr>
          <w:p w14:paraId="426583B0" w14:textId="4C39D6D7" w:rsidR="00F34D50" w:rsidRPr="007165F8" w:rsidRDefault="00F34D50" w:rsidP="00F3309A">
            <w:pPr>
              <w:keepNext/>
              <w:keepLines/>
              <w:spacing w:before="20" w:after="40"/>
              <w:jc w:val="center"/>
              <w:rPr>
                <w:ins w:id="200" w:author="Guruvareddiar, Palanivel" w:date="2018-04-14T12:24:00Z"/>
                <w:bCs/>
                <w:noProof/>
                <w:szCs w:val="22"/>
              </w:rPr>
            </w:pPr>
            <w:ins w:id="201" w:author="Guruvareddiar, Palanivel" w:date="2018-04-14T12:28:00Z">
              <w:r w:rsidRPr="007165F8">
                <w:rPr>
                  <w:bCs/>
                  <w:noProof/>
                  <w:szCs w:val="22"/>
                </w:rPr>
                <w:t>u(1)</w:t>
              </w:r>
            </w:ins>
          </w:p>
        </w:tc>
      </w:tr>
      <w:tr w:rsidR="001023F7" w:rsidRPr="00A23626" w14:paraId="0C084BA5" w14:textId="77777777" w:rsidTr="00F3309A">
        <w:trPr>
          <w:cantSplit/>
        </w:trPr>
        <w:tc>
          <w:tcPr>
            <w:tcW w:w="8185" w:type="dxa"/>
          </w:tcPr>
          <w:p w14:paraId="412AD0A7" w14:textId="5482B8DD" w:rsidR="001023F7" w:rsidRPr="0074673E" w:rsidRDefault="001023F7"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Cs w:val="22"/>
                <w:rPrChange w:id="202" w:author="Jill Boyce" w:date="2018-04-16T21:07:00Z">
                  <w:rPr>
                    <w:b/>
                    <w:noProof/>
                  </w:rPr>
                </w:rPrChange>
              </w:rPr>
            </w:pPr>
            <w:r w:rsidRPr="007165F8">
              <w:rPr>
                <w:b/>
                <w:noProof/>
                <w:szCs w:val="22"/>
              </w:rPr>
              <w:tab/>
            </w:r>
            <w:ins w:id="203" w:author="Guruvareddiar, Palanivel" w:date="2018-04-16T10:08:00Z">
              <w:r w:rsidR="003F107F" w:rsidRPr="007165F8">
                <w:rPr>
                  <w:b/>
                  <w:noProof/>
                  <w:szCs w:val="22"/>
                </w:rPr>
                <w:t>ar</w:t>
              </w:r>
            </w:ins>
            <w:del w:id="204" w:author="Guruvareddiar, Palanivel" w:date="2018-04-14T10:08:00Z">
              <w:r w:rsidRPr="0074673E" w:rsidDel="000239AD">
                <w:rPr>
                  <w:b/>
                  <w:noProof/>
                  <w:szCs w:val="22"/>
                  <w:rPrChange w:id="205" w:author="Jill Boyce" w:date="2018-04-16T21:07:00Z">
                    <w:rPr>
                      <w:b/>
                      <w:noProof/>
                    </w:rPr>
                  </w:rPrChange>
                </w:rPr>
                <w:delText>object_tracking</w:delText>
              </w:r>
            </w:del>
            <w:r w:rsidRPr="0074673E">
              <w:rPr>
                <w:b/>
                <w:noProof/>
                <w:szCs w:val="22"/>
                <w:rPrChange w:id="206" w:author="Jill Boyce" w:date="2018-04-16T21:07:00Z">
                  <w:rPr>
                    <w:b/>
                    <w:noProof/>
                  </w:rPr>
                </w:rPrChange>
              </w:rPr>
              <w:t>_</w:t>
            </w:r>
            <w:del w:id="207" w:author="Guruvareddiar, Palanivel" w:date="2018-04-14T10:08:00Z">
              <w:r w:rsidRPr="0074673E" w:rsidDel="000239AD">
                <w:rPr>
                  <w:b/>
                  <w:noProof/>
                  <w:szCs w:val="22"/>
                  <w:rPrChange w:id="208" w:author="Jill Boyce" w:date="2018-04-16T21:07:00Z">
                    <w:rPr>
                      <w:b/>
                      <w:noProof/>
                    </w:rPr>
                  </w:rPrChange>
                </w:rPr>
                <w:delText>ite</w:delText>
              </w:r>
            </w:del>
            <w:ins w:id="209" w:author="Guruvareddiar, Palanivel" w:date="2018-04-14T10:08:00Z">
              <w:r w:rsidR="000239AD" w:rsidRPr="0074673E">
                <w:rPr>
                  <w:b/>
                  <w:noProof/>
                  <w:szCs w:val="22"/>
                  <w:rPrChange w:id="210" w:author="Jill Boyce" w:date="2018-04-16T21:07:00Z">
                    <w:rPr>
                      <w:b/>
                      <w:noProof/>
                    </w:rPr>
                  </w:rPrChange>
                </w:rPr>
                <w:t>object</w:t>
              </w:r>
            </w:ins>
            <w:del w:id="211" w:author="Guruvareddiar, Palanivel" w:date="2018-04-14T10:08:00Z">
              <w:r w:rsidRPr="0074673E" w:rsidDel="000239AD">
                <w:rPr>
                  <w:b/>
                  <w:noProof/>
                  <w:szCs w:val="22"/>
                  <w:rPrChange w:id="212" w:author="Jill Boyce" w:date="2018-04-16T21:07:00Z">
                    <w:rPr>
                      <w:b/>
                      <w:noProof/>
                    </w:rPr>
                  </w:rPrChange>
                </w:rPr>
                <w:delText>m</w:delText>
              </w:r>
            </w:del>
            <w:r w:rsidRPr="0074673E">
              <w:rPr>
                <w:b/>
                <w:noProof/>
                <w:szCs w:val="22"/>
                <w:rPrChange w:id="213" w:author="Jill Boyce" w:date="2018-04-16T21:07:00Z">
                  <w:rPr>
                    <w:b/>
                    <w:noProof/>
                  </w:rPr>
                </w:rPrChange>
              </w:rPr>
              <w:t>_label_present_flag</w:t>
            </w:r>
          </w:p>
        </w:tc>
        <w:tc>
          <w:tcPr>
            <w:tcW w:w="1260" w:type="dxa"/>
          </w:tcPr>
          <w:p w14:paraId="229367F8" w14:textId="77777777" w:rsidR="001023F7" w:rsidRPr="0074673E" w:rsidRDefault="001023F7" w:rsidP="00F3309A">
            <w:pPr>
              <w:keepNext/>
              <w:keepLines/>
              <w:spacing w:before="20" w:after="40"/>
              <w:jc w:val="center"/>
              <w:rPr>
                <w:bCs/>
                <w:noProof/>
                <w:szCs w:val="22"/>
                <w:rPrChange w:id="214" w:author="Jill Boyce" w:date="2018-04-16T21:07:00Z">
                  <w:rPr>
                    <w:bCs/>
                    <w:noProof/>
                  </w:rPr>
                </w:rPrChange>
              </w:rPr>
            </w:pPr>
            <w:r w:rsidRPr="0074673E">
              <w:rPr>
                <w:bCs/>
                <w:noProof/>
                <w:szCs w:val="22"/>
                <w:rPrChange w:id="215" w:author="Jill Boyce" w:date="2018-04-16T21:07:00Z">
                  <w:rPr>
                    <w:bCs/>
                    <w:noProof/>
                  </w:rPr>
                </w:rPrChange>
              </w:rPr>
              <w:t>u(1)</w:t>
            </w:r>
          </w:p>
        </w:tc>
      </w:tr>
      <w:tr w:rsidR="001023F7" w:rsidRPr="00A23626" w14:paraId="3A978EC4" w14:textId="77777777" w:rsidTr="00F3309A">
        <w:trPr>
          <w:cantSplit/>
        </w:trPr>
        <w:tc>
          <w:tcPr>
            <w:tcW w:w="8185" w:type="dxa"/>
          </w:tcPr>
          <w:p w14:paraId="354AB569" w14:textId="757BE5D9" w:rsidR="001023F7" w:rsidRPr="0074673E" w:rsidRDefault="001023F7" w:rsidP="000239A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Cs w:val="22"/>
                <w:rPrChange w:id="216" w:author="Jill Boyce" w:date="2018-04-16T21:07:00Z">
                  <w:rPr>
                    <w:b/>
                    <w:noProof/>
                  </w:rPr>
                </w:rPrChange>
              </w:rPr>
            </w:pPr>
            <w:r w:rsidRPr="007165F8">
              <w:rPr>
                <w:b/>
                <w:bCs/>
                <w:noProof/>
                <w:szCs w:val="22"/>
              </w:rPr>
              <w:tab/>
            </w:r>
            <w:ins w:id="217" w:author="Guruvareddiar, Palanivel" w:date="2018-04-16T10:08:00Z">
              <w:r w:rsidR="003F107F" w:rsidRPr="007165F8">
                <w:rPr>
                  <w:b/>
                  <w:noProof/>
                  <w:szCs w:val="22"/>
                </w:rPr>
                <w:t>ar</w:t>
              </w:r>
            </w:ins>
            <w:del w:id="218" w:author="Guruvareddiar, Palanivel" w:date="2018-04-14T10:08:00Z">
              <w:r w:rsidRPr="0074673E" w:rsidDel="000239AD">
                <w:rPr>
                  <w:b/>
                  <w:noProof/>
                  <w:szCs w:val="22"/>
                  <w:rPrChange w:id="219" w:author="Jill Boyce" w:date="2018-04-16T21:07:00Z">
                    <w:rPr>
                      <w:b/>
                      <w:noProof/>
                    </w:rPr>
                  </w:rPrChange>
                </w:rPr>
                <w:delText>object_tracking</w:delText>
              </w:r>
            </w:del>
            <w:r w:rsidRPr="0074673E">
              <w:rPr>
                <w:b/>
                <w:noProof/>
                <w:szCs w:val="22"/>
                <w:rPrChange w:id="220" w:author="Jill Boyce" w:date="2018-04-16T21:07:00Z">
                  <w:rPr>
                    <w:b/>
                    <w:noProof/>
                  </w:rPr>
                </w:rPrChange>
              </w:rPr>
              <w:t>_</w:t>
            </w:r>
            <w:del w:id="221" w:author="Guruvareddiar, Palanivel" w:date="2018-04-14T10:08:00Z">
              <w:r w:rsidRPr="0074673E" w:rsidDel="000239AD">
                <w:rPr>
                  <w:b/>
                  <w:noProof/>
                  <w:szCs w:val="22"/>
                  <w:rPrChange w:id="222" w:author="Jill Boyce" w:date="2018-04-16T21:07:00Z">
                    <w:rPr>
                      <w:b/>
                      <w:noProof/>
                    </w:rPr>
                  </w:rPrChange>
                </w:rPr>
                <w:delText>item</w:delText>
              </w:r>
            </w:del>
            <w:ins w:id="223" w:author="Guruvareddiar, Palanivel" w:date="2018-04-14T10:08:00Z">
              <w:r w:rsidR="000239AD" w:rsidRPr="0074673E">
                <w:rPr>
                  <w:b/>
                  <w:noProof/>
                  <w:szCs w:val="22"/>
                  <w:rPrChange w:id="224" w:author="Jill Boyce" w:date="2018-04-16T21:07:00Z">
                    <w:rPr>
                      <w:b/>
                      <w:noProof/>
                    </w:rPr>
                  </w:rPrChange>
                </w:rPr>
                <w:t>object</w:t>
              </w:r>
            </w:ins>
            <w:r w:rsidRPr="0074673E">
              <w:rPr>
                <w:b/>
                <w:noProof/>
                <w:szCs w:val="22"/>
                <w:rPrChange w:id="225" w:author="Jill Boyce" w:date="2018-04-16T21:07:00Z">
                  <w:rPr>
                    <w:b/>
                    <w:noProof/>
                  </w:rPr>
                </w:rPrChange>
              </w:rPr>
              <w:t>_detection_confidence_info_present_flag</w:t>
            </w:r>
          </w:p>
        </w:tc>
        <w:tc>
          <w:tcPr>
            <w:tcW w:w="1260" w:type="dxa"/>
          </w:tcPr>
          <w:p w14:paraId="0E1E4707" w14:textId="77777777" w:rsidR="001023F7" w:rsidRPr="0074673E" w:rsidRDefault="001023F7" w:rsidP="00F3309A">
            <w:pPr>
              <w:keepNext/>
              <w:keepLines/>
              <w:spacing w:before="20" w:after="40"/>
              <w:jc w:val="center"/>
              <w:rPr>
                <w:bCs/>
                <w:noProof/>
                <w:szCs w:val="22"/>
                <w:rPrChange w:id="226" w:author="Jill Boyce" w:date="2018-04-16T21:07:00Z">
                  <w:rPr>
                    <w:bCs/>
                    <w:noProof/>
                  </w:rPr>
                </w:rPrChange>
              </w:rPr>
            </w:pPr>
            <w:r w:rsidRPr="0074673E">
              <w:rPr>
                <w:bCs/>
                <w:noProof/>
                <w:szCs w:val="22"/>
                <w:rPrChange w:id="227" w:author="Jill Boyce" w:date="2018-04-16T21:07:00Z">
                  <w:rPr>
                    <w:bCs/>
                    <w:noProof/>
                  </w:rPr>
                </w:rPrChange>
              </w:rPr>
              <w:t>u(1)</w:t>
            </w:r>
          </w:p>
        </w:tc>
      </w:tr>
      <w:tr w:rsidR="001023F7" w:rsidRPr="00A23626" w14:paraId="55C584D6" w14:textId="77777777" w:rsidTr="00F3309A">
        <w:trPr>
          <w:cantSplit/>
        </w:trPr>
        <w:tc>
          <w:tcPr>
            <w:tcW w:w="8185" w:type="dxa"/>
          </w:tcPr>
          <w:p w14:paraId="634CCA05" w14:textId="4EF7DA38" w:rsidR="001023F7" w:rsidRPr="0074673E" w:rsidRDefault="001023F7" w:rsidP="000239A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Cs w:val="22"/>
                <w:rPrChange w:id="228" w:author="Jill Boyce" w:date="2018-04-16T21:07:00Z">
                  <w:rPr>
                    <w:noProof/>
                    <w:sz w:val="24"/>
                    <w:szCs w:val="22"/>
                  </w:rPr>
                </w:rPrChange>
              </w:rPr>
            </w:pPr>
            <w:r w:rsidRPr="0074673E">
              <w:rPr>
                <w:noProof/>
                <w:szCs w:val="22"/>
                <w:rPrChange w:id="229" w:author="Jill Boyce" w:date="2018-04-16T21:07:00Z">
                  <w:rPr>
                    <w:noProof/>
                    <w:sz w:val="24"/>
                    <w:szCs w:val="22"/>
                  </w:rPr>
                </w:rPrChange>
              </w:rPr>
              <w:tab/>
              <w:t>if (</w:t>
            </w:r>
            <w:del w:id="230" w:author="Guruvareddiar, Palanivel" w:date="2018-04-14T10:08:00Z">
              <w:r w:rsidRPr="007165F8" w:rsidDel="000239AD">
                <w:rPr>
                  <w:noProof/>
                  <w:szCs w:val="22"/>
                </w:rPr>
                <w:delText>object_tracking_item</w:delText>
              </w:r>
            </w:del>
            <w:ins w:id="231" w:author="Guruvareddiar, Palanivel" w:date="2018-04-16T10:08:00Z">
              <w:r w:rsidR="003F107F" w:rsidRPr="007165F8">
                <w:rPr>
                  <w:noProof/>
                  <w:szCs w:val="22"/>
                </w:rPr>
                <w:t>ar</w:t>
              </w:r>
            </w:ins>
            <w:ins w:id="232" w:author="Guruvareddiar, Palanivel" w:date="2018-04-14T10:09:00Z">
              <w:r w:rsidR="000239AD" w:rsidRPr="0074673E">
                <w:rPr>
                  <w:noProof/>
                  <w:szCs w:val="22"/>
                  <w:rPrChange w:id="233" w:author="Jill Boyce" w:date="2018-04-16T21:07:00Z">
                    <w:rPr>
                      <w:noProof/>
                    </w:rPr>
                  </w:rPrChange>
                </w:rPr>
                <w:t>_object</w:t>
              </w:r>
            </w:ins>
            <w:r w:rsidRPr="0074673E">
              <w:rPr>
                <w:noProof/>
                <w:szCs w:val="22"/>
                <w:rPrChange w:id="234" w:author="Jill Boyce" w:date="2018-04-16T21:07:00Z">
                  <w:rPr>
                    <w:noProof/>
                  </w:rPr>
                </w:rPrChange>
              </w:rPr>
              <w:t>_detection_confidence_info_present_flag )</w:t>
            </w:r>
          </w:p>
        </w:tc>
        <w:tc>
          <w:tcPr>
            <w:tcW w:w="1260" w:type="dxa"/>
          </w:tcPr>
          <w:p w14:paraId="13EF1356" w14:textId="77777777" w:rsidR="001023F7" w:rsidRPr="007165F8" w:rsidRDefault="001023F7" w:rsidP="00F3309A">
            <w:pPr>
              <w:keepNext/>
              <w:keepLines/>
              <w:spacing w:before="20" w:after="40"/>
              <w:jc w:val="center"/>
              <w:rPr>
                <w:bCs/>
                <w:noProof/>
                <w:szCs w:val="22"/>
              </w:rPr>
            </w:pPr>
          </w:p>
        </w:tc>
      </w:tr>
      <w:tr w:rsidR="001023F7" w:rsidRPr="00A23626" w14:paraId="453A3375" w14:textId="77777777" w:rsidTr="00F3309A">
        <w:trPr>
          <w:cantSplit/>
        </w:trPr>
        <w:tc>
          <w:tcPr>
            <w:tcW w:w="8185" w:type="dxa"/>
          </w:tcPr>
          <w:p w14:paraId="1585E13C" w14:textId="3B88ACE0" w:rsidR="001023F7" w:rsidRPr="0074673E" w:rsidRDefault="001023F7" w:rsidP="000239A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Cs w:val="22"/>
                <w:rPrChange w:id="235" w:author="Jill Boyce" w:date="2018-04-16T21:07:00Z">
                  <w:rPr>
                    <w:b/>
                    <w:noProof/>
                  </w:rPr>
                </w:rPrChange>
              </w:rPr>
            </w:pPr>
            <w:r w:rsidRPr="007165F8">
              <w:rPr>
                <w:b/>
                <w:bCs/>
                <w:noProof/>
                <w:szCs w:val="22"/>
              </w:rPr>
              <w:tab/>
            </w:r>
            <w:r w:rsidRPr="007165F8">
              <w:rPr>
                <w:b/>
                <w:bCs/>
                <w:noProof/>
                <w:szCs w:val="22"/>
              </w:rPr>
              <w:tab/>
            </w:r>
            <w:del w:id="236" w:author="Guruvareddiar, Palanivel" w:date="2018-04-14T10:09:00Z">
              <w:r w:rsidRPr="007165F8" w:rsidDel="000239AD">
                <w:rPr>
                  <w:b/>
                  <w:noProof/>
                  <w:szCs w:val="22"/>
                </w:rPr>
                <w:delText>object_tracking_item_detection</w:delText>
              </w:r>
            </w:del>
            <w:ins w:id="237" w:author="Guruvareddiar, Palanivel" w:date="2018-04-16T10:08:00Z">
              <w:r w:rsidR="003F107F" w:rsidRPr="0074673E">
                <w:rPr>
                  <w:b/>
                  <w:noProof/>
                  <w:szCs w:val="22"/>
                  <w:rPrChange w:id="238" w:author="Jill Boyce" w:date="2018-04-16T21:07:00Z">
                    <w:rPr>
                      <w:b/>
                      <w:noProof/>
                    </w:rPr>
                  </w:rPrChange>
                </w:rPr>
                <w:t>ar</w:t>
              </w:r>
            </w:ins>
            <w:ins w:id="239" w:author="Guruvareddiar, Palanivel" w:date="2018-04-14T10:10:00Z">
              <w:r w:rsidR="000239AD" w:rsidRPr="0074673E">
                <w:rPr>
                  <w:b/>
                  <w:noProof/>
                  <w:szCs w:val="22"/>
                  <w:rPrChange w:id="240" w:author="Jill Boyce" w:date="2018-04-16T21:07:00Z">
                    <w:rPr>
                      <w:b/>
                      <w:noProof/>
                    </w:rPr>
                  </w:rPrChange>
                </w:rPr>
                <w:t>_object_detection</w:t>
              </w:r>
            </w:ins>
            <w:r w:rsidRPr="0074673E">
              <w:rPr>
                <w:b/>
                <w:noProof/>
                <w:szCs w:val="22"/>
                <w:rPrChange w:id="241" w:author="Jill Boyce" w:date="2018-04-16T21:07:00Z">
                  <w:rPr>
                    <w:b/>
                    <w:noProof/>
                  </w:rPr>
                </w:rPrChange>
              </w:rPr>
              <w:t>_confidence_precision_num_bits</w:t>
            </w:r>
          </w:p>
        </w:tc>
        <w:tc>
          <w:tcPr>
            <w:tcW w:w="1260" w:type="dxa"/>
          </w:tcPr>
          <w:p w14:paraId="4C1E65F5" w14:textId="77777777" w:rsidR="001023F7" w:rsidRPr="0074673E" w:rsidRDefault="001023F7" w:rsidP="00F3309A">
            <w:pPr>
              <w:keepNext/>
              <w:keepLines/>
              <w:spacing w:before="20" w:after="40"/>
              <w:jc w:val="center"/>
              <w:rPr>
                <w:bCs/>
                <w:noProof/>
                <w:szCs w:val="22"/>
                <w:rPrChange w:id="242" w:author="Jill Boyce" w:date="2018-04-16T21:07:00Z">
                  <w:rPr>
                    <w:bCs/>
                    <w:noProof/>
                  </w:rPr>
                </w:rPrChange>
              </w:rPr>
            </w:pPr>
            <w:r w:rsidRPr="0074673E">
              <w:rPr>
                <w:bCs/>
                <w:noProof/>
                <w:szCs w:val="22"/>
                <w:rPrChange w:id="243" w:author="Jill Boyce" w:date="2018-04-16T21:07:00Z">
                  <w:rPr>
                    <w:bCs/>
                    <w:noProof/>
                  </w:rPr>
                </w:rPrChange>
              </w:rPr>
              <w:t>u(4)</w:t>
            </w:r>
          </w:p>
        </w:tc>
      </w:tr>
      <w:tr w:rsidR="001023F7" w:rsidRPr="00A23626" w14:paraId="1F8D1DE4" w14:textId="77777777" w:rsidTr="00F3309A">
        <w:trPr>
          <w:cantSplit/>
        </w:trPr>
        <w:tc>
          <w:tcPr>
            <w:tcW w:w="8185" w:type="dxa"/>
          </w:tcPr>
          <w:p w14:paraId="64D4E5F8" w14:textId="58ABD450" w:rsidR="001023F7" w:rsidRPr="0074673E" w:rsidRDefault="001023F7" w:rsidP="000239A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244" w:author="Jill Boyce" w:date="2018-04-16T21:07:00Z">
                  <w:rPr>
                    <w:b/>
                    <w:bCs/>
                    <w:noProof/>
                  </w:rPr>
                </w:rPrChange>
              </w:rPr>
            </w:pPr>
            <w:r w:rsidRPr="007165F8">
              <w:rPr>
                <w:b/>
                <w:bCs/>
                <w:noProof/>
                <w:szCs w:val="22"/>
              </w:rPr>
              <w:tab/>
            </w:r>
            <w:r w:rsidRPr="007165F8">
              <w:rPr>
                <w:noProof/>
                <w:szCs w:val="22"/>
              </w:rPr>
              <w:t>if (</w:t>
            </w:r>
            <w:del w:id="245" w:author="Guruvareddiar, Palanivel" w:date="2018-04-14T10:11:00Z">
              <w:r w:rsidRPr="0074673E" w:rsidDel="000239AD">
                <w:rPr>
                  <w:noProof/>
                  <w:szCs w:val="22"/>
                  <w:rPrChange w:id="246" w:author="Jill Boyce" w:date="2018-04-16T21:07:00Z">
                    <w:rPr>
                      <w:noProof/>
                    </w:rPr>
                  </w:rPrChange>
                </w:rPr>
                <w:delText xml:space="preserve"> object_tracking_item_label_ present_flag </w:delText>
              </w:r>
            </w:del>
            <w:ins w:id="247" w:author="Guruvareddiar, Palanivel" w:date="2018-04-16T10:08:00Z">
              <w:r w:rsidR="003F107F" w:rsidRPr="0074673E">
                <w:rPr>
                  <w:noProof/>
                  <w:szCs w:val="22"/>
                  <w:rPrChange w:id="248" w:author="Jill Boyce" w:date="2018-04-16T21:07:00Z">
                    <w:rPr>
                      <w:noProof/>
                    </w:rPr>
                  </w:rPrChange>
                </w:rPr>
                <w:t>ar</w:t>
              </w:r>
            </w:ins>
            <w:ins w:id="249" w:author="Guruvareddiar, Palanivel" w:date="2018-04-14T10:19:00Z">
              <w:r w:rsidR="00F72E8F" w:rsidRPr="0074673E">
                <w:rPr>
                  <w:noProof/>
                  <w:szCs w:val="22"/>
                  <w:rPrChange w:id="250" w:author="Jill Boyce" w:date="2018-04-16T21:07:00Z">
                    <w:rPr>
                      <w:noProof/>
                    </w:rPr>
                  </w:rPrChange>
                </w:rPr>
                <w:t>_object_label_present_flag</w:t>
              </w:r>
            </w:ins>
            <w:r w:rsidRPr="0074673E">
              <w:rPr>
                <w:noProof/>
                <w:szCs w:val="22"/>
                <w:rPrChange w:id="251" w:author="Jill Boyce" w:date="2018-04-16T21:07:00Z">
                  <w:rPr>
                    <w:noProof/>
                  </w:rPr>
                </w:rPrChange>
              </w:rPr>
              <w:t>) {</w:t>
            </w:r>
          </w:p>
        </w:tc>
        <w:tc>
          <w:tcPr>
            <w:tcW w:w="1260" w:type="dxa"/>
          </w:tcPr>
          <w:p w14:paraId="56874C76" w14:textId="77777777" w:rsidR="001023F7" w:rsidRPr="0074673E" w:rsidRDefault="001023F7" w:rsidP="00F3309A">
            <w:pPr>
              <w:keepNext/>
              <w:keepLines/>
              <w:spacing w:before="20" w:after="40"/>
              <w:jc w:val="center"/>
              <w:rPr>
                <w:bCs/>
                <w:noProof/>
                <w:szCs w:val="22"/>
                <w:rPrChange w:id="252" w:author="Jill Boyce" w:date="2018-04-16T21:07:00Z">
                  <w:rPr>
                    <w:bCs/>
                    <w:noProof/>
                  </w:rPr>
                </w:rPrChange>
              </w:rPr>
            </w:pPr>
          </w:p>
        </w:tc>
      </w:tr>
      <w:tr w:rsidR="001023F7" w:rsidRPr="00A23626" w14:paraId="49AAD8AF" w14:textId="77777777" w:rsidTr="00F3309A">
        <w:trPr>
          <w:cantSplit/>
        </w:trPr>
        <w:tc>
          <w:tcPr>
            <w:tcW w:w="8185" w:type="dxa"/>
          </w:tcPr>
          <w:p w14:paraId="03C07133" w14:textId="4D91119C" w:rsidR="001023F7" w:rsidRPr="0074673E" w:rsidRDefault="001023F7" w:rsidP="00F72E8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253" w:author="Jill Boyce" w:date="2018-04-16T21:07:00Z">
                  <w:rPr>
                    <w:b/>
                    <w:bCs/>
                    <w:noProof/>
                  </w:rPr>
                </w:rPrChange>
              </w:rPr>
            </w:pPr>
            <w:r w:rsidRPr="007165F8">
              <w:rPr>
                <w:b/>
                <w:bCs/>
                <w:noProof/>
                <w:szCs w:val="22"/>
              </w:rPr>
              <w:tab/>
            </w:r>
            <w:r w:rsidRPr="007165F8">
              <w:rPr>
                <w:b/>
                <w:bCs/>
                <w:noProof/>
                <w:szCs w:val="22"/>
              </w:rPr>
              <w:tab/>
            </w:r>
            <w:del w:id="254" w:author="Guruvareddiar, Palanivel" w:date="2018-04-14T10:20:00Z">
              <w:r w:rsidRPr="007165F8" w:rsidDel="00F72E8F">
                <w:rPr>
                  <w:b/>
                  <w:bCs/>
                  <w:noProof/>
                  <w:szCs w:val="22"/>
                </w:rPr>
                <w:delText>object_</w:delText>
              </w:r>
              <w:r w:rsidRPr="0074673E" w:rsidDel="00F72E8F">
                <w:rPr>
                  <w:b/>
                  <w:bCs/>
                  <w:noProof/>
                  <w:szCs w:val="22"/>
                  <w:rPrChange w:id="255" w:author="Jill Boyce" w:date="2018-04-16T21:07:00Z">
                    <w:rPr>
                      <w:b/>
                      <w:bCs/>
                      <w:noProof/>
                    </w:rPr>
                  </w:rPrChange>
                </w:rPr>
                <w:delText>tracking</w:delText>
              </w:r>
            </w:del>
            <w:ins w:id="256" w:author="Guruvareddiar, Palanivel" w:date="2018-04-16T10:08:00Z">
              <w:r w:rsidR="003F107F" w:rsidRPr="0074673E">
                <w:rPr>
                  <w:b/>
                  <w:bCs/>
                  <w:noProof/>
                  <w:szCs w:val="22"/>
                  <w:rPrChange w:id="257" w:author="Jill Boyce" w:date="2018-04-16T21:07:00Z">
                    <w:rPr>
                      <w:b/>
                      <w:bCs/>
                      <w:noProof/>
                    </w:rPr>
                  </w:rPrChange>
                </w:rPr>
                <w:t>ar</w:t>
              </w:r>
            </w:ins>
            <w:ins w:id="258" w:author="Guruvareddiar, Palanivel" w:date="2018-04-14T10:20:00Z">
              <w:r w:rsidR="00F72E8F" w:rsidRPr="0074673E">
                <w:rPr>
                  <w:b/>
                  <w:bCs/>
                  <w:noProof/>
                  <w:szCs w:val="22"/>
                  <w:rPrChange w:id="259" w:author="Jill Boyce" w:date="2018-04-16T21:07:00Z">
                    <w:rPr>
                      <w:b/>
                      <w:bCs/>
                      <w:noProof/>
                    </w:rPr>
                  </w:rPrChange>
                </w:rPr>
                <w:t>_object</w:t>
              </w:r>
            </w:ins>
            <w:r w:rsidRPr="0074673E">
              <w:rPr>
                <w:b/>
                <w:bCs/>
                <w:noProof/>
                <w:szCs w:val="22"/>
                <w:rPrChange w:id="260" w:author="Jill Boyce" w:date="2018-04-16T21:07:00Z">
                  <w:rPr>
                    <w:b/>
                    <w:bCs/>
                    <w:noProof/>
                  </w:rPr>
                </w:rPrChange>
              </w:rPr>
              <w:t>_label_language_present_flag</w:t>
            </w:r>
          </w:p>
        </w:tc>
        <w:tc>
          <w:tcPr>
            <w:tcW w:w="1260" w:type="dxa"/>
          </w:tcPr>
          <w:p w14:paraId="08C35BF1" w14:textId="77777777" w:rsidR="001023F7" w:rsidRPr="0074673E" w:rsidRDefault="001023F7" w:rsidP="00F3309A">
            <w:pPr>
              <w:keepNext/>
              <w:keepLines/>
              <w:spacing w:before="20" w:after="40"/>
              <w:jc w:val="center"/>
              <w:rPr>
                <w:szCs w:val="22"/>
                <w:rPrChange w:id="261" w:author="Jill Boyce" w:date="2018-04-16T21:07:00Z">
                  <w:rPr/>
                </w:rPrChange>
              </w:rPr>
            </w:pPr>
            <w:r w:rsidRPr="0074673E">
              <w:rPr>
                <w:bCs/>
                <w:noProof/>
                <w:szCs w:val="22"/>
                <w:rPrChange w:id="262" w:author="Jill Boyce" w:date="2018-04-16T21:07:00Z">
                  <w:rPr>
                    <w:bCs/>
                    <w:noProof/>
                  </w:rPr>
                </w:rPrChange>
              </w:rPr>
              <w:t>u(1)</w:t>
            </w:r>
          </w:p>
        </w:tc>
      </w:tr>
      <w:tr w:rsidR="001023F7" w:rsidRPr="00A23626" w14:paraId="7C175FDD" w14:textId="77777777" w:rsidTr="00F3309A">
        <w:trPr>
          <w:cantSplit/>
        </w:trPr>
        <w:tc>
          <w:tcPr>
            <w:tcW w:w="8185" w:type="dxa"/>
          </w:tcPr>
          <w:p w14:paraId="3A478AE4" w14:textId="081F3558" w:rsidR="001023F7" w:rsidRPr="0074673E" w:rsidRDefault="001023F7" w:rsidP="00F72E8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263" w:author="Jill Boyce" w:date="2018-04-16T21:07:00Z">
                  <w:rPr>
                    <w:b/>
                    <w:bCs/>
                    <w:noProof/>
                    <w:sz w:val="24"/>
                    <w:szCs w:val="22"/>
                  </w:rPr>
                </w:rPrChange>
              </w:rPr>
            </w:pPr>
            <w:r w:rsidRPr="007165F8">
              <w:rPr>
                <w:b/>
                <w:bCs/>
                <w:noProof/>
                <w:szCs w:val="22"/>
              </w:rPr>
              <w:tab/>
            </w:r>
            <w:r w:rsidRPr="007165F8">
              <w:rPr>
                <w:b/>
                <w:bCs/>
                <w:noProof/>
                <w:szCs w:val="22"/>
              </w:rPr>
              <w:tab/>
            </w:r>
            <w:r w:rsidRPr="007165F8">
              <w:rPr>
                <w:noProof/>
                <w:szCs w:val="22"/>
              </w:rPr>
              <w:t xml:space="preserve">if ( </w:t>
            </w:r>
            <w:del w:id="264" w:author="Guruvareddiar, Palanivel" w:date="2018-04-14T10:21:00Z">
              <w:r w:rsidRPr="0074673E" w:rsidDel="00F72E8F">
                <w:rPr>
                  <w:noProof/>
                  <w:szCs w:val="22"/>
                  <w:rPrChange w:id="265" w:author="Jill Boyce" w:date="2018-04-16T21:07:00Z">
                    <w:rPr>
                      <w:noProof/>
                    </w:rPr>
                  </w:rPrChange>
                </w:rPr>
                <w:delText>object_tracking</w:delText>
              </w:r>
            </w:del>
            <w:ins w:id="266" w:author="Guruvareddiar, Palanivel" w:date="2018-04-16T10:08:00Z">
              <w:r w:rsidR="003F107F" w:rsidRPr="0074673E">
                <w:rPr>
                  <w:noProof/>
                  <w:szCs w:val="22"/>
                  <w:rPrChange w:id="267" w:author="Jill Boyce" w:date="2018-04-16T21:07:00Z">
                    <w:rPr>
                      <w:noProof/>
                    </w:rPr>
                  </w:rPrChange>
                </w:rPr>
                <w:t>ar</w:t>
              </w:r>
            </w:ins>
            <w:ins w:id="268" w:author="Guruvareddiar, Palanivel" w:date="2018-04-14T10:21:00Z">
              <w:r w:rsidR="00F72E8F" w:rsidRPr="0074673E">
                <w:rPr>
                  <w:noProof/>
                  <w:szCs w:val="22"/>
                  <w:rPrChange w:id="269" w:author="Jill Boyce" w:date="2018-04-16T21:07:00Z">
                    <w:rPr>
                      <w:noProof/>
                    </w:rPr>
                  </w:rPrChange>
                </w:rPr>
                <w:t>_object</w:t>
              </w:r>
            </w:ins>
            <w:r w:rsidRPr="0074673E">
              <w:rPr>
                <w:noProof/>
                <w:szCs w:val="22"/>
                <w:rPrChange w:id="270" w:author="Jill Boyce" w:date="2018-04-16T21:07:00Z">
                  <w:rPr>
                    <w:noProof/>
                  </w:rPr>
                </w:rPrChange>
              </w:rPr>
              <w:t>_label_language_</w:t>
            </w:r>
            <w:r w:rsidRPr="0074673E" w:rsidDel="00AE7A66">
              <w:rPr>
                <w:noProof/>
                <w:szCs w:val="22"/>
                <w:rPrChange w:id="271" w:author="Jill Boyce" w:date="2018-04-16T21:07:00Z">
                  <w:rPr>
                    <w:noProof/>
                  </w:rPr>
                </w:rPrChange>
              </w:rPr>
              <w:t xml:space="preserve"> </w:t>
            </w:r>
            <w:r w:rsidRPr="0074673E">
              <w:rPr>
                <w:noProof/>
                <w:szCs w:val="22"/>
                <w:rPrChange w:id="272" w:author="Jill Boyce" w:date="2018-04-16T21:07:00Z">
                  <w:rPr>
                    <w:noProof/>
                  </w:rPr>
                </w:rPrChange>
              </w:rPr>
              <w:t>present_flag ) {</w:t>
            </w:r>
          </w:p>
        </w:tc>
        <w:tc>
          <w:tcPr>
            <w:tcW w:w="1260" w:type="dxa"/>
          </w:tcPr>
          <w:p w14:paraId="65A81415" w14:textId="77777777" w:rsidR="001023F7" w:rsidRPr="007165F8" w:rsidRDefault="001023F7" w:rsidP="00F3309A">
            <w:pPr>
              <w:keepNext/>
              <w:keepLines/>
              <w:spacing w:before="20" w:after="40"/>
              <w:jc w:val="center"/>
              <w:rPr>
                <w:szCs w:val="22"/>
              </w:rPr>
            </w:pPr>
          </w:p>
        </w:tc>
      </w:tr>
      <w:tr w:rsidR="001023F7" w:rsidRPr="00A23626" w14:paraId="0D3CE9AB" w14:textId="77777777" w:rsidTr="00F3309A">
        <w:trPr>
          <w:cantSplit/>
        </w:trPr>
        <w:tc>
          <w:tcPr>
            <w:tcW w:w="8185" w:type="dxa"/>
          </w:tcPr>
          <w:p w14:paraId="27C59341" w14:textId="77777777" w:rsidR="001023F7" w:rsidRPr="0074673E"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273" w:author="Jill Boyce" w:date="2018-04-16T21:07:00Z">
                  <w:rPr>
                    <w:b/>
                    <w:bCs/>
                    <w:noProof/>
                  </w:rPr>
                </w:rPrChange>
              </w:rPr>
            </w:pPr>
            <w:r w:rsidRPr="007165F8">
              <w:rPr>
                <w:b/>
                <w:bCs/>
                <w:noProof/>
                <w:szCs w:val="22"/>
              </w:rPr>
              <w:tab/>
            </w:r>
            <w:r w:rsidRPr="007165F8">
              <w:rPr>
                <w:b/>
                <w:bCs/>
                <w:noProof/>
                <w:szCs w:val="22"/>
              </w:rPr>
              <w:tab/>
            </w:r>
            <w:r w:rsidRPr="007165F8">
              <w:rPr>
                <w:b/>
                <w:bCs/>
                <w:noProof/>
                <w:szCs w:val="22"/>
              </w:rPr>
              <w:tab/>
            </w:r>
            <w:r w:rsidRPr="007165F8">
              <w:rPr>
                <w:noProof/>
                <w:szCs w:val="22"/>
              </w:rPr>
              <w:t>while( !byte_aligned( ) )</w:t>
            </w:r>
          </w:p>
        </w:tc>
        <w:tc>
          <w:tcPr>
            <w:tcW w:w="1260" w:type="dxa"/>
          </w:tcPr>
          <w:p w14:paraId="61AEE2BA" w14:textId="77777777" w:rsidR="001023F7" w:rsidRPr="0074673E" w:rsidRDefault="001023F7" w:rsidP="00F3309A">
            <w:pPr>
              <w:keepNext/>
              <w:keepLines/>
              <w:spacing w:before="20" w:after="40"/>
              <w:jc w:val="center"/>
              <w:rPr>
                <w:bCs/>
                <w:noProof/>
                <w:szCs w:val="22"/>
                <w:rPrChange w:id="274" w:author="Jill Boyce" w:date="2018-04-16T21:07:00Z">
                  <w:rPr>
                    <w:bCs/>
                    <w:noProof/>
                  </w:rPr>
                </w:rPrChange>
              </w:rPr>
            </w:pPr>
          </w:p>
        </w:tc>
      </w:tr>
      <w:tr w:rsidR="001023F7" w:rsidRPr="00A23626" w14:paraId="1C9B7106" w14:textId="77777777" w:rsidTr="00F3309A">
        <w:trPr>
          <w:cantSplit/>
        </w:trPr>
        <w:tc>
          <w:tcPr>
            <w:tcW w:w="8185" w:type="dxa"/>
          </w:tcPr>
          <w:p w14:paraId="74DCEE67" w14:textId="3E693726" w:rsidR="001023F7" w:rsidRPr="0074673E" w:rsidRDefault="001023F7" w:rsidP="00F72E8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275" w:author="Jill Boyce" w:date="2018-04-16T21:07:00Z">
                  <w:rPr>
                    <w:b/>
                    <w:bCs/>
                    <w:noProof/>
                  </w:rPr>
                </w:rPrChange>
              </w:rPr>
            </w:pPr>
            <w:r w:rsidRPr="007165F8">
              <w:rPr>
                <w:b/>
                <w:bCs/>
                <w:noProof/>
                <w:szCs w:val="22"/>
              </w:rPr>
              <w:tab/>
            </w:r>
            <w:r w:rsidRPr="007165F8">
              <w:rPr>
                <w:b/>
                <w:bCs/>
                <w:noProof/>
                <w:szCs w:val="22"/>
              </w:rPr>
              <w:tab/>
            </w:r>
            <w:r w:rsidRPr="007165F8">
              <w:rPr>
                <w:b/>
                <w:bCs/>
                <w:noProof/>
                <w:szCs w:val="22"/>
              </w:rPr>
              <w:tab/>
            </w:r>
            <w:r w:rsidRPr="007165F8">
              <w:rPr>
                <w:b/>
                <w:bCs/>
                <w:noProof/>
                <w:szCs w:val="22"/>
              </w:rPr>
              <w:tab/>
            </w:r>
            <w:del w:id="276" w:author="Guruvareddiar, Palanivel" w:date="2018-04-14T10:22:00Z">
              <w:r w:rsidRPr="007165F8" w:rsidDel="00F72E8F">
                <w:rPr>
                  <w:b/>
                  <w:bCs/>
                  <w:noProof/>
                  <w:szCs w:val="22"/>
                </w:rPr>
                <w:delText>object_tracking</w:delText>
              </w:r>
            </w:del>
            <w:ins w:id="277" w:author="Guruvareddiar, Palanivel" w:date="2018-04-16T10:08:00Z">
              <w:r w:rsidR="003F107F" w:rsidRPr="0074673E">
                <w:rPr>
                  <w:b/>
                  <w:bCs/>
                  <w:noProof/>
                  <w:szCs w:val="22"/>
                  <w:rPrChange w:id="278" w:author="Jill Boyce" w:date="2018-04-16T21:07:00Z">
                    <w:rPr>
                      <w:b/>
                      <w:bCs/>
                      <w:noProof/>
                    </w:rPr>
                  </w:rPrChange>
                </w:rPr>
                <w:t>ar</w:t>
              </w:r>
            </w:ins>
            <w:r w:rsidRPr="0074673E">
              <w:rPr>
                <w:b/>
                <w:bCs/>
                <w:noProof/>
                <w:szCs w:val="22"/>
                <w:rPrChange w:id="279" w:author="Jill Boyce" w:date="2018-04-16T21:07:00Z">
                  <w:rPr>
                    <w:b/>
                    <w:bCs/>
                    <w:noProof/>
                  </w:rPr>
                </w:rPrChange>
              </w:rPr>
              <w:t xml:space="preserve">_zero_bit </w:t>
            </w:r>
            <w:r w:rsidRPr="0074673E">
              <w:rPr>
                <w:noProof/>
                <w:szCs w:val="22"/>
                <w:rPrChange w:id="280" w:author="Jill Boyce" w:date="2018-04-16T21:07:00Z">
                  <w:rPr>
                    <w:noProof/>
                  </w:rPr>
                </w:rPrChange>
              </w:rPr>
              <w:t>/* equal to 0 */</w:t>
            </w:r>
          </w:p>
        </w:tc>
        <w:tc>
          <w:tcPr>
            <w:tcW w:w="1260" w:type="dxa"/>
          </w:tcPr>
          <w:p w14:paraId="5AB2E8D7" w14:textId="77777777" w:rsidR="001023F7" w:rsidRPr="0074673E" w:rsidRDefault="001023F7" w:rsidP="00F3309A">
            <w:pPr>
              <w:keepNext/>
              <w:keepLines/>
              <w:spacing w:before="20" w:after="40"/>
              <w:jc w:val="center"/>
              <w:rPr>
                <w:bCs/>
                <w:noProof/>
                <w:szCs w:val="22"/>
                <w:rPrChange w:id="281" w:author="Jill Boyce" w:date="2018-04-16T21:07:00Z">
                  <w:rPr>
                    <w:bCs/>
                    <w:noProof/>
                  </w:rPr>
                </w:rPrChange>
              </w:rPr>
            </w:pPr>
            <w:r w:rsidRPr="0074673E">
              <w:rPr>
                <w:bCs/>
                <w:noProof/>
                <w:szCs w:val="22"/>
                <w:rPrChange w:id="282" w:author="Jill Boyce" w:date="2018-04-16T21:07:00Z">
                  <w:rPr>
                    <w:bCs/>
                    <w:noProof/>
                  </w:rPr>
                </w:rPrChange>
              </w:rPr>
              <w:t>f(1)</w:t>
            </w:r>
          </w:p>
        </w:tc>
      </w:tr>
      <w:tr w:rsidR="001023F7" w:rsidRPr="00A23626" w14:paraId="35C18BC8" w14:textId="77777777" w:rsidTr="00F3309A">
        <w:trPr>
          <w:cantSplit/>
        </w:trPr>
        <w:tc>
          <w:tcPr>
            <w:tcW w:w="8185" w:type="dxa"/>
          </w:tcPr>
          <w:p w14:paraId="124BC2C2" w14:textId="6A7305D3" w:rsidR="001023F7" w:rsidRPr="0074673E" w:rsidRDefault="001023F7" w:rsidP="00F72E8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283" w:author="Jill Boyce" w:date="2018-04-16T21:07:00Z">
                  <w:rPr>
                    <w:b/>
                    <w:bCs/>
                    <w:noProof/>
                  </w:rPr>
                </w:rPrChange>
              </w:rPr>
            </w:pPr>
            <w:r w:rsidRPr="007165F8">
              <w:rPr>
                <w:b/>
                <w:noProof/>
                <w:szCs w:val="22"/>
              </w:rPr>
              <w:tab/>
            </w:r>
            <w:r w:rsidRPr="007165F8">
              <w:rPr>
                <w:b/>
                <w:noProof/>
                <w:szCs w:val="22"/>
              </w:rPr>
              <w:tab/>
            </w:r>
            <w:r w:rsidRPr="007165F8">
              <w:rPr>
                <w:b/>
                <w:bCs/>
                <w:noProof/>
                <w:szCs w:val="22"/>
              </w:rPr>
              <w:tab/>
            </w:r>
            <w:del w:id="284" w:author="Guruvareddiar, Palanivel" w:date="2018-04-14T10:22:00Z">
              <w:r w:rsidRPr="0074673E" w:rsidDel="00F72E8F">
                <w:rPr>
                  <w:b/>
                  <w:noProof/>
                  <w:szCs w:val="22"/>
                  <w:rPrChange w:id="285" w:author="Jill Boyce" w:date="2018-04-16T21:07:00Z">
                    <w:rPr>
                      <w:b/>
                      <w:noProof/>
                    </w:rPr>
                  </w:rPrChange>
                </w:rPr>
                <w:delText>object_tracking</w:delText>
              </w:r>
            </w:del>
            <w:ins w:id="286" w:author="Guruvareddiar, Palanivel" w:date="2018-04-16T10:08:00Z">
              <w:r w:rsidR="003F107F" w:rsidRPr="0074673E">
                <w:rPr>
                  <w:b/>
                  <w:noProof/>
                  <w:szCs w:val="22"/>
                  <w:rPrChange w:id="287" w:author="Jill Boyce" w:date="2018-04-16T21:07:00Z">
                    <w:rPr>
                      <w:b/>
                      <w:noProof/>
                    </w:rPr>
                  </w:rPrChange>
                </w:rPr>
                <w:t>ar</w:t>
              </w:r>
            </w:ins>
            <w:ins w:id="288" w:author="Guruvareddiar, Palanivel" w:date="2018-04-14T10:22:00Z">
              <w:r w:rsidR="00F72E8F" w:rsidRPr="0074673E">
                <w:rPr>
                  <w:b/>
                  <w:noProof/>
                  <w:szCs w:val="22"/>
                  <w:rPrChange w:id="289" w:author="Jill Boyce" w:date="2018-04-16T21:07:00Z">
                    <w:rPr>
                      <w:b/>
                      <w:noProof/>
                    </w:rPr>
                  </w:rPrChange>
                </w:rPr>
                <w:t>_object</w:t>
              </w:r>
            </w:ins>
            <w:r w:rsidRPr="0074673E">
              <w:rPr>
                <w:b/>
                <w:noProof/>
                <w:szCs w:val="22"/>
                <w:rPrChange w:id="290" w:author="Jill Boyce" w:date="2018-04-16T21:07:00Z">
                  <w:rPr>
                    <w:b/>
                    <w:noProof/>
                  </w:rPr>
                </w:rPrChange>
              </w:rPr>
              <w:t>_label_language</w:t>
            </w:r>
          </w:p>
        </w:tc>
        <w:tc>
          <w:tcPr>
            <w:tcW w:w="1260" w:type="dxa"/>
          </w:tcPr>
          <w:p w14:paraId="7F7B3C34" w14:textId="77777777" w:rsidR="001023F7" w:rsidRPr="0074673E" w:rsidRDefault="001023F7" w:rsidP="00F3309A">
            <w:pPr>
              <w:keepNext/>
              <w:keepLines/>
              <w:spacing w:before="20" w:after="40"/>
              <w:jc w:val="center"/>
              <w:rPr>
                <w:bCs/>
                <w:noProof/>
                <w:szCs w:val="22"/>
                <w:rPrChange w:id="291" w:author="Jill Boyce" w:date="2018-04-16T21:07:00Z">
                  <w:rPr>
                    <w:bCs/>
                    <w:noProof/>
                  </w:rPr>
                </w:rPrChange>
              </w:rPr>
            </w:pPr>
            <w:proofErr w:type="spellStart"/>
            <w:r w:rsidRPr="0074673E">
              <w:rPr>
                <w:rFonts w:eastAsia="Malgun Gothic"/>
                <w:bCs/>
                <w:szCs w:val="22"/>
                <w:rPrChange w:id="292" w:author="Jill Boyce" w:date="2018-04-16T21:07:00Z">
                  <w:rPr>
                    <w:rFonts w:eastAsia="Malgun Gothic"/>
                    <w:bCs/>
                  </w:rPr>
                </w:rPrChange>
              </w:rPr>
              <w:t>st</w:t>
            </w:r>
            <w:proofErr w:type="spellEnd"/>
            <w:r w:rsidRPr="0074673E">
              <w:rPr>
                <w:rFonts w:eastAsia="Malgun Gothic"/>
                <w:bCs/>
                <w:szCs w:val="22"/>
                <w:rPrChange w:id="293" w:author="Jill Boyce" w:date="2018-04-16T21:07:00Z">
                  <w:rPr>
                    <w:rFonts w:eastAsia="Malgun Gothic"/>
                    <w:bCs/>
                  </w:rPr>
                </w:rPrChange>
              </w:rPr>
              <w:t>(v)</w:t>
            </w:r>
          </w:p>
        </w:tc>
      </w:tr>
      <w:tr w:rsidR="001023F7" w:rsidRPr="00A23626" w14:paraId="57C4A073" w14:textId="77777777" w:rsidTr="00F3309A">
        <w:trPr>
          <w:cantSplit/>
        </w:trPr>
        <w:tc>
          <w:tcPr>
            <w:tcW w:w="8185" w:type="dxa"/>
          </w:tcPr>
          <w:p w14:paraId="5D1C38EB" w14:textId="77777777" w:rsidR="001023F7" w:rsidRPr="0074673E"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Cs w:val="22"/>
                <w:rPrChange w:id="294" w:author="Jill Boyce" w:date="2018-04-16T21:07:00Z">
                  <w:rPr>
                    <w:b/>
                    <w:noProof/>
                  </w:rPr>
                </w:rPrChange>
              </w:rPr>
            </w:pPr>
            <w:r w:rsidRPr="007165F8">
              <w:rPr>
                <w:b/>
                <w:bCs/>
                <w:noProof/>
                <w:szCs w:val="22"/>
              </w:rPr>
              <w:tab/>
            </w:r>
            <w:r w:rsidRPr="007165F8">
              <w:rPr>
                <w:b/>
                <w:bCs/>
                <w:noProof/>
                <w:szCs w:val="22"/>
              </w:rPr>
              <w:tab/>
            </w:r>
            <w:r w:rsidRPr="007165F8">
              <w:rPr>
                <w:noProof/>
                <w:szCs w:val="22"/>
              </w:rPr>
              <w:t>}</w:t>
            </w:r>
          </w:p>
        </w:tc>
        <w:tc>
          <w:tcPr>
            <w:tcW w:w="1260" w:type="dxa"/>
          </w:tcPr>
          <w:p w14:paraId="1EC0713B" w14:textId="77777777" w:rsidR="001023F7" w:rsidRPr="0074673E" w:rsidRDefault="001023F7" w:rsidP="00F3309A">
            <w:pPr>
              <w:keepNext/>
              <w:keepLines/>
              <w:spacing w:before="20" w:after="40"/>
              <w:jc w:val="center"/>
              <w:rPr>
                <w:rFonts w:eastAsia="Malgun Gothic"/>
                <w:bCs/>
                <w:szCs w:val="22"/>
                <w:rPrChange w:id="295" w:author="Jill Boyce" w:date="2018-04-16T21:07:00Z">
                  <w:rPr>
                    <w:rFonts w:eastAsia="Malgun Gothic"/>
                    <w:bCs/>
                  </w:rPr>
                </w:rPrChange>
              </w:rPr>
            </w:pPr>
          </w:p>
        </w:tc>
      </w:tr>
      <w:tr w:rsidR="003F107F" w:rsidRPr="00A23626" w14:paraId="0106F882" w14:textId="77777777" w:rsidTr="00F3309A">
        <w:trPr>
          <w:cantSplit/>
          <w:ins w:id="296" w:author="Guruvareddiar, Palanivel" w:date="2018-04-16T10:15:00Z"/>
        </w:trPr>
        <w:tc>
          <w:tcPr>
            <w:tcW w:w="8185" w:type="dxa"/>
          </w:tcPr>
          <w:p w14:paraId="2E030BB6" w14:textId="5566BD0C" w:rsidR="003F107F" w:rsidRPr="0074673E" w:rsidRDefault="003F107F"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97" w:author="Guruvareddiar, Palanivel" w:date="2018-04-16T10:15:00Z"/>
                <w:b/>
                <w:bCs/>
                <w:noProof/>
                <w:szCs w:val="22"/>
                <w:rPrChange w:id="298" w:author="Jill Boyce" w:date="2018-04-16T21:07:00Z">
                  <w:rPr>
                    <w:ins w:id="299" w:author="Guruvareddiar, Palanivel" w:date="2018-04-16T10:15:00Z"/>
                    <w:b/>
                    <w:bCs/>
                    <w:noProof/>
                  </w:rPr>
                </w:rPrChange>
              </w:rPr>
            </w:pPr>
            <w:ins w:id="300" w:author="Guruvareddiar, Palanivel" w:date="2018-04-16T10:15:00Z">
              <w:r w:rsidRPr="007165F8">
                <w:rPr>
                  <w:b/>
                  <w:bCs/>
                  <w:noProof/>
                  <w:szCs w:val="22"/>
                </w:rPr>
                <w:tab/>
              </w:r>
            </w:ins>
            <w:ins w:id="301" w:author="Guruvareddiar, Palanivel" w:date="2018-04-16T10:16:00Z">
              <w:r w:rsidRPr="007165F8">
                <w:rPr>
                  <w:b/>
                  <w:bCs/>
                  <w:noProof/>
                  <w:szCs w:val="22"/>
                </w:rPr>
                <w:tab/>
                <w:t>ar_num_cancel_labels</w:t>
              </w:r>
            </w:ins>
          </w:p>
        </w:tc>
        <w:tc>
          <w:tcPr>
            <w:tcW w:w="1260" w:type="dxa"/>
          </w:tcPr>
          <w:p w14:paraId="45E51943" w14:textId="3BABCCAD" w:rsidR="003F107F" w:rsidRPr="0074673E" w:rsidRDefault="003F107F" w:rsidP="00F3309A">
            <w:pPr>
              <w:keepNext/>
              <w:keepLines/>
              <w:spacing w:before="20" w:after="40"/>
              <w:jc w:val="center"/>
              <w:rPr>
                <w:ins w:id="302" w:author="Guruvareddiar, Palanivel" w:date="2018-04-16T10:15:00Z"/>
                <w:rFonts w:eastAsia="Malgun Gothic"/>
                <w:bCs/>
                <w:szCs w:val="22"/>
                <w:rPrChange w:id="303" w:author="Jill Boyce" w:date="2018-04-16T21:07:00Z">
                  <w:rPr>
                    <w:ins w:id="304" w:author="Guruvareddiar, Palanivel" w:date="2018-04-16T10:15:00Z"/>
                    <w:rFonts w:eastAsia="Malgun Gothic"/>
                    <w:bCs/>
                  </w:rPr>
                </w:rPrChange>
              </w:rPr>
            </w:pPr>
            <w:proofErr w:type="spellStart"/>
            <w:ins w:id="305" w:author="Guruvareddiar, Palanivel" w:date="2018-04-16T10:16:00Z">
              <w:r w:rsidRPr="0074673E">
                <w:rPr>
                  <w:rFonts w:eastAsia="Malgun Gothic"/>
                  <w:bCs/>
                  <w:szCs w:val="22"/>
                  <w:rPrChange w:id="306" w:author="Jill Boyce" w:date="2018-04-16T21:07:00Z">
                    <w:rPr>
                      <w:rFonts w:eastAsia="Malgun Gothic"/>
                      <w:bCs/>
                    </w:rPr>
                  </w:rPrChange>
                </w:rPr>
                <w:t>ue</w:t>
              </w:r>
              <w:proofErr w:type="spellEnd"/>
              <w:r w:rsidRPr="0074673E">
                <w:rPr>
                  <w:rFonts w:eastAsia="Malgun Gothic"/>
                  <w:bCs/>
                  <w:szCs w:val="22"/>
                  <w:rPrChange w:id="307" w:author="Jill Boyce" w:date="2018-04-16T21:07:00Z">
                    <w:rPr>
                      <w:rFonts w:eastAsia="Malgun Gothic"/>
                      <w:bCs/>
                    </w:rPr>
                  </w:rPrChange>
                </w:rPr>
                <w:t>(v)</w:t>
              </w:r>
            </w:ins>
          </w:p>
        </w:tc>
      </w:tr>
      <w:tr w:rsidR="003F107F" w:rsidRPr="00A23626" w14:paraId="3B796115" w14:textId="77777777" w:rsidTr="00F3309A">
        <w:trPr>
          <w:cantSplit/>
          <w:ins w:id="308" w:author="Guruvareddiar, Palanivel" w:date="2018-04-16T10:17:00Z"/>
        </w:trPr>
        <w:tc>
          <w:tcPr>
            <w:tcW w:w="8185" w:type="dxa"/>
          </w:tcPr>
          <w:p w14:paraId="7DA4A35C" w14:textId="08EFFE15" w:rsidR="003F107F" w:rsidRPr="0074673E" w:rsidRDefault="003F107F"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09" w:author="Guruvareddiar, Palanivel" w:date="2018-04-16T10:17:00Z"/>
                <w:b/>
                <w:bCs/>
                <w:noProof/>
                <w:szCs w:val="22"/>
                <w:rPrChange w:id="310" w:author="Jill Boyce" w:date="2018-04-16T21:07:00Z">
                  <w:rPr>
                    <w:ins w:id="311" w:author="Guruvareddiar, Palanivel" w:date="2018-04-16T10:17:00Z"/>
                    <w:b/>
                    <w:bCs/>
                    <w:noProof/>
                  </w:rPr>
                </w:rPrChange>
              </w:rPr>
            </w:pPr>
            <w:ins w:id="312" w:author="Guruvareddiar, Palanivel" w:date="2018-04-16T10:17:00Z">
              <w:r w:rsidRPr="007165F8">
                <w:rPr>
                  <w:b/>
                  <w:bCs/>
                  <w:noProof/>
                  <w:szCs w:val="22"/>
                </w:rPr>
                <w:tab/>
              </w:r>
              <w:r w:rsidRPr="007165F8">
                <w:rPr>
                  <w:b/>
                  <w:bCs/>
                  <w:noProof/>
                  <w:szCs w:val="22"/>
                </w:rPr>
                <w:tab/>
              </w:r>
              <w:r w:rsidRPr="007165F8">
                <w:rPr>
                  <w:bCs/>
                  <w:szCs w:val="22"/>
                </w:rPr>
                <w:t>for( i = 0; i  &lt;  </w:t>
              </w:r>
              <w:proofErr w:type="spellStart"/>
              <w:r w:rsidRPr="0074673E">
                <w:rPr>
                  <w:bCs/>
                  <w:noProof/>
                  <w:szCs w:val="22"/>
                  <w:rPrChange w:id="313" w:author="Jill Boyce" w:date="2018-04-16T21:07:00Z">
                    <w:rPr>
                      <w:bCs/>
                      <w:noProof/>
                    </w:rPr>
                  </w:rPrChange>
                </w:rPr>
                <w:t>ar_num_cancel_labels</w:t>
              </w:r>
              <w:proofErr w:type="spellEnd"/>
              <w:r w:rsidRPr="0074673E">
                <w:rPr>
                  <w:bCs/>
                  <w:szCs w:val="22"/>
                  <w:rPrChange w:id="314" w:author="Jill Boyce" w:date="2018-04-16T21:07:00Z">
                    <w:rPr>
                      <w:bCs/>
                    </w:rPr>
                  </w:rPrChange>
                </w:rPr>
                <w:t>; i++ ) {</w:t>
              </w:r>
            </w:ins>
          </w:p>
        </w:tc>
        <w:tc>
          <w:tcPr>
            <w:tcW w:w="1260" w:type="dxa"/>
          </w:tcPr>
          <w:p w14:paraId="301BF456" w14:textId="77777777" w:rsidR="003F107F" w:rsidRPr="0074673E" w:rsidRDefault="003F107F" w:rsidP="003F107F">
            <w:pPr>
              <w:keepNext/>
              <w:keepLines/>
              <w:spacing w:before="20" w:after="40"/>
              <w:jc w:val="center"/>
              <w:rPr>
                <w:ins w:id="315" w:author="Guruvareddiar, Palanivel" w:date="2018-04-16T10:17:00Z"/>
                <w:rFonts w:eastAsia="Malgun Gothic"/>
                <w:bCs/>
                <w:szCs w:val="22"/>
                <w:rPrChange w:id="316" w:author="Jill Boyce" w:date="2018-04-16T21:07:00Z">
                  <w:rPr>
                    <w:ins w:id="317" w:author="Guruvareddiar, Palanivel" w:date="2018-04-16T10:17:00Z"/>
                    <w:rFonts w:eastAsia="Malgun Gothic"/>
                    <w:bCs/>
                  </w:rPr>
                </w:rPrChange>
              </w:rPr>
            </w:pPr>
          </w:p>
        </w:tc>
      </w:tr>
      <w:tr w:rsidR="003F107F" w:rsidRPr="00A23626" w14:paraId="614C4172" w14:textId="77777777" w:rsidTr="00F3309A">
        <w:trPr>
          <w:cantSplit/>
          <w:ins w:id="318" w:author="Guruvareddiar, Palanivel" w:date="2018-04-16T10:17:00Z"/>
        </w:trPr>
        <w:tc>
          <w:tcPr>
            <w:tcW w:w="8185" w:type="dxa"/>
          </w:tcPr>
          <w:p w14:paraId="53B38902" w14:textId="19AB0D3C" w:rsidR="003F107F" w:rsidRPr="0074673E" w:rsidRDefault="003F107F" w:rsidP="007165F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19" w:author="Guruvareddiar, Palanivel" w:date="2018-04-16T10:17:00Z"/>
                <w:b/>
                <w:bCs/>
                <w:noProof/>
                <w:szCs w:val="22"/>
                <w:rPrChange w:id="320" w:author="Jill Boyce" w:date="2018-04-16T21:07:00Z">
                  <w:rPr>
                    <w:ins w:id="321" w:author="Guruvareddiar, Palanivel" w:date="2018-04-16T10:17:00Z"/>
                    <w:b/>
                    <w:bCs/>
                    <w:noProof/>
                  </w:rPr>
                </w:rPrChange>
              </w:rPr>
            </w:pPr>
            <w:ins w:id="322" w:author="Guruvareddiar, Palanivel" w:date="2018-04-16T10:17:00Z">
              <w:r w:rsidRPr="007165F8">
                <w:rPr>
                  <w:b/>
                  <w:bCs/>
                  <w:noProof/>
                  <w:szCs w:val="22"/>
                </w:rPr>
                <w:tab/>
              </w:r>
              <w:r w:rsidRPr="007165F8">
                <w:rPr>
                  <w:b/>
                  <w:bCs/>
                  <w:noProof/>
                  <w:szCs w:val="22"/>
                </w:rPr>
                <w:tab/>
              </w:r>
              <w:r w:rsidRPr="007165F8">
                <w:rPr>
                  <w:b/>
                  <w:bCs/>
                  <w:noProof/>
                  <w:szCs w:val="22"/>
                </w:rPr>
                <w:tab/>
                <w:t>ar</w:t>
              </w:r>
              <w:r w:rsidRPr="0074673E">
                <w:rPr>
                  <w:b/>
                  <w:bCs/>
                  <w:noProof/>
                  <w:szCs w:val="22"/>
                  <w:rPrChange w:id="323" w:author="Jill Boyce" w:date="2018-04-16T21:07:00Z">
                    <w:rPr>
                      <w:b/>
                      <w:bCs/>
                      <w:noProof/>
                    </w:rPr>
                  </w:rPrChange>
                </w:rPr>
                <w:t>_cancel_label_idx</w:t>
              </w:r>
              <w:del w:id="324" w:author="Jill Boyce" w:date="2018-04-16T20:48:00Z">
                <w:r w:rsidRPr="0074673E" w:rsidDel="00614EEC">
                  <w:rPr>
                    <w:noProof/>
                    <w:szCs w:val="22"/>
                    <w:rPrChange w:id="325" w:author="Jill Boyce" w:date="2018-04-16T21:07:00Z">
                      <w:rPr>
                        <w:b/>
                        <w:bCs/>
                        <w:noProof/>
                      </w:rPr>
                    </w:rPrChange>
                  </w:rPr>
                  <w:delText xml:space="preserve">[ </w:delText>
                </w:r>
              </w:del>
            </w:ins>
            <w:ins w:id="326" w:author="Jill Boyce" w:date="2018-04-16T20:48:00Z">
              <w:r w:rsidR="00614EEC" w:rsidRPr="007165F8">
                <w:rPr>
                  <w:noProof/>
                  <w:szCs w:val="22"/>
                </w:rPr>
                <w:t>[</w:t>
              </w:r>
            </w:ins>
            <w:ins w:id="327" w:author="Jill Boyce" w:date="2018-04-16T20:49:00Z">
              <w:r w:rsidR="00614EEC" w:rsidRPr="007165F8">
                <w:rPr>
                  <w:bCs/>
                  <w:szCs w:val="22"/>
                </w:rPr>
                <w:t> </w:t>
              </w:r>
            </w:ins>
            <w:ins w:id="328" w:author="Guruvareddiar, Palanivel" w:date="2018-04-16T10:17:00Z">
              <w:r w:rsidRPr="0074673E">
                <w:rPr>
                  <w:noProof/>
                  <w:szCs w:val="22"/>
                  <w:rPrChange w:id="329" w:author="Jill Boyce" w:date="2018-04-16T21:07:00Z">
                    <w:rPr>
                      <w:b/>
                      <w:bCs/>
                      <w:noProof/>
                    </w:rPr>
                  </w:rPrChange>
                </w:rPr>
                <w:t>i</w:t>
              </w:r>
              <w:del w:id="330" w:author="Jill Boyce" w:date="2018-04-16T20:48:00Z">
                <w:r w:rsidRPr="0074673E" w:rsidDel="00614EEC">
                  <w:rPr>
                    <w:noProof/>
                    <w:szCs w:val="22"/>
                    <w:rPrChange w:id="331" w:author="Jill Boyce" w:date="2018-04-16T21:07:00Z">
                      <w:rPr>
                        <w:b/>
                        <w:bCs/>
                        <w:noProof/>
                      </w:rPr>
                    </w:rPrChange>
                  </w:rPr>
                  <w:delText xml:space="preserve"> ]</w:delText>
                </w:r>
              </w:del>
            </w:ins>
            <w:ins w:id="332" w:author="Jill Boyce" w:date="2018-04-16T20:49:00Z">
              <w:r w:rsidR="00614EEC" w:rsidRPr="007165F8">
                <w:rPr>
                  <w:bCs/>
                  <w:szCs w:val="22"/>
                </w:rPr>
                <w:t> </w:t>
              </w:r>
            </w:ins>
            <w:ins w:id="333" w:author="Jill Boyce" w:date="2018-04-16T20:48:00Z">
              <w:r w:rsidR="00614EEC" w:rsidRPr="007165F8">
                <w:rPr>
                  <w:noProof/>
                  <w:szCs w:val="22"/>
                </w:rPr>
                <w:t>]</w:t>
              </w:r>
            </w:ins>
          </w:p>
        </w:tc>
        <w:tc>
          <w:tcPr>
            <w:tcW w:w="1260" w:type="dxa"/>
          </w:tcPr>
          <w:p w14:paraId="299C03D8" w14:textId="2DEFBFBE" w:rsidR="003F107F" w:rsidRPr="0074673E" w:rsidRDefault="003F107F" w:rsidP="003F107F">
            <w:pPr>
              <w:keepNext/>
              <w:keepLines/>
              <w:spacing w:before="20" w:after="40"/>
              <w:jc w:val="center"/>
              <w:rPr>
                <w:ins w:id="334" w:author="Guruvareddiar, Palanivel" w:date="2018-04-16T10:17:00Z"/>
                <w:rFonts w:eastAsia="Malgun Gothic"/>
                <w:bCs/>
                <w:szCs w:val="22"/>
                <w:rPrChange w:id="335" w:author="Jill Boyce" w:date="2018-04-16T21:07:00Z">
                  <w:rPr>
                    <w:ins w:id="336" w:author="Guruvareddiar, Palanivel" w:date="2018-04-16T10:17:00Z"/>
                    <w:rFonts w:eastAsia="Malgun Gothic"/>
                    <w:bCs/>
                  </w:rPr>
                </w:rPrChange>
              </w:rPr>
            </w:pPr>
            <w:proofErr w:type="spellStart"/>
            <w:ins w:id="337" w:author="Guruvareddiar, Palanivel" w:date="2018-04-16T10:17:00Z">
              <w:r w:rsidRPr="0074673E">
                <w:rPr>
                  <w:szCs w:val="22"/>
                  <w:rPrChange w:id="338" w:author="Jill Boyce" w:date="2018-04-16T21:07:00Z">
                    <w:rPr/>
                  </w:rPrChange>
                </w:rPr>
                <w:t>ue</w:t>
              </w:r>
              <w:proofErr w:type="spellEnd"/>
              <w:r w:rsidRPr="0074673E">
                <w:rPr>
                  <w:szCs w:val="22"/>
                  <w:rPrChange w:id="339" w:author="Jill Boyce" w:date="2018-04-16T21:07:00Z">
                    <w:rPr/>
                  </w:rPrChange>
                </w:rPr>
                <w:t>(v)</w:t>
              </w:r>
            </w:ins>
          </w:p>
        </w:tc>
      </w:tr>
      <w:tr w:rsidR="003F107F" w:rsidRPr="00A23626" w14:paraId="3CB8F244" w14:textId="77777777" w:rsidTr="00F3309A">
        <w:trPr>
          <w:cantSplit/>
        </w:trPr>
        <w:tc>
          <w:tcPr>
            <w:tcW w:w="8185" w:type="dxa"/>
          </w:tcPr>
          <w:p w14:paraId="2D4C4893" w14:textId="5144B3D8"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Cs w:val="22"/>
                <w:rPrChange w:id="340" w:author="Jill Boyce" w:date="2018-04-16T21:07:00Z">
                  <w:rPr>
                    <w:noProof/>
                  </w:rPr>
                </w:rPrChange>
              </w:rPr>
            </w:pPr>
            <w:r w:rsidRPr="007165F8">
              <w:rPr>
                <w:b/>
                <w:bCs/>
                <w:noProof/>
                <w:szCs w:val="22"/>
              </w:rPr>
              <w:tab/>
            </w:r>
            <w:r w:rsidRPr="007165F8">
              <w:rPr>
                <w:b/>
                <w:bCs/>
                <w:noProof/>
                <w:szCs w:val="22"/>
              </w:rPr>
              <w:tab/>
            </w:r>
            <w:del w:id="341" w:author="Guruvareddiar, Palanivel" w:date="2018-04-14T10:22:00Z">
              <w:r w:rsidRPr="007165F8" w:rsidDel="00F72E8F">
                <w:rPr>
                  <w:b/>
                  <w:noProof/>
                  <w:szCs w:val="22"/>
                </w:rPr>
                <w:delText>object_tracking</w:delText>
              </w:r>
            </w:del>
            <w:ins w:id="342" w:author="Guruvareddiar, Palanivel" w:date="2018-04-16T10:08:00Z">
              <w:r w:rsidRPr="0074673E">
                <w:rPr>
                  <w:b/>
                  <w:noProof/>
                  <w:szCs w:val="22"/>
                  <w:rPrChange w:id="343" w:author="Jill Boyce" w:date="2018-04-16T21:07:00Z">
                    <w:rPr>
                      <w:b/>
                      <w:noProof/>
                    </w:rPr>
                  </w:rPrChange>
                </w:rPr>
                <w:t>ar</w:t>
              </w:r>
            </w:ins>
            <w:r w:rsidRPr="0074673E">
              <w:rPr>
                <w:b/>
                <w:bCs/>
                <w:szCs w:val="22"/>
                <w:rPrChange w:id="344" w:author="Jill Boyce" w:date="2018-04-16T21:07:00Z">
                  <w:rPr>
                    <w:b/>
                    <w:bCs/>
                  </w:rPr>
                </w:rPrChange>
              </w:rPr>
              <w:t>_</w:t>
            </w:r>
            <w:proofErr w:type="spellStart"/>
            <w:r w:rsidRPr="0074673E">
              <w:rPr>
                <w:b/>
                <w:bCs/>
                <w:szCs w:val="22"/>
                <w:rPrChange w:id="345" w:author="Jill Boyce" w:date="2018-04-16T21:07:00Z">
                  <w:rPr>
                    <w:b/>
                    <w:bCs/>
                  </w:rPr>
                </w:rPrChange>
              </w:rPr>
              <w:t>num_new_labels</w:t>
            </w:r>
            <w:proofErr w:type="spellEnd"/>
          </w:p>
        </w:tc>
        <w:tc>
          <w:tcPr>
            <w:tcW w:w="1260" w:type="dxa"/>
          </w:tcPr>
          <w:p w14:paraId="6288FF59" w14:textId="77777777" w:rsidR="003F107F" w:rsidRPr="0074673E" w:rsidRDefault="003F107F" w:rsidP="003F107F">
            <w:pPr>
              <w:keepNext/>
              <w:keepLines/>
              <w:spacing w:before="20" w:after="40"/>
              <w:jc w:val="center"/>
              <w:rPr>
                <w:bCs/>
                <w:noProof/>
                <w:szCs w:val="22"/>
                <w:rPrChange w:id="346" w:author="Jill Boyce" w:date="2018-04-16T21:07:00Z">
                  <w:rPr>
                    <w:bCs/>
                    <w:noProof/>
                  </w:rPr>
                </w:rPrChange>
              </w:rPr>
            </w:pPr>
            <w:proofErr w:type="spellStart"/>
            <w:r w:rsidRPr="0074673E">
              <w:rPr>
                <w:szCs w:val="22"/>
                <w:rPrChange w:id="347" w:author="Jill Boyce" w:date="2018-04-16T21:07:00Z">
                  <w:rPr/>
                </w:rPrChange>
              </w:rPr>
              <w:t>ue</w:t>
            </w:r>
            <w:proofErr w:type="spellEnd"/>
            <w:r w:rsidRPr="0074673E">
              <w:rPr>
                <w:szCs w:val="22"/>
                <w:rPrChange w:id="348" w:author="Jill Boyce" w:date="2018-04-16T21:07:00Z">
                  <w:rPr/>
                </w:rPrChange>
              </w:rPr>
              <w:t>(v)</w:t>
            </w:r>
          </w:p>
        </w:tc>
      </w:tr>
      <w:tr w:rsidR="003F107F" w:rsidRPr="00A23626" w14:paraId="60BDBF9B" w14:textId="77777777" w:rsidTr="00F3309A">
        <w:trPr>
          <w:cantSplit/>
        </w:trPr>
        <w:tc>
          <w:tcPr>
            <w:tcW w:w="8185" w:type="dxa"/>
          </w:tcPr>
          <w:p w14:paraId="1E32FAFD" w14:textId="484EC472"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349" w:author="Jill Boyce" w:date="2018-04-16T21:07:00Z">
                  <w:rPr>
                    <w:b/>
                    <w:bCs/>
                    <w:noProof/>
                  </w:rPr>
                </w:rPrChange>
              </w:rPr>
            </w:pPr>
            <w:r w:rsidRPr="007165F8">
              <w:rPr>
                <w:b/>
                <w:bCs/>
                <w:noProof/>
                <w:szCs w:val="22"/>
              </w:rPr>
              <w:tab/>
            </w:r>
            <w:r w:rsidRPr="007165F8">
              <w:rPr>
                <w:b/>
                <w:bCs/>
                <w:noProof/>
                <w:szCs w:val="22"/>
              </w:rPr>
              <w:tab/>
            </w:r>
            <w:r w:rsidRPr="007165F8">
              <w:rPr>
                <w:bCs/>
                <w:szCs w:val="22"/>
              </w:rPr>
              <w:t>for( i = 0; i  &lt;  </w:t>
            </w:r>
            <w:proofErr w:type="spellStart"/>
            <w:del w:id="350" w:author="Guruvareddiar, Palanivel" w:date="2018-04-14T10:24:00Z">
              <w:r w:rsidRPr="0074673E" w:rsidDel="00BA2E8E">
                <w:rPr>
                  <w:bCs/>
                  <w:noProof/>
                  <w:szCs w:val="22"/>
                  <w:rPrChange w:id="351" w:author="Jill Boyce" w:date="2018-04-16T21:07:00Z">
                    <w:rPr>
                      <w:bCs/>
                      <w:noProof/>
                    </w:rPr>
                  </w:rPrChange>
                </w:rPr>
                <w:delText>object_tracking</w:delText>
              </w:r>
            </w:del>
            <w:ins w:id="352" w:author="Guruvareddiar, Palanivel" w:date="2018-04-16T10:08:00Z">
              <w:r w:rsidRPr="0074673E">
                <w:rPr>
                  <w:bCs/>
                  <w:noProof/>
                  <w:szCs w:val="22"/>
                  <w:rPrChange w:id="353" w:author="Jill Boyce" w:date="2018-04-16T21:07:00Z">
                    <w:rPr>
                      <w:bCs/>
                      <w:noProof/>
                    </w:rPr>
                  </w:rPrChange>
                </w:rPr>
                <w:t>ar</w:t>
              </w:r>
            </w:ins>
            <w:ins w:id="354" w:author="Guruvareddiar, Palanivel" w:date="2018-04-14T10:24:00Z">
              <w:r w:rsidRPr="0074673E">
                <w:rPr>
                  <w:bCs/>
                  <w:noProof/>
                  <w:szCs w:val="22"/>
                  <w:rPrChange w:id="355" w:author="Jill Boyce" w:date="2018-04-16T21:07:00Z">
                    <w:rPr>
                      <w:bCs/>
                      <w:noProof/>
                    </w:rPr>
                  </w:rPrChange>
                </w:rPr>
                <w:t>_</w:t>
              </w:r>
            </w:ins>
            <w:del w:id="356" w:author="Guruvareddiar, Palanivel" w:date="2018-04-14T10:43:00Z">
              <w:r w:rsidRPr="0074673E" w:rsidDel="00311F74">
                <w:rPr>
                  <w:bCs/>
                  <w:noProof/>
                  <w:szCs w:val="22"/>
                  <w:rPrChange w:id="357" w:author="Jill Boyce" w:date="2018-04-16T21:07:00Z">
                    <w:rPr>
                      <w:bCs/>
                      <w:noProof/>
                    </w:rPr>
                  </w:rPrChange>
                </w:rPr>
                <w:delText>_</w:delText>
              </w:r>
            </w:del>
            <w:r w:rsidRPr="0074673E">
              <w:rPr>
                <w:bCs/>
                <w:noProof/>
                <w:szCs w:val="22"/>
                <w:rPrChange w:id="358" w:author="Jill Boyce" w:date="2018-04-16T21:07:00Z">
                  <w:rPr>
                    <w:bCs/>
                    <w:noProof/>
                  </w:rPr>
                </w:rPrChange>
              </w:rPr>
              <w:t>num_new_labels</w:t>
            </w:r>
            <w:proofErr w:type="spellEnd"/>
            <w:r w:rsidRPr="0074673E">
              <w:rPr>
                <w:bCs/>
                <w:szCs w:val="22"/>
                <w:rPrChange w:id="359" w:author="Jill Boyce" w:date="2018-04-16T21:07:00Z">
                  <w:rPr>
                    <w:bCs/>
                  </w:rPr>
                </w:rPrChange>
              </w:rPr>
              <w:t>; i++ )</w:t>
            </w:r>
            <w:ins w:id="360" w:author="Guruvareddiar, Palanivel" w:date="2018-04-14T16:00:00Z">
              <w:r w:rsidRPr="0074673E">
                <w:rPr>
                  <w:bCs/>
                  <w:szCs w:val="22"/>
                  <w:rPrChange w:id="361" w:author="Jill Boyce" w:date="2018-04-16T21:07:00Z">
                    <w:rPr>
                      <w:bCs/>
                    </w:rPr>
                  </w:rPrChange>
                </w:rPr>
                <w:t xml:space="preserve"> {</w:t>
              </w:r>
            </w:ins>
            <w:del w:id="362" w:author="Guruvareddiar, Palanivel" w:date="2018-04-14T16:00:00Z">
              <w:r w:rsidRPr="0074673E" w:rsidDel="0087789E">
                <w:rPr>
                  <w:bCs/>
                  <w:szCs w:val="22"/>
                  <w:rPrChange w:id="363" w:author="Jill Boyce" w:date="2018-04-16T21:07:00Z">
                    <w:rPr>
                      <w:bCs/>
                    </w:rPr>
                  </w:rPrChange>
                </w:rPr>
                <w:delText xml:space="preserve"> </w:delText>
              </w:r>
            </w:del>
          </w:p>
        </w:tc>
        <w:tc>
          <w:tcPr>
            <w:tcW w:w="1260" w:type="dxa"/>
          </w:tcPr>
          <w:p w14:paraId="24D37F0C" w14:textId="77777777" w:rsidR="003F107F" w:rsidRPr="0074673E" w:rsidRDefault="003F107F" w:rsidP="003F107F">
            <w:pPr>
              <w:keepNext/>
              <w:keepLines/>
              <w:spacing w:before="20" w:after="40"/>
              <w:jc w:val="center"/>
              <w:rPr>
                <w:bCs/>
                <w:noProof/>
                <w:szCs w:val="22"/>
                <w:rPrChange w:id="364" w:author="Jill Boyce" w:date="2018-04-16T21:07:00Z">
                  <w:rPr>
                    <w:bCs/>
                    <w:noProof/>
                  </w:rPr>
                </w:rPrChange>
              </w:rPr>
            </w:pPr>
          </w:p>
        </w:tc>
      </w:tr>
      <w:tr w:rsidR="003F107F" w:rsidRPr="00A23626" w14:paraId="11F2E7A5" w14:textId="77777777" w:rsidTr="00F3309A">
        <w:trPr>
          <w:cantSplit/>
        </w:trPr>
        <w:tc>
          <w:tcPr>
            <w:tcW w:w="8185" w:type="dxa"/>
          </w:tcPr>
          <w:p w14:paraId="6A6C8BC0" w14:textId="3B04E576"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Cs w:val="22"/>
                <w:rPrChange w:id="365" w:author="Jill Boyce" w:date="2018-04-16T21:07:00Z">
                  <w:rPr>
                    <w:noProof/>
                  </w:rPr>
                </w:rPrChange>
              </w:rPr>
            </w:pPr>
            <w:r w:rsidRPr="007165F8">
              <w:rPr>
                <w:b/>
                <w:bCs/>
                <w:noProof/>
                <w:szCs w:val="22"/>
              </w:rPr>
              <w:tab/>
            </w:r>
            <w:r w:rsidRPr="007165F8">
              <w:rPr>
                <w:b/>
                <w:bCs/>
                <w:noProof/>
                <w:szCs w:val="22"/>
              </w:rPr>
              <w:tab/>
            </w:r>
            <w:r w:rsidRPr="007165F8">
              <w:rPr>
                <w:b/>
                <w:bCs/>
                <w:noProof/>
                <w:szCs w:val="22"/>
              </w:rPr>
              <w:tab/>
            </w:r>
            <w:del w:id="366" w:author="Guruvareddiar, Palanivel" w:date="2018-04-14T10:25:00Z">
              <w:r w:rsidRPr="007165F8" w:rsidDel="00BA2E8E">
                <w:rPr>
                  <w:b/>
                  <w:bCs/>
                  <w:noProof/>
                  <w:szCs w:val="22"/>
                </w:rPr>
                <w:delText>object_tracking</w:delText>
              </w:r>
            </w:del>
            <w:ins w:id="367" w:author="Guruvareddiar, Palanivel" w:date="2018-04-16T10:08:00Z">
              <w:r w:rsidRPr="0074673E">
                <w:rPr>
                  <w:b/>
                  <w:bCs/>
                  <w:noProof/>
                  <w:szCs w:val="22"/>
                  <w:rPrChange w:id="368" w:author="Jill Boyce" w:date="2018-04-16T21:07:00Z">
                    <w:rPr>
                      <w:b/>
                      <w:bCs/>
                      <w:noProof/>
                    </w:rPr>
                  </w:rPrChange>
                </w:rPr>
                <w:t>ar</w:t>
              </w:r>
            </w:ins>
            <w:r w:rsidRPr="0074673E">
              <w:rPr>
                <w:b/>
                <w:bCs/>
                <w:noProof/>
                <w:szCs w:val="22"/>
                <w:rPrChange w:id="369" w:author="Jill Boyce" w:date="2018-04-16T21:07:00Z">
                  <w:rPr>
                    <w:b/>
                    <w:bCs/>
                    <w:noProof/>
                  </w:rPr>
                </w:rPrChange>
              </w:rPr>
              <w:t>_label_idx</w:t>
            </w:r>
            <w:del w:id="370" w:author="Jill Boyce" w:date="2018-04-16T20:48:00Z">
              <w:r w:rsidRPr="0074673E" w:rsidDel="00614EEC">
                <w:rPr>
                  <w:noProof/>
                  <w:szCs w:val="22"/>
                  <w:rPrChange w:id="371" w:author="Jill Boyce" w:date="2018-04-16T21:07:00Z">
                    <w:rPr>
                      <w:b/>
                      <w:bCs/>
                      <w:noProof/>
                    </w:rPr>
                  </w:rPrChange>
                </w:rPr>
                <w:delText>[</w:delText>
              </w:r>
            </w:del>
            <w:ins w:id="372" w:author="Guruvareddiar, Palanivel" w:date="2018-04-14T15:56:00Z">
              <w:del w:id="373" w:author="Jill Boyce" w:date="2018-04-16T20:48:00Z">
                <w:r w:rsidRPr="0074673E" w:rsidDel="00614EEC">
                  <w:rPr>
                    <w:noProof/>
                    <w:szCs w:val="22"/>
                    <w:rPrChange w:id="374" w:author="Jill Boyce" w:date="2018-04-16T21:07:00Z">
                      <w:rPr>
                        <w:b/>
                        <w:bCs/>
                        <w:noProof/>
                      </w:rPr>
                    </w:rPrChange>
                  </w:rPr>
                  <w:delText xml:space="preserve"> </w:delText>
                </w:r>
              </w:del>
            </w:ins>
            <w:ins w:id="375" w:author="Jill Boyce" w:date="2018-04-16T20:48:00Z">
              <w:r w:rsidR="00614EEC" w:rsidRPr="007165F8">
                <w:rPr>
                  <w:noProof/>
                  <w:szCs w:val="22"/>
                </w:rPr>
                <w:t>[</w:t>
              </w:r>
            </w:ins>
            <w:ins w:id="376" w:author="Jill Boyce" w:date="2018-04-16T20:50:00Z">
              <w:r w:rsidR="000E0380" w:rsidRPr="007165F8">
                <w:rPr>
                  <w:bCs/>
                  <w:szCs w:val="22"/>
                </w:rPr>
                <w:t> </w:t>
              </w:r>
              <w:r w:rsidR="000E0380" w:rsidRPr="0074673E" w:rsidDel="0087789E">
                <w:rPr>
                  <w:noProof/>
                  <w:szCs w:val="22"/>
                  <w:rPrChange w:id="377" w:author="Jill Boyce" w:date="2018-04-16T21:07:00Z">
                    <w:rPr>
                      <w:noProof/>
                    </w:rPr>
                  </w:rPrChange>
                </w:rPr>
                <w:t xml:space="preserve"> </w:t>
              </w:r>
            </w:ins>
            <w:del w:id="378" w:author="Guruvareddiar, Palanivel" w:date="2018-04-14T15:56:00Z">
              <w:r w:rsidRPr="0074673E" w:rsidDel="0087789E">
                <w:rPr>
                  <w:noProof/>
                  <w:szCs w:val="22"/>
                  <w:rPrChange w:id="379" w:author="Jill Boyce" w:date="2018-04-16T21:07:00Z">
                    <w:rPr>
                      <w:b/>
                      <w:bCs/>
                      <w:noProof/>
                    </w:rPr>
                  </w:rPrChange>
                </w:rPr>
                <w:delText xml:space="preserve">[ </w:delText>
              </w:r>
            </w:del>
            <w:r w:rsidRPr="0074673E">
              <w:rPr>
                <w:noProof/>
                <w:szCs w:val="22"/>
                <w:rPrChange w:id="380" w:author="Jill Boyce" w:date="2018-04-16T21:07:00Z">
                  <w:rPr>
                    <w:b/>
                    <w:bCs/>
                    <w:noProof/>
                  </w:rPr>
                </w:rPrChange>
              </w:rPr>
              <w:t>i</w:t>
            </w:r>
            <w:del w:id="381" w:author="Jill Boyce" w:date="2018-04-16T20:48:00Z">
              <w:r w:rsidRPr="0074673E" w:rsidDel="00614EEC">
                <w:rPr>
                  <w:noProof/>
                  <w:szCs w:val="22"/>
                  <w:rPrChange w:id="382" w:author="Jill Boyce" w:date="2018-04-16T21:07:00Z">
                    <w:rPr>
                      <w:b/>
                      <w:bCs/>
                      <w:noProof/>
                    </w:rPr>
                  </w:rPrChange>
                </w:rPr>
                <w:delText xml:space="preserve"> ]</w:delText>
              </w:r>
            </w:del>
            <w:ins w:id="383" w:author="Jill Boyce" w:date="2018-04-16T20:51:00Z">
              <w:r w:rsidR="000E0380" w:rsidRPr="007165F8">
                <w:rPr>
                  <w:bCs/>
                  <w:szCs w:val="22"/>
                </w:rPr>
                <w:t> </w:t>
              </w:r>
            </w:ins>
            <w:ins w:id="384" w:author="Jill Boyce" w:date="2018-04-16T20:48:00Z">
              <w:r w:rsidR="00614EEC" w:rsidRPr="007165F8">
                <w:rPr>
                  <w:noProof/>
                  <w:szCs w:val="22"/>
                </w:rPr>
                <w:t>]</w:t>
              </w:r>
            </w:ins>
          </w:p>
        </w:tc>
        <w:tc>
          <w:tcPr>
            <w:tcW w:w="1260" w:type="dxa"/>
          </w:tcPr>
          <w:p w14:paraId="613A3AE9" w14:textId="77777777" w:rsidR="003F107F" w:rsidRPr="0074673E" w:rsidRDefault="003F107F" w:rsidP="003F107F">
            <w:pPr>
              <w:keepNext/>
              <w:keepLines/>
              <w:spacing w:before="20" w:after="40"/>
              <w:jc w:val="center"/>
              <w:rPr>
                <w:bCs/>
                <w:noProof/>
                <w:szCs w:val="22"/>
                <w:rPrChange w:id="385" w:author="Jill Boyce" w:date="2018-04-16T21:07:00Z">
                  <w:rPr>
                    <w:bCs/>
                    <w:noProof/>
                  </w:rPr>
                </w:rPrChange>
              </w:rPr>
            </w:pPr>
            <w:proofErr w:type="spellStart"/>
            <w:r w:rsidRPr="0074673E">
              <w:rPr>
                <w:szCs w:val="22"/>
                <w:rPrChange w:id="386" w:author="Jill Boyce" w:date="2018-04-16T21:07:00Z">
                  <w:rPr/>
                </w:rPrChange>
              </w:rPr>
              <w:t>ue</w:t>
            </w:r>
            <w:proofErr w:type="spellEnd"/>
            <w:r w:rsidRPr="0074673E">
              <w:rPr>
                <w:szCs w:val="22"/>
                <w:rPrChange w:id="387" w:author="Jill Boyce" w:date="2018-04-16T21:07:00Z">
                  <w:rPr/>
                </w:rPrChange>
              </w:rPr>
              <w:t>(v)</w:t>
            </w:r>
          </w:p>
        </w:tc>
      </w:tr>
      <w:tr w:rsidR="003F107F" w:rsidRPr="00A23626" w:rsidDel="0087789E" w14:paraId="72F40A74" w14:textId="185E285B" w:rsidTr="00F3309A">
        <w:trPr>
          <w:cantSplit/>
          <w:del w:id="388" w:author="Guruvareddiar, Palanivel" w:date="2018-04-14T16:00:00Z"/>
        </w:trPr>
        <w:tc>
          <w:tcPr>
            <w:tcW w:w="8185" w:type="dxa"/>
          </w:tcPr>
          <w:p w14:paraId="2EAD671B" w14:textId="74C33676" w:rsidR="003F107F" w:rsidRPr="0074673E" w:rsidDel="0087789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del w:id="389" w:author="Guruvareddiar, Palanivel" w:date="2018-04-14T16:00:00Z"/>
                <w:b/>
                <w:noProof/>
                <w:szCs w:val="22"/>
                <w:rPrChange w:id="390" w:author="Jill Boyce" w:date="2018-04-16T21:07:00Z">
                  <w:rPr>
                    <w:del w:id="391" w:author="Guruvareddiar, Palanivel" w:date="2018-04-14T16:00:00Z"/>
                    <w:b/>
                    <w:noProof/>
                  </w:rPr>
                </w:rPrChange>
              </w:rPr>
            </w:pPr>
            <w:del w:id="392" w:author="Guruvareddiar, Palanivel" w:date="2018-04-14T16:00:00Z">
              <w:r w:rsidRPr="007165F8" w:rsidDel="0087789E">
                <w:rPr>
                  <w:b/>
                  <w:bCs/>
                  <w:noProof/>
                  <w:szCs w:val="22"/>
                </w:rPr>
                <w:tab/>
              </w:r>
              <w:r w:rsidRPr="007165F8" w:rsidDel="0087789E">
                <w:rPr>
                  <w:b/>
                  <w:bCs/>
                  <w:noProof/>
                  <w:szCs w:val="22"/>
                </w:rPr>
                <w:tab/>
              </w:r>
              <w:r w:rsidRPr="007165F8" w:rsidDel="0087789E">
                <w:rPr>
                  <w:bCs/>
                  <w:szCs w:val="22"/>
                </w:rPr>
                <w:delText>for( i = 0; i  &lt;  </w:delText>
              </w:r>
            </w:del>
            <w:del w:id="393" w:author="Guruvareddiar, Palanivel" w:date="2018-04-14T10:26:00Z">
              <w:r w:rsidRPr="0074673E" w:rsidDel="00BA2E8E">
                <w:rPr>
                  <w:bCs/>
                  <w:noProof/>
                  <w:szCs w:val="22"/>
                  <w:rPrChange w:id="394" w:author="Jill Boyce" w:date="2018-04-16T21:07:00Z">
                    <w:rPr>
                      <w:bCs/>
                      <w:noProof/>
                    </w:rPr>
                  </w:rPrChange>
                </w:rPr>
                <w:delText>object_tracking</w:delText>
              </w:r>
            </w:del>
            <w:del w:id="395" w:author="Guruvareddiar, Palanivel" w:date="2018-04-14T16:00:00Z">
              <w:r w:rsidRPr="0074673E" w:rsidDel="0087789E">
                <w:rPr>
                  <w:bCs/>
                  <w:noProof/>
                  <w:szCs w:val="22"/>
                  <w:rPrChange w:id="396" w:author="Jill Boyce" w:date="2018-04-16T21:07:00Z">
                    <w:rPr>
                      <w:bCs/>
                      <w:noProof/>
                    </w:rPr>
                  </w:rPrChange>
                </w:rPr>
                <w:delText>_num_new_labels</w:delText>
              </w:r>
              <w:r w:rsidRPr="0074673E" w:rsidDel="0087789E">
                <w:rPr>
                  <w:bCs/>
                  <w:szCs w:val="22"/>
                  <w:rPrChange w:id="397" w:author="Jill Boyce" w:date="2018-04-16T21:07:00Z">
                    <w:rPr>
                      <w:bCs/>
                    </w:rPr>
                  </w:rPrChange>
                </w:rPr>
                <w:delText>; i++ ) {</w:delText>
              </w:r>
            </w:del>
          </w:p>
        </w:tc>
        <w:tc>
          <w:tcPr>
            <w:tcW w:w="1260" w:type="dxa"/>
          </w:tcPr>
          <w:p w14:paraId="4D593932" w14:textId="000D46B4" w:rsidR="003F107F" w:rsidRPr="0074673E" w:rsidDel="0087789E" w:rsidRDefault="003F107F" w:rsidP="003F107F">
            <w:pPr>
              <w:keepNext/>
              <w:keepLines/>
              <w:spacing w:before="20" w:after="40"/>
              <w:jc w:val="center"/>
              <w:rPr>
                <w:del w:id="398" w:author="Guruvareddiar, Palanivel" w:date="2018-04-14T16:00:00Z"/>
                <w:rFonts w:eastAsia="Malgun Gothic"/>
                <w:bCs/>
                <w:szCs w:val="22"/>
                <w:rPrChange w:id="399" w:author="Jill Boyce" w:date="2018-04-16T21:07:00Z">
                  <w:rPr>
                    <w:del w:id="400" w:author="Guruvareddiar, Palanivel" w:date="2018-04-14T16:00:00Z"/>
                    <w:rFonts w:eastAsia="Malgun Gothic"/>
                    <w:bCs/>
                  </w:rPr>
                </w:rPrChange>
              </w:rPr>
            </w:pPr>
          </w:p>
        </w:tc>
      </w:tr>
      <w:tr w:rsidR="003F107F" w:rsidRPr="00A23626" w14:paraId="12CA9DBB" w14:textId="77777777" w:rsidTr="00F3309A">
        <w:trPr>
          <w:cantSplit/>
        </w:trPr>
        <w:tc>
          <w:tcPr>
            <w:tcW w:w="8185" w:type="dxa"/>
          </w:tcPr>
          <w:p w14:paraId="1741F56F" w14:textId="77777777"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Cs w:val="22"/>
                <w:rPrChange w:id="401" w:author="Jill Boyce" w:date="2018-04-16T21:07:00Z">
                  <w:rPr>
                    <w:b/>
                    <w:noProof/>
                  </w:rPr>
                </w:rPrChange>
              </w:rPr>
            </w:pPr>
            <w:r w:rsidRPr="007165F8">
              <w:rPr>
                <w:b/>
                <w:bCs/>
                <w:noProof/>
                <w:szCs w:val="22"/>
              </w:rPr>
              <w:tab/>
            </w:r>
            <w:r w:rsidRPr="007165F8">
              <w:rPr>
                <w:b/>
                <w:bCs/>
                <w:noProof/>
                <w:szCs w:val="22"/>
              </w:rPr>
              <w:tab/>
            </w:r>
            <w:r w:rsidRPr="007165F8">
              <w:rPr>
                <w:b/>
                <w:bCs/>
                <w:noProof/>
                <w:szCs w:val="22"/>
              </w:rPr>
              <w:tab/>
            </w:r>
            <w:r w:rsidRPr="007165F8">
              <w:rPr>
                <w:noProof/>
                <w:szCs w:val="22"/>
              </w:rPr>
              <w:t>while( !byte_aligned( ) )</w:t>
            </w:r>
          </w:p>
        </w:tc>
        <w:tc>
          <w:tcPr>
            <w:tcW w:w="1260" w:type="dxa"/>
          </w:tcPr>
          <w:p w14:paraId="58716F60" w14:textId="77777777" w:rsidR="003F107F" w:rsidRPr="0074673E" w:rsidRDefault="003F107F" w:rsidP="003F107F">
            <w:pPr>
              <w:keepNext/>
              <w:keepLines/>
              <w:spacing w:before="20" w:after="40"/>
              <w:jc w:val="center"/>
              <w:rPr>
                <w:rFonts w:eastAsia="Malgun Gothic"/>
                <w:bCs/>
                <w:szCs w:val="22"/>
                <w:rPrChange w:id="402" w:author="Jill Boyce" w:date="2018-04-16T21:07:00Z">
                  <w:rPr>
                    <w:rFonts w:eastAsia="Malgun Gothic"/>
                    <w:bCs/>
                  </w:rPr>
                </w:rPrChange>
              </w:rPr>
            </w:pPr>
          </w:p>
        </w:tc>
      </w:tr>
      <w:tr w:rsidR="003F107F" w:rsidRPr="00A23626" w14:paraId="64FC9818" w14:textId="77777777" w:rsidTr="00F3309A">
        <w:trPr>
          <w:cantSplit/>
        </w:trPr>
        <w:tc>
          <w:tcPr>
            <w:tcW w:w="8185" w:type="dxa"/>
          </w:tcPr>
          <w:p w14:paraId="0211B8F9" w14:textId="70A73FFA"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Cs w:val="22"/>
                <w:rPrChange w:id="403" w:author="Jill Boyce" w:date="2018-04-16T21:07:00Z">
                  <w:rPr>
                    <w:b/>
                    <w:noProof/>
                  </w:rPr>
                </w:rPrChange>
              </w:rPr>
            </w:pPr>
            <w:r w:rsidRPr="007165F8">
              <w:rPr>
                <w:b/>
                <w:bCs/>
                <w:noProof/>
                <w:szCs w:val="22"/>
              </w:rPr>
              <w:tab/>
            </w:r>
            <w:r w:rsidRPr="007165F8">
              <w:rPr>
                <w:b/>
                <w:bCs/>
                <w:noProof/>
                <w:szCs w:val="22"/>
              </w:rPr>
              <w:tab/>
            </w:r>
            <w:r w:rsidRPr="007165F8">
              <w:rPr>
                <w:b/>
                <w:bCs/>
                <w:noProof/>
                <w:szCs w:val="22"/>
              </w:rPr>
              <w:tab/>
            </w:r>
            <w:r w:rsidRPr="007165F8">
              <w:rPr>
                <w:b/>
                <w:bCs/>
                <w:noProof/>
                <w:szCs w:val="22"/>
              </w:rPr>
              <w:tab/>
            </w:r>
            <w:ins w:id="404" w:author="Guruvareddiar, Palanivel" w:date="2018-04-16T10:08:00Z">
              <w:r w:rsidRPr="007165F8">
                <w:rPr>
                  <w:b/>
                  <w:bCs/>
                  <w:noProof/>
                  <w:szCs w:val="22"/>
                </w:rPr>
                <w:t>ar</w:t>
              </w:r>
            </w:ins>
            <w:del w:id="405" w:author="Guruvareddiar, Palanivel" w:date="2018-04-14T10:25:00Z">
              <w:r w:rsidRPr="0074673E" w:rsidDel="00BA2E8E">
                <w:rPr>
                  <w:b/>
                  <w:bCs/>
                  <w:noProof/>
                  <w:szCs w:val="22"/>
                  <w:rPrChange w:id="406" w:author="Jill Boyce" w:date="2018-04-16T21:07:00Z">
                    <w:rPr>
                      <w:b/>
                      <w:bCs/>
                      <w:noProof/>
                    </w:rPr>
                  </w:rPrChange>
                </w:rPr>
                <w:delText>object_tracking</w:delText>
              </w:r>
            </w:del>
            <w:r w:rsidRPr="0074673E">
              <w:rPr>
                <w:b/>
                <w:bCs/>
                <w:noProof/>
                <w:szCs w:val="22"/>
                <w:rPrChange w:id="407" w:author="Jill Boyce" w:date="2018-04-16T21:07:00Z">
                  <w:rPr>
                    <w:b/>
                    <w:bCs/>
                    <w:noProof/>
                  </w:rPr>
                </w:rPrChange>
              </w:rPr>
              <w:t xml:space="preserve">_zero_bit </w:t>
            </w:r>
            <w:r w:rsidRPr="0074673E">
              <w:rPr>
                <w:noProof/>
                <w:szCs w:val="22"/>
                <w:rPrChange w:id="408" w:author="Jill Boyce" w:date="2018-04-16T21:07:00Z">
                  <w:rPr>
                    <w:noProof/>
                  </w:rPr>
                </w:rPrChange>
              </w:rPr>
              <w:t>/* equal to 0 */</w:t>
            </w:r>
          </w:p>
        </w:tc>
        <w:tc>
          <w:tcPr>
            <w:tcW w:w="1260" w:type="dxa"/>
          </w:tcPr>
          <w:p w14:paraId="7CF1D81C" w14:textId="77777777" w:rsidR="003F107F" w:rsidRPr="0074673E" w:rsidRDefault="003F107F" w:rsidP="003F107F">
            <w:pPr>
              <w:keepNext/>
              <w:keepLines/>
              <w:spacing w:before="20" w:after="40"/>
              <w:jc w:val="center"/>
              <w:rPr>
                <w:rFonts w:eastAsia="Malgun Gothic"/>
                <w:bCs/>
                <w:szCs w:val="22"/>
                <w:rPrChange w:id="409" w:author="Jill Boyce" w:date="2018-04-16T21:07:00Z">
                  <w:rPr>
                    <w:rFonts w:eastAsia="Malgun Gothic"/>
                    <w:bCs/>
                  </w:rPr>
                </w:rPrChange>
              </w:rPr>
            </w:pPr>
            <w:r w:rsidRPr="0074673E">
              <w:rPr>
                <w:bCs/>
                <w:noProof/>
                <w:szCs w:val="22"/>
                <w:rPrChange w:id="410" w:author="Jill Boyce" w:date="2018-04-16T21:07:00Z">
                  <w:rPr>
                    <w:bCs/>
                    <w:noProof/>
                  </w:rPr>
                </w:rPrChange>
              </w:rPr>
              <w:t>f(1)</w:t>
            </w:r>
          </w:p>
        </w:tc>
      </w:tr>
      <w:tr w:rsidR="003F107F" w:rsidRPr="00A23626" w14:paraId="3B0C1A6F" w14:textId="77777777" w:rsidTr="00F3309A">
        <w:trPr>
          <w:cantSplit/>
        </w:trPr>
        <w:tc>
          <w:tcPr>
            <w:tcW w:w="8185" w:type="dxa"/>
          </w:tcPr>
          <w:p w14:paraId="4963AD1B" w14:textId="4C6175F3" w:rsidR="003F107F" w:rsidRPr="0074673E" w:rsidRDefault="003F107F"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411" w:author="Jill Boyce" w:date="2018-04-16T21:07:00Z">
                  <w:rPr>
                    <w:b/>
                    <w:bCs/>
                    <w:noProof/>
                  </w:rPr>
                </w:rPrChange>
              </w:rPr>
            </w:pPr>
            <w:r w:rsidRPr="007165F8">
              <w:rPr>
                <w:b/>
                <w:noProof/>
                <w:szCs w:val="22"/>
              </w:rPr>
              <w:tab/>
            </w:r>
            <w:r w:rsidRPr="007165F8">
              <w:rPr>
                <w:b/>
                <w:noProof/>
                <w:szCs w:val="22"/>
              </w:rPr>
              <w:tab/>
            </w:r>
            <w:r w:rsidRPr="007165F8">
              <w:rPr>
                <w:b/>
                <w:noProof/>
                <w:szCs w:val="22"/>
              </w:rPr>
              <w:tab/>
            </w:r>
            <w:ins w:id="412" w:author="Guruvareddiar, Palanivel" w:date="2018-04-16T10:08:00Z">
              <w:r w:rsidRPr="007165F8">
                <w:rPr>
                  <w:b/>
                  <w:bCs/>
                  <w:noProof/>
                  <w:szCs w:val="22"/>
                </w:rPr>
                <w:t>ar</w:t>
              </w:r>
            </w:ins>
            <w:del w:id="413" w:author="Guruvareddiar, Palanivel" w:date="2018-04-14T10:26:00Z">
              <w:r w:rsidRPr="0074673E" w:rsidDel="00BA2E8E">
                <w:rPr>
                  <w:b/>
                  <w:noProof/>
                  <w:szCs w:val="22"/>
                  <w:rPrChange w:id="414" w:author="Jill Boyce" w:date="2018-04-16T21:07:00Z">
                    <w:rPr>
                      <w:b/>
                      <w:noProof/>
                    </w:rPr>
                  </w:rPrChange>
                </w:rPr>
                <w:delText>object_tracking</w:delText>
              </w:r>
            </w:del>
            <w:r w:rsidRPr="0074673E">
              <w:rPr>
                <w:b/>
                <w:noProof/>
                <w:szCs w:val="22"/>
                <w:rPrChange w:id="415" w:author="Jill Boyce" w:date="2018-04-16T21:07:00Z">
                  <w:rPr>
                    <w:b/>
                    <w:noProof/>
                  </w:rPr>
                </w:rPrChange>
              </w:rPr>
              <w:t>_label[</w:t>
            </w:r>
            <w:del w:id="416" w:author="Guruvareddiar, Palanivel" w:date="2018-04-14T15:57:00Z">
              <w:r w:rsidRPr="0074673E" w:rsidDel="0087789E">
                <w:rPr>
                  <w:b/>
                  <w:noProof/>
                  <w:szCs w:val="22"/>
                  <w:rPrChange w:id="417" w:author="Jill Boyce" w:date="2018-04-16T21:07:00Z">
                    <w:rPr>
                      <w:b/>
                      <w:noProof/>
                    </w:rPr>
                  </w:rPrChange>
                </w:rPr>
                <w:delText>[</w:delText>
              </w:r>
            </w:del>
            <w:r w:rsidRPr="0074673E">
              <w:rPr>
                <w:bCs/>
                <w:szCs w:val="22"/>
                <w:rPrChange w:id="418" w:author="Jill Boyce" w:date="2018-04-16T21:07:00Z">
                  <w:rPr>
                    <w:bCs/>
                  </w:rPr>
                </w:rPrChange>
              </w:rPr>
              <w:t> </w:t>
            </w:r>
            <w:proofErr w:type="spellStart"/>
            <w:del w:id="419" w:author="Guruvareddiar, Palanivel" w:date="2018-04-14T10:43:00Z">
              <w:r w:rsidRPr="0074673E" w:rsidDel="00311F74">
                <w:rPr>
                  <w:bCs/>
                  <w:noProof/>
                  <w:szCs w:val="22"/>
                  <w:rPrChange w:id="420" w:author="Jill Boyce" w:date="2018-04-16T21:07:00Z">
                    <w:rPr>
                      <w:bCs/>
                      <w:noProof/>
                    </w:rPr>
                  </w:rPrChange>
                </w:rPr>
                <w:delText>object_tracking</w:delText>
              </w:r>
            </w:del>
            <w:ins w:id="421" w:author="Guruvareddiar, Palanivel" w:date="2018-04-16T10:08:00Z">
              <w:r w:rsidRPr="0074673E">
                <w:rPr>
                  <w:bCs/>
                  <w:noProof/>
                  <w:szCs w:val="22"/>
                  <w:rPrChange w:id="422" w:author="Jill Boyce" w:date="2018-04-16T21:07:00Z">
                    <w:rPr>
                      <w:bCs/>
                      <w:noProof/>
                    </w:rPr>
                  </w:rPrChange>
                </w:rPr>
                <w:t>ar</w:t>
              </w:r>
            </w:ins>
            <w:r w:rsidRPr="0074673E">
              <w:rPr>
                <w:bCs/>
                <w:noProof/>
                <w:szCs w:val="22"/>
                <w:rPrChange w:id="423" w:author="Jill Boyce" w:date="2018-04-16T21:07:00Z">
                  <w:rPr>
                    <w:bCs/>
                    <w:noProof/>
                  </w:rPr>
                </w:rPrChange>
              </w:rPr>
              <w:t>_label_idx</w:t>
            </w:r>
            <w:proofErr w:type="spellEnd"/>
            <w:ins w:id="424" w:author="Jill Boyce" w:date="2018-04-16T20:50:00Z">
              <w:r w:rsidR="00614EEC" w:rsidRPr="0074673E">
                <w:rPr>
                  <w:bCs/>
                  <w:szCs w:val="22"/>
                  <w:rPrChange w:id="425" w:author="Jill Boyce" w:date="2018-04-16T21:07:00Z">
                    <w:rPr>
                      <w:bCs/>
                    </w:rPr>
                  </w:rPrChange>
                </w:rPr>
                <w:t> </w:t>
              </w:r>
            </w:ins>
            <w:ins w:id="426" w:author="Guruvareddiar, Palanivel" w:date="2018-04-14T15:57:00Z">
              <w:del w:id="427" w:author="Jill Boyce" w:date="2018-04-16T20:50:00Z">
                <w:r w:rsidRPr="0074673E" w:rsidDel="00614EEC">
                  <w:rPr>
                    <w:bCs/>
                    <w:noProof/>
                    <w:szCs w:val="22"/>
                    <w:rPrChange w:id="428" w:author="Jill Boyce" w:date="2018-04-16T21:07:00Z">
                      <w:rPr>
                        <w:bCs/>
                        <w:noProof/>
                      </w:rPr>
                    </w:rPrChange>
                  </w:rPr>
                  <w:delText xml:space="preserve"> </w:delText>
                </w:r>
              </w:del>
            </w:ins>
            <w:del w:id="429" w:author="Guruvareddiar, Palanivel" w:date="2018-04-14T15:57:00Z">
              <w:r w:rsidRPr="0074673E" w:rsidDel="0087789E">
                <w:rPr>
                  <w:bCs/>
                  <w:noProof/>
                  <w:szCs w:val="22"/>
                  <w:rPrChange w:id="430" w:author="Jill Boyce" w:date="2018-04-16T21:07:00Z">
                    <w:rPr>
                      <w:bCs/>
                      <w:noProof/>
                    </w:rPr>
                  </w:rPrChange>
                </w:rPr>
                <w:delText>[</w:delText>
              </w:r>
            </w:del>
            <w:del w:id="431" w:author="Jill Boyce" w:date="2018-04-16T20:48:00Z">
              <w:r w:rsidRPr="0074673E" w:rsidDel="00614EEC">
                <w:rPr>
                  <w:bCs/>
                  <w:noProof/>
                  <w:szCs w:val="22"/>
                  <w:rPrChange w:id="432" w:author="Jill Boyce" w:date="2018-04-16T21:07:00Z">
                    <w:rPr>
                      <w:bCs/>
                      <w:noProof/>
                    </w:rPr>
                  </w:rPrChange>
                </w:rPr>
                <w:delText xml:space="preserve">[ </w:delText>
              </w:r>
            </w:del>
            <w:ins w:id="433" w:author="Jill Boyce" w:date="2018-04-16T20:48:00Z">
              <w:r w:rsidR="00614EEC" w:rsidRPr="0074673E">
                <w:rPr>
                  <w:bCs/>
                  <w:noProof/>
                  <w:szCs w:val="22"/>
                  <w:rPrChange w:id="434" w:author="Jill Boyce" w:date="2018-04-16T21:07:00Z">
                    <w:rPr>
                      <w:bCs/>
                      <w:noProof/>
                    </w:rPr>
                  </w:rPrChange>
                </w:rPr>
                <w:t>[</w:t>
              </w:r>
            </w:ins>
            <w:ins w:id="435" w:author="Jill Boyce" w:date="2018-04-16T20:50:00Z">
              <w:r w:rsidR="00614EEC" w:rsidRPr="0074673E">
                <w:rPr>
                  <w:bCs/>
                  <w:szCs w:val="22"/>
                  <w:rPrChange w:id="436" w:author="Jill Boyce" w:date="2018-04-16T21:07:00Z">
                    <w:rPr>
                      <w:bCs/>
                    </w:rPr>
                  </w:rPrChange>
                </w:rPr>
                <w:t> </w:t>
              </w:r>
            </w:ins>
            <w:r w:rsidRPr="0074673E">
              <w:rPr>
                <w:bCs/>
                <w:noProof/>
                <w:szCs w:val="22"/>
                <w:rPrChange w:id="437" w:author="Jill Boyce" w:date="2018-04-16T21:07:00Z">
                  <w:rPr>
                    <w:bCs/>
                    <w:noProof/>
                  </w:rPr>
                </w:rPrChange>
              </w:rPr>
              <w:t>i</w:t>
            </w:r>
            <w:del w:id="438" w:author="Jill Boyce" w:date="2018-04-16T20:48:00Z">
              <w:r w:rsidRPr="0074673E" w:rsidDel="00614EEC">
                <w:rPr>
                  <w:bCs/>
                  <w:noProof/>
                  <w:szCs w:val="22"/>
                  <w:rPrChange w:id="439" w:author="Jill Boyce" w:date="2018-04-16T21:07:00Z">
                    <w:rPr>
                      <w:bCs/>
                      <w:noProof/>
                    </w:rPr>
                  </w:rPrChange>
                </w:rPr>
                <w:delText xml:space="preserve"> ]</w:delText>
              </w:r>
            </w:del>
            <w:ins w:id="440" w:author="Jill Boyce" w:date="2018-04-16T20:50:00Z">
              <w:r w:rsidR="00614EEC" w:rsidRPr="0074673E">
                <w:rPr>
                  <w:bCs/>
                  <w:szCs w:val="22"/>
                  <w:rPrChange w:id="441" w:author="Jill Boyce" w:date="2018-04-16T21:07:00Z">
                    <w:rPr>
                      <w:bCs/>
                    </w:rPr>
                  </w:rPrChange>
                </w:rPr>
                <w:t> </w:t>
              </w:r>
            </w:ins>
            <w:ins w:id="442" w:author="Jill Boyce" w:date="2018-04-16T20:48:00Z">
              <w:r w:rsidR="00614EEC" w:rsidRPr="0074673E">
                <w:rPr>
                  <w:bCs/>
                  <w:noProof/>
                  <w:szCs w:val="22"/>
                  <w:rPrChange w:id="443" w:author="Jill Boyce" w:date="2018-04-16T21:07:00Z">
                    <w:rPr>
                      <w:bCs/>
                      <w:noProof/>
                    </w:rPr>
                  </w:rPrChange>
                </w:rPr>
                <w:t>]</w:t>
              </w:r>
            </w:ins>
            <w:del w:id="444" w:author="Jill Boyce" w:date="2018-04-16T20:48:00Z">
              <w:r w:rsidRPr="0074673E" w:rsidDel="00614EEC">
                <w:rPr>
                  <w:bCs/>
                  <w:szCs w:val="22"/>
                  <w:rPrChange w:id="445" w:author="Jill Boyce" w:date="2018-04-16T21:07:00Z">
                    <w:rPr>
                      <w:bCs/>
                    </w:rPr>
                  </w:rPrChange>
                </w:rPr>
                <w:delText> ]</w:delText>
              </w:r>
            </w:del>
            <w:ins w:id="446" w:author="Jill Boyce" w:date="2018-04-16T20:50:00Z">
              <w:r w:rsidR="00614EEC" w:rsidRPr="0074673E">
                <w:rPr>
                  <w:bCs/>
                  <w:szCs w:val="22"/>
                  <w:rPrChange w:id="447" w:author="Jill Boyce" w:date="2018-04-16T21:07:00Z">
                    <w:rPr>
                      <w:bCs/>
                    </w:rPr>
                  </w:rPrChange>
                </w:rPr>
                <w:t> </w:t>
              </w:r>
            </w:ins>
            <w:ins w:id="448" w:author="Jill Boyce" w:date="2018-04-16T20:48:00Z">
              <w:r w:rsidR="00614EEC" w:rsidRPr="0074673E">
                <w:rPr>
                  <w:bCs/>
                  <w:szCs w:val="22"/>
                  <w:rPrChange w:id="449" w:author="Jill Boyce" w:date="2018-04-16T21:07:00Z">
                    <w:rPr>
                      <w:bCs/>
                    </w:rPr>
                  </w:rPrChange>
                </w:rPr>
                <w:t>]</w:t>
              </w:r>
            </w:ins>
          </w:p>
        </w:tc>
        <w:tc>
          <w:tcPr>
            <w:tcW w:w="1260" w:type="dxa"/>
          </w:tcPr>
          <w:p w14:paraId="0FF4BD3A" w14:textId="77777777" w:rsidR="003F107F" w:rsidRPr="0074673E" w:rsidRDefault="003F107F" w:rsidP="003F107F">
            <w:pPr>
              <w:keepNext/>
              <w:keepLines/>
              <w:spacing w:before="20" w:after="40"/>
              <w:jc w:val="center"/>
              <w:rPr>
                <w:bCs/>
                <w:noProof/>
                <w:szCs w:val="22"/>
                <w:rPrChange w:id="450" w:author="Jill Boyce" w:date="2018-04-16T21:07:00Z">
                  <w:rPr>
                    <w:bCs/>
                    <w:noProof/>
                  </w:rPr>
                </w:rPrChange>
              </w:rPr>
            </w:pPr>
            <w:proofErr w:type="spellStart"/>
            <w:r w:rsidRPr="0074673E">
              <w:rPr>
                <w:rFonts w:eastAsia="Malgun Gothic"/>
                <w:bCs/>
                <w:szCs w:val="22"/>
                <w:rPrChange w:id="451" w:author="Jill Boyce" w:date="2018-04-16T21:07:00Z">
                  <w:rPr>
                    <w:rFonts w:eastAsia="Malgun Gothic"/>
                    <w:bCs/>
                  </w:rPr>
                </w:rPrChange>
              </w:rPr>
              <w:t>st</w:t>
            </w:r>
            <w:proofErr w:type="spellEnd"/>
            <w:r w:rsidRPr="0074673E">
              <w:rPr>
                <w:rFonts w:eastAsia="Malgun Gothic"/>
                <w:bCs/>
                <w:szCs w:val="22"/>
                <w:rPrChange w:id="452" w:author="Jill Boyce" w:date="2018-04-16T21:07:00Z">
                  <w:rPr>
                    <w:rFonts w:eastAsia="Malgun Gothic"/>
                    <w:bCs/>
                  </w:rPr>
                </w:rPrChange>
              </w:rPr>
              <w:t>(v)</w:t>
            </w:r>
          </w:p>
        </w:tc>
      </w:tr>
      <w:tr w:rsidR="003F107F" w:rsidRPr="00A23626" w14:paraId="59A8C236" w14:textId="77777777" w:rsidTr="00F3309A">
        <w:trPr>
          <w:cantSplit/>
        </w:trPr>
        <w:tc>
          <w:tcPr>
            <w:tcW w:w="8185" w:type="dxa"/>
          </w:tcPr>
          <w:p w14:paraId="5A5EEF49" w14:textId="77777777"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453" w:author="Jill Boyce" w:date="2018-04-16T21:07:00Z">
                  <w:rPr>
                    <w:b/>
                    <w:bCs/>
                    <w:noProof/>
                  </w:rPr>
                </w:rPrChange>
              </w:rPr>
            </w:pPr>
            <w:r w:rsidRPr="007165F8">
              <w:rPr>
                <w:b/>
                <w:bCs/>
                <w:noProof/>
                <w:szCs w:val="22"/>
              </w:rPr>
              <w:tab/>
            </w:r>
            <w:r w:rsidRPr="007165F8">
              <w:rPr>
                <w:b/>
                <w:bCs/>
                <w:noProof/>
                <w:szCs w:val="22"/>
              </w:rPr>
              <w:tab/>
            </w:r>
            <w:r w:rsidRPr="007165F8">
              <w:rPr>
                <w:noProof/>
                <w:szCs w:val="22"/>
              </w:rPr>
              <w:t>}</w:t>
            </w:r>
          </w:p>
        </w:tc>
        <w:tc>
          <w:tcPr>
            <w:tcW w:w="1260" w:type="dxa"/>
          </w:tcPr>
          <w:p w14:paraId="070EB0FE" w14:textId="77777777" w:rsidR="003F107F" w:rsidRPr="0074673E" w:rsidRDefault="003F107F" w:rsidP="003F107F">
            <w:pPr>
              <w:keepNext/>
              <w:keepLines/>
              <w:spacing w:before="20" w:after="40"/>
              <w:jc w:val="center"/>
              <w:rPr>
                <w:bCs/>
                <w:noProof/>
                <w:szCs w:val="22"/>
                <w:rPrChange w:id="454" w:author="Jill Boyce" w:date="2018-04-16T21:07:00Z">
                  <w:rPr>
                    <w:bCs/>
                    <w:noProof/>
                  </w:rPr>
                </w:rPrChange>
              </w:rPr>
            </w:pPr>
          </w:p>
        </w:tc>
      </w:tr>
      <w:tr w:rsidR="003F107F" w:rsidRPr="00A23626" w14:paraId="06AF357D" w14:textId="77777777" w:rsidTr="00F3309A">
        <w:trPr>
          <w:cantSplit/>
        </w:trPr>
        <w:tc>
          <w:tcPr>
            <w:tcW w:w="8185" w:type="dxa"/>
          </w:tcPr>
          <w:p w14:paraId="3A2F6576" w14:textId="77777777"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455" w:author="Jill Boyce" w:date="2018-04-16T21:07:00Z">
                  <w:rPr>
                    <w:b/>
                    <w:bCs/>
                    <w:noProof/>
                  </w:rPr>
                </w:rPrChange>
              </w:rPr>
            </w:pPr>
            <w:r w:rsidRPr="007165F8">
              <w:rPr>
                <w:b/>
                <w:bCs/>
                <w:noProof/>
                <w:szCs w:val="22"/>
              </w:rPr>
              <w:tab/>
            </w:r>
            <w:r w:rsidRPr="007165F8">
              <w:rPr>
                <w:noProof/>
                <w:szCs w:val="22"/>
              </w:rPr>
              <w:t>}</w:t>
            </w:r>
          </w:p>
        </w:tc>
        <w:tc>
          <w:tcPr>
            <w:tcW w:w="1260" w:type="dxa"/>
          </w:tcPr>
          <w:p w14:paraId="47544386" w14:textId="77777777" w:rsidR="003F107F" w:rsidRPr="0074673E" w:rsidRDefault="003F107F" w:rsidP="003F107F">
            <w:pPr>
              <w:keepNext/>
              <w:keepLines/>
              <w:spacing w:before="20" w:after="40"/>
              <w:jc w:val="center"/>
              <w:rPr>
                <w:bCs/>
                <w:noProof/>
                <w:szCs w:val="22"/>
                <w:rPrChange w:id="456" w:author="Jill Boyce" w:date="2018-04-16T21:07:00Z">
                  <w:rPr>
                    <w:bCs/>
                    <w:noProof/>
                  </w:rPr>
                </w:rPrChange>
              </w:rPr>
            </w:pPr>
          </w:p>
        </w:tc>
      </w:tr>
      <w:tr w:rsidR="003F107F" w:rsidRPr="00A23626" w14:paraId="291B6D9C" w14:textId="77777777" w:rsidTr="00F3309A">
        <w:trPr>
          <w:cantSplit/>
          <w:ins w:id="457" w:author="Guruvareddiar, Palanivel" w:date="2018-04-16T10:17:00Z"/>
        </w:trPr>
        <w:tc>
          <w:tcPr>
            <w:tcW w:w="8185" w:type="dxa"/>
          </w:tcPr>
          <w:p w14:paraId="2F7EEFF5" w14:textId="6AB7DA19"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58" w:author="Guruvareddiar, Palanivel" w:date="2018-04-16T10:17:00Z"/>
                <w:b/>
                <w:bCs/>
                <w:noProof/>
                <w:szCs w:val="22"/>
                <w:rPrChange w:id="459" w:author="Jill Boyce" w:date="2018-04-16T21:07:00Z">
                  <w:rPr>
                    <w:ins w:id="460" w:author="Guruvareddiar, Palanivel" w:date="2018-04-16T10:17:00Z"/>
                    <w:b/>
                    <w:bCs/>
                    <w:noProof/>
                  </w:rPr>
                </w:rPrChange>
              </w:rPr>
            </w:pPr>
            <w:bookmarkStart w:id="461" w:name="_GoBack" w:colFirst="0" w:colLast="1"/>
            <w:ins w:id="462" w:author="Guruvareddiar, Palanivel" w:date="2018-04-16T10:18:00Z">
              <w:r w:rsidRPr="007165F8">
                <w:rPr>
                  <w:b/>
                  <w:bCs/>
                  <w:noProof/>
                  <w:szCs w:val="22"/>
                </w:rPr>
                <w:tab/>
                <w:t>ar</w:t>
              </w:r>
              <w:r w:rsidRPr="0074673E">
                <w:rPr>
                  <w:b/>
                  <w:bCs/>
                  <w:szCs w:val="22"/>
                  <w:rPrChange w:id="463" w:author="Jill Boyce" w:date="2018-04-16T21:07:00Z">
                    <w:rPr>
                      <w:b/>
                      <w:bCs/>
                    </w:rPr>
                  </w:rPrChange>
                </w:rPr>
                <w:t>_</w:t>
              </w:r>
              <w:proofErr w:type="spellStart"/>
              <w:r w:rsidRPr="0074673E">
                <w:rPr>
                  <w:b/>
                  <w:bCs/>
                  <w:szCs w:val="22"/>
                  <w:rPrChange w:id="464" w:author="Jill Boyce" w:date="2018-04-16T21:07:00Z">
                    <w:rPr>
                      <w:b/>
                      <w:bCs/>
                    </w:rPr>
                  </w:rPrChange>
                </w:rPr>
                <w:t>num_cancel_object</w:t>
              </w:r>
            </w:ins>
            <w:ins w:id="465" w:author="Guruvareddiar, Palanivel" w:date="2018-04-16T10:19:00Z">
              <w:r w:rsidRPr="0074673E">
                <w:rPr>
                  <w:b/>
                  <w:bCs/>
                  <w:szCs w:val="22"/>
                  <w:rPrChange w:id="466" w:author="Jill Boyce" w:date="2018-04-16T21:07:00Z">
                    <w:rPr>
                      <w:b/>
                      <w:bCs/>
                    </w:rPr>
                  </w:rPrChange>
                </w:rPr>
                <w:t>s</w:t>
              </w:r>
            </w:ins>
            <w:proofErr w:type="spellEnd"/>
          </w:p>
        </w:tc>
        <w:tc>
          <w:tcPr>
            <w:tcW w:w="1260" w:type="dxa"/>
          </w:tcPr>
          <w:p w14:paraId="33C86019" w14:textId="50CDFB21" w:rsidR="003F107F" w:rsidRPr="0074673E" w:rsidRDefault="003F107F" w:rsidP="003F107F">
            <w:pPr>
              <w:keepNext/>
              <w:keepLines/>
              <w:spacing w:before="20" w:after="40"/>
              <w:jc w:val="center"/>
              <w:rPr>
                <w:ins w:id="467" w:author="Guruvareddiar, Palanivel" w:date="2018-04-16T10:17:00Z"/>
                <w:bCs/>
                <w:noProof/>
                <w:szCs w:val="22"/>
                <w:rPrChange w:id="468" w:author="Jill Boyce" w:date="2018-04-16T21:07:00Z">
                  <w:rPr>
                    <w:ins w:id="469" w:author="Guruvareddiar, Palanivel" w:date="2018-04-16T10:17:00Z"/>
                    <w:bCs/>
                    <w:noProof/>
                  </w:rPr>
                </w:rPrChange>
              </w:rPr>
            </w:pPr>
            <w:proofErr w:type="spellStart"/>
            <w:ins w:id="470" w:author="Guruvareddiar, Palanivel" w:date="2018-04-16T10:18:00Z">
              <w:r w:rsidRPr="0074673E">
                <w:rPr>
                  <w:szCs w:val="22"/>
                  <w:rPrChange w:id="471" w:author="Jill Boyce" w:date="2018-04-16T21:07:00Z">
                    <w:rPr/>
                  </w:rPrChange>
                </w:rPr>
                <w:t>ue</w:t>
              </w:r>
              <w:proofErr w:type="spellEnd"/>
              <w:r w:rsidRPr="0074673E">
                <w:rPr>
                  <w:szCs w:val="22"/>
                  <w:rPrChange w:id="472" w:author="Jill Boyce" w:date="2018-04-16T21:07:00Z">
                    <w:rPr/>
                  </w:rPrChange>
                </w:rPr>
                <w:t>(v)</w:t>
              </w:r>
            </w:ins>
          </w:p>
        </w:tc>
      </w:tr>
      <w:tr w:rsidR="003F107F" w:rsidRPr="00A23626" w14:paraId="00AEC09F" w14:textId="77777777" w:rsidTr="00F3309A">
        <w:trPr>
          <w:cantSplit/>
          <w:ins w:id="473" w:author="Guruvareddiar, Palanivel" w:date="2018-04-16T10:17:00Z"/>
        </w:trPr>
        <w:tc>
          <w:tcPr>
            <w:tcW w:w="8185" w:type="dxa"/>
          </w:tcPr>
          <w:p w14:paraId="62AFA997" w14:textId="645A38DB" w:rsidR="003F107F" w:rsidRPr="0074673E" w:rsidRDefault="003F107F"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74" w:author="Guruvareddiar, Palanivel" w:date="2018-04-16T10:17:00Z"/>
                <w:b/>
                <w:bCs/>
                <w:noProof/>
                <w:szCs w:val="22"/>
                <w:rPrChange w:id="475" w:author="Jill Boyce" w:date="2018-04-16T21:07:00Z">
                  <w:rPr>
                    <w:ins w:id="476" w:author="Guruvareddiar, Palanivel" w:date="2018-04-16T10:17:00Z"/>
                    <w:b/>
                    <w:bCs/>
                    <w:noProof/>
                  </w:rPr>
                </w:rPrChange>
              </w:rPr>
            </w:pPr>
            <w:ins w:id="477" w:author="Guruvareddiar, Palanivel" w:date="2018-04-16T10:19:00Z">
              <w:r w:rsidRPr="007165F8">
                <w:rPr>
                  <w:b/>
                  <w:bCs/>
                  <w:noProof/>
                  <w:szCs w:val="22"/>
                </w:rPr>
                <w:tab/>
              </w:r>
              <w:r w:rsidRPr="007165F8">
                <w:rPr>
                  <w:bCs/>
                  <w:szCs w:val="22"/>
                </w:rPr>
                <w:t>for( i = 0; i  &lt;  </w:t>
              </w:r>
              <w:r w:rsidRPr="0074673E">
                <w:rPr>
                  <w:bCs/>
                  <w:noProof/>
                  <w:szCs w:val="22"/>
                  <w:rPrChange w:id="478" w:author="Jill Boyce" w:date="2018-04-16T21:07:00Z">
                    <w:rPr>
                      <w:bCs/>
                      <w:noProof/>
                    </w:rPr>
                  </w:rPrChange>
                </w:rPr>
                <w:t>ar_num_cancel_objects</w:t>
              </w:r>
              <w:r w:rsidRPr="0074673E">
                <w:rPr>
                  <w:bCs/>
                  <w:szCs w:val="22"/>
                  <w:rPrChange w:id="479" w:author="Jill Boyce" w:date="2018-04-16T21:07:00Z">
                    <w:rPr>
                      <w:bCs/>
                    </w:rPr>
                  </w:rPrChange>
                </w:rPr>
                <w:t>; i++ ) {</w:t>
              </w:r>
            </w:ins>
          </w:p>
        </w:tc>
        <w:tc>
          <w:tcPr>
            <w:tcW w:w="1260" w:type="dxa"/>
          </w:tcPr>
          <w:p w14:paraId="0809F2A8" w14:textId="77777777" w:rsidR="003F107F" w:rsidRPr="0074673E" w:rsidRDefault="003F107F" w:rsidP="003F107F">
            <w:pPr>
              <w:keepNext/>
              <w:keepLines/>
              <w:spacing w:before="20" w:after="40"/>
              <w:jc w:val="center"/>
              <w:rPr>
                <w:ins w:id="480" w:author="Guruvareddiar, Palanivel" w:date="2018-04-16T10:17:00Z"/>
                <w:bCs/>
                <w:noProof/>
                <w:szCs w:val="22"/>
                <w:rPrChange w:id="481" w:author="Jill Boyce" w:date="2018-04-16T21:07:00Z">
                  <w:rPr>
                    <w:ins w:id="482" w:author="Guruvareddiar, Palanivel" w:date="2018-04-16T10:17:00Z"/>
                    <w:bCs/>
                    <w:noProof/>
                  </w:rPr>
                </w:rPrChange>
              </w:rPr>
            </w:pPr>
          </w:p>
        </w:tc>
      </w:tr>
      <w:tr w:rsidR="003F107F" w:rsidRPr="00A23626" w14:paraId="75FBD2E9" w14:textId="77777777" w:rsidTr="00F3309A">
        <w:trPr>
          <w:cantSplit/>
          <w:ins w:id="483" w:author="Guruvareddiar, Palanivel" w:date="2018-04-16T10:17:00Z"/>
        </w:trPr>
        <w:tc>
          <w:tcPr>
            <w:tcW w:w="8185" w:type="dxa"/>
          </w:tcPr>
          <w:p w14:paraId="6B6CA314" w14:textId="2818D391"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84" w:author="Guruvareddiar, Palanivel" w:date="2018-04-16T10:17:00Z"/>
                <w:b/>
                <w:bCs/>
                <w:noProof/>
                <w:szCs w:val="22"/>
                <w:rPrChange w:id="485" w:author="Jill Boyce" w:date="2018-04-16T21:07:00Z">
                  <w:rPr>
                    <w:ins w:id="486" w:author="Guruvareddiar, Palanivel" w:date="2018-04-16T10:17:00Z"/>
                    <w:b/>
                    <w:bCs/>
                    <w:noProof/>
                  </w:rPr>
                </w:rPrChange>
              </w:rPr>
            </w:pPr>
            <w:ins w:id="487" w:author="Guruvareddiar, Palanivel" w:date="2018-04-16T10:19:00Z">
              <w:r w:rsidRPr="007165F8">
                <w:rPr>
                  <w:b/>
                  <w:bCs/>
                  <w:noProof/>
                  <w:szCs w:val="22"/>
                </w:rPr>
                <w:tab/>
              </w:r>
              <w:r w:rsidRPr="007165F8">
                <w:rPr>
                  <w:b/>
                  <w:bCs/>
                  <w:noProof/>
                  <w:szCs w:val="22"/>
                </w:rPr>
                <w:tab/>
                <w:t>ar</w:t>
              </w:r>
              <w:r w:rsidRPr="0074673E">
                <w:rPr>
                  <w:b/>
                  <w:bCs/>
                  <w:noProof/>
                  <w:szCs w:val="22"/>
                  <w:rPrChange w:id="488" w:author="Jill Boyce" w:date="2018-04-16T21:07:00Z">
                    <w:rPr>
                      <w:b/>
                      <w:bCs/>
                      <w:noProof/>
                    </w:rPr>
                  </w:rPrChange>
                </w:rPr>
                <w:t>_</w:t>
              </w:r>
            </w:ins>
            <w:ins w:id="489" w:author="Guruvareddiar, Palanivel" w:date="2018-04-16T10:20:00Z">
              <w:r w:rsidRPr="0074673E">
                <w:rPr>
                  <w:b/>
                  <w:bCs/>
                  <w:noProof/>
                  <w:szCs w:val="22"/>
                  <w:rPrChange w:id="490" w:author="Jill Boyce" w:date="2018-04-16T21:07:00Z">
                    <w:rPr>
                      <w:b/>
                      <w:bCs/>
                      <w:noProof/>
                    </w:rPr>
                  </w:rPrChange>
                </w:rPr>
                <w:t>cancel_</w:t>
              </w:r>
            </w:ins>
            <w:ins w:id="491" w:author="Guruvareddiar, Palanivel" w:date="2018-04-16T10:19:00Z">
              <w:r w:rsidRPr="0074673E">
                <w:rPr>
                  <w:b/>
                  <w:bCs/>
                  <w:noProof/>
                  <w:szCs w:val="22"/>
                  <w:rPrChange w:id="492" w:author="Jill Boyce" w:date="2018-04-16T21:07:00Z">
                    <w:rPr>
                      <w:b/>
                      <w:bCs/>
                      <w:noProof/>
                    </w:rPr>
                  </w:rPrChange>
                </w:rPr>
                <w:t>object_idx</w:t>
              </w:r>
              <w:del w:id="493" w:author="Jill Boyce" w:date="2018-04-16T20:48:00Z">
                <w:r w:rsidRPr="0074673E" w:rsidDel="00614EEC">
                  <w:rPr>
                    <w:noProof/>
                    <w:szCs w:val="22"/>
                    <w:rPrChange w:id="494" w:author="Jill Boyce" w:date="2018-04-16T21:07:00Z">
                      <w:rPr>
                        <w:b/>
                        <w:bCs/>
                        <w:noProof/>
                      </w:rPr>
                    </w:rPrChange>
                  </w:rPr>
                  <w:delText xml:space="preserve">[ </w:delText>
                </w:r>
              </w:del>
            </w:ins>
            <w:ins w:id="495" w:author="Jill Boyce" w:date="2018-04-16T20:48:00Z">
              <w:r w:rsidR="00614EEC" w:rsidRPr="007165F8">
                <w:rPr>
                  <w:noProof/>
                  <w:szCs w:val="22"/>
                </w:rPr>
                <w:t>[</w:t>
              </w:r>
            </w:ins>
            <w:ins w:id="496" w:author="Jill Boyce" w:date="2018-04-16T20:51:00Z">
              <w:r w:rsidR="000E0380" w:rsidRPr="007165F8">
                <w:rPr>
                  <w:bCs/>
                  <w:szCs w:val="22"/>
                </w:rPr>
                <w:t> </w:t>
              </w:r>
            </w:ins>
            <w:ins w:id="497" w:author="Guruvareddiar, Palanivel" w:date="2018-04-16T10:19:00Z">
              <w:r w:rsidRPr="0074673E">
                <w:rPr>
                  <w:noProof/>
                  <w:szCs w:val="22"/>
                  <w:rPrChange w:id="498" w:author="Jill Boyce" w:date="2018-04-16T21:07:00Z">
                    <w:rPr>
                      <w:b/>
                      <w:bCs/>
                      <w:noProof/>
                    </w:rPr>
                  </w:rPrChange>
                </w:rPr>
                <w:t>i</w:t>
              </w:r>
              <w:del w:id="499" w:author="Jill Boyce" w:date="2018-04-16T20:48:00Z">
                <w:r w:rsidRPr="0074673E" w:rsidDel="00614EEC">
                  <w:rPr>
                    <w:noProof/>
                    <w:szCs w:val="22"/>
                    <w:rPrChange w:id="500" w:author="Jill Boyce" w:date="2018-04-16T21:07:00Z">
                      <w:rPr>
                        <w:b/>
                        <w:bCs/>
                        <w:noProof/>
                      </w:rPr>
                    </w:rPrChange>
                  </w:rPr>
                  <w:delText xml:space="preserve"> ]</w:delText>
                </w:r>
              </w:del>
            </w:ins>
            <w:ins w:id="501" w:author="Jill Boyce" w:date="2018-04-16T20:51:00Z">
              <w:r w:rsidR="000E0380" w:rsidRPr="007165F8">
                <w:rPr>
                  <w:bCs/>
                  <w:szCs w:val="22"/>
                </w:rPr>
                <w:t> </w:t>
              </w:r>
            </w:ins>
            <w:ins w:id="502" w:author="Jill Boyce" w:date="2018-04-16T20:48:00Z">
              <w:r w:rsidR="00614EEC" w:rsidRPr="007165F8">
                <w:rPr>
                  <w:noProof/>
                  <w:szCs w:val="22"/>
                </w:rPr>
                <w:t>]</w:t>
              </w:r>
            </w:ins>
          </w:p>
        </w:tc>
        <w:tc>
          <w:tcPr>
            <w:tcW w:w="1260" w:type="dxa"/>
          </w:tcPr>
          <w:p w14:paraId="41B91F8A" w14:textId="2B22AB28" w:rsidR="003F107F" w:rsidRPr="0074673E" w:rsidRDefault="003F107F" w:rsidP="003F107F">
            <w:pPr>
              <w:keepNext/>
              <w:keepLines/>
              <w:spacing w:before="20" w:after="40"/>
              <w:jc w:val="center"/>
              <w:rPr>
                <w:ins w:id="503" w:author="Guruvareddiar, Palanivel" w:date="2018-04-16T10:17:00Z"/>
                <w:bCs/>
                <w:noProof/>
                <w:szCs w:val="22"/>
                <w:rPrChange w:id="504" w:author="Jill Boyce" w:date="2018-04-16T21:07:00Z">
                  <w:rPr>
                    <w:ins w:id="505" w:author="Guruvareddiar, Palanivel" w:date="2018-04-16T10:17:00Z"/>
                    <w:bCs/>
                    <w:noProof/>
                  </w:rPr>
                </w:rPrChange>
              </w:rPr>
            </w:pPr>
            <w:ins w:id="506" w:author="Guruvareddiar, Palanivel" w:date="2018-04-16T10:19:00Z">
              <w:r w:rsidRPr="0074673E">
                <w:rPr>
                  <w:bCs/>
                  <w:noProof/>
                  <w:szCs w:val="22"/>
                  <w:rPrChange w:id="507" w:author="Jill Boyce" w:date="2018-04-16T21:07:00Z">
                    <w:rPr>
                      <w:bCs/>
                      <w:noProof/>
                    </w:rPr>
                  </w:rPrChange>
                </w:rPr>
                <w:t>ue(v)</w:t>
              </w:r>
            </w:ins>
          </w:p>
        </w:tc>
      </w:tr>
      <w:tr w:rsidR="003F107F" w:rsidRPr="00A23626" w14:paraId="2CBD73CF" w14:textId="77777777" w:rsidTr="00F3309A">
        <w:trPr>
          <w:cantSplit/>
        </w:trPr>
        <w:tc>
          <w:tcPr>
            <w:tcW w:w="8185" w:type="dxa"/>
          </w:tcPr>
          <w:p w14:paraId="0AA3ACAB" w14:textId="71F97200" w:rsidR="003F107F" w:rsidRPr="0074673E" w:rsidRDefault="003F107F"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Cs w:val="22"/>
                <w:rPrChange w:id="508" w:author="Jill Boyce" w:date="2018-04-16T21:07:00Z">
                  <w:rPr>
                    <w:noProof/>
                  </w:rPr>
                </w:rPrChange>
              </w:rPr>
            </w:pPr>
            <w:r w:rsidRPr="007165F8">
              <w:rPr>
                <w:b/>
                <w:bCs/>
                <w:noProof/>
                <w:szCs w:val="22"/>
              </w:rPr>
              <w:tab/>
            </w:r>
            <w:ins w:id="509" w:author="Guruvareddiar, Palanivel" w:date="2018-04-16T10:08:00Z">
              <w:r w:rsidRPr="007165F8">
                <w:rPr>
                  <w:b/>
                  <w:bCs/>
                  <w:noProof/>
                  <w:szCs w:val="22"/>
                </w:rPr>
                <w:t>ar</w:t>
              </w:r>
            </w:ins>
            <w:del w:id="510" w:author="Guruvareddiar, Palanivel" w:date="2018-04-14T10:27:00Z">
              <w:r w:rsidRPr="0074673E" w:rsidDel="00BA2E8E">
                <w:rPr>
                  <w:b/>
                  <w:noProof/>
                  <w:szCs w:val="22"/>
                  <w:rPrChange w:id="511" w:author="Jill Boyce" w:date="2018-04-16T21:07:00Z">
                    <w:rPr>
                      <w:b/>
                      <w:noProof/>
                    </w:rPr>
                  </w:rPrChange>
                </w:rPr>
                <w:delText>object_tracking</w:delText>
              </w:r>
            </w:del>
            <w:r w:rsidRPr="0074673E">
              <w:rPr>
                <w:b/>
                <w:bCs/>
                <w:szCs w:val="22"/>
                <w:rPrChange w:id="512" w:author="Jill Boyce" w:date="2018-04-16T21:07:00Z">
                  <w:rPr>
                    <w:b/>
                    <w:bCs/>
                  </w:rPr>
                </w:rPrChange>
              </w:rPr>
              <w:t>_num_</w:t>
            </w:r>
            <w:del w:id="513" w:author="Guruvareddiar, Palanivel" w:date="2018-04-14T10:45:00Z">
              <w:r w:rsidRPr="0074673E" w:rsidDel="00311F74">
                <w:rPr>
                  <w:b/>
                  <w:bCs/>
                  <w:szCs w:val="22"/>
                  <w:rPrChange w:id="514" w:author="Jill Boyce" w:date="2018-04-16T21:07:00Z">
                    <w:rPr>
                      <w:b/>
                      <w:bCs/>
                    </w:rPr>
                  </w:rPrChange>
                </w:rPr>
                <w:delText>items</w:delText>
              </w:r>
            </w:del>
            <w:ins w:id="515" w:author="Guruvareddiar, Palanivel" w:date="2018-04-14T10:45:00Z">
              <w:r w:rsidRPr="0074673E">
                <w:rPr>
                  <w:b/>
                  <w:bCs/>
                  <w:szCs w:val="22"/>
                  <w:rPrChange w:id="516" w:author="Jill Boyce" w:date="2018-04-16T21:07:00Z">
                    <w:rPr>
                      <w:b/>
                      <w:bCs/>
                    </w:rPr>
                  </w:rPrChange>
                </w:rPr>
                <w:t>objects</w:t>
              </w:r>
            </w:ins>
            <w:r w:rsidRPr="0074673E">
              <w:rPr>
                <w:b/>
                <w:bCs/>
                <w:szCs w:val="22"/>
                <w:rPrChange w:id="517" w:author="Jill Boyce" w:date="2018-04-16T21:07:00Z">
                  <w:rPr>
                    <w:b/>
                    <w:bCs/>
                  </w:rPr>
                </w:rPrChange>
              </w:rPr>
              <w:t>_minus1</w:t>
            </w:r>
          </w:p>
        </w:tc>
        <w:tc>
          <w:tcPr>
            <w:tcW w:w="1260" w:type="dxa"/>
          </w:tcPr>
          <w:p w14:paraId="4423CEB3" w14:textId="77777777" w:rsidR="003F107F" w:rsidRPr="0074673E" w:rsidRDefault="003F107F" w:rsidP="003F107F">
            <w:pPr>
              <w:keepNext/>
              <w:keepLines/>
              <w:spacing w:before="20" w:after="40"/>
              <w:jc w:val="center"/>
              <w:rPr>
                <w:bCs/>
                <w:noProof/>
                <w:szCs w:val="22"/>
                <w:rPrChange w:id="518" w:author="Jill Boyce" w:date="2018-04-16T21:07:00Z">
                  <w:rPr>
                    <w:bCs/>
                    <w:noProof/>
                  </w:rPr>
                </w:rPrChange>
              </w:rPr>
            </w:pPr>
            <w:proofErr w:type="spellStart"/>
            <w:r w:rsidRPr="0074673E">
              <w:rPr>
                <w:szCs w:val="22"/>
                <w:rPrChange w:id="519" w:author="Jill Boyce" w:date="2018-04-16T21:07:00Z">
                  <w:rPr/>
                </w:rPrChange>
              </w:rPr>
              <w:t>ue</w:t>
            </w:r>
            <w:proofErr w:type="spellEnd"/>
            <w:r w:rsidRPr="0074673E">
              <w:rPr>
                <w:szCs w:val="22"/>
                <w:rPrChange w:id="520" w:author="Jill Boyce" w:date="2018-04-16T21:07:00Z">
                  <w:rPr/>
                </w:rPrChange>
              </w:rPr>
              <w:t>(v)</w:t>
            </w:r>
          </w:p>
        </w:tc>
      </w:tr>
      <w:tr w:rsidR="003F107F" w:rsidRPr="00A23626" w14:paraId="722D412D" w14:textId="77777777" w:rsidTr="00F3309A">
        <w:trPr>
          <w:cantSplit/>
        </w:trPr>
        <w:tc>
          <w:tcPr>
            <w:tcW w:w="8185" w:type="dxa"/>
          </w:tcPr>
          <w:p w14:paraId="7B108A50" w14:textId="32A25424" w:rsidR="003F107F" w:rsidRPr="0074673E" w:rsidRDefault="003F107F"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521" w:author="Jill Boyce" w:date="2018-04-16T21:07:00Z">
                  <w:rPr>
                    <w:b/>
                    <w:bCs/>
                    <w:noProof/>
                  </w:rPr>
                </w:rPrChange>
              </w:rPr>
            </w:pPr>
            <w:r w:rsidRPr="007165F8">
              <w:rPr>
                <w:b/>
                <w:bCs/>
                <w:noProof/>
                <w:szCs w:val="22"/>
              </w:rPr>
              <w:tab/>
            </w:r>
            <w:r w:rsidRPr="007165F8">
              <w:rPr>
                <w:bCs/>
                <w:szCs w:val="22"/>
              </w:rPr>
              <w:t>for( i = 0; i  &lt;=  </w:t>
            </w:r>
            <w:del w:id="522" w:author="Guruvareddiar, Palanivel" w:date="2018-04-14T10:44:00Z">
              <w:r w:rsidRPr="0074673E" w:rsidDel="00311F74">
                <w:rPr>
                  <w:bCs/>
                  <w:noProof/>
                  <w:szCs w:val="22"/>
                  <w:rPrChange w:id="523" w:author="Jill Boyce" w:date="2018-04-16T21:07:00Z">
                    <w:rPr>
                      <w:bCs/>
                      <w:noProof/>
                    </w:rPr>
                  </w:rPrChange>
                </w:rPr>
                <w:delText>object_tracking</w:delText>
              </w:r>
            </w:del>
            <w:ins w:id="524" w:author="Guruvareddiar, Palanivel" w:date="2018-04-16T10:09:00Z">
              <w:r w:rsidRPr="0074673E">
                <w:rPr>
                  <w:bCs/>
                  <w:noProof/>
                  <w:szCs w:val="22"/>
                  <w:rPrChange w:id="525" w:author="Jill Boyce" w:date="2018-04-16T21:07:00Z">
                    <w:rPr>
                      <w:bCs/>
                      <w:noProof/>
                    </w:rPr>
                  </w:rPrChange>
                </w:rPr>
                <w:t>ar</w:t>
              </w:r>
            </w:ins>
            <w:r w:rsidRPr="0074673E">
              <w:rPr>
                <w:bCs/>
                <w:noProof/>
                <w:szCs w:val="22"/>
                <w:rPrChange w:id="526" w:author="Jill Boyce" w:date="2018-04-16T21:07:00Z">
                  <w:rPr>
                    <w:bCs/>
                    <w:noProof/>
                  </w:rPr>
                </w:rPrChange>
              </w:rPr>
              <w:t>_num_</w:t>
            </w:r>
            <w:del w:id="527" w:author="Guruvareddiar, Palanivel" w:date="2018-04-14T10:45:00Z">
              <w:r w:rsidRPr="0074673E" w:rsidDel="00311F74">
                <w:rPr>
                  <w:bCs/>
                  <w:noProof/>
                  <w:szCs w:val="22"/>
                  <w:rPrChange w:id="528" w:author="Jill Boyce" w:date="2018-04-16T21:07:00Z">
                    <w:rPr>
                      <w:bCs/>
                      <w:noProof/>
                    </w:rPr>
                  </w:rPrChange>
                </w:rPr>
                <w:delText>items</w:delText>
              </w:r>
            </w:del>
            <w:ins w:id="529" w:author="Guruvareddiar, Palanivel" w:date="2018-04-14T10:45:00Z">
              <w:r w:rsidRPr="0074673E">
                <w:rPr>
                  <w:bCs/>
                  <w:noProof/>
                  <w:szCs w:val="22"/>
                  <w:rPrChange w:id="530" w:author="Jill Boyce" w:date="2018-04-16T21:07:00Z">
                    <w:rPr>
                      <w:bCs/>
                      <w:noProof/>
                    </w:rPr>
                  </w:rPrChange>
                </w:rPr>
                <w:t>objects</w:t>
              </w:r>
            </w:ins>
            <w:r w:rsidRPr="0074673E">
              <w:rPr>
                <w:bCs/>
                <w:szCs w:val="22"/>
                <w:rPrChange w:id="531" w:author="Jill Boyce" w:date="2018-04-16T21:07:00Z">
                  <w:rPr>
                    <w:bCs/>
                  </w:rPr>
                </w:rPrChange>
              </w:rPr>
              <w:t>_minus1; i++ ) {</w:t>
            </w:r>
          </w:p>
        </w:tc>
        <w:tc>
          <w:tcPr>
            <w:tcW w:w="1260" w:type="dxa"/>
          </w:tcPr>
          <w:p w14:paraId="44970F28" w14:textId="77777777" w:rsidR="003F107F" w:rsidRPr="0074673E" w:rsidRDefault="003F107F" w:rsidP="003F107F">
            <w:pPr>
              <w:keepNext/>
              <w:keepLines/>
              <w:spacing w:before="20" w:after="40"/>
              <w:jc w:val="center"/>
              <w:rPr>
                <w:szCs w:val="22"/>
                <w:rPrChange w:id="532" w:author="Jill Boyce" w:date="2018-04-16T21:07:00Z">
                  <w:rPr/>
                </w:rPrChange>
              </w:rPr>
            </w:pPr>
          </w:p>
        </w:tc>
      </w:tr>
      <w:tr w:rsidR="003F107F" w:rsidRPr="00A23626" w14:paraId="46BA109F" w14:textId="77777777" w:rsidTr="00F3309A">
        <w:trPr>
          <w:cantSplit/>
        </w:trPr>
        <w:tc>
          <w:tcPr>
            <w:tcW w:w="8185" w:type="dxa"/>
          </w:tcPr>
          <w:p w14:paraId="4D2A5EC5" w14:textId="25EAF756" w:rsidR="003F107F" w:rsidRPr="0074673E" w:rsidRDefault="003F107F" w:rsidP="007165F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533" w:author="Jill Boyce" w:date="2018-04-16T21:07:00Z">
                  <w:rPr>
                    <w:b/>
                    <w:bCs/>
                    <w:noProof/>
                  </w:rPr>
                </w:rPrChange>
              </w:rPr>
            </w:pPr>
            <w:r w:rsidRPr="007165F8">
              <w:rPr>
                <w:b/>
                <w:bCs/>
                <w:noProof/>
                <w:szCs w:val="22"/>
              </w:rPr>
              <w:tab/>
            </w:r>
            <w:r w:rsidRPr="007165F8">
              <w:rPr>
                <w:b/>
                <w:bCs/>
                <w:noProof/>
                <w:szCs w:val="22"/>
              </w:rPr>
              <w:tab/>
            </w:r>
            <w:del w:id="534" w:author="Guruvareddiar, Palanivel" w:date="2018-04-14T10:44:00Z">
              <w:r w:rsidRPr="007165F8" w:rsidDel="00311F74">
                <w:rPr>
                  <w:b/>
                  <w:bCs/>
                  <w:noProof/>
                  <w:szCs w:val="22"/>
                </w:rPr>
                <w:delText>o</w:delText>
              </w:r>
              <w:r w:rsidRPr="0074673E" w:rsidDel="00311F74">
                <w:rPr>
                  <w:b/>
                  <w:bCs/>
                  <w:noProof/>
                  <w:szCs w:val="22"/>
                  <w:rPrChange w:id="535" w:author="Jill Boyce" w:date="2018-04-16T21:07:00Z">
                    <w:rPr>
                      <w:b/>
                      <w:bCs/>
                      <w:noProof/>
                    </w:rPr>
                  </w:rPrChange>
                </w:rPr>
                <w:delText>bject_tracking</w:delText>
              </w:r>
            </w:del>
            <w:ins w:id="536" w:author="Guruvareddiar, Palanivel" w:date="2018-04-16T10:09:00Z">
              <w:r w:rsidRPr="0074673E">
                <w:rPr>
                  <w:b/>
                  <w:bCs/>
                  <w:noProof/>
                  <w:szCs w:val="22"/>
                  <w:rPrChange w:id="537" w:author="Jill Boyce" w:date="2018-04-16T21:07:00Z">
                    <w:rPr>
                      <w:b/>
                      <w:bCs/>
                      <w:noProof/>
                    </w:rPr>
                  </w:rPrChange>
                </w:rPr>
                <w:t>ar</w:t>
              </w:r>
            </w:ins>
            <w:r w:rsidRPr="0074673E">
              <w:rPr>
                <w:b/>
                <w:bCs/>
                <w:noProof/>
                <w:szCs w:val="22"/>
                <w:rPrChange w:id="538" w:author="Jill Boyce" w:date="2018-04-16T21:07:00Z">
                  <w:rPr>
                    <w:b/>
                    <w:bCs/>
                    <w:noProof/>
                  </w:rPr>
                </w:rPrChange>
              </w:rPr>
              <w:t>_</w:t>
            </w:r>
            <w:del w:id="539" w:author="Guruvareddiar, Palanivel" w:date="2018-04-14T10:45:00Z">
              <w:r w:rsidRPr="0074673E" w:rsidDel="00311F74">
                <w:rPr>
                  <w:b/>
                  <w:bCs/>
                  <w:noProof/>
                  <w:szCs w:val="22"/>
                  <w:rPrChange w:id="540" w:author="Jill Boyce" w:date="2018-04-16T21:07:00Z">
                    <w:rPr>
                      <w:b/>
                      <w:bCs/>
                      <w:noProof/>
                    </w:rPr>
                  </w:rPrChange>
                </w:rPr>
                <w:delText>item</w:delText>
              </w:r>
            </w:del>
            <w:ins w:id="541" w:author="Guruvareddiar, Palanivel" w:date="2018-04-14T10:45:00Z">
              <w:r w:rsidRPr="0074673E">
                <w:rPr>
                  <w:b/>
                  <w:bCs/>
                  <w:noProof/>
                  <w:szCs w:val="22"/>
                  <w:rPrChange w:id="542" w:author="Jill Boyce" w:date="2018-04-16T21:07:00Z">
                    <w:rPr>
                      <w:b/>
                      <w:bCs/>
                      <w:noProof/>
                    </w:rPr>
                  </w:rPrChange>
                </w:rPr>
                <w:t>object</w:t>
              </w:r>
            </w:ins>
            <w:r w:rsidRPr="0074673E">
              <w:rPr>
                <w:b/>
                <w:bCs/>
                <w:noProof/>
                <w:szCs w:val="22"/>
                <w:rPrChange w:id="543" w:author="Jill Boyce" w:date="2018-04-16T21:07:00Z">
                  <w:rPr>
                    <w:b/>
                    <w:bCs/>
                    <w:noProof/>
                  </w:rPr>
                </w:rPrChange>
              </w:rPr>
              <w:t>_idx</w:t>
            </w:r>
            <w:del w:id="544" w:author="Guruvareddiar, Palanivel" w:date="2018-04-14T15:57:00Z">
              <w:r w:rsidRPr="0074673E" w:rsidDel="0087789E">
                <w:rPr>
                  <w:noProof/>
                  <w:szCs w:val="22"/>
                  <w:rPrChange w:id="545" w:author="Jill Boyce" w:date="2018-04-16T21:07:00Z">
                    <w:rPr>
                      <w:b/>
                      <w:bCs/>
                      <w:noProof/>
                    </w:rPr>
                  </w:rPrChange>
                </w:rPr>
                <w:delText>[</w:delText>
              </w:r>
            </w:del>
            <w:del w:id="546" w:author="Jill Boyce" w:date="2018-04-16T20:48:00Z">
              <w:r w:rsidRPr="0074673E" w:rsidDel="00614EEC">
                <w:rPr>
                  <w:noProof/>
                  <w:szCs w:val="22"/>
                  <w:rPrChange w:id="547" w:author="Jill Boyce" w:date="2018-04-16T21:07:00Z">
                    <w:rPr>
                      <w:b/>
                      <w:bCs/>
                      <w:noProof/>
                    </w:rPr>
                  </w:rPrChange>
                </w:rPr>
                <w:delText xml:space="preserve">[ </w:delText>
              </w:r>
            </w:del>
            <w:ins w:id="548" w:author="Jill Boyce" w:date="2018-04-16T20:48:00Z">
              <w:r w:rsidR="00614EEC" w:rsidRPr="007165F8">
                <w:rPr>
                  <w:noProof/>
                  <w:szCs w:val="22"/>
                </w:rPr>
                <w:t>[</w:t>
              </w:r>
            </w:ins>
            <w:ins w:id="549" w:author="Jill Boyce" w:date="2018-04-16T20:51:00Z">
              <w:r w:rsidR="000E0380" w:rsidRPr="007165F8">
                <w:rPr>
                  <w:bCs/>
                  <w:szCs w:val="22"/>
                </w:rPr>
                <w:t> </w:t>
              </w:r>
            </w:ins>
            <w:r w:rsidRPr="0074673E">
              <w:rPr>
                <w:noProof/>
                <w:szCs w:val="22"/>
                <w:rPrChange w:id="550" w:author="Jill Boyce" w:date="2018-04-16T21:07:00Z">
                  <w:rPr>
                    <w:b/>
                    <w:bCs/>
                    <w:noProof/>
                  </w:rPr>
                </w:rPrChange>
              </w:rPr>
              <w:t>i</w:t>
            </w:r>
            <w:del w:id="551" w:author="Jill Boyce" w:date="2018-04-16T20:48:00Z">
              <w:r w:rsidRPr="0074673E" w:rsidDel="00614EEC">
                <w:rPr>
                  <w:noProof/>
                  <w:szCs w:val="22"/>
                  <w:rPrChange w:id="552" w:author="Jill Boyce" w:date="2018-04-16T21:07:00Z">
                    <w:rPr>
                      <w:b/>
                      <w:bCs/>
                      <w:noProof/>
                    </w:rPr>
                  </w:rPrChange>
                </w:rPr>
                <w:delText xml:space="preserve"> ]</w:delText>
              </w:r>
            </w:del>
            <w:ins w:id="553" w:author="Jill Boyce" w:date="2018-04-16T20:51:00Z">
              <w:r w:rsidR="000E0380" w:rsidRPr="007165F8">
                <w:rPr>
                  <w:bCs/>
                  <w:szCs w:val="22"/>
                </w:rPr>
                <w:t> </w:t>
              </w:r>
            </w:ins>
            <w:ins w:id="554" w:author="Jill Boyce" w:date="2018-04-16T20:48:00Z">
              <w:r w:rsidR="00614EEC" w:rsidRPr="007165F8">
                <w:rPr>
                  <w:noProof/>
                  <w:szCs w:val="22"/>
                </w:rPr>
                <w:t>]</w:t>
              </w:r>
            </w:ins>
          </w:p>
        </w:tc>
        <w:tc>
          <w:tcPr>
            <w:tcW w:w="1260" w:type="dxa"/>
          </w:tcPr>
          <w:p w14:paraId="6D829C7B" w14:textId="77777777" w:rsidR="003F107F" w:rsidRPr="0074673E" w:rsidRDefault="003F107F" w:rsidP="003F107F">
            <w:pPr>
              <w:keepNext/>
              <w:keepLines/>
              <w:spacing w:before="20" w:after="40"/>
              <w:jc w:val="center"/>
              <w:rPr>
                <w:bCs/>
                <w:noProof/>
                <w:szCs w:val="22"/>
                <w:rPrChange w:id="555" w:author="Jill Boyce" w:date="2018-04-16T21:07:00Z">
                  <w:rPr>
                    <w:bCs/>
                    <w:noProof/>
                  </w:rPr>
                </w:rPrChange>
              </w:rPr>
            </w:pPr>
            <w:r w:rsidRPr="0074673E">
              <w:rPr>
                <w:bCs/>
                <w:noProof/>
                <w:szCs w:val="22"/>
                <w:rPrChange w:id="556" w:author="Jill Boyce" w:date="2018-04-16T21:07:00Z">
                  <w:rPr>
                    <w:bCs/>
                    <w:noProof/>
                  </w:rPr>
                </w:rPrChange>
              </w:rPr>
              <w:t>ue(v)</w:t>
            </w:r>
          </w:p>
        </w:tc>
      </w:tr>
      <w:tr w:rsidR="003F107F" w:rsidRPr="00A23626" w14:paraId="02A00231" w14:textId="77777777" w:rsidTr="00F3309A">
        <w:trPr>
          <w:cantSplit/>
        </w:trPr>
        <w:tc>
          <w:tcPr>
            <w:tcW w:w="8185" w:type="dxa"/>
          </w:tcPr>
          <w:p w14:paraId="6B1C7A00" w14:textId="730DF51A" w:rsidR="003F107F" w:rsidRPr="0074673E" w:rsidRDefault="003F107F"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557" w:author="Jill Boyce" w:date="2018-04-16T21:07:00Z">
                  <w:rPr>
                    <w:b/>
                    <w:bCs/>
                    <w:noProof/>
                  </w:rPr>
                </w:rPrChange>
              </w:rPr>
            </w:pPr>
            <w:r w:rsidRPr="007165F8">
              <w:rPr>
                <w:b/>
                <w:bCs/>
                <w:noProof/>
                <w:szCs w:val="22"/>
              </w:rPr>
              <w:tab/>
            </w:r>
            <w:r w:rsidRPr="007165F8">
              <w:rPr>
                <w:b/>
                <w:bCs/>
                <w:noProof/>
                <w:szCs w:val="22"/>
              </w:rPr>
              <w:tab/>
            </w:r>
            <w:ins w:id="558" w:author="Guruvareddiar, Palanivel" w:date="2018-04-16T10:09:00Z">
              <w:r w:rsidRPr="007165F8">
                <w:rPr>
                  <w:b/>
                  <w:bCs/>
                  <w:noProof/>
                  <w:szCs w:val="22"/>
                </w:rPr>
                <w:t>ar</w:t>
              </w:r>
            </w:ins>
            <w:del w:id="559" w:author="Guruvareddiar, Palanivel" w:date="2018-04-14T10:45:00Z">
              <w:r w:rsidRPr="0074673E" w:rsidDel="00311F74">
                <w:rPr>
                  <w:b/>
                  <w:bCs/>
                  <w:noProof/>
                  <w:szCs w:val="22"/>
                  <w:rPrChange w:id="560" w:author="Jill Boyce" w:date="2018-04-16T21:07:00Z">
                    <w:rPr>
                      <w:b/>
                      <w:bCs/>
                      <w:noProof/>
                    </w:rPr>
                  </w:rPrChange>
                </w:rPr>
                <w:delText>object_tracking</w:delText>
              </w:r>
            </w:del>
            <w:r w:rsidRPr="0074673E">
              <w:rPr>
                <w:b/>
                <w:noProof/>
                <w:szCs w:val="22"/>
                <w:rPrChange w:id="561" w:author="Jill Boyce" w:date="2018-04-16T21:07:00Z">
                  <w:rPr>
                    <w:b/>
                    <w:noProof/>
                  </w:rPr>
                </w:rPrChange>
              </w:rPr>
              <w:t>_new_</w:t>
            </w:r>
            <w:del w:id="562" w:author="Guruvareddiar, Palanivel" w:date="2018-04-14T15:20:00Z">
              <w:r w:rsidRPr="0074673E" w:rsidDel="00A57EA3">
                <w:rPr>
                  <w:b/>
                  <w:noProof/>
                  <w:szCs w:val="22"/>
                  <w:rPrChange w:id="563" w:author="Jill Boyce" w:date="2018-04-16T21:07:00Z">
                    <w:rPr>
                      <w:b/>
                      <w:noProof/>
                    </w:rPr>
                  </w:rPrChange>
                </w:rPr>
                <w:delText>item</w:delText>
              </w:r>
            </w:del>
            <w:ins w:id="564" w:author="Guruvareddiar, Palanivel" w:date="2018-04-14T15:20:00Z">
              <w:r w:rsidRPr="0074673E">
                <w:rPr>
                  <w:b/>
                  <w:noProof/>
                  <w:szCs w:val="22"/>
                  <w:rPrChange w:id="565" w:author="Jill Boyce" w:date="2018-04-16T21:07:00Z">
                    <w:rPr>
                      <w:b/>
                      <w:noProof/>
                    </w:rPr>
                  </w:rPrChange>
                </w:rPr>
                <w:t>object</w:t>
              </w:r>
            </w:ins>
            <w:r w:rsidRPr="0074673E">
              <w:rPr>
                <w:b/>
                <w:noProof/>
                <w:szCs w:val="22"/>
                <w:rPrChange w:id="566" w:author="Jill Boyce" w:date="2018-04-16T21:07:00Z">
                  <w:rPr>
                    <w:b/>
                    <w:noProof/>
                  </w:rPr>
                </w:rPrChange>
              </w:rPr>
              <w:t>_flag[</w:t>
            </w:r>
            <w:del w:id="567" w:author="Guruvareddiar, Palanivel" w:date="2018-04-14T15:57:00Z">
              <w:r w:rsidRPr="0074673E" w:rsidDel="0087789E">
                <w:rPr>
                  <w:b/>
                  <w:noProof/>
                  <w:szCs w:val="22"/>
                  <w:rPrChange w:id="568" w:author="Jill Boyce" w:date="2018-04-16T21:07:00Z">
                    <w:rPr>
                      <w:b/>
                      <w:noProof/>
                    </w:rPr>
                  </w:rPrChange>
                </w:rPr>
                <w:delText>[</w:delText>
              </w:r>
            </w:del>
            <w:ins w:id="569" w:author="Jill Boyce" w:date="2018-04-16T20:51:00Z">
              <w:r w:rsidR="000E0380" w:rsidRPr="0074673E">
                <w:rPr>
                  <w:bCs/>
                  <w:szCs w:val="22"/>
                  <w:rPrChange w:id="570" w:author="Jill Boyce" w:date="2018-04-16T21:07:00Z">
                    <w:rPr>
                      <w:bCs/>
                    </w:rPr>
                  </w:rPrChange>
                </w:rPr>
                <w:t> </w:t>
              </w:r>
            </w:ins>
            <w:del w:id="571" w:author="Jill Boyce" w:date="2018-04-16T20:51:00Z">
              <w:r w:rsidRPr="0074673E" w:rsidDel="000E0380">
                <w:rPr>
                  <w:bCs/>
                  <w:noProof/>
                  <w:szCs w:val="22"/>
                  <w:rPrChange w:id="572" w:author="Jill Boyce" w:date="2018-04-16T21:07:00Z">
                    <w:rPr>
                      <w:bCs/>
                      <w:noProof/>
                    </w:rPr>
                  </w:rPrChange>
                </w:rPr>
                <w:delText xml:space="preserve"> </w:delText>
              </w:r>
            </w:del>
            <w:del w:id="573" w:author="Guruvareddiar, Palanivel" w:date="2018-04-14T10:46:00Z">
              <w:r w:rsidRPr="0074673E" w:rsidDel="00311F74">
                <w:rPr>
                  <w:bCs/>
                  <w:noProof/>
                  <w:szCs w:val="22"/>
                  <w:rPrChange w:id="574" w:author="Jill Boyce" w:date="2018-04-16T21:07:00Z">
                    <w:rPr>
                      <w:bCs/>
                      <w:noProof/>
                    </w:rPr>
                  </w:rPrChange>
                </w:rPr>
                <w:delText>object_tracking_item_</w:delText>
              </w:r>
            </w:del>
            <w:ins w:id="575" w:author="Guruvareddiar, Palanivel" w:date="2018-04-16T10:09:00Z">
              <w:r w:rsidRPr="0074673E">
                <w:rPr>
                  <w:bCs/>
                  <w:noProof/>
                  <w:szCs w:val="22"/>
                  <w:rPrChange w:id="576" w:author="Jill Boyce" w:date="2018-04-16T21:07:00Z">
                    <w:rPr>
                      <w:bCs/>
                      <w:noProof/>
                    </w:rPr>
                  </w:rPrChange>
                </w:rPr>
                <w:t>ar</w:t>
              </w:r>
            </w:ins>
            <w:ins w:id="577" w:author="Guruvareddiar, Palanivel" w:date="2018-04-14T10:46:00Z">
              <w:r w:rsidRPr="0074673E">
                <w:rPr>
                  <w:bCs/>
                  <w:noProof/>
                  <w:szCs w:val="22"/>
                  <w:rPrChange w:id="578" w:author="Jill Boyce" w:date="2018-04-16T21:07:00Z">
                    <w:rPr>
                      <w:bCs/>
                      <w:noProof/>
                    </w:rPr>
                  </w:rPrChange>
                </w:rPr>
                <w:t>_object_</w:t>
              </w:r>
            </w:ins>
            <w:r w:rsidRPr="0074673E">
              <w:rPr>
                <w:bCs/>
                <w:noProof/>
                <w:szCs w:val="22"/>
                <w:rPrChange w:id="579" w:author="Jill Boyce" w:date="2018-04-16T21:07:00Z">
                  <w:rPr>
                    <w:bCs/>
                    <w:noProof/>
                  </w:rPr>
                </w:rPrChange>
              </w:rPr>
              <w:t>idx</w:t>
            </w:r>
            <w:del w:id="580" w:author="Jill Boyce" w:date="2018-04-16T20:48:00Z">
              <w:r w:rsidRPr="0074673E" w:rsidDel="00614EEC">
                <w:rPr>
                  <w:bCs/>
                  <w:noProof/>
                  <w:szCs w:val="22"/>
                  <w:rPrChange w:id="581" w:author="Jill Boyce" w:date="2018-04-16T21:07:00Z">
                    <w:rPr>
                      <w:bCs/>
                      <w:noProof/>
                    </w:rPr>
                  </w:rPrChange>
                </w:rPr>
                <w:delText xml:space="preserve">[ </w:delText>
              </w:r>
            </w:del>
            <w:ins w:id="582" w:author="Jill Boyce" w:date="2018-04-16T20:48:00Z">
              <w:r w:rsidR="00614EEC" w:rsidRPr="0074673E">
                <w:rPr>
                  <w:bCs/>
                  <w:noProof/>
                  <w:szCs w:val="22"/>
                  <w:rPrChange w:id="583" w:author="Jill Boyce" w:date="2018-04-16T21:07:00Z">
                    <w:rPr>
                      <w:bCs/>
                      <w:noProof/>
                    </w:rPr>
                  </w:rPrChange>
                </w:rPr>
                <w:t>[</w:t>
              </w:r>
            </w:ins>
            <w:ins w:id="584" w:author="Jill Boyce" w:date="2018-04-16T20:51:00Z">
              <w:r w:rsidR="000E0380" w:rsidRPr="0074673E">
                <w:rPr>
                  <w:bCs/>
                  <w:szCs w:val="22"/>
                  <w:rPrChange w:id="585" w:author="Jill Boyce" w:date="2018-04-16T21:07:00Z">
                    <w:rPr>
                      <w:bCs/>
                    </w:rPr>
                  </w:rPrChange>
                </w:rPr>
                <w:t> </w:t>
              </w:r>
            </w:ins>
            <w:r w:rsidRPr="0074673E">
              <w:rPr>
                <w:bCs/>
                <w:noProof/>
                <w:szCs w:val="22"/>
                <w:rPrChange w:id="586" w:author="Jill Boyce" w:date="2018-04-16T21:07:00Z">
                  <w:rPr>
                    <w:bCs/>
                    <w:noProof/>
                  </w:rPr>
                </w:rPrChange>
              </w:rPr>
              <w:t>i</w:t>
            </w:r>
            <w:del w:id="587" w:author="Jill Boyce" w:date="2018-04-16T20:48:00Z">
              <w:r w:rsidRPr="0074673E" w:rsidDel="00614EEC">
                <w:rPr>
                  <w:bCs/>
                  <w:noProof/>
                  <w:szCs w:val="22"/>
                  <w:rPrChange w:id="588" w:author="Jill Boyce" w:date="2018-04-16T21:07:00Z">
                    <w:rPr>
                      <w:bCs/>
                      <w:noProof/>
                    </w:rPr>
                  </w:rPrChange>
                </w:rPr>
                <w:delText xml:space="preserve"> ]</w:delText>
              </w:r>
            </w:del>
            <w:ins w:id="589" w:author="Jill Boyce" w:date="2018-04-16T20:51:00Z">
              <w:r w:rsidR="000E0380" w:rsidRPr="0074673E">
                <w:rPr>
                  <w:bCs/>
                  <w:szCs w:val="22"/>
                  <w:rPrChange w:id="590" w:author="Jill Boyce" w:date="2018-04-16T21:07:00Z">
                    <w:rPr>
                      <w:bCs/>
                    </w:rPr>
                  </w:rPrChange>
                </w:rPr>
                <w:t> </w:t>
              </w:r>
            </w:ins>
            <w:ins w:id="591" w:author="Jill Boyce" w:date="2018-04-16T20:48:00Z">
              <w:r w:rsidR="00614EEC" w:rsidRPr="0074673E">
                <w:rPr>
                  <w:bCs/>
                  <w:noProof/>
                  <w:szCs w:val="22"/>
                  <w:rPrChange w:id="592" w:author="Jill Boyce" w:date="2018-04-16T21:07:00Z">
                    <w:rPr>
                      <w:bCs/>
                      <w:noProof/>
                    </w:rPr>
                  </w:rPrChange>
                </w:rPr>
                <w:t>]</w:t>
              </w:r>
            </w:ins>
            <w:del w:id="593" w:author="Jill Boyce" w:date="2018-04-16T20:48:00Z">
              <w:r w:rsidRPr="0074673E" w:rsidDel="00614EEC">
                <w:rPr>
                  <w:bCs/>
                  <w:szCs w:val="22"/>
                  <w:rPrChange w:id="594" w:author="Jill Boyce" w:date="2018-04-16T21:07:00Z">
                    <w:rPr>
                      <w:bCs/>
                    </w:rPr>
                  </w:rPrChange>
                </w:rPr>
                <w:delText> </w:delText>
              </w:r>
              <w:r w:rsidRPr="0074673E" w:rsidDel="00614EEC">
                <w:rPr>
                  <w:bCs/>
                  <w:noProof/>
                  <w:szCs w:val="22"/>
                  <w:rPrChange w:id="595" w:author="Jill Boyce" w:date="2018-04-16T21:07:00Z">
                    <w:rPr>
                      <w:bCs/>
                      <w:noProof/>
                    </w:rPr>
                  </w:rPrChange>
                </w:rPr>
                <w:delText>]</w:delText>
              </w:r>
            </w:del>
            <w:ins w:id="596" w:author="Jill Boyce" w:date="2018-04-16T20:51:00Z">
              <w:r w:rsidR="000E0380" w:rsidRPr="0074673E">
                <w:rPr>
                  <w:bCs/>
                  <w:szCs w:val="22"/>
                  <w:rPrChange w:id="597" w:author="Jill Boyce" w:date="2018-04-16T21:07:00Z">
                    <w:rPr>
                      <w:bCs/>
                    </w:rPr>
                  </w:rPrChange>
                </w:rPr>
                <w:t> </w:t>
              </w:r>
            </w:ins>
            <w:ins w:id="598" w:author="Jill Boyce" w:date="2018-04-16T20:48:00Z">
              <w:r w:rsidR="00614EEC" w:rsidRPr="0074673E">
                <w:rPr>
                  <w:bCs/>
                  <w:szCs w:val="22"/>
                  <w:rPrChange w:id="599" w:author="Jill Boyce" w:date="2018-04-16T21:07:00Z">
                    <w:rPr>
                      <w:bCs/>
                    </w:rPr>
                  </w:rPrChange>
                </w:rPr>
                <w:t>]</w:t>
              </w:r>
            </w:ins>
          </w:p>
        </w:tc>
        <w:tc>
          <w:tcPr>
            <w:tcW w:w="1260" w:type="dxa"/>
          </w:tcPr>
          <w:p w14:paraId="3E8154D3" w14:textId="77777777" w:rsidR="003F107F" w:rsidRPr="0074673E" w:rsidRDefault="003F107F" w:rsidP="003F107F">
            <w:pPr>
              <w:keepNext/>
              <w:keepLines/>
              <w:spacing w:before="20" w:after="40"/>
              <w:jc w:val="center"/>
              <w:rPr>
                <w:szCs w:val="22"/>
                <w:rPrChange w:id="600" w:author="Jill Boyce" w:date="2018-04-16T21:07:00Z">
                  <w:rPr/>
                </w:rPrChange>
              </w:rPr>
            </w:pPr>
            <w:r w:rsidRPr="0074673E">
              <w:rPr>
                <w:szCs w:val="22"/>
                <w:rPrChange w:id="601" w:author="Jill Boyce" w:date="2018-04-16T21:07:00Z">
                  <w:rPr/>
                </w:rPrChange>
              </w:rPr>
              <w:t>u(1)</w:t>
            </w:r>
          </w:p>
        </w:tc>
      </w:tr>
      <w:tr w:rsidR="003F107F" w:rsidRPr="00A23626" w14:paraId="5F118079" w14:textId="77777777" w:rsidTr="00F3309A">
        <w:trPr>
          <w:cantSplit/>
        </w:trPr>
        <w:tc>
          <w:tcPr>
            <w:tcW w:w="8185" w:type="dxa"/>
          </w:tcPr>
          <w:p w14:paraId="4F80B59E" w14:textId="5A967D1E" w:rsidR="003F107F" w:rsidRPr="0074673E" w:rsidRDefault="003F107F"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602" w:author="Jill Boyce" w:date="2018-04-16T21:07:00Z">
                  <w:rPr>
                    <w:b/>
                    <w:bCs/>
                    <w:noProof/>
                  </w:rPr>
                </w:rPrChange>
              </w:rPr>
            </w:pPr>
            <w:r w:rsidRPr="007165F8">
              <w:rPr>
                <w:b/>
                <w:bCs/>
                <w:noProof/>
                <w:szCs w:val="22"/>
              </w:rPr>
              <w:tab/>
            </w:r>
            <w:r w:rsidRPr="007165F8">
              <w:rPr>
                <w:bCs/>
                <w:noProof/>
                <w:szCs w:val="22"/>
              </w:rPr>
              <w:tab/>
              <w:t>if ( !</w:t>
            </w:r>
            <w:del w:id="603" w:author="Guruvareddiar, Palanivel" w:date="2018-04-14T10:46:00Z">
              <w:r w:rsidRPr="0074673E" w:rsidDel="00311F74">
                <w:rPr>
                  <w:bCs/>
                  <w:noProof/>
                  <w:szCs w:val="22"/>
                  <w:rPrChange w:id="604" w:author="Jill Boyce" w:date="2018-04-16T21:07:00Z">
                    <w:rPr>
                      <w:bCs/>
                      <w:noProof/>
                    </w:rPr>
                  </w:rPrChange>
                </w:rPr>
                <w:delText>object_tracking</w:delText>
              </w:r>
            </w:del>
            <w:ins w:id="605" w:author="Guruvareddiar, Palanivel" w:date="2018-04-16T10:09:00Z">
              <w:r w:rsidRPr="0074673E">
                <w:rPr>
                  <w:bCs/>
                  <w:noProof/>
                  <w:szCs w:val="22"/>
                  <w:rPrChange w:id="606" w:author="Jill Boyce" w:date="2018-04-16T21:07:00Z">
                    <w:rPr>
                      <w:bCs/>
                      <w:noProof/>
                    </w:rPr>
                  </w:rPrChange>
                </w:rPr>
                <w:t>ar</w:t>
              </w:r>
            </w:ins>
            <w:r w:rsidRPr="0074673E">
              <w:rPr>
                <w:noProof/>
                <w:szCs w:val="22"/>
                <w:rPrChange w:id="607" w:author="Jill Boyce" w:date="2018-04-16T21:07:00Z">
                  <w:rPr>
                    <w:noProof/>
                  </w:rPr>
                </w:rPrChange>
              </w:rPr>
              <w:t>_new_</w:t>
            </w:r>
            <w:ins w:id="608" w:author="Guruvareddiar, Palanivel" w:date="2018-04-14T10:47:00Z">
              <w:r w:rsidRPr="0074673E">
                <w:rPr>
                  <w:noProof/>
                  <w:szCs w:val="22"/>
                  <w:rPrChange w:id="609" w:author="Jill Boyce" w:date="2018-04-16T21:07:00Z">
                    <w:rPr>
                      <w:noProof/>
                    </w:rPr>
                  </w:rPrChange>
                </w:rPr>
                <w:t>object</w:t>
              </w:r>
            </w:ins>
            <w:del w:id="610" w:author="Guruvareddiar, Palanivel" w:date="2018-04-14T10:47:00Z">
              <w:r w:rsidRPr="0074673E" w:rsidDel="00311F74">
                <w:rPr>
                  <w:noProof/>
                  <w:szCs w:val="22"/>
                  <w:rPrChange w:id="611" w:author="Jill Boyce" w:date="2018-04-16T21:07:00Z">
                    <w:rPr>
                      <w:noProof/>
                    </w:rPr>
                  </w:rPrChange>
                </w:rPr>
                <w:delText>item</w:delText>
              </w:r>
            </w:del>
            <w:r w:rsidRPr="0074673E">
              <w:rPr>
                <w:noProof/>
                <w:szCs w:val="22"/>
                <w:rPrChange w:id="612" w:author="Jill Boyce" w:date="2018-04-16T21:07:00Z">
                  <w:rPr>
                    <w:noProof/>
                  </w:rPr>
                </w:rPrChange>
              </w:rPr>
              <w:t>_flag</w:t>
            </w:r>
            <w:del w:id="613" w:author="Jill Boyce" w:date="2018-04-16T20:48:00Z">
              <w:r w:rsidRPr="0074673E" w:rsidDel="00614EEC">
                <w:rPr>
                  <w:noProof/>
                  <w:szCs w:val="22"/>
                  <w:rPrChange w:id="614" w:author="Jill Boyce" w:date="2018-04-16T21:07:00Z">
                    <w:rPr>
                      <w:noProof/>
                    </w:rPr>
                  </w:rPrChange>
                </w:rPr>
                <w:delText>[</w:delText>
              </w:r>
              <w:r w:rsidRPr="0074673E" w:rsidDel="00614EEC">
                <w:rPr>
                  <w:bCs/>
                  <w:noProof/>
                  <w:szCs w:val="22"/>
                  <w:rPrChange w:id="615" w:author="Jill Boyce" w:date="2018-04-16T21:07:00Z">
                    <w:rPr>
                      <w:bCs/>
                      <w:noProof/>
                    </w:rPr>
                  </w:rPrChange>
                </w:rPr>
                <w:delText xml:space="preserve"> </w:delText>
              </w:r>
            </w:del>
            <w:ins w:id="616" w:author="Jill Boyce" w:date="2018-04-16T20:48:00Z">
              <w:r w:rsidR="00614EEC" w:rsidRPr="0074673E">
                <w:rPr>
                  <w:noProof/>
                  <w:szCs w:val="22"/>
                  <w:rPrChange w:id="617" w:author="Jill Boyce" w:date="2018-04-16T21:07:00Z">
                    <w:rPr>
                      <w:noProof/>
                    </w:rPr>
                  </w:rPrChange>
                </w:rPr>
                <w:t>[</w:t>
              </w:r>
            </w:ins>
            <w:ins w:id="618" w:author="Jill Boyce" w:date="2018-04-16T20:53:00Z">
              <w:r w:rsidR="000E0380" w:rsidRPr="0074673E">
                <w:rPr>
                  <w:bCs/>
                  <w:szCs w:val="22"/>
                  <w:rPrChange w:id="619" w:author="Jill Boyce" w:date="2018-04-16T21:07:00Z">
                    <w:rPr>
                      <w:bCs/>
                    </w:rPr>
                  </w:rPrChange>
                </w:rPr>
                <w:t> </w:t>
              </w:r>
            </w:ins>
            <w:proofErr w:type="spellStart"/>
            <w:ins w:id="620" w:author="Guruvareddiar, Palanivel" w:date="2018-04-16T10:09:00Z">
              <w:r w:rsidRPr="0074673E">
                <w:rPr>
                  <w:noProof/>
                  <w:szCs w:val="22"/>
                  <w:rPrChange w:id="621" w:author="Jill Boyce" w:date="2018-04-16T21:07:00Z">
                    <w:rPr>
                      <w:noProof/>
                    </w:rPr>
                  </w:rPrChange>
                </w:rPr>
                <w:t>ar</w:t>
              </w:r>
            </w:ins>
            <w:ins w:id="622" w:author="Guruvareddiar, Palanivel" w:date="2018-04-14T10:47:00Z">
              <w:r w:rsidRPr="0074673E">
                <w:rPr>
                  <w:noProof/>
                  <w:szCs w:val="22"/>
                  <w:rPrChange w:id="623" w:author="Jill Boyce" w:date="2018-04-16T21:07:00Z">
                    <w:rPr>
                      <w:b/>
                      <w:bCs/>
                      <w:noProof/>
                    </w:rPr>
                  </w:rPrChange>
                </w:rPr>
                <w:t>_object_idx</w:t>
              </w:r>
            </w:ins>
            <w:proofErr w:type="spellEnd"/>
            <w:del w:id="624" w:author="Guruvareddiar, Palanivel" w:date="2018-04-14T10:47:00Z">
              <w:r w:rsidRPr="007165F8" w:rsidDel="00311F74">
                <w:rPr>
                  <w:noProof/>
                  <w:szCs w:val="22"/>
                </w:rPr>
                <w:delText>object_tracking_item_idx</w:delText>
              </w:r>
            </w:del>
            <w:del w:id="625" w:author="Jill Boyce" w:date="2018-04-16T20:48:00Z">
              <w:r w:rsidRPr="007165F8" w:rsidDel="00614EEC">
                <w:rPr>
                  <w:noProof/>
                  <w:szCs w:val="22"/>
                </w:rPr>
                <w:delText>[</w:delText>
              </w:r>
              <w:r w:rsidRPr="0074673E" w:rsidDel="00614EEC">
                <w:rPr>
                  <w:bCs/>
                  <w:noProof/>
                  <w:szCs w:val="22"/>
                  <w:rPrChange w:id="626" w:author="Jill Boyce" w:date="2018-04-16T21:07:00Z">
                    <w:rPr>
                      <w:bCs/>
                      <w:noProof/>
                    </w:rPr>
                  </w:rPrChange>
                </w:rPr>
                <w:delText xml:space="preserve"> </w:delText>
              </w:r>
            </w:del>
            <w:ins w:id="627" w:author="Jill Boyce" w:date="2018-04-16T20:48:00Z">
              <w:r w:rsidR="00614EEC" w:rsidRPr="0074673E">
                <w:rPr>
                  <w:noProof/>
                  <w:szCs w:val="22"/>
                  <w:rPrChange w:id="628" w:author="Jill Boyce" w:date="2018-04-16T21:07:00Z">
                    <w:rPr>
                      <w:noProof/>
                    </w:rPr>
                  </w:rPrChange>
                </w:rPr>
                <w:t>[</w:t>
              </w:r>
            </w:ins>
            <w:ins w:id="629" w:author="Jill Boyce" w:date="2018-04-16T20:52:00Z">
              <w:r w:rsidR="000E0380" w:rsidRPr="0074673E">
                <w:rPr>
                  <w:bCs/>
                  <w:szCs w:val="22"/>
                  <w:rPrChange w:id="630" w:author="Jill Boyce" w:date="2018-04-16T21:07:00Z">
                    <w:rPr>
                      <w:bCs/>
                    </w:rPr>
                  </w:rPrChange>
                </w:rPr>
                <w:t> </w:t>
              </w:r>
            </w:ins>
            <w:r w:rsidRPr="0074673E">
              <w:rPr>
                <w:bCs/>
                <w:noProof/>
                <w:szCs w:val="22"/>
                <w:rPrChange w:id="631" w:author="Jill Boyce" w:date="2018-04-16T21:07:00Z">
                  <w:rPr>
                    <w:bCs/>
                    <w:noProof/>
                  </w:rPr>
                </w:rPrChange>
              </w:rPr>
              <w:t>i</w:t>
            </w:r>
            <w:del w:id="632" w:author="Jill Boyce" w:date="2018-04-16T20:48:00Z">
              <w:r w:rsidRPr="0074673E" w:rsidDel="00614EEC">
                <w:rPr>
                  <w:bCs/>
                  <w:noProof/>
                  <w:szCs w:val="22"/>
                  <w:rPrChange w:id="633" w:author="Jill Boyce" w:date="2018-04-16T21:07:00Z">
                    <w:rPr>
                      <w:bCs/>
                      <w:noProof/>
                    </w:rPr>
                  </w:rPrChange>
                </w:rPr>
                <w:delText xml:space="preserve"> ]</w:delText>
              </w:r>
            </w:del>
            <w:ins w:id="634" w:author="Jill Boyce" w:date="2018-04-16T20:52:00Z">
              <w:r w:rsidR="000E0380" w:rsidRPr="0074673E">
                <w:rPr>
                  <w:bCs/>
                  <w:szCs w:val="22"/>
                  <w:rPrChange w:id="635" w:author="Jill Boyce" w:date="2018-04-16T21:07:00Z">
                    <w:rPr>
                      <w:bCs/>
                    </w:rPr>
                  </w:rPrChange>
                </w:rPr>
                <w:t> </w:t>
              </w:r>
            </w:ins>
            <w:ins w:id="636" w:author="Jill Boyce" w:date="2018-04-16T20:48:00Z">
              <w:r w:rsidR="00614EEC" w:rsidRPr="0074673E">
                <w:rPr>
                  <w:bCs/>
                  <w:noProof/>
                  <w:szCs w:val="22"/>
                  <w:rPrChange w:id="637" w:author="Jill Boyce" w:date="2018-04-16T21:07:00Z">
                    <w:rPr>
                      <w:bCs/>
                      <w:noProof/>
                    </w:rPr>
                  </w:rPrChange>
                </w:rPr>
                <w:t>]</w:t>
              </w:r>
            </w:ins>
            <w:del w:id="638" w:author="Jill Boyce" w:date="2018-04-16T20:48:00Z">
              <w:r w:rsidRPr="0074673E" w:rsidDel="00614EEC">
                <w:rPr>
                  <w:bCs/>
                  <w:szCs w:val="22"/>
                  <w:rPrChange w:id="639" w:author="Jill Boyce" w:date="2018-04-16T21:07:00Z">
                    <w:rPr>
                      <w:bCs/>
                    </w:rPr>
                  </w:rPrChange>
                </w:rPr>
                <w:delText> </w:delText>
              </w:r>
              <w:r w:rsidRPr="0074673E" w:rsidDel="00614EEC">
                <w:rPr>
                  <w:bCs/>
                  <w:noProof/>
                  <w:szCs w:val="22"/>
                  <w:rPrChange w:id="640" w:author="Jill Boyce" w:date="2018-04-16T21:07:00Z">
                    <w:rPr>
                      <w:bCs/>
                      <w:noProof/>
                    </w:rPr>
                  </w:rPrChange>
                </w:rPr>
                <w:delText>]</w:delText>
              </w:r>
            </w:del>
            <w:ins w:id="641" w:author="Jill Boyce" w:date="2018-04-16T20:52:00Z">
              <w:r w:rsidR="000E0380" w:rsidRPr="0074673E">
                <w:rPr>
                  <w:bCs/>
                  <w:szCs w:val="22"/>
                  <w:rPrChange w:id="642" w:author="Jill Boyce" w:date="2018-04-16T21:07:00Z">
                    <w:rPr>
                      <w:bCs/>
                    </w:rPr>
                  </w:rPrChange>
                </w:rPr>
                <w:t> </w:t>
              </w:r>
            </w:ins>
            <w:ins w:id="643" w:author="Jill Boyce" w:date="2018-04-16T20:48:00Z">
              <w:r w:rsidR="00614EEC" w:rsidRPr="0074673E">
                <w:rPr>
                  <w:bCs/>
                  <w:szCs w:val="22"/>
                  <w:rPrChange w:id="644" w:author="Jill Boyce" w:date="2018-04-16T21:07:00Z">
                    <w:rPr>
                      <w:bCs/>
                    </w:rPr>
                  </w:rPrChange>
                </w:rPr>
                <w:t>]</w:t>
              </w:r>
            </w:ins>
            <w:r w:rsidRPr="0074673E">
              <w:rPr>
                <w:bCs/>
                <w:noProof/>
                <w:szCs w:val="22"/>
                <w:rPrChange w:id="645" w:author="Jill Boyce" w:date="2018-04-16T21:07:00Z">
                  <w:rPr>
                    <w:bCs/>
                    <w:noProof/>
                  </w:rPr>
                </w:rPrChange>
              </w:rPr>
              <w:t xml:space="preserve"> )</w:t>
            </w:r>
          </w:p>
        </w:tc>
        <w:tc>
          <w:tcPr>
            <w:tcW w:w="1260" w:type="dxa"/>
          </w:tcPr>
          <w:p w14:paraId="17C44180" w14:textId="77777777" w:rsidR="003F107F" w:rsidRPr="0074673E" w:rsidRDefault="003F107F" w:rsidP="003F107F">
            <w:pPr>
              <w:keepNext/>
              <w:keepLines/>
              <w:spacing w:before="20" w:after="40"/>
              <w:jc w:val="center"/>
              <w:rPr>
                <w:szCs w:val="22"/>
                <w:rPrChange w:id="646" w:author="Jill Boyce" w:date="2018-04-16T21:07:00Z">
                  <w:rPr/>
                </w:rPrChange>
              </w:rPr>
            </w:pPr>
          </w:p>
        </w:tc>
      </w:tr>
      <w:tr w:rsidR="003F107F" w:rsidRPr="00A23626" w14:paraId="7EBC4A89" w14:textId="77777777" w:rsidTr="00F3309A">
        <w:trPr>
          <w:cantSplit/>
        </w:trPr>
        <w:tc>
          <w:tcPr>
            <w:tcW w:w="8185" w:type="dxa"/>
          </w:tcPr>
          <w:p w14:paraId="3D7A8BE8" w14:textId="48B1ED8F" w:rsidR="003F107F" w:rsidRPr="0074673E" w:rsidRDefault="003F107F"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647" w:author="Jill Boyce" w:date="2018-04-16T21:07:00Z">
                  <w:rPr>
                    <w:b/>
                    <w:bCs/>
                    <w:noProof/>
                  </w:rPr>
                </w:rPrChange>
              </w:rPr>
            </w:pPr>
            <w:r w:rsidRPr="007165F8">
              <w:rPr>
                <w:b/>
                <w:bCs/>
                <w:noProof/>
                <w:szCs w:val="22"/>
              </w:rPr>
              <w:tab/>
            </w:r>
            <w:r w:rsidRPr="007165F8">
              <w:rPr>
                <w:b/>
                <w:bCs/>
                <w:noProof/>
                <w:szCs w:val="22"/>
              </w:rPr>
              <w:tab/>
            </w:r>
            <w:r w:rsidRPr="007165F8">
              <w:rPr>
                <w:b/>
                <w:bCs/>
                <w:noProof/>
                <w:szCs w:val="22"/>
              </w:rPr>
              <w:tab/>
            </w:r>
            <w:del w:id="648" w:author="Guruvareddiar, Palanivel" w:date="2018-04-14T10:47:00Z">
              <w:r w:rsidRPr="007165F8" w:rsidDel="00311F74">
                <w:rPr>
                  <w:b/>
                  <w:bCs/>
                  <w:noProof/>
                  <w:szCs w:val="22"/>
                </w:rPr>
                <w:delText>obj</w:delText>
              </w:r>
              <w:r w:rsidRPr="0074673E" w:rsidDel="00311F74">
                <w:rPr>
                  <w:b/>
                  <w:bCs/>
                  <w:noProof/>
                  <w:szCs w:val="22"/>
                  <w:rPrChange w:id="649" w:author="Jill Boyce" w:date="2018-04-16T21:07:00Z">
                    <w:rPr>
                      <w:b/>
                      <w:bCs/>
                      <w:noProof/>
                    </w:rPr>
                  </w:rPrChange>
                </w:rPr>
                <w:delText>ect_tracking_item</w:delText>
              </w:r>
            </w:del>
            <w:ins w:id="650" w:author="Guruvareddiar, Palanivel" w:date="2018-04-16T10:09:00Z">
              <w:r w:rsidRPr="0074673E">
                <w:rPr>
                  <w:b/>
                  <w:bCs/>
                  <w:noProof/>
                  <w:szCs w:val="22"/>
                  <w:rPrChange w:id="651" w:author="Jill Boyce" w:date="2018-04-16T21:07:00Z">
                    <w:rPr>
                      <w:b/>
                      <w:bCs/>
                      <w:noProof/>
                    </w:rPr>
                  </w:rPrChange>
                </w:rPr>
                <w:t>ar</w:t>
              </w:r>
            </w:ins>
            <w:r w:rsidRPr="0074673E">
              <w:rPr>
                <w:b/>
                <w:bCs/>
                <w:noProof/>
                <w:szCs w:val="22"/>
                <w:rPrChange w:id="652" w:author="Jill Boyce" w:date="2018-04-16T21:07:00Z">
                  <w:rPr>
                    <w:b/>
                    <w:bCs/>
                    <w:noProof/>
                  </w:rPr>
                </w:rPrChange>
              </w:rPr>
              <w:t>_</w:t>
            </w:r>
            <w:r w:rsidRPr="0074673E">
              <w:rPr>
                <w:b/>
                <w:noProof/>
                <w:szCs w:val="22"/>
                <w:rPrChange w:id="653" w:author="Jill Boyce" w:date="2018-04-16T21:07:00Z">
                  <w:rPr>
                    <w:b/>
                    <w:noProof/>
                  </w:rPr>
                </w:rPrChange>
              </w:rPr>
              <w:t>bounding_box_update_flag[</w:t>
            </w:r>
            <w:ins w:id="654" w:author="Jill Boyce" w:date="2018-04-16T20:53:00Z">
              <w:r w:rsidR="000E0380" w:rsidRPr="0074673E">
                <w:rPr>
                  <w:bCs/>
                  <w:szCs w:val="22"/>
                  <w:rPrChange w:id="655" w:author="Jill Boyce" w:date="2018-04-16T21:07:00Z">
                    <w:rPr>
                      <w:bCs/>
                    </w:rPr>
                  </w:rPrChange>
                </w:rPr>
                <w:t> </w:t>
              </w:r>
            </w:ins>
            <w:del w:id="656" w:author="Guruvareddiar, Palanivel" w:date="2018-04-14T15:53:00Z">
              <w:r w:rsidRPr="0074673E" w:rsidDel="0052227D">
                <w:rPr>
                  <w:bCs/>
                  <w:noProof/>
                  <w:szCs w:val="22"/>
                  <w:rPrChange w:id="657" w:author="Jill Boyce" w:date="2018-04-16T21:07:00Z">
                    <w:rPr>
                      <w:bCs/>
                      <w:noProof/>
                    </w:rPr>
                  </w:rPrChange>
                </w:rPr>
                <w:delText xml:space="preserve"> </w:delText>
              </w:r>
            </w:del>
            <w:del w:id="658" w:author="Guruvareddiar, Palanivel" w:date="2018-04-14T11:23:00Z">
              <w:r w:rsidRPr="0074673E" w:rsidDel="008D3FFA">
                <w:rPr>
                  <w:bCs/>
                  <w:noProof/>
                  <w:szCs w:val="22"/>
                  <w:rPrChange w:id="659" w:author="Jill Boyce" w:date="2018-04-16T21:07:00Z">
                    <w:rPr>
                      <w:bCs/>
                      <w:noProof/>
                    </w:rPr>
                  </w:rPrChange>
                </w:rPr>
                <w:delText>object_tracking</w:delText>
              </w:r>
            </w:del>
            <w:ins w:id="660" w:author="Guruvareddiar, Palanivel" w:date="2018-04-16T10:09:00Z">
              <w:r w:rsidRPr="0074673E">
                <w:rPr>
                  <w:bCs/>
                  <w:noProof/>
                  <w:szCs w:val="22"/>
                  <w:rPrChange w:id="661" w:author="Jill Boyce" w:date="2018-04-16T21:07:00Z">
                    <w:rPr>
                      <w:bCs/>
                      <w:noProof/>
                    </w:rPr>
                  </w:rPrChange>
                </w:rPr>
                <w:t>ar</w:t>
              </w:r>
            </w:ins>
            <w:r w:rsidRPr="0074673E">
              <w:rPr>
                <w:bCs/>
                <w:noProof/>
                <w:szCs w:val="22"/>
                <w:rPrChange w:id="662" w:author="Jill Boyce" w:date="2018-04-16T21:07:00Z">
                  <w:rPr>
                    <w:bCs/>
                    <w:noProof/>
                  </w:rPr>
                </w:rPrChange>
              </w:rPr>
              <w:t>_</w:t>
            </w:r>
            <w:del w:id="663" w:author="Guruvareddiar, Palanivel" w:date="2018-04-14T15:20:00Z">
              <w:r w:rsidRPr="0074673E" w:rsidDel="00A57EA3">
                <w:rPr>
                  <w:bCs/>
                  <w:noProof/>
                  <w:szCs w:val="22"/>
                  <w:rPrChange w:id="664" w:author="Jill Boyce" w:date="2018-04-16T21:07:00Z">
                    <w:rPr>
                      <w:bCs/>
                      <w:noProof/>
                    </w:rPr>
                  </w:rPrChange>
                </w:rPr>
                <w:delText>item</w:delText>
              </w:r>
            </w:del>
            <w:ins w:id="665" w:author="Guruvareddiar, Palanivel" w:date="2018-04-14T15:20:00Z">
              <w:r w:rsidRPr="0074673E">
                <w:rPr>
                  <w:bCs/>
                  <w:noProof/>
                  <w:szCs w:val="22"/>
                  <w:rPrChange w:id="666" w:author="Jill Boyce" w:date="2018-04-16T21:07:00Z">
                    <w:rPr>
                      <w:bCs/>
                      <w:noProof/>
                    </w:rPr>
                  </w:rPrChange>
                </w:rPr>
                <w:t>object</w:t>
              </w:r>
            </w:ins>
            <w:r w:rsidRPr="0074673E">
              <w:rPr>
                <w:bCs/>
                <w:noProof/>
                <w:szCs w:val="22"/>
                <w:rPrChange w:id="667" w:author="Jill Boyce" w:date="2018-04-16T21:07:00Z">
                  <w:rPr>
                    <w:bCs/>
                    <w:noProof/>
                  </w:rPr>
                </w:rPrChange>
              </w:rPr>
              <w:t>_idx</w:t>
            </w:r>
            <w:del w:id="668" w:author="Jill Boyce" w:date="2018-04-16T20:48:00Z">
              <w:r w:rsidRPr="0074673E" w:rsidDel="00614EEC">
                <w:rPr>
                  <w:bCs/>
                  <w:noProof/>
                  <w:szCs w:val="22"/>
                  <w:rPrChange w:id="669" w:author="Jill Boyce" w:date="2018-04-16T21:07:00Z">
                    <w:rPr>
                      <w:bCs/>
                      <w:noProof/>
                    </w:rPr>
                  </w:rPrChange>
                </w:rPr>
                <w:delText xml:space="preserve">[ </w:delText>
              </w:r>
            </w:del>
            <w:ins w:id="670" w:author="Jill Boyce" w:date="2018-04-16T20:48:00Z">
              <w:r w:rsidR="00614EEC" w:rsidRPr="0074673E">
                <w:rPr>
                  <w:bCs/>
                  <w:noProof/>
                  <w:szCs w:val="22"/>
                  <w:rPrChange w:id="671" w:author="Jill Boyce" w:date="2018-04-16T21:07:00Z">
                    <w:rPr>
                      <w:bCs/>
                      <w:noProof/>
                    </w:rPr>
                  </w:rPrChange>
                </w:rPr>
                <w:t>[</w:t>
              </w:r>
            </w:ins>
            <w:ins w:id="672" w:author="Jill Boyce" w:date="2018-04-16T20:53:00Z">
              <w:r w:rsidR="000E0380" w:rsidRPr="0074673E">
                <w:rPr>
                  <w:bCs/>
                  <w:szCs w:val="22"/>
                  <w:rPrChange w:id="673" w:author="Jill Boyce" w:date="2018-04-16T21:07:00Z">
                    <w:rPr>
                      <w:bCs/>
                    </w:rPr>
                  </w:rPrChange>
                </w:rPr>
                <w:t> </w:t>
              </w:r>
            </w:ins>
            <w:r w:rsidRPr="0074673E">
              <w:rPr>
                <w:bCs/>
                <w:noProof/>
                <w:szCs w:val="22"/>
                <w:rPrChange w:id="674" w:author="Jill Boyce" w:date="2018-04-16T21:07:00Z">
                  <w:rPr>
                    <w:bCs/>
                    <w:noProof/>
                  </w:rPr>
                </w:rPrChange>
              </w:rPr>
              <w:t>i</w:t>
            </w:r>
            <w:del w:id="675" w:author="Jill Boyce" w:date="2018-04-16T20:48:00Z">
              <w:r w:rsidRPr="0074673E" w:rsidDel="00614EEC">
                <w:rPr>
                  <w:bCs/>
                  <w:noProof/>
                  <w:szCs w:val="22"/>
                  <w:rPrChange w:id="676" w:author="Jill Boyce" w:date="2018-04-16T21:07:00Z">
                    <w:rPr>
                      <w:bCs/>
                      <w:noProof/>
                    </w:rPr>
                  </w:rPrChange>
                </w:rPr>
                <w:delText xml:space="preserve"> ]</w:delText>
              </w:r>
            </w:del>
            <w:ins w:id="677" w:author="Jill Boyce" w:date="2018-04-16T20:53:00Z">
              <w:r w:rsidR="000E0380" w:rsidRPr="0074673E">
                <w:rPr>
                  <w:bCs/>
                  <w:szCs w:val="22"/>
                  <w:rPrChange w:id="678" w:author="Jill Boyce" w:date="2018-04-16T21:07:00Z">
                    <w:rPr>
                      <w:bCs/>
                    </w:rPr>
                  </w:rPrChange>
                </w:rPr>
                <w:t> </w:t>
              </w:r>
            </w:ins>
            <w:ins w:id="679" w:author="Jill Boyce" w:date="2018-04-16T20:48:00Z">
              <w:r w:rsidR="00614EEC" w:rsidRPr="0074673E">
                <w:rPr>
                  <w:bCs/>
                  <w:noProof/>
                  <w:szCs w:val="22"/>
                  <w:rPrChange w:id="680" w:author="Jill Boyce" w:date="2018-04-16T21:07:00Z">
                    <w:rPr>
                      <w:bCs/>
                      <w:noProof/>
                    </w:rPr>
                  </w:rPrChange>
                </w:rPr>
                <w:t>]</w:t>
              </w:r>
            </w:ins>
            <w:del w:id="681" w:author="Jill Boyce" w:date="2018-04-16T20:48:00Z">
              <w:r w:rsidRPr="0074673E" w:rsidDel="00614EEC">
                <w:rPr>
                  <w:bCs/>
                  <w:szCs w:val="22"/>
                  <w:rPrChange w:id="682" w:author="Jill Boyce" w:date="2018-04-16T21:07:00Z">
                    <w:rPr>
                      <w:bCs/>
                    </w:rPr>
                  </w:rPrChange>
                </w:rPr>
                <w:delText> </w:delText>
              </w:r>
              <w:r w:rsidRPr="0074673E" w:rsidDel="00614EEC">
                <w:rPr>
                  <w:bCs/>
                  <w:noProof/>
                  <w:szCs w:val="22"/>
                  <w:rPrChange w:id="683" w:author="Jill Boyce" w:date="2018-04-16T21:07:00Z">
                    <w:rPr>
                      <w:bCs/>
                      <w:noProof/>
                    </w:rPr>
                  </w:rPrChange>
                </w:rPr>
                <w:delText>]</w:delText>
              </w:r>
            </w:del>
            <w:ins w:id="684" w:author="Jill Boyce" w:date="2018-04-16T20:53:00Z">
              <w:r w:rsidR="000E0380" w:rsidRPr="0074673E">
                <w:rPr>
                  <w:bCs/>
                  <w:szCs w:val="22"/>
                  <w:rPrChange w:id="685" w:author="Jill Boyce" w:date="2018-04-16T21:07:00Z">
                    <w:rPr>
                      <w:bCs/>
                    </w:rPr>
                  </w:rPrChange>
                </w:rPr>
                <w:t> </w:t>
              </w:r>
            </w:ins>
            <w:ins w:id="686" w:author="Jill Boyce" w:date="2018-04-16T20:48:00Z">
              <w:r w:rsidR="00614EEC" w:rsidRPr="0074673E">
                <w:rPr>
                  <w:bCs/>
                  <w:szCs w:val="22"/>
                  <w:rPrChange w:id="687" w:author="Jill Boyce" w:date="2018-04-16T21:07:00Z">
                    <w:rPr>
                      <w:bCs/>
                    </w:rPr>
                  </w:rPrChange>
                </w:rPr>
                <w:t>]</w:t>
              </w:r>
            </w:ins>
          </w:p>
        </w:tc>
        <w:tc>
          <w:tcPr>
            <w:tcW w:w="1260" w:type="dxa"/>
          </w:tcPr>
          <w:p w14:paraId="215616FA" w14:textId="77777777" w:rsidR="003F107F" w:rsidRPr="0074673E" w:rsidRDefault="003F107F" w:rsidP="003F107F">
            <w:pPr>
              <w:keepNext/>
              <w:keepLines/>
              <w:spacing w:before="20" w:after="40"/>
              <w:jc w:val="center"/>
              <w:rPr>
                <w:szCs w:val="22"/>
                <w:rPrChange w:id="688" w:author="Jill Boyce" w:date="2018-04-16T21:07:00Z">
                  <w:rPr/>
                </w:rPrChange>
              </w:rPr>
            </w:pPr>
            <w:r w:rsidRPr="0074673E">
              <w:rPr>
                <w:szCs w:val="22"/>
                <w:rPrChange w:id="689" w:author="Jill Boyce" w:date="2018-04-16T21:07:00Z">
                  <w:rPr/>
                </w:rPrChange>
              </w:rPr>
              <w:t>u(1)</w:t>
            </w:r>
          </w:p>
        </w:tc>
      </w:tr>
      <w:tr w:rsidR="003F107F" w:rsidRPr="00A23626" w14:paraId="5F0EAA44" w14:textId="77777777" w:rsidTr="00F3309A">
        <w:trPr>
          <w:cantSplit/>
        </w:trPr>
        <w:tc>
          <w:tcPr>
            <w:tcW w:w="8185" w:type="dxa"/>
          </w:tcPr>
          <w:p w14:paraId="1884622F" w14:textId="20EC3D77" w:rsidR="003F107F" w:rsidRPr="0074673E" w:rsidDel="003F107F" w:rsidRDefault="003F107F"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del w:id="690" w:author="Guruvareddiar, Palanivel" w:date="2018-04-16T10:12:00Z"/>
                <w:noProof/>
                <w:szCs w:val="22"/>
                <w:rPrChange w:id="691" w:author="Jill Boyce" w:date="2018-04-16T21:07:00Z">
                  <w:rPr>
                    <w:del w:id="692" w:author="Guruvareddiar, Palanivel" w:date="2018-04-16T10:12:00Z"/>
                    <w:noProof/>
                  </w:rPr>
                </w:rPrChange>
              </w:rPr>
            </w:pPr>
            <w:r w:rsidRPr="007165F8">
              <w:rPr>
                <w:b/>
                <w:bCs/>
                <w:noProof/>
                <w:szCs w:val="22"/>
              </w:rPr>
              <w:lastRenderedPageBreak/>
              <w:tab/>
            </w:r>
            <w:r w:rsidRPr="007165F8">
              <w:rPr>
                <w:b/>
                <w:bCs/>
                <w:noProof/>
                <w:szCs w:val="22"/>
              </w:rPr>
              <w:tab/>
            </w:r>
            <w:r w:rsidRPr="007165F8">
              <w:rPr>
                <w:noProof/>
                <w:szCs w:val="22"/>
              </w:rPr>
              <w:t>if( </w:t>
            </w:r>
            <w:del w:id="693" w:author="Guruvareddiar, Palanivel" w:date="2018-04-14T11:23:00Z">
              <w:r w:rsidRPr="0074673E" w:rsidDel="008D3FFA">
                <w:rPr>
                  <w:bCs/>
                  <w:noProof/>
                  <w:szCs w:val="22"/>
                  <w:rPrChange w:id="694" w:author="Jill Boyce" w:date="2018-04-16T21:07:00Z">
                    <w:rPr>
                      <w:bCs/>
                      <w:noProof/>
                    </w:rPr>
                  </w:rPrChange>
                </w:rPr>
                <w:delText>object_tracking</w:delText>
              </w:r>
            </w:del>
            <w:ins w:id="695" w:author="Guruvareddiar, Palanivel" w:date="2018-04-16T10:09:00Z">
              <w:r w:rsidRPr="0074673E">
                <w:rPr>
                  <w:bCs/>
                  <w:noProof/>
                  <w:szCs w:val="22"/>
                  <w:rPrChange w:id="696" w:author="Jill Boyce" w:date="2018-04-16T21:07:00Z">
                    <w:rPr>
                      <w:bCs/>
                      <w:noProof/>
                    </w:rPr>
                  </w:rPrChange>
                </w:rPr>
                <w:t>ar</w:t>
              </w:r>
            </w:ins>
            <w:r w:rsidRPr="0074673E">
              <w:rPr>
                <w:noProof/>
                <w:szCs w:val="22"/>
                <w:rPrChange w:id="697" w:author="Jill Boyce" w:date="2018-04-16T21:07:00Z">
                  <w:rPr>
                    <w:noProof/>
                  </w:rPr>
                </w:rPrChange>
              </w:rPr>
              <w:t>_new_</w:t>
            </w:r>
            <w:del w:id="698" w:author="Guruvareddiar, Palanivel" w:date="2018-04-14T15:20:00Z">
              <w:r w:rsidRPr="0074673E" w:rsidDel="00A57EA3">
                <w:rPr>
                  <w:noProof/>
                  <w:szCs w:val="22"/>
                  <w:rPrChange w:id="699" w:author="Jill Boyce" w:date="2018-04-16T21:07:00Z">
                    <w:rPr>
                      <w:noProof/>
                    </w:rPr>
                  </w:rPrChange>
                </w:rPr>
                <w:delText>item</w:delText>
              </w:r>
            </w:del>
            <w:ins w:id="700" w:author="Guruvareddiar, Palanivel" w:date="2018-04-14T15:20:00Z">
              <w:r w:rsidRPr="0074673E">
                <w:rPr>
                  <w:noProof/>
                  <w:szCs w:val="22"/>
                  <w:rPrChange w:id="701" w:author="Jill Boyce" w:date="2018-04-16T21:07:00Z">
                    <w:rPr>
                      <w:noProof/>
                    </w:rPr>
                  </w:rPrChange>
                </w:rPr>
                <w:t>object</w:t>
              </w:r>
            </w:ins>
            <w:r w:rsidRPr="0074673E">
              <w:rPr>
                <w:noProof/>
                <w:szCs w:val="22"/>
                <w:rPrChange w:id="702" w:author="Jill Boyce" w:date="2018-04-16T21:07:00Z">
                  <w:rPr>
                    <w:noProof/>
                  </w:rPr>
                </w:rPrChange>
              </w:rPr>
              <w:t>_flag</w:t>
            </w:r>
            <w:del w:id="703" w:author="Jill Boyce" w:date="2018-04-16T20:48:00Z">
              <w:r w:rsidRPr="0074673E" w:rsidDel="00614EEC">
                <w:rPr>
                  <w:bCs/>
                  <w:noProof/>
                  <w:szCs w:val="22"/>
                  <w:rPrChange w:id="704" w:author="Jill Boyce" w:date="2018-04-16T21:07:00Z">
                    <w:rPr>
                      <w:b/>
                      <w:noProof/>
                    </w:rPr>
                  </w:rPrChange>
                </w:rPr>
                <w:delText>[</w:delText>
              </w:r>
              <w:r w:rsidRPr="007165F8" w:rsidDel="00614EEC">
                <w:rPr>
                  <w:bCs/>
                  <w:noProof/>
                  <w:szCs w:val="22"/>
                </w:rPr>
                <w:delText xml:space="preserve"> </w:delText>
              </w:r>
            </w:del>
            <w:ins w:id="705" w:author="Jill Boyce" w:date="2018-04-16T20:48:00Z">
              <w:r w:rsidR="00614EEC" w:rsidRPr="007165F8">
                <w:rPr>
                  <w:bCs/>
                  <w:noProof/>
                  <w:szCs w:val="22"/>
                </w:rPr>
                <w:t>[</w:t>
              </w:r>
            </w:ins>
            <w:ins w:id="706" w:author="Jill Boyce" w:date="2018-04-16T20:51:00Z">
              <w:r w:rsidR="000E0380" w:rsidRPr="0074673E">
                <w:rPr>
                  <w:bCs/>
                  <w:szCs w:val="22"/>
                  <w:rPrChange w:id="707" w:author="Jill Boyce" w:date="2018-04-16T21:07:00Z">
                    <w:rPr>
                      <w:bCs/>
                    </w:rPr>
                  </w:rPrChange>
                </w:rPr>
                <w:t> </w:t>
              </w:r>
            </w:ins>
            <w:del w:id="708" w:author="Guruvareddiar, Palanivel" w:date="2018-04-14T11:23:00Z">
              <w:r w:rsidRPr="0074673E" w:rsidDel="008D3FFA">
                <w:rPr>
                  <w:bCs/>
                  <w:noProof/>
                  <w:szCs w:val="22"/>
                  <w:rPrChange w:id="709" w:author="Jill Boyce" w:date="2018-04-16T21:07:00Z">
                    <w:rPr>
                      <w:bCs/>
                      <w:noProof/>
                    </w:rPr>
                  </w:rPrChange>
                </w:rPr>
                <w:delText>object_tracking</w:delText>
              </w:r>
            </w:del>
            <w:ins w:id="710" w:author="Guruvareddiar, Palanivel" w:date="2018-04-16T10:09:00Z">
              <w:r w:rsidRPr="0074673E">
                <w:rPr>
                  <w:bCs/>
                  <w:noProof/>
                  <w:szCs w:val="22"/>
                  <w:rPrChange w:id="711" w:author="Jill Boyce" w:date="2018-04-16T21:07:00Z">
                    <w:rPr>
                      <w:bCs/>
                      <w:noProof/>
                    </w:rPr>
                  </w:rPrChange>
                </w:rPr>
                <w:t>ar</w:t>
              </w:r>
            </w:ins>
            <w:r w:rsidRPr="0074673E">
              <w:rPr>
                <w:bCs/>
                <w:noProof/>
                <w:szCs w:val="22"/>
                <w:rPrChange w:id="712" w:author="Jill Boyce" w:date="2018-04-16T21:07:00Z">
                  <w:rPr>
                    <w:bCs/>
                    <w:noProof/>
                  </w:rPr>
                </w:rPrChange>
              </w:rPr>
              <w:t>_</w:t>
            </w:r>
            <w:del w:id="713" w:author="Guruvareddiar, Palanivel" w:date="2018-04-14T15:20:00Z">
              <w:r w:rsidRPr="0074673E" w:rsidDel="00A57EA3">
                <w:rPr>
                  <w:bCs/>
                  <w:noProof/>
                  <w:szCs w:val="22"/>
                  <w:rPrChange w:id="714" w:author="Jill Boyce" w:date="2018-04-16T21:07:00Z">
                    <w:rPr>
                      <w:bCs/>
                      <w:noProof/>
                    </w:rPr>
                  </w:rPrChange>
                </w:rPr>
                <w:delText>item</w:delText>
              </w:r>
            </w:del>
            <w:ins w:id="715" w:author="Guruvareddiar, Palanivel" w:date="2018-04-14T15:20:00Z">
              <w:r w:rsidRPr="0074673E">
                <w:rPr>
                  <w:bCs/>
                  <w:noProof/>
                  <w:szCs w:val="22"/>
                  <w:rPrChange w:id="716" w:author="Jill Boyce" w:date="2018-04-16T21:07:00Z">
                    <w:rPr>
                      <w:bCs/>
                      <w:noProof/>
                    </w:rPr>
                  </w:rPrChange>
                </w:rPr>
                <w:t>object</w:t>
              </w:r>
            </w:ins>
            <w:r w:rsidRPr="0074673E">
              <w:rPr>
                <w:bCs/>
                <w:noProof/>
                <w:szCs w:val="22"/>
                <w:rPrChange w:id="717" w:author="Jill Boyce" w:date="2018-04-16T21:07:00Z">
                  <w:rPr>
                    <w:bCs/>
                    <w:noProof/>
                  </w:rPr>
                </w:rPrChange>
              </w:rPr>
              <w:t>_idx</w:t>
            </w:r>
            <w:del w:id="718" w:author="Jill Boyce" w:date="2018-04-16T20:48:00Z">
              <w:r w:rsidRPr="0074673E" w:rsidDel="00614EEC">
                <w:rPr>
                  <w:bCs/>
                  <w:noProof/>
                  <w:szCs w:val="22"/>
                  <w:rPrChange w:id="719" w:author="Jill Boyce" w:date="2018-04-16T21:07:00Z">
                    <w:rPr>
                      <w:bCs/>
                      <w:noProof/>
                    </w:rPr>
                  </w:rPrChange>
                </w:rPr>
                <w:delText xml:space="preserve">[ </w:delText>
              </w:r>
            </w:del>
            <w:ins w:id="720" w:author="Jill Boyce" w:date="2018-04-16T20:48:00Z">
              <w:r w:rsidR="00614EEC" w:rsidRPr="0074673E">
                <w:rPr>
                  <w:bCs/>
                  <w:noProof/>
                  <w:szCs w:val="22"/>
                  <w:rPrChange w:id="721" w:author="Jill Boyce" w:date="2018-04-16T21:07:00Z">
                    <w:rPr>
                      <w:bCs/>
                      <w:noProof/>
                    </w:rPr>
                  </w:rPrChange>
                </w:rPr>
                <w:t>[</w:t>
              </w:r>
            </w:ins>
            <w:ins w:id="722" w:author="Jill Boyce" w:date="2018-04-16T20:51:00Z">
              <w:r w:rsidR="000E0380" w:rsidRPr="0074673E">
                <w:rPr>
                  <w:bCs/>
                  <w:szCs w:val="22"/>
                  <w:rPrChange w:id="723" w:author="Jill Boyce" w:date="2018-04-16T21:07:00Z">
                    <w:rPr>
                      <w:bCs/>
                    </w:rPr>
                  </w:rPrChange>
                </w:rPr>
                <w:t> </w:t>
              </w:r>
            </w:ins>
            <w:r w:rsidRPr="0074673E">
              <w:rPr>
                <w:bCs/>
                <w:noProof/>
                <w:szCs w:val="22"/>
                <w:rPrChange w:id="724" w:author="Jill Boyce" w:date="2018-04-16T21:07:00Z">
                  <w:rPr>
                    <w:bCs/>
                    <w:noProof/>
                  </w:rPr>
                </w:rPrChange>
              </w:rPr>
              <w:t>i</w:t>
            </w:r>
            <w:del w:id="725" w:author="Jill Boyce" w:date="2018-04-16T20:48:00Z">
              <w:r w:rsidRPr="0074673E" w:rsidDel="00614EEC">
                <w:rPr>
                  <w:bCs/>
                  <w:noProof/>
                  <w:szCs w:val="22"/>
                  <w:rPrChange w:id="726" w:author="Jill Boyce" w:date="2018-04-16T21:07:00Z">
                    <w:rPr>
                      <w:bCs/>
                      <w:noProof/>
                    </w:rPr>
                  </w:rPrChange>
                </w:rPr>
                <w:delText xml:space="preserve"> ]</w:delText>
              </w:r>
            </w:del>
            <w:ins w:id="727" w:author="Jill Boyce" w:date="2018-04-16T20:51:00Z">
              <w:r w:rsidR="000E0380" w:rsidRPr="0074673E">
                <w:rPr>
                  <w:bCs/>
                  <w:szCs w:val="22"/>
                  <w:rPrChange w:id="728" w:author="Jill Boyce" w:date="2018-04-16T21:07:00Z">
                    <w:rPr>
                      <w:bCs/>
                    </w:rPr>
                  </w:rPrChange>
                </w:rPr>
                <w:t> </w:t>
              </w:r>
            </w:ins>
            <w:ins w:id="729" w:author="Jill Boyce" w:date="2018-04-16T20:48:00Z">
              <w:r w:rsidR="00614EEC" w:rsidRPr="0074673E">
                <w:rPr>
                  <w:bCs/>
                  <w:noProof/>
                  <w:szCs w:val="22"/>
                  <w:rPrChange w:id="730" w:author="Jill Boyce" w:date="2018-04-16T21:07:00Z">
                    <w:rPr>
                      <w:bCs/>
                      <w:noProof/>
                    </w:rPr>
                  </w:rPrChange>
                </w:rPr>
                <w:t>]</w:t>
              </w:r>
            </w:ins>
            <w:r w:rsidRPr="0074673E">
              <w:rPr>
                <w:bCs/>
                <w:szCs w:val="22"/>
                <w:rPrChange w:id="731" w:author="Jill Boyce" w:date="2018-04-16T21:07:00Z">
                  <w:rPr>
                    <w:bCs/>
                  </w:rPr>
                </w:rPrChange>
              </w:rPr>
              <w:t> </w:t>
            </w:r>
            <w:del w:id="732" w:author="Jill Boyce" w:date="2018-04-16T20:51:00Z">
              <w:r w:rsidRPr="0074673E" w:rsidDel="000E0380">
                <w:rPr>
                  <w:bCs/>
                  <w:szCs w:val="22"/>
                  <w:rPrChange w:id="733" w:author="Jill Boyce" w:date="2018-04-16T21:07:00Z">
                    <w:rPr>
                      <w:bCs/>
                    </w:rPr>
                  </w:rPrChange>
                </w:rPr>
                <w:delText xml:space="preserve"> </w:delText>
              </w:r>
            </w:del>
            <w:r w:rsidRPr="0074673E">
              <w:rPr>
                <w:bCs/>
                <w:szCs w:val="22"/>
                <w:rPrChange w:id="734" w:author="Jill Boyce" w:date="2018-04-16T21:07:00Z">
                  <w:rPr>
                    <w:bCs/>
                  </w:rPr>
                </w:rPrChange>
              </w:rPr>
              <w:t>&amp;&amp;</w:t>
            </w:r>
            <w:ins w:id="735" w:author="Jill Boyce" w:date="2018-04-16T20:51:00Z">
              <w:r w:rsidR="000E0380" w:rsidRPr="0074673E">
                <w:rPr>
                  <w:bCs/>
                  <w:szCs w:val="22"/>
                  <w:rPrChange w:id="736" w:author="Jill Boyce" w:date="2018-04-16T21:07:00Z">
                    <w:rPr>
                      <w:bCs/>
                    </w:rPr>
                  </w:rPrChange>
                </w:rPr>
                <w:t> </w:t>
              </w:r>
            </w:ins>
            <w:proofErr w:type="spellStart"/>
            <w:ins w:id="737" w:author="Guruvareddiar, Palanivel" w:date="2018-04-16T10:12:00Z">
              <w:del w:id="738" w:author="Jill Boyce" w:date="2018-04-16T20:51:00Z">
                <w:r w:rsidRPr="0074673E" w:rsidDel="000E0380">
                  <w:rPr>
                    <w:bCs/>
                    <w:szCs w:val="22"/>
                    <w:rPrChange w:id="739" w:author="Jill Boyce" w:date="2018-04-16T21:07:00Z">
                      <w:rPr>
                        <w:bCs/>
                      </w:rPr>
                    </w:rPrChange>
                  </w:rPr>
                  <w:delText xml:space="preserve"> </w:delText>
                </w:r>
                <w:r w:rsidRPr="0074673E" w:rsidDel="000E0380">
                  <w:rPr>
                    <w:noProof/>
                    <w:szCs w:val="22"/>
                    <w:rPrChange w:id="740" w:author="Jill Boyce" w:date="2018-04-16T21:07:00Z">
                      <w:rPr>
                        <w:noProof/>
                      </w:rPr>
                    </w:rPrChange>
                  </w:rPr>
                  <w:delText xml:space="preserve"> </w:delText>
                </w:r>
              </w:del>
              <w:r w:rsidRPr="0074673E">
                <w:rPr>
                  <w:noProof/>
                  <w:szCs w:val="22"/>
                  <w:rPrChange w:id="741" w:author="Jill Boyce" w:date="2018-04-16T21:07:00Z">
                    <w:rPr>
                      <w:noProof/>
                    </w:rPr>
                  </w:rPrChange>
                </w:rPr>
                <w:t>ar_object_label</w:t>
              </w:r>
              <w:proofErr w:type="spellEnd"/>
              <w:r w:rsidRPr="0074673E">
                <w:rPr>
                  <w:noProof/>
                  <w:szCs w:val="22"/>
                  <w:rPrChange w:id="742" w:author="Jill Boyce" w:date="2018-04-16T21:07:00Z">
                    <w:rPr>
                      <w:noProof/>
                    </w:rPr>
                  </w:rPrChange>
                </w:rPr>
                <w:t>_</w:t>
              </w:r>
              <w:r w:rsidRPr="0074673E" w:rsidDel="00AE7A66">
                <w:rPr>
                  <w:noProof/>
                  <w:szCs w:val="22"/>
                  <w:rPrChange w:id="743" w:author="Jill Boyce" w:date="2018-04-16T21:07:00Z">
                    <w:rPr>
                      <w:noProof/>
                    </w:rPr>
                  </w:rPrChange>
                </w:rPr>
                <w:t xml:space="preserve"> </w:t>
              </w:r>
              <w:r w:rsidRPr="0074673E">
                <w:rPr>
                  <w:noProof/>
                  <w:szCs w:val="22"/>
                  <w:rPrChange w:id="744" w:author="Jill Boyce" w:date="2018-04-16T21:07:00Z">
                    <w:rPr>
                      <w:noProof/>
                    </w:rPr>
                  </w:rPrChange>
                </w:rPr>
                <w:t>present_flag</w:t>
              </w:r>
              <w:r w:rsidRPr="0074673E">
                <w:rPr>
                  <w:bCs/>
                  <w:szCs w:val="22"/>
                  <w:rPrChange w:id="745" w:author="Jill Boyce" w:date="2018-04-16T21:07:00Z">
                    <w:rPr>
                      <w:bCs/>
                    </w:rPr>
                  </w:rPrChange>
                </w:rPr>
                <w:t xml:space="preserve"> </w:t>
              </w:r>
            </w:ins>
            <w:ins w:id="746" w:author="Jill Boyce" w:date="2018-04-16T20:51:00Z">
              <w:r w:rsidR="000E0380" w:rsidRPr="0074673E">
                <w:rPr>
                  <w:bCs/>
                  <w:szCs w:val="22"/>
                  <w:rPrChange w:id="747" w:author="Jill Boyce" w:date="2018-04-16T21:07:00Z">
                    <w:rPr>
                      <w:bCs/>
                    </w:rPr>
                  </w:rPrChange>
                </w:rPr>
                <w:t> </w:t>
              </w:r>
            </w:ins>
            <w:ins w:id="748" w:author="Guruvareddiar, Palanivel" w:date="2018-04-16T10:12:00Z">
              <w:del w:id="749" w:author="Jill Boyce" w:date="2018-04-16T20:51:00Z">
                <w:r w:rsidRPr="0074673E" w:rsidDel="000E0380">
                  <w:rPr>
                    <w:noProof/>
                    <w:szCs w:val="22"/>
                    <w:rPrChange w:id="750" w:author="Jill Boyce" w:date="2018-04-16T21:07:00Z">
                      <w:rPr>
                        <w:noProof/>
                      </w:rPr>
                    </w:rPrChange>
                  </w:rPr>
                  <w:delText>)</w:delText>
                </w:r>
              </w:del>
              <w:r w:rsidRPr="0074673E">
                <w:rPr>
                  <w:noProof/>
                  <w:szCs w:val="22"/>
                  <w:rPrChange w:id="751" w:author="Jill Boyce" w:date="2018-04-16T21:07:00Z">
                    <w:rPr>
                      <w:noProof/>
                    </w:rPr>
                  </w:rPrChange>
                </w:rPr>
                <w:t xml:space="preserve"> {</w:t>
              </w:r>
            </w:ins>
            <w:del w:id="752" w:author="Guruvareddiar, Palanivel" w:date="2018-04-16T10:12:00Z">
              <w:r w:rsidRPr="0074673E" w:rsidDel="003F107F">
                <w:rPr>
                  <w:noProof/>
                  <w:szCs w:val="22"/>
                  <w:rPrChange w:id="753" w:author="Jill Boyce" w:date="2018-04-16T21:07:00Z">
                    <w:rPr>
                      <w:noProof/>
                    </w:rPr>
                  </w:rPrChange>
                </w:rPr>
                <w:delText xml:space="preserve"> </w:delText>
              </w:r>
            </w:del>
          </w:p>
          <w:p w14:paraId="29B754A8" w14:textId="6662F1F0" w:rsidR="003F107F" w:rsidRPr="0074673E" w:rsidRDefault="003F107F" w:rsidP="00DD1547">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754" w:author="Jill Boyce" w:date="2018-04-16T21:07:00Z">
                  <w:rPr>
                    <w:b/>
                    <w:bCs/>
                    <w:noProof/>
                  </w:rPr>
                </w:rPrChange>
              </w:rPr>
            </w:pPr>
            <w:r w:rsidRPr="0074673E">
              <w:rPr>
                <w:noProof/>
                <w:szCs w:val="22"/>
                <w:rPrChange w:id="755" w:author="Jill Boyce" w:date="2018-04-16T21:07:00Z">
                  <w:rPr>
                    <w:noProof/>
                  </w:rPr>
                </w:rPrChange>
              </w:rPr>
              <w:t xml:space="preserve">  </w:t>
            </w:r>
            <w:r w:rsidRPr="0074673E">
              <w:rPr>
                <w:b/>
                <w:bCs/>
                <w:noProof/>
                <w:szCs w:val="22"/>
                <w:rPrChange w:id="756" w:author="Jill Boyce" w:date="2018-04-16T21:07:00Z">
                  <w:rPr>
                    <w:b/>
                    <w:bCs/>
                    <w:noProof/>
                  </w:rPr>
                </w:rPrChange>
              </w:rPr>
              <w:tab/>
            </w:r>
            <w:r w:rsidRPr="0074673E">
              <w:rPr>
                <w:b/>
                <w:bCs/>
                <w:noProof/>
                <w:szCs w:val="22"/>
                <w:rPrChange w:id="757" w:author="Jill Boyce" w:date="2018-04-16T21:07:00Z">
                  <w:rPr>
                    <w:b/>
                    <w:bCs/>
                    <w:noProof/>
                  </w:rPr>
                </w:rPrChange>
              </w:rPr>
              <w:tab/>
            </w:r>
            <w:r w:rsidRPr="0074673E">
              <w:rPr>
                <w:b/>
                <w:bCs/>
                <w:noProof/>
                <w:szCs w:val="22"/>
                <w:rPrChange w:id="758" w:author="Jill Boyce" w:date="2018-04-16T21:07:00Z">
                  <w:rPr>
                    <w:b/>
                    <w:bCs/>
                    <w:noProof/>
                  </w:rPr>
                </w:rPrChange>
              </w:rPr>
              <w:tab/>
            </w:r>
            <w:del w:id="759" w:author="Guruvareddiar, Palanivel" w:date="2018-04-14T15:53:00Z">
              <w:r w:rsidRPr="0074673E" w:rsidDel="0052227D">
                <w:rPr>
                  <w:b/>
                  <w:bCs/>
                  <w:noProof/>
                  <w:szCs w:val="22"/>
                  <w:rPrChange w:id="760" w:author="Jill Boyce" w:date="2018-04-16T21:07:00Z">
                    <w:rPr>
                      <w:b/>
                      <w:bCs/>
                      <w:noProof/>
                    </w:rPr>
                  </w:rPrChange>
                </w:rPr>
                <w:tab/>
              </w:r>
            </w:del>
            <w:del w:id="761" w:author="Guruvareddiar, Palanivel" w:date="2018-04-14T15:24:00Z">
              <w:r w:rsidRPr="0074673E" w:rsidDel="00A57EA3">
                <w:rPr>
                  <w:noProof/>
                  <w:szCs w:val="22"/>
                  <w:rPrChange w:id="762" w:author="Jill Boyce" w:date="2018-04-16T21:07:00Z">
                    <w:rPr>
                      <w:noProof/>
                    </w:rPr>
                  </w:rPrChange>
                </w:rPr>
                <w:delText xml:space="preserve">    </w:delText>
              </w:r>
            </w:del>
            <w:del w:id="763" w:author="Guruvareddiar, Palanivel" w:date="2018-04-14T11:23:00Z">
              <w:r w:rsidRPr="0074673E" w:rsidDel="008D3FFA">
                <w:rPr>
                  <w:noProof/>
                  <w:szCs w:val="22"/>
                  <w:rPrChange w:id="764" w:author="Jill Boyce" w:date="2018-04-16T21:07:00Z">
                    <w:rPr>
                      <w:noProof/>
                    </w:rPr>
                  </w:rPrChange>
                </w:rPr>
                <w:delText>object_tracking</w:delText>
              </w:r>
            </w:del>
            <w:del w:id="765" w:author="Guruvareddiar, Palanivel" w:date="2018-04-16T10:12:00Z">
              <w:r w:rsidRPr="0074673E" w:rsidDel="003F107F">
                <w:rPr>
                  <w:noProof/>
                  <w:szCs w:val="22"/>
                  <w:rPrChange w:id="766" w:author="Jill Boyce" w:date="2018-04-16T21:07:00Z">
                    <w:rPr>
                      <w:noProof/>
                    </w:rPr>
                  </w:rPrChange>
                </w:rPr>
                <w:delText>_</w:delText>
              </w:r>
            </w:del>
            <w:del w:id="767" w:author="Guruvareddiar, Palanivel" w:date="2018-04-14T15:20:00Z">
              <w:r w:rsidRPr="0074673E" w:rsidDel="00A57EA3">
                <w:rPr>
                  <w:noProof/>
                  <w:szCs w:val="22"/>
                  <w:rPrChange w:id="768" w:author="Jill Boyce" w:date="2018-04-16T21:07:00Z">
                    <w:rPr>
                      <w:noProof/>
                    </w:rPr>
                  </w:rPrChange>
                </w:rPr>
                <w:delText>item</w:delText>
              </w:r>
            </w:del>
            <w:del w:id="769" w:author="Guruvareddiar, Palanivel" w:date="2018-04-16T10:12:00Z">
              <w:r w:rsidRPr="0074673E" w:rsidDel="003F107F">
                <w:rPr>
                  <w:noProof/>
                  <w:szCs w:val="22"/>
                  <w:rPrChange w:id="770" w:author="Jill Boyce" w:date="2018-04-16T21:07:00Z">
                    <w:rPr>
                      <w:noProof/>
                    </w:rPr>
                  </w:rPrChange>
                </w:rPr>
                <w:delText>_label_ present_flag</w:delText>
              </w:r>
              <w:r w:rsidRPr="0074673E" w:rsidDel="003F107F">
                <w:rPr>
                  <w:bCs/>
                  <w:szCs w:val="22"/>
                  <w:rPrChange w:id="771" w:author="Jill Boyce" w:date="2018-04-16T21:07:00Z">
                    <w:rPr>
                      <w:bCs/>
                    </w:rPr>
                  </w:rPrChange>
                </w:rPr>
                <w:delText xml:space="preserve"> </w:delText>
              </w:r>
              <w:r w:rsidRPr="0074673E" w:rsidDel="003F107F">
                <w:rPr>
                  <w:noProof/>
                  <w:szCs w:val="22"/>
                  <w:rPrChange w:id="772" w:author="Jill Boyce" w:date="2018-04-16T21:07:00Z">
                    <w:rPr>
                      <w:noProof/>
                    </w:rPr>
                  </w:rPrChange>
                </w:rPr>
                <w:delText>) {</w:delText>
              </w:r>
            </w:del>
            <w:del w:id="773" w:author="Jill Boyce" w:date="2018-04-16T20:53:00Z">
              <w:r w:rsidRPr="0074673E" w:rsidDel="000E0380">
                <w:rPr>
                  <w:noProof/>
                  <w:szCs w:val="22"/>
                  <w:rPrChange w:id="774" w:author="Jill Boyce" w:date="2018-04-16T21:07:00Z">
                    <w:rPr>
                      <w:noProof/>
                    </w:rPr>
                  </w:rPrChange>
                </w:rPr>
                <w:delText xml:space="preserve"> </w:delText>
              </w:r>
              <w:r w:rsidRPr="0074673E" w:rsidDel="000E0380">
                <w:rPr>
                  <w:b/>
                  <w:bCs/>
                  <w:noProof/>
                  <w:szCs w:val="22"/>
                  <w:rPrChange w:id="775" w:author="Jill Boyce" w:date="2018-04-16T21:07:00Z">
                    <w:rPr>
                      <w:b/>
                      <w:bCs/>
                      <w:noProof/>
                    </w:rPr>
                  </w:rPrChange>
                </w:rPr>
                <w:delText xml:space="preserve"> </w:delText>
              </w:r>
            </w:del>
          </w:p>
        </w:tc>
        <w:tc>
          <w:tcPr>
            <w:tcW w:w="1260" w:type="dxa"/>
          </w:tcPr>
          <w:p w14:paraId="7937719E" w14:textId="77777777" w:rsidR="003F107F" w:rsidRPr="0074673E" w:rsidRDefault="003F107F" w:rsidP="003F107F">
            <w:pPr>
              <w:keepNext/>
              <w:keepLines/>
              <w:spacing w:before="20" w:after="40"/>
              <w:jc w:val="center"/>
              <w:rPr>
                <w:bCs/>
                <w:noProof/>
                <w:szCs w:val="22"/>
                <w:rPrChange w:id="776" w:author="Jill Boyce" w:date="2018-04-16T21:07:00Z">
                  <w:rPr>
                    <w:bCs/>
                    <w:noProof/>
                  </w:rPr>
                </w:rPrChange>
              </w:rPr>
            </w:pPr>
          </w:p>
        </w:tc>
      </w:tr>
      <w:tr w:rsidR="003F107F" w:rsidRPr="00A23626" w14:paraId="57774E4B" w14:textId="77777777" w:rsidTr="00F3309A">
        <w:trPr>
          <w:cantSplit/>
        </w:trPr>
        <w:tc>
          <w:tcPr>
            <w:tcW w:w="8185" w:type="dxa"/>
          </w:tcPr>
          <w:p w14:paraId="50A6D3E2" w14:textId="2F992192" w:rsidR="003F107F" w:rsidRPr="0074673E" w:rsidRDefault="003F107F" w:rsidP="007165F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777" w:author="Jill Boyce" w:date="2018-04-16T21:07:00Z">
                  <w:rPr>
                    <w:b/>
                    <w:bCs/>
                    <w:noProof/>
                  </w:rPr>
                </w:rPrChange>
              </w:rPr>
            </w:pPr>
            <w:r w:rsidRPr="007165F8">
              <w:rPr>
                <w:b/>
                <w:bCs/>
                <w:noProof/>
                <w:szCs w:val="22"/>
              </w:rPr>
              <w:tab/>
            </w:r>
            <w:r w:rsidRPr="007165F8">
              <w:rPr>
                <w:b/>
                <w:bCs/>
                <w:noProof/>
                <w:szCs w:val="22"/>
              </w:rPr>
              <w:tab/>
            </w:r>
            <w:r w:rsidRPr="007165F8">
              <w:rPr>
                <w:b/>
                <w:bCs/>
                <w:noProof/>
                <w:szCs w:val="22"/>
              </w:rPr>
              <w:tab/>
            </w:r>
            <w:del w:id="778" w:author="Guruvareddiar, Palanivel" w:date="2018-04-14T11:23:00Z">
              <w:r w:rsidRPr="007165F8" w:rsidDel="008D3FFA">
                <w:rPr>
                  <w:b/>
                  <w:bCs/>
                  <w:noProof/>
                  <w:szCs w:val="22"/>
                </w:rPr>
                <w:delText>object_tracking</w:delText>
              </w:r>
            </w:del>
            <w:ins w:id="779" w:author="Guruvareddiar, Palanivel" w:date="2018-04-16T10:09:00Z">
              <w:r w:rsidRPr="0074673E">
                <w:rPr>
                  <w:b/>
                  <w:bCs/>
                  <w:noProof/>
                  <w:szCs w:val="22"/>
                  <w:rPrChange w:id="780" w:author="Jill Boyce" w:date="2018-04-16T21:07:00Z">
                    <w:rPr>
                      <w:b/>
                      <w:bCs/>
                      <w:noProof/>
                    </w:rPr>
                  </w:rPrChange>
                </w:rPr>
                <w:t>ar</w:t>
              </w:r>
            </w:ins>
            <w:r w:rsidRPr="0074673E">
              <w:rPr>
                <w:b/>
                <w:bCs/>
                <w:noProof/>
                <w:szCs w:val="22"/>
                <w:rPrChange w:id="781" w:author="Jill Boyce" w:date="2018-04-16T21:07:00Z">
                  <w:rPr>
                    <w:b/>
                    <w:bCs/>
                    <w:noProof/>
                  </w:rPr>
                </w:rPrChange>
              </w:rPr>
              <w:t>_</w:t>
            </w:r>
            <w:del w:id="782" w:author="Guruvareddiar, Palanivel" w:date="2018-04-14T15:20:00Z">
              <w:r w:rsidRPr="0074673E" w:rsidDel="00A57EA3">
                <w:rPr>
                  <w:b/>
                  <w:bCs/>
                  <w:noProof/>
                  <w:szCs w:val="22"/>
                  <w:rPrChange w:id="783" w:author="Jill Boyce" w:date="2018-04-16T21:07:00Z">
                    <w:rPr>
                      <w:b/>
                      <w:bCs/>
                      <w:noProof/>
                    </w:rPr>
                  </w:rPrChange>
                </w:rPr>
                <w:delText>item</w:delText>
              </w:r>
            </w:del>
            <w:ins w:id="784" w:author="Guruvareddiar, Palanivel" w:date="2018-04-14T15:20:00Z">
              <w:r w:rsidRPr="0074673E">
                <w:rPr>
                  <w:b/>
                  <w:bCs/>
                  <w:noProof/>
                  <w:szCs w:val="22"/>
                  <w:rPrChange w:id="785" w:author="Jill Boyce" w:date="2018-04-16T21:07:00Z">
                    <w:rPr>
                      <w:b/>
                      <w:bCs/>
                      <w:noProof/>
                    </w:rPr>
                  </w:rPrChange>
                </w:rPr>
                <w:t>object</w:t>
              </w:r>
            </w:ins>
            <w:r w:rsidRPr="0074673E">
              <w:rPr>
                <w:b/>
                <w:bCs/>
                <w:noProof/>
                <w:szCs w:val="22"/>
                <w:rPrChange w:id="786" w:author="Jill Boyce" w:date="2018-04-16T21:07:00Z">
                  <w:rPr>
                    <w:b/>
                    <w:bCs/>
                    <w:noProof/>
                  </w:rPr>
                </w:rPrChange>
              </w:rPr>
              <w:t>_label_idc</w:t>
            </w:r>
            <w:del w:id="787" w:author="Jill Boyce" w:date="2018-04-16T20:48:00Z">
              <w:r w:rsidRPr="0074673E" w:rsidDel="00614EEC">
                <w:rPr>
                  <w:noProof/>
                  <w:szCs w:val="22"/>
                  <w:rPrChange w:id="788" w:author="Jill Boyce" w:date="2018-04-16T21:07:00Z">
                    <w:rPr>
                      <w:b/>
                      <w:bCs/>
                      <w:noProof/>
                    </w:rPr>
                  </w:rPrChange>
                </w:rPr>
                <w:delText>[</w:delText>
              </w:r>
              <w:r w:rsidRPr="007165F8" w:rsidDel="00614EEC">
                <w:rPr>
                  <w:noProof/>
                  <w:szCs w:val="22"/>
                </w:rPr>
                <w:delText xml:space="preserve"> </w:delText>
              </w:r>
            </w:del>
            <w:ins w:id="789" w:author="Jill Boyce" w:date="2018-04-16T20:48:00Z">
              <w:r w:rsidR="00614EEC" w:rsidRPr="007165F8">
                <w:rPr>
                  <w:noProof/>
                  <w:szCs w:val="22"/>
                </w:rPr>
                <w:t>[</w:t>
              </w:r>
            </w:ins>
            <w:del w:id="790" w:author="Guruvareddiar, Palanivel" w:date="2018-04-14T11:23:00Z">
              <w:r w:rsidRPr="0074673E" w:rsidDel="008D3FFA">
                <w:rPr>
                  <w:bCs/>
                  <w:noProof/>
                  <w:szCs w:val="22"/>
                  <w:rPrChange w:id="791" w:author="Jill Boyce" w:date="2018-04-16T21:07:00Z">
                    <w:rPr>
                      <w:bCs/>
                      <w:noProof/>
                    </w:rPr>
                  </w:rPrChange>
                </w:rPr>
                <w:delText>object_tracking</w:delText>
              </w:r>
            </w:del>
            <w:ins w:id="792" w:author="Guruvareddiar, Palanivel" w:date="2018-04-16T10:09:00Z">
              <w:r w:rsidRPr="0074673E">
                <w:rPr>
                  <w:bCs/>
                  <w:noProof/>
                  <w:szCs w:val="22"/>
                  <w:rPrChange w:id="793" w:author="Jill Boyce" w:date="2018-04-16T21:07:00Z">
                    <w:rPr>
                      <w:bCs/>
                      <w:noProof/>
                    </w:rPr>
                  </w:rPrChange>
                </w:rPr>
                <w:t>ar</w:t>
              </w:r>
            </w:ins>
            <w:r w:rsidRPr="0074673E">
              <w:rPr>
                <w:bCs/>
                <w:noProof/>
                <w:szCs w:val="22"/>
                <w:rPrChange w:id="794" w:author="Jill Boyce" w:date="2018-04-16T21:07:00Z">
                  <w:rPr>
                    <w:bCs/>
                    <w:noProof/>
                  </w:rPr>
                </w:rPrChange>
              </w:rPr>
              <w:t>_</w:t>
            </w:r>
            <w:del w:id="795" w:author="Guruvareddiar, Palanivel" w:date="2018-04-14T15:20:00Z">
              <w:r w:rsidRPr="0074673E" w:rsidDel="00A57EA3">
                <w:rPr>
                  <w:bCs/>
                  <w:noProof/>
                  <w:szCs w:val="22"/>
                  <w:rPrChange w:id="796" w:author="Jill Boyce" w:date="2018-04-16T21:07:00Z">
                    <w:rPr>
                      <w:bCs/>
                      <w:noProof/>
                    </w:rPr>
                  </w:rPrChange>
                </w:rPr>
                <w:delText>item</w:delText>
              </w:r>
            </w:del>
            <w:ins w:id="797" w:author="Guruvareddiar, Palanivel" w:date="2018-04-14T15:20:00Z">
              <w:r w:rsidRPr="0074673E">
                <w:rPr>
                  <w:bCs/>
                  <w:noProof/>
                  <w:szCs w:val="22"/>
                  <w:rPrChange w:id="798" w:author="Jill Boyce" w:date="2018-04-16T21:07:00Z">
                    <w:rPr>
                      <w:bCs/>
                      <w:noProof/>
                    </w:rPr>
                  </w:rPrChange>
                </w:rPr>
                <w:t>object</w:t>
              </w:r>
            </w:ins>
            <w:r w:rsidRPr="0074673E">
              <w:rPr>
                <w:bCs/>
                <w:noProof/>
                <w:szCs w:val="22"/>
                <w:rPrChange w:id="799" w:author="Jill Boyce" w:date="2018-04-16T21:07:00Z">
                  <w:rPr>
                    <w:bCs/>
                    <w:noProof/>
                  </w:rPr>
                </w:rPrChange>
              </w:rPr>
              <w:t>_idx</w:t>
            </w:r>
            <w:del w:id="800" w:author="Jill Boyce" w:date="2018-04-16T20:48:00Z">
              <w:r w:rsidRPr="0074673E" w:rsidDel="00614EEC">
                <w:rPr>
                  <w:bCs/>
                  <w:noProof/>
                  <w:szCs w:val="22"/>
                  <w:rPrChange w:id="801" w:author="Jill Boyce" w:date="2018-04-16T21:07:00Z">
                    <w:rPr>
                      <w:bCs/>
                      <w:noProof/>
                    </w:rPr>
                  </w:rPrChange>
                </w:rPr>
                <w:delText xml:space="preserve">[ </w:delText>
              </w:r>
            </w:del>
            <w:ins w:id="802" w:author="Jill Boyce" w:date="2018-04-16T20:48:00Z">
              <w:r w:rsidR="00614EEC" w:rsidRPr="0074673E">
                <w:rPr>
                  <w:bCs/>
                  <w:noProof/>
                  <w:szCs w:val="22"/>
                  <w:rPrChange w:id="803" w:author="Jill Boyce" w:date="2018-04-16T21:07:00Z">
                    <w:rPr>
                      <w:bCs/>
                      <w:noProof/>
                    </w:rPr>
                  </w:rPrChange>
                </w:rPr>
                <w:t>[</w:t>
              </w:r>
            </w:ins>
            <w:ins w:id="804" w:author="Jill Boyce" w:date="2018-04-16T20:51:00Z">
              <w:r w:rsidR="000E0380" w:rsidRPr="0074673E">
                <w:rPr>
                  <w:bCs/>
                  <w:szCs w:val="22"/>
                  <w:rPrChange w:id="805" w:author="Jill Boyce" w:date="2018-04-16T21:07:00Z">
                    <w:rPr>
                      <w:bCs/>
                    </w:rPr>
                  </w:rPrChange>
                </w:rPr>
                <w:t> </w:t>
              </w:r>
            </w:ins>
            <w:r w:rsidRPr="0074673E">
              <w:rPr>
                <w:bCs/>
                <w:noProof/>
                <w:szCs w:val="22"/>
                <w:rPrChange w:id="806" w:author="Jill Boyce" w:date="2018-04-16T21:07:00Z">
                  <w:rPr>
                    <w:bCs/>
                    <w:noProof/>
                  </w:rPr>
                </w:rPrChange>
              </w:rPr>
              <w:t>i</w:t>
            </w:r>
            <w:del w:id="807" w:author="Jill Boyce" w:date="2018-04-16T20:48:00Z">
              <w:r w:rsidRPr="0074673E" w:rsidDel="00614EEC">
                <w:rPr>
                  <w:bCs/>
                  <w:noProof/>
                  <w:szCs w:val="22"/>
                  <w:rPrChange w:id="808" w:author="Jill Boyce" w:date="2018-04-16T21:07:00Z">
                    <w:rPr>
                      <w:bCs/>
                      <w:noProof/>
                    </w:rPr>
                  </w:rPrChange>
                </w:rPr>
                <w:delText xml:space="preserve"> ]</w:delText>
              </w:r>
            </w:del>
            <w:ins w:id="809" w:author="Jill Boyce" w:date="2018-04-16T20:51:00Z">
              <w:r w:rsidR="000E0380" w:rsidRPr="0074673E">
                <w:rPr>
                  <w:bCs/>
                  <w:szCs w:val="22"/>
                  <w:rPrChange w:id="810" w:author="Jill Boyce" w:date="2018-04-16T21:07:00Z">
                    <w:rPr>
                      <w:bCs/>
                    </w:rPr>
                  </w:rPrChange>
                </w:rPr>
                <w:t> </w:t>
              </w:r>
            </w:ins>
            <w:ins w:id="811" w:author="Jill Boyce" w:date="2018-04-16T20:48:00Z">
              <w:r w:rsidR="00614EEC" w:rsidRPr="0074673E">
                <w:rPr>
                  <w:bCs/>
                  <w:noProof/>
                  <w:szCs w:val="22"/>
                  <w:rPrChange w:id="812" w:author="Jill Boyce" w:date="2018-04-16T21:07:00Z">
                    <w:rPr>
                      <w:bCs/>
                      <w:noProof/>
                    </w:rPr>
                  </w:rPrChange>
                </w:rPr>
                <w:t>]</w:t>
              </w:r>
            </w:ins>
            <w:del w:id="813" w:author="Jill Boyce" w:date="2018-04-16T20:48:00Z">
              <w:r w:rsidRPr="0074673E" w:rsidDel="00614EEC">
                <w:rPr>
                  <w:bCs/>
                  <w:szCs w:val="22"/>
                  <w:rPrChange w:id="814" w:author="Jill Boyce" w:date="2018-04-16T21:07:00Z">
                    <w:rPr>
                      <w:bCs/>
                    </w:rPr>
                  </w:rPrChange>
                </w:rPr>
                <w:delText> </w:delText>
              </w:r>
              <w:r w:rsidRPr="0074673E" w:rsidDel="00614EEC">
                <w:rPr>
                  <w:noProof/>
                  <w:szCs w:val="22"/>
                  <w:rPrChange w:id="815" w:author="Jill Boyce" w:date="2018-04-16T21:07:00Z">
                    <w:rPr>
                      <w:noProof/>
                    </w:rPr>
                  </w:rPrChange>
                </w:rPr>
                <w:delText>]</w:delText>
              </w:r>
            </w:del>
            <w:ins w:id="816" w:author="Jill Boyce" w:date="2018-04-16T20:51:00Z">
              <w:r w:rsidR="000E0380" w:rsidRPr="0074673E">
                <w:rPr>
                  <w:bCs/>
                  <w:szCs w:val="22"/>
                  <w:rPrChange w:id="817" w:author="Jill Boyce" w:date="2018-04-16T21:07:00Z">
                    <w:rPr>
                      <w:bCs/>
                    </w:rPr>
                  </w:rPrChange>
                </w:rPr>
                <w:t> </w:t>
              </w:r>
            </w:ins>
            <w:ins w:id="818" w:author="Jill Boyce" w:date="2018-04-16T20:48:00Z">
              <w:r w:rsidR="00614EEC" w:rsidRPr="0074673E">
                <w:rPr>
                  <w:bCs/>
                  <w:szCs w:val="22"/>
                  <w:rPrChange w:id="819" w:author="Jill Boyce" w:date="2018-04-16T21:07:00Z">
                    <w:rPr>
                      <w:bCs/>
                    </w:rPr>
                  </w:rPrChange>
                </w:rPr>
                <w:t>]</w:t>
              </w:r>
            </w:ins>
          </w:p>
        </w:tc>
        <w:tc>
          <w:tcPr>
            <w:tcW w:w="1260" w:type="dxa"/>
          </w:tcPr>
          <w:p w14:paraId="2B1B757F" w14:textId="77777777" w:rsidR="003F107F" w:rsidRPr="0074673E" w:rsidRDefault="003F107F" w:rsidP="003F107F">
            <w:pPr>
              <w:keepNext/>
              <w:keepLines/>
              <w:spacing w:before="20" w:after="40"/>
              <w:jc w:val="center"/>
              <w:rPr>
                <w:bCs/>
                <w:noProof/>
                <w:szCs w:val="22"/>
                <w:rPrChange w:id="820" w:author="Jill Boyce" w:date="2018-04-16T21:07:00Z">
                  <w:rPr>
                    <w:bCs/>
                    <w:noProof/>
                  </w:rPr>
                </w:rPrChange>
              </w:rPr>
            </w:pPr>
            <w:proofErr w:type="spellStart"/>
            <w:r w:rsidRPr="0074673E">
              <w:rPr>
                <w:szCs w:val="22"/>
                <w:rPrChange w:id="821" w:author="Jill Boyce" w:date="2018-04-16T21:07:00Z">
                  <w:rPr/>
                </w:rPrChange>
              </w:rPr>
              <w:t>ue</w:t>
            </w:r>
            <w:proofErr w:type="spellEnd"/>
            <w:r w:rsidRPr="0074673E">
              <w:rPr>
                <w:szCs w:val="22"/>
                <w:rPrChange w:id="822" w:author="Jill Boyce" w:date="2018-04-16T21:07:00Z">
                  <w:rPr/>
                </w:rPrChange>
              </w:rPr>
              <w:t>(v)</w:t>
            </w:r>
          </w:p>
        </w:tc>
      </w:tr>
      <w:tr w:rsidR="006F5DA5" w:rsidRPr="00A23626" w14:paraId="2C88B8DA" w14:textId="77777777" w:rsidTr="00F3309A">
        <w:trPr>
          <w:cantSplit/>
          <w:ins w:id="823" w:author="Guruvareddiar, Palanivel" w:date="2018-04-16T10:24:00Z"/>
        </w:trPr>
        <w:tc>
          <w:tcPr>
            <w:tcW w:w="8185" w:type="dxa"/>
          </w:tcPr>
          <w:p w14:paraId="1208F6CA" w14:textId="675F19B7" w:rsidR="006F5DA5" w:rsidRPr="0074673E" w:rsidRDefault="006F5DA5"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824" w:author="Guruvareddiar, Palanivel" w:date="2018-04-16T10:24:00Z"/>
                <w:noProof/>
                <w:szCs w:val="22"/>
                <w:rPrChange w:id="825" w:author="Jill Boyce" w:date="2018-04-16T21:07:00Z">
                  <w:rPr>
                    <w:ins w:id="826" w:author="Guruvareddiar, Palanivel" w:date="2018-04-16T10:24:00Z"/>
                    <w:b/>
                    <w:bCs/>
                    <w:noProof/>
                  </w:rPr>
                </w:rPrChange>
              </w:rPr>
            </w:pPr>
            <w:ins w:id="827" w:author="Guruvareddiar, Palanivel" w:date="2018-04-16T10:24:00Z">
              <w:r w:rsidRPr="007165F8">
                <w:rPr>
                  <w:b/>
                  <w:bCs/>
                  <w:noProof/>
                  <w:szCs w:val="22"/>
                </w:rPr>
                <w:tab/>
              </w:r>
              <w:r w:rsidRPr="007165F8">
                <w:rPr>
                  <w:b/>
                  <w:bCs/>
                  <w:noProof/>
                  <w:szCs w:val="22"/>
                </w:rPr>
                <w:tab/>
              </w:r>
              <w:r w:rsidRPr="0074673E">
                <w:rPr>
                  <w:noProof/>
                  <w:szCs w:val="22"/>
                  <w:rPrChange w:id="828" w:author="Jill Boyce" w:date="2018-04-16T21:07:00Z">
                    <w:rPr>
                      <w:b/>
                      <w:bCs/>
                      <w:noProof/>
                    </w:rPr>
                  </w:rPrChange>
                </w:rPr>
                <w:t>if (ar_partial_object_flag_present_flag)</w:t>
              </w:r>
            </w:ins>
          </w:p>
        </w:tc>
        <w:tc>
          <w:tcPr>
            <w:tcW w:w="1260" w:type="dxa"/>
          </w:tcPr>
          <w:p w14:paraId="7CF05F66" w14:textId="77777777" w:rsidR="006F5DA5" w:rsidRPr="007165F8" w:rsidRDefault="006F5DA5" w:rsidP="003F107F">
            <w:pPr>
              <w:keepNext/>
              <w:keepLines/>
              <w:spacing w:before="20" w:after="40"/>
              <w:jc w:val="center"/>
              <w:rPr>
                <w:ins w:id="829" w:author="Guruvareddiar, Palanivel" w:date="2018-04-16T10:24:00Z"/>
                <w:szCs w:val="22"/>
              </w:rPr>
            </w:pPr>
          </w:p>
        </w:tc>
      </w:tr>
      <w:tr w:rsidR="006F5DA5" w:rsidRPr="00A23626" w14:paraId="45D3ECE1" w14:textId="77777777" w:rsidTr="00F3309A">
        <w:trPr>
          <w:cantSplit/>
          <w:ins w:id="830" w:author="Guruvareddiar, Palanivel" w:date="2018-04-16T10:25:00Z"/>
        </w:trPr>
        <w:tc>
          <w:tcPr>
            <w:tcW w:w="8185" w:type="dxa"/>
          </w:tcPr>
          <w:p w14:paraId="35074209" w14:textId="36658F1C" w:rsidR="006F5DA5" w:rsidRPr="007165F8" w:rsidRDefault="006F5DA5"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831" w:author="Guruvareddiar, Palanivel" w:date="2018-04-16T10:25:00Z"/>
                <w:b/>
                <w:bCs/>
                <w:noProof/>
                <w:szCs w:val="22"/>
              </w:rPr>
            </w:pPr>
            <w:ins w:id="832" w:author="Guruvareddiar, Palanivel" w:date="2018-04-16T10:25:00Z">
              <w:r w:rsidRPr="007165F8">
                <w:rPr>
                  <w:b/>
                  <w:bCs/>
                  <w:noProof/>
                  <w:szCs w:val="22"/>
                </w:rPr>
                <w:tab/>
              </w:r>
              <w:r w:rsidRPr="007165F8">
                <w:rPr>
                  <w:b/>
                  <w:bCs/>
                  <w:noProof/>
                  <w:szCs w:val="22"/>
                </w:rPr>
                <w:tab/>
              </w:r>
              <w:r w:rsidRPr="007165F8">
                <w:rPr>
                  <w:b/>
                  <w:bCs/>
                  <w:noProof/>
                  <w:szCs w:val="22"/>
                </w:rPr>
                <w:tab/>
                <w:t>ar_partial_object_flag</w:t>
              </w:r>
              <w:del w:id="833" w:author="Jill Boyce" w:date="2018-04-16T20:48:00Z">
                <w:r w:rsidRPr="0074673E" w:rsidDel="00614EEC">
                  <w:rPr>
                    <w:noProof/>
                    <w:szCs w:val="22"/>
                    <w:rPrChange w:id="834" w:author="Jill Boyce" w:date="2018-04-16T21:07:00Z">
                      <w:rPr>
                        <w:b/>
                        <w:bCs/>
                        <w:noProof/>
                      </w:rPr>
                    </w:rPrChange>
                  </w:rPr>
                  <w:delText xml:space="preserve">[ </w:delText>
                </w:r>
              </w:del>
            </w:ins>
            <w:ins w:id="835" w:author="Jill Boyce" w:date="2018-04-16T20:48:00Z">
              <w:r w:rsidR="00614EEC" w:rsidRPr="007165F8">
                <w:rPr>
                  <w:noProof/>
                  <w:szCs w:val="22"/>
                </w:rPr>
                <w:t>[</w:t>
              </w:r>
            </w:ins>
            <w:ins w:id="836" w:author="Jill Boyce" w:date="2018-04-16T20:53:00Z">
              <w:r w:rsidR="000E0380" w:rsidRPr="007165F8">
                <w:rPr>
                  <w:bCs/>
                  <w:szCs w:val="22"/>
                </w:rPr>
                <w:t> </w:t>
              </w:r>
            </w:ins>
            <w:proofErr w:type="spellStart"/>
            <w:ins w:id="837" w:author="Guruvareddiar, Palanivel" w:date="2018-04-16T10:25:00Z">
              <w:r w:rsidRPr="0074673E">
                <w:rPr>
                  <w:noProof/>
                  <w:szCs w:val="22"/>
                  <w:rPrChange w:id="838" w:author="Jill Boyce" w:date="2018-04-16T21:07:00Z">
                    <w:rPr>
                      <w:b/>
                      <w:bCs/>
                      <w:noProof/>
                    </w:rPr>
                  </w:rPrChange>
                </w:rPr>
                <w:t>ar_object_idx</w:t>
              </w:r>
              <w:proofErr w:type="spellEnd"/>
              <w:r w:rsidRPr="0074673E">
                <w:rPr>
                  <w:noProof/>
                  <w:szCs w:val="22"/>
                  <w:rPrChange w:id="839" w:author="Jill Boyce" w:date="2018-04-16T21:07:00Z">
                    <w:rPr>
                      <w:b/>
                      <w:bCs/>
                      <w:noProof/>
                    </w:rPr>
                  </w:rPrChange>
                </w:rPr>
                <w:t xml:space="preserve"> </w:t>
              </w:r>
              <w:del w:id="840" w:author="Jill Boyce" w:date="2018-04-16T20:58:00Z">
                <w:r w:rsidRPr="0074673E" w:rsidDel="000E0380">
                  <w:rPr>
                    <w:noProof/>
                    <w:szCs w:val="22"/>
                    <w:rPrChange w:id="841" w:author="Jill Boyce" w:date="2018-04-16T21:07:00Z">
                      <w:rPr>
                        <w:b/>
                        <w:bCs/>
                        <w:noProof/>
                      </w:rPr>
                    </w:rPrChange>
                  </w:rPr>
                  <w:delText>[i]</w:delText>
                </w:r>
              </w:del>
            </w:ins>
            <w:ins w:id="842" w:author="Jill Boyce" w:date="2018-04-16T20:58:00Z">
              <w:r w:rsidR="000E0380" w:rsidRPr="007165F8">
                <w:rPr>
                  <w:noProof/>
                  <w:szCs w:val="22"/>
                </w:rPr>
                <w:t xml:space="preserve">[ i ] </w:t>
              </w:r>
            </w:ins>
            <w:ins w:id="843" w:author="Guruvareddiar, Palanivel" w:date="2018-04-16T10:26:00Z">
              <w:del w:id="844" w:author="Jill Boyce" w:date="2018-04-16T20:48:00Z">
                <w:r w:rsidRPr="0074673E" w:rsidDel="00614EEC">
                  <w:rPr>
                    <w:noProof/>
                    <w:szCs w:val="22"/>
                    <w:rPrChange w:id="845" w:author="Jill Boyce" w:date="2018-04-16T21:07:00Z">
                      <w:rPr>
                        <w:b/>
                        <w:bCs/>
                        <w:noProof/>
                      </w:rPr>
                    </w:rPrChange>
                  </w:rPr>
                  <w:delText xml:space="preserve"> ]</w:delText>
                </w:r>
              </w:del>
            </w:ins>
            <w:ins w:id="846" w:author="Jill Boyce" w:date="2018-04-16T20:48:00Z">
              <w:r w:rsidR="00614EEC" w:rsidRPr="007165F8">
                <w:rPr>
                  <w:noProof/>
                  <w:szCs w:val="22"/>
                </w:rPr>
                <w:t>]</w:t>
              </w:r>
            </w:ins>
          </w:p>
        </w:tc>
        <w:tc>
          <w:tcPr>
            <w:tcW w:w="1260" w:type="dxa"/>
          </w:tcPr>
          <w:p w14:paraId="727D23D1" w14:textId="028E1333" w:rsidR="006F5DA5" w:rsidRPr="0074673E" w:rsidRDefault="00067322" w:rsidP="003F107F">
            <w:pPr>
              <w:keepNext/>
              <w:keepLines/>
              <w:spacing w:before="20" w:after="40"/>
              <w:jc w:val="center"/>
              <w:rPr>
                <w:ins w:id="847" w:author="Guruvareddiar, Palanivel" w:date="2018-04-16T10:25:00Z"/>
                <w:szCs w:val="22"/>
                <w:rPrChange w:id="848" w:author="Jill Boyce" w:date="2018-04-16T21:07:00Z">
                  <w:rPr>
                    <w:ins w:id="849" w:author="Guruvareddiar, Palanivel" w:date="2018-04-16T10:25:00Z"/>
                  </w:rPr>
                </w:rPrChange>
              </w:rPr>
            </w:pPr>
            <w:ins w:id="850" w:author="Guruvareddiar, Palanivel" w:date="2018-04-16T10:56:00Z">
              <w:r w:rsidRPr="0074673E">
                <w:rPr>
                  <w:szCs w:val="22"/>
                  <w:rPrChange w:id="851" w:author="Jill Boyce" w:date="2018-04-16T21:07:00Z">
                    <w:rPr/>
                  </w:rPrChange>
                </w:rPr>
                <w:t>u(1)</w:t>
              </w:r>
            </w:ins>
          </w:p>
        </w:tc>
      </w:tr>
      <w:tr w:rsidR="003F107F" w:rsidRPr="00A23626" w14:paraId="387680F5" w14:textId="77777777" w:rsidTr="00F3309A">
        <w:trPr>
          <w:cantSplit/>
        </w:trPr>
        <w:tc>
          <w:tcPr>
            <w:tcW w:w="8185" w:type="dxa"/>
          </w:tcPr>
          <w:p w14:paraId="17038630" w14:textId="521D9AC1"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szCs w:val="22"/>
                <w:rPrChange w:id="852" w:author="Jill Boyce" w:date="2018-04-16T21:07:00Z">
                  <w:rPr>
                    <w:bCs/>
                    <w:noProof/>
                  </w:rPr>
                </w:rPrChange>
              </w:rPr>
            </w:pPr>
            <w:r w:rsidRPr="007165F8">
              <w:rPr>
                <w:b/>
                <w:bCs/>
                <w:noProof/>
                <w:szCs w:val="22"/>
              </w:rPr>
              <w:tab/>
            </w:r>
            <w:r w:rsidRPr="007165F8">
              <w:rPr>
                <w:b/>
                <w:bCs/>
                <w:noProof/>
                <w:szCs w:val="22"/>
              </w:rPr>
              <w:tab/>
            </w:r>
            <w:r w:rsidRPr="007165F8">
              <w:rPr>
                <w:noProof/>
                <w:szCs w:val="22"/>
              </w:rPr>
              <w:t>if( </w:t>
            </w:r>
            <w:del w:id="853" w:author="Guruvareddiar, Palanivel" w:date="2018-04-14T11:23:00Z">
              <w:r w:rsidRPr="0074673E" w:rsidDel="008D3FFA">
                <w:rPr>
                  <w:bCs/>
                  <w:noProof/>
                  <w:szCs w:val="22"/>
                  <w:rPrChange w:id="854" w:author="Jill Boyce" w:date="2018-04-16T21:07:00Z">
                    <w:rPr>
                      <w:bCs/>
                      <w:noProof/>
                    </w:rPr>
                  </w:rPrChange>
                </w:rPr>
                <w:delText>object_tracking</w:delText>
              </w:r>
            </w:del>
            <w:ins w:id="855" w:author="Guruvareddiar, Palanivel" w:date="2018-04-16T10:09:00Z">
              <w:r w:rsidRPr="0074673E">
                <w:rPr>
                  <w:bCs/>
                  <w:noProof/>
                  <w:szCs w:val="22"/>
                  <w:rPrChange w:id="856" w:author="Jill Boyce" w:date="2018-04-16T21:07:00Z">
                    <w:rPr>
                      <w:bCs/>
                      <w:noProof/>
                    </w:rPr>
                  </w:rPrChange>
                </w:rPr>
                <w:t>ar</w:t>
              </w:r>
            </w:ins>
            <w:r w:rsidRPr="0074673E">
              <w:rPr>
                <w:bCs/>
                <w:noProof/>
                <w:szCs w:val="22"/>
                <w:rPrChange w:id="857" w:author="Jill Boyce" w:date="2018-04-16T21:07:00Z">
                  <w:rPr>
                    <w:bCs/>
                    <w:noProof/>
                  </w:rPr>
                </w:rPrChange>
              </w:rPr>
              <w:t>_</w:t>
            </w:r>
            <w:del w:id="858" w:author="Guruvareddiar, Palanivel" w:date="2018-04-14T15:20:00Z">
              <w:r w:rsidRPr="0074673E" w:rsidDel="00A57EA3">
                <w:rPr>
                  <w:bCs/>
                  <w:noProof/>
                  <w:szCs w:val="22"/>
                  <w:rPrChange w:id="859" w:author="Jill Boyce" w:date="2018-04-16T21:07:00Z">
                    <w:rPr>
                      <w:bCs/>
                      <w:noProof/>
                    </w:rPr>
                  </w:rPrChange>
                </w:rPr>
                <w:delText>item</w:delText>
              </w:r>
            </w:del>
            <w:ins w:id="860" w:author="Guruvareddiar, Palanivel" w:date="2018-04-14T15:20:00Z">
              <w:r w:rsidRPr="0074673E">
                <w:rPr>
                  <w:bCs/>
                  <w:noProof/>
                  <w:szCs w:val="22"/>
                  <w:rPrChange w:id="861" w:author="Jill Boyce" w:date="2018-04-16T21:07:00Z">
                    <w:rPr>
                      <w:bCs/>
                      <w:noProof/>
                    </w:rPr>
                  </w:rPrChange>
                </w:rPr>
                <w:t>object</w:t>
              </w:r>
            </w:ins>
            <w:r w:rsidRPr="0074673E">
              <w:rPr>
                <w:bCs/>
                <w:noProof/>
                <w:szCs w:val="22"/>
                <w:rPrChange w:id="862" w:author="Jill Boyce" w:date="2018-04-16T21:07:00Z">
                  <w:rPr>
                    <w:bCs/>
                    <w:noProof/>
                  </w:rPr>
                </w:rPrChange>
              </w:rPr>
              <w:t>_</w:t>
            </w:r>
            <w:r w:rsidRPr="0074673E">
              <w:rPr>
                <w:noProof/>
                <w:szCs w:val="22"/>
                <w:rPrChange w:id="863" w:author="Jill Boyce" w:date="2018-04-16T21:07:00Z">
                  <w:rPr>
                    <w:noProof/>
                  </w:rPr>
                </w:rPrChange>
              </w:rPr>
              <w:t>bounding_box_update_flag</w:t>
            </w:r>
            <w:del w:id="864" w:author="Jill Boyce" w:date="2018-04-16T20:48:00Z">
              <w:r w:rsidRPr="0074673E" w:rsidDel="00614EEC">
                <w:rPr>
                  <w:noProof/>
                  <w:szCs w:val="22"/>
                  <w:rPrChange w:id="865" w:author="Jill Boyce" w:date="2018-04-16T21:07:00Z">
                    <w:rPr>
                      <w:noProof/>
                    </w:rPr>
                  </w:rPrChange>
                </w:rPr>
                <w:delText>[</w:delText>
              </w:r>
            </w:del>
            <w:ins w:id="866" w:author="Guruvareddiar, Palanivel" w:date="2018-04-16T10:13:00Z">
              <w:del w:id="867" w:author="Jill Boyce" w:date="2018-04-16T20:48:00Z">
                <w:r w:rsidRPr="0074673E" w:rsidDel="00614EEC">
                  <w:rPr>
                    <w:noProof/>
                    <w:szCs w:val="22"/>
                    <w:rPrChange w:id="868" w:author="Jill Boyce" w:date="2018-04-16T21:07:00Z">
                      <w:rPr>
                        <w:noProof/>
                      </w:rPr>
                    </w:rPrChange>
                  </w:rPr>
                  <w:delText xml:space="preserve"> </w:delText>
                </w:r>
              </w:del>
            </w:ins>
            <w:ins w:id="869" w:author="Jill Boyce" w:date="2018-04-16T20:48:00Z">
              <w:r w:rsidR="00614EEC" w:rsidRPr="0074673E">
                <w:rPr>
                  <w:noProof/>
                  <w:szCs w:val="22"/>
                  <w:rPrChange w:id="870" w:author="Jill Boyce" w:date="2018-04-16T21:07:00Z">
                    <w:rPr>
                      <w:noProof/>
                    </w:rPr>
                  </w:rPrChange>
                </w:rPr>
                <w:t xml:space="preserve">[ </w:t>
              </w:r>
            </w:ins>
            <w:ins w:id="871" w:author="Guruvareddiar, Palanivel" w:date="2018-04-16T10:13:00Z">
              <w:r w:rsidRPr="0074673E">
                <w:rPr>
                  <w:noProof/>
                  <w:szCs w:val="22"/>
                  <w:rPrChange w:id="872" w:author="Jill Boyce" w:date="2018-04-16T21:07:00Z">
                    <w:rPr>
                      <w:noProof/>
                    </w:rPr>
                  </w:rPrChange>
                </w:rPr>
                <w:t>ar</w:t>
              </w:r>
              <w:r w:rsidRPr="0074673E">
                <w:rPr>
                  <w:bCs/>
                  <w:noProof/>
                  <w:szCs w:val="22"/>
                  <w:rPrChange w:id="873" w:author="Jill Boyce" w:date="2018-04-16T21:07:00Z">
                    <w:rPr>
                      <w:bCs/>
                      <w:noProof/>
                    </w:rPr>
                  </w:rPrChange>
                </w:rPr>
                <w:t>_object_idx</w:t>
              </w:r>
              <w:del w:id="874" w:author="Jill Boyce" w:date="2018-04-16T20:48:00Z">
                <w:r w:rsidRPr="0074673E" w:rsidDel="00614EEC">
                  <w:rPr>
                    <w:bCs/>
                    <w:noProof/>
                    <w:szCs w:val="22"/>
                    <w:rPrChange w:id="875" w:author="Jill Boyce" w:date="2018-04-16T21:07:00Z">
                      <w:rPr>
                        <w:bCs/>
                        <w:noProof/>
                      </w:rPr>
                    </w:rPrChange>
                  </w:rPr>
                  <w:delText xml:space="preserve">[ </w:delText>
                </w:r>
              </w:del>
            </w:ins>
            <w:ins w:id="876" w:author="Jill Boyce" w:date="2018-04-16T20:48:00Z">
              <w:r w:rsidR="00614EEC" w:rsidRPr="0074673E">
                <w:rPr>
                  <w:bCs/>
                  <w:noProof/>
                  <w:szCs w:val="22"/>
                  <w:rPrChange w:id="877" w:author="Jill Boyce" w:date="2018-04-16T21:07:00Z">
                    <w:rPr>
                      <w:bCs/>
                      <w:noProof/>
                    </w:rPr>
                  </w:rPrChange>
                </w:rPr>
                <w:t>[</w:t>
              </w:r>
            </w:ins>
            <w:ins w:id="878" w:author="Jill Boyce" w:date="2018-04-16T20:53:00Z">
              <w:r w:rsidR="000E0380" w:rsidRPr="0074673E">
                <w:rPr>
                  <w:bCs/>
                  <w:szCs w:val="22"/>
                  <w:rPrChange w:id="879" w:author="Jill Boyce" w:date="2018-04-16T21:07:00Z">
                    <w:rPr>
                      <w:bCs/>
                    </w:rPr>
                  </w:rPrChange>
                </w:rPr>
                <w:t> </w:t>
              </w:r>
            </w:ins>
            <w:ins w:id="880" w:author="Guruvareddiar, Palanivel" w:date="2018-04-16T10:13:00Z">
              <w:r w:rsidRPr="0074673E">
                <w:rPr>
                  <w:bCs/>
                  <w:noProof/>
                  <w:szCs w:val="22"/>
                  <w:rPrChange w:id="881" w:author="Jill Boyce" w:date="2018-04-16T21:07:00Z">
                    <w:rPr>
                      <w:bCs/>
                      <w:noProof/>
                    </w:rPr>
                  </w:rPrChange>
                </w:rPr>
                <w:t>i</w:t>
              </w:r>
              <w:del w:id="882" w:author="Jill Boyce" w:date="2018-04-16T20:48:00Z">
                <w:r w:rsidRPr="0074673E" w:rsidDel="00614EEC">
                  <w:rPr>
                    <w:bCs/>
                    <w:noProof/>
                    <w:szCs w:val="22"/>
                    <w:rPrChange w:id="883" w:author="Jill Boyce" w:date="2018-04-16T21:07:00Z">
                      <w:rPr>
                        <w:bCs/>
                        <w:noProof/>
                      </w:rPr>
                    </w:rPrChange>
                  </w:rPr>
                  <w:delText xml:space="preserve"> ]</w:delText>
                </w:r>
              </w:del>
            </w:ins>
            <w:ins w:id="884" w:author="Jill Boyce" w:date="2018-04-16T20:54:00Z">
              <w:r w:rsidR="000E0380" w:rsidRPr="0074673E">
                <w:rPr>
                  <w:bCs/>
                  <w:szCs w:val="22"/>
                  <w:rPrChange w:id="885" w:author="Jill Boyce" w:date="2018-04-16T21:07:00Z">
                    <w:rPr>
                      <w:bCs/>
                    </w:rPr>
                  </w:rPrChange>
                </w:rPr>
                <w:t> </w:t>
              </w:r>
            </w:ins>
            <w:ins w:id="886" w:author="Jill Boyce" w:date="2018-04-16T20:48:00Z">
              <w:r w:rsidR="00614EEC" w:rsidRPr="0074673E">
                <w:rPr>
                  <w:bCs/>
                  <w:noProof/>
                  <w:szCs w:val="22"/>
                  <w:rPrChange w:id="887" w:author="Jill Boyce" w:date="2018-04-16T21:07:00Z">
                    <w:rPr>
                      <w:bCs/>
                      <w:noProof/>
                    </w:rPr>
                  </w:rPrChange>
                </w:rPr>
                <w:t>]</w:t>
              </w:r>
            </w:ins>
            <w:ins w:id="888" w:author="Guruvareddiar, Palanivel" w:date="2018-04-16T10:13:00Z">
              <w:del w:id="889" w:author="Jill Boyce" w:date="2018-04-16T20:48:00Z">
                <w:r w:rsidRPr="0074673E" w:rsidDel="00614EEC">
                  <w:rPr>
                    <w:bCs/>
                    <w:szCs w:val="22"/>
                    <w:rPrChange w:id="890" w:author="Jill Boyce" w:date="2018-04-16T21:07:00Z">
                      <w:rPr>
                        <w:bCs/>
                      </w:rPr>
                    </w:rPrChange>
                  </w:rPr>
                  <w:delText> </w:delText>
                </w:r>
                <w:r w:rsidRPr="0074673E" w:rsidDel="00614EEC">
                  <w:rPr>
                    <w:bCs/>
                    <w:noProof/>
                    <w:szCs w:val="22"/>
                    <w:rPrChange w:id="891" w:author="Jill Boyce" w:date="2018-04-16T21:07:00Z">
                      <w:rPr>
                        <w:bCs/>
                        <w:noProof/>
                      </w:rPr>
                    </w:rPrChange>
                  </w:rPr>
                  <w:delText>]</w:delText>
                </w:r>
              </w:del>
            </w:ins>
            <w:ins w:id="892" w:author="Jill Boyce" w:date="2018-04-16T20:54:00Z">
              <w:r w:rsidR="000E0380" w:rsidRPr="0074673E">
                <w:rPr>
                  <w:bCs/>
                  <w:szCs w:val="22"/>
                  <w:rPrChange w:id="893" w:author="Jill Boyce" w:date="2018-04-16T21:07:00Z">
                    <w:rPr>
                      <w:bCs/>
                    </w:rPr>
                  </w:rPrChange>
                </w:rPr>
                <w:t> </w:t>
              </w:r>
            </w:ins>
            <w:ins w:id="894" w:author="Jill Boyce" w:date="2018-04-16T20:48:00Z">
              <w:r w:rsidR="00614EEC" w:rsidRPr="0074673E">
                <w:rPr>
                  <w:bCs/>
                  <w:szCs w:val="22"/>
                  <w:rPrChange w:id="895" w:author="Jill Boyce" w:date="2018-04-16T21:07:00Z">
                    <w:rPr>
                      <w:bCs/>
                    </w:rPr>
                  </w:rPrChange>
                </w:rPr>
                <w:t>]</w:t>
              </w:r>
            </w:ins>
            <w:ins w:id="896" w:author="Guruvareddiar, Palanivel" w:date="2018-04-16T10:13:00Z">
              <w:r w:rsidRPr="0074673E">
                <w:rPr>
                  <w:bCs/>
                  <w:noProof/>
                  <w:szCs w:val="22"/>
                  <w:rPrChange w:id="897" w:author="Jill Boyce" w:date="2018-04-16T21:07:00Z">
                    <w:rPr>
                      <w:bCs/>
                      <w:noProof/>
                    </w:rPr>
                  </w:rPrChange>
                </w:rPr>
                <w:t xml:space="preserve"> |</w:t>
              </w:r>
            </w:ins>
            <w:ins w:id="898" w:author="Jill Boyce" w:date="2018-04-16T20:54:00Z">
              <w:r w:rsidR="000E0380" w:rsidRPr="0074673E">
                <w:rPr>
                  <w:bCs/>
                  <w:szCs w:val="22"/>
                  <w:rPrChange w:id="899" w:author="Jill Boyce" w:date="2018-04-16T21:07:00Z">
                    <w:rPr>
                      <w:bCs/>
                    </w:rPr>
                  </w:rPrChange>
                </w:rPr>
                <w:t> </w:t>
              </w:r>
            </w:ins>
            <w:ins w:id="900" w:author="Guruvareddiar, Palanivel" w:date="2018-04-16T10:13:00Z">
              <w:del w:id="901" w:author="Jill Boyce" w:date="2018-04-16T20:54:00Z">
                <w:r w:rsidRPr="0074673E" w:rsidDel="000E0380">
                  <w:rPr>
                    <w:bCs/>
                    <w:noProof/>
                    <w:szCs w:val="22"/>
                    <w:rPrChange w:id="902" w:author="Jill Boyce" w:date="2018-04-16T21:07:00Z">
                      <w:rPr>
                        <w:bCs/>
                        <w:noProof/>
                      </w:rPr>
                    </w:rPrChange>
                  </w:rPr>
                  <w:delText xml:space="preserve"> </w:delText>
                </w:r>
              </w:del>
              <w:r w:rsidRPr="0074673E">
                <w:rPr>
                  <w:bCs/>
                  <w:noProof/>
                  <w:szCs w:val="22"/>
                  <w:rPrChange w:id="903" w:author="Jill Boyce" w:date="2018-04-16T21:07:00Z">
                    <w:rPr>
                      <w:bCs/>
                      <w:noProof/>
                    </w:rPr>
                  </w:rPrChange>
                </w:rPr>
                <w:t xml:space="preserve">| </w:t>
              </w:r>
            </w:ins>
            <w:del w:id="904" w:author="Guruvareddiar, Palanivel" w:date="2018-04-16T10:13:00Z">
              <w:r w:rsidRPr="0074673E" w:rsidDel="003F107F">
                <w:rPr>
                  <w:noProof/>
                  <w:szCs w:val="22"/>
                  <w:rPrChange w:id="905" w:author="Jill Boyce" w:date="2018-04-16T21:07:00Z">
                    <w:rPr>
                      <w:noProof/>
                    </w:rPr>
                  </w:rPrChange>
                </w:rPr>
                <w:delText xml:space="preserve"> </w:delText>
              </w:r>
            </w:del>
            <w:ins w:id="906" w:author="Guruvareddiar, Palanivel" w:date="2018-04-14T15:52:00Z">
              <w:r w:rsidRPr="0074673E">
                <w:rPr>
                  <w:noProof/>
                  <w:szCs w:val="22"/>
                  <w:rPrChange w:id="907" w:author="Jill Boyce" w:date="2018-04-16T21:07:00Z">
                    <w:rPr>
                      <w:noProof/>
                    </w:rPr>
                  </w:rPrChange>
                </w:rPr>
                <w:tab/>
              </w:r>
              <w:r w:rsidRPr="0074673E">
                <w:rPr>
                  <w:noProof/>
                  <w:szCs w:val="22"/>
                  <w:rPrChange w:id="908" w:author="Jill Boyce" w:date="2018-04-16T21:07:00Z">
                    <w:rPr>
                      <w:noProof/>
                    </w:rPr>
                  </w:rPrChange>
                </w:rPr>
                <w:tab/>
              </w:r>
              <w:r w:rsidRPr="0074673E">
                <w:rPr>
                  <w:noProof/>
                  <w:szCs w:val="22"/>
                  <w:rPrChange w:id="909" w:author="Jill Boyce" w:date="2018-04-16T21:07:00Z">
                    <w:rPr>
                      <w:noProof/>
                    </w:rPr>
                  </w:rPrChange>
                </w:rPr>
                <w:tab/>
              </w:r>
            </w:ins>
            <w:del w:id="910" w:author="Guruvareddiar, Palanivel" w:date="2018-04-14T11:23:00Z">
              <w:r w:rsidRPr="0074673E" w:rsidDel="008D3FFA">
                <w:rPr>
                  <w:noProof/>
                  <w:szCs w:val="22"/>
                  <w:rPrChange w:id="911" w:author="Jill Boyce" w:date="2018-04-16T21:07:00Z">
                    <w:rPr>
                      <w:noProof/>
                    </w:rPr>
                  </w:rPrChange>
                </w:rPr>
                <w:delText>o</w:delText>
              </w:r>
              <w:r w:rsidRPr="0074673E" w:rsidDel="008D3FFA">
                <w:rPr>
                  <w:bCs/>
                  <w:noProof/>
                  <w:szCs w:val="22"/>
                  <w:rPrChange w:id="912" w:author="Jill Boyce" w:date="2018-04-16T21:07:00Z">
                    <w:rPr>
                      <w:bCs/>
                      <w:noProof/>
                    </w:rPr>
                  </w:rPrChange>
                </w:rPr>
                <w:delText>bject_tracking</w:delText>
              </w:r>
            </w:del>
            <w:del w:id="913" w:author="Guruvareddiar, Palanivel" w:date="2018-04-16T10:13:00Z">
              <w:r w:rsidRPr="0074673E" w:rsidDel="003F107F">
                <w:rPr>
                  <w:bCs/>
                  <w:noProof/>
                  <w:szCs w:val="22"/>
                  <w:rPrChange w:id="914" w:author="Jill Boyce" w:date="2018-04-16T21:07:00Z">
                    <w:rPr>
                      <w:bCs/>
                      <w:noProof/>
                    </w:rPr>
                  </w:rPrChange>
                </w:rPr>
                <w:delText>_</w:delText>
              </w:r>
            </w:del>
            <w:del w:id="915" w:author="Guruvareddiar, Palanivel" w:date="2018-04-14T15:20:00Z">
              <w:r w:rsidRPr="0074673E" w:rsidDel="00A57EA3">
                <w:rPr>
                  <w:bCs/>
                  <w:noProof/>
                  <w:szCs w:val="22"/>
                  <w:rPrChange w:id="916" w:author="Jill Boyce" w:date="2018-04-16T21:07:00Z">
                    <w:rPr>
                      <w:bCs/>
                      <w:noProof/>
                    </w:rPr>
                  </w:rPrChange>
                </w:rPr>
                <w:delText>item</w:delText>
              </w:r>
            </w:del>
            <w:del w:id="917" w:author="Guruvareddiar, Palanivel" w:date="2018-04-16T10:13:00Z">
              <w:r w:rsidRPr="0074673E" w:rsidDel="003F107F">
                <w:rPr>
                  <w:bCs/>
                  <w:noProof/>
                  <w:szCs w:val="22"/>
                  <w:rPrChange w:id="918" w:author="Jill Boyce" w:date="2018-04-16T21:07:00Z">
                    <w:rPr>
                      <w:bCs/>
                      <w:noProof/>
                    </w:rPr>
                  </w:rPrChange>
                </w:rPr>
                <w:delText>_idx[ i ]</w:delText>
              </w:r>
              <w:r w:rsidRPr="0074673E" w:rsidDel="003F107F">
                <w:rPr>
                  <w:bCs/>
                  <w:szCs w:val="22"/>
                  <w:rPrChange w:id="919" w:author="Jill Boyce" w:date="2018-04-16T21:07:00Z">
                    <w:rPr>
                      <w:bCs/>
                    </w:rPr>
                  </w:rPrChange>
                </w:rPr>
                <w:delText> </w:delText>
              </w:r>
              <w:r w:rsidRPr="0074673E" w:rsidDel="003F107F">
                <w:rPr>
                  <w:bCs/>
                  <w:noProof/>
                  <w:szCs w:val="22"/>
                  <w:rPrChange w:id="920" w:author="Jill Boyce" w:date="2018-04-16T21:07:00Z">
                    <w:rPr>
                      <w:bCs/>
                      <w:noProof/>
                    </w:rPr>
                  </w:rPrChange>
                </w:rPr>
                <w:delText>] | |</w:delText>
              </w:r>
            </w:del>
            <w:r w:rsidRPr="0074673E">
              <w:rPr>
                <w:bCs/>
                <w:noProof/>
                <w:szCs w:val="22"/>
                <w:rPrChange w:id="921" w:author="Jill Boyce" w:date="2018-04-16T21:07:00Z">
                  <w:rPr>
                    <w:bCs/>
                    <w:noProof/>
                  </w:rPr>
                </w:rPrChange>
              </w:rPr>
              <w:t xml:space="preserve"> </w:t>
            </w:r>
          </w:p>
          <w:p w14:paraId="7D3FAB56" w14:textId="72F13633" w:rsidR="003F107F" w:rsidRPr="0074673E" w:rsidRDefault="003F107F"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922" w:author="Jill Boyce" w:date="2018-04-16T21:07:00Z">
                  <w:rPr>
                    <w:b/>
                    <w:bCs/>
                    <w:noProof/>
                  </w:rPr>
                </w:rPrChange>
              </w:rPr>
            </w:pPr>
            <w:r w:rsidRPr="0074673E">
              <w:rPr>
                <w:b/>
                <w:bCs/>
                <w:noProof/>
                <w:szCs w:val="22"/>
                <w:rPrChange w:id="923" w:author="Jill Boyce" w:date="2018-04-16T21:07:00Z">
                  <w:rPr>
                    <w:b/>
                    <w:bCs/>
                    <w:noProof/>
                  </w:rPr>
                </w:rPrChange>
              </w:rPr>
              <w:tab/>
            </w:r>
            <w:r w:rsidRPr="0074673E">
              <w:rPr>
                <w:b/>
                <w:bCs/>
                <w:noProof/>
                <w:szCs w:val="22"/>
                <w:rPrChange w:id="924" w:author="Jill Boyce" w:date="2018-04-16T21:07:00Z">
                  <w:rPr>
                    <w:b/>
                    <w:bCs/>
                    <w:noProof/>
                  </w:rPr>
                </w:rPrChange>
              </w:rPr>
              <w:tab/>
            </w:r>
            <w:r w:rsidRPr="0074673E">
              <w:rPr>
                <w:b/>
                <w:bCs/>
                <w:noProof/>
                <w:szCs w:val="22"/>
                <w:rPrChange w:id="925" w:author="Jill Boyce" w:date="2018-04-16T21:07:00Z">
                  <w:rPr>
                    <w:b/>
                    <w:bCs/>
                    <w:noProof/>
                  </w:rPr>
                </w:rPrChange>
              </w:rPr>
              <w:tab/>
            </w:r>
            <w:del w:id="926" w:author="Guruvareddiar, Palanivel" w:date="2018-04-14T15:52:00Z">
              <w:r w:rsidRPr="0074673E" w:rsidDel="0052227D">
                <w:rPr>
                  <w:b/>
                  <w:bCs/>
                  <w:noProof/>
                  <w:szCs w:val="22"/>
                  <w:rPrChange w:id="927" w:author="Jill Boyce" w:date="2018-04-16T21:07:00Z">
                    <w:rPr>
                      <w:b/>
                      <w:bCs/>
                      <w:noProof/>
                    </w:rPr>
                  </w:rPrChange>
                </w:rPr>
                <w:tab/>
              </w:r>
              <w:r w:rsidRPr="0074673E" w:rsidDel="0052227D">
                <w:rPr>
                  <w:b/>
                  <w:bCs/>
                  <w:noProof/>
                  <w:szCs w:val="22"/>
                  <w:rPrChange w:id="928" w:author="Jill Boyce" w:date="2018-04-16T21:07:00Z">
                    <w:rPr>
                      <w:b/>
                      <w:bCs/>
                      <w:noProof/>
                    </w:rPr>
                  </w:rPrChange>
                </w:rPr>
                <w:tab/>
              </w:r>
              <w:r w:rsidRPr="0074673E" w:rsidDel="0052227D">
                <w:rPr>
                  <w:b/>
                  <w:bCs/>
                  <w:noProof/>
                  <w:szCs w:val="22"/>
                  <w:rPrChange w:id="929" w:author="Jill Boyce" w:date="2018-04-16T21:07:00Z">
                    <w:rPr>
                      <w:b/>
                      <w:bCs/>
                      <w:noProof/>
                    </w:rPr>
                  </w:rPrChange>
                </w:rPr>
                <w:tab/>
              </w:r>
            </w:del>
            <w:del w:id="930" w:author="Guruvareddiar, Palanivel" w:date="2018-04-14T11:23:00Z">
              <w:r w:rsidRPr="0074673E" w:rsidDel="008D3FFA">
                <w:rPr>
                  <w:bCs/>
                  <w:noProof/>
                  <w:szCs w:val="22"/>
                  <w:rPrChange w:id="931" w:author="Jill Boyce" w:date="2018-04-16T21:07:00Z">
                    <w:rPr>
                      <w:bCs/>
                      <w:noProof/>
                    </w:rPr>
                  </w:rPrChange>
                </w:rPr>
                <w:delText>object_tracking</w:delText>
              </w:r>
            </w:del>
            <w:ins w:id="932" w:author="Guruvareddiar, Palanivel" w:date="2018-04-16T10:09:00Z">
              <w:r w:rsidRPr="0074673E">
                <w:rPr>
                  <w:bCs/>
                  <w:noProof/>
                  <w:szCs w:val="22"/>
                  <w:rPrChange w:id="933" w:author="Jill Boyce" w:date="2018-04-16T21:07:00Z">
                    <w:rPr>
                      <w:bCs/>
                      <w:noProof/>
                    </w:rPr>
                  </w:rPrChange>
                </w:rPr>
                <w:t>ar</w:t>
              </w:r>
            </w:ins>
            <w:r w:rsidRPr="0074673E">
              <w:rPr>
                <w:noProof/>
                <w:szCs w:val="22"/>
                <w:rPrChange w:id="934" w:author="Jill Boyce" w:date="2018-04-16T21:07:00Z">
                  <w:rPr>
                    <w:noProof/>
                  </w:rPr>
                </w:rPrChange>
              </w:rPr>
              <w:t>_new_</w:t>
            </w:r>
            <w:del w:id="935" w:author="Guruvareddiar, Palanivel" w:date="2018-04-14T15:20:00Z">
              <w:r w:rsidRPr="0074673E" w:rsidDel="00A57EA3">
                <w:rPr>
                  <w:noProof/>
                  <w:szCs w:val="22"/>
                  <w:rPrChange w:id="936" w:author="Jill Boyce" w:date="2018-04-16T21:07:00Z">
                    <w:rPr>
                      <w:noProof/>
                    </w:rPr>
                  </w:rPrChange>
                </w:rPr>
                <w:delText>item</w:delText>
              </w:r>
            </w:del>
            <w:ins w:id="937" w:author="Guruvareddiar, Palanivel" w:date="2018-04-14T15:20:00Z">
              <w:r w:rsidRPr="0074673E">
                <w:rPr>
                  <w:noProof/>
                  <w:szCs w:val="22"/>
                  <w:rPrChange w:id="938" w:author="Jill Boyce" w:date="2018-04-16T21:07:00Z">
                    <w:rPr>
                      <w:noProof/>
                    </w:rPr>
                  </w:rPrChange>
                </w:rPr>
                <w:t>object</w:t>
              </w:r>
            </w:ins>
            <w:r w:rsidRPr="0074673E">
              <w:rPr>
                <w:noProof/>
                <w:szCs w:val="22"/>
                <w:rPrChange w:id="939" w:author="Jill Boyce" w:date="2018-04-16T21:07:00Z">
                  <w:rPr>
                    <w:noProof/>
                  </w:rPr>
                </w:rPrChange>
              </w:rPr>
              <w:t>_flag</w:t>
            </w:r>
            <w:del w:id="940" w:author="Jill Boyce" w:date="2018-04-16T20:48:00Z">
              <w:r w:rsidRPr="0074673E" w:rsidDel="00614EEC">
                <w:rPr>
                  <w:bCs/>
                  <w:noProof/>
                  <w:szCs w:val="22"/>
                  <w:rPrChange w:id="941" w:author="Jill Boyce" w:date="2018-04-16T21:07:00Z">
                    <w:rPr>
                      <w:b/>
                      <w:noProof/>
                    </w:rPr>
                  </w:rPrChange>
                </w:rPr>
                <w:delText>[</w:delText>
              </w:r>
              <w:r w:rsidRPr="007165F8" w:rsidDel="00614EEC">
                <w:rPr>
                  <w:bCs/>
                  <w:noProof/>
                  <w:szCs w:val="22"/>
                </w:rPr>
                <w:delText xml:space="preserve"> </w:delText>
              </w:r>
            </w:del>
            <w:ins w:id="942" w:author="Jill Boyce" w:date="2018-04-16T20:48:00Z">
              <w:r w:rsidR="00614EEC" w:rsidRPr="0074673E">
                <w:rPr>
                  <w:bCs/>
                  <w:noProof/>
                  <w:szCs w:val="22"/>
                  <w:rPrChange w:id="943" w:author="Jill Boyce" w:date="2018-04-16T21:07:00Z">
                    <w:rPr>
                      <w:bCs/>
                      <w:noProof/>
                    </w:rPr>
                  </w:rPrChange>
                </w:rPr>
                <w:t>[</w:t>
              </w:r>
            </w:ins>
            <w:ins w:id="944" w:author="Jill Boyce" w:date="2018-04-16T20:54:00Z">
              <w:r w:rsidR="000E0380" w:rsidRPr="0074673E">
                <w:rPr>
                  <w:bCs/>
                  <w:szCs w:val="22"/>
                  <w:rPrChange w:id="945" w:author="Jill Boyce" w:date="2018-04-16T21:07:00Z">
                    <w:rPr>
                      <w:bCs/>
                    </w:rPr>
                  </w:rPrChange>
                </w:rPr>
                <w:t> </w:t>
              </w:r>
            </w:ins>
            <w:proofErr w:type="spellStart"/>
            <w:del w:id="946" w:author="Guruvareddiar, Palanivel" w:date="2018-04-14T11:23:00Z">
              <w:r w:rsidRPr="0074673E" w:rsidDel="008D3FFA">
                <w:rPr>
                  <w:bCs/>
                  <w:noProof/>
                  <w:szCs w:val="22"/>
                  <w:rPrChange w:id="947" w:author="Jill Boyce" w:date="2018-04-16T21:07:00Z">
                    <w:rPr>
                      <w:bCs/>
                      <w:noProof/>
                    </w:rPr>
                  </w:rPrChange>
                </w:rPr>
                <w:delText>object_tracking</w:delText>
              </w:r>
            </w:del>
            <w:ins w:id="948" w:author="Guruvareddiar, Palanivel" w:date="2018-04-16T10:09:00Z">
              <w:r w:rsidRPr="0074673E">
                <w:rPr>
                  <w:bCs/>
                  <w:noProof/>
                  <w:szCs w:val="22"/>
                  <w:rPrChange w:id="949" w:author="Jill Boyce" w:date="2018-04-16T21:07:00Z">
                    <w:rPr>
                      <w:bCs/>
                      <w:noProof/>
                    </w:rPr>
                  </w:rPrChange>
                </w:rPr>
                <w:t>ar</w:t>
              </w:r>
            </w:ins>
            <w:r w:rsidRPr="0074673E">
              <w:rPr>
                <w:bCs/>
                <w:noProof/>
                <w:szCs w:val="22"/>
                <w:rPrChange w:id="950" w:author="Jill Boyce" w:date="2018-04-16T21:07:00Z">
                  <w:rPr>
                    <w:bCs/>
                    <w:noProof/>
                  </w:rPr>
                </w:rPrChange>
              </w:rPr>
              <w:t>_</w:t>
            </w:r>
            <w:del w:id="951" w:author="Guruvareddiar, Palanivel" w:date="2018-04-14T15:20:00Z">
              <w:r w:rsidRPr="0074673E" w:rsidDel="00A57EA3">
                <w:rPr>
                  <w:bCs/>
                  <w:noProof/>
                  <w:szCs w:val="22"/>
                  <w:rPrChange w:id="952" w:author="Jill Boyce" w:date="2018-04-16T21:07:00Z">
                    <w:rPr>
                      <w:bCs/>
                      <w:noProof/>
                    </w:rPr>
                  </w:rPrChange>
                </w:rPr>
                <w:delText>item</w:delText>
              </w:r>
            </w:del>
            <w:ins w:id="953" w:author="Guruvareddiar, Palanivel" w:date="2018-04-14T15:20:00Z">
              <w:r w:rsidRPr="0074673E">
                <w:rPr>
                  <w:bCs/>
                  <w:noProof/>
                  <w:szCs w:val="22"/>
                  <w:rPrChange w:id="954" w:author="Jill Boyce" w:date="2018-04-16T21:07:00Z">
                    <w:rPr>
                      <w:bCs/>
                      <w:noProof/>
                    </w:rPr>
                  </w:rPrChange>
                </w:rPr>
                <w:t>object</w:t>
              </w:r>
            </w:ins>
            <w:r w:rsidRPr="0074673E">
              <w:rPr>
                <w:bCs/>
                <w:noProof/>
                <w:szCs w:val="22"/>
                <w:rPrChange w:id="955" w:author="Jill Boyce" w:date="2018-04-16T21:07:00Z">
                  <w:rPr>
                    <w:bCs/>
                    <w:noProof/>
                  </w:rPr>
                </w:rPrChange>
              </w:rPr>
              <w:t>_idx</w:t>
            </w:r>
            <w:proofErr w:type="spellEnd"/>
            <w:del w:id="956" w:author="Jill Boyce" w:date="2018-04-16T20:48:00Z">
              <w:r w:rsidRPr="0074673E" w:rsidDel="00614EEC">
                <w:rPr>
                  <w:bCs/>
                  <w:noProof/>
                  <w:szCs w:val="22"/>
                  <w:rPrChange w:id="957" w:author="Jill Boyce" w:date="2018-04-16T21:07:00Z">
                    <w:rPr>
                      <w:bCs/>
                      <w:noProof/>
                    </w:rPr>
                  </w:rPrChange>
                </w:rPr>
                <w:delText xml:space="preserve">[ </w:delText>
              </w:r>
            </w:del>
            <w:ins w:id="958" w:author="Jill Boyce" w:date="2018-04-16T20:48:00Z">
              <w:r w:rsidR="00614EEC" w:rsidRPr="0074673E">
                <w:rPr>
                  <w:bCs/>
                  <w:noProof/>
                  <w:szCs w:val="22"/>
                  <w:rPrChange w:id="959" w:author="Jill Boyce" w:date="2018-04-16T21:07:00Z">
                    <w:rPr>
                      <w:bCs/>
                      <w:noProof/>
                    </w:rPr>
                  </w:rPrChange>
                </w:rPr>
                <w:t>[</w:t>
              </w:r>
            </w:ins>
            <w:ins w:id="960" w:author="Jill Boyce" w:date="2018-04-16T20:54:00Z">
              <w:r w:rsidR="000E0380" w:rsidRPr="0074673E">
                <w:rPr>
                  <w:bCs/>
                  <w:szCs w:val="22"/>
                  <w:rPrChange w:id="961" w:author="Jill Boyce" w:date="2018-04-16T21:07:00Z">
                    <w:rPr>
                      <w:bCs/>
                    </w:rPr>
                  </w:rPrChange>
                </w:rPr>
                <w:t> </w:t>
              </w:r>
            </w:ins>
            <w:r w:rsidRPr="0074673E">
              <w:rPr>
                <w:bCs/>
                <w:noProof/>
                <w:szCs w:val="22"/>
                <w:rPrChange w:id="962" w:author="Jill Boyce" w:date="2018-04-16T21:07:00Z">
                  <w:rPr>
                    <w:bCs/>
                    <w:noProof/>
                  </w:rPr>
                </w:rPrChange>
              </w:rPr>
              <w:t>i</w:t>
            </w:r>
            <w:del w:id="963" w:author="Jill Boyce" w:date="2018-04-16T20:48:00Z">
              <w:r w:rsidRPr="0074673E" w:rsidDel="00614EEC">
                <w:rPr>
                  <w:bCs/>
                  <w:noProof/>
                  <w:szCs w:val="22"/>
                  <w:rPrChange w:id="964" w:author="Jill Boyce" w:date="2018-04-16T21:07:00Z">
                    <w:rPr>
                      <w:bCs/>
                      <w:noProof/>
                    </w:rPr>
                  </w:rPrChange>
                </w:rPr>
                <w:delText xml:space="preserve"> ]</w:delText>
              </w:r>
            </w:del>
            <w:ins w:id="965" w:author="Jill Boyce" w:date="2018-04-16T20:54:00Z">
              <w:r w:rsidR="000E0380" w:rsidRPr="0074673E">
                <w:rPr>
                  <w:bCs/>
                  <w:szCs w:val="22"/>
                  <w:rPrChange w:id="966" w:author="Jill Boyce" w:date="2018-04-16T21:07:00Z">
                    <w:rPr>
                      <w:bCs/>
                    </w:rPr>
                  </w:rPrChange>
                </w:rPr>
                <w:t> </w:t>
              </w:r>
            </w:ins>
            <w:ins w:id="967" w:author="Jill Boyce" w:date="2018-04-16T20:48:00Z">
              <w:r w:rsidR="00614EEC" w:rsidRPr="0074673E">
                <w:rPr>
                  <w:bCs/>
                  <w:noProof/>
                  <w:szCs w:val="22"/>
                  <w:rPrChange w:id="968" w:author="Jill Boyce" w:date="2018-04-16T21:07:00Z">
                    <w:rPr>
                      <w:bCs/>
                      <w:noProof/>
                    </w:rPr>
                  </w:rPrChange>
                </w:rPr>
                <w:t>]</w:t>
              </w:r>
            </w:ins>
            <w:del w:id="969" w:author="Jill Boyce" w:date="2018-04-16T20:48:00Z">
              <w:r w:rsidRPr="0074673E" w:rsidDel="00614EEC">
                <w:rPr>
                  <w:bCs/>
                  <w:szCs w:val="22"/>
                  <w:rPrChange w:id="970" w:author="Jill Boyce" w:date="2018-04-16T21:07:00Z">
                    <w:rPr>
                      <w:bCs/>
                    </w:rPr>
                  </w:rPrChange>
                </w:rPr>
                <w:delText> </w:delText>
              </w:r>
              <w:r w:rsidRPr="0074673E" w:rsidDel="00614EEC">
                <w:rPr>
                  <w:bCs/>
                  <w:noProof/>
                  <w:szCs w:val="22"/>
                  <w:rPrChange w:id="971" w:author="Jill Boyce" w:date="2018-04-16T21:07:00Z">
                    <w:rPr>
                      <w:bCs/>
                      <w:noProof/>
                    </w:rPr>
                  </w:rPrChange>
                </w:rPr>
                <w:delText>]</w:delText>
              </w:r>
            </w:del>
            <w:ins w:id="972" w:author="Jill Boyce" w:date="2018-04-16T20:54:00Z">
              <w:r w:rsidR="000E0380" w:rsidRPr="0074673E">
                <w:rPr>
                  <w:bCs/>
                  <w:szCs w:val="22"/>
                  <w:rPrChange w:id="973" w:author="Jill Boyce" w:date="2018-04-16T21:07:00Z">
                    <w:rPr>
                      <w:bCs/>
                    </w:rPr>
                  </w:rPrChange>
                </w:rPr>
                <w:t> </w:t>
              </w:r>
            </w:ins>
            <w:ins w:id="974" w:author="Jill Boyce" w:date="2018-04-16T20:48:00Z">
              <w:r w:rsidR="00614EEC" w:rsidRPr="0074673E">
                <w:rPr>
                  <w:bCs/>
                  <w:szCs w:val="22"/>
                  <w:rPrChange w:id="975" w:author="Jill Boyce" w:date="2018-04-16T21:07:00Z">
                    <w:rPr>
                      <w:bCs/>
                    </w:rPr>
                  </w:rPrChange>
                </w:rPr>
                <w:t>]</w:t>
              </w:r>
            </w:ins>
            <w:r w:rsidRPr="0074673E">
              <w:rPr>
                <w:noProof/>
                <w:szCs w:val="22"/>
                <w:rPrChange w:id="976" w:author="Jill Boyce" w:date="2018-04-16T21:07:00Z">
                  <w:rPr>
                    <w:noProof/>
                  </w:rPr>
                </w:rPrChange>
              </w:rPr>
              <w:t xml:space="preserve">) { </w:t>
            </w:r>
            <w:r w:rsidRPr="0074673E">
              <w:rPr>
                <w:b/>
                <w:bCs/>
                <w:noProof/>
                <w:szCs w:val="22"/>
                <w:rPrChange w:id="977" w:author="Jill Boyce" w:date="2018-04-16T21:07:00Z">
                  <w:rPr>
                    <w:b/>
                    <w:bCs/>
                    <w:noProof/>
                  </w:rPr>
                </w:rPrChange>
              </w:rPr>
              <w:t xml:space="preserve"> </w:t>
            </w:r>
          </w:p>
        </w:tc>
        <w:tc>
          <w:tcPr>
            <w:tcW w:w="1260" w:type="dxa"/>
          </w:tcPr>
          <w:p w14:paraId="0E9D0286" w14:textId="77777777" w:rsidR="003F107F" w:rsidRPr="0074673E" w:rsidRDefault="003F107F" w:rsidP="003F107F">
            <w:pPr>
              <w:keepNext/>
              <w:keepLines/>
              <w:spacing w:before="20" w:after="40"/>
              <w:jc w:val="center"/>
              <w:rPr>
                <w:rFonts w:eastAsia="Malgun Gothic"/>
                <w:bCs/>
                <w:szCs w:val="22"/>
                <w:rPrChange w:id="978" w:author="Jill Boyce" w:date="2018-04-16T21:07:00Z">
                  <w:rPr>
                    <w:rFonts w:eastAsia="Malgun Gothic"/>
                    <w:bCs/>
                  </w:rPr>
                </w:rPrChange>
              </w:rPr>
            </w:pPr>
          </w:p>
        </w:tc>
      </w:tr>
      <w:tr w:rsidR="003F107F" w:rsidRPr="00A23626" w14:paraId="78600322" w14:textId="77777777" w:rsidTr="006F5DA5">
        <w:tblPrEx>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979" w:author="Guruvareddiar, Palanivel" w:date="2018-04-16T10:26:00Z">
            <w:tblPrEx>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rHeight w:val="377"/>
          <w:trPrChange w:id="980" w:author="Guruvareddiar, Palanivel" w:date="2018-04-16T10:26:00Z">
            <w:trPr>
              <w:cantSplit/>
            </w:trPr>
          </w:trPrChange>
        </w:trPr>
        <w:tc>
          <w:tcPr>
            <w:tcW w:w="8185" w:type="dxa"/>
            <w:tcPrChange w:id="981" w:author="Guruvareddiar, Palanivel" w:date="2018-04-16T10:26:00Z">
              <w:tcPr>
                <w:tcW w:w="8185" w:type="dxa"/>
              </w:tcPr>
            </w:tcPrChange>
          </w:tcPr>
          <w:p w14:paraId="353E0C46" w14:textId="567B7A14"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982" w:author="Jill Boyce" w:date="2018-04-16T21:07:00Z">
                  <w:rPr>
                    <w:b/>
                    <w:bCs/>
                    <w:noProof/>
                  </w:rPr>
                </w:rPrChange>
              </w:rPr>
            </w:pPr>
            <w:r w:rsidRPr="007165F8">
              <w:rPr>
                <w:b/>
                <w:bCs/>
                <w:noProof/>
                <w:szCs w:val="22"/>
              </w:rPr>
              <w:tab/>
            </w:r>
            <w:r w:rsidRPr="007165F8">
              <w:rPr>
                <w:b/>
                <w:bCs/>
                <w:noProof/>
                <w:szCs w:val="22"/>
              </w:rPr>
              <w:tab/>
            </w:r>
            <w:r w:rsidRPr="007165F8">
              <w:rPr>
                <w:b/>
                <w:bCs/>
                <w:noProof/>
                <w:szCs w:val="22"/>
              </w:rPr>
              <w:tab/>
            </w:r>
            <w:del w:id="983" w:author="Guruvareddiar, Palanivel" w:date="2018-04-14T11:23:00Z">
              <w:r w:rsidRPr="007165F8" w:rsidDel="008D3FFA">
                <w:rPr>
                  <w:b/>
                  <w:bCs/>
                  <w:noProof/>
                  <w:szCs w:val="22"/>
                </w:rPr>
                <w:delText>o</w:delText>
              </w:r>
              <w:r w:rsidRPr="0074673E" w:rsidDel="008D3FFA">
                <w:rPr>
                  <w:b/>
                  <w:noProof/>
                  <w:szCs w:val="22"/>
                  <w:rPrChange w:id="984" w:author="Jill Boyce" w:date="2018-04-16T21:07:00Z">
                    <w:rPr>
                      <w:b/>
                      <w:noProof/>
                    </w:rPr>
                  </w:rPrChange>
                </w:rPr>
                <w:delText>bject_tracking</w:delText>
              </w:r>
            </w:del>
            <w:ins w:id="985" w:author="Guruvareddiar, Palanivel" w:date="2018-04-16T10:09:00Z">
              <w:r w:rsidRPr="0074673E">
                <w:rPr>
                  <w:b/>
                  <w:bCs/>
                  <w:noProof/>
                  <w:szCs w:val="22"/>
                  <w:rPrChange w:id="986" w:author="Jill Boyce" w:date="2018-04-16T21:07:00Z">
                    <w:rPr>
                      <w:b/>
                      <w:bCs/>
                      <w:noProof/>
                    </w:rPr>
                  </w:rPrChange>
                </w:rPr>
                <w:t>ar</w:t>
              </w:r>
            </w:ins>
            <w:r w:rsidRPr="0074673E">
              <w:rPr>
                <w:b/>
                <w:noProof/>
                <w:szCs w:val="22"/>
                <w:rPrChange w:id="987" w:author="Jill Boyce" w:date="2018-04-16T21:07:00Z">
                  <w:rPr>
                    <w:b/>
                    <w:noProof/>
                  </w:rPr>
                </w:rPrChange>
              </w:rPr>
              <w:t>_</w:t>
            </w:r>
            <w:del w:id="988" w:author="Guruvareddiar, Palanivel" w:date="2018-04-14T15:20:00Z">
              <w:r w:rsidRPr="0074673E" w:rsidDel="00A57EA3">
                <w:rPr>
                  <w:b/>
                  <w:bCs/>
                  <w:noProof/>
                  <w:szCs w:val="22"/>
                  <w:rPrChange w:id="989" w:author="Jill Boyce" w:date="2018-04-16T21:07:00Z">
                    <w:rPr>
                      <w:b/>
                      <w:bCs/>
                      <w:noProof/>
                    </w:rPr>
                  </w:rPrChange>
                </w:rPr>
                <w:delText>item</w:delText>
              </w:r>
            </w:del>
            <w:ins w:id="990" w:author="Guruvareddiar, Palanivel" w:date="2018-04-14T15:20:00Z">
              <w:r w:rsidRPr="0074673E">
                <w:rPr>
                  <w:b/>
                  <w:bCs/>
                  <w:noProof/>
                  <w:szCs w:val="22"/>
                  <w:rPrChange w:id="991" w:author="Jill Boyce" w:date="2018-04-16T21:07:00Z">
                    <w:rPr>
                      <w:b/>
                      <w:bCs/>
                      <w:noProof/>
                    </w:rPr>
                  </w:rPrChange>
                </w:rPr>
                <w:t>object</w:t>
              </w:r>
            </w:ins>
            <w:r w:rsidRPr="0074673E">
              <w:rPr>
                <w:b/>
                <w:bCs/>
                <w:noProof/>
                <w:szCs w:val="22"/>
                <w:rPrChange w:id="992" w:author="Jill Boyce" w:date="2018-04-16T21:07:00Z">
                  <w:rPr>
                    <w:b/>
                    <w:bCs/>
                    <w:noProof/>
                  </w:rPr>
                </w:rPrChange>
              </w:rPr>
              <w:t>_top</w:t>
            </w:r>
            <w:del w:id="993" w:author="Jill Boyce" w:date="2018-04-16T20:48:00Z">
              <w:r w:rsidRPr="0074673E" w:rsidDel="00614EEC">
                <w:rPr>
                  <w:b/>
                  <w:bCs/>
                  <w:noProof/>
                  <w:szCs w:val="22"/>
                  <w:rPrChange w:id="994" w:author="Jill Boyce" w:date="2018-04-16T21:07:00Z">
                    <w:rPr>
                      <w:b/>
                      <w:bCs/>
                      <w:noProof/>
                    </w:rPr>
                  </w:rPrChange>
                </w:rPr>
                <w:delText>[</w:delText>
              </w:r>
              <w:r w:rsidRPr="0074673E" w:rsidDel="00614EEC">
                <w:rPr>
                  <w:bCs/>
                  <w:szCs w:val="22"/>
                  <w:rPrChange w:id="995" w:author="Jill Boyce" w:date="2018-04-16T21:07:00Z">
                    <w:rPr>
                      <w:bCs/>
                    </w:rPr>
                  </w:rPrChange>
                </w:rPr>
                <w:delText> </w:delText>
              </w:r>
            </w:del>
            <w:ins w:id="996" w:author="Jill Boyce" w:date="2018-04-16T20:48:00Z">
              <w:r w:rsidR="00614EEC" w:rsidRPr="0074673E">
                <w:rPr>
                  <w:b/>
                  <w:bCs/>
                  <w:noProof/>
                  <w:szCs w:val="22"/>
                  <w:rPrChange w:id="997" w:author="Jill Boyce" w:date="2018-04-16T21:07:00Z">
                    <w:rPr>
                      <w:b/>
                      <w:bCs/>
                      <w:noProof/>
                    </w:rPr>
                  </w:rPrChange>
                </w:rPr>
                <w:t>[</w:t>
              </w:r>
            </w:ins>
            <w:ins w:id="998" w:author="Jill Boyce" w:date="2018-04-16T20:54:00Z">
              <w:r w:rsidR="000E0380" w:rsidRPr="0074673E">
                <w:rPr>
                  <w:bCs/>
                  <w:szCs w:val="22"/>
                  <w:rPrChange w:id="999" w:author="Jill Boyce" w:date="2018-04-16T21:07:00Z">
                    <w:rPr>
                      <w:bCs/>
                    </w:rPr>
                  </w:rPrChange>
                </w:rPr>
                <w:t> </w:t>
              </w:r>
            </w:ins>
            <w:del w:id="1000" w:author="Guruvareddiar, Palanivel" w:date="2018-04-14T11:23:00Z">
              <w:r w:rsidRPr="0074673E" w:rsidDel="008D3FFA">
                <w:rPr>
                  <w:bCs/>
                  <w:noProof/>
                  <w:szCs w:val="22"/>
                  <w:rPrChange w:id="1001" w:author="Jill Boyce" w:date="2018-04-16T21:07:00Z">
                    <w:rPr>
                      <w:bCs/>
                      <w:noProof/>
                    </w:rPr>
                  </w:rPrChange>
                </w:rPr>
                <w:delText>object_tracking</w:delText>
              </w:r>
            </w:del>
            <w:ins w:id="1002" w:author="Guruvareddiar, Palanivel" w:date="2018-04-16T10:09:00Z">
              <w:r w:rsidRPr="0074673E">
                <w:rPr>
                  <w:bCs/>
                  <w:noProof/>
                  <w:szCs w:val="22"/>
                  <w:rPrChange w:id="1003" w:author="Jill Boyce" w:date="2018-04-16T21:07:00Z">
                    <w:rPr>
                      <w:bCs/>
                      <w:noProof/>
                    </w:rPr>
                  </w:rPrChange>
                </w:rPr>
                <w:t>ar</w:t>
              </w:r>
            </w:ins>
            <w:r w:rsidRPr="0074673E">
              <w:rPr>
                <w:bCs/>
                <w:noProof/>
                <w:szCs w:val="22"/>
                <w:rPrChange w:id="1004" w:author="Jill Boyce" w:date="2018-04-16T21:07:00Z">
                  <w:rPr>
                    <w:bCs/>
                    <w:noProof/>
                  </w:rPr>
                </w:rPrChange>
              </w:rPr>
              <w:t>_</w:t>
            </w:r>
            <w:del w:id="1005" w:author="Guruvareddiar, Palanivel" w:date="2018-04-14T15:20:00Z">
              <w:r w:rsidRPr="0074673E" w:rsidDel="00A57EA3">
                <w:rPr>
                  <w:bCs/>
                  <w:noProof/>
                  <w:szCs w:val="22"/>
                  <w:rPrChange w:id="1006" w:author="Jill Boyce" w:date="2018-04-16T21:07:00Z">
                    <w:rPr>
                      <w:bCs/>
                      <w:noProof/>
                    </w:rPr>
                  </w:rPrChange>
                </w:rPr>
                <w:delText>item</w:delText>
              </w:r>
            </w:del>
            <w:ins w:id="1007" w:author="Guruvareddiar, Palanivel" w:date="2018-04-14T15:20:00Z">
              <w:r w:rsidRPr="0074673E">
                <w:rPr>
                  <w:bCs/>
                  <w:noProof/>
                  <w:szCs w:val="22"/>
                  <w:rPrChange w:id="1008" w:author="Jill Boyce" w:date="2018-04-16T21:07:00Z">
                    <w:rPr>
                      <w:bCs/>
                      <w:noProof/>
                    </w:rPr>
                  </w:rPrChange>
                </w:rPr>
                <w:t>object</w:t>
              </w:r>
            </w:ins>
            <w:r w:rsidRPr="0074673E">
              <w:rPr>
                <w:bCs/>
                <w:noProof/>
                <w:szCs w:val="22"/>
                <w:rPrChange w:id="1009" w:author="Jill Boyce" w:date="2018-04-16T21:07:00Z">
                  <w:rPr>
                    <w:bCs/>
                    <w:noProof/>
                  </w:rPr>
                </w:rPrChange>
              </w:rPr>
              <w:t>_idx</w:t>
            </w:r>
            <w:del w:id="1010" w:author="Jill Boyce" w:date="2018-04-16T20:48:00Z">
              <w:r w:rsidRPr="0074673E" w:rsidDel="00614EEC">
                <w:rPr>
                  <w:bCs/>
                  <w:noProof/>
                  <w:szCs w:val="22"/>
                  <w:rPrChange w:id="1011" w:author="Jill Boyce" w:date="2018-04-16T21:07:00Z">
                    <w:rPr>
                      <w:bCs/>
                      <w:noProof/>
                    </w:rPr>
                  </w:rPrChange>
                </w:rPr>
                <w:delText xml:space="preserve">[ </w:delText>
              </w:r>
            </w:del>
            <w:ins w:id="1012" w:author="Jill Boyce" w:date="2018-04-16T20:48:00Z">
              <w:r w:rsidR="00614EEC" w:rsidRPr="0074673E">
                <w:rPr>
                  <w:bCs/>
                  <w:noProof/>
                  <w:szCs w:val="22"/>
                  <w:rPrChange w:id="1013" w:author="Jill Boyce" w:date="2018-04-16T21:07:00Z">
                    <w:rPr>
                      <w:bCs/>
                      <w:noProof/>
                    </w:rPr>
                  </w:rPrChange>
                </w:rPr>
                <w:t>[</w:t>
              </w:r>
            </w:ins>
            <w:ins w:id="1014" w:author="Jill Boyce" w:date="2018-04-16T20:54:00Z">
              <w:r w:rsidR="000E0380" w:rsidRPr="0074673E">
                <w:rPr>
                  <w:bCs/>
                  <w:szCs w:val="22"/>
                  <w:rPrChange w:id="1015" w:author="Jill Boyce" w:date="2018-04-16T21:07:00Z">
                    <w:rPr>
                      <w:bCs/>
                    </w:rPr>
                  </w:rPrChange>
                </w:rPr>
                <w:t> </w:t>
              </w:r>
            </w:ins>
            <w:r w:rsidRPr="0074673E">
              <w:rPr>
                <w:bCs/>
                <w:noProof/>
                <w:szCs w:val="22"/>
                <w:rPrChange w:id="1016" w:author="Jill Boyce" w:date="2018-04-16T21:07:00Z">
                  <w:rPr>
                    <w:bCs/>
                    <w:noProof/>
                  </w:rPr>
                </w:rPrChange>
              </w:rPr>
              <w:t>i</w:t>
            </w:r>
            <w:del w:id="1017" w:author="Jill Boyce" w:date="2018-04-16T20:48:00Z">
              <w:r w:rsidRPr="0074673E" w:rsidDel="00614EEC">
                <w:rPr>
                  <w:bCs/>
                  <w:noProof/>
                  <w:szCs w:val="22"/>
                  <w:rPrChange w:id="1018" w:author="Jill Boyce" w:date="2018-04-16T21:07:00Z">
                    <w:rPr>
                      <w:bCs/>
                      <w:noProof/>
                    </w:rPr>
                  </w:rPrChange>
                </w:rPr>
                <w:delText xml:space="preserve"> ]</w:delText>
              </w:r>
            </w:del>
            <w:ins w:id="1019" w:author="Jill Boyce" w:date="2018-04-16T20:54:00Z">
              <w:r w:rsidR="000E0380" w:rsidRPr="0074673E">
                <w:rPr>
                  <w:bCs/>
                  <w:szCs w:val="22"/>
                  <w:rPrChange w:id="1020" w:author="Jill Boyce" w:date="2018-04-16T21:07:00Z">
                    <w:rPr>
                      <w:bCs/>
                    </w:rPr>
                  </w:rPrChange>
                </w:rPr>
                <w:t> </w:t>
              </w:r>
            </w:ins>
            <w:ins w:id="1021" w:author="Jill Boyce" w:date="2018-04-16T20:48:00Z">
              <w:r w:rsidR="00614EEC" w:rsidRPr="0074673E">
                <w:rPr>
                  <w:bCs/>
                  <w:noProof/>
                  <w:szCs w:val="22"/>
                  <w:rPrChange w:id="1022" w:author="Jill Boyce" w:date="2018-04-16T21:07:00Z">
                    <w:rPr>
                      <w:bCs/>
                      <w:noProof/>
                    </w:rPr>
                  </w:rPrChange>
                </w:rPr>
                <w:t>]</w:t>
              </w:r>
            </w:ins>
            <w:del w:id="1023" w:author="Jill Boyce" w:date="2018-04-16T20:48:00Z">
              <w:r w:rsidRPr="0074673E" w:rsidDel="00614EEC">
                <w:rPr>
                  <w:bCs/>
                  <w:szCs w:val="22"/>
                  <w:rPrChange w:id="1024" w:author="Jill Boyce" w:date="2018-04-16T21:07:00Z">
                    <w:rPr>
                      <w:bCs/>
                    </w:rPr>
                  </w:rPrChange>
                </w:rPr>
                <w:delText> ]</w:delText>
              </w:r>
            </w:del>
            <w:ins w:id="1025" w:author="Jill Boyce" w:date="2018-04-16T20:54:00Z">
              <w:r w:rsidR="000E0380" w:rsidRPr="0074673E">
                <w:rPr>
                  <w:bCs/>
                  <w:szCs w:val="22"/>
                  <w:rPrChange w:id="1026" w:author="Jill Boyce" w:date="2018-04-16T21:07:00Z">
                    <w:rPr>
                      <w:bCs/>
                    </w:rPr>
                  </w:rPrChange>
                </w:rPr>
                <w:t> </w:t>
              </w:r>
            </w:ins>
            <w:ins w:id="1027" w:author="Jill Boyce" w:date="2018-04-16T20:48:00Z">
              <w:r w:rsidR="00614EEC" w:rsidRPr="0074673E">
                <w:rPr>
                  <w:bCs/>
                  <w:szCs w:val="22"/>
                  <w:rPrChange w:id="1028" w:author="Jill Boyce" w:date="2018-04-16T21:07:00Z">
                    <w:rPr>
                      <w:bCs/>
                    </w:rPr>
                  </w:rPrChange>
                </w:rPr>
                <w:t>]</w:t>
              </w:r>
            </w:ins>
          </w:p>
        </w:tc>
        <w:tc>
          <w:tcPr>
            <w:tcW w:w="1260" w:type="dxa"/>
            <w:tcPrChange w:id="1029" w:author="Guruvareddiar, Palanivel" w:date="2018-04-16T10:26:00Z">
              <w:tcPr>
                <w:tcW w:w="1260" w:type="dxa"/>
              </w:tcPr>
            </w:tcPrChange>
          </w:tcPr>
          <w:p w14:paraId="2869A808" w14:textId="32C569B6" w:rsidR="003F107F" w:rsidRPr="0074673E" w:rsidRDefault="006F5DA5" w:rsidP="006953B8">
            <w:pPr>
              <w:keepNext/>
              <w:keepLines/>
              <w:spacing w:before="20" w:after="40"/>
              <w:jc w:val="center"/>
              <w:rPr>
                <w:rFonts w:eastAsia="Malgun Gothic"/>
                <w:bCs/>
                <w:szCs w:val="22"/>
                <w:rPrChange w:id="1030" w:author="Jill Boyce" w:date="2018-04-16T21:07:00Z">
                  <w:rPr>
                    <w:rFonts w:eastAsia="Malgun Gothic"/>
                    <w:bCs/>
                  </w:rPr>
                </w:rPrChange>
              </w:rPr>
            </w:pPr>
            <w:ins w:id="1031" w:author="Guruvareddiar, Palanivel" w:date="2018-04-16T10:22:00Z">
              <w:r w:rsidRPr="0074673E">
                <w:rPr>
                  <w:rFonts w:eastAsia="Malgun Gothic"/>
                  <w:bCs/>
                  <w:szCs w:val="22"/>
                  <w:rPrChange w:id="1032" w:author="Jill Boyce" w:date="2018-04-16T21:07:00Z">
                    <w:rPr>
                      <w:rFonts w:eastAsia="Malgun Gothic"/>
                      <w:bCs/>
                    </w:rPr>
                  </w:rPrChange>
                </w:rPr>
                <w:t>u</w:t>
              </w:r>
            </w:ins>
            <w:del w:id="1033" w:author="Guruvareddiar, Palanivel" w:date="2018-04-15T19:47:00Z">
              <w:r w:rsidR="003F107F" w:rsidRPr="0074673E" w:rsidDel="00567ACE">
                <w:rPr>
                  <w:rFonts w:eastAsia="Malgun Gothic"/>
                  <w:bCs/>
                  <w:szCs w:val="22"/>
                  <w:rPrChange w:id="1034" w:author="Jill Boyce" w:date="2018-04-16T21:07:00Z">
                    <w:rPr>
                      <w:rFonts w:eastAsia="Malgun Gothic"/>
                      <w:bCs/>
                    </w:rPr>
                  </w:rPrChange>
                </w:rPr>
                <w:delText>u</w:delText>
              </w:r>
            </w:del>
            <w:r w:rsidR="003F107F" w:rsidRPr="0074673E">
              <w:rPr>
                <w:rFonts w:eastAsia="Malgun Gothic"/>
                <w:bCs/>
                <w:szCs w:val="22"/>
                <w:rPrChange w:id="1035" w:author="Jill Boyce" w:date="2018-04-16T21:07:00Z">
                  <w:rPr>
                    <w:rFonts w:eastAsia="Malgun Gothic"/>
                    <w:bCs/>
                  </w:rPr>
                </w:rPrChange>
              </w:rPr>
              <w:t>(</w:t>
            </w:r>
            <w:ins w:id="1036" w:author="Guruvareddiar, Palanivel" w:date="2018-04-16T10:22:00Z">
              <w:r w:rsidRPr="0074673E">
                <w:rPr>
                  <w:rFonts w:eastAsia="Malgun Gothic"/>
                  <w:bCs/>
                  <w:szCs w:val="22"/>
                  <w:rPrChange w:id="1037" w:author="Jill Boyce" w:date="2018-04-16T21:07:00Z">
                    <w:rPr>
                      <w:rFonts w:eastAsia="Malgun Gothic"/>
                      <w:bCs/>
                    </w:rPr>
                  </w:rPrChange>
                </w:rPr>
                <w:t>16</w:t>
              </w:r>
            </w:ins>
            <w:del w:id="1038" w:author="Guruvareddiar, Palanivel" w:date="2018-04-15T19:47:00Z">
              <w:r w:rsidR="003F107F" w:rsidRPr="0074673E" w:rsidDel="00567ACE">
                <w:rPr>
                  <w:rFonts w:eastAsia="Malgun Gothic"/>
                  <w:bCs/>
                  <w:szCs w:val="22"/>
                  <w:rPrChange w:id="1039" w:author="Jill Boyce" w:date="2018-04-16T21:07:00Z">
                    <w:rPr>
                      <w:rFonts w:eastAsia="Malgun Gothic"/>
                      <w:bCs/>
                    </w:rPr>
                  </w:rPrChange>
                </w:rPr>
                <w:delText>16</w:delText>
              </w:r>
            </w:del>
            <w:r w:rsidR="003F107F" w:rsidRPr="0074673E">
              <w:rPr>
                <w:rFonts w:eastAsia="Malgun Gothic"/>
                <w:bCs/>
                <w:szCs w:val="22"/>
                <w:rPrChange w:id="1040" w:author="Jill Boyce" w:date="2018-04-16T21:07:00Z">
                  <w:rPr>
                    <w:rFonts w:eastAsia="Malgun Gothic"/>
                    <w:bCs/>
                  </w:rPr>
                </w:rPrChange>
              </w:rPr>
              <w:t>)</w:t>
            </w:r>
          </w:p>
        </w:tc>
      </w:tr>
      <w:tr w:rsidR="003F107F" w:rsidRPr="00A23626" w14:paraId="46A51B8D" w14:textId="77777777" w:rsidTr="00F3309A">
        <w:trPr>
          <w:cantSplit/>
        </w:trPr>
        <w:tc>
          <w:tcPr>
            <w:tcW w:w="8185" w:type="dxa"/>
          </w:tcPr>
          <w:p w14:paraId="16653374" w14:textId="533FA43E"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Cs w:val="22"/>
                <w:rPrChange w:id="1041" w:author="Jill Boyce" w:date="2018-04-16T21:07:00Z">
                  <w:rPr>
                    <w:b/>
                    <w:noProof/>
                  </w:rPr>
                </w:rPrChange>
              </w:rPr>
            </w:pPr>
            <w:r w:rsidRPr="007165F8">
              <w:rPr>
                <w:b/>
                <w:bCs/>
                <w:noProof/>
                <w:szCs w:val="22"/>
              </w:rPr>
              <w:tab/>
            </w:r>
            <w:r w:rsidRPr="007165F8">
              <w:rPr>
                <w:b/>
                <w:bCs/>
                <w:noProof/>
                <w:szCs w:val="22"/>
              </w:rPr>
              <w:tab/>
            </w:r>
            <w:r w:rsidRPr="007165F8">
              <w:rPr>
                <w:b/>
                <w:bCs/>
                <w:noProof/>
                <w:szCs w:val="22"/>
              </w:rPr>
              <w:tab/>
            </w:r>
            <w:del w:id="1042" w:author="Guruvareddiar, Palanivel" w:date="2018-04-14T11:23:00Z">
              <w:r w:rsidRPr="007165F8" w:rsidDel="008D3FFA">
                <w:rPr>
                  <w:b/>
                  <w:noProof/>
                  <w:szCs w:val="22"/>
                </w:rPr>
                <w:delText>object_tracking</w:delText>
              </w:r>
            </w:del>
            <w:ins w:id="1043" w:author="Guruvareddiar, Palanivel" w:date="2018-04-16T10:09:00Z">
              <w:r w:rsidRPr="0074673E">
                <w:rPr>
                  <w:b/>
                  <w:noProof/>
                  <w:szCs w:val="22"/>
                  <w:rPrChange w:id="1044" w:author="Jill Boyce" w:date="2018-04-16T21:07:00Z">
                    <w:rPr>
                      <w:b/>
                      <w:noProof/>
                    </w:rPr>
                  </w:rPrChange>
                </w:rPr>
                <w:t>ar</w:t>
              </w:r>
            </w:ins>
            <w:r w:rsidRPr="0074673E">
              <w:rPr>
                <w:b/>
                <w:noProof/>
                <w:szCs w:val="22"/>
                <w:rPrChange w:id="1045" w:author="Jill Boyce" w:date="2018-04-16T21:07:00Z">
                  <w:rPr>
                    <w:b/>
                    <w:noProof/>
                  </w:rPr>
                </w:rPrChange>
              </w:rPr>
              <w:t>_</w:t>
            </w:r>
            <w:del w:id="1046" w:author="Guruvareddiar, Palanivel" w:date="2018-04-14T15:20:00Z">
              <w:r w:rsidRPr="0074673E" w:rsidDel="00A57EA3">
                <w:rPr>
                  <w:b/>
                  <w:noProof/>
                  <w:szCs w:val="22"/>
                  <w:rPrChange w:id="1047" w:author="Jill Boyce" w:date="2018-04-16T21:07:00Z">
                    <w:rPr>
                      <w:b/>
                      <w:noProof/>
                    </w:rPr>
                  </w:rPrChange>
                </w:rPr>
                <w:delText>item</w:delText>
              </w:r>
            </w:del>
            <w:ins w:id="1048" w:author="Guruvareddiar, Palanivel" w:date="2018-04-14T15:20:00Z">
              <w:r w:rsidRPr="0074673E">
                <w:rPr>
                  <w:b/>
                  <w:noProof/>
                  <w:szCs w:val="22"/>
                  <w:rPrChange w:id="1049" w:author="Jill Boyce" w:date="2018-04-16T21:07:00Z">
                    <w:rPr>
                      <w:b/>
                      <w:noProof/>
                    </w:rPr>
                  </w:rPrChange>
                </w:rPr>
                <w:t>object</w:t>
              </w:r>
            </w:ins>
            <w:r w:rsidRPr="0074673E">
              <w:rPr>
                <w:b/>
                <w:noProof/>
                <w:szCs w:val="22"/>
                <w:rPrChange w:id="1050" w:author="Jill Boyce" w:date="2018-04-16T21:07:00Z">
                  <w:rPr>
                    <w:b/>
                    <w:noProof/>
                  </w:rPr>
                </w:rPrChange>
              </w:rPr>
              <w:t>_left</w:t>
            </w:r>
            <w:del w:id="1051" w:author="Jill Boyce" w:date="2018-04-16T20:48:00Z">
              <w:r w:rsidRPr="0074673E" w:rsidDel="00614EEC">
                <w:rPr>
                  <w:bCs/>
                  <w:szCs w:val="22"/>
                  <w:rPrChange w:id="1052" w:author="Jill Boyce" w:date="2018-04-16T21:07:00Z">
                    <w:rPr>
                      <w:bCs/>
                    </w:rPr>
                  </w:rPrChange>
                </w:rPr>
                <w:delText>[ </w:delText>
              </w:r>
            </w:del>
            <w:ins w:id="1053" w:author="Jill Boyce" w:date="2018-04-16T20:48:00Z">
              <w:r w:rsidR="00614EEC" w:rsidRPr="0074673E">
                <w:rPr>
                  <w:bCs/>
                  <w:szCs w:val="22"/>
                  <w:rPrChange w:id="1054" w:author="Jill Boyce" w:date="2018-04-16T21:07:00Z">
                    <w:rPr>
                      <w:bCs/>
                    </w:rPr>
                  </w:rPrChange>
                </w:rPr>
                <w:t>[</w:t>
              </w:r>
            </w:ins>
            <w:ins w:id="1055" w:author="Jill Boyce" w:date="2018-04-16T20:54:00Z">
              <w:r w:rsidR="000E0380" w:rsidRPr="0074673E">
                <w:rPr>
                  <w:bCs/>
                  <w:szCs w:val="22"/>
                  <w:rPrChange w:id="1056" w:author="Jill Boyce" w:date="2018-04-16T21:07:00Z">
                    <w:rPr>
                      <w:bCs/>
                    </w:rPr>
                  </w:rPrChange>
                </w:rPr>
                <w:t> </w:t>
              </w:r>
            </w:ins>
            <w:del w:id="1057" w:author="Guruvareddiar, Palanivel" w:date="2018-04-14T11:23:00Z">
              <w:r w:rsidRPr="0074673E" w:rsidDel="008D3FFA">
                <w:rPr>
                  <w:bCs/>
                  <w:noProof/>
                  <w:szCs w:val="22"/>
                  <w:rPrChange w:id="1058" w:author="Jill Boyce" w:date="2018-04-16T21:07:00Z">
                    <w:rPr>
                      <w:bCs/>
                      <w:noProof/>
                    </w:rPr>
                  </w:rPrChange>
                </w:rPr>
                <w:delText>object_tracking</w:delText>
              </w:r>
            </w:del>
            <w:ins w:id="1059" w:author="Guruvareddiar, Palanivel" w:date="2018-04-16T10:09:00Z">
              <w:r w:rsidRPr="0074673E">
                <w:rPr>
                  <w:bCs/>
                  <w:noProof/>
                  <w:szCs w:val="22"/>
                  <w:rPrChange w:id="1060" w:author="Jill Boyce" w:date="2018-04-16T21:07:00Z">
                    <w:rPr>
                      <w:bCs/>
                      <w:noProof/>
                    </w:rPr>
                  </w:rPrChange>
                </w:rPr>
                <w:t>ar</w:t>
              </w:r>
            </w:ins>
            <w:r w:rsidRPr="0074673E">
              <w:rPr>
                <w:bCs/>
                <w:noProof/>
                <w:szCs w:val="22"/>
                <w:rPrChange w:id="1061" w:author="Jill Boyce" w:date="2018-04-16T21:07:00Z">
                  <w:rPr>
                    <w:bCs/>
                    <w:noProof/>
                  </w:rPr>
                </w:rPrChange>
              </w:rPr>
              <w:t>_</w:t>
            </w:r>
            <w:del w:id="1062" w:author="Guruvareddiar, Palanivel" w:date="2018-04-14T15:20:00Z">
              <w:r w:rsidRPr="0074673E" w:rsidDel="00A57EA3">
                <w:rPr>
                  <w:bCs/>
                  <w:noProof/>
                  <w:szCs w:val="22"/>
                  <w:rPrChange w:id="1063" w:author="Jill Boyce" w:date="2018-04-16T21:07:00Z">
                    <w:rPr>
                      <w:bCs/>
                      <w:noProof/>
                    </w:rPr>
                  </w:rPrChange>
                </w:rPr>
                <w:delText>item</w:delText>
              </w:r>
            </w:del>
            <w:ins w:id="1064" w:author="Guruvareddiar, Palanivel" w:date="2018-04-14T15:20:00Z">
              <w:r w:rsidRPr="0074673E">
                <w:rPr>
                  <w:bCs/>
                  <w:noProof/>
                  <w:szCs w:val="22"/>
                  <w:rPrChange w:id="1065" w:author="Jill Boyce" w:date="2018-04-16T21:07:00Z">
                    <w:rPr>
                      <w:bCs/>
                      <w:noProof/>
                    </w:rPr>
                  </w:rPrChange>
                </w:rPr>
                <w:t>object</w:t>
              </w:r>
            </w:ins>
            <w:r w:rsidRPr="0074673E">
              <w:rPr>
                <w:bCs/>
                <w:noProof/>
                <w:szCs w:val="22"/>
                <w:rPrChange w:id="1066" w:author="Jill Boyce" w:date="2018-04-16T21:07:00Z">
                  <w:rPr>
                    <w:bCs/>
                    <w:noProof/>
                  </w:rPr>
                </w:rPrChange>
              </w:rPr>
              <w:t>_idx</w:t>
            </w:r>
            <w:del w:id="1067" w:author="Jill Boyce" w:date="2018-04-16T20:48:00Z">
              <w:r w:rsidRPr="0074673E" w:rsidDel="00614EEC">
                <w:rPr>
                  <w:bCs/>
                  <w:noProof/>
                  <w:szCs w:val="22"/>
                  <w:rPrChange w:id="1068" w:author="Jill Boyce" w:date="2018-04-16T21:07:00Z">
                    <w:rPr>
                      <w:bCs/>
                      <w:noProof/>
                    </w:rPr>
                  </w:rPrChange>
                </w:rPr>
                <w:delText xml:space="preserve">[ </w:delText>
              </w:r>
            </w:del>
            <w:ins w:id="1069" w:author="Jill Boyce" w:date="2018-04-16T20:48:00Z">
              <w:r w:rsidR="00614EEC" w:rsidRPr="0074673E">
                <w:rPr>
                  <w:bCs/>
                  <w:noProof/>
                  <w:szCs w:val="22"/>
                  <w:rPrChange w:id="1070" w:author="Jill Boyce" w:date="2018-04-16T21:07:00Z">
                    <w:rPr>
                      <w:bCs/>
                      <w:noProof/>
                    </w:rPr>
                  </w:rPrChange>
                </w:rPr>
                <w:t>[</w:t>
              </w:r>
            </w:ins>
            <w:ins w:id="1071" w:author="Jill Boyce" w:date="2018-04-16T20:54:00Z">
              <w:r w:rsidR="000E0380" w:rsidRPr="0074673E">
                <w:rPr>
                  <w:bCs/>
                  <w:szCs w:val="22"/>
                  <w:rPrChange w:id="1072" w:author="Jill Boyce" w:date="2018-04-16T21:07:00Z">
                    <w:rPr>
                      <w:bCs/>
                    </w:rPr>
                  </w:rPrChange>
                </w:rPr>
                <w:t> </w:t>
              </w:r>
            </w:ins>
            <w:r w:rsidRPr="0074673E">
              <w:rPr>
                <w:bCs/>
                <w:noProof/>
                <w:szCs w:val="22"/>
                <w:rPrChange w:id="1073" w:author="Jill Boyce" w:date="2018-04-16T21:07:00Z">
                  <w:rPr>
                    <w:bCs/>
                    <w:noProof/>
                  </w:rPr>
                </w:rPrChange>
              </w:rPr>
              <w:t>i</w:t>
            </w:r>
            <w:del w:id="1074" w:author="Jill Boyce" w:date="2018-04-16T20:48:00Z">
              <w:r w:rsidRPr="0074673E" w:rsidDel="00614EEC">
                <w:rPr>
                  <w:bCs/>
                  <w:noProof/>
                  <w:szCs w:val="22"/>
                  <w:rPrChange w:id="1075" w:author="Jill Boyce" w:date="2018-04-16T21:07:00Z">
                    <w:rPr>
                      <w:bCs/>
                      <w:noProof/>
                    </w:rPr>
                  </w:rPrChange>
                </w:rPr>
                <w:delText xml:space="preserve"> ]</w:delText>
              </w:r>
            </w:del>
            <w:ins w:id="1076" w:author="Jill Boyce" w:date="2018-04-16T20:54:00Z">
              <w:r w:rsidR="000E0380" w:rsidRPr="0074673E">
                <w:rPr>
                  <w:bCs/>
                  <w:szCs w:val="22"/>
                  <w:rPrChange w:id="1077" w:author="Jill Boyce" w:date="2018-04-16T21:07:00Z">
                    <w:rPr>
                      <w:bCs/>
                    </w:rPr>
                  </w:rPrChange>
                </w:rPr>
                <w:t> </w:t>
              </w:r>
            </w:ins>
            <w:ins w:id="1078" w:author="Jill Boyce" w:date="2018-04-16T20:48:00Z">
              <w:r w:rsidR="00614EEC" w:rsidRPr="0074673E">
                <w:rPr>
                  <w:bCs/>
                  <w:noProof/>
                  <w:szCs w:val="22"/>
                  <w:rPrChange w:id="1079" w:author="Jill Boyce" w:date="2018-04-16T21:07:00Z">
                    <w:rPr>
                      <w:bCs/>
                      <w:noProof/>
                    </w:rPr>
                  </w:rPrChange>
                </w:rPr>
                <w:t>]</w:t>
              </w:r>
            </w:ins>
            <w:del w:id="1080" w:author="Jill Boyce" w:date="2018-04-16T20:48:00Z">
              <w:r w:rsidRPr="0074673E" w:rsidDel="00614EEC">
                <w:rPr>
                  <w:bCs/>
                  <w:szCs w:val="22"/>
                  <w:rPrChange w:id="1081" w:author="Jill Boyce" w:date="2018-04-16T21:07:00Z">
                    <w:rPr>
                      <w:bCs/>
                    </w:rPr>
                  </w:rPrChange>
                </w:rPr>
                <w:delText> ]</w:delText>
              </w:r>
            </w:del>
            <w:ins w:id="1082" w:author="Jill Boyce" w:date="2018-04-16T20:54:00Z">
              <w:r w:rsidR="000E0380" w:rsidRPr="0074673E">
                <w:rPr>
                  <w:bCs/>
                  <w:szCs w:val="22"/>
                  <w:rPrChange w:id="1083" w:author="Jill Boyce" w:date="2018-04-16T21:07:00Z">
                    <w:rPr>
                      <w:bCs/>
                    </w:rPr>
                  </w:rPrChange>
                </w:rPr>
                <w:t> </w:t>
              </w:r>
            </w:ins>
            <w:ins w:id="1084" w:author="Jill Boyce" w:date="2018-04-16T20:48:00Z">
              <w:r w:rsidR="00614EEC" w:rsidRPr="0074673E">
                <w:rPr>
                  <w:bCs/>
                  <w:szCs w:val="22"/>
                  <w:rPrChange w:id="1085" w:author="Jill Boyce" w:date="2018-04-16T21:07:00Z">
                    <w:rPr>
                      <w:bCs/>
                    </w:rPr>
                  </w:rPrChange>
                </w:rPr>
                <w:t>]</w:t>
              </w:r>
            </w:ins>
          </w:p>
        </w:tc>
        <w:tc>
          <w:tcPr>
            <w:tcW w:w="1260" w:type="dxa"/>
          </w:tcPr>
          <w:p w14:paraId="4373A59C" w14:textId="441C4CA5" w:rsidR="003F107F" w:rsidRPr="0074673E" w:rsidRDefault="006F5DA5" w:rsidP="006953B8">
            <w:pPr>
              <w:keepNext/>
              <w:keepLines/>
              <w:spacing w:before="20" w:after="40"/>
              <w:jc w:val="center"/>
              <w:rPr>
                <w:bCs/>
                <w:noProof/>
                <w:szCs w:val="22"/>
                <w:rPrChange w:id="1086" w:author="Jill Boyce" w:date="2018-04-16T21:07:00Z">
                  <w:rPr>
                    <w:bCs/>
                    <w:noProof/>
                  </w:rPr>
                </w:rPrChange>
              </w:rPr>
            </w:pPr>
            <w:ins w:id="1087" w:author="Guruvareddiar, Palanivel" w:date="2018-04-16T10:22:00Z">
              <w:r w:rsidRPr="0074673E">
                <w:rPr>
                  <w:rFonts w:eastAsia="Malgun Gothic"/>
                  <w:bCs/>
                  <w:szCs w:val="22"/>
                  <w:rPrChange w:id="1088" w:author="Jill Boyce" w:date="2018-04-16T21:07:00Z">
                    <w:rPr>
                      <w:rFonts w:eastAsia="Malgun Gothic"/>
                      <w:bCs/>
                    </w:rPr>
                  </w:rPrChange>
                </w:rPr>
                <w:t>u</w:t>
              </w:r>
            </w:ins>
            <w:del w:id="1089" w:author="Guruvareddiar, Palanivel" w:date="2018-04-15T19:47:00Z">
              <w:r w:rsidR="003F107F" w:rsidRPr="0074673E" w:rsidDel="00567ACE">
                <w:rPr>
                  <w:rFonts w:eastAsia="Malgun Gothic"/>
                  <w:bCs/>
                  <w:szCs w:val="22"/>
                  <w:rPrChange w:id="1090" w:author="Jill Boyce" w:date="2018-04-16T21:07:00Z">
                    <w:rPr>
                      <w:rFonts w:eastAsia="Malgun Gothic"/>
                      <w:bCs/>
                    </w:rPr>
                  </w:rPrChange>
                </w:rPr>
                <w:delText>u</w:delText>
              </w:r>
            </w:del>
            <w:r w:rsidR="003F107F" w:rsidRPr="0074673E">
              <w:rPr>
                <w:rFonts w:eastAsia="Malgun Gothic"/>
                <w:bCs/>
                <w:szCs w:val="22"/>
                <w:rPrChange w:id="1091" w:author="Jill Boyce" w:date="2018-04-16T21:07:00Z">
                  <w:rPr>
                    <w:rFonts w:eastAsia="Malgun Gothic"/>
                    <w:bCs/>
                  </w:rPr>
                </w:rPrChange>
              </w:rPr>
              <w:t>(</w:t>
            </w:r>
            <w:ins w:id="1092" w:author="Guruvareddiar, Palanivel" w:date="2018-04-16T10:22:00Z">
              <w:r w:rsidRPr="0074673E">
                <w:rPr>
                  <w:rFonts w:eastAsia="Malgun Gothic"/>
                  <w:bCs/>
                  <w:szCs w:val="22"/>
                  <w:rPrChange w:id="1093" w:author="Jill Boyce" w:date="2018-04-16T21:07:00Z">
                    <w:rPr>
                      <w:rFonts w:eastAsia="Malgun Gothic"/>
                      <w:bCs/>
                    </w:rPr>
                  </w:rPrChange>
                </w:rPr>
                <w:t>16</w:t>
              </w:r>
            </w:ins>
            <w:del w:id="1094" w:author="Guruvareddiar, Palanivel" w:date="2018-04-15T19:47:00Z">
              <w:r w:rsidR="003F107F" w:rsidRPr="0074673E" w:rsidDel="00567ACE">
                <w:rPr>
                  <w:rFonts w:eastAsia="Malgun Gothic"/>
                  <w:bCs/>
                  <w:szCs w:val="22"/>
                  <w:rPrChange w:id="1095" w:author="Jill Boyce" w:date="2018-04-16T21:07:00Z">
                    <w:rPr>
                      <w:rFonts w:eastAsia="Malgun Gothic"/>
                      <w:bCs/>
                    </w:rPr>
                  </w:rPrChange>
                </w:rPr>
                <w:delText>16</w:delText>
              </w:r>
            </w:del>
            <w:r w:rsidR="003F107F" w:rsidRPr="0074673E">
              <w:rPr>
                <w:rFonts w:eastAsia="Malgun Gothic"/>
                <w:bCs/>
                <w:szCs w:val="22"/>
                <w:rPrChange w:id="1096" w:author="Jill Boyce" w:date="2018-04-16T21:07:00Z">
                  <w:rPr>
                    <w:rFonts w:eastAsia="Malgun Gothic"/>
                    <w:bCs/>
                  </w:rPr>
                </w:rPrChange>
              </w:rPr>
              <w:t>)</w:t>
            </w:r>
          </w:p>
        </w:tc>
      </w:tr>
      <w:tr w:rsidR="003F107F" w:rsidRPr="00A23626" w14:paraId="03DFB1F9" w14:textId="77777777" w:rsidTr="00F3309A">
        <w:trPr>
          <w:cantSplit/>
        </w:trPr>
        <w:tc>
          <w:tcPr>
            <w:tcW w:w="8185" w:type="dxa"/>
          </w:tcPr>
          <w:p w14:paraId="471ECDCF" w14:textId="2A24B63C"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1097" w:author="Jill Boyce" w:date="2018-04-16T21:07:00Z">
                  <w:rPr>
                    <w:b/>
                    <w:bCs/>
                    <w:noProof/>
                  </w:rPr>
                </w:rPrChange>
              </w:rPr>
            </w:pPr>
            <w:r w:rsidRPr="007165F8">
              <w:rPr>
                <w:b/>
                <w:bCs/>
                <w:noProof/>
                <w:szCs w:val="22"/>
              </w:rPr>
              <w:tab/>
            </w:r>
            <w:r w:rsidRPr="007165F8">
              <w:rPr>
                <w:b/>
                <w:bCs/>
                <w:noProof/>
                <w:szCs w:val="22"/>
              </w:rPr>
              <w:tab/>
            </w:r>
            <w:r w:rsidRPr="007165F8">
              <w:rPr>
                <w:b/>
                <w:bCs/>
                <w:noProof/>
                <w:szCs w:val="22"/>
              </w:rPr>
              <w:tab/>
            </w:r>
            <w:del w:id="1098" w:author="Guruvareddiar, Palanivel" w:date="2018-04-14T11:23:00Z">
              <w:r w:rsidRPr="007165F8" w:rsidDel="008D3FFA">
                <w:rPr>
                  <w:b/>
                  <w:noProof/>
                  <w:szCs w:val="22"/>
                </w:rPr>
                <w:delText>object_tracking</w:delText>
              </w:r>
            </w:del>
            <w:ins w:id="1099" w:author="Guruvareddiar, Palanivel" w:date="2018-04-16T10:09:00Z">
              <w:r w:rsidRPr="0074673E">
                <w:rPr>
                  <w:b/>
                  <w:noProof/>
                  <w:szCs w:val="22"/>
                  <w:rPrChange w:id="1100" w:author="Jill Boyce" w:date="2018-04-16T21:07:00Z">
                    <w:rPr>
                      <w:b/>
                      <w:noProof/>
                    </w:rPr>
                  </w:rPrChange>
                </w:rPr>
                <w:t>ar</w:t>
              </w:r>
            </w:ins>
            <w:r w:rsidRPr="0074673E">
              <w:rPr>
                <w:b/>
                <w:noProof/>
                <w:szCs w:val="22"/>
                <w:rPrChange w:id="1101" w:author="Jill Boyce" w:date="2018-04-16T21:07:00Z">
                  <w:rPr>
                    <w:b/>
                    <w:noProof/>
                  </w:rPr>
                </w:rPrChange>
              </w:rPr>
              <w:t>_</w:t>
            </w:r>
            <w:del w:id="1102" w:author="Guruvareddiar, Palanivel" w:date="2018-04-14T15:20:00Z">
              <w:r w:rsidRPr="0074673E" w:rsidDel="00A57EA3">
                <w:rPr>
                  <w:b/>
                  <w:noProof/>
                  <w:szCs w:val="22"/>
                  <w:rPrChange w:id="1103" w:author="Jill Boyce" w:date="2018-04-16T21:07:00Z">
                    <w:rPr>
                      <w:b/>
                      <w:noProof/>
                    </w:rPr>
                  </w:rPrChange>
                </w:rPr>
                <w:delText>item</w:delText>
              </w:r>
            </w:del>
            <w:ins w:id="1104" w:author="Guruvareddiar, Palanivel" w:date="2018-04-14T15:20:00Z">
              <w:r w:rsidRPr="0074673E">
                <w:rPr>
                  <w:b/>
                  <w:noProof/>
                  <w:szCs w:val="22"/>
                  <w:rPrChange w:id="1105" w:author="Jill Boyce" w:date="2018-04-16T21:07:00Z">
                    <w:rPr>
                      <w:b/>
                      <w:noProof/>
                    </w:rPr>
                  </w:rPrChange>
                </w:rPr>
                <w:t>object</w:t>
              </w:r>
            </w:ins>
            <w:r w:rsidRPr="0074673E">
              <w:rPr>
                <w:b/>
                <w:noProof/>
                <w:szCs w:val="22"/>
                <w:rPrChange w:id="1106" w:author="Jill Boyce" w:date="2018-04-16T21:07:00Z">
                  <w:rPr>
                    <w:b/>
                    <w:noProof/>
                  </w:rPr>
                </w:rPrChange>
              </w:rPr>
              <w:t>_</w:t>
            </w:r>
            <w:r w:rsidRPr="0074673E">
              <w:rPr>
                <w:b/>
                <w:bCs/>
                <w:noProof/>
                <w:szCs w:val="22"/>
                <w:rPrChange w:id="1107" w:author="Jill Boyce" w:date="2018-04-16T21:07:00Z">
                  <w:rPr>
                    <w:b/>
                    <w:bCs/>
                    <w:noProof/>
                  </w:rPr>
                </w:rPrChange>
              </w:rPr>
              <w:t>width</w:t>
            </w:r>
            <w:del w:id="1108" w:author="Jill Boyce" w:date="2018-04-16T20:48:00Z">
              <w:r w:rsidRPr="0074673E" w:rsidDel="00614EEC">
                <w:rPr>
                  <w:bCs/>
                  <w:szCs w:val="22"/>
                  <w:rPrChange w:id="1109" w:author="Jill Boyce" w:date="2018-04-16T21:07:00Z">
                    <w:rPr>
                      <w:bCs/>
                    </w:rPr>
                  </w:rPrChange>
                </w:rPr>
                <w:delText>[ </w:delText>
              </w:r>
            </w:del>
            <w:ins w:id="1110" w:author="Jill Boyce" w:date="2018-04-16T20:48:00Z">
              <w:r w:rsidR="00614EEC" w:rsidRPr="0074673E">
                <w:rPr>
                  <w:bCs/>
                  <w:szCs w:val="22"/>
                  <w:rPrChange w:id="1111" w:author="Jill Boyce" w:date="2018-04-16T21:07:00Z">
                    <w:rPr>
                      <w:bCs/>
                    </w:rPr>
                  </w:rPrChange>
                </w:rPr>
                <w:t>[</w:t>
              </w:r>
            </w:ins>
            <w:ins w:id="1112" w:author="Jill Boyce" w:date="2018-04-16T20:54:00Z">
              <w:r w:rsidR="000E0380" w:rsidRPr="0074673E">
                <w:rPr>
                  <w:bCs/>
                  <w:szCs w:val="22"/>
                  <w:rPrChange w:id="1113" w:author="Jill Boyce" w:date="2018-04-16T21:07:00Z">
                    <w:rPr>
                      <w:bCs/>
                    </w:rPr>
                  </w:rPrChange>
                </w:rPr>
                <w:t> </w:t>
              </w:r>
            </w:ins>
            <w:del w:id="1114" w:author="Guruvareddiar, Palanivel" w:date="2018-04-14T11:23:00Z">
              <w:r w:rsidRPr="0074673E" w:rsidDel="008D3FFA">
                <w:rPr>
                  <w:bCs/>
                  <w:noProof/>
                  <w:szCs w:val="22"/>
                  <w:rPrChange w:id="1115" w:author="Jill Boyce" w:date="2018-04-16T21:07:00Z">
                    <w:rPr>
                      <w:bCs/>
                      <w:noProof/>
                    </w:rPr>
                  </w:rPrChange>
                </w:rPr>
                <w:delText>object_tracking</w:delText>
              </w:r>
            </w:del>
            <w:ins w:id="1116" w:author="Guruvareddiar, Palanivel" w:date="2018-04-16T10:09:00Z">
              <w:r w:rsidRPr="0074673E">
                <w:rPr>
                  <w:bCs/>
                  <w:noProof/>
                  <w:szCs w:val="22"/>
                  <w:rPrChange w:id="1117" w:author="Jill Boyce" w:date="2018-04-16T21:07:00Z">
                    <w:rPr>
                      <w:bCs/>
                      <w:noProof/>
                    </w:rPr>
                  </w:rPrChange>
                </w:rPr>
                <w:t>ar</w:t>
              </w:r>
            </w:ins>
            <w:r w:rsidRPr="0074673E">
              <w:rPr>
                <w:bCs/>
                <w:noProof/>
                <w:szCs w:val="22"/>
                <w:rPrChange w:id="1118" w:author="Jill Boyce" w:date="2018-04-16T21:07:00Z">
                  <w:rPr>
                    <w:bCs/>
                    <w:noProof/>
                  </w:rPr>
                </w:rPrChange>
              </w:rPr>
              <w:t>_</w:t>
            </w:r>
            <w:del w:id="1119" w:author="Guruvareddiar, Palanivel" w:date="2018-04-14T15:20:00Z">
              <w:r w:rsidRPr="0074673E" w:rsidDel="00A57EA3">
                <w:rPr>
                  <w:bCs/>
                  <w:noProof/>
                  <w:szCs w:val="22"/>
                  <w:rPrChange w:id="1120" w:author="Jill Boyce" w:date="2018-04-16T21:07:00Z">
                    <w:rPr>
                      <w:bCs/>
                      <w:noProof/>
                    </w:rPr>
                  </w:rPrChange>
                </w:rPr>
                <w:delText>item</w:delText>
              </w:r>
            </w:del>
            <w:ins w:id="1121" w:author="Guruvareddiar, Palanivel" w:date="2018-04-14T15:20:00Z">
              <w:r w:rsidRPr="0074673E">
                <w:rPr>
                  <w:bCs/>
                  <w:noProof/>
                  <w:szCs w:val="22"/>
                  <w:rPrChange w:id="1122" w:author="Jill Boyce" w:date="2018-04-16T21:07:00Z">
                    <w:rPr>
                      <w:bCs/>
                      <w:noProof/>
                    </w:rPr>
                  </w:rPrChange>
                </w:rPr>
                <w:t>object</w:t>
              </w:r>
            </w:ins>
            <w:r w:rsidRPr="0074673E">
              <w:rPr>
                <w:bCs/>
                <w:noProof/>
                <w:szCs w:val="22"/>
                <w:rPrChange w:id="1123" w:author="Jill Boyce" w:date="2018-04-16T21:07:00Z">
                  <w:rPr>
                    <w:bCs/>
                    <w:noProof/>
                  </w:rPr>
                </w:rPrChange>
              </w:rPr>
              <w:t>_idx</w:t>
            </w:r>
            <w:del w:id="1124" w:author="Jill Boyce" w:date="2018-04-16T20:48:00Z">
              <w:r w:rsidRPr="0074673E" w:rsidDel="00614EEC">
                <w:rPr>
                  <w:bCs/>
                  <w:noProof/>
                  <w:szCs w:val="22"/>
                  <w:rPrChange w:id="1125" w:author="Jill Boyce" w:date="2018-04-16T21:07:00Z">
                    <w:rPr>
                      <w:bCs/>
                      <w:noProof/>
                    </w:rPr>
                  </w:rPrChange>
                </w:rPr>
                <w:delText xml:space="preserve">[ </w:delText>
              </w:r>
            </w:del>
            <w:ins w:id="1126" w:author="Jill Boyce" w:date="2018-04-16T20:48:00Z">
              <w:r w:rsidR="00614EEC" w:rsidRPr="0074673E">
                <w:rPr>
                  <w:bCs/>
                  <w:noProof/>
                  <w:szCs w:val="22"/>
                  <w:rPrChange w:id="1127" w:author="Jill Boyce" w:date="2018-04-16T21:07:00Z">
                    <w:rPr>
                      <w:bCs/>
                      <w:noProof/>
                    </w:rPr>
                  </w:rPrChange>
                </w:rPr>
                <w:t>[</w:t>
              </w:r>
            </w:ins>
            <w:ins w:id="1128" w:author="Jill Boyce" w:date="2018-04-16T20:54:00Z">
              <w:r w:rsidR="000E0380" w:rsidRPr="0074673E">
                <w:rPr>
                  <w:bCs/>
                  <w:szCs w:val="22"/>
                  <w:rPrChange w:id="1129" w:author="Jill Boyce" w:date="2018-04-16T21:07:00Z">
                    <w:rPr>
                      <w:bCs/>
                    </w:rPr>
                  </w:rPrChange>
                </w:rPr>
                <w:t> </w:t>
              </w:r>
            </w:ins>
            <w:r w:rsidRPr="0074673E">
              <w:rPr>
                <w:bCs/>
                <w:noProof/>
                <w:szCs w:val="22"/>
                <w:rPrChange w:id="1130" w:author="Jill Boyce" w:date="2018-04-16T21:07:00Z">
                  <w:rPr>
                    <w:bCs/>
                    <w:noProof/>
                  </w:rPr>
                </w:rPrChange>
              </w:rPr>
              <w:t>i</w:t>
            </w:r>
            <w:del w:id="1131" w:author="Jill Boyce" w:date="2018-04-16T20:48:00Z">
              <w:r w:rsidRPr="0074673E" w:rsidDel="00614EEC">
                <w:rPr>
                  <w:bCs/>
                  <w:noProof/>
                  <w:szCs w:val="22"/>
                  <w:rPrChange w:id="1132" w:author="Jill Boyce" w:date="2018-04-16T21:07:00Z">
                    <w:rPr>
                      <w:bCs/>
                      <w:noProof/>
                    </w:rPr>
                  </w:rPrChange>
                </w:rPr>
                <w:delText xml:space="preserve"> ]</w:delText>
              </w:r>
            </w:del>
            <w:ins w:id="1133" w:author="Jill Boyce" w:date="2018-04-16T20:54:00Z">
              <w:r w:rsidR="000E0380" w:rsidRPr="0074673E">
                <w:rPr>
                  <w:bCs/>
                  <w:szCs w:val="22"/>
                  <w:rPrChange w:id="1134" w:author="Jill Boyce" w:date="2018-04-16T21:07:00Z">
                    <w:rPr>
                      <w:bCs/>
                    </w:rPr>
                  </w:rPrChange>
                </w:rPr>
                <w:t> </w:t>
              </w:r>
            </w:ins>
            <w:ins w:id="1135" w:author="Jill Boyce" w:date="2018-04-16T20:48:00Z">
              <w:r w:rsidR="00614EEC" w:rsidRPr="0074673E">
                <w:rPr>
                  <w:bCs/>
                  <w:noProof/>
                  <w:szCs w:val="22"/>
                  <w:rPrChange w:id="1136" w:author="Jill Boyce" w:date="2018-04-16T21:07:00Z">
                    <w:rPr>
                      <w:bCs/>
                      <w:noProof/>
                    </w:rPr>
                  </w:rPrChange>
                </w:rPr>
                <w:t>]</w:t>
              </w:r>
            </w:ins>
            <w:del w:id="1137" w:author="Jill Boyce" w:date="2018-04-16T20:48:00Z">
              <w:r w:rsidRPr="0074673E" w:rsidDel="00614EEC">
                <w:rPr>
                  <w:bCs/>
                  <w:szCs w:val="22"/>
                  <w:rPrChange w:id="1138" w:author="Jill Boyce" w:date="2018-04-16T21:07:00Z">
                    <w:rPr>
                      <w:bCs/>
                    </w:rPr>
                  </w:rPrChange>
                </w:rPr>
                <w:delText> ]</w:delText>
              </w:r>
            </w:del>
            <w:ins w:id="1139" w:author="Jill Boyce" w:date="2018-04-16T20:54:00Z">
              <w:r w:rsidR="000E0380" w:rsidRPr="0074673E">
                <w:rPr>
                  <w:bCs/>
                  <w:szCs w:val="22"/>
                  <w:rPrChange w:id="1140" w:author="Jill Boyce" w:date="2018-04-16T21:07:00Z">
                    <w:rPr>
                      <w:bCs/>
                    </w:rPr>
                  </w:rPrChange>
                </w:rPr>
                <w:t> </w:t>
              </w:r>
            </w:ins>
            <w:ins w:id="1141" w:author="Jill Boyce" w:date="2018-04-16T20:48:00Z">
              <w:r w:rsidR="00614EEC" w:rsidRPr="0074673E">
                <w:rPr>
                  <w:bCs/>
                  <w:szCs w:val="22"/>
                  <w:rPrChange w:id="1142" w:author="Jill Boyce" w:date="2018-04-16T21:07:00Z">
                    <w:rPr>
                      <w:bCs/>
                    </w:rPr>
                  </w:rPrChange>
                </w:rPr>
                <w:t>]</w:t>
              </w:r>
            </w:ins>
          </w:p>
        </w:tc>
        <w:tc>
          <w:tcPr>
            <w:tcW w:w="1260" w:type="dxa"/>
          </w:tcPr>
          <w:p w14:paraId="03CA5306" w14:textId="77777777" w:rsidR="003F107F" w:rsidRPr="0074673E" w:rsidRDefault="003F107F" w:rsidP="003F107F">
            <w:pPr>
              <w:keepNext/>
              <w:keepLines/>
              <w:spacing w:before="20" w:after="40"/>
              <w:jc w:val="center"/>
              <w:rPr>
                <w:bCs/>
                <w:noProof/>
                <w:szCs w:val="22"/>
                <w:rPrChange w:id="1143" w:author="Jill Boyce" w:date="2018-04-16T21:07:00Z">
                  <w:rPr>
                    <w:bCs/>
                    <w:noProof/>
                  </w:rPr>
                </w:rPrChange>
              </w:rPr>
            </w:pPr>
            <w:r w:rsidRPr="0074673E">
              <w:rPr>
                <w:rFonts w:eastAsia="Malgun Gothic"/>
                <w:bCs/>
                <w:szCs w:val="22"/>
                <w:rPrChange w:id="1144" w:author="Jill Boyce" w:date="2018-04-16T21:07:00Z">
                  <w:rPr>
                    <w:rFonts w:eastAsia="Malgun Gothic"/>
                    <w:bCs/>
                  </w:rPr>
                </w:rPrChange>
              </w:rPr>
              <w:t>u(16)</w:t>
            </w:r>
          </w:p>
        </w:tc>
      </w:tr>
      <w:tr w:rsidR="003F107F" w:rsidRPr="00A23626" w14:paraId="5C19D723" w14:textId="77777777" w:rsidTr="00F3309A">
        <w:trPr>
          <w:cantSplit/>
        </w:trPr>
        <w:tc>
          <w:tcPr>
            <w:tcW w:w="8185" w:type="dxa"/>
          </w:tcPr>
          <w:p w14:paraId="37BB580D" w14:textId="5FEFEEBA"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1145" w:author="Jill Boyce" w:date="2018-04-16T21:07:00Z">
                  <w:rPr>
                    <w:b/>
                    <w:bCs/>
                    <w:noProof/>
                  </w:rPr>
                </w:rPrChange>
              </w:rPr>
            </w:pPr>
            <w:r w:rsidRPr="007165F8">
              <w:rPr>
                <w:b/>
                <w:bCs/>
                <w:noProof/>
                <w:szCs w:val="22"/>
              </w:rPr>
              <w:tab/>
            </w:r>
            <w:r w:rsidRPr="007165F8">
              <w:rPr>
                <w:b/>
                <w:bCs/>
                <w:noProof/>
                <w:szCs w:val="22"/>
              </w:rPr>
              <w:tab/>
            </w:r>
            <w:r w:rsidRPr="007165F8">
              <w:rPr>
                <w:b/>
                <w:bCs/>
                <w:noProof/>
                <w:szCs w:val="22"/>
              </w:rPr>
              <w:tab/>
            </w:r>
            <w:del w:id="1146" w:author="Guruvareddiar, Palanivel" w:date="2018-04-14T11:23:00Z">
              <w:r w:rsidRPr="007165F8" w:rsidDel="008D3FFA">
                <w:rPr>
                  <w:b/>
                  <w:noProof/>
                  <w:szCs w:val="22"/>
                </w:rPr>
                <w:delText>object</w:delText>
              </w:r>
              <w:r w:rsidRPr="0074673E" w:rsidDel="008D3FFA">
                <w:rPr>
                  <w:b/>
                  <w:noProof/>
                  <w:szCs w:val="22"/>
                  <w:rPrChange w:id="1147" w:author="Jill Boyce" w:date="2018-04-16T21:07:00Z">
                    <w:rPr>
                      <w:b/>
                      <w:noProof/>
                    </w:rPr>
                  </w:rPrChange>
                </w:rPr>
                <w:delText>_tracking</w:delText>
              </w:r>
            </w:del>
            <w:ins w:id="1148" w:author="Guruvareddiar, Palanivel" w:date="2018-04-16T10:09:00Z">
              <w:r w:rsidRPr="0074673E">
                <w:rPr>
                  <w:b/>
                  <w:noProof/>
                  <w:szCs w:val="22"/>
                  <w:rPrChange w:id="1149" w:author="Jill Boyce" w:date="2018-04-16T21:07:00Z">
                    <w:rPr>
                      <w:b/>
                      <w:noProof/>
                    </w:rPr>
                  </w:rPrChange>
                </w:rPr>
                <w:t>ar</w:t>
              </w:r>
            </w:ins>
            <w:r w:rsidRPr="0074673E">
              <w:rPr>
                <w:b/>
                <w:noProof/>
                <w:szCs w:val="22"/>
                <w:rPrChange w:id="1150" w:author="Jill Boyce" w:date="2018-04-16T21:07:00Z">
                  <w:rPr>
                    <w:b/>
                    <w:noProof/>
                  </w:rPr>
                </w:rPrChange>
              </w:rPr>
              <w:t>_</w:t>
            </w:r>
            <w:del w:id="1151" w:author="Guruvareddiar, Palanivel" w:date="2018-04-14T15:20:00Z">
              <w:r w:rsidRPr="0074673E" w:rsidDel="00A57EA3">
                <w:rPr>
                  <w:b/>
                  <w:noProof/>
                  <w:szCs w:val="22"/>
                  <w:rPrChange w:id="1152" w:author="Jill Boyce" w:date="2018-04-16T21:07:00Z">
                    <w:rPr>
                      <w:b/>
                      <w:noProof/>
                    </w:rPr>
                  </w:rPrChange>
                </w:rPr>
                <w:delText>item</w:delText>
              </w:r>
            </w:del>
            <w:ins w:id="1153" w:author="Guruvareddiar, Palanivel" w:date="2018-04-14T15:20:00Z">
              <w:r w:rsidRPr="0074673E">
                <w:rPr>
                  <w:b/>
                  <w:noProof/>
                  <w:szCs w:val="22"/>
                  <w:rPrChange w:id="1154" w:author="Jill Boyce" w:date="2018-04-16T21:07:00Z">
                    <w:rPr>
                      <w:b/>
                      <w:noProof/>
                    </w:rPr>
                  </w:rPrChange>
                </w:rPr>
                <w:t>object</w:t>
              </w:r>
            </w:ins>
            <w:r w:rsidRPr="0074673E">
              <w:rPr>
                <w:b/>
                <w:noProof/>
                <w:szCs w:val="22"/>
                <w:rPrChange w:id="1155" w:author="Jill Boyce" w:date="2018-04-16T21:07:00Z">
                  <w:rPr>
                    <w:b/>
                    <w:noProof/>
                  </w:rPr>
                </w:rPrChange>
              </w:rPr>
              <w:t>_</w:t>
            </w:r>
            <w:r w:rsidRPr="0074673E">
              <w:rPr>
                <w:b/>
                <w:bCs/>
                <w:noProof/>
                <w:szCs w:val="22"/>
                <w:rPrChange w:id="1156" w:author="Jill Boyce" w:date="2018-04-16T21:07:00Z">
                  <w:rPr>
                    <w:b/>
                    <w:bCs/>
                    <w:noProof/>
                  </w:rPr>
                </w:rPrChange>
              </w:rPr>
              <w:t>height</w:t>
            </w:r>
            <w:del w:id="1157" w:author="Jill Boyce" w:date="2018-04-16T20:48:00Z">
              <w:r w:rsidRPr="0074673E" w:rsidDel="00614EEC">
                <w:rPr>
                  <w:bCs/>
                  <w:szCs w:val="22"/>
                  <w:rPrChange w:id="1158" w:author="Jill Boyce" w:date="2018-04-16T21:07:00Z">
                    <w:rPr>
                      <w:bCs/>
                    </w:rPr>
                  </w:rPrChange>
                </w:rPr>
                <w:delText>[ </w:delText>
              </w:r>
            </w:del>
            <w:ins w:id="1159" w:author="Jill Boyce" w:date="2018-04-16T20:48:00Z">
              <w:r w:rsidR="00614EEC" w:rsidRPr="0074673E">
                <w:rPr>
                  <w:bCs/>
                  <w:szCs w:val="22"/>
                  <w:rPrChange w:id="1160" w:author="Jill Boyce" w:date="2018-04-16T21:07:00Z">
                    <w:rPr>
                      <w:bCs/>
                    </w:rPr>
                  </w:rPrChange>
                </w:rPr>
                <w:t>[</w:t>
              </w:r>
            </w:ins>
            <w:ins w:id="1161" w:author="Jill Boyce" w:date="2018-04-16T20:54:00Z">
              <w:r w:rsidR="000E0380" w:rsidRPr="0074673E">
                <w:rPr>
                  <w:bCs/>
                  <w:szCs w:val="22"/>
                  <w:rPrChange w:id="1162" w:author="Jill Boyce" w:date="2018-04-16T21:07:00Z">
                    <w:rPr>
                      <w:bCs/>
                    </w:rPr>
                  </w:rPrChange>
                </w:rPr>
                <w:t> </w:t>
              </w:r>
            </w:ins>
            <w:del w:id="1163" w:author="Guruvareddiar, Palanivel" w:date="2018-04-14T11:23:00Z">
              <w:r w:rsidRPr="0074673E" w:rsidDel="008D3FFA">
                <w:rPr>
                  <w:bCs/>
                  <w:noProof/>
                  <w:szCs w:val="22"/>
                  <w:rPrChange w:id="1164" w:author="Jill Boyce" w:date="2018-04-16T21:07:00Z">
                    <w:rPr>
                      <w:bCs/>
                      <w:noProof/>
                    </w:rPr>
                  </w:rPrChange>
                </w:rPr>
                <w:delText>object_tracking</w:delText>
              </w:r>
            </w:del>
            <w:ins w:id="1165" w:author="Guruvareddiar, Palanivel" w:date="2018-04-16T10:09:00Z">
              <w:r w:rsidRPr="0074673E">
                <w:rPr>
                  <w:bCs/>
                  <w:noProof/>
                  <w:szCs w:val="22"/>
                  <w:rPrChange w:id="1166" w:author="Jill Boyce" w:date="2018-04-16T21:07:00Z">
                    <w:rPr>
                      <w:bCs/>
                      <w:noProof/>
                    </w:rPr>
                  </w:rPrChange>
                </w:rPr>
                <w:t>ar</w:t>
              </w:r>
            </w:ins>
            <w:r w:rsidRPr="0074673E">
              <w:rPr>
                <w:bCs/>
                <w:noProof/>
                <w:szCs w:val="22"/>
                <w:rPrChange w:id="1167" w:author="Jill Boyce" w:date="2018-04-16T21:07:00Z">
                  <w:rPr>
                    <w:bCs/>
                    <w:noProof/>
                  </w:rPr>
                </w:rPrChange>
              </w:rPr>
              <w:t>_</w:t>
            </w:r>
            <w:del w:id="1168" w:author="Guruvareddiar, Palanivel" w:date="2018-04-14T15:20:00Z">
              <w:r w:rsidRPr="0074673E" w:rsidDel="00A57EA3">
                <w:rPr>
                  <w:bCs/>
                  <w:noProof/>
                  <w:szCs w:val="22"/>
                  <w:rPrChange w:id="1169" w:author="Jill Boyce" w:date="2018-04-16T21:07:00Z">
                    <w:rPr>
                      <w:bCs/>
                      <w:noProof/>
                    </w:rPr>
                  </w:rPrChange>
                </w:rPr>
                <w:delText>item</w:delText>
              </w:r>
            </w:del>
            <w:ins w:id="1170" w:author="Guruvareddiar, Palanivel" w:date="2018-04-14T15:20:00Z">
              <w:r w:rsidRPr="0074673E">
                <w:rPr>
                  <w:bCs/>
                  <w:noProof/>
                  <w:szCs w:val="22"/>
                  <w:rPrChange w:id="1171" w:author="Jill Boyce" w:date="2018-04-16T21:07:00Z">
                    <w:rPr>
                      <w:bCs/>
                      <w:noProof/>
                    </w:rPr>
                  </w:rPrChange>
                </w:rPr>
                <w:t>object</w:t>
              </w:r>
            </w:ins>
            <w:r w:rsidRPr="0074673E">
              <w:rPr>
                <w:bCs/>
                <w:noProof/>
                <w:szCs w:val="22"/>
                <w:rPrChange w:id="1172" w:author="Jill Boyce" w:date="2018-04-16T21:07:00Z">
                  <w:rPr>
                    <w:bCs/>
                    <w:noProof/>
                  </w:rPr>
                </w:rPrChange>
              </w:rPr>
              <w:t>_idx</w:t>
            </w:r>
            <w:del w:id="1173" w:author="Jill Boyce" w:date="2018-04-16T20:48:00Z">
              <w:r w:rsidRPr="0074673E" w:rsidDel="00614EEC">
                <w:rPr>
                  <w:bCs/>
                  <w:noProof/>
                  <w:szCs w:val="22"/>
                  <w:rPrChange w:id="1174" w:author="Jill Boyce" w:date="2018-04-16T21:07:00Z">
                    <w:rPr>
                      <w:bCs/>
                      <w:noProof/>
                    </w:rPr>
                  </w:rPrChange>
                </w:rPr>
                <w:delText xml:space="preserve">[ </w:delText>
              </w:r>
            </w:del>
            <w:ins w:id="1175" w:author="Jill Boyce" w:date="2018-04-16T20:48:00Z">
              <w:r w:rsidR="00614EEC" w:rsidRPr="0074673E">
                <w:rPr>
                  <w:bCs/>
                  <w:noProof/>
                  <w:szCs w:val="22"/>
                  <w:rPrChange w:id="1176" w:author="Jill Boyce" w:date="2018-04-16T21:07:00Z">
                    <w:rPr>
                      <w:bCs/>
                      <w:noProof/>
                    </w:rPr>
                  </w:rPrChange>
                </w:rPr>
                <w:t>[</w:t>
              </w:r>
            </w:ins>
            <w:ins w:id="1177" w:author="Jill Boyce" w:date="2018-04-16T20:54:00Z">
              <w:r w:rsidR="000E0380" w:rsidRPr="0074673E">
                <w:rPr>
                  <w:bCs/>
                  <w:szCs w:val="22"/>
                  <w:rPrChange w:id="1178" w:author="Jill Boyce" w:date="2018-04-16T21:07:00Z">
                    <w:rPr>
                      <w:bCs/>
                    </w:rPr>
                  </w:rPrChange>
                </w:rPr>
                <w:t> </w:t>
              </w:r>
            </w:ins>
            <w:r w:rsidRPr="0074673E">
              <w:rPr>
                <w:bCs/>
                <w:noProof/>
                <w:szCs w:val="22"/>
                <w:rPrChange w:id="1179" w:author="Jill Boyce" w:date="2018-04-16T21:07:00Z">
                  <w:rPr>
                    <w:bCs/>
                    <w:noProof/>
                  </w:rPr>
                </w:rPrChange>
              </w:rPr>
              <w:t>i</w:t>
            </w:r>
            <w:del w:id="1180" w:author="Jill Boyce" w:date="2018-04-16T20:48:00Z">
              <w:r w:rsidRPr="0074673E" w:rsidDel="00614EEC">
                <w:rPr>
                  <w:bCs/>
                  <w:noProof/>
                  <w:szCs w:val="22"/>
                  <w:rPrChange w:id="1181" w:author="Jill Boyce" w:date="2018-04-16T21:07:00Z">
                    <w:rPr>
                      <w:bCs/>
                      <w:noProof/>
                    </w:rPr>
                  </w:rPrChange>
                </w:rPr>
                <w:delText xml:space="preserve"> ]</w:delText>
              </w:r>
            </w:del>
            <w:ins w:id="1182" w:author="Jill Boyce" w:date="2018-04-16T20:54:00Z">
              <w:r w:rsidR="000E0380" w:rsidRPr="0074673E">
                <w:rPr>
                  <w:bCs/>
                  <w:szCs w:val="22"/>
                  <w:rPrChange w:id="1183" w:author="Jill Boyce" w:date="2018-04-16T21:07:00Z">
                    <w:rPr>
                      <w:bCs/>
                    </w:rPr>
                  </w:rPrChange>
                </w:rPr>
                <w:t> </w:t>
              </w:r>
            </w:ins>
            <w:ins w:id="1184" w:author="Jill Boyce" w:date="2018-04-16T20:48:00Z">
              <w:r w:rsidR="00614EEC" w:rsidRPr="0074673E">
                <w:rPr>
                  <w:bCs/>
                  <w:noProof/>
                  <w:szCs w:val="22"/>
                  <w:rPrChange w:id="1185" w:author="Jill Boyce" w:date="2018-04-16T21:07:00Z">
                    <w:rPr>
                      <w:bCs/>
                      <w:noProof/>
                    </w:rPr>
                  </w:rPrChange>
                </w:rPr>
                <w:t>]</w:t>
              </w:r>
            </w:ins>
            <w:del w:id="1186" w:author="Jill Boyce" w:date="2018-04-16T20:48:00Z">
              <w:r w:rsidRPr="0074673E" w:rsidDel="00614EEC">
                <w:rPr>
                  <w:bCs/>
                  <w:szCs w:val="22"/>
                  <w:rPrChange w:id="1187" w:author="Jill Boyce" w:date="2018-04-16T21:07:00Z">
                    <w:rPr>
                      <w:bCs/>
                    </w:rPr>
                  </w:rPrChange>
                </w:rPr>
                <w:delText> ]</w:delText>
              </w:r>
            </w:del>
            <w:ins w:id="1188" w:author="Jill Boyce" w:date="2018-04-16T20:54:00Z">
              <w:r w:rsidR="000E0380" w:rsidRPr="0074673E">
                <w:rPr>
                  <w:bCs/>
                  <w:szCs w:val="22"/>
                  <w:rPrChange w:id="1189" w:author="Jill Boyce" w:date="2018-04-16T21:07:00Z">
                    <w:rPr>
                      <w:bCs/>
                    </w:rPr>
                  </w:rPrChange>
                </w:rPr>
                <w:t> </w:t>
              </w:r>
            </w:ins>
            <w:ins w:id="1190" w:author="Jill Boyce" w:date="2018-04-16T20:48:00Z">
              <w:r w:rsidR="00614EEC" w:rsidRPr="0074673E">
                <w:rPr>
                  <w:bCs/>
                  <w:szCs w:val="22"/>
                  <w:rPrChange w:id="1191" w:author="Jill Boyce" w:date="2018-04-16T21:07:00Z">
                    <w:rPr>
                      <w:bCs/>
                    </w:rPr>
                  </w:rPrChange>
                </w:rPr>
                <w:t>]</w:t>
              </w:r>
            </w:ins>
          </w:p>
        </w:tc>
        <w:tc>
          <w:tcPr>
            <w:tcW w:w="1260" w:type="dxa"/>
          </w:tcPr>
          <w:p w14:paraId="292DC636" w14:textId="77777777" w:rsidR="003F107F" w:rsidRPr="0074673E" w:rsidRDefault="003F107F" w:rsidP="003F107F">
            <w:pPr>
              <w:keepNext/>
              <w:keepLines/>
              <w:spacing w:before="20" w:after="40"/>
              <w:jc w:val="center"/>
              <w:rPr>
                <w:rFonts w:eastAsia="Malgun Gothic"/>
                <w:bCs/>
                <w:szCs w:val="22"/>
                <w:rPrChange w:id="1192" w:author="Jill Boyce" w:date="2018-04-16T21:07:00Z">
                  <w:rPr>
                    <w:rFonts w:eastAsia="Malgun Gothic"/>
                    <w:bCs/>
                  </w:rPr>
                </w:rPrChange>
              </w:rPr>
            </w:pPr>
            <w:r w:rsidRPr="0074673E">
              <w:rPr>
                <w:rFonts w:eastAsia="Malgun Gothic"/>
                <w:bCs/>
                <w:szCs w:val="22"/>
                <w:rPrChange w:id="1193" w:author="Jill Boyce" w:date="2018-04-16T21:07:00Z">
                  <w:rPr>
                    <w:rFonts w:eastAsia="Malgun Gothic"/>
                    <w:bCs/>
                  </w:rPr>
                </w:rPrChange>
              </w:rPr>
              <w:t>u(16)</w:t>
            </w:r>
          </w:p>
        </w:tc>
      </w:tr>
      <w:tr w:rsidR="003F107F" w:rsidRPr="00A23626" w14:paraId="149A3A62" w14:textId="77777777" w:rsidTr="00F3309A">
        <w:trPr>
          <w:cantSplit/>
        </w:trPr>
        <w:tc>
          <w:tcPr>
            <w:tcW w:w="8185" w:type="dxa"/>
          </w:tcPr>
          <w:p w14:paraId="665F4B87" w14:textId="705FCD9E" w:rsidR="003F107F" w:rsidRPr="0074673E"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1194" w:author="Jill Boyce" w:date="2018-04-16T21:07:00Z">
                  <w:rPr>
                    <w:b/>
                    <w:bCs/>
                    <w:noProof/>
                  </w:rPr>
                </w:rPrChange>
              </w:rPr>
            </w:pPr>
            <w:r w:rsidRPr="007165F8">
              <w:rPr>
                <w:bCs/>
                <w:noProof/>
                <w:szCs w:val="22"/>
              </w:rPr>
              <w:tab/>
            </w:r>
            <w:r w:rsidRPr="007165F8">
              <w:rPr>
                <w:bCs/>
                <w:noProof/>
                <w:szCs w:val="22"/>
              </w:rPr>
              <w:tab/>
            </w:r>
            <w:r w:rsidRPr="007165F8">
              <w:rPr>
                <w:bCs/>
                <w:noProof/>
                <w:szCs w:val="22"/>
              </w:rPr>
              <w:tab/>
              <w:t xml:space="preserve">if ( </w:t>
            </w:r>
            <w:del w:id="1195" w:author="Guruvareddiar, Palanivel" w:date="2018-04-14T11:23:00Z">
              <w:r w:rsidRPr="007165F8" w:rsidDel="008D3FFA">
                <w:rPr>
                  <w:noProof/>
                  <w:szCs w:val="22"/>
                </w:rPr>
                <w:delText>object_tracking</w:delText>
              </w:r>
            </w:del>
            <w:ins w:id="1196" w:author="Guruvareddiar, Palanivel" w:date="2018-04-16T10:09:00Z">
              <w:r w:rsidRPr="0074673E">
                <w:rPr>
                  <w:noProof/>
                  <w:szCs w:val="22"/>
                  <w:rPrChange w:id="1197" w:author="Jill Boyce" w:date="2018-04-16T21:07:00Z">
                    <w:rPr>
                      <w:noProof/>
                    </w:rPr>
                  </w:rPrChange>
                </w:rPr>
                <w:t>ar</w:t>
              </w:r>
            </w:ins>
            <w:r w:rsidRPr="0074673E">
              <w:rPr>
                <w:noProof/>
                <w:szCs w:val="22"/>
                <w:rPrChange w:id="1198" w:author="Jill Boyce" w:date="2018-04-16T21:07:00Z">
                  <w:rPr>
                    <w:noProof/>
                  </w:rPr>
                </w:rPrChange>
              </w:rPr>
              <w:t>_</w:t>
            </w:r>
            <w:del w:id="1199" w:author="Guruvareddiar, Palanivel" w:date="2018-04-14T15:20:00Z">
              <w:r w:rsidRPr="0074673E" w:rsidDel="00A57EA3">
                <w:rPr>
                  <w:noProof/>
                  <w:szCs w:val="22"/>
                  <w:rPrChange w:id="1200" w:author="Jill Boyce" w:date="2018-04-16T21:07:00Z">
                    <w:rPr>
                      <w:noProof/>
                    </w:rPr>
                  </w:rPrChange>
                </w:rPr>
                <w:delText>item</w:delText>
              </w:r>
            </w:del>
            <w:ins w:id="1201" w:author="Guruvareddiar, Palanivel" w:date="2018-04-14T15:20:00Z">
              <w:r w:rsidRPr="0074673E">
                <w:rPr>
                  <w:noProof/>
                  <w:szCs w:val="22"/>
                  <w:rPrChange w:id="1202" w:author="Jill Boyce" w:date="2018-04-16T21:07:00Z">
                    <w:rPr>
                      <w:noProof/>
                    </w:rPr>
                  </w:rPrChange>
                </w:rPr>
                <w:t>object</w:t>
              </w:r>
            </w:ins>
            <w:r w:rsidRPr="0074673E">
              <w:rPr>
                <w:noProof/>
                <w:szCs w:val="22"/>
                <w:rPrChange w:id="1203" w:author="Jill Boyce" w:date="2018-04-16T21:07:00Z">
                  <w:rPr>
                    <w:noProof/>
                  </w:rPr>
                </w:rPrChange>
              </w:rPr>
              <w:t xml:space="preserve">_detection_confidence_info_present_flag ) </w:t>
            </w:r>
          </w:p>
        </w:tc>
        <w:tc>
          <w:tcPr>
            <w:tcW w:w="1260" w:type="dxa"/>
          </w:tcPr>
          <w:p w14:paraId="70E176DF" w14:textId="77777777" w:rsidR="003F107F" w:rsidRPr="0074673E" w:rsidRDefault="003F107F" w:rsidP="003F107F">
            <w:pPr>
              <w:keepNext/>
              <w:keepLines/>
              <w:spacing w:before="20" w:after="40"/>
              <w:jc w:val="center"/>
              <w:rPr>
                <w:rFonts w:eastAsia="Malgun Gothic"/>
                <w:bCs/>
                <w:szCs w:val="22"/>
                <w:rPrChange w:id="1204" w:author="Jill Boyce" w:date="2018-04-16T21:07:00Z">
                  <w:rPr>
                    <w:rFonts w:eastAsia="Malgun Gothic"/>
                    <w:bCs/>
                  </w:rPr>
                </w:rPrChange>
              </w:rPr>
            </w:pPr>
          </w:p>
        </w:tc>
      </w:tr>
      <w:tr w:rsidR="003F107F" w:rsidRPr="00A23626" w14:paraId="13F9036C" w14:textId="77777777" w:rsidTr="00F3309A">
        <w:trPr>
          <w:cantSplit/>
        </w:trPr>
        <w:tc>
          <w:tcPr>
            <w:tcW w:w="8185" w:type="dxa"/>
          </w:tcPr>
          <w:p w14:paraId="7BBE6E55" w14:textId="53DDFE42" w:rsidR="003F107F" w:rsidRPr="0074673E" w:rsidRDefault="003F107F" w:rsidP="006953B8">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Cs w:val="22"/>
                <w:rPrChange w:id="1205" w:author="Jill Boyce" w:date="2018-04-16T21:07:00Z">
                  <w:rPr>
                    <w:b/>
                    <w:bCs/>
                    <w:noProof/>
                  </w:rPr>
                </w:rPrChange>
              </w:rPr>
            </w:pPr>
            <w:ins w:id="1206" w:author="Guruvareddiar, Palanivel" w:date="2018-04-14T15:50:00Z">
              <w:r w:rsidRPr="007165F8">
                <w:rPr>
                  <w:b/>
                  <w:noProof/>
                  <w:szCs w:val="22"/>
                </w:rPr>
                <w:tab/>
              </w:r>
              <w:r w:rsidRPr="007165F8">
                <w:rPr>
                  <w:b/>
                  <w:noProof/>
                  <w:szCs w:val="22"/>
                </w:rPr>
                <w:tab/>
              </w:r>
              <w:r w:rsidRPr="007165F8">
                <w:rPr>
                  <w:b/>
                  <w:noProof/>
                  <w:szCs w:val="22"/>
                </w:rPr>
                <w:tab/>
              </w:r>
            </w:ins>
            <w:ins w:id="1207" w:author="Guruvareddiar, Palanivel" w:date="2018-04-14T15:51:00Z">
              <w:r w:rsidRPr="007165F8">
                <w:rPr>
                  <w:b/>
                  <w:noProof/>
                  <w:szCs w:val="22"/>
                </w:rPr>
                <w:tab/>
              </w:r>
            </w:ins>
            <w:del w:id="1208" w:author="Guruvareddiar, Palanivel" w:date="2018-04-14T15:50:00Z">
              <w:r w:rsidRPr="0074673E" w:rsidDel="0052227D">
                <w:rPr>
                  <w:b/>
                  <w:noProof/>
                  <w:szCs w:val="22"/>
                  <w:rPrChange w:id="1209" w:author="Jill Boyce" w:date="2018-04-16T21:07:00Z">
                    <w:rPr>
                      <w:b/>
                      <w:noProof/>
                    </w:rPr>
                  </w:rPrChange>
                </w:rPr>
                <w:tab/>
              </w:r>
              <w:r w:rsidRPr="0074673E" w:rsidDel="0052227D">
                <w:rPr>
                  <w:b/>
                  <w:noProof/>
                  <w:szCs w:val="22"/>
                  <w:rPrChange w:id="1210" w:author="Jill Boyce" w:date="2018-04-16T21:07:00Z">
                    <w:rPr>
                      <w:b/>
                      <w:noProof/>
                    </w:rPr>
                  </w:rPrChange>
                </w:rPr>
                <w:tab/>
              </w:r>
              <w:r w:rsidRPr="0074673E" w:rsidDel="0052227D">
                <w:rPr>
                  <w:b/>
                  <w:noProof/>
                  <w:szCs w:val="22"/>
                  <w:rPrChange w:id="1211" w:author="Jill Boyce" w:date="2018-04-16T21:07:00Z">
                    <w:rPr>
                      <w:b/>
                      <w:noProof/>
                    </w:rPr>
                  </w:rPrChange>
                </w:rPr>
                <w:tab/>
              </w:r>
              <w:r w:rsidRPr="0074673E" w:rsidDel="0052227D">
                <w:rPr>
                  <w:b/>
                  <w:noProof/>
                  <w:szCs w:val="22"/>
                  <w:rPrChange w:id="1212" w:author="Jill Boyce" w:date="2018-04-16T21:07:00Z">
                    <w:rPr>
                      <w:b/>
                      <w:noProof/>
                    </w:rPr>
                  </w:rPrChange>
                </w:rPr>
                <w:tab/>
              </w:r>
            </w:del>
            <w:del w:id="1213" w:author="Guruvareddiar, Palanivel" w:date="2018-04-14T11:23:00Z">
              <w:r w:rsidRPr="0074673E" w:rsidDel="008D3FFA">
                <w:rPr>
                  <w:b/>
                  <w:noProof/>
                  <w:szCs w:val="22"/>
                  <w:rPrChange w:id="1214" w:author="Jill Boyce" w:date="2018-04-16T21:07:00Z">
                    <w:rPr>
                      <w:b/>
                      <w:noProof/>
                    </w:rPr>
                  </w:rPrChange>
                </w:rPr>
                <w:delText>object_tracking</w:delText>
              </w:r>
            </w:del>
            <w:ins w:id="1215" w:author="Guruvareddiar, Palanivel" w:date="2018-04-16T10:09:00Z">
              <w:r w:rsidRPr="0074673E">
                <w:rPr>
                  <w:b/>
                  <w:noProof/>
                  <w:szCs w:val="22"/>
                  <w:rPrChange w:id="1216" w:author="Jill Boyce" w:date="2018-04-16T21:07:00Z">
                    <w:rPr>
                      <w:b/>
                      <w:noProof/>
                    </w:rPr>
                  </w:rPrChange>
                </w:rPr>
                <w:t>ar</w:t>
              </w:r>
            </w:ins>
            <w:r w:rsidRPr="0074673E">
              <w:rPr>
                <w:b/>
                <w:noProof/>
                <w:szCs w:val="22"/>
                <w:rPrChange w:id="1217" w:author="Jill Boyce" w:date="2018-04-16T21:07:00Z">
                  <w:rPr>
                    <w:b/>
                    <w:noProof/>
                  </w:rPr>
                </w:rPrChange>
              </w:rPr>
              <w:t>_</w:t>
            </w:r>
            <w:del w:id="1218" w:author="Guruvareddiar, Palanivel" w:date="2018-04-14T15:20:00Z">
              <w:r w:rsidRPr="0074673E" w:rsidDel="00A57EA3">
                <w:rPr>
                  <w:b/>
                  <w:noProof/>
                  <w:szCs w:val="22"/>
                  <w:rPrChange w:id="1219" w:author="Jill Boyce" w:date="2018-04-16T21:07:00Z">
                    <w:rPr>
                      <w:b/>
                      <w:noProof/>
                    </w:rPr>
                  </w:rPrChange>
                </w:rPr>
                <w:delText>item</w:delText>
              </w:r>
            </w:del>
            <w:ins w:id="1220" w:author="Guruvareddiar, Palanivel" w:date="2018-04-14T15:20:00Z">
              <w:r w:rsidRPr="0074673E">
                <w:rPr>
                  <w:b/>
                  <w:noProof/>
                  <w:szCs w:val="22"/>
                  <w:rPrChange w:id="1221" w:author="Jill Boyce" w:date="2018-04-16T21:07:00Z">
                    <w:rPr>
                      <w:b/>
                      <w:noProof/>
                    </w:rPr>
                  </w:rPrChange>
                </w:rPr>
                <w:t>object</w:t>
              </w:r>
            </w:ins>
            <w:r w:rsidRPr="0074673E">
              <w:rPr>
                <w:b/>
                <w:noProof/>
                <w:szCs w:val="22"/>
                <w:rPrChange w:id="1222" w:author="Jill Boyce" w:date="2018-04-16T21:07:00Z">
                  <w:rPr>
                    <w:b/>
                    <w:noProof/>
                  </w:rPr>
                </w:rPrChange>
              </w:rPr>
              <w:t>_detection_confidence</w:t>
            </w:r>
            <w:ins w:id="1223" w:author="Guruvareddiar, Palanivel" w:date="2018-04-14T15:51:00Z">
              <w:r w:rsidRPr="0074673E">
                <w:rPr>
                  <w:b/>
                  <w:noProof/>
                  <w:szCs w:val="22"/>
                  <w:rPrChange w:id="1224" w:author="Jill Boyce" w:date="2018-04-16T21:07:00Z">
                    <w:rPr>
                      <w:b/>
                      <w:noProof/>
                    </w:rPr>
                  </w:rPrChange>
                </w:rPr>
                <w:tab/>
              </w:r>
            </w:ins>
            <w:ins w:id="1225" w:author="Guruvareddiar, Palanivel" w:date="2018-04-16T10:13:00Z">
              <w:del w:id="1226" w:author="Jill Boyce" w:date="2018-04-16T20:48:00Z">
                <w:r w:rsidRPr="0074673E" w:rsidDel="00614EEC">
                  <w:rPr>
                    <w:bCs/>
                    <w:noProof/>
                    <w:szCs w:val="22"/>
                    <w:rPrChange w:id="1227" w:author="Jill Boyce" w:date="2018-04-16T21:07:00Z">
                      <w:rPr>
                        <w:b/>
                        <w:noProof/>
                      </w:rPr>
                    </w:rPrChange>
                  </w:rPr>
                  <w:delText>[</w:delText>
                </w:r>
                <w:r w:rsidRPr="007165F8" w:rsidDel="00614EEC">
                  <w:rPr>
                    <w:bCs/>
                    <w:szCs w:val="22"/>
                  </w:rPr>
                  <w:delText> </w:delText>
                </w:r>
              </w:del>
            </w:ins>
            <w:ins w:id="1228" w:author="Jill Boyce" w:date="2018-04-16T20:48:00Z">
              <w:r w:rsidR="00614EEC" w:rsidRPr="007165F8">
                <w:rPr>
                  <w:bCs/>
                  <w:noProof/>
                  <w:szCs w:val="22"/>
                </w:rPr>
                <w:t>[</w:t>
              </w:r>
            </w:ins>
            <w:ins w:id="1229" w:author="Jill Boyce" w:date="2018-04-16T20:54:00Z">
              <w:r w:rsidR="000E0380" w:rsidRPr="0074673E">
                <w:rPr>
                  <w:bCs/>
                  <w:szCs w:val="22"/>
                  <w:rPrChange w:id="1230" w:author="Jill Boyce" w:date="2018-04-16T21:07:00Z">
                    <w:rPr>
                      <w:bCs/>
                    </w:rPr>
                  </w:rPrChange>
                </w:rPr>
                <w:t> </w:t>
              </w:r>
            </w:ins>
            <w:ins w:id="1231" w:author="Guruvareddiar, Palanivel" w:date="2018-04-16T10:13:00Z">
              <w:r w:rsidRPr="0074673E">
                <w:rPr>
                  <w:bCs/>
                  <w:noProof/>
                  <w:szCs w:val="22"/>
                  <w:rPrChange w:id="1232" w:author="Jill Boyce" w:date="2018-04-16T21:07:00Z">
                    <w:rPr>
                      <w:bCs/>
                      <w:noProof/>
                    </w:rPr>
                  </w:rPrChange>
                </w:rPr>
                <w:t>ar_object_idx</w:t>
              </w:r>
              <w:del w:id="1233" w:author="Jill Boyce" w:date="2018-04-16T20:48:00Z">
                <w:r w:rsidRPr="0074673E" w:rsidDel="00614EEC">
                  <w:rPr>
                    <w:bCs/>
                    <w:noProof/>
                    <w:szCs w:val="22"/>
                    <w:rPrChange w:id="1234" w:author="Jill Boyce" w:date="2018-04-16T21:07:00Z">
                      <w:rPr>
                        <w:bCs/>
                        <w:noProof/>
                      </w:rPr>
                    </w:rPrChange>
                  </w:rPr>
                  <w:delText xml:space="preserve">[ </w:delText>
                </w:r>
              </w:del>
            </w:ins>
            <w:ins w:id="1235" w:author="Jill Boyce" w:date="2018-04-16T20:48:00Z">
              <w:r w:rsidR="00614EEC" w:rsidRPr="0074673E">
                <w:rPr>
                  <w:bCs/>
                  <w:noProof/>
                  <w:szCs w:val="22"/>
                  <w:rPrChange w:id="1236" w:author="Jill Boyce" w:date="2018-04-16T21:07:00Z">
                    <w:rPr>
                      <w:bCs/>
                      <w:noProof/>
                    </w:rPr>
                  </w:rPrChange>
                </w:rPr>
                <w:t>[</w:t>
              </w:r>
            </w:ins>
            <w:ins w:id="1237" w:author="Jill Boyce" w:date="2018-04-16T20:54:00Z">
              <w:r w:rsidR="000E0380" w:rsidRPr="0074673E">
                <w:rPr>
                  <w:bCs/>
                  <w:szCs w:val="22"/>
                  <w:rPrChange w:id="1238" w:author="Jill Boyce" w:date="2018-04-16T21:07:00Z">
                    <w:rPr>
                      <w:bCs/>
                    </w:rPr>
                  </w:rPrChange>
                </w:rPr>
                <w:t> </w:t>
              </w:r>
            </w:ins>
            <w:ins w:id="1239" w:author="Guruvareddiar, Palanivel" w:date="2018-04-16T10:13:00Z">
              <w:r w:rsidRPr="0074673E">
                <w:rPr>
                  <w:bCs/>
                  <w:noProof/>
                  <w:szCs w:val="22"/>
                  <w:rPrChange w:id="1240" w:author="Jill Boyce" w:date="2018-04-16T21:07:00Z">
                    <w:rPr>
                      <w:bCs/>
                      <w:noProof/>
                    </w:rPr>
                  </w:rPrChange>
                </w:rPr>
                <w:t>i</w:t>
              </w:r>
              <w:del w:id="1241" w:author="Jill Boyce" w:date="2018-04-16T20:48:00Z">
                <w:r w:rsidRPr="0074673E" w:rsidDel="00614EEC">
                  <w:rPr>
                    <w:bCs/>
                    <w:noProof/>
                    <w:szCs w:val="22"/>
                    <w:rPrChange w:id="1242" w:author="Jill Boyce" w:date="2018-04-16T21:07:00Z">
                      <w:rPr>
                        <w:bCs/>
                        <w:noProof/>
                      </w:rPr>
                    </w:rPrChange>
                  </w:rPr>
                  <w:delText xml:space="preserve"> ]</w:delText>
                </w:r>
              </w:del>
            </w:ins>
            <w:ins w:id="1243" w:author="Jill Boyce" w:date="2018-04-16T20:54:00Z">
              <w:r w:rsidR="000E0380" w:rsidRPr="0074673E">
                <w:rPr>
                  <w:bCs/>
                  <w:szCs w:val="22"/>
                  <w:rPrChange w:id="1244" w:author="Jill Boyce" w:date="2018-04-16T21:07:00Z">
                    <w:rPr>
                      <w:bCs/>
                    </w:rPr>
                  </w:rPrChange>
                </w:rPr>
                <w:t> </w:t>
              </w:r>
            </w:ins>
            <w:ins w:id="1245" w:author="Jill Boyce" w:date="2018-04-16T20:48:00Z">
              <w:r w:rsidR="00614EEC" w:rsidRPr="0074673E">
                <w:rPr>
                  <w:bCs/>
                  <w:noProof/>
                  <w:szCs w:val="22"/>
                  <w:rPrChange w:id="1246" w:author="Jill Boyce" w:date="2018-04-16T21:07:00Z">
                    <w:rPr>
                      <w:bCs/>
                      <w:noProof/>
                    </w:rPr>
                  </w:rPrChange>
                </w:rPr>
                <w:t>]</w:t>
              </w:r>
            </w:ins>
            <w:ins w:id="1247" w:author="Guruvareddiar, Palanivel" w:date="2018-04-16T10:13:00Z">
              <w:del w:id="1248" w:author="Jill Boyce" w:date="2018-04-16T20:48:00Z">
                <w:r w:rsidRPr="0074673E" w:rsidDel="00614EEC">
                  <w:rPr>
                    <w:bCs/>
                    <w:szCs w:val="22"/>
                    <w:rPrChange w:id="1249" w:author="Jill Boyce" w:date="2018-04-16T21:07:00Z">
                      <w:rPr>
                        <w:bCs/>
                      </w:rPr>
                    </w:rPrChange>
                  </w:rPr>
                  <w:delText> ]</w:delText>
                </w:r>
              </w:del>
            </w:ins>
            <w:ins w:id="1250" w:author="Jill Boyce" w:date="2018-04-16T20:54:00Z">
              <w:r w:rsidR="000E0380" w:rsidRPr="0074673E">
                <w:rPr>
                  <w:bCs/>
                  <w:szCs w:val="22"/>
                  <w:rPrChange w:id="1251" w:author="Jill Boyce" w:date="2018-04-16T21:07:00Z">
                    <w:rPr>
                      <w:bCs/>
                    </w:rPr>
                  </w:rPrChange>
                </w:rPr>
                <w:t> </w:t>
              </w:r>
            </w:ins>
            <w:ins w:id="1252" w:author="Jill Boyce" w:date="2018-04-16T20:48:00Z">
              <w:r w:rsidR="00614EEC" w:rsidRPr="0074673E">
                <w:rPr>
                  <w:bCs/>
                  <w:szCs w:val="22"/>
                  <w:rPrChange w:id="1253" w:author="Jill Boyce" w:date="2018-04-16T21:07:00Z">
                    <w:rPr>
                      <w:bCs/>
                    </w:rPr>
                  </w:rPrChange>
                </w:rPr>
                <w:t>]</w:t>
              </w:r>
            </w:ins>
            <w:ins w:id="1254" w:author="Guruvareddiar, Palanivel" w:date="2018-04-14T15:51:00Z">
              <w:r w:rsidRPr="0074673E">
                <w:rPr>
                  <w:b/>
                  <w:noProof/>
                  <w:szCs w:val="22"/>
                  <w:rPrChange w:id="1255" w:author="Jill Boyce" w:date="2018-04-16T21:07:00Z">
                    <w:rPr>
                      <w:b/>
                      <w:noProof/>
                    </w:rPr>
                  </w:rPrChange>
                </w:rPr>
                <w:tab/>
              </w:r>
              <w:r w:rsidRPr="0074673E">
                <w:rPr>
                  <w:b/>
                  <w:noProof/>
                  <w:szCs w:val="22"/>
                  <w:rPrChange w:id="1256" w:author="Jill Boyce" w:date="2018-04-16T21:07:00Z">
                    <w:rPr>
                      <w:b/>
                      <w:noProof/>
                    </w:rPr>
                  </w:rPrChange>
                </w:rPr>
                <w:tab/>
              </w:r>
              <w:r w:rsidRPr="0074673E">
                <w:rPr>
                  <w:b/>
                  <w:noProof/>
                  <w:szCs w:val="22"/>
                  <w:rPrChange w:id="1257" w:author="Jill Boyce" w:date="2018-04-16T21:07:00Z">
                    <w:rPr>
                      <w:b/>
                      <w:noProof/>
                    </w:rPr>
                  </w:rPrChange>
                </w:rPr>
                <w:tab/>
              </w:r>
              <w:r w:rsidRPr="0074673E">
                <w:rPr>
                  <w:b/>
                  <w:noProof/>
                  <w:szCs w:val="22"/>
                  <w:rPrChange w:id="1258" w:author="Jill Boyce" w:date="2018-04-16T21:07:00Z">
                    <w:rPr>
                      <w:b/>
                      <w:noProof/>
                    </w:rPr>
                  </w:rPrChange>
                </w:rPr>
                <w:tab/>
              </w:r>
            </w:ins>
            <w:del w:id="1259" w:author="Guruvareddiar, Palanivel" w:date="2018-04-16T10:13:00Z">
              <w:r w:rsidRPr="0074673E" w:rsidDel="003F107F">
                <w:rPr>
                  <w:b/>
                  <w:noProof/>
                  <w:szCs w:val="22"/>
                  <w:rPrChange w:id="1260" w:author="Jill Boyce" w:date="2018-04-16T21:07:00Z">
                    <w:rPr>
                      <w:b/>
                      <w:noProof/>
                    </w:rPr>
                  </w:rPrChange>
                </w:rPr>
                <w:delText>[</w:delText>
              </w:r>
              <w:r w:rsidRPr="0074673E" w:rsidDel="003F107F">
                <w:rPr>
                  <w:bCs/>
                  <w:szCs w:val="22"/>
                  <w:rPrChange w:id="1261" w:author="Jill Boyce" w:date="2018-04-16T21:07:00Z">
                    <w:rPr>
                      <w:bCs/>
                    </w:rPr>
                  </w:rPrChange>
                </w:rPr>
                <w:delText> </w:delText>
              </w:r>
            </w:del>
            <w:del w:id="1262" w:author="Guruvareddiar, Palanivel" w:date="2018-04-14T11:23:00Z">
              <w:r w:rsidRPr="0074673E" w:rsidDel="008D3FFA">
                <w:rPr>
                  <w:bCs/>
                  <w:noProof/>
                  <w:szCs w:val="22"/>
                  <w:rPrChange w:id="1263" w:author="Jill Boyce" w:date="2018-04-16T21:07:00Z">
                    <w:rPr>
                      <w:bCs/>
                      <w:noProof/>
                    </w:rPr>
                  </w:rPrChange>
                </w:rPr>
                <w:delText>object_tracking</w:delText>
              </w:r>
            </w:del>
            <w:del w:id="1264" w:author="Guruvareddiar, Palanivel" w:date="2018-04-16T10:13:00Z">
              <w:r w:rsidRPr="0074673E" w:rsidDel="003F107F">
                <w:rPr>
                  <w:bCs/>
                  <w:noProof/>
                  <w:szCs w:val="22"/>
                  <w:rPrChange w:id="1265" w:author="Jill Boyce" w:date="2018-04-16T21:07:00Z">
                    <w:rPr>
                      <w:bCs/>
                      <w:noProof/>
                    </w:rPr>
                  </w:rPrChange>
                </w:rPr>
                <w:delText>_</w:delText>
              </w:r>
            </w:del>
            <w:del w:id="1266" w:author="Guruvareddiar, Palanivel" w:date="2018-04-14T15:20:00Z">
              <w:r w:rsidRPr="0074673E" w:rsidDel="00A57EA3">
                <w:rPr>
                  <w:bCs/>
                  <w:noProof/>
                  <w:szCs w:val="22"/>
                  <w:rPrChange w:id="1267" w:author="Jill Boyce" w:date="2018-04-16T21:07:00Z">
                    <w:rPr>
                      <w:bCs/>
                      <w:noProof/>
                    </w:rPr>
                  </w:rPrChange>
                </w:rPr>
                <w:delText>item</w:delText>
              </w:r>
            </w:del>
            <w:del w:id="1268" w:author="Guruvareddiar, Palanivel" w:date="2018-04-16T10:13:00Z">
              <w:r w:rsidRPr="0074673E" w:rsidDel="003F107F">
                <w:rPr>
                  <w:bCs/>
                  <w:noProof/>
                  <w:szCs w:val="22"/>
                  <w:rPrChange w:id="1269" w:author="Jill Boyce" w:date="2018-04-16T21:07:00Z">
                    <w:rPr>
                      <w:bCs/>
                      <w:noProof/>
                    </w:rPr>
                  </w:rPrChange>
                </w:rPr>
                <w:delText>_idx[ i ]</w:delText>
              </w:r>
              <w:r w:rsidRPr="0074673E" w:rsidDel="003F107F">
                <w:rPr>
                  <w:bCs/>
                  <w:szCs w:val="22"/>
                  <w:rPrChange w:id="1270" w:author="Jill Boyce" w:date="2018-04-16T21:07:00Z">
                    <w:rPr>
                      <w:bCs/>
                    </w:rPr>
                  </w:rPrChange>
                </w:rPr>
                <w:delText> ]</w:delText>
              </w:r>
            </w:del>
          </w:p>
        </w:tc>
        <w:tc>
          <w:tcPr>
            <w:tcW w:w="1260" w:type="dxa"/>
          </w:tcPr>
          <w:p w14:paraId="539B9D93" w14:textId="77777777" w:rsidR="003F107F" w:rsidRPr="0074673E" w:rsidRDefault="003F107F" w:rsidP="003F107F">
            <w:pPr>
              <w:keepNext/>
              <w:keepLines/>
              <w:spacing w:before="20" w:after="40"/>
              <w:jc w:val="center"/>
              <w:rPr>
                <w:rFonts w:eastAsia="Malgun Gothic"/>
                <w:bCs/>
                <w:szCs w:val="22"/>
                <w:rPrChange w:id="1271" w:author="Jill Boyce" w:date="2018-04-16T21:07:00Z">
                  <w:rPr>
                    <w:rFonts w:eastAsia="Malgun Gothic"/>
                    <w:bCs/>
                  </w:rPr>
                </w:rPrChange>
              </w:rPr>
            </w:pPr>
            <w:r w:rsidRPr="0074673E">
              <w:rPr>
                <w:rFonts w:eastAsia="Malgun Gothic"/>
                <w:bCs/>
                <w:szCs w:val="22"/>
                <w:rPrChange w:id="1272" w:author="Jill Boyce" w:date="2018-04-16T21:07:00Z">
                  <w:rPr>
                    <w:rFonts w:eastAsia="Malgun Gothic"/>
                    <w:bCs/>
                  </w:rPr>
                </w:rPrChange>
              </w:rPr>
              <w:t>u(v)</w:t>
            </w:r>
          </w:p>
        </w:tc>
      </w:tr>
      <w:tr w:rsidR="003F107F" w:rsidRPr="00A23626" w14:paraId="7E4D82F0" w14:textId="77777777" w:rsidTr="00F3309A">
        <w:trPr>
          <w:cantSplit/>
        </w:trPr>
        <w:tc>
          <w:tcPr>
            <w:tcW w:w="8185" w:type="dxa"/>
          </w:tcPr>
          <w:p w14:paraId="5304F2BE" w14:textId="77777777" w:rsidR="003F107F" w:rsidRPr="007165F8"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Cs w:val="22"/>
              </w:rPr>
            </w:pPr>
            <w:r w:rsidRPr="007165F8">
              <w:rPr>
                <w:noProof/>
                <w:szCs w:val="22"/>
              </w:rPr>
              <w:tab/>
            </w:r>
            <w:r w:rsidRPr="007165F8">
              <w:rPr>
                <w:noProof/>
                <w:szCs w:val="22"/>
              </w:rPr>
              <w:tab/>
              <w:t>}</w:t>
            </w:r>
          </w:p>
        </w:tc>
        <w:tc>
          <w:tcPr>
            <w:tcW w:w="1260" w:type="dxa"/>
          </w:tcPr>
          <w:p w14:paraId="7FE138D0" w14:textId="77777777" w:rsidR="003F107F" w:rsidRPr="0074673E" w:rsidRDefault="003F107F" w:rsidP="003F107F">
            <w:pPr>
              <w:keepNext/>
              <w:keepLines/>
              <w:spacing w:before="20" w:after="40"/>
              <w:jc w:val="center"/>
              <w:rPr>
                <w:rFonts w:eastAsia="Malgun Gothic"/>
                <w:bCs/>
                <w:szCs w:val="22"/>
                <w:rPrChange w:id="1273" w:author="Jill Boyce" w:date="2018-04-16T21:07:00Z">
                  <w:rPr>
                    <w:rFonts w:eastAsia="Malgun Gothic"/>
                    <w:bCs/>
                  </w:rPr>
                </w:rPrChange>
              </w:rPr>
            </w:pPr>
          </w:p>
        </w:tc>
      </w:tr>
      <w:tr w:rsidR="003F107F" w:rsidRPr="00A23626" w14:paraId="02E95C26" w14:textId="77777777" w:rsidTr="00F3309A">
        <w:trPr>
          <w:cantSplit/>
        </w:trPr>
        <w:tc>
          <w:tcPr>
            <w:tcW w:w="8185" w:type="dxa"/>
          </w:tcPr>
          <w:p w14:paraId="7EA5294B" w14:textId="77777777" w:rsidR="003F107F" w:rsidRPr="007165F8"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Cs w:val="22"/>
              </w:rPr>
            </w:pPr>
            <w:r w:rsidRPr="007165F8">
              <w:rPr>
                <w:noProof/>
                <w:szCs w:val="22"/>
              </w:rPr>
              <w:tab/>
              <w:t>}</w:t>
            </w:r>
          </w:p>
        </w:tc>
        <w:tc>
          <w:tcPr>
            <w:tcW w:w="1260" w:type="dxa"/>
          </w:tcPr>
          <w:p w14:paraId="212E290B" w14:textId="77777777" w:rsidR="003F107F" w:rsidRPr="0074673E" w:rsidRDefault="003F107F" w:rsidP="003F107F">
            <w:pPr>
              <w:keepNext/>
              <w:keepLines/>
              <w:spacing w:before="20" w:after="40"/>
              <w:jc w:val="center"/>
              <w:rPr>
                <w:rFonts w:eastAsia="Malgun Gothic"/>
                <w:bCs/>
                <w:szCs w:val="22"/>
                <w:rPrChange w:id="1274" w:author="Jill Boyce" w:date="2018-04-16T21:07:00Z">
                  <w:rPr>
                    <w:rFonts w:eastAsia="Malgun Gothic"/>
                    <w:bCs/>
                  </w:rPr>
                </w:rPrChange>
              </w:rPr>
            </w:pPr>
          </w:p>
        </w:tc>
      </w:tr>
      <w:tr w:rsidR="003F107F" w:rsidRPr="00A23626" w14:paraId="61512343" w14:textId="77777777" w:rsidTr="00F3309A">
        <w:trPr>
          <w:cantSplit/>
        </w:trPr>
        <w:tc>
          <w:tcPr>
            <w:tcW w:w="8185" w:type="dxa"/>
          </w:tcPr>
          <w:p w14:paraId="4D80C66A" w14:textId="77777777" w:rsidR="003F107F" w:rsidRPr="007165F8" w:rsidRDefault="003F107F" w:rsidP="003F107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Cs w:val="22"/>
              </w:rPr>
            </w:pPr>
            <w:r w:rsidRPr="007165F8">
              <w:rPr>
                <w:noProof/>
                <w:szCs w:val="22"/>
              </w:rPr>
              <w:t>}</w:t>
            </w:r>
          </w:p>
        </w:tc>
        <w:tc>
          <w:tcPr>
            <w:tcW w:w="1260" w:type="dxa"/>
          </w:tcPr>
          <w:p w14:paraId="6048BB95" w14:textId="77777777" w:rsidR="003F107F" w:rsidRPr="0074673E" w:rsidRDefault="003F107F" w:rsidP="003F107F">
            <w:pPr>
              <w:keepNext/>
              <w:keepLines/>
              <w:spacing w:before="20" w:after="40"/>
              <w:jc w:val="center"/>
              <w:rPr>
                <w:rFonts w:eastAsia="Malgun Gothic"/>
                <w:bCs/>
                <w:szCs w:val="22"/>
                <w:rPrChange w:id="1275" w:author="Jill Boyce" w:date="2018-04-16T21:07:00Z">
                  <w:rPr>
                    <w:rFonts w:eastAsia="Malgun Gothic"/>
                    <w:bCs/>
                  </w:rPr>
                </w:rPrChange>
              </w:rPr>
            </w:pPr>
          </w:p>
        </w:tc>
      </w:tr>
    </w:tbl>
    <w:bookmarkEnd w:id="461"/>
    <w:p w14:paraId="00C29CE8" w14:textId="6A1A5228" w:rsidR="001023F7" w:rsidRPr="007C2158" w:rsidRDefault="001023F7" w:rsidP="001023F7">
      <w:pPr>
        <w:pStyle w:val="Heading2"/>
      </w:pPr>
      <w:del w:id="1276" w:author="Guruvareddiar, Palanivel" w:date="2018-04-14T10:30:00Z">
        <w:r w:rsidRPr="001023F7" w:rsidDel="00BA2E8E">
          <w:delText>Object tracking</w:delText>
        </w:r>
      </w:del>
      <w:ins w:id="1277" w:author="Guruvareddiar, Palanivel" w:date="2018-04-16T10:48:00Z">
        <w:r w:rsidR="00067322">
          <w:t>Annotated region</w:t>
        </w:r>
      </w:ins>
      <w:r w:rsidRPr="001023F7">
        <w:t xml:space="preserve"> SEI message semantics</w:t>
      </w:r>
    </w:p>
    <w:p w14:paraId="372111EB" w14:textId="620A0A74" w:rsidR="006D07F5" w:rsidRDefault="001023F7" w:rsidP="001023F7">
      <w:pPr>
        <w:rPr>
          <w:ins w:id="1278" w:author="Guruvareddiar, Palanivel" w:date="2018-04-14T12:05:00Z"/>
          <w:bCs/>
          <w:noProof/>
          <w:sz w:val="24"/>
          <w:szCs w:val="24"/>
        </w:rPr>
      </w:pPr>
      <w:r w:rsidRPr="007C2158">
        <w:rPr>
          <w:bCs/>
          <w:noProof/>
          <w:sz w:val="24"/>
          <w:szCs w:val="24"/>
        </w:rPr>
        <w:t xml:space="preserve">The </w:t>
      </w:r>
      <w:del w:id="1279" w:author="Guruvareddiar, Palanivel" w:date="2018-04-14T10:31:00Z">
        <w:r w:rsidRPr="007C2158" w:rsidDel="00BA2E8E">
          <w:rPr>
            <w:bCs/>
            <w:noProof/>
            <w:sz w:val="24"/>
            <w:szCs w:val="24"/>
          </w:rPr>
          <w:delText>object tracking</w:delText>
        </w:r>
      </w:del>
      <w:ins w:id="1280" w:author="Guruvareddiar, Palanivel" w:date="2018-04-16T10:56:00Z">
        <w:r w:rsidR="00067322">
          <w:rPr>
            <w:bCs/>
            <w:noProof/>
            <w:sz w:val="24"/>
            <w:szCs w:val="24"/>
          </w:rPr>
          <w:t>annotated region</w:t>
        </w:r>
      </w:ins>
      <w:r w:rsidRPr="007C2158">
        <w:rPr>
          <w:bCs/>
          <w:noProof/>
          <w:sz w:val="24"/>
          <w:szCs w:val="24"/>
        </w:rPr>
        <w:t xml:space="preserve"> SEI message </w:t>
      </w:r>
      <w:ins w:id="1281" w:author="Guruvareddiar, Palanivel" w:date="2018-04-16T11:05:00Z">
        <w:r w:rsidR="00067322">
          <w:rPr>
            <w:bCs/>
            <w:noProof/>
            <w:sz w:val="24"/>
            <w:szCs w:val="24"/>
          </w:rPr>
          <w:t xml:space="preserve">carries parameters to describe </w:t>
        </w:r>
      </w:ins>
      <w:ins w:id="1282" w:author="Guruvareddiar, Palanivel" w:date="2018-04-16T11:06:00Z">
        <w:r w:rsidR="00067322">
          <w:rPr>
            <w:bCs/>
            <w:noProof/>
            <w:sz w:val="24"/>
            <w:szCs w:val="24"/>
          </w:rPr>
          <w:t>annotated regions using</w:t>
        </w:r>
      </w:ins>
      <w:ins w:id="1283" w:author="Guruvareddiar, Palanivel" w:date="2018-04-16T11:03:00Z">
        <w:r w:rsidR="00067322">
          <w:rPr>
            <w:sz w:val="24"/>
            <w:szCs w:val="22"/>
            <w:lang w:eastAsia="ko-KR"/>
          </w:rPr>
          <w:t xml:space="preserve"> bounding box</w:t>
        </w:r>
      </w:ins>
      <w:ins w:id="1284" w:author="Guruvareddiar, Palanivel" w:date="2018-04-16T11:06:00Z">
        <w:r w:rsidR="00067322">
          <w:rPr>
            <w:sz w:val="24"/>
            <w:szCs w:val="22"/>
            <w:lang w:eastAsia="ko-KR"/>
          </w:rPr>
          <w:t>es representing the size and location of tracked</w:t>
        </w:r>
      </w:ins>
      <w:ins w:id="1285" w:author="Guruvareddiar, Palanivel" w:date="2018-04-16T11:03:00Z">
        <w:r w:rsidR="00067322" w:rsidRPr="007C2158">
          <w:rPr>
            <w:bCs/>
            <w:noProof/>
            <w:sz w:val="24"/>
            <w:szCs w:val="24"/>
          </w:rPr>
          <w:t xml:space="preserve"> objects</w:t>
        </w:r>
        <w:r w:rsidR="00067322">
          <w:rPr>
            <w:sz w:val="24"/>
            <w:szCs w:val="22"/>
            <w:lang w:eastAsia="ko-KR"/>
          </w:rPr>
          <w:t xml:space="preserve"> within the compressed video bitstream</w:t>
        </w:r>
        <w:r w:rsidR="00067322" w:rsidRPr="007C2158" w:rsidDel="00067322">
          <w:rPr>
            <w:bCs/>
            <w:noProof/>
            <w:sz w:val="24"/>
            <w:szCs w:val="24"/>
          </w:rPr>
          <w:t xml:space="preserve"> </w:t>
        </w:r>
      </w:ins>
      <w:del w:id="1286" w:author="Guruvareddiar, Palanivel" w:date="2018-04-16T11:03:00Z">
        <w:r w:rsidRPr="007C2158" w:rsidDel="00067322">
          <w:rPr>
            <w:bCs/>
            <w:noProof/>
            <w:sz w:val="24"/>
            <w:szCs w:val="24"/>
          </w:rPr>
          <w:delText xml:space="preserve">specifies rectangular bounding boxes </w:delText>
        </w:r>
      </w:del>
      <w:del w:id="1287" w:author="Guruvareddiar, Palanivel" w:date="2018-04-16T11:04:00Z">
        <w:r w:rsidRPr="007C2158" w:rsidDel="00067322">
          <w:rPr>
            <w:bCs/>
            <w:noProof/>
            <w:sz w:val="24"/>
            <w:szCs w:val="24"/>
          </w:rPr>
          <w:delText xml:space="preserve">of </w:delText>
        </w:r>
      </w:del>
      <w:del w:id="1288" w:author="Guruvareddiar, Palanivel" w:date="2018-04-16T11:03:00Z">
        <w:r w:rsidRPr="007C2158" w:rsidDel="00067322">
          <w:rPr>
            <w:bCs/>
            <w:noProof/>
            <w:sz w:val="24"/>
            <w:szCs w:val="24"/>
          </w:rPr>
          <w:delText xml:space="preserve">one or more </w:delText>
        </w:r>
      </w:del>
      <w:del w:id="1289" w:author="Guruvareddiar, Palanivel" w:date="2018-04-14T14:46:00Z">
        <w:r w:rsidRPr="007C2158" w:rsidDel="000971A9">
          <w:rPr>
            <w:bCs/>
            <w:noProof/>
            <w:sz w:val="24"/>
            <w:szCs w:val="24"/>
          </w:rPr>
          <w:delText xml:space="preserve">tracked </w:delText>
        </w:r>
      </w:del>
      <w:del w:id="1290" w:author="Guruvareddiar, Palanivel" w:date="2018-04-16T11:03:00Z">
        <w:r w:rsidRPr="007C2158" w:rsidDel="00067322">
          <w:rPr>
            <w:bCs/>
            <w:noProof/>
            <w:sz w:val="24"/>
            <w:szCs w:val="24"/>
          </w:rPr>
          <w:delText xml:space="preserve">objects </w:delText>
        </w:r>
      </w:del>
      <w:del w:id="1291" w:author="Guruvareddiar, Palanivel" w:date="2018-04-16T11:04:00Z">
        <w:r w:rsidRPr="007C2158" w:rsidDel="00067322">
          <w:rPr>
            <w:bCs/>
            <w:noProof/>
            <w:sz w:val="24"/>
            <w:szCs w:val="24"/>
          </w:rPr>
          <w:delText xml:space="preserve">which are visible within a decoded picture, </w:delText>
        </w:r>
      </w:del>
      <w:r w:rsidRPr="007C2158">
        <w:rPr>
          <w:bCs/>
          <w:noProof/>
          <w:sz w:val="24"/>
          <w:szCs w:val="24"/>
        </w:rPr>
        <w:t xml:space="preserve">and </w:t>
      </w:r>
      <w:ins w:id="1292" w:author="Guruvareddiar, Palanivel" w:date="2018-04-16T11:04:00Z">
        <w:r w:rsidR="00067322">
          <w:rPr>
            <w:bCs/>
            <w:noProof/>
            <w:sz w:val="24"/>
            <w:szCs w:val="24"/>
          </w:rPr>
          <w:t xml:space="preserve">also describe </w:t>
        </w:r>
      </w:ins>
      <w:r w:rsidRPr="007C2158">
        <w:rPr>
          <w:bCs/>
          <w:noProof/>
          <w:sz w:val="24"/>
          <w:szCs w:val="24"/>
        </w:rPr>
        <w:t xml:space="preserve">optional </w:t>
      </w:r>
      <w:ins w:id="1293" w:author="Guruvareddiar, Palanivel" w:date="2018-04-16T11:04:00Z">
        <w:r w:rsidR="00067322">
          <w:rPr>
            <w:bCs/>
            <w:noProof/>
            <w:sz w:val="24"/>
            <w:szCs w:val="24"/>
          </w:rPr>
          <w:t xml:space="preserve">elements such as </w:t>
        </w:r>
      </w:ins>
      <w:del w:id="1294" w:author="Guruvareddiar, Palanivel" w:date="2018-04-14T15:21:00Z">
        <w:r w:rsidRPr="007C2158" w:rsidDel="00A57EA3">
          <w:rPr>
            <w:bCs/>
            <w:noProof/>
            <w:sz w:val="24"/>
            <w:szCs w:val="24"/>
          </w:rPr>
          <w:delText>item</w:delText>
        </w:r>
      </w:del>
      <w:ins w:id="1295" w:author="Guruvareddiar, Palanivel" w:date="2018-04-14T15:21:00Z">
        <w:r w:rsidR="00A57EA3">
          <w:rPr>
            <w:bCs/>
            <w:noProof/>
            <w:sz w:val="24"/>
            <w:szCs w:val="24"/>
          </w:rPr>
          <w:t>object</w:t>
        </w:r>
      </w:ins>
      <w:r w:rsidRPr="007C2158">
        <w:rPr>
          <w:bCs/>
          <w:noProof/>
          <w:sz w:val="24"/>
          <w:szCs w:val="24"/>
        </w:rPr>
        <w:t xml:space="preserve"> labels and object detection confidence levels.</w:t>
      </w:r>
    </w:p>
    <w:p w14:paraId="6CB94777" w14:textId="6FD02616" w:rsidR="00F34D50" w:rsidRDefault="003F107F" w:rsidP="001023F7">
      <w:pPr>
        <w:rPr>
          <w:ins w:id="1296" w:author="Guruvareddiar, Palanivel" w:date="2018-04-14T12:29:00Z"/>
          <w:sz w:val="24"/>
          <w:szCs w:val="24"/>
        </w:rPr>
      </w:pPr>
      <w:ins w:id="1297" w:author="Guruvareddiar, Palanivel" w:date="2018-04-16T10:09:00Z">
        <w:r w:rsidRPr="00F86E62">
          <w:rPr>
            <w:b/>
            <w:noProof/>
            <w:sz w:val="24"/>
            <w:szCs w:val="24"/>
          </w:rPr>
          <w:t>ar</w:t>
        </w:r>
      </w:ins>
      <w:ins w:id="1298" w:author="Guruvareddiar, Palanivel" w:date="2018-04-14T12:05:00Z">
        <w:r w:rsidR="006D07F5" w:rsidRPr="00F86E62">
          <w:rPr>
            <w:b/>
            <w:noProof/>
            <w:sz w:val="24"/>
            <w:szCs w:val="24"/>
            <w:rPrChange w:id="1299" w:author="Jill Boyce" w:date="2018-04-16T13:49:00Z">
              <w:rPr>
                <w:rStyle w:val="fontstyle01"/>
              </w:rPr>
            </w:rPrChange>
          </w:rPr>
          <w:t>_cancel_flag</w:t>
        </w:r>
        <w:r w:rsidR="006D07F5">
          <w:rPr>
            <w:rStyle w:val="fontstyle01"/>
          </w:rPr>
          <w:t xml:space="preserve"> </w:t>
        </w:r>
        <w:r w:rsidR="006D07F5" w:rsidRPr="006D07F5">
          <w:rPr>
            <w:sz w:val="24"/>
            <w:szCs w:val="24"/>
            <w:rPrChange w:id="1300" w:author="Guruvareddiar, Palanivel" w:date="2018-04-14T12:06:00Z">
              <w:rPr>
                <w:rStyle w:val="fontstyle21"/>
              </w:rPr>
            </w:rPrChange>
          </w:rPr>
          <w:t xml:space="preserve">equal to 1 indicates that the SEI message cancels the persistence of any previous </w:t>
        </w:r>
      </w:ins>
      <w:ins w:id="1301" w:author="Guruvareddiar, Palanivel" w:date="2018-04-16T12:43:00Z">
        <w:r w:rsidR="002F5648">
          <w:rPr>
            <w:sz w:val="24"/>
            <w:szCs w:val="24"/>
          </w:rPr>
          <w:t>annotated region</w:t>
        </w:r>
      </w:ins>
      <w:ins w:id="1302" w:author="Guruvareddiar, Palanivel" w:date="2018-04-14T12:05:00Z">
        <w:r w:rsidR="006D07F5" w:rsidRPr="006D07F5">
          <w:rPr>
            <w:sz w:val="24"/>
            <w:szCs w:val="24"/>
            <w:rPrChange w:id="1303" w:author="Guruvareddiar, Palanivel" w:date="2018-04-14T12:06:00Z">
              <w:rPr>
                <w:rStyle w:val="fontstyle21"/>
              </w:rPr>
            </w:rPrChange>
          </w:rPr>
          <w:t xml:space="preserve"> SEI message in output order that is associated with one or more primary picture layers to which this SEI</w:t>
        </w:r>
      </w:ins>
      <w:ins w:id="1304" w:author="Guruvareddiar, Palanivel" w:date="2018-04-14T12:06:00Z">
        <w:r w:rsidR="006D07F5">
          <w:rPr>
            <w:sz w:val="24"/>
            <w:szCs w:val="24"/>
          </w:rPr>
          <w:t xml:space="preserve"> </w:t>
        </w:r>
      </w:ins>
      <w:ins w:id="1305" w:author="Guruvareddiar, Palanivel" w:date="2018-04-14T12:05:00Z">
        <w:r w:rsidR="006D07F5" w:rsidRPr="006D07F5">
          <w:rPr>
            <w:sz w:val="24"/>
            <w:szCs w:val="24"/>
            <w:rPrChange w:id="1306" w:author="Guruvareddiar, Palanivel" w:date="2018-04-14T12:06:00Z">
              <w:rPr>
                <w:rStyle w:val="fontstyle21"/>
              </w:rPr>
            </w:rPrChange>
          </w:rPr>
          <w:t xml:space="preserve">applies. </w:t>
        </w:r>
      </w:ins>
      <w:ins w:id="1307" w:author="Guruvareddiar, Palanivel" w:date="2018-04-16T10:09:00Z">
        <w:r>
          <w:rPr>
            <w:bCs/>
            <w:noProof/>
            <w:sz w:val="24"/>
            <w:szCs w:val="24"/>
          </w:rPr>
          <w:t>ar</w:t>
        </w:r>
      </w:ins>
      <w:ins w:id="1308" w:author="Guruvareddiar, Palanivel" w:date="2018-04-14T12:07:00Z">
        <w:r w:rsidR="006D07F5" w:rsidRPr="006D07F5">
          <w:rPr>
            <w:bCs/>
            <w:noProof/>
            <w:sz w:val="24"/>
            <w:szCs w:val="24"/>
            <w:rPrChange w:id="1309" w:author="Guruvareddiar, Palanivel" w:date="2018-04-14T12:07:00Z">
              <w:rPr>
                <w:b/>
                <w:noProof/>
                <w:sz w:val="24"/>
                <w:szCs w:val="24"/>
              </w:rPr>
            </w:rPrChange>
          </w:rPr>
          <w:t>_cancel_flag</w:t>
        </w:r>
      </w:ins>
      <w:ins w:id="1310" w:author="Guruvareddiar, Palanivel" w:date="2018-04-14T12:05:00Z">
        <w:r w:rsidR="006D07F5" w:rsidRPr="006D07F5">
          <w:rPr>
            <w:sz w:val="24"/>
            <w:szCs w:val="24"/>
            <w:rPrChange w:id="1311" w:author="Guruvareddiar, Palanivel" w:date="2018-04-14T12:06:00Z">
              <w:rPr>
                <w:rStyle w:val="fontstyle21"/>
              </w:rPr>
            </w:rPrChange>
          </w:rPr>
          <w:t xml:space="preserve"> equal to 0 indicates that </w:t>
        </w:r>
      </w:ins>
      <w:ins w:id="1312" w:author="Guruvareddiar, Palanivel" w:date="2018-04-16T12:43:00Z">
        <w:r w:rsidR="002F5648">
          <w:rPr>
            <w:sz w:val="24"/>
            <w:szCs w:val="24"/>
          </w:rPr>
          <w:t>annotated region</w:t>
        </w:r>
      </w:ins>
      <w:ins w:id="1313" w:author="Guruvareddiar, Palanivel" w:date="2018-04-14T12:05:00Z">
        <w:r w:rsidR="006D07F5" w:rsidRPr="006D07F5">
          <w:rPr>
            <w:sz w:val="24"/>
            <w:szCs w:val="24"/>
            <w:rPrChange w:id="1314" w:author="Guruvareddiar, Palanivel" w:date="2018-04-14T12:06:00Z">
              <w:rPr>
                <w:rStyle w:val="fontstyle21"/>
              </w:rPr>
            </w:rPrChange>
          </w:rPr>
          <w:t xml:space="preserve"> </w:t>
        </w:r>
      </w:ins>
      <w:ins w:id="1315" w:author="Guruvareddiar, Palanivel" w:date="2018-04-14T19:45:00Z">
        <w:r w:rsidR="001F7B90">
          <w:rPr>
            <w:sz w:val="24"/>
            <w:szCs w:val="24"/>
          </w:rPr>
          <w:t xml:space="preserve">information </w:t>
        </w:r>
      </w:ins>
      <w:ins w:id="1316" w:author="Guruvareddiar, Palanivel" w:date="2018-04-14T12:05:00Z">
        <w:r w:rsidR="006D07F5" w:rsidRPr="006D07F5">
          <w:rPr>
            <w:sz w:val="24"/>
            <w:szCs w:val="24"/>
            <w:rPrChange w:id="1317" w:author="Guruvareddiar, Palanivel" w:date="2018-04-14T12:06:00Z">
              <w:rPr>
                <w:rStyle w:val="fontstyle21"/>
              </w:rPr>
            </w:rPrChange>
          </w:rPr>
          <w:t>follows.</w:t>
        </w:r>
      </w:ins>
    </w:p>
    <w:p w14:paraId="450A2269" w14:textId="1B2618EC" w:rsidR="001023F7" w:rsidRPr="007C2158" w:rsidDel="000971A9" w:rsidRDefault="001023F7" w:rsidP="001023F7">
      <w:pPr>
        <w:rPr>
          <w:del w:id="1318" w:author="Guruvareddiar, Palanivel" w:date="2018-04-14T14:47:00Z"/>
          <w:bCs/>
          <w:noProof/>
          <w:sz w:val="24"/>
          <w:szCs w:val="24"/>
        </w:rPr>
      </w:pPr>
      <w:del w:id="1319" w:author="Guruvareddiar, Palanivel" w:date="2018-04-14T12:05:00Z">
        <w:r w:rsidRPr="007C2158" w:rsidDel="006D07F5">
          <w:rPr>
            <w:bCs/>
            <w:noProof/>
            <w:sz w:val="24"/>
            <w:szCs w:val="24"/>
          </w:rPr>
          <w:delText xml:space="preserve"> </w:delText>
        </w:r>
      </w:del>
    </w:p>
    <w:p w14:paraId="3DFB73A0" w14:textId="5873555D" w:rsidR="001023F7" w:rsidRPr="007C2158" w:rsidRDefault="001023F7" w:rsidP="001023F7">
      <w:pPr>
        <w:rPr>
          <w:sz w:val="24"/>
          <w:szCs w:val="24"/>
        </w:rPr>
      </w:pPr>
      <w:del w:id="1320" w:author="Guruvareddiar, Palanivel" w:date="2018-04-14T10:31:00Z">
        <w:r w:rsidRPr="007C2158" w:rsidDel="00BA2E8E">
          <w:rPr>
            <w:b/>
            <w:noProof/>
            <w:sz w:val="24"/>
            <w:szCs w:val="24"/>
          </w:rPr>
          <w:delText>object_tracking</w:delText>
        </w:r>
      </w:del>
      <w:ins w:id="1321" w:author="Guruvareddiar, Palanivel" w:date="2018-04-16T10:09:00Z">
        <w:r w:rsidR="003F107F">
          <w:rPr>
            <w:b/>
            <w:noProof/>
            <w:sz w:val="24"/>
            <w:szCs w:val="24"/>
          </w:rPr>
          <w:t>ar</w:t>
        </w:r>
      </w:ins>
      <w:r w:rsidRPr="007C2158">
        <w:rPr>
          <w:b/>
          <w:noProof/>
          <w:sz w:val="24"/>
          <w:szCs w:val="24"/>
        </w:rPr>
        <w:t>_seq_parameter_set_id</w:t>
      </w:r>
      <w:r w:rsidRPr="007C2158">
        <w:rPr>
          <w:sz w:val="24"/>
          <w:szCs w:val="24"/>
        </w:rPr>
        <w:t xml:space="preserve"> indicates and shall be equal to the </w:t>
      </w:r>
      <w:proofErr w:type="spellStart"/>
      <w:r w:rsidRPr="007C2158">
        <w:rPr>
          <w:sz w:val="24"/>
          <w:szCs w:val="24"/>
        </w:rPr>
        <w:t>sps_seq_parameter_set_id</w:t>
      </w:r>
      <w:proofErr w:type="spellEnd"/>
      <w:r w:rsidRPr="007C2158">
        <w:rPr>
          <w:sz w:val="24"/>
          <w:szCs w:val="24"/>
        </w:rPr>
        <w:t xml:space="preserve"> value of the active SPS. The value of </w:t>
      </w:r>
      <w:del w:id="1322" w:author="Guruvareddiar, Palanivel" w:date="2018-04-14T10:49:00Z">
        <w:r w:rsidRPr="007C2158" w:rsidDel="00311F74">
          <w:rPr>
            <w:sz w:val="24"/>
            <w:szCs w:val="24"/>
          </w:rPr>
          <w:delText>object_tracking</w:delText>
        </w:r>
      </w:del>
      <w:proofErr w:type="spellStart"/>
      <w:ins w:id="1323" w:author="Guruvareddiar, Palanivel" w:date="2018-04-16T10:09:00Z">
        <w:r w:rsidR="003F107F">
          <w:rPr>
            <w:sz w:val="24"/>
            <w:szCs w:val="24"/>
          </w:rPr>
          <w:t>ar</w:t>
        </w:r>
      </w:ins>
      <w:r w:rsidRPr="007C2158">
        <w:rPr>
          <w:sz w:val="24"/>
          <w:szCs w:val="24"/>
        </w:rPr>
        <w:t>_seq_parameter_set_id</w:t>
      </w:r>
      <w:proofErr w:type="spellEnd"/>
      <w:r w:rsidRPr="007C2158">
        <w:rPr>
          <w:sz w:val="24"/>
          <w:szCs w:val="24"/>
        </w:rPr>
        <w:t xml:space="preserve"> shall be in the range of 0 to 15, inclusive.</w:t>
      </w:r>
    </w:p>
    <w:p w14:paraId="728FA6F3" w14:textId="73716C6E" w:rsidR="001023F7" w:rsidRPr="007C2158" w:rsidRDefault="003F107F" w:rsidP="001023F7">
      <w:pPr>
        <w:rPr>
          <w:bCs/>
          <w:noProof/>
          <w:sz w:val="24"/>
          <w:szCs w:val="24"/>
        </w:rPr>
      </w:pPr>
      <w:ins w:id="1324" w:author="Guruvareddiar, Palanivel" w:date="2018-04-16T10:09:00Z">
        <w:r>
          <w:rPr>
            <w:b/>
            <w:noProof/>
            <w:sz w:val="24"/>
            <w:szCs w:val="24"/>
          </w:rPr>
          <w:t>ar</w:t>
        </w:r>
      </w:ins>
      <w:del w:id="1325" w:author="Guruvareddiar, Palanivel" w:date="2018-04-14T10:31:00Z">
        <w:r w:rsidR="001023F7" w:rsidRPr="007C2158" w:rsidDel="00BA2E8E">
          <w:rPr>
            <w:b/>
            <w:noProof/>
            <w:sz w:val="24"/>
            <w:szCs w:val="24"/>
          </w:rPr>
          <w:delText>object_tracking</w:delText>
        </w:r>
      </w:del>
      <w:r w:rsidR="001023F7" w:rsidRPr="007C2158">
        <w:rPr>
          <w:b/>
          <w:noProof/>
          <w:sz w:val="24"/>
          <w:szCs w:val="24"/>
        </w:rPr>
        <w:t>_not_</w:t>
      </w:r>
      <w:del w:id="1326" w:author="Guruvareddiar, Palanivel" w:date="2018-04-14T19:45:00Z">
        <w:r w:rsidR="001023F7" w:rsidRPr="007C2158" w:rsidDel="001F7B90">
          <w:rPr>
            <w:b/>
            <w:noProof/>
            <w:sz w:val="24"/>
            <w:szCs w:val="24"/>
          </w:rPr>
          <w:delText>intended</w:delText>
        </w:r>
      </w:del>
      <w:ins w:id="1327" w:author="Guruvareddiar, Palanivel" w:date="2018-04-14T19:45:00Z">
        <w:r w:rsidR="001F7B90">
          <w:rPr>
            <w:b/>
            <w:noProof/>
            <w:sz w:val="24"/>
            <w:szCs w:val="24"/>
          </w:rPr>
          <w:t>optimized</w:t>
        </w:r>
      </w:ins>
      <w:r w:rsidR="001023F7" w:rsidRPr="007C2158">
        <w:rPr>
          <w:b/>
          <w:noProof/>
          <w:sz w:val="24"/>
          <w:szCs w:val="24"/>
        </w:rPr>
        <w:t xml:space="preserve">_for_viewing_flag </w:t>
      </w:r>
      <w:r w:rsidR="001023F7" w:rsidRPr="007C2158">
        <w:rPr>
          <w:bCs/>
          <w:noProof/>
          <w:sz w:val="24"/>
          <w:szCs w:val="24"/>
        </w:rPr>
        <w:t xml:space="preserve">equal to 1 indicates that decoded picture is not </w:t>
      </w:r>
      <w:del w:id="1328" w:author="Guruvareddiar, Palanivel" w:date="2018-04-14T19:45:00Z">
        <w:r w:rsidR="001023F7" w:rsidRPr="007C2158" w:rsidDel="001F7B90">
          <w:rPr>
            <w:bCs/>
            <w:noProof/>
            <w:sz w:val="24"/>
            <w:szCs w:val="24"/>
          </w:rPr>
          <w:delText xml:space="preserve">intended </w:delText>
        </w:r>
      </w:del>
      <w:ins w:id="1329" w:author="Guruvareddiar, Palanivel" w:date="2018-04-14T19:45:00Z">
        <w:r w:rsidR="001F7B90">
          <w:rPr>
            <w:bCs/>
            <w:noProof/>
            <w:sz w:val="24"/>
            <w:szCs w:val="24"/>
          </w:rPr>
          <w:t>optimized</w:t>
        </w:r>
        <w:r w:rsidR="001F7B90" w:rsidRPr="007C2158">
          <w:rPr>
            <w:bCs/>
            <w:noProof/>
            <w:sz w:val="24"/>
            <w:szCs w:val="24"/>
          </w:rPr>
          <w:t xml:space="preserve"> </w:t>
        </w:r>
      </w:ins>
      <w:r w:rsidR="001023F7" w:rsidRPr="007C2158">
        <w:rPr>
          <w:bCs/>
          <w:noProof/>
          <w:sz w:val="24"/>
          <w:szCs w:val="24"/>
        </w:rPr>
        <w:t xml:space="preserve">for user viewing, but for other purposes. </w:t>
      </w:r>
      <w:proofErr w:type="spellStart"/>
      <w:proofErr w:type="gramStart"/>
      <w:ins w:id="1330" w:author="Guruvareddiar, Palanivel" w:date="2018-04-16T10:09:00Z">
        <w:r>
          <w:rPr>
            <w:sz w:val="24"/>
            <w:szCs w:val="24"/>
          </w:rPr>
          <w:t>ar</w:t>
        </w:r>
      </w:ins>
      <w:proofErr w:type="gramEnd"/>
      <w:del w:id="1331" w:author="Guruvareddiar, Palanivel" w:date="2018-04-14T10:50:00Z">
        <w:r w:rsidR="001023F7" w:rsidRPr="007C2158" w:rsidDel="00311F74">
          <w:rPr>
            <w:bCs/>
            <w:noProof/>
            <w:sz w:val="24"/>
            <w:szCs w:val="24"/>
          </w:rPr>
          <w:delText>object_tracking</w:delText>
        </w:r>
      </w:del>
      <w:r w:rsidR="001023F7" w:rsidRPr="007C2158">
        <w:rPr>
          <w:bCs/>
          <w:noProof/>
          <w:sz w:val="24"/>
          <w:szCs w:val="24"/>
        </w:rPr>
        <w:t>_not_</w:t>
      </w:r>
      <w:del w:id="1332" w:author="Guruvareddiar, Palanivel" w:date="2018-04-14T19:46:00Z">
        <w:r w:rsidR="001023F7" w:rsidRPr="007C2158" w:rsidDel="001F7B90">
          <w:rPr>
            <w:bCs/>
            <w:noProof/>
            <w:sz w:val="24"/>
            <w:szCs w:val="24"/>
          </w:rPr>
          <w:delText>intended</w:delText>
        </w:r>
      </w:del>
      <w:ins w:id="1333" w:author="Guruvareddiar, Palanivel" w:date="2018-04-14T19:46:00Z">
        <w:r w:rsidR="001F7B90">
          <w:rPr>
            <w:bCs/>
            <w:noProof/>
            <w:sz w:val="24"/>
            <w:szCs w:val="24"/>
          </w:rPr>
          <w:t>optimized</w:t>
        </w:r>
      </w:ins>
      <w:r w:rsidR="001023F7" w:rsidRPr="007C2158">
        <w:rPr>
          <w:bCs/>
          <w:noProof/>
          <w:sz w:val="24"/>
          <w:szCs w:val="24"/>
        </w:rPr>
        <w:t>_for_viewing_flag</w:t>
      </w:r>
      <w:proofErr w:type="spellEnd"/>
      <w:r w:rsidR="001023F7" w:rsidRPr="007C2158">
        <w:rPr>
          <w:b/>
          <w:noProof/>
          <w:sz w:val="24"/>
          <w:szCs w:val="24"/>
        </w:rPr>
        <w:t xml:space="preserve"> </w:t>
      </w:r>
      <w:r w:rsidR="001023F7" w:rsidRPr="007C2158">
        <w:rPr>
          <w:bCs/>
          <w:noProof/>
          <w:sz w:val="24"/>
          <w:szCs w:val="24"/>
        </w:rPr>
        <w:t xml:space="preserve">equal to 0 indicates that the decoded picture is </w:t>
      </w:r>
      <w:del w:id="1334" w:author="Guruvareddiar, Palanivel" w:date="2018-04-14T19:46:00Z">
        <w:r w:rsidR="001023F7" w:rsidRPr="007C2158" w:rsidDel="001F7B90">
          <w:rPr>
            <w:bCs/>
            <w:noProof/>
            <w:sz w:val="24"/>
            <w:szCs w:val="24"/>
          </w:rPr>
          <w:delText xml:space="preserve">intended </w:delText>
        </w:r>
      </w:del>
      <w:ins w:id="1335" w:author="Guruvareddiar, Palanivel" w:date="2018-04-14T19:46:00Z">
        <w:r w:rsidR="001F7B90">
          <w:rPr>
            <w:bCs/>
            <w:noProof/>
            <w:sz w:val="24"/>
            <w:szCs w:val="24"/>
          </w:rPr>
          <w:t>optimized</w:t>
        </w:r>
        <w:r w:rsidR="001F7B90" w:rsidRPr="007C2158">
          <w:rPr>
            <w:bCs/>
            <w:noProof/>
            <w:sz w:val="24"/>
            <w:szCs w:val="24"/>
          </w:rPr>
          <w:t xml:space="preserve"> </w:t>
        </w:r>
      </w:ins>
      <w:r w:rsidR="001023F7" w:rsidRPr="007C2158">
        <w:rPr>
          <w:bCs/>
          <w:noProof/>
          <w:sz w:val="24"/>
          <w:szCs w:val="24"/>
        </w:rPr>
        <w:t>for user viewing.</w:t>
      </w:r>
    </w:p>
    <w:p w14:paraId="0C04B2B7" w14:textId="64E78FAA" w:rsidR="001023F7" w:rsidRDefault="003F107F" w:rsidP="001023F7">
      <w:pPr>
        <w:rPr>
          <w:ins w:id="1336" w:author="Guruvareddiar, Palanivel" w:date="2018-04-15T17:34:00Z"/>
          <w:bCs/>
          <w:noProof/>
          <w:sz w:val="24"/>
          <w:szCs w:val="24"/>
        </w:rPr>
      </w:pPr>
      <w:ins w:id="1337" w:author="Guruvareddiar, Palanivel" w:date="2018-04-16T10:09:00Z">
        <w:r>
          <w:rPr>
            <w:b/>
            <w:noProof/>
            <w:sz w:val="24"/>
            <w:szCs w:val="24"/>
          </w:rPr>
          <w:t>ar</w:t>
        </w:r>
      </w:ins>
      <w:del w:id="1338" w:author="Guruvareddiar, Palanivel" w:date="2018-04-14T10:32:00Z">
        <w:r w:rsidR="001023F7" w:rsidRPr="007C2158" w:rsidDel="00BA2E8E">
          <w:rPr>
            <w:b/>
            <w:noProof/>
            <w:sz w:val="24"/>
            <w:szCs w:val="24"/>
          </w:rPr>
          <w:delText>object_tracking</w:delText>
        </w:r>
      </w:del>
      <w:r w:rsidR="001023F7" w:rsidRPr="007C2158">
        <w:rPr>
          <w:b/>
          <w:noProof/>
          <w:sz w:val="24"/>
          <w:szCs w:val="24"/>
        </w:rPr>
        <w:t>_true_motion_flag</w:t>
      </w:r>
      <w:r w:rsidR="001023F7" w:rsidRPr="007C2158">
        <w:rPr>
          <w:sz w:val="24"/>
          <w:szCs w:val="24"/>
        </w:rPr>
        <w:t xml:space="preserve"> </w:t>
      </w:r>
      <w:r w:rsidR="001023F7" w:rsidRPr="007C2158">
        <w:rPr>
          <w:bCs/>
          <w:noProof/>
          <w:sz w:val="24"/>
          <w:szCs w:val="24"/>
        </w:rPr>
        <w:t xml:space="preserve">equal to 1 indicates that the motion </w:t>
      </w:r>
      <w:r w:rsidR="001023F7">
        <w:rPr>
          <w:bCs/>
          <w:noProof/>
          <w:sz w:val="24"/>
          <w:szCs w:val="24"/>
        </w:rPr>
        <w:t>information</w:t>
      </w:r>
      <w:r w:rsidR="001023F7" w:rsidRPr="007C2158">
        <w:rPr>
          <w:bCs/>
          <w:noProof/>
          <w:sz w:val="24"/>
          <w:szCs w:val="24"/>
        </w:rPr>
        <w:t xml:space="preserve"> in the coded picture </w:t>
      </w:r>
      <w:r w:rsidR="001023F7">
        <w:rPr>
          <w:bCs/>
          <w:noProof/>
          <w:sz w:val="24"/>
          <w:szCs w:val="24"/>
        </w:rPr>
        <w:t>was</w:t>
      </w:r>
      <w:r w:rsidR="001023F7" w:rsidRPr="007C2158">
        <w:rPr>
          <w:bCs/>
          <w:noProof/>
          <w:sz w:val="24"/>
          <w:szCs w:val="24"/>
        </w:rPr>
        <w:t xml:space="preserve"> selected with a goal of accurately representing object motion for </w:t>
      </w:r>
      <w:del w:id="1339" w:author="Guruvareddiar, Palanivel" w:date="2018-04-14T16:10:00Z">
        <w:r w:rsidR="001023F7" w:rsidRPr="007C2158" w:rsidDel="002F0524">
          <w:rPr>
            <w:bCs/>
            <w:noProof/>
            <w:sz w:val="24"/>
            <w:szCs w:val="24"/>
          </w:rPr>
          <w:delText xml:space="preserve">tracked </w:delText>
        </w:r>
      </w:del>
      <w:ins w:id="1340" w:author="Guruvareddiar, Palanivel" w:date="2018-04-14T16:10:00Z">
        <w:r w:rsidR="002F0524">
          <w:rPr>
            <w:bCs/>
            <w:noProof/>
            <w:sz w:val="24"/>
            <w:szCs w:val="24"/>
          </w:rPr>
          <w:t>annotated</w:t>
        </w:r>
        <w:r w:rsidR="002F0524" w:rsidRPr="007C2158">
          <w:rPr>
            <w:bCs/>
            <w:noProof/>
            <w:sz w:val="24"/>
            <w:szCs w:val="24"/>
          </w:rPr>
          <w:t xml:space="preserve"> </w:t>
        </w:r>
      </w:ins>
      <w:r w:rsidR="001023F7" w:rsidRPr="007C2158">
        <w:rPr>
          <w:bCs/>
          <w:noProof/>
          <w:sz w:val="24"/>
          <w:szCs w:val="24"/>
        </w:rPr>
        <w:t xml:space="preserve">objects. </w:t>
      </w:r>
      <w:proofErr w:type="spellStart"/>
      <w:proofErr w:type="gramStart"/>
      <w:ins w:id="1341" w:author="Guruvareddiar, Palanivel" w:date="2018-04-16T10:09:00Z">
        <w:r>
          <w:rPr>
            <w:sz w:val="24"/>
            <w:szCs w:val="24"/>
          </w:rPr>
          <w:t>ar</w:t>
        </w:r>
      </w:ins>
      <w:proofErr w:type="gramEnd"/>
      <w:del w:id="1342" w:author="Guruvareddiar, Palanivel" w:date="2018-04-14T10:50:00Z">
        <w:r w:rsidR="001023F7" w:rsidRPr="007C2158" w:rsidDel="00311F74">
          <w:rPr>
            <w:noProof/>
            <w:sz w:val="24"/>
            <w:szCs w:val="24"/>
          </w:rPr>
          <w:delText>object_tracking</w:delText>
        </w:r>
      </w:del>
      <w:r w:rsidR="001023F7" w:rsidRPr="007C2158">
        <w:rPr>
          <w:noProof/>
          <w:sz w:val="24"/>
          <w:szCs w:val="24"/>
        </w:rPr>
        <w:t>_true_motion_flag</w:t>
      </w:r>
      <w:proofErr w:type="spellEnd"/>
      <w:r w:rsidR="001023F7" w:rsidRPr="007C2158">
        <w:rPr>
          <w:sz w:val="24"/>
          <w:szCs w:val="24"/>
        </w:rPr>
        <w:t xml:space="preserve"> </w:t>
      </w:r>
      <w:r w:rsidR="001023F7" w:rsidRPr="007C2158">
        <w:rPr>
          <w:bCs/>
          <w:noProof/>
          <w:sz w:val="24"/>
          <w:szCs w:val="24"/>
        </w:rPr>
        <w:t xml:space="preserve">equal to 0 makes no indication about motion vector accuracy of </w:t>
      </w:r>
      <w:del w:id="1343" w:author="Guruvareddiar, Palanivel" w:date="2018-04-14T16:10:00Z">
        <w:r w:rsidR="001023F7" w:rsidRPr="007C2158" w:rsidDel="002F0524">
          <w:rPr>
            <w:bCs/>
            <w:noProof/>
            <w:sz w:val="24"/>
            <w:szCs w:val="24"/>
          </w:rPr>
          <w:delText xml:space="preserve">tracked </w:delText>
        </w:r>
      </w:del>
      <w:ins w:id="1344" w:author="Guruvareddiar, Palanivel" w:date="2018-04-14T16:10:00Z">
        <w:r w:rsidR="002F0524">
          <w:rPr>
            <w:bCs/>
            <w:noProof/>
            <w:sz w:val="24"/>
            <w:szCs w:val="24"/>
          </w:rPr>
          <w:t>annotated</w:t>
        </w:r>
        <w:r w:rsidR="002F0524" w:rsidRPr="007C2158">
          <w:rPr>
            <w:bCs/>
            <w:noProof/>
            <w:sz w:val="24"/>
            <w:szCs w:val="24"/>
          </w:rPr>
          <w:t xml:space="preserve"> </w:t>
        </w:r>
      </w:ins>
      <w:r w:rsidR="001023F7" w:rsidRPr="007C2158">
        <w:rPr>
          <w:bCs/>
          <w:noProof/>
          <w:sz w:val="24"/>
          <w:szCs w:val="24"/>
        </w:rPr>
        <w:t>objects.</w:t>
      </w:r>
    </w:p>
    <w:p w14:paraId="5D6B8EE3" w14:textId="70F991A1" w:rsidR="007302A3" w:rsidRPr="006F5DA5" w:rsidRDefault="006F5DA5" w:rsidP="001023F7">
      <w:pPr>
        <w:rPr>
          <w:ins w:id="1345" w:author="Guruvareddiar, Palanivel" w:date="2018-04-14T14:54:00Z"/>
          <w:bCs/>
          <w:noProof/>
          <w:sz w:val="24"/>
          <w:szCs w:val="24"/>
        </w:rPr>
      </w:pPr>
      <w:ins w:id="1346" w:author="Guruvareddiar, Palanivel" w:date="2018-04-16T10:30:00Z">
        <w:r w:rsidRPr="006F5DA5">
          <w:rPr>
            <w:b/>
            <w:bCs/>
            <w:noProof/>
            <w:sz w:val="24"/>
            <w:szCs w:val="24"/>
            <w:rPrChange w:id="1347" w:author="Guruvareddiar, Palanivel" w:date="2018-04-16T10:30:00Z">
              <w:rPr>
                <w:b/>
                <w:bCs/>
                <w:noProof/>
              </w:rPr>
            </w:rPrChange>
          </w:rPr>
          <w:t>ar_occluded_objects_flag</w:t>
        </w:r>
      </w:ins>
      <w:ins w:id="1348" w:author="Guruvareddiar, Palanivel" w:date="2018-04-15T17:34:00Z">
        <w:r w:rsidR="007302A3">
          <w:rPr>
            <w:b/>
            <w:bCs/>
            <w:noProof/>
            <w:sz w:val="24"/>
            <w:szCs w:val="24"/>
          </w:rPr>
          <w:t xml:space="preserve"> </w:t>
        </w:r>
        <w:r w:rsidR="00567ACE">
          <w:rPr>
            <w:bCs/>
            <w:noProof/>
            <w:sz w:val="24"/>
            <w:szCs w:val="24"/>
          </w:rPr>
          <w:t>equal to 1</w:t>
        </w:r>
        <w:r>
          <w:rPr>
            <w:bCs/>
            <w:noProof/>
            <w:sz w:val="24"/>
            <w:szCs w:val="24"/>
          </w:rPr>
          <w:t xml:space="preserve"> indicates tha</w:t>
        </w:r>
      </w:ins>
      <w:ins w:id="1349" w:author="Guruvareddiar, Palanivel" w:date="2018-04-16T10:32:00Z">
        <w:r>
          <w:rPr>
            <w:bCs/>
            <w:noProof/>
            <w:sz w:val="24"/>
            <w:szCs w:val="24"/>
          </w:rPr>
          <w:t xml:space="preserve">t </w:t>
        </w:r>
      </w:ins>
      <w:ins w:id="1350" w:author="Jill Boyce" w:date="2018-04-16T20:41:00Z">
        <w:r w:rsidR="00614EEC">
          <w:rPr>
            <w:bCs/>
            <w:noProof/>
            <w:sz w:val="24"/>
            <w:szCs w:val="24"/>
          </w:rPr>
          <w:t xml:space="preserve">the </w:t>
        </w:r>
      </w:ins>
      <w:ins w:id="1351" w:author="Guruvareddiar, Palanivel" w:date="2018-04-16T10:32:00Z">
        <w:r>
          <w:rPr>
            <w:bCs/>
            <w:noProof/>
            <w:sz w:val="24"/>
            <w:szCs w:val="24"/>
          </w:rPr>
          <w:t>a</w:t>
        </w:r>
      </w:ins>
      <w:ins w:id="1352" w:author="Guruvareddiar, Palanivel" w:date="2018-04-16T10:31:00Z">
        <w:r w:rsidRPr="006F5DA5">
          <w:rPr>
            <w:bCs/>
            <w:noProof/>
            <w:sz w:val="24"/>
            <w:szCs w:val="24"/>
            <w:rPrChange w:id="1353" w:author="Guruvareddiar, Palanivel" w:date="2018-04-16T10:31:00Z">
              <w:rPr>
                <w:b/>
                <w:noProof/>
                <w:sz w:val="24"/>
                <w:szCs w:val="24"/>
              </w:rPr>
            </w:rPrChange>
          </w:rPr>
          <w:t>r_object_top</w:t>
        </w:r>
      </w:ins>
      <w:ins w:id="1354" w:author="Jill Boyce" w:date="2018-04-16T20:56:00Z">
        <w:r w:rsidR="000E0380">
          <w:rPr>
            <w:bCs/>
            <w:noProof/>
            <w:sz w:val="24"/>
            <w:szCs w:val="24"/>
          </w:rPr>
          <w:t xml:space="preserve">, </w:t>
        </w:r>
      </w:ins>
      <w:ins w:id="1355" w:author="Guruvareddiar, Palanivel" w:date="2018-04-16T10:31:00Z">
        <w:del w:id="1356" w:author="Jill Boyce" w:date="2018-04-16T20:48:00Z">
          <w:r w:rsidDel="00614EEC">
            <w:rPr>
              <w:bCs/>
              <w:noProof/>
              <w:sz w:val="24"/>
              <w:szCs w:val="24"/>
            </w:rPr>
            <w:delText xml:space="preserve">[ </w:delText>
          </w:r>
        </w:del>
        <w:del w:id="1357" w:author="Jill Boyce" w:date="2018-04-16T20:55:00Z">
          <w:r w:rsidDel="000E0380">
            <w:rPr>
              <w:bCs/>
              <w:noProof/>
              <w:sz w:val="24"/>
              <w:szCs w:val="24"/>
            </w:rPr>
            <w:delText>ar</w:delText>
          </w:r>
          <w:r w:rsidRPr="007C2158" w:rsidDel="000E0380">
            <w:rPr>
              <w:bCs/>
              <w:noProof/>
              <w:sz w:val="24"/>
              <w:szCs w:val="24"/>
            </w:rPr>
            <w:delText>_</w:delText>
          </w:r>
          <w:r w:rsidDel="000E0380">
            <w:rPr>
              <w:bCs/>
              <w:noProof/>
              <w:sz w:val="24"/>
              <w:szCs w:val="24"/>
            </w:rPr>
            <w:delText>object</w:delText>
          </w:r>
          <w:r w:rsidRPr="007C2158" w:rsidDel="000E0380">
            <w:rPr>
              <w:bCs/>
              <w:noProof/>
              <w:sz w:val="24"/>
              <w:szCs w:val="24"/>
            </w:rPr>
            <w:delText>_idx</w:delText>
          </w:r>
        </w:del>
        <w:del w:id="1358" w:author="Jill Boyce" w:date="2018-04-16T20:48:00Z">
          <w:r w:rsidDel="00614EEC">
            <w:rPr>
              <w:bCs/>
              <w:noProof/>
              <w:sz w:val="24"/>
              <w:szCs w:val="24"/>
            </w:rPr>
            <w:delText xml:space="preserve">[ </w:delText>
          </w:r>
        </w:del>
        <w:del w:id="1359" w:author="Jill Boyce" w:date="2018-04-16T20:55:00Z">
          <w:r w:rsidDel="000E0380">
            <w:rPr>
              <w:bCs/>
              <w:noProof/>
              <w:sz w:val="24"/>
              <w:szCs w:val="24"/>
            </w:rPr>
            <w:delText>i</w:delText>
          </w:r>
        </w:del>
        <w:del w:id="1360" w:author="Jill Boyce" w:date="2018-04-16T20:48:00Z">
          <w:r w:rsidDel="00614EEC">
            <w:rPr>
              <w:bCs/>
              <w:noProof/>
              <w:sz w:val="24"/>
              <w:szCs w:val="24"/>
            </w:rPr>
            <w:delText xml:space="preserve"> ] ]</w:delText>
          </w:r>
        </w:del>
      </w:ins>
      <w:ins w:id="1361" w:author="Guruvareddiar, Palanivel" w:date="2018-04-16T10:32:00Z">
        <w:del w:id="1362" w:author="Jill Boyce" w:date="2018-04-16T20:55:00Z">
          <w:r w:rsidDel="000E0380">
            <w:rPr>
              <w:bCs/>
              <w:noProof/>
              <w:sz w:val="24"/>
              <w:szCs w:val="24"/>
            </w:rPr>
            <w:delText xml:space="preserve">, </w:delText>
          </w:r>
        </w:del>
      </w:ins>
      <w:ins w:id="1363" w:author="Guruvareddiar, Palanivel" w:date="2018-04-16T10:31:00Z">
        <w:r w:rsidRPr="006F5DA5">
          <w:rPr>
            <w:bCs/>
            <w:noProof/>
            <w:sz w:val="24"/>
            <w:szCs w:val="24"/>
            <w:rPrChange w:id="1364" w:author="Guruvareddiar, Palanivel" w:date="2018-04-16T10:31:00Z">
              <w:rPr>
                <w:b/>
                <w:noProof/>
                <w:sz w:val="24"/>
                <w:szCs w:val="24"/>
              </w:rPr>
            </w:rPrChange>
          </w:rPr>
          <w:t>ar_object_left</w:t>
        </w:r>
        <w:del w:id="1365" w:author="Jill Boyce" w:date="2018-04-16T20:48:00Z">
          <w:r w:rsidDel="00614EEC">
            <w:rPr>
              <w:bCs/>
              <w:noProof/>
              <w:sz w:val="24"/>
              <w:szCs w:val="24"/>
            </w:rPr>
            <w:delText xml:space="preserve">[ </w:delText>
          </w:r>
        </w:del>
        <w:del w:id="1366" w:author="Jill Boyce" w:date="2018-04-16T20:56:00Z">
          <w:r w:rsidDel="000E0380">
            <w:rPr>
              <w:bCs/>
              <w:noProof/>
              <w:sz w:val="24"/>
              <w:szCs w:val="24"/>
            </w:rPr>
            <w:delText>ar</w:delText>
          </w:r>
          <w:r w:rsidRPr="007C2158" w:rsidDel="000E0380">
            <w:rPr>
              <w:bCs/>
              <w:noProof/>
              <w:sz w:val="24"/>
              <w:szCs w:val="24"/>
            </w:rPr>
            <w:delText>_</w:delText>
          </w:r>
          <w:r w:rsidRPr="006F5DA5" w:rsidDel="000E0380">
            <w:rPr>
              <w:bCs/>
              <w:noProof/>
              <w:sz w:val="24"/>
              <w:szCs w:val="24"/>
            </w:rPr>
            <w:delText>object_idx</w:delText>
          </w:r>
        </w:del>
        <w:del w:id="1367" w:author="Jill Boyce" w:date="2018-04-16T20:48:00Z">
          <w:r w:rsidRPr="006F5DA5" w:rsidDel="00614EEC">
            <w:rPr>
              <w:bCs/>
              <w:noProof/>
              <w:sz w:val="24"/>
              <w:szCs w:val="24"/>
            </w:rPr>
            <w:delText xml:space="preserve">[ </w:delText>
          </w:r>
        </w:del>
        <w:del w:id="1368" w:author="Jill Boyce" w:date="2018-04-16T20:56:00Z">
          <w:r w:rsidRPr="006F5DA5" w:rsidDel="000E0380">
            <w:rPr>
              <w:bCs/>
              <w:noProof/>
              <w:sz w:val="24"/>
              <w:szCs w:val="24"/>
            </w:rPr>
            <w:delText>i]</w:delText>
          </w:r>
        </w:del>
        <w:del w:id="1369" w:author="Jill Boyce" w:date="2018-04-16T20:48:00Z">
          <w:r w:rsidRPr="006F5DA5" w:rsidDel="00614EEC">
            <w:rPr>
              <w:bCs/>
              <w:noProof/>
              <w:sz w:val="24"/>
              <w:szCs w:val="24"/>
            </w:rPr>
            <w:delText xml:space="preserve"> ]</w:delText>
          </w:r>
        </w:del>
      </w:ins>
      <w:ins w:id="1370" w:author="Guruvareddiar, Palanivel" w:date="2018-04-16T10:32:00Z">
        <w:del w:id="1371" w:author="Jill Boyce" w:date="2018-04-16T20:56:00Z">
          <w:r w:rsidRPr="006F5DA5" w:rsidDel="000E0380">
            <w:rPr>
              <w:bCs/>
              <w:noProof/>
              <w:sz w:val="24"/>
              <w:szCs w:val="24"/>
            </w:rPr>
            <w:delText xml:space="preserve">, </w:delText>
          </w:r>
        </w:del>
      </w:ins>
      <w:ins w:id="1372" w:author="Jill Boyce" w:date="2018-04-16T20:56:00Z">
        <w:r w:rsidR="000E0380">
          <w:rPr>
            <w:bCs/>
            <w:noProof/>
            <w:sz w:val="24"/>
            <w:szCs w:val="24"/>
          </w:rPr>
          <w:t xml:space="preserve">, </w:t>
        </w:r>
      </w:ins>
      <w:ins w:id="1373" w:author="Guruvareddiar, Palanivel" w:date="2018-04-16T10:32:00Z">
        <w:r w:rsidRPr="006F5DA5">
          <w:rPr>
            <w:bCs/>
            <w:noProof/>
            <w:sz w:val="24"/>
            <w:szCs w:val="24"/>
            <w:rPrChange w:id="1374" w:author="Guruvareddiar, Palanivel" w:date="2018-04-16T10:32:00Z">
              <w:rPr>
                <w:b/>
                <w:noProof/>
                <w:sz w:val="24"/>
                <w:szCs w:val="24"/>
              </w:rPr>
            </w:rPrChange>
          </w:rPr>
          <w:t>ar_object_width</w:t>
        </w:r>
      </w:ins>
      <w:ins w:id="1375" w:author="Jill Boyce" w:date="2018-04-16T20:56:00Z">
        <w:r w:rsidR="000E0380">
          <w:rPr>
            <w:bCs/>
            <w:noProof/>
            <w:sz w:val="24"/>
            <w:szCs w:val="24"/>
          </w:rPr>
          <w:t xml:space="preserve">, </w:t>
        </w:r>
      </w:ins>
      <w:ins w:id="1376" w:author="Guruvareddiar, Palanivel" w:date="2018-04-16T10:32:00Z">
        <w:del w:id="1377" w:author="Jill Boyce" w:date="2018-04-16T20:55:00Z">
          <w:r w:rsidRPr="006F5DA5" w:rsidDel="000E0380">
            <w:rPr>
              <w:bCs/>
              <w:noProof/>
              <w:sz w:val="24"/>
              <w:szCs w:val="24"/>
              <w:rPrChange w:id="1378" w:author="Guruvareddiar, Palanivel" w:date="2018-04-16T10:32:00Z">
                <w:rPr>
                  <w:b/>
                  <w:noProof/>
                  <w:sz w:val="24"/>
                  <w:szCs w:val="24"/>
                </w:rPr>
              </w:rPrChange>
            </w:rPr>
            <w:delText xml:space="preserve"> </w:delText>
          </w:r>
        </w:del>
        <w:del w:id="1379" w:author="Jill Boyce" w:date="2018-04-16T20:48:00Z">
          <w:r w:rsidRPr="006953B8" w:rsidDel="00614EEC">
            <w:rPr>
              <w:bCs/>
              <w:noProof/>
              <w:sz w:val="24"/>
              <w:szCs w:val="24"/>
            </w:rPr>
            <w:delText xml:space="preserve">[ </w:delText>
          </w:r>
        </w:del>
        <w:del w:id="1380" w:author="Jill Boyce" w:date="2018-04-16T20:56:00Z">
          <w:r w:rsidRPr="006953B8" w:rsidDel="000E0380">
            <w:rPr>
              <w:bCs/>
              <w:noProof/>
              <w:sz w:val="24"/>
              <w:szCs w:val="24"/>
            </w:rPr>
            <w:delText>ar</w:delText>
          </w:r>
          <w:r w:rsidRPr="006F5DA5" w:rsidDel="000E0380">
            <w:rPr>
              <w:bCs/>
              <w:noProof/>
              <w:sz w:val="24"/>
              <w:szCs w:val="24"/>
            </w:rPr>
            <w:delText>_object_idx</w:delText>
          </w:r>
        </w:del>
        <w:del w:id="1381" w:author="Jill Boyce" w:date="2018-04-16T20:48:00Z">
          <w:r w:rsidRPr="006F5DA5" w:rsidDel="00614EEC">
            <w:rPr>
              <w:bCs/>
              <w:noProof/>
              <w:sz w:val="24"/>
              <w:szCs w:val="24"/>
            </w:rPr>
            <w:delText xml:space="preserve">[ </w:delText>
          </w:r>
        </w:del>
        <w:del w:id="1382" w:author="Jill Boyce" w:date="2018-04-16T20:56:00Z">
          <w:r w:rsidRPr="006F5DA5" w:rsidDel="000E0380">
            <w:rPr>
              <w:bCs/>
              <w:noProof/>
              <w:sz w:val="24"/>
              <w:szCs w:val="24"/>
            </w:rPr>
            <w:delText>i</w:delText>
          </w:r>
        </w:del>
        <w:del w:id="1383" w:author="Jill Boyce" w:date="2018-04-16T20:48:00Z">
          <w:r w:rsidRPr="006F5DA5" w:rsidDel="00614EEC">
            <w:rPr>
              <w:bCs/>
              <w:noProof/>
              <w:sz w:val="24"/>
              <w:szCs w:val="24"/>
            </w:rPr>
            <w:delText xml:space="preserve"> ] ]</w:delText>
          </w:r>
        </w:del>
        <w:del w:id="1384" w:author="Jill Boyce" w:date="2018-04-16T20:56:00Z">
          <w:r w:rsidRPr="006F5DA5" w:rsidDel="000E0380">
            <w:rPr>
              <w:bCs/>
              <w:noProof/>
              <w:sz w:val="24"/>
              <w:szCs w:val="24"/>
            </w:rPr>
            <w:delText xml:space="preserve"> and </w:delText>
          </w:r>
        </w:del>
      </w:ins>
      <w:ins w:id="1385" w:author="Jill Boyce" w:date="2018-04-16T20:56:00Z">
        <w:r w:rsidR="000E0380">
          <w:rPr>
            <w:bCs/>
            <w:noProof/>
            <w:sz w:val="24"/>
            <w:szCs w:val="24"/>
          </w:rPr>
          <w:t xml:space="preserve">and </w:t>
        </w:r>
      </w:ins>
      <w:ins w:id="1386" w:author="Guruvareddiar, Palanivel" w:date="2018-04-16T10:32:00Z">
        <w:r w:rsidRPr="006F5DA5">
          <w:rPr>
            <w:bCs/>
            <w:noProof/>
            <w:sz w:val="24"/>
            <w:szCs w:val="24"/>
            <w:rPrChange w:id="1387" w:author="Guruvareddiar, Palanivel" w:date="2018-04-16T10:32:00Z">
              <w:rPr>
                <w:b/>
                <w:noProof/>
                <w:sz w:val="24"/>
                <w:szCs w:val="24"/>
              </w:rPr>
            </w:rPrChange>
          </w:rPr>
          <w:t>ar_object_height</w:t>
        </w:r>
        <w:del w:id="1388" w:author="Jill Boyce" w:date="2018-04-16T20:48:00Z">
          <w:r w:rsidRPr="006953B8" w:rsidDel="00614EEC">
            <w:rPr>
              <w:bCs/>
              <w:noProof/>
              <w:sz w:val="24"/>
              <w:szCs w:val="24"/>
            </w:rPr>
            <w:delText xml:space="preserve">[ </w:delText>
          </w:r>
        </w:del>
      </w:ins>
      <w:proofErr w:type="gramStart"/>
      <w:ins w:id="1389" w:author="Jill Boyce" w:date="2018-04-16T20:56:00Z">
        <w:r w:rsidR="000E0380">
          <w:rPr>
            <w:bCs/>
            <w:noProof/>
            <w:sz w:val="24"/>
            <w:szCs w:val="24"/>
          </w:rPr>
          <w:t>[</w:t>
        </w:r>
        <w:r w:rsidR="000E0380" w:rsidRPr="007C2158">
          <w:rPr>
            <w:bCs/>
          </w:rPr>
          <w:t> </w:t>
        </w:r>
        <w:r w:rsidR="000E0380">
          <w:rPr>
            <w:bCs/>
            <w:noProof/>
            <w:sz w:val="24"/>
            <w:szCs w:val="24"/>
          </w:rPr>
          <w:t>ar</w:t>
        </w:r>
        <w:proofErr w:type="gramEnd"/>
        <w:r w:rsidR="000E0380" w:rsidRPr="007C2158">
          <w:rPr>
            <w:bCs/>
            <w:noProof/>
            <w:sz w:val="24"/>
            <w:szCs w:val="24"/>
          </w:rPr>
          <w:t>_</w:t>
        </w:r>
        <w:r w:rsidR="000E0380">
          <w:rPr>
            <w:bCs/>
            <w:noProof/>
            <w:sz w:val="24"/>
            <w:szCs w:val="24"/>
          </w:rPr>
          <w:t>object</w:t>
        </w:r>
        <w:r w:rsidR="000E0380" w:rsidRPr="007C2158">
          <w:rPr>
            <w:bCs/>
            <w:noProof/>
            <w:sz w:val="24"/>
            <w:szCs w:val="24"/>
          </w:rPr>
          <w:t>_idx</w:t>
        </w:r>
      </w:ins>
      <w:ins w:id="1390" w:author="Jill Boyce" w:date="2018-04-16T20:59:00Z">
        <w:r w:rsidR="000E0380">
          <w:rPr>
            <w:noProof/>
            <w:sz w:val="24"/>
            <w:szCs w:val="24"/>
          </w:rPr>
          <w:t>[</w:t>
        </w:r>
        <w:r w:rsidR="000E0380" w:rsidRPr="007C2158">
          <w:rPr>
            <w:bCs/>
          </w:rPr>
          <w:t> </w:t>
        </w:r>
        <w:r w:rsidR="000E0380">
          <w:rPr>
            <w:noProof/>
            <w:sz w:val="24"/>
            <w:szCs w:val="24"/>
          </w:rPr>
          <w:t>i</w:t>
        </w:r>
        <w:r w:rsidR="000E0380" w:rsidRPr="007C2158">
          <w:rPr>
            <w:bCs/>
          </w:rPr>
          <w:t> </w:t>
        </w:r>
        <w:r w:rsidR="000E0380">
          <w:rPr>
            <w:noProof/>
            <w:sz w:val="24"/>
            <w:szCs w:val="24"/>
          </w:rPr>
          <w:t>]</w:t>
        </w:r>
      </w:ins>
      <w:ins w:id="1391" w:author="Jill Boyce" w:date="2018-04-16T21:07:00Z">
        <w:r w:rsidR="0074673E" w:rsidRPr="007C2158">
          <w:rPr>
            <w:bCs/>
          </w:rPr>
          <w:t> </w:t>
        </w:r>
      </w:ins>
      <w:ins w:id="1392" w:author="Jill Boyce" w:date="2018-04-16T20:56:00Z">
        <w:r w:rsidR="000E0380">
          <w:rPr>
            <w:bCs/>
            <w:noProof/>
            <w:sz w:val="24"/>
            <w:szCs w:val="24"/>
          </w:rPr>
          <w:t xml:space="preserve">] </w:t>
        </w:r>
      </w:ins>
      <w:ins w:id="1393" w:author="Guruvareddiar, Palanivel" w:date="2018-04-16T10:32:00Z">
        <w:del w:id="1394" w:author="Jill Boyce" w:date="2018-04-16T20:56:00Z">
          <w:r w:rsidRPr="006953B8" w:rsidDel="000E0380">
            <w:rPr>
              <w:bCs/>
              <w:noProof/>
              <w:sz w:val="24"/>
              <w:szCs w:val="24"/>
            </w:rPr>
            <w:delText>ar</w:delText>
          </w:r>
          <w:r w:rsidRPr="006F5DA5" w:rsidDel="000E0380">
            <w:rPr>
              <w:bCs/>
              <w:noProof/>
              <w:sz w:val="24"/>
              <w:szCs w:val="24"/>
            </w:rPr>
            <w:delText>_object_idx</w:delText>
          </w:r>
        </w:del>
        <w:del w:id="1395" w:author="Jill Boyce" w:date="2018-04-16T20:48:00Z">
          <w:r w:rsidRPr="006F5DA5" w:rsidDel="00614EEC">
            <w:rPr>
              <w:bCs/>
              <w:noProof/>
              <w:sz w:val="24"/>
              <w:szCs w:val="24"/>
            </w:rPr>
            <w:delText xml:space="preserve">[ </w:delText>
          </w:r>
        </w:del>
        <w:del w:id="1396" w:author="Jill Boyce" w:date="2018-04-16T20:56:00Z">
          <w:r w:rsidRPr="006F5DA5" w:rsidDel="000E0380">
            <w:rPr>
              <w:bCs/>
              <w:noProof/>
              <w:sz w:val="24"/>
              <w:szCs w:val="24"/>
            </w:rPr>
            <w:delText>i</w:delText>
          </w:r>
        </w:del>
        <w:del w:id="1397" w:author="Jill Boyce" w:date="2018-04-16T20:48:00Z">
          <w:r w:rsidRPr="006F5DA5" w:rsidDel="00614EEC">
            <w:rPr>
              <w:bCs/>
              <w:noProof/>
              <w:sz w:val="24"/>
              <w:szCs w:val="24"/>
            </w:rPr>
            <w:delText xml:space="preserve"> ] ]</w:delText>
          </w:r>
        </w:del>
      </w:ins>
      <w:ins w:id="1398" w:author="Guruvareddiar, Palanivel" w:date="2018-04-16T10:33:00Z">
        <w:del w:id="1399" w:author="Jill Boyce" w:date="2018-04-16T20:56:00Z">
          <w:r w:rsidDel="000E0380">
            <w:rPr>
              <w:bCs/>
              <w:noProof/>
              <w:sz w:val="24"/>
              <w:szCs w:val="24"/>
            </w:rPr>
            <w:delText xml:space="preserve"> </w:delText>
          </w:r>
        </w:del>
        <w:r>
          <w:rPr>
            <w:bCs/>
            <w:noProof/>
            <w:sz w:val="24"/>
            <w:szCs w:val="24"/>
          </w:rPr>
          <w:t xml:space="preserve">syntax elements </w:t>
        </w:r>
        <w:del w:id="1400" w:author="Jill Boyce" w:date="2018-04-16T20:42:00Z">
          <w:r w:rsidDel="00614EEC">
            <w:rPr>
              <w:bCs/>
              <w:noProof/>
              <w:sz w:val="24"/>
              <w:szCs w:val="24"/>
            </w:rPr>
            <w:delText xml:space="preserve">may </w:delText>
          </w:r>
        </w:del>
        <w:r>
          <w:rPr>
            <w:bCs/>
            <w:noProof/>
            <w:sz w:val="24"/>
            <w:szCs w:val="24"/>
          </w:rPr>
          <w:t xml:space="preserve">represent the size and location of an object that </w:t>
        </w:r>
        <w:del w:id="1401" w:author="Jill Boyce" w:date="2018-04-16T20:42:00Z">
          <w:r w:rsidDel="00614EEC">
            <w:rPr>
              <w:bCs/>
              <w:noProof/>
              <w:sz w:val="24"/>
              <w:szCs w:val="24"/>
            </w:rPr>
            <w:delText>is</w:delText>
          </w:r>
        </w:del>
      </w:ins>
      <w:ins w:id="1402" w:author="Jill Boyce" w:date="2018-04-16T20:42:00Z">
        <w:r w:rsidR="00614EEC">
          <w:rPr>
            <w:bCs/>
            <w:noProof/>
            <w:sz w:val="24"/>
            <w:szCs w:val="24"/>
          </w:rPr>
          <w:t>may</w:t>
        </w:r>
      </w:ins>
      <w:ins w:id="1403" w:author="Guruvareddiar, Palanivel" w:date="2018-04-16T10:33:00Z">
        <w:r>
          <w:rPr>
            <w:bCs/>
            <w:noProof/>
            <w:sz w:val="24"/>
            <w:szCs w:val="24"/>
          </w:rPr>
          <w:t xml:space="preserve"> not visible or </w:t>
        </w:r>
        <w:del w:id="1404" w:author="Jill Boyce" w:date="2018-04-16T20:42:00Z">
          <w:r w:rsidDel="00614EEC">
            <w:rPr>
              <w:bCs/>
              <w:noProof/>
              <w:sz w:val="24"/>
              <w:szCs w:val="24"/>
            </w:rPr>
            <w:delText>is</w:delText>
          </w:r>
        </w:del>
      </w:ins>
      <w:ins w:id="1405" w:author="Jill Boyce" w:date="2018-04-16T20:42:00Z">
        <w:r w:rsidR="00614EEC">
          <w:rPr>
            <w:bCs/>
            <w:noProof/>
            <w:sz w:val="24"/>
            <w:szCs w:val="24"/>
          </w:rPr>
          <w:t>may be</w:t>
        </w:r>
      </w:ins>
      <w:ins w:id="1406" w:author="Guruvareddiar, Palanivel" w:date="2018-04-16T10:33:00Z">
        <w:r>
          <w:rPr>
            <w:bCs/>
            <w:noProof/>
            <w:sz w:val="24"/>
            <w:szCs w:val="24"/>
          </w:rPr>
          <w:t xml:space="preserve"> </w:t>
        </w:r>
      </w:ins>
      <w:ins w:id="1407" w:author="Jill Boyce" w:date="2018-04-16T20:42:00Z">
        <w:r w:rsidR="00614EEC">
          <w:rPr>
            <w:bCs/>
            <w:noProof/>
            <w:sz w:val="24"/>
            <w:szCs w:val="24"/>
          </w:rPr>
          <w:t xml:space="preserve">only </w:t>
        </w:r>
      </w:ins>
      <w:ins w:id="1408" w:author="Guruvareddiar, Palanivel" w:date="2018-04-16T10:33:00Z">
        <w:r>
          <w:rPr>
            <w:bCs/>
            <w:noProof/>
            <w:sz w:val="24"/>
            <w:szCs w:val="24"/>
          </w:rPr>
          <w:t xml:space="preserve">partially visible </w:t>
        </w:r>
      </w:ins>
      <w:ins w:id="1409" w:author="Guruvareddiar, Palanivel" w:date="2018-04-16T10:34:00Z">
        <w:r>
          <w:rPr>
            <w:bCs/>
            <w:noProof/>
            <w:sz w:val="24"/>
            <w:szCs w:val="24"/>
          </w:rPr>
          <w:t xml:space="preserve">in the coded picture. </w:t>
        </w:r>
        <w:r w:rsidRPr="006F5DA5">
          <w:rPr>
            <w:noProof/>
            <w:sz w:val="24"/>
            <w:szCs w:val="24"/>
            <w:rPrChange w:id="1410" w:author="Guruvareddiar, Palanivel" w:date="2018-04-16T10:34:00Z">
              <w:rPr>
                <w:b/>
                <w:bCs/>
                <w:noProof/>
                <w:sz w:val="24"/>
                <w:szCs w:val="24"/>
              </w:rPr>
            </w:rPrChange>
          </w:rPr>
          <w:t>ar_occluded_objects_flag</w:t>
        </w:r>
        <w:r>
          <w:rPr>
            <w:b/>
            <w:bCs/>
            <w:noProof/>
            <w:sz w:val="24"/>
            <w:szCs w:val="24"/>
          </w:rPr>
          <w:t xml:space="preserve"> </w:t>
        </w:r>
        <w:r>
          <w:rPr>
            <w:bCs/>
            <w:noProof/>
            <w:sz w:val="24"/>
            <w:szCs w:val="24"/>
          </w:rPr>
          <w:t>equal to 0</w:t>
        </w:r>
      </w:ins>
      <w:ins w:id="1411" w:author="Guruvareddiar, Palanivel" w:date="2018-04-16T10:35:00Z">
        <w:r>
          <w:rPr>
            <w:bCs/>
            <w:noProof/>
            <w:sz w:val="24"/>
            <w:szCs w:val="24"/>
          </w:rPr>
          <w:t xml:space="preserve"> indicates that </w:t>
        </w:r>
      </w:ins>
      <w:ins w:id="1412" w:author="Jill Boyce" w:date="2018-04-16T20:57:00Z">
        <w:r w:rsidR="000E0380">
          <w:rPr>
            <w:bCs/>
            <w:noProof/>
            <w:sz w:val="24"/>
            <w:szCs w:val="24"/>
          </w:rPr>
          <w:t>the a</w:t>
        </w:r>
        <w:r w:rsidR="000E0380" w:rsidRPr="00055E86">
          <w:rPr>
            <w:bCs/>
            <w:noProof/>
            <w:sz w:val="24"/>
            <w:szCs w:val="24"/>
          </w:rPr>
          <w:t>r_object_top</w:t>
        </w:r>
        <w:r w:rsidR="000E0380">
          <w:rPr>
            <w:bCs/>
            <w:noProof/>
            <w:sz w:val="24"/>
            <w:szCs w:val="24"/>
          </w:rPr>
          <w:t xml:space="preserve">, </w:t>
        </w:r>
        <w:r w:rsidR="000E0380" w:rsidRPr="00055E86">
          <w:rPr>
            <w:bCs/>
            <w:noProof/>
            <w:sz w:val="24"/>
            <w:szCs w:val="24"/>
          </w:rPr>
          <w:t>ar_object_left</w:t>
        </w:r>
        <w:r w:rsidR="000E0380">
          <w:rPr>
            <w:bCs/>
            <w:noProof/>
            <w:sz w:val="24"/>
            <w:szCs w:val="24"/>
          </w:rPr>
          <w:t xml:space="preserve">, </w:t>
        </w:r>
        <w:r w:rsidR="000E0380" w:rsidRPr="00055E86">
          <w:rPr>
            <w:bCs/>
            <w:noProof/>
            <w:sz w:val="24"/>
            <w:szCs w:val="24"/>
          </w:rPr>
          <w:t>ar_object_width</w:t>
        </w:r>
        <w:r w:rsidR="000E0380">
          <w:rPr>
            <w:bCs/>
            <w:noProof/>
            <w:sz w:val="24"/>
            <w:szCs w:val="24"/>
          </w:rPr>
          <w:t xml:space="preserve">, and </w:t>
        </w:r>
        <w:r w:rsidR="000E0380" w:rsidRPr="00055E86">
          <w:rPr>
            <w:bCs/>
            <w:noProof/>
            <w:sz w:val="24"/>
            <w:szCs w:val="24"/>
          </w:rPr>
          <w:t>ar_object_height</w:t>
        </w:r>
      </w:ins>
      <w:proofErr w:type="gramStart"/>
      <w:ins w:id="1413" w:author="Jill Boyce" w:date="2018-04-16T21:00:00Z">
        <w:r w:rsidR="000E0380">
          <w:rPr>
            <w:bCs/>
            <w:noProof/>
            <w:sz w:val="24"/>
            <w:szCs w:val="24"/>
          </w:rPr>
          <w:t>[</w:t>
        </w:r>
        <w:r w:rsidR="000E0380" w:rsidRPr="007C2158">
          <w:rPr>
            <w:bCs/>
          </w:rPr>
          <w:t> </w:t>
        </w:r>
        <w:r w:rsidR="000E0380">
          <w:rPr>
            <w:bCs/>
            <w:noProof/>
            <w:sz w:val="24"/>
            <w:szCs w:val="24"/>
          </w:rPr>
          <w:t>ar</w:t>
        </w:r>
        <w:proofErr w:type="gramEnd"/>
        <w:r w:rsidR="000E0380" w:rsidRPr="007C2158">
          <w:rPr>
            <w:bCs/>
            <w:noProof/>
            <w:sz w:val="24"/>
            <w:szCs w:val="24"/>
          </w:rPr>
          <w:t>_</w:t>
        </w:r>
        <w:r w:rsidR="000E0380">
          <w:rPr>
            <w:bCs/>
            <w:noProof/>
            <w:sz w:val="24"/>
            <w:szCs w:val="24"/>
          </w:rPr>
          <w:t>object</w:t>
        </w:r>
        <w:r w:rsidR="000E0380" w:rsidRPr="007C2158">
          <w:rPr>
            <w:bCs/>
            <w:noProof/>
            <w:sz w:val="24"/>
            <w:szCs w:val="24"/>
          </w:rPr>
          <w:t>_idx</w:t>
        </w:r>
        <w:r w:rsidR="000E0380">
          <w:rPr>
            <w:noProof/>
            <w:sz w:val="24"/>
            <w:szCs w:val="24"/>
          </w:rPr>
          <w:t>[</w:t>
        </w:r>
        <w:r w:rsidR="000E0380" w:rsidRPr="007C2158">
          <w:rPr>
            <w:bCs/>
          </w:rPr>
          <w:t> </w:t>
        </w:r>
        <w:r w:rsidR="000E0380">
          <w:rPr>
            <w:noProof/>
            <w:sz w:val="24"/>
            <w:szCs w:val="24"/>
          </w:rPr>
          <w:t>i</w:t>
        </w:r>
        <w:r w:rsidR="000E0380" w:rsidRPr="007C2158">
          <w:rPr>
            <w:bCs/>
          </w:rPr>
          <w:t> </w:t>
        </w:r>
        <w:r w:rsidR="000E0380">
          <w:rPr>
            <w:noProof/>
            <w:sz w:val="24"/>
            <w:szCs w:val="24"/>
          </w:rPr>
          <w:t>]</w:t>
        </w:r>
      </w:ins>
      <w:ins w:id="1414" w:author="Jill Boyce" w:date="2018-04-16T21:07:00Z">
        <w:r w:rsidR="0074673E" w:rsidRPr="007C2158">
          <w:rPr>
            <w:bCs/>
          </w:rPr>
          <w:t> </w:t>
        </w:r>
      </w:ins>
      <w:ins w:id="1415" w:author="Jill Boyce" w:date="2018-04-16T21:00:00Z">
        <w:r w:rsidR="000E0380">
          <w:rPr>
            <w:bCs/>
            <w:noProof/>
            <w:sz w:val="24"/>
            <w:szCs w:val="24"/>
          </w:rPr>
          <w:t xml:space="preserve">] </w:t>
        </w:r>
      </w:ins>
      <w:ins w:id="1416" w:author="Jill Boyce" w:date="2018-04-16T20:57:00Z">
        <w:r w:rsidR="000E0380">
          <w:rPr>
            <w:bCs/>
            <w:noProof/>
            <w:sz w:val="24"/>
            <w:szCs w:val="24"/>
          </w:rPr>
          <w:t xml:space="preserve">syntax elements </w:t>
        </w:r>
      </w:ins>
      <w:ins w:id="1417" w:author="Guruvareddiar, Palanivel" w:date="2018-04-16T10:36:00Z">
        <w:del w:id="1418" w:author="Jill Boyce" w:date="2018-04-16T20:57:00Z">
          <w:r w:rsidDel="000E0380">
            <w:rPr>
              <w:bCs/>
              <w:noProof/>
              <w:sz w:val="24"/>
              <w:szCs w:val="24"/>
            </w:rPr>
            <w:delText>a</w:delText>
          </w:r>
          <w:r w:rsidRPr="00DB4DE6" w:rsidDel="000E0380">
            <w:rPr>
              <w:bCs/>
              <w:noProof/>
              <w:sz w:val="24"/>
              <w:szCs w:val="24"/>
            </w:rPr>
            <w:delText>r_object_top</w:delText>
          </w:r>
        </w:del>
        <w:del w:id="1419" w:author="Jill Boyce" w:date="2018-04-16T20:48:00Z">
          <w:r w:rsidDel="00614EEC">
            <w:rPr>
              <w:bCs/>
              <w:noProof/>
              <w:sz w:val="24"/>
              <w:szCs w:val="24"/>
            </w:rPr>
            <w:delText xml:space="preserve">[ </w:delText>
          </w:r>
        </w:del>
        <w:del w:id="1420" w:author="Jill Boyce" w:date="2018-04-16T20:57:00Z">
          <w:r w:rsidDel="000E0380">
            <w:rPr>
              <w:bCs/>
              <w:noProof/>
              <w:sz w:val="24"/>
              <w:szCs w:val="24"/>
            </w:rPr>
            <w:delText>ar</w:delText>
          </w:r>
          <w:r w:rsidRPr="007C2158" w:rsidDel="000E0380">
            <w:rPr>
              <w:bCs/>
              <w:noProof/>
              <w:sz w:val="24"/>
              <w:szCs w:val="24"/>
            </w:rPr>
            <w:delText>_</w:delText>
          </w:r>
          <w:r w:rsidDel="000E0380">
            <w:rPr>
              <w:bCs/>
              <w:noProof/>
              <w:sz w:val="24"/>
              <w:szCs w:val="24"/>
            </w:rPr>
            <w:delText>object</w:delText>
          </w:r>
          <w:r w:rsidRPr="007C2158" w:rsidDel="000E0380">
            <w:rPr>
              <w:bCs/>
              <w:noProof/>
              <w:sz w:val="24"/>
              <w:szCs w:val="24"/>
            </w:rPr>
            <w:delText>_idx</w:delText>
          </w:r>
        </w:del>
        <w:del w:id="1421" w:author="Jill Boyce" w:date="2018-04-16T20:48:00Z">
          <w:r w:rsidDel="00614EEC">
            <w:rPr>
              <w:bCs/>
              <w:noProof/>
              <w:sz w:val="24"/>
              <w:szCs w:val="24"/>
            </w:rPr>
            <w:delText xml:space="preserve">[ </w:delText>
          </w:r>
        </w:del>
        <w:del w:id="1422" w:author="Jill Boyce" w:date="2018-04-16T20:57:00Z">
          <w:r w:rsidDel="000E0380">
            <w:rPr>
              <w:bCs/>
              <w:noProof/>
              <w:sz w:val="24"/>
              <w:szCs w:val="24"/>
            </w:rPr>
            <w:delText>i</w:delText>
          </w:r>
        </w:del>
        <w:del w:id="1423" w:author="Jill Boyce" w:date="2018-04-16T20:48:00Z">
          <w:r w:rsidDel="00614EEC">
            <w:rPr>
              <w:bCs/>
              <w:noProof/>
              <w:sz w:val="24"/>
              <w:szCs w:val="24"/>
            </w:rPr>
            <w:delText xml:space="preserve"> ] ]</w:delText>
          </w:r>
        </w:del>
        <w:del w:id="1424" w:author="Jill Boyce" w:date="2018-04-16T20:57:00Z">
          <w:r w:rsidDel="000E0380">
            <w:rPr>
              <w:bCs/>
              <w:noProof/>
              <w:sz w:val="24"/>
              <w:szCs w:val="24"/>
            </w:rPr>
            <w:delText xml:space="preserve">, </w:delText>
          </w:r>
          <w:r w:rsidRPr="00DB4DE6" w:rsidDel="000E0380">
            <w:rPr>
              <w:bCs/>
              <w:noProof/>
              <w:sz w:val="24"/>
              <w:szCs w:val="24"/>
            </w:rPr>
            <w:delText>ar_object_left</w:delText>
          </w:r>
        </w:del>
        <w:del w:id="1425" w:author="Jill Boyce" w:date="2018-04-16T20:48:00Z">
          <w:r w:rsidDel="00614EEC">
            <w:rPr>
              <w:bCs/>
              <w:noProof/>
              <w:sz w:val="24"/>
              <w:szCs w:val="24"/>
            </w:rPr>
            <w:delText xml:space="preserve">[ </w:delText>
          </w:r>
        </w:del>
        <w:del w:id="1426" w:author="Jill Boyce" w:date="2018-04-16T20:57:00Z">
          <w:r w:rsidDel="000E0380">
            <w:rPr>
              <w:bCs/>
              <w:noProof/>
              <w:sz w:val="24"/>
              <w:szCs w:val="24"/>
            </w:rPr>
            <w:delText>ar</w:delText>
          </w:r>
          <w:r w:rsidRPr="007C2158" w:rsidDel="000E0380">
            <w:rPr>
              <w:bCs/>
              <w:noProof/>
              <w:sz w:val="24"/>
              <w:szCs w:val="24"/>
            </w:rPr>
            <w:delText>_</w:delText>
          </w:r>
          <w:r w:rsidRPr="00DB4DE6" w:rsidDel="000E0380">
            <w:rPr>
              <w:bCs/>
              <w:noProof/>
              <w:sz w:val="24"/>
              <w:szCs w:val="24"/>
            </w:rPr>
            <w:delText>object_idx</w:delText>
          </w:r>
        </w:del>
        <w:del w:id="1427" w:author="Jill Boyce" w:date="2018-04-16T20:48:00Z">
          <w:r w:rsidRPr="00DB4DE6" w:rsidDel="00614EEC">
            <w:rPr>
              <w:bCs/>
              <w:noProof/>
              <w:sz w:val="24"/>
              <w:szCs w:val="24"/>
            </w:rPr>
            <w:delText xml:space="preserve">[ </w:delText>
          </w:r>
        </w:del>
        <w:del w:id="1428" w:author="Jill Boyce" w:date="2018-04-16T20:57:00Z">
          <w:r w:rsidRPr="00DB4DE6" w:rsidDel="000E0380">
            <w:rPr>
              <w:bCs/>
              <w:noProof/>
              <w:sz w:val="24"/>
              <w:szCs w:val="24"/>
            </w:rPr>
            <w:delText>i]</w:delText>
          </w:r>
        </w:del>
        <w:del w:id="1429" w:author="Jill Boyce" w:date="2018-04-16T20:48:00Z">
          <w:r w:rsidRPr="00DB4DE6" w:rsidDel="00614EEC">
            <w:rPr>
              <w:bCs/>
              <w:noProof/>
              <w:sz w:val="24"/>
              <w:szCs w:val="24"/>
            </w:rPr>
            <w:delText xml:space="preserve"> ]</w:delText>
          </w:r>
        </w:del>
        <w:del w:id="1430" w:author="Jill Boyce" w:date="2018-04-16T20:57:00Z">
          <w:r w:rsidRPr="00DB4DE6" w:rsidDel="000E0380">
            <w:rPr>
              <w:bCs/>
              <w:noProof/>
              <w:sz w:val="24"/>
              <w:szCs w:val="24"/>
            </w:rPr>
            <w:delText xml:space="preserve">, ar_object_width </w:delText>
          </w:r>
        </w:del>
        <w:del w:id="1431" w:author="Jill Boyce" w:date="2018-04-16T20:48:00Z">
          <w:r w:rsidRPr="00DB4DE6" w:rsidDel="00614EEC">
            <w:rPr>
              <w:bCs/>
              <w:noProof/>
              <w:sz w:val="24"/>
              <w:szCs w:val="24"/>
            </w:rPr>
            <w:delText xml:space="preserve">[ </w:delText>
          </w:r>
        </w:del>
        <w:del w:id="1432" w:author="Jill Boyce" w:date="2018-04-16T20:57:00Z">
          <w:r w:rsidRPr="00DB4DE6" w:rsidDel="000E0380">
            <w:rPr>
              <w:bCs/>
              <w:noProof/>
              <w:sz w:val="24"/>
              <w:szCs w:val="24"/>
            </w:rPr>
            <w:delText>ar_object_idx</w:delText>
          </w:r>
        </w:del>
        <w:del w:id="1433" w:author="Jill Boyce" w:date="2018-04-16T20:48:00Z">
          <w:r w:rsidRPr="00DB4DE6" w:rsidDel="00614EEC">
            <w:rPr>
              <w:bCs/>
              <w:noProof/>
              <w:sz w:val="24"/>
              <w:szCs w:val="24"/>
            </w:rPr>
            <w:delText xml:space="preserve">[ </w:delText>
          </w:r>
        </w:del>
        <w:del w:id="1434" w:author="Jill Boyce" w:date="2018-04-16T20:57:00Z">
          <w:r w:rsidRPr="00DB4DE6" w:rsidDel="000E0380">
            <w:rPr>
              <w:bCs/>
              <w:noProof/>
              <w:sz w:val="24"/>
              <w:szCs w:val="24"/>
            </w:rPr>
            <w:delText>i</w:delText>
          </w:r>
        </w:del>
        <w:del w:id="1435" w:author="Jill Boyce" w:date="2018-04-16T20:48:00Z">
          <w:r w:rsidRPr="00DB4DE6" w:rsidDel="00614EEC">
            <w:rPr>
              <w:bCs/>
              <w:noProof/>
              <w:sz w:val="24"/>
              <w:szCs w:val="24"/>
            </w:rPr>
            <w:delText xml:space="preserve"> ] ]</w:delText>
          </w:r>
        </w:del>
        <w:del w:id="1436" w:author="Jill Boyce" w:date="2018-04-16T20:57:00Z">
          <w:r w:rsidRPr="00DB4DE6" w:rsidDel="000E0380">
            <w:rPr>
              <w:bCs/>
              <w:noProof/>
              <w:sz w:val="24"/>
              <w:szCs w:val="24"/>
            </w:rPr>
            <w:delText xml:space="preserve"> and ar_object_height</w:delText>
          </w:r>
        </w:del>
        <w:del w:id="1437" w:author="Jill Boyce" w:date="2018-04-16T20:48:00Z">
          <w:r w:rsidRPr="00DB4DE6" w:rsidDel="00614EEC">
            <w:rPr>
              <w:bCs/>
              <w:noProof/>
              <w:sz w:val="24"/>
              <w:szCs w:val="24"/>
            </w:rPr>
            <w:delText xml:space="preserve">[ </w:delText>
          </w:r>
        </w:del>
        <w:del w:id="1438" w:author="Jill Boyce" w:date="2018-04-16T20:57:00Z">
          <w:r w:rsidRPr="00DB4DE6" w:rsidDel="000E0380">
            <w:rPr>
              <w:bCs/>
              <w:noProof/>
              <w:sz w:val="24"/>
              <w:szCs w:val="24"/>
            </w:rPr>
            <w:delText>ar_object_idx</w:delText>
          </w:r>
        </w:del>
        <w:del w:id="1439" w:author="Jill Boyce" w:date="2018-04-16T20:48:00Z">
          <w:r w:rsidRPr="00DB4DE6" w:rsidDel="00614EEC">
            <w:rPr>
              <w:bCs/>
              <w:noProof/>
              <w:sz w:val="24"/>
              <w:szCs w:val="24"/>
            </w:rPr>
            <w:delText xml:space="preserve">[ </w:delText>
          </w:r>
        </w:del>
        <w:del w:id="1440" w:author="Jill Boyce" w:date="2018-04-16T20:57:00Z">
          <w:r w:rsidRPr="00DB4DE6" w:rsidDel="000E0380">
            <w:rPr>
              <w:bCs/>
              <w:noProof/>
              <w:sz w:val="24"/>
              <w:szCs w:val="24"/>
            </w:rPr>
            <w:delText>i</w:delText>
          </w:r>
        </w:del>
        <w:del w:id="1441" w:author="Jill Boyce" w:date="2018-04-16T20:48:00Z">
          <w:r w:rsidRPr="00DB4DE6" w:rsidDel="00614EEC">
            <w:rPr>
              <w:bCs/>
              <w:noProof/>
              <w:sz w:val="24"/>
              <w:szCs w:val="24"/>
            </w:rPr>
            <w:delText xml:space="preserve"> ] ]</w:delText>
          </w:r>
        </w:del>
        <w:del w:id="1442" w:author="Jill Boyce" w:date="2018-04-16T20:57:00Z">
          <w:r w:rsidDel="000E0380">
            <w:rPr>
              <w:bCs/>
              <w:noProof/>
              <w:sz w:val="24"/>
              <w:szCs w:val="24"/>
            </w:rPr>
            <w:delText xml:space="preserve"> syntax elements </w:delText>
          </w:r>
        </w:del>
        <w:r>
          <w:rPr>
            <w:bCs/>
            <w:noProof/>
            <w:sz w:val="24"/>
            <w:szCs w:val="24"/>
          </w:rPr>
          <w:t xml:space="preserve">represent the size and location of the </w:t>
        </w:r>
      </w:ins>
      <w:ins w:id="1443" w:author="Jill Boyce" w:date="2018-04-16T13:51:00Z">
        <w:r w:rsidR="00F86E62">
          <w:rPr>
            <w:bCs/>
            <w:noProof/>
            <w:sz w:val="24"/>
            <w:szCs w:val="24"/>
          </w:rPr>
          <w:t xml:space="preserve">visible </w:t>
        </w:r>
      </w:ins>
      <w:ins w:id="1444" w:author="Guruvareddiar, Palanivel" w:date="2018-04-16T10:36:00Z">
        <w:r>
          <w:rPr>
            <w:bCs/>
            <w:noProof/>
            <w:sz w:val="24"/>
            <w:szCs w:val="24"/>
          </w:rPr>
          <w:t xml:space="preserve">portion of an object </w:t>
        </w:r>
        <w:del w:id="1445" w:author="Jill Boyce" w:date="2018-04-16T13:51:00Z">
          <w:r w:rsidDel="00F86E62">
            <w:rPr>
              <w:bCs/>
              <w:noProof/>
              <w:sz w:val="24"/>
              <w:szCs w:val="24"/>
            </w:rPr>
            <w:delText xml:space="preserve">that is visible </w:delText>
          </w:r>
        </w:del>
        <w:r>
          <w:rPr>
            <w:bCs/>
            <w:noProof/>
            <w:sz w:val="24"/>
            <w:szCs w:val="24"/>
          </w:rPr>
          <w:t>within the coded picture.</w:t>
        </w:r>
      </w:ins>
    </w:p>
    <w:p w14:paraId="5DE1B8CB" w14:textId="22808528" w:rsidR="00793D8B" w:rsidRPr="00793D8B" w:rsidRDefault="006F5DA5" w:rsidP="001023F7">
      <w:pPr>
        <w:rPr>
          <w:bCs/>
          <w:noProof/>
          <w:sz w:val="24"/>
          <w:szCs w:val="24"/>
        </w:rPr>
      </w:pPr>
      <w:ins w:id="1446" w:author="Guruvareddiar, Palanivel" w:date="2018-04-16T10:38:00Z">
        <w:r w:rsidRPr="006F5DA5">
          <w:rPr>
            <w:b/>
            <w:bCs/>
            <w:noProof/>
            <w:sz w:val="24"/>
            <w:szCs w:val="24"/>
            <w:rPrChange w:id="1447" w:author="Guruvareddiar, Palanivel" w:date="2018-04-16T10:38:00Z">
              <w:rPr>
                <w:b/>
                <w:bCs/>
                <w:noProof/>
              </w:rPr>
            </w:rPrChange>
          </w:rPr>
          <w:t>ar_partial_object_flag_present_flag</w:t>
        </w:r>
      </w:ins>
      <w:ins w:id="1448" w:author="Guruvareddiar, Palanivel" w:date="2018-04-14T14:54:00Z">
        <w:r w:rsidR="00793D8B">
          <w:rPr>
            <w:b/>
            <w:bCs/>
            <w:noProof/>
            <w:sz w:val="24"/>
            <w:szCs w:val="24"/>
          </w:rPr>
          <w:t xml:space="preserve"> </w:t>
        </w:r>
        <w:r w:rsidR="00793D8B">
          <w:rPr>
            <w:bCs/>
            <w:noProof/>
            <w:sz w:val="24"/>
            <w:szCs w:val="24"/>
          </w:rPr>
          <w:t xml:space="preserve">equal to </w:t>
        </w:r>
      </w:ins>
      <w:ins w:id="1449" w:author="Guruvareddiar, Palanivel" w:date="2018-04-16T10:40:00Z">
        <w:r>
          <w:rPr>
            <w:bCs/>
            <w:noProof/>
            <w:sz w:val="24"/>
            <w:szCs w:val="24"/>
          </w:rPr>
          <w:t>1</w:t>
        </w:r>
      </w:ins>
      <w:ins w:id="1450" w:author="Guruvareddiar, Palanivel" w:date="2018-04-14T14:54:00Z">
        <w:r w:rsidR="00793D8B" w:rsidRPr="007C2158">
          <w:rPr>
            <w:bCs/>
            <w:noProof/>
            <w:sz w:val="24"/>
            <w:szCs w:val="24"/>
          </w:rPr>
          <w:t xml:space="preserve"> indicates that </w:t>
        </w:r>
      </w:ins>
      <w:ins w:id="1451" w:author="Guruvareddiar, Palanivel" w:date="2018-04-16T10:39:00Z">
        <w:r w:rsidRPr="00655EB3">
          <w:rPr>
            <w:bCs/>
            <w:noProof/>
            <w:sz w:val="24"/>
            <w:szCs w:val="24"/>
            <w:rPrChange w:id="1452" w:author="Guruvareddiar, Palanivel" w:date="2018-04-16T11:08:00Z">
              <w:rPr>
                <w:b/>
                <w:bCs/>
                <w:noProof/>
              </w:rPr>
            </w:rPrChange>
          </w:rPr>
          <w:t>ar_partial_object_flag</w:t>
        </w:r>
        <w:del w:id="1453" w:author="Jill Boyce" w:date="2018-04-16T20:48:00Z">
          <w:r w:rsidRPr="00655EB3" w:rsidDel="00614EEC">
            <w:rPr>
              <w:bCs/>
              <w:noProof/>
              <w:sz w:val="24"/>
              <w:szCs w:val="24"/>
              <w:rPrChange w:id="1454" w:author="Guruvareddiar, Palanivel" w:date="2018-04-16T11:08:00Z">
                <w:rPr>
                  <w:noProof/>
                </w:rPr>
              </w:rPrChange>
            </w:rPr>
            <w:delText>[</w:delText>
          </w:r>
        </w:del>
      </w:ins>
      <w:proofErr w:type="gramStart"/>
      <w:ins w:id="1455" w:author="Jill Boyce" w:date="2018-04-16T21:00:00Z">
        <w:r w:rsidR="000E0380">
          <w:rPr>
            <w:bCs/>
            <w:noProof/>
            <w:sz w:val="24"/>
            <w:szCs w:val="24"/>
          </w:rPr>
          <w:t>[</w:t>
        </w:r>
        <w:r w:rsidR="000E0380" w:rsidRPr="007C2158">
          <w:rPr>
            <w:bCs/>
          </w:rPr>
          <w:t> </w:t>
        </w:r>
        <w:r w:rsidR="000E0380">
          <w:rPr>
            <w:bCs/>
            <w:noProof/>
            <w:sz w:val="24"/>
            <w:szCs w:val="24"/>
          </w:rPr>
          <w:t>ar</w:t>
        </w:r>
        <w:proofErr w:type="gramEnd"/>
        <w:r w:rsidR="000E0380" w:rsidRPr="007C2158">
          <w:rPr>
            <w:bCs/>
            <w:noProof/>
            <w:sz w:val="24"/>
            <w:szCs w:val="24"/>
          </w:rPr>
          <w:t>_</w:t>
        </w:r>
        <w:r w:rsidR="000E0380">
          <w:rPr>
            <w:bCs/>
            <w:noProof/>
            <w:sz w:val="24"/>
            <w:szCs w:val="24"/>
          </w:rPr>
          <w:t>object</w:t>
        </w:r>
        <w:r w:rsidR="000E0380" w:rsidRPr="007C2158">
          <w:rPr>
            <w:bCs/>
            <w:noProof/>
            <w:sz w:val="24"/>
            <w:szCs w:val="24"/>
          </w:rPr>
          <w:t>_idx</w:t>
        </w:r>
        <w:r w:rsidR="000E0380">
          <w:rPr>
            <w:noProof/>
            <w:sz w:val="24"/>
            <w:szCs w:val="24"/>
          </w:rPr>
          <w:t>[</w:t>
        </w:r>
        <w:r w:rsidR="000E0380" w:rsidRPr="007C2158">
          <w:rPr>
            <w:bCs/>
          </w:rPr>
          <w:t> </w:t>
        </w:r>
        <w:r w:rsidR="000E0380">
          <w:rPr>
            <w:noProof/>
            <w:sz w:val="24"/>
            <w:szCs w:val="24"/>
          </w:rPr>
          <w:t>i</w:t>
        </w:r>
        <w:r w:rsidR="000E0380" w:rsidRPr="007C2158">
          <w:rPr>
            <w:bCs/>
          </w:rPr>
          <w:t> </w:t>
        </w:r>
        <w:r w:rsidR="000E0380">
          <w:rPr>
            <w:noProof/>
            <w:sz w:val="24"/>
            <w:szCs w:val="24"/>
          </w:rPr>
          <w:t>]</w:t>
        </w:r>
      </w:ins>
      <w:ins w:id="1456" w:author="Jill Boyce" w:date="2018-04-16T21:07:00Z">
        <w:r w:rsidR="0074673E" w:rsidRPr="007C2158">
          <w:rPr>
            <w:bCs/>
          </w:rPr>
          <w:t> </w:t>
        </w:r>
      </w:ins>
      <w:ins w:id="1457" w:author="Jill Boyce" w:date="2018-04-16T21:00:00Z">
        <w:r w:rsidR="000E0380">
          <w:rPr>
            <w:bCs/>
            <w:noProof/>
            <w:sz w:val="24"/>
            <w:szCs w:val="24"/>
          </w:rPr>
          <w:t>]</w:t>
        </w:r>
      </w:ins>
      <w:ins w:id="1458" w:author="Guruvareddiar, Palanivel" w:date="2018-04-16T10:39:00Z">
        <w:del w:id="1459" w:author="Jill Boyce" w:date="2018-04-16T20:48:00Z">
          <w:r w:rsidRPr="00655EB3" w:rsidDel="00614EEC">
            <w:rPr>
              <w:bCs/>
              <w:noProof/>
              <w:sz w:val="24"/>
              <w:szCs w:val="24"/>
              <w:rPrChange w:id="1460" w:author="Guruvareddiar, Palanivel" w:date="2018-04-16T11:08:00Z">
                <w:rPr>
                  <w:noProof/>
                </w:rPr>
              </w:rPrChange>
            </w:rPr>
            <w:delText xml:space="preserve"> </w:delText>
          </w:r>
        </w:del>
        <w:del w:id="1461" w:author="Jill Boyce" w:date="2018-04-16T20:57:00Z">
          <w:r w:rsidRPr="00655EB3" w:rsidDel="000E0380">
            <w:rPr>
              <w:bCs/>
              <w:noProof/>
              <w:sz w:val="24"/>
              <w:szCs w:val="24"/>
              <w:rPrChange w:id="1462" w:author="Guruvareddiar, Palanivel" w:date="2018-04-16T11:08:00Z">
                <w:rPr>
                  <w:noProof/>
                </w:rPr>
              </w:rPrChange>
            </w:rPr>
            <w:delText>ar_object_idx [i]</w:delText>
          </w:r>
        </w:del>
        <w:del w:id="1463" w:author="Jill Boyce" w:date="2018-04-16T20:48:00Z">
          <w:r w:rsidRPr="00655EB3" w:rsidDel="00614EEC">
            <w:rPr>
              <w:bCs/>
              <w:noProof/>
              <w:sz w:val="24"/>
              <w:szCs w:val="24"/>
              <w:rPrChange w:id="1464" w:author="Guruvareddiar, Palanivel" w:date="2018-04-16T11:08:00Z">
                <w:rPr>
                  <w:noProof/>
                </w:rPr>
              </w:rPrChange>
            </w:rPr>
            <w:delText xml:space="preserve"> ]</w:delText>
          </w:r>
        </w:del>
        <w:r w:rsidRPr="00655EB3">
          <w:rPr>
            <w:bCs/>
            <w:noProof/>
            <w:sz w:val="24"/>
            <w:szCs w:val="24"/>
            <w:rPrChange w:id="1465" w:author="Guruvareddiar, Palanivel" w:date="2018-04-16T11:08:00Z">
              <w:rPr>
                <w:noProof/>
              </w:rPr>
            </w:rPrChange>
          </w:rPr>
          <w:t xml:space="preserve"> syntax element</w:t>
        </w:r>
      </w:ins>
      <w:ins w:id="1466" w:author="Jill Boyce" w:date="2018-04-16T13:51:00Z">
        <w:r w:rsidR="00360289">
          <w:rPr>
            <w:bCs/>
            <w:noProof/>
            <w:sz w:val="24"/>
            <w:szCs w:val="24"/>
          </w:rPr>
          <w:t>s</w:t>
        </w:r>
      </w:ins>
      <w:ins w:id="1467" w:author="Guruvareddiar, Palanivel" w:date="2018-04-16T10:39:00Z">
        <w:r w:rsidRPr="00655EB3">
          <w:rPr>
            <w:bCs/>
            <w:noProof/>
            <w:sz w:val="24"/>
            <w:szCs w:val="24"/>
            <w:rPrChange w:id="1468" w:author="Guruvareddiar, Palanivel" w:date="2018-04-16T11:08:00Z">
              <w:rPr>
                <w:noProof/>
              </w:rPr>
            </w:rPrChange>
          </w:rPr>
          <w:t xml:space="preserve"> </w:t>
        </w:r>
        <w:del w:id="1469" w:author="Jill Boyce" w:date="2018-04-16T13:51:00Z">
          <w:r w:rsidRPr="00655EB3" w:rsidDel="00360289">
            <w:rPr>
              <w:bCs/>
              <w:noProof/>
              <w:sz w:val="24"/>
              <w:szCs w:val="24"/>
              <w:rPrChange w:id="1470" w:author="Guruvareddiar, Palanivel" w:date="2018-04-16T11:08:00Z">
                <w:rPr>
                  <w:noProof/>
                </w:rPr>
              </w:rPrChange>
            </w:rPr>
            <w:delText>is</w:delText>
          </w:r>
        </w:del>
      </w:ins>
      <w:ins w:id="1471" w:author="Jill Boyce" w:date="2018-04-16T13:51:00Z">
        <w:r w:rsidR="00360289">
          <w:rPr>
            <w:bCs/>
            <w:noProof/>
            <w:sz w:val="24"/>
            <w:szCs w:val="24"/>
          </w:rPr>
          <w:t>are</w:t>
        </w:r>
      </w:ins>
      <w:ins w:id="1472" w:author="Guruvareddiar, Palanivel" w:date="2018-04-16T10:39:00Z">
        <w:r w:rsidRPr="00655EB3">
          <w:rPr>
            <w:bCs/>
            <w:noProof/>
            <w:sz w:val="24"/>
            <w:szCs w:val="24"/>
            <w:rPrChange w:id="1473" w:author="Guruvareddiar, Palanivel" w:date="2018-04-16T11:08:00Z">
              <w:rPr>
                <w:noProof/>
              </w:rPr>
            </w:rPrChange>
          </w:rPr>
          <w:t xml:space="preserve"> present in the coded bit stream</w:t>
        </w:r>
      </w:ins>
      <w:ins w:id="1474" w:author="Guruvareddiar, Palanivel" w:date="2018-04-14T14:54:00Z">
        <w:r w:rsidR="00793D8B" w:rsidRPr="007C2158">
          <w:rPr>
            <w:bCs/>
            <w:noProof/>
            <w:sz w:val="24"/>
            <w:szCs w:val="24"/>
          </w:rPr>
          <w:t xml:space="preserve">. </w:t>
        </w:r>
      </w:ins>
      <w:ins w:id="1475" w:author="Guruvareddiar, Palanivel" w:date="2018-04-16T10:40:00Z">
        <w:r w:rsidRPr="006F5DA5">
          <w:rPr>
            <w:noProof/>
            <w:sz w:val="24"/>
            <w:szCs w:val="24"/>
            <w:rPrChange w:id="1476" w:author="Guruvareddiar, Palanivel" w:date="2018-04-16T10:40:00Z">
              <w:rPr>
                <w:b/>
                <w:bCs/>
                <w:noProof/>
                <w:sz w:val="24"/>
                <w:szCs w:val="24"/>
              </w:rPr>
            </w:rPrChange>
          </w:rPr>
          <w:t>ar_partial_object_flag_present_flag</w:t>
        </w:r>
      </w:ins>
      <w:ins w:id="1477" w:author="Guruvareddiar, Palanivel" w:date="2018-04-14T14:54:00Z">
        <w:r w:rsidR="00793D8B" w:rsidRPr="007C2158">
          <w:rPr>
            <w:sz w:val="24"/>
            <w:szCs w:val="24"/>
          </w:rPr>
          <w:t xml:space="preserve"> </w:t>
        </w:r>
        <w:r>
          <w:rPr>
            <w:bCs/>
            <w:noProof/>
            <w:sz w:val="24"/>
            <w:szCs w:val="24"/>
          </w:rPr>
          <w:t>equal to 0</w:t>
        </w:r>
        <w:r w:rsidR="00793D8B" w:rsidRPr="007C2158">
          <w:rPr>
            <w:bCs/>
            <w:noProof/>
            <w:sz w:val="24"/>
            <w:szCs w:val="24"/>
          </w:rPr>
          <w:t xml:space="preserve"> </w:t>
        </w:r>
      </w:ins>
      <w:ins w:id="1478" w:author="Guruvareddiar, Palanivel" w:date="2018-04-14T14:58:00Z">
        <w:r w:rsidR="00793D8B">
          <w:rPr>
            <w:bCs/>
            <w:noProof/>
            <w:sz w:val="24"/>
            <w:szCs w:val="24"/>
          </w:rPr>
          <w:t>indica</w:t>
        </w:r>
      </w:ins>
      <w:ins w:id="1479" w:author="Guruvareddiar, Palanivel" w:date="2018-04-14T14:59:00Z">
        <w:r w:rsidR="00793D8B">
          <w:rPr>
            <w:bCs/>
            <w:noProof/>
            <w:sz w:val="24"/>
            <w:szCs w:val="24"/>
          </w:rPr>
          <w:t xml:space="preserve">tes that </w:t>
        </w:r>
      </w:ins>
      <w:ins w:id="1480" w:author="Guruvareddiar, Palanivel" w:date="2018-04-16T10:40:00Z">
        <w:r w:rsidRPr="007C2158">
          <w:rPr>
            <w:bCs/>
            <w:noProof/>
            <w:sz w:val="24"/>
            <w:szCs w:val="24"/>
          </w:rPr>
          <w:t xml:space="preserve">that </w:t>
        </w:r>
        <w:r w:rsidRPr="00655EB3">
          <w:rPr>
            <w:bCs/>
            <w:noProof/>
            <w:sz w:val="24"/>
            <w:szCs w:val="24"/>
            <w:rPrChange w:id="1481" w:author="Guruvareddiar, Palanivel" w:date="2018-04-16T11:08:00Z">
              <w:rPr>
                <w:noProof/>
              </w:rPr>
            </w:rPrChange>
          </w:rPr>
          <w:t>ar_partial_object_flag</w:t>
        </w:r>
        <w:del w:id="1482" w:author="Jill Boyce" w:date="2018-04-16T20:48:00Z">
          <w:r w:rsidRPr="00655EB3" w:rsidDel="00614EEC">
            <w:rPr>
              <w:bCs/>
              <w:noProof/>
              <w:sz w:val="24"/>
              <w:szCs w:val="24"/>
              <w:rPrChange w:id="1483" w:author="Guruvareddiar, Palanivel" w:date="2018-04-16T11:08:00Z">
                <w:rPr>
                  <w:noProof/>
                </w:rPr>
              </w:rPrChange>
            </w:rPr>
            <w:delText>[</w:delText>
          </w:r>
        </w:del>
      </w:ins>
      <w:proofErr w:type="gramStart"/>
      <w:ins w:id="1484" w:author="Jill Boyce" w:date="2018-04-16T21:00:00Z">
        <w:r w:rsidR="000E0380">
          <w:rPr>
            <w:bCs/>
            <w:noProof/>
            <w:sz w:val="24"/>
            <w:szCs w:val="24"/>
          </w:rPr>
          <w:t>[</w:t>
        </w:r>
        <w:r w:rsidR="000E0380" w:rsidRPr="007C2158">
          <w:rPr>
            <w:bCs/>
          </w:rPr>
          <w:t> </w:t>
        </w:r>
        <w:r w:rsidR="000E0380">
          <w:rPr>
            <w:bCs/>
            <w:noProof/>
            <w:sz w:val="24"/>
            <w:szCs w:val="24"/>
          </w:rPr>
          <w:t>ar</w:t>
        </w:r>
        <w:proofErr w:type="gramEnd"/>
        <w:r w:rsidR="000E0380" w:rsidRPr="007C2158">
          <w:rPr>
            <w:bCs/>
            <w:noProof/>
            <w:sz w:val="24"/>
            <w:szCs w:val="24"/>
          </w:rPr>
          <w:t>_</w:t>
        </w:r>
        <w:r w:rsidR="000E0380">
          <w:rPr>
            <w:bCs/>
            <w:noProof/>
            <w:sz w:val="24"/>
            <w:szCs w:val="24"/>
          </w:rPr>
          <w:t>object</w:t>
        </w:r>
        <w:r w:rsidR="000E0380" w:rsidRPr="007C2158">
          <w:rPr>
            <w:bCs/>
            <w:noProof/>
            <w:sz w:val="24"/>
            <w:szCs w:val="24"/>
          </w:rPr>
          <w:t>_idx</w:t>
        </w:r>
        <w:r w:rsidR="000E0380">
          <w:rPr>
            <w:noProof/>
            <w:sz w:val="24"/>
            <w:szCs w:val="24"/>
          </w:rPr>
          <w:t>[</w:t>
        </w:r>
        <w:r w:rsidR="000E0380" w:rsidRPr="007C2158">
          <w:rPr>
            <w:bCs/>
          </w:rPr>
          <w:t> </w:t>
        </w:r>
        <w:r w:rsidR="000E0380">
          <w:rPr>
            <w:noProof/>
            <w:sz w:val="24"/>
            <w:szCs w:val="24"/>
          </w:rPr>
          <w:t>i</w:t>
        </w:r>
        <w:r w:rsidR="000E0380" w:rsidRPr="007C2158">
          <w:rPr>
            <w:bCs/>
          </w:rPr>
          <w:t> </w:t>
        </w:r>
        <w:r w:rsidR="000E0380">
          <w:rPr>
            <w:noProof/>
            <w:sz w:val="24"/>
            <w:szCs w:val="24"/>
          </w:rPr>
          <w:t>]</w:t>
        </w:r>
      </w:ins>
      <w:ins w:id="1485" w:author="Jill Boyce" w:date="2018-04-16T21:08:00Z">
        <w:r w:rsidR="0074673E" w:rsidRPr="007C2158">
          <w:rPr>
            <w:bCs/>
          </w:rPr>
          <w:t> </w:t>
        </w:r>
      </w:ins>
      <w:ins w:id="1486" w:author="Guruvareddiar, Palanivel" w:date="2018-04-16T10:40:00Z">
        <w:del w:id="1487" w:author="Jill Boyce" w:date="2018-04-16T20:48:00Z">
          <w:r w:rsidRPr="00655EB3" w:rsidDel="00614EEC">
            <w:rPr>
              <w:bCs/>
              <w:noProof/>
              <w:sz w:val="24"/>
              <w:szCs w:val="24"/>
              <w:rPrChange w:id="1488" w:author="Guruvareddiar, Palanivel" w:date="2018-04-16T11:08:00Z">
                <w:rPr>
                  <w:noProof/>
                </w:rPr>
              </w:rPrChange>
            </w:rPr>
            <w:delText xml:space="preserve"> </w:delText>
          </w:r>
        </w:del>
      </w:ins>
      <w:ins w:id="1489" w:author="Jill Boyce" w:date="2018-04-16T20:57:00Z">
        <w:r w:rsidR="000E0380">
          <w:rPr>
            <w:bCs/>
            <w:noProof/>
            <w:sz w:val="24"/>
            <w:szCs w:val="24"/>
          </w:rPr>
          <w:t>]</w:t>
        </w:r>
        <w:r w:rsidR="000E0380" w:rsidRPr="00055E86">
          <w:rPr>
            <w:bCs/>
            <w:noProof/>
            <w:sz w:val="24"/>
            <w:szCs w:val="24"/>
          </w:rPr>
          <w:t xml:space="preserve"> </w:t>
        </w:r>
      </w:ins>
      <w:ins w:id="1490" w:author="Guruvareddiar, Palanivel" w:date="2018-04-16T10:40:00Z">
        <w:del w:id="1491" w:author="Jill Boyce" w:date="2018-04-16T20:57:00Z">
          <w:r w:rsidRPr="00655EB3" w:rsidDel="000E0380">
            <w:rPr>
              <w:bCs/>
              <w:noProof/>
              <w:sz w:val="24"/>
              <w:szCs w:val="24"/>
              <w:rPrChange w:id="1492" w:author="Guruvareddiar, Palanivel" w:date="2018-04-16T11:08:00Z">
                <w:rPr>
                  <w:noProof/>
                </w:rPr>
              </w:rPrChange>
            </w:rPr>
            <w:delText>ar_object_idx [i]</w:delText>
          </w:r>
        </w:del>
        <w:del w:id="1493" w:author="Jill Boyce" w:date="2018-04-16T20:48:00Z">
          <w:r w:rsidRPr="00655EB3" w:rsidDel="00614EEC">
            <w:rPr>
              <w:bCs/>
              <w:noProof/>
              <w:sz w:val="24"/>
              <w:szCs w:val="24"/>
              <w:rPrChange w:id="1494" w:author="Guruvareddiar, Palanivel" w:date="2018-04-16T11:08:00Z">
                <w:rPr>
                  <w:noProof/>
                </w:rPr>
              </w:rPrChange>
            </w:rPr>
            <w:delText xml:space="preserve"> ]</w:delText>
          </w:r>
        </w:del>
        <w:del w:id="1495" w:author="Jill Boyce" w:date="2018-04-16T20:57:00Z">
          <w:r w:rsidRPr="00655EB3" w:rsidDel="000E0380">
            <w:rPr>
              <w:bCs/>
              <w:noProof/>
              <w:sz w:val="24"/>
              <w:szCs w:val="24"/>
              <w:rPrChange w:id="1496" w:author="Guruvareddiar, Palanivel" w:date="2018-04-16T11:08:00Z">
                <w:rPr>
                  <w:noProof/>
                </w:rPr>
              </w:rPrChange>
            </w:rPr>
            <w:delText xml:space="preserve"> </w:delText>
          </w:r>
        </w:del>
        <w:r w:rsidRPr="00655EB3">
          <w:rPr>
            <w:bCs/>
            <w:noProof/>
            <w:sz w:val="24"/>
            <w:szCs w:val="24"/>
            <w:rPrChange w:id="1497" w:author="Guruvareddiar, Palanivel" w:date="2018-04-16T11:08:00Z">
              <w:rPr>
                <w:noProof/>
              </w:rPr>
            </w:rPrChange>
          </w:rPr>
          <w:t>syntax element</w:t>
        </w:r>
      </w:ins>
      <w:ins w:id="1498" w:author="Jill Boyce" w:date="2018-04-16T13:51:00Z">
        <w:r w:rsidR="00360289">
          <w:rPr>
            <w:bCs/>
            <w:noProof/>
            <w:sz w:val="24"/>
            <w:szCs w:val="24"/>
          </w:rPr>
          <w:t>s</w:t>
        </w:r>
      </w:ins>
      <w:ins w:id="1499" w:author="Guruvareddiar, Palanivel" w:date="2018-04-16T10:40:00Z">
        <w:r w:rsidRPr="00655EB3">
          <w:rPr>
            <w:bCs/>
            <w:noProof/>
            <w:sz w:val="24"/>
            <w:szCs w:val="24"/>
            <w:rPrChange w:id="1500" w:author="Guruvareddiar, Palanivel" w:date="2018-04-16T11:08:00Z">
              <w:rPr>
                <w:noProof/>
              </w:rPr>
            </w:rPrChange>
          </w:rPr>
          <w:t xml:space="preserve"> </w:t>
        </w:r>
        <w:del w:id="1501" w:author="Jill Boyce" w:date="2018-04-16T13:51:00Z">
          <w:r w:rsidRPr="00655EB3" w:rsidDel="00360289">
            <w:rPr>
              <w:bCs/>
              <w:noProof/>
              <w:sz w:val="24"/>
              <w:szCs w:val="24"/>
              <w:rPrChange w:id="1502" w:author="Guruvareddiar, Palanivel" w:date="2018-04-16T11:08:00Z">
                <w:rPr>
                  <w:noProof/>
                </w:rPr>
              </w:rPrChange>
            </w:rPr>
            <w:delText>is</w:delText>
          </w:r>
        </w:del>
      </w:ins>
      <w:ins w:id="1503" w:author="Jill Boyce" w:date="2018-04-16T13:51:00Z">
        <w:r w:rsidR="00360289">
          <w:rPr>
            <w:bCs/>
            <w:noProof/>
            <w:sz w:val="24"/>
            <w:szCs w:val="24"/>
          </w:rPr>
          <w:t>are</w:t>
        </w:r>
      </w:ins>
      <w:ins w:id="1504" w:author="Guruvareddiar, Palanivel" w:date="2018-04-16T10:40:00Z">
        <w:r w:rsidRPr="00655EB3">
          <w:rPr>
            <w:bCs/>
            <w:noProof/>
            <w:sz w:val="24"/>
            <w:szCs w:val="24"/>
            <w:rPrChange w:id="1505" w:author="Guruvareddiar, Palanivel" w:date="2018-04-16T11:08:00Z">
              <w:rPr>
                <w:noProof/>
              </w:rPr>
            </w:rPrChange>
          </w:rPr>
          <w:t xml:space="preserve"> not present in the coded bit stream</w:t>
        </w:r>
      </w:ins>
      <w:ins w:id="1506" w:author="Guruvareddiar, Palanivel" w:date="2018-04-14T14:59:00Z">
        <w:r w:rsidR="00793D8B">
          <w:rPr>
            <w:bCs/>
            <w:noProof/>
            <w:sz w:val="24"/>
            <w:szCs w:val="24"/>
          </w:rPr>
          <w:t>.</w:t>
        </w:r>
      </w:ins>
    </w:p>
    <w:p w14:paraId="2B48C277" w14:textId="3DD92C61" w:rsidR="001023F7" w:rsidRPr="007C2158" w:rsidRDefault="003F107F" w:rsidP="001023F7">
      <w:pPr>
        <w:rPr>
          <w:bCs/>
          <w:noProof/>
          <w:sz w:val="24"/>
          <w:szCs w:val="24"/>
        </w:rPr>
      </w:pPr>
      <w:ins w:id="1507" w:author="Guruvareddiar, Palanivel" w:date="2018-04-16T10:09:00Z">
        <w:r>
          <w:rPr>
            <w:b/>
            <w:noProof/>
            <w:sz w:val="24"/>
            <w:szCs w:val="24"/>
          </w:rPr>
          <w:lastRenderedPageBreak/>
          <w:t>ar</w:t>
        </w:r>
      </w:ins>
      <w:del w:id="1508" w:author="Guruvareddiar, Palanivel" w:date="2018-04-14T10:32:00Z">
        <w:r w:rsidR="001023F7" w:rsidRPr="007C2158" w:rsidDel="00BA2E8E">
          <w:rPr>
            <w:b/>
            <w:noProof/>
            <w:sz w:val="24"/>
            <w:szCs w:val="24"/>
          </w:rPr>
          <w:delText>object_tracking</w:delText>
        </w:r>
      </w:del>
      <w:r w:rsidR="001023F7" w:rsidRPr="007C2158">
        <w:rPr>
          <w:b/>
          <w:noProof/>
          <w:sz w:val="24"/>
          <w:szCs w:val="24"/>
        </w:rPr>
        <w:t>_</w:t>
      </w:r>
      <w:del w:id="1509" w:author="Guruvareddiar, Palanivel" w:date="2018-04-14T10:51:00Z">
        <w:r w:rsidR="001023F7" w:rsidRPr="007C2158" w:rsidDel="00311F74">
          <w:rPr>
            <w:b/>
            <w:noProof/>
            <w:sz w:val="24"/>
            <w:szCs w:val="24"/>
          </w:rPr>
          <w:delText>item</w:delText>
        </w:r>
      </w:del>
      <w:ins w:id="1510" w:author="Guruvareddiar, Palanivel" w:date="2018-04-14T10:51:00Z">
        <w:r w:rsidR="00311F74">
          <w:rPr>
            <w:b/>
            <w:noProof/>
            <w:sz w:val="24"/>
            <w:szCs w:val="24"/>
          </w:rPr>
          <w:t>object</w:t>
        </w:r>
      </w:ins>
      <w:r w:rsidR="001023F7" w:rsidRPr="007C2158">
        <w:rPr>
          <w:b/>
          <w:noProof/>
          <w:sz w:val="24"/>
          <w:szCs w:val="24"/>
        </w:rPr>
        <w:t xml:space="preserve">_label_present_flag </w:t>
      </w:r>
      <w:r w:rsidR="001023F7" w:rsidRPr="007C2158">
        <w:rPr>
          <w:bCs/>
          <w:noProof/>
          <w:sz w:val="24"/>
          <w:szCs w:val="24"/>
        </w:rPr>
        <w:t xml:space="preserve">equal to 1 indicates that the label information corresponding to the </w:t>
      </w:r>
      <w:del w:id="1511" w:author="Guruvareddiar, Palanivel" w:date="2018-04-14T14:49:00Z">
        <w:r w:rsidR="001023F7" w:rsidRPr="007C2158" w:rsidDel="00793D8B">
          <w:rPr>
            <w:bCs/>
            <w:noProof/>
            <w:sz w:val="24"/>
            <w:szCs w:val="24"/>
          </w:rPr>
          <w:delText xml:space="preserve">bounding </w:delText>
        </w:r>
      </w:del>
      <w:ins w:id="1512" w:author="Guruvareddiar, Palanivel" w:date="2018-04-14T14:49:00Z">
        <w:r w:rsidR="00793D8B">
          <w:rPr>
            <w:bCs/>
            <w:noProof/>
            <w:sz w:val="24"/>
            <w:szCs w:val="24"/>
          </w:rPr>
          <w:t>annotated</w:t>
        </w:r>
        <w:r w:rsidR="00793D8B" w:rsidRPr="007C2158">
          <w:rPr>
            <w:bCs/>
            <w:noProof/>
            <w:sz w:val="24"/>
            <w:szCs w:val="24"/>
          </w:rPr>
          <w:t xml:space="preserve"> </w:t>
        </w:r>
      </w:ins>
      <w:del w:id="1513" w:author="Guruvareddiar, Palanivel" w:date="2018-04-16T12:45:00Z">
        <w:r w:rsidR="001023F7" w:rsidRPr="007C2158" w:rsidDel="002F5648">
          <w:rPr>
            <w:bCs/>
            <w:noProof/>
            <w:sz w:val="24"/>
            <w:szCs w:val="24"/>
          </w:rPr>
          <w:delText xml:space="preserve">boxes </w:delText>
        </w:r>
      </w:del>
      <w:ins w:id="1514" w:author="Guruvareddiar, Palanivel" w:date="2018-04-16T12:45:00Z">
        <w:r w:rsidR="002F5648">
          <w:rPr>
            <w:bCs/>
            <w:noProof/>
            <w:sz w:val="24"/>
            <w:szCs w:val="24"/>
          </w:rPr>
          <w:t>objects</w:t>
        </w:r>
        <w:r w:rsidR="002F5648" w:rsidRPr="007C2158">
          <w:rPr>
            <w:bCs/>
            <w:noProof/>
            <w:sz w:val="24"/>
            <w:szCs w:val="24"/>
          </w:rPr>
          <w:t xml:space="preserve"> </w:t>
        </w:r>
      </w:ins>
      <w:r w:rsidR="001023F7" w:rsidRPr="007C2158">
        <w:rPr>
          <w:bCs/>
          <w:noProof/>
          <w:sz w:val="24"/>
          <w:szCs w:val="24"/>
        </w:rPr>
        <w:t xml:space="preserve">is present in the coded bit stream. </w:t>
      </w:r>
      <w:ins w:id="1515" w:author="Guruvareddiar, Palanivel" w:date="2018-04-16T10:09:00Z">
        <w:r>
          <w:rPr>
            <w:bCs/>
            <w:noProof/>
            <w:sz w:val="24"/>
            <w:szCs w:val="24"/>
          </w:rPr>
          <w:t>ar</w:t>
        </w:r>
      </w:ins>
      <w:ins w:id="1516" w:author="Guruvareddiar, Palanivel" w:date="2018-04-14T10:51:00Z">
        <w:r w:rsidR="00311F74" w:rsidRPr="00311F74">
          <w:rPr>
            <w:bCs/>
            <w:noProof/>
            <w:sz w:val="24"/>
            <w:szCs w:val="24"/>
            <w:rPrChange w:id="1517" w:author="Guruvareddiar, Palanivel" w:date="2018-04-14T10:51:00Z">
              <w:rPr>
                <w:b/>
                <w:noProof/>
                <w:sz w:val="24"/>
                <w:szCs w:val="24"/>
              </w:rPr>
            </w:rPrChange>
          </w:rPr>
          <w:t>_object_label_present_flag</w:t>
        </w:r>
        <w:r w:rsidR="00311F74" w:rsidRPr="007C2158" w:rsidDel="00311F74">
          <w:rPr>
            <w:bCs/>
            <w:noProof/>
            <w:sz w:val="24"/>
            <w:szCs w:val="24"/>
          </w:rPr>
          <w:t xml:space="preserve"> </w:t>
        </w:r>
      </w:ins>
      <w:del w:id="1518" w:author="Guruvareddiar, Palanivel" w:date="2018-04-14T10:51:00Z">
        <w:r w:rsidR="001023F7" w:rsidRPr="007C2158" w:rsidDel="00311F74">
          <w:rPr>
            <w:bCs/>
            <w:noProof/>
            <w:sz w:val="24"/>
            <w:szCs w:val="24"/>
          </w:rPr>
          <w:delText>object_tracking_item_label_present_flag</w:delText>
        </w:r>
      </w:del>
      <w:r w:rsidR="001023F7" w:rsidRPr="007C2158">
        <w:rPr>
          <w:b/>
          <w:noProof/>
          <w:sz w:val="24"/>
          <w:szCs w:val="24"/>
        </w:rPr>
        <w:t xml:space="preserve"> </w:t>
      </w:r>
      <w:r w:rsidR="001023F7" w:rsidRPr="007C2158">
        <w:rPr>
          <w:bCs/>
          <w:noProof/>
          <w:sz w:val="24"/>
          <w:szCs w:val="24"/>
        </w:rPr>
        <w:t xml:space="preserve">equal to 0 indicates that the label information corresponding to the </w:t>
      </w:r>
      <w:del w:id="1519" w:author="Guruvareddiar, Palanivel" w:date="2018-04-14T14:59:00Z">
        <w:r w:rsidR="001023F7" w:rsidRPr="007C2158" w:rsidDel="00793D8B">
          <w:rPr>
            <w:bCs/>
            <w:noProof/>
            <w:sz w:val="24"/>
            <w:szCs w:val="24"/>
          </w:rPr>
          <w:delText xml:space="preserve">bounding </w:delText>
        </w:r>
      </w:del>
      <w:ins w:id="1520" w:author="Guruvareddiar, Palanivel" w:date="2018-04-14T14:59:00Z">
        <w:r w:rsidR="00793D8B">
          <w:rPr>
            <w:bCs/>
            <w:noProof/>
            <w:sz w:val="24"/>
            <w:szCs w:val="24"/>
          </w:rPr>
          <w:t>annotated</w:t>
        </w:r>
        <w:r w:rsidR="00793D8B" w:rsidRPr="007C2158">
          <w:rPr>
            <w:bCs/>
            <w:noProof/>
            <w:sz w:val="24"/>
            <w:szCs w:val="24"/>
          </w:rPr>
          <w:t xml:space="preserve"> </w:t>
        </w:r>
      </w:ins>
      <w:del w:id="1521" w:author="Guruvareddiar, Palanivel" w:date="2018-04-16T12:45:00Z">
        <w:r w:rsidR="001023F7" w:rsidRPr="007C2158" w:rsidDel="002F5648">
          <w:rPr>
            <w:bCs/>
            <w:noProof/>
            <w:sz w:val="24"/>
            <w:szCs w:val="24"/>
          </w:rPr>
          <w:delText xml:space="preserve">boxes </w:delText>
        </w:r>
      </w:del>
      <w:ins w:id="1522" w:author="Guruvareddiar, Palanivel" w:date="2018-04-16T12:45:00Z">
        <w:r w:rsidR="002F5648">
          <w:rPr>
            <w:bCs/>
            <w:noProof/>
            <w:sz w:val="24"/>
            <w:szCs w:val="24"/>
          </w:rPr>
          <w:t>objects</w:t>
        </w:r>
        <w:r w:rsidR="002F5648" w:rsidRPr="007C2158">
          <w:rPr>
            <w:bCs/>
            <w:noProof/>
            <w:sz w:val="24"/>
            <w:szCs w:val="24"/>
          </w:rPr>
          <w:t xml:space="preserve"> </w:t>
        </w:r>
      </w:ins>
      <w:r w:rsidR="001023F7" w:rsidRPr="007C2158">
        <w:rPr>
          <w:bCs/>
          <w:noProof/>
          <w:sz w:val="24"/>
          <w:szCs w:val="24"/>
        </w:rPr>
        <w:t>is not present in the coded bit stream.</w:t>
      </w:r>
    </w:p>
    <w:p w14:paraId="21591A9C" w14:textId="6C471595" w:rsidR="001023F7" w:rsidRPr="002B5B49" w:rsidRDefault="003F107F" w:rsidP="001023F7">
      <w:pPr>
        <w:rPr>
          <w:bCs/>
          <w:sz w:val="24"/>
          <w:szCs w:val="24"/>
        </w:rPr>
      </w:pPr>
      <w:ins w:id="1523" w:author="Guruvareddiar, Palanivel" w:date="2018-04-16T10:09:00Z">
        <w:r>
          <w:rPr>
            <w:b/>
            <w:noProof/>
            <w:sz w:val="24"/>
            <w:szCs w:val="24"/>
          </w:rPr>
          <w:t>ar</w:t>
        </w:r>
      </w:ins>
      <w:del w:id="1524" w:author="Guruvareddiar, Palanivel" w:date="2018-04-14T10:51:00Z">
        <w:r w:rsidR="001023F7" w:rsidRPr="007C2158" w:rsidDel="00311F74">
          <w:rPr>
            <w:b/>
            <w:noProof/>
            <w:sz w:val="24"/>
            <w:szCs w:val="24"/>
          </w:rPr>
          <w:delText>object_tracking</w:delText>
        </w:r>
      </w:del>
      <w:r w:rsidR="001023F7" w:rsidRPr="007C2158">
        <w:rPr>
          <w:b/>
          <w:noProof/>
          <w:sz w:val="24"/>
          <w:szCs w:val="24"/>
        </w:rPr>
        <w:t>_</w:t>
      </w:r>
      <w:del w:id="1525" w:author="Guruvareddiar, Palanivel" w:date="2018-04-14T10:51:00Z">
        <w:r w:rsidR="001023F7" w:rsidRPr="007C2158" w:rsidDel="00311F74">
          <w:rPr>
            <w:b/>
            <w:noProof/>
            <w:sz w:val="24"/>
            <w:szCs w:val="24"/>
          </w:rPr>
          <w:delText>item</w:delText>
        </w:r>
      </w:del>
      <w:ins w:id="1526" w:author="Guruvareddiar, Palanivel" w:date="2018-04-14T10:51:00Z">
        <w:r w:rsidR="00311F74">
          <w:rPr>
            <w:b/>
            <w:noProof/>
            <w:sz w:val="24"/>
            <w:szCs w:val="24"/>
          </w:rPr>
          <w:t>object</w:t>
        </w:r>
      </w:ins>
      <w:r w:rsidR="001023F7" w:rsidRPr="007C2158">
        <w:rPr>
          <w:b/>
          <w:noProof/>
          <w:sz w:val="24"/>
          <w:szCs w:val="24"/>
        </w:rPr>
        <w:t xml:space="preserve">_detection_confidence_info_present_flag </w:t>
      </w:r>
      <w:r w:rsidR="001023F7" w:rsidRPr="007C2158">
        <w:rPr>
          <w:bCs/>
          <w:noProof/>
          <w:sz w:val="24"/>
          <w:szCs w:val="24"/>
        </w:rPr>
        <w:t xml:space="preserve">equal to 1 indicates that </w:t>
      </w:r>
      <w:del w:id="1527" w:author="Guruvareddiar, Palanivel" w:date="2018-04-14T10:52:00Z">
        <w:r w:rsidR="001023F7" w:rsidRPr="007C2158" w:rsidDel="00311F74">
          <w:rPr>
            <w:noProof/>
            <w:sz w:val="24"/>
            <w:szCs w:val="24"/>
          </w:rPr>
          <w:delText>object_tracking_item</w:delText>
        </w:r>
      </w:del>
      <w:ins w:id="1528" w:author="Guruvareddiar, Palanivel" w:date="2018-04-16T10:09:00Z">
        <w:r>
          <w:rPr>
            <w:noProof/>
            <w:sz w:val="24"/>
            <w:szCs w:val="24"/>
          </w:rPr>
          <w:t>ar</w:t>
        </w:r>
      </w:ins>
      <w:ins w:id="1529" w:author="Guruvareddiar, Palanivel" w:date="2018-04-14T10:52:00Z">
        <w:r w:rsidR="00311F74">
          <w:rPr>
            <w:noProof/>
            <w:sz w:val="24"/>
            <w:szCs w:val="24"/>
          </w:rPr>
          <w:t>_object</w:t>
        </w:r>
      </w:ins>
      <w:r w:rsidR="001023F7" w:rsidRPr="007C2158">
        <w:rPr>
          <w:noProof/>
          <w:sz w:val="24"/>
          <w:szCs w:val="24"/>
        </w:rPr>
        <w:t>_detection_confidence</w:t>
      </w:r>
      <w:del w:id="1530" w:author="Jill Boyce" w:date="2018-04-16T20:48:00Z">
        <w:r w:rsidR="001023F7" w:rsidRPr="007A66F1" w:rsidDel="00614EEC">
          <w:rPr>
            <w:bCs/>
            <w:noProof/>
            <w:sz w:val="24"/>
            <w:szCs w:val="24"/>
            <w:rPrChange w:id="1531" w:author="Guruvareddiar, Palanivel" w:date="2018-04-14T11:47:00Z">
              <w:rPr>
                <w:b/>
                <w:noProof/>
                <w:sz w:val="24"/>
                <w:szCs w:val="24"/>
              </w:rPr>
            </w:rPrChange>
          </w:rPr>
          <w:delText>[</w:delText>
        </w:r>
        <w:r w:rsidR="001023F7" w:rsidRPr="007C2158" w:rsidDel="00614EEC">
          <w:rPr>
            <w:bCs/>
            <w:sz w:val="24"/>
            <w:szCs w:val="24"/>
          </w:rPr>
          <w:delText> ]</w:delText>
        </w:r>
      </w:del>
      <w:ins w:id="1532" w:author="Jill Boyce" w:date="2018-04-16T20:48:00Z">
        <w:r w:rsidR="00614EEC">
          <w:rPr>
            <w:bCs/>
            <w:noProof/>
            <w:sz w:val="24"/>
            <w:szCs w:val="24"/>
          </w:rPr>
          <w:t>[</w:t>
        </w:r>
      </w:ins>
      <w:ins w:id="1533" w:author="Jill Boyce" w:date="2018-04-16T20:57:00Z">
        <w:r w:rsidR="000E0380" w:rsidRPr="007C2158">
          <w:rPr>
            <w:bCs/>
          </w:rPr>
          <w:t> </w:t>
        </w:r>
      </w:ins>
      <w:ins w:id="1534" w:author="Jill Boyce" w:date="2018-04-16T20:48:00Z">
        <w:r w:rsidR="00614EEC">
          <w:rPr>
            <w:bCs/>
            <w:noProof/>
            <w:sz w:val="24"/>
            <w:szCs w:val="24"/>
          </w:rPr>
          <w:t>]</w:t>
        </w:r>
      </w:ins>
      <w:r w:rsidR="001023F7" w:rsidRPr="007C2158">
        <w:rPr>
          <w:bCs/>
          <w:sz w:val="24"/>
          <w:szCs w:val="24"/>
        </w:rPr>
        <w:t xml:space="preserve"> is present in the bitstream.</w:t>
      </w:r>
      <w:r w:rsidR="001023F7" w:rsidRPr="002B5B49">
        <w:rPr>
          <w:bCs/>
          <w:sz w:val="24"/>
          <w:szCs w:val="24"/>
        </w:rPr>
        <w:t xml:space="preserve"> </w:t>
      </w:r>
      <w:ins w:id="1535" w:author="Guruvareddiar, Palanivel" w:date="2018-04-16T10:09:00Z">
        <w:r>
          <w:rPr>
            <w:bCs/>
            <w:noProof/>
            <w:sz w:val="24"/>
            <w:szCs w:val="24"/>
          </w:rPr>
          <w:t>ar</w:t>
        </w:r>
      </w:ins>
      <w:ins w:id="1536" w:author="Guruvareddiar, Palanivel" w:date="2018-04-14T10:52:00Z">
        <w:r w:rsidR="00311F74" w:rsidRPr="00311F74">
          <w:rPr>
            <w:bCs/>
            <w:noProof/>
            <w:sz w:val="24"/>
            <w:szCs w:val="24"/>
            <w:rPrChange w:id="1537" w:author="Guruvareddiar, Palanivel" w:date="2018-04-14T10:53:00Z">
              <w:rPr>
                <w:b/>
                <w:noProof/>
                <w:sz w:val="24"/>
                <w:szCs w:val="24"/>
              </w:rPr>
            </w:rPrChange>
          </w:rPr>
          <w:t>_object_detection_confidence_info_present_flag</w:t>
        </w:r>
        <w:r w:rsidR="00311F74" w:rsidRPr="007C2158" w:rsidDel="00311F74">
          <w:rPr>
            <w:noProof/>
            <w:sz w:val="24"/>
            <w:szCs w:val="24"/>
          </w:rPr>
          <w:t xml:space="preserve"> </w:t>
        </w:r>
      </w:ins>
      <w:del w:id="1538" w:author="Guruvareddiar, Palanivel" w:date="2018-04-14T10:52:00Z">
        <w:r w:rsidR="001023F7" w:rsidRPr="007C2158" w:rsidDel="00311F74">
          <w:rPr>
            <w:noProof/>
            <w:sz w:val="24"/>
            <w:szCs w:val="24"/>
          </w:rPr>
          <w:delText>object_tracking_item_detection_confidence_info_present_flag</w:delText>
        </w:r>
      </w:del>
      <w:r w:rsidR="001023F7" w:rsidRPr="002B5B49">
        <w:rPr>
          <w:b/>
          <w:noProof/>
          <w:sz w:val="24"/>
          <w:szCs w:val="24"/>
        </w:rPr>
        <w:t xml:space="preserve"> </w:t>
      </w:r>
      <w:r w:rsidR="001023F7" w:rsidRPr="002B5B49">
        <w:rPr>
          <w:bCs/>
          <w:noProof/>
          <w:sz w:val="24"/>
          <w:szCs w:val="24"/>
        </w:rPr>
        <w:t xml:space="preserve">equal to 0 indicates that </w:t>
      </w:r>
      <w:ins w:id="1539" w:author="Guruvareddiar, Palanivel" w:date="2018-04-16T10:09:00Z">
        <w:r>
          <w:rPr>
            <w:noProof/>
            <w:sz w:val="24"/>
            <w:szCs w:val="24"/>
          </w:rPr>
          <w:t>ar</w:t>
        </w:r>
      </w:ins>
      <w:ins w:id="1540" w:author="Guruvareddiar, Palanivel" w:date="2018-04-14T10:52:00Z">
        <w:r w:rsidR="00311F74">
          <w:rPr>
            <w:noProof/>
            <w:sz w:val="24"/>
            <w:szCs w:val="24"/>
          </w:rPr>
          <w:t>_object</w:t>
        </w:r>
      </w:ins>
      <w:del w:id="1541" w:author="Guruvareddiar, Palanivel" w:date="2018-04-14T10:52:00Z">
        <w:r w:rsidR="001023F7" w:rsidRPr="002B5B49" w:rsidDel="00311F74">
          <w:rPr>
            <w:noProof/>
            <w:sz w:val="24"/>
            <w:szCs w:val="24"/>
          </w:rPr>
          <w:delText>object_tracking_item</w:delText>
        </w:r>
      </w:del>
      <w:r w:rsidR="001023F7" w:rsidRPr="002B5B49">
        <w:rPr>
          <w:noProof/>
          <w:sz w:val="24"/>
          <w:szCs w:val="24"/>
        </w:rPr>
        <w:t>_detection_confidence</w:t>
      </w:r>
      <w:del w:id="1542" w:author="Jill Boyce" w:date="2018-04-16T20:48:00Z">
        <w:r w:rsidR="001023F7" w:rsidRPr="007A66F1" w:rsidDel="00614EEC">
          <w:rPr>
            <w:bCs/>
            <w:noProof/>
            <w:sz w:val="24"/>
            <w:szCs w:val="24"/>
            <w:rPrChange w:id="1543" w:author="Guruvareddiar, Palanivel" w:date="2018-04-14T11:47:00Z">
              <w:rPr>
                <w:b/>
                <w:noProof/>
                <w:sz w:val="24"/>
                <w:szCs w:val="24"/>
              </w:rPr>
            </w:rPrChange>
          </w:rPr>
          <w:delText>[</w:delText>
        </w:r>
        <w:r w:rsidR="001023F7" w:rsidRPr="002B5B49" w:rsidDel="00614EEC">
          <w:rPr>
            <w:bCs/>
            <w:sz w:val="24"/>
            <w:szCs w:val="24"/>
          </w:rPr>
          <w:delText> ]</w:delText>
        </w:r>
      </w:del>
      <w:ins w:id="1544" w:author="Jill Boyce" w:date="2018-04-16T20:48:00Z">
        <w:r w:rsidR="00614EEC">
          <w:rPr>
            <w:bCs/>
            <w:noProof/>
            <w:sz w:val="24"/>
            <w:szCs w:val="24"/>
          </w:rPr>
          <w:t>[</w:t>
        </w:r>
      </w:ins>
      <w:ins w:id="1545" w:author="Jill Boyce" w:date="2018-04-16T20:57:00Z">
        <w:r w:rsidR="000E0380" w:rsidRPr="007C2158">
          <w:rPr>
            <w:bCs/>
          </w:rPr>
          <w:t> </w:t>
        </w:r>
      </w:ins>
      <w:ins w:id="1546" w:author="Jill Boyce" w:date="2018-04-16T20:48:00Z">
        <w:r w:rsidR="00614EEC">
          <w:rPr>
            <w:bCs/>
            <w:noProof/>
            <w:sz w:val="24"/>
            <w:szCs w:val="24"/>
          </w:rPr>
          <w:t>]</w:t>
        </w:r>
      </w:ins>
      <w:r w:rsidR="001023F7" w:rsidRPr="002B5B49">
        <w:rPr>
          <w:bCs/>
          <w:sz w:val="24"/>
          <w:szCs w:val="24"/>
        </w:rPr>
        <w:t xml:space="preserve"> is not present in the bitstream.</w:t>
      </w:r>
    </w:p>
    <w:p w14:paraId="725EA22B" w14:textId="5D65CEC8" w:rsidR="001023F7" w:rsidRPr="007C2158" w:rsidRDefault="003F107F" w:rsidP="001023F7">
      <w:pPr>
        <w:rPr>
          <w:bCs/>
          <w:sz w:val="24"/>
          <w:szCs w:val="24"/>
        </w:rPr>
      </w:pPr>
      <w:ins w:id="1547" w:author="Guruvareddiar, Palanivel" w:date="2018-04-16T10:09:00Z">
        <w:r>
          <w:rPr>
            <w:b/>
            <w:noProof/>
            <w:sz w:val="24"/>
            <w:szCs w:val="24"/>
          </w:rPr>
          <w:t>ar</w:t>
        </w:r>
      </w:ins>
      <w:del w:id="1548" w:author="Guruvareddiar, Palanivel" w:date="2018-04-14T10:53:00Z">
        <w:r w:rsidR="001023F7" w:rsidRPr="007C2158" w:rsidDel="00311F74">
          <w:rPr>
            <w:b/>
            <w:noProof/>
            <w:sz w:val="24"/>
            <w:szCs w:val="24"/>
          </w:rPr>
          <w:delText>object_tracking</w:delText>
        </w:r>
      </w:del>
      <w:r w:rsidR="001023F7" w:rsidRPr="007C2158">
        <w:rPr>
          <w:b/>
          <w:noProof/>
          <w:sz w:val="24"/>
          <w:szCs w:val="24"/>
        </w:rPr>
        <w:t>_</w:t>
      </w:r>
      <w:del w:id="1549" w:author="Guruvareddiar, Palanivel" w:date="2018-04-14T10:53:00Z">
        <w:r w:rsidR="001023F7" w:rsidRPr="007C2158" w:rsidDel="00311F74">
          <w:rPr>
            <w:b/>
            <w:noProof/>
            <w:sz w:val="24"/>
            <w:szCs w:val="24"/>
          </w:rPr>
          <w:delText>item</w:delText>
        </w:r>
      </w:del>
      <w:ins w:id="1550" w:author="Guruvareddiar, Palanivel" w:date="2018-04-14T10:53:00Z">
        <w:r w:rsidR="00311F74">
          <w:rPr>
            <w:b/>
            <w:noProof/>
            <w:sz w:val="24"/>
            <w:szCs w:val="24"/>
          </w:rPr>
          <w:t>object</w:t>
        </w:r>
      </w:ins>
      <w:r w:rsidR="001023F7" w:rsidRPr="007C2158">
        <w:rPr>
          <w:b/>
          <w:noProof/>
          <w:sz w:val="24"/>
          <w:szCs w:val="24"/>
        </w:rPr>
        <w:t>_detection_confidence_precision_num_bits</w:t>
      </w:r>
      <w:r w:rsidR="001023F7">
        <w:rPr>
          <w:b/>
          <w:noProof/>
          <w:sz w:val="24"/>
          <w:szCs w:val="24"/>
        </w:rPr>
        <w:t xml:space="preserve"> </w:t>
      </w:r>
      <w:r w:rsidR="001023F7">
        <w:rPr>
          <w:noProof/>
          <w:sz w:val="24"/>
          <w:szCs w:val="24"/>
        </w:rPr>
        <w:t xml:space="preserve">indicates the number of bits used to represent </w:t>
      </w:r>
      <w:del w:id="1551" w:author="Guruvareddiar, Palanivel" w:date="2018-04-14T11:23:00Z">
        <w:r w:rsidR="001023F7" w:rsidRPr="007C2158" w:rsidDel="008D3FFA">
          <w:rPr>
            <w:noProof/>
            <w:sz w:val="24"/>
            <w:szCs w:val="24"/>
          </w:rPr>
          <w:delText>object_tracking</w:delText>
        </w:r>
      </w:del>
      <w:ins w:id="1552" w:author="Guruvareddiar, Palanivel" w:date="2018-04-16T10:09:00Z">
        <w:r>
          <w:rPr>
            <w:noProof/>
            <w:sz w:val="24"/>
            <w:szCs w:val="24"/>
          </w:rPr>
          <w:t>ar</w:t>
        </w:r>
      </w:ins>
      <w:r w:rsidR="001023F7" w:rsidRPr="007C2158">
        <w:rPr>
          <w:noProof/>
          <w:sz w:val="24"/>
          <w:szCs w:val="24"/>
        </w:rPr>
        <w:t>_</w:t>
      </w:r>
      <w:del w:id="1553" w:author="Guruvareddiar, Palanivel" w:date="2018-04-14T11:48:00Z">
        <w:r w:rsidR="001023F7" w:rsidRPr="007C2158" w:rsidDel="007A66F1">
          <w:rPr>
            <w:noProof/>
            <w:sz w:val="24"/>
            <w:szCs w:val="24"/>
          </w:rPr>
          <w:delText>item_class</w:delText>
        </w:r>
      </w:del>
      <w:ins w:id="1554" w:author="Guruvareddiar, Palanivel" w:date="2018-04-14T11:48:00Z">
        <w:r w:rsidR="007A66F1">
          <w:rPr>
            <w:noProof/>
            <w:sz w:val="24"/>
            <w:szCs w:val="24"/>
          </w:rPr>
          <w:t>object</w:t>
        </w:r>
      </w:ins>
      <w:r w:rsidR="001023F7" w:rsidRPr="007C2158">
        <w:rPr>
          <w:noProof/>
          <w:sz w:val="24"/>
          <w:szCs w:val="24"/>
        </w:rPr>
        <w:t>_detection_confidence</w:t>
      </w:r>
      <w:del w:id="1555" w:author="Jill Boyce" w:date="2018-04-16T20:48:00Z">
        <w:r w:rsidR="001023F7" w:rsidRPr="00343B63" w:rsidDel="00614EEC">
          <w:rPr>
            <w:bCs/>
            <w:noProof/>
            <w:sz w:val="24"/>
            <w:szCs w:val="24"/>
          </w:rPr>
          <w:delText>[</w:delText>
        </w:r>
        <w:r w:rsidR="001023F7" w:rsidDel="00614EEC">
          <w:rPr>
            <w:bCs/>
            <w:noProof/>
            <w:sz w:val="24"/>
            <w:szCs w:val="24"/>
          </w:rPr>
          <w:delText xml:space="preserve"> ]</w:delText>
        </w:r>
      </w:del>
      <w:ins w:id="1556" w:author="Jill Boyce" w:date="2018-04-16T20:48:00Z">
        <w:r w:rsidR="00614EEC">
          <w:rPr>
            <w:bCs/>
            <w:noProof/>
            <w:sz w:val="24"/>
            <w:szCs w:val="24"/>
          </w:rPr>
          <w:t>[</w:t>
        </w:r>
      </w:ins>
      <w:ins w:id="1557" w:author="Jill Boyce" w:date="2018-04-16T20:58:00Z">
        <w:r w:rsidR="000E0380" w:rsidRPr="007C2158">
          <w:rPr>
            <w:bCs/>
          </w:rPr>
          <w:t> </w:t>
        </w:r>
      </w:ins>
      <w:ins w:id="1558" w:author="Jill Boyce" w:date="2018-04-16T20:48:00Z">
        <w:r w:rsidR="00614EEC">
          <w:rPr>
            <w:bCs/>
            <w:noProof/>
            <w:sz w:val="24"/>
            <w:szCs w:val="24"/>
          </w:rPr>
          <w:t>]</w:t>
        </w:r>
      </w:ins>
      <w:r w:rsidR="001023F7">
        <w:rPr>
          <w:bCs/>
          <w:noProof/>
          <w:sz w:val="24"/>
          <w:szCs w:val="24"/>
        </w:rPr>
        <w:t>.</w:t>
      </w:r>
    </w:p>
    <w:p w14:paraId="3380411C" w14:textId="3FE1906A" w:rsidR="001023F7" w:rsidRPr="007C2158" w:rsidRDefault="001023F7" w:rsidP="001023F7">
      <w:pPr>
        <w:rPr>
          <w:bCs/>
          <w:noProof/>
          <w:sz w:val="24"/>
          <w:szCs w:val="24"/>
        </w:rPr>
      </w:pPr>
      <w:del w:id="1559" w:author="Guruvareddiar, Palanivel" w:date="2018-04-14T11:23:00Z">
        <w:r w:rsidRPr="007C2158" w:rsidDel="008D3FFA">
          <w:rPr>
            <w:b/>
            <w:noProof/>
            <w:sz w:val="24"/>
            <w:szCs w:val="24"/>
          </w:rPr>
          <w:delText>object_tracking</w:delText>
        </w:r>
      </w:del>
      <w:ins w:id="1560" w:author="Guruvareddiar, Palanivel" w:date="2018-04-16T10:09:00Z">
        <w:r w:rsidR="003F107F">
          <w:rPr>
            <w:b/>
            <w:noProof/>
            <w:sz w:val="24"/>
            <w:szCs w:val="24"/>
          </w:rPr>
          <w:t>ar</w:t>
        </w:r>
      </w:ins>
      <w:r w:rsidRPr="007C2158">
        <w:rPr>
          <w:b/>
          <w:noProof/>
          <w:sz w:val="24"/>
          <w:szCs w:val="24"/>
        </w:rPr>
        <w:t>_</w:t>
      </w:r>
      <w:ins w:id="1561" w:author="Guruvareddiar, Palanivel" w:date="2018-04-14T15:03:00Z">
        <w:r w:rsidR="00BE0CFD">
          <w:rPr>
            <w:b/>
            <w:noProof/>
            <w:sz w:val="24"/>
            <w:szCs w:val="24"/>
          </w:rPr>
          <w:t>object_</w:t>
        </w:r>
      </w:ins>
      <w:r w:rsidRPr="007C2158">
        <w:rPr>
          <w:b/>
          <w:noProof/>
          <w:sz w:val="24"/>
          <w:szCs w:val="24"/>
        </w:rPr>
        <w:t xml:space="preserve">label_language_present_flag </w:t>
      </w:r>
      <w:r w:rsidRPr="007C2158">
        <w:rPr>
          <w:bCs/>
          <w:noProof/>
          <w:sz w:val="24"/>
          <w:szCs w:val="24"/>
        </w:rPr>
        <w:t xml:space="preserve">equal to 1 indicates  that the </w:t>
      </w:r>
      <w:del w:id="1562" w:author="Guruvareddiar, Palanivel" w:date="2018-04-14T11:23:00Z">
        <w:r w:rsidRPr="007C2158" w:rsidDel="008D3FFA">
          <w:rPr>
            <w:bCs/>
            <w:noProof/>
            <w:sz w:val="24"/>
            <w:szCs w:val="24"/>
          </w:rPr>
          <w:delText>object_tracking</w:delText>
        </w:r>
      </w:del>
      <w:ins w:id="1563" w:author="Guruvareddiar, Palanivel" w:date="2018-04-16T10:09:00Z">
        <w:r w:rsidR="003F107F">
          <w:rPr>
            <w:bCs/>
            <w:noProof/>
            <w:sz w:val="24"/>
            <w:szCs w:val="24"/>
          </w:rPr>
          <w:t>ar</w:t>
        </w:r>
      </w:ins>
      <w:r w:rsidRPr="007C2158">
        <w:rPr>
          <w:bCs/>
          <w:noProof/>
          <w:sz w:val="24"/>
          <w:szCs w:val="24"/>
        </w:rPr>
        <w:t>_</w:t>
      </w:r>
      <w:ins w:id="1564" w:author="Guruvareddiar, Palanivel" w:date="2018-04-14T15:03:00Z">
        <w:r w:rsidR="00BE0CFD">
          <w:rPr>
            <w:bCs/>
            <w:noProof/>
            <w:sz w:val="24"/>
            <w:szCs w:val="24"/>
          </w:rPr>
          <w:t>object_</w:t>
        </w:r>
      </w:ins>
      <w:r w:rsidRPr="007C2158">
        <w:rPr>
          <w:bCs/>
          <w:noProof/>
          <w:sz w:val="24"/>
          <w:szCs w:val="24"/>
        </w:rPr>
        <w:t xml:space="preserve">label_language is present in the bit stream. </w:t>
      </w:r>
      <w:del w:id="1565" w:author="Guruvareddiar, Palanivel" w:date="2018-04-14T11:23:00Z">
        <w:r w:rsidRPr="007C2158" w:rsidDel="008D3FFA">
          <w:rPr>
            <w:bCs/>
            <w:noProof/>
            <w:sz w:val="24"/>
            <w:szCs w:val="24"/>
          </w:rPr>
          <w:delText>object_tracking</w:delText>
        </w:r>
      </w:del>
      <w:ins w:id="1566" w:author="Guruvareddiar, Palanivel" w:date="2018-04-16T10:09:00Z">
        <w:r w:rsidR="003F107F">
          <w:rPr>
            <w:bCs/>
            <w:noProof/>
            <w:sz w:val="24"/>
            <w:szCs w:val="24"/>
          </w:rPr>
          <w:t>ar</w:t>
        </w:r>
      </w:ins>
      <w:r w:rsidRPr="007C2158">
        <w:rPr>
          <w:bCs/>
          <w:noProof/>
          <w:sz w:val="24"/>
          <w:szCs w:val="24"/>
        </w:rPr>
        <w:t>_</w:t>
      </w:r>
      <w:ins w:id="1567" w:author="Guruvareddiar, Palanivel" w:date="2018-04-14T15:03:00Z">
        <w:r w:rsidR="00BE0CFD">
          <w:rPr>
            <w:bCs/>
            <w:noProof/>
            <w:sz w:val="24"/>
            <w:szCs w:val="24"/>
          </w:rPr>
          <w:t>object_</w:t>
        </w:r>
      </w:ins>
      <w:r w:rsidRPr="007C2158">
        <w:rPr>
          <w:bCs/>
          <w:noProof/>
          <w:sz w:val="24"/>
          <w:szCs w:val="24"/>
        </w:rPr>
        <w:t>label_language_present_flag</w:t>
      </w:r>
      <w:r w:rsidRPr="007C2158">
        <w:rPr>
          <w:b/>
          <w:noProof/>
          <w:sz w:val="24"/>
          <w:szCs w:val="24"/>
        </w:rPr>
        <w:t xml:space="preserve"> </w:t>
      </w:r>
      <w:r w:rsidRPr="007C2158">
        <w:rPr>
          <w:bCs/>
          <w:noProof/>
          <w:sz w:val="24"/>
          <w:szCs w:val="24"/>
        </w:rPr>
        <w:t xml:space="preserve">equal to 0 indicates that the </w:t>
      </w:r>
      <w:del w:id="1568" w:author="Guruvareddiar, Palanivel" w:date="2018-04-14T11:23:00Z">
        <w:r w:rsidRPr="007C2158" w:rsidDel="008D3FFA">
          <w:rPr>
            <w:bCs/>
            <w:noProof/>
            <w:sz w:val="24"/>
            <w:szCs w:val="24"/>
          </w:rPr>
          <w:delText>object_tracking</w:delText>
        </w:r>
      </w:del>
      <w:ins w:id="1569" w:author="Guruvareddiar, Palanivel" w:date="2018-04-16T10:09:00Z">
        <w:r w:rsidR="003F107F">
          <w:rPr>
            <w:bCs/>
            <w:noProof/>
            <w:sz w:val="24"/>
            <w:szCs w:val="24"/>
          </w:rPr>
          <w:t>ar</w:t>
        </w:r>
      </w:ins>
      <w:r w:rsidRPr="007C2158">
        <w:rPr>
          <w:bCs/>
          <w:noProof/>
          <w:sz w:val="24"/>
          <w:szCs w:val="24"/>
        </w:rPr>
        <w:t>_</w:t>
      </w:r>
      <w:ins w:id="1570" w:author="Guruvareddiar, Palanivel" w:date="2018-04-14T15:03:00Z">
        <w:r w:rsidR="00BE0CFD">
          <w:rPr>
            <w:bCs/>
            <w:noProof/>
            <w:sz w:val="24"/>
            <w:szCs w:val="24"/>
          </w:rPr>
          <w:t>objec</w:t>
        </w:r>
      </w:ins>
      <w:ins w:id="1571" w:author="Guruvareddiar, Palanivel" w:date="2018-04-14T15:04:00Z">
        <w:r w:rsidR="00BE0CFD">
          <w:rPr>
            <w:bCs/>
            <w:noProof/>
            <w:sz w:val="24"/>
            <w:szCs w:val="24"/>
          </w:rPr>
          <w:t>t_</w:t>
        </w:r>
      </w:ins>
      <w:r w:rsidRPr="007C2158">
        <w:rPr>
          <w:bCs/>
          <w:noProof/>
          <w:sz w:val="24"/>
          <w:szCs w:val="24"/>
        </w:rPr>
        <w:t>label_language is not present and that the language of the label is unspecified.</w:t>
      </w:r>
    </w:p>
    <w:p w14:paraId="5A4EA1D1" w14:textId="59CAEDC2" w:rsidR="001023F7" w:rsidRPr="007C2158" w:rsidRDefault="001023F7" w:rsidP="001023F7">
      <w:pPr>
        <w:rPr>
          <w:noProof/>
          <w:sz w:val="24"/>
          <w:szCs w:val="24"/>
        </w:rPr>
      </w:pPr>
      <w:del w:id="1572" w:author="Guruvareddiar, Palanivel" w:date="2018-04-14T11:23:00Z">
        <w:r w:rsidRPr="007C2158" w:rsidDel="008D3FFA">
          <w:rPr>
            <w:b/>
            <w:bCs/>
            <w:noProof/>
            <w:sz w:val="24"/>
            <w:szCs w:val="24"/>
          </w:rPr>
          <w:delText>object_tracking</w:delText>
        </w:r>
      </w:del>
      <w:ins w:id="1573" w:author="Guruvareddiar, Palanivel" w:date="2018-04-16T10:09:00Z">
        <w:r w:rsidR="003F107F">
          <w:rPr>
            <w:b/>
            <w:bCs/>
            <w:noProof/>
            <w:sz w:val="24"/>
            <w:szCs w:val="24"/>
          </w:rPr>
          <w:t>ar</w:t>
        </w:r>
      </w:ins>
      <w:r w:rsidRPr="007C2158">
        <w:rPr>
          <w:b/>
          <w:bCs/>
          <w:noProof/>
          <w:sz w:val="24"/>
          <w:szCs w:val="24"/>
        </w:rPr>
        <w:t xml:space="preserve">_zero_bit </w:t>
      </w:r>
      <w:r w:rsidRPr="007C2158">
        <w:rPr>
          <w:noProof/>
          <w:sz w:val="24"/>
          <w:szCs w:val="24"/>
        </w:rPr>
        <w:t>shall be equal to zero.</w:t>
      </w:r>
    </w:p>
    <w:p w14:paraId="15A2B62E" w14:textId="2581B34F" w:rsidR="001023F7" w:rsidRDefault="001023F7" w:rsidP="001023F7">
      <w:pPr>
        <w:rPr>
          <w:ins w:id="1574" w:author="Guruvareddiar, Palanivel" w:date="2018-04-16T10:27:00Z"/>
          <w:noProof/>
          <w:sz w:val="24"/>
          <w:szCs w:val="24"/>
        </w:rPr>
      </w:pPr>
      <w:del w:id="1575" w:author="Guruvareddiar, Palanivel" w:date="2018-04-14T11:23:00Z">
        <w:r w:rsidRPr="007C2158" w:rsidDel="008D3FFA">
          <w:rPr>
            <w:b/>
            <w:bCs/>
            <w:noProof/>
            <w:sz w:val="24"/>
            <w:szCs w:val="24"/>
          </w:rPr>
          <w:delText>object_tracking</w:delText>
        </w:r>
      </w:del>
      <w:ins w:id="1576" w:author="Guruvareddiar, Palanivel" w:date="2018-04-16T10:09:00Z">
        <w:r w:rsidR="003F107F">
          <w:rPr>
            <w:b/>
            <w:bCs/>
            <w:noProof/>
            <w:sz w:val="24"/>
            <w:szCs w:val="24"/>
          </w:rPr>
          <w:t>ar</w:t>
        </w:r>
      </w:ins>
      <w:r w:rsidRPr="007C2158">
        <w:rPr>
          <w:b/>
          <w:bCs/>
          <w:noProof/>
          <w:sz w:val="24"/>
          <w:szCs w:val="24"/>
        </w:rPr>
        <w:t>_</w:t>
      </w:r>
      <w:ins w:id="1577" w:author="Guruvareddiar, Palanivel" w:date="2018-04-14T15:04:00Z">
        <w:r w:rsidR="00BE0CFD">
          <w:rPr>
            <w:b/>
            <w:bCs/>
            <w:noProof/>
            <w:sz w:val="24"/>
            <w:szCs w:val="24"/>
          </w:rPr>
          <w:t>object_</w:t>
        </w:r>
      </w:ins>
      <w:r w:rsidRPr="007C2158">
        <w:rPr>
          <w:b/>
          <w:bCs/>
          <w:noProof/>
          <w:sz w:val="24"/>
          <w:szCs w:val="24"/>
        </w:rPr>
        <w:t xml:space="preserve">label_language </w:t>
      </w:r>
      <w:r w:rsidRPr="007C2158">
        <w:rPr>
          <w:noProof/>
          <w:sz w:val="24"/>
          <w:szCs w:val="24"/>
        </w:rPr>
        <w:t xml:space="preserve">contains a language tag as specified by IETF RFC 5646 followed by a null termination byte equal to 0x00. The length of the </w:t>
      </w:r>
      <w:del w:id="1578" w:author="Guruvareddiar, Palanivel" w:date="2018-04-14T11:23:00Z">
        <w:r w:rsidRPr="007C2158" w:rsidDel="008D3FFA">
          <w:rPr>
            <w:noProof/>
            <w:sz w:val="24"/>
            <w:szCs w:val="24"/>
          </w:rPr>
          <w:delText>object_tracking</w:delText>
        </w:r>
      </w:del>
      <w:ins w:id="1579" w:author="Guruvareddiar, Palanivel" w:date="2018-04-16T10:09:00Z">
        <w:r w:rsidR="003F107F">
          <w:rPr>
            <w:noProof/>
            <w:sz w:val="24"/>
            <w:szCs w:val="24"/>
          </w:rPr>
          <w:t>ar</w:t>
        </w:r>
      </w:ins>
      <w:r w:rsidRPr="007C2158">
        <w:rPr>
          <w:noProof/>
          <w:sz w:val="24"/>
          <w:szCs w:val="24"/>
        </w:rPr>
        <w:t>_</w:t>
      </w:r>
      <w:ins w:id="1580" w:author="Guruvareddiar, Palanivel" w:date="2018-04-14T15:04:00Z">
        <w:r w:rsidR="00BE0CFD">
          <w:rPr>
            <w:noProof/>
            <w:sz w:val="24"/>
            <w:szCs w:val="24"/>
          </w:rPr>
          <w:t>object_</w:t>
        </w:r>
      </w:ins>
      <w:r w:rsidRPr="007C2158">
        <w:rPr>
          <w:noProof/>
          <w:sz w:val="24"/>
          <w:szCs w:val="24"/>
        </w:rPr>
        <w:t>label_language syntax element shall be less than or equal to 255 bytes, not including the null termination byte.</w:t>
      </w:r>
    </w:p>
    <w:p w14:paraId="73B60D59" w14:textId="7FFEF096" w:rsidR="006F5DA5" w:rsidRDefault="006F5DA5" w:rsidP="001023F7">
      <w:pPr>
        <w:rPr>
          <w:ins w:id="1581" w:author="Guruvareddiar, Palanivel" w:date="2018-04-16T10:28:00Z"/>
          <w:bCs/>
          <w:sz w:val="24"/>
          <w:szCs w:val="24"/>
        </w:rPr>
      </w:pPr>
      <w:proofErr w:type="gramStart"/>
      <w:ins w:id="1582" w:author="Guruvareddiar, Palanivel" w:date="2018-04-16T10:27:00Z">
        <w:r>
          <w:rPr>
            <w:b/>
            <w:noProof/>
            <w:sz w:val="24"/>
            <w:szCs w:val="24"/>
          </w:rPr>
          <w:t>ar</w:t>
        </w:r>
        <w:r w:rsidRPr="007C2158">
          <w:rPr>
            <w:b/>
            <w:bCs/>
            <w:sz w:val="24"/>
            <w:szCs w:val="24"/>
          </w:rPr>
          <w:t>_</w:t>
        </w:r>
        <w:proofErr w:type="spellStart"/>
        <w:r w:rsidRPr="007C2158">
          <w:rPr>
            <w:b/>
            <w:bCs/>
            <w:sz w:val="24"/>
            <w:szCs w:val="24"/>
          </w:rPr>
          <w:t>num_</w:t>
        </w:r>
        <w:r>
          <w:rPr>
            <w:b/>
            <w:bCs/>
            <w:sz w:val="24"/>
            <w:szCs w:val="24"/>
          </w:rPr>
          <w:t>cancel_</w:t>
        </w:r>
        <w:r w:rsidRPr="007C2158">
          <w:rPr>
            <w:b/>
            <w:bCs/>
            <w:sz w:val="24"/>
            <w:szCs w:val="24"/>
          </w:rPr>
          <w:t>labels</w:t>
        </w:r>
        <w:proofErr w:type="spellEnd"/>
        <w:proofErr w:type="gramEnd"/>
        <w:r>
          <w:rPr>
            <w:b/>
            <w:bCs/>
            <w:sz w:val="24"/>
            <w:szCs w:val="24"/>
          </w:rPr>
          <w:t xml:space="preserve"> </w:t>
        </w:r>
        <w:r w:rsidRPr="007C2158">
          <w:rPr>
            <w:sz w:val="24"/>
            <w:szCs w:val="24"/>
          </w:rPr>
          <w:t xml:space="preserve">indicates the </w:t>
        </w:r>
        <w:del w:id="1583" w:author="Jill Boyce" w:date="2018-04-16T19:47:00Z">
          <w:r w:rsidRPr="007C2158" w:rsidDel="005B230F">
            <w:rPr>
              <w:sz w:val="24"/>
              <w:szCs w:val="24"/>
            </w:rPr>
            <w:delText xml:space="preserve">total </w:delText>
          </w:r>
        </w:del>
        <w:r w:rsidRPr="007C2158">
          <w:rPr>
            <w:sz w:val="24"/>
            <w:szCs w:val="24"/>
          </w:rPr>
          <w:t xml:space="preserve">number of </w:t>
        </w:r>
        <w:r>
          <w:rPr>
            <w:sz w:val="24"/>
            <w:szCs w:val="24"/>
          </w:rPr>
          <w:t xml:space="preserve">canceled </w:t>
        </w:r>
        <w:r w:rsidRPr="007C2158">
          <w:rPr>
            <w:sz w:val="24"/>
            <w:szCs w:val="24"/>
          </w:rPr>
          <w:t xml:space="preserve">labels associated with the </w:t>
        </w:r>
        <w:r>
          <w:rPr>
            <w:sz w:val="24"/>
            <w:szCs w:val="24"/>
          </w:rPr>
          <w:t>annotated objects</w:t>
        </w:r>
        <w:r w:rsidRPr="007C2158">
          <w:rPr>
            <w:sz w:val="24"/>
            <w:szCs w:val="24"/>
          </w:rPr>
          <w:t>.</w:t>
        </w:r>
        <w:r>
          <w:rPr>
            <w:sz w:val="24"/>
            <w:szCs w:val="24"/>
          </w:rPr>
          <w:t xml:space="preserve"> </w:t>
        </w:r>
        <w:r>
          <w:rPr>
            <w:noProof/>
            <w:sz w:val="24"/>
            <w:szCs w:val="24"/>
          </w:rPr>
          <w:t>ar</w:t>
        </w:r>
        <w:r w:rsidRPr="00DB4DE6">
          <w:rPr>
            <w:bCs/>
            <w:sz w:val="24"/>
            <w:szCs w:val="24"/>
          </w:rPr>
          <w:t>_</w:t>
        </w:r>
        <w:proofErr w:type="spellStart"/>
        <w:r w:rsidRPr="00DB4DE6">
          <w:rPr>
            <w:bCs/>
            <w:sz w:val="24"/>
            <w:szCs w:val="24"/>
          </w:rPr>
          <w:t>num_</w:t>
        </w:r>
        <w:del w:id="1584" w:author="Jill Boyce" w:date="2018-04-16T19:46:00Z">
          <w:r w:rsidRPr="00DB4DE6" w:rsidDel="005B230F">
            <w:rPr>
              <w:bCs/>
              <w:sz w:val="24"/>
              <w:szCs w:val="24"/>
            </w:rPr>
            <w:delText>new</w:delText>
          </w:r>
        </w:del>
      </w:ins>
      <w:ins w:id="1585" w:author="Jill Boyce" w:date="2018-04-16T19:46:00Z">
        <w:r w:rsidR="005B230F">
          <w:rPr>
            <w:bCs/>
            <w:sz w:val="24"/>
            <w:szCs w:val="24"/>
          </w:rPr>
          <w:t>cancel</w:t>
        </w:r>
      </w:ins>
      <w:ins w:id="1586" w:author="Guruvareddiar, Palanivel" w:date="2018-04-16T10:27:00Z">
        <w:r w:rsidRPr="00DB4DE6">
          <w:rPr>
            <w:bCs/>
            <w:sz w:val="24"/>
            <w:szCs w:val="24"/>
          </w:rPr>
          <w:t>_labels</w:t>
        </w:r>
        <w:proofErr w:type="spellEnd"/>
        <w:r w:rsidRPr="00DB4DE6">
          <w:rPr>
            <w:bCs/>
            <w:sz w:val="24"/>
            <w:szCs w:val="24"/>
          </w:rPr>
          <w:t xml:space="preserve"> shall be in the range of </w:t>
        </w:r>
        <w:r>
          <w:rPr>
            <w:bCs/>
            <w:sz w:val="24"/>
            <w:szCs w:val="24"/>
          </w:rPr>
          <w:t xml:space="preserve">0 </w:t>
        </w:r>
        <w:r w:rsidRPr="00DB4DE6">
          <w:rPr>
            <w:bCs/>
            <w:sz w:val="24"/>
            <w:szCs w:val="24"/>
          </w:rPr>
          <w:t>to 255</w:t>
        </w:r>
      </w:ins>
      <w:ins w:id="1587" w:author="Jill Boyce" w:date="2018-04-16T20:30:00Z">
        <w:r w:rsidR="00DD1547">
          <w:rPr>
            <w:bCs/>
            <w:sz w:val="24"/>
            <w:szCs w:val="24"/>
          </w:rPr>
          <w:t>, inclusive</w:t>
        </w:r>
      </w:ins>
      <w:ins w:id="1588" w:author="Guruvareddiar, Palanivel" w:date="2018-04-16T10:27:00Z">
        <w:r w:rsidRPr="00DB4DE6">
          <w:rPr>
            <w:bCs/>
            <w:sz w:val="24"/>
            <w:szCs w:val="24"/>
          </w:rPr>
          <w:t>.</w:t>
        </w:r>
      </w:ins>
    </w:p>
    <w:p w14:paraId="43EFB650" w14:textId="42E9FF6E" w:rsidR="006F5DA5" w:rsidDel="00614EEC" w:rsidRDefault="006F5DA5" w:rsidP="001023F7">
      <w:pPr>
        <w:rPr>
          <w:del w:id="1589" w:author="Jill Boyce" w:date="2018-04-16T20:32:00Z"/>
          <w:bCs/>
          <w:sz w:val="24"/>
          <w:szCs w:val="24"/>
        </w:rPr>
      </w:pPr>
      <w:ins w:id="1590" w:author="Guruvareddiar, Palanivel" w:date="2018-04-16T10:28:00Z">
        <w:r>
          <w:rPr>
            <w:b/>
            <w:bCs/>
            <w:noProof/>
            <w:sz w:val="24"/>
            <w:szCs w:val="24"/>
          </w:rPr>
          <w:t>ar</w:t>
        </w:r>
        <w:r w:rsidRPr="007C2158">
          <w:rPr>
            <w:b/>
            <w:bCs/>
            <w:noProof/>
            <w:sz w:val="24"/>
            <w:szCs w:val="24"/>
          </w:rPr>
          <w:t>_</w:t>
        </w:r>
        <w:r>
          <w:rPr>
            <w:b/>
            <w:bCs/>
            <w:noProof/>
            <w:sz w:val="24"/>
            <w:szCs w:val="24"/>
          </w:rPr>
          <w:t>cancel_</w:t>
        </w:r>
        <w:r w:rsidRPr="007C2158">
          <w:rPr>
            <w:b/>
            <w:bCs/>
            <w:noProof/>
            <w:sz w:val="24"/>
            <w:szCs w:val="24"/>
          </w:rPr>
          <w:t>label_idx</w:t>
        </w:r>
        <w:del w:id="1591" w:author="Jill Boyce" w:date="2018-04-16T20:48:00Z">
          <w:r w:rsidDel="00614EEC">
            <w:rPr>
              <w:noProof/>
              <w:sz w:val="24"/>
              <w:szCs w:val="24"/>
            </w:rPr>
            <w:delText xml:space="preserve">[ </w:delText>
          </w:r>
        </w:del>
      </w:ins>
      <w:proofErr w:type="gramStart"/>
      <w:ins w:id="1592" w:author="Jill Boyce" w:date="2018-04-16T20:48:00Z">
        <w:r w:rsidR="00614EEC">
          <w:rPr>
            <w:noProof/>
            <w:sz w:val="24"/>
            <w:szCs w:val="24"/>
          </w:rPr>
          <w:t>[</w:t>
        </w:r>
      </w:ins>
      <w:ins w:id="1593" w:author="Jill Boyce" w:date="2018-04-16T20:58:00Z">
        <w:r w:rsidR="000E0380" w:rsidRPr="007C2158">
          <w:rPr>
            <w:bCs/>
          </w:rPr>
          <w:t> </w:t>
        </w:r>
      </w:ins>
      <w:ins w:id="1594" w:author="Guruvareddiar, Palanivel" w:date="2018-04-16T10:28:00Z">
        <w:r>
          <w:rPr>
            <w:noProof/>
            <w:sz w:val="24"/>
            <w:szCs w:val="24"/>
          </w:rPr>
          <w:t>i</w:t>
        </w:r>
        <w:proofErr w:type="gramEnd"/>
        <w:del w:id="1595" w:author="Jill Boyce" w:date="2018-04-16T20:48:00Z">
          <w:r w:rsidDel="00614EEC">
            <w:rPr>
              <w:noProof/>
              <w:sz w:val="24"/>
              <w:szCs w:val="24"/>
            </w:rPr>
            <w:delText xml:space="preserve"> ]</w:delText>
          </w:r>
        </w:del>
      </w:ins>
      <w:ins w:id="1596" w:author="Jill Boyce" w:date="2018-04-16T20:58:00Z">
        <w:r w:rsidR="000E0380" w:rsidRPr="007C2158">
          <w:rPr>
            <w:bCs/>
          </w:rPr>
          <w:t> </w:t>
        </w:r>
      </w:ins>
      <w:ins w:id="1597" w:author="Jill Boyce" w:date="2018-04-16T20:48:00Z">
        <w:r w:rsidR="00614EEC">
          <w:rPr>
            <w:noProof/>
            <w:sz w:val="24"/>
            <w:szCs w:val="24"/>
          </w:rPr>
          <w:t>]</w:t>
        </w:r>
      </w:ins>
      <w:ins w:id="1598" w:author="Guruvareddiar, Palanivel" w:date="2018-04-16T10:28:00Z">
        <w:r w:rsidRPr="007C2158">
          <w:rPr>
            <w:b/>
            <w:bCs/>
            <w:noProof/>
            <w:sz w:val="24"/>
            <w:szCs w:val="24"/>
          </w:rPr>
          <w:t xml:space="preserve"> </w:t>
        </w:r>
        <w:del w:id="1599" w:author="Jill Boyce" w:date="2018-04-16T19:41:00Z">
          <w:r w:rsidRPr="007C2158" w:rsidDel="005B230F">
            <w:rPr>
              <w:noProof/>
              <w:sz w:val="24"/>
              <w:szCs w:val="24"/>
            </w:rPr>
            <w:delText>indicates</w:delText>
          </w:r>
        </w:del>
      </w:ins>
      <w:ins w:id="1600" w:author="Jill Boyce" w:date="2018-04-16T19:41:00Z">
        <w:r w:rsidR="005B230F">
          <w:rPr>
            <w:noProof/>
            <w:sz w:val="24"/>
            <w:szCs w:val="24"/>
          </w:rPr>
          <w:t>cancels the persistence of</w:t>
        </w:r>
      </w:ins>
      <w:ins w:id="1601" w:author="Jill Boyce" w:date="2018-04-16T19:42:00Z">
        <w:r w:rsidR="005B230F">
          <w:rPr>
            <w:noProof/>
            <w:sz w:val="24"/>
            <w:szCs w:val="24"/>
          </w:rPr>
          <w:t xml:space="preserve"> the </w:t>
        </w:r>
      </w:ins>
      <w:ins w:id="1602" w:author="Guruvareddiar, Palanivel" w:date="2018-04-16T10:28:00Z">
        <w:r w:rsidRPr="007C2158">
          <w:rPr>
            <w:noProof/>
            <w:sz w:val="24"/>
            <w:szCs w:val="24"/>
          </w:rPr>
          <w:t xml:space="preserve"> </w:t>
        </w:r>
      </w:ins>
      <w:ins w:id="1603" w:author="Jill Boyce" w:date="2018-04-16T19:42:00Z">
        <w:r w:rsidR="005B230F">
          <w:rPr>
            <w:noProof/>
            <w:sz w:val="24"/>
            <w:szCs w:val="24"/>
          </w:rPr>
          <w:t>ar</w:t>
        </w:r>
        <w:r w:rsidR="005B230F" w:rsidRPr="007C2158">
          <w:rPr>
            <w:noProof/>
            <w:sz w:val="24"/>
            <w:szCs w:val="24"/>
          </w:rPr>
          <w:t>_</w:t>
        </w:r>
        <w:r w:rsidR="005B230F">
          <w:rPr>
            <w:noProof/>
            <w:sz w:val="24"/>
            <w:szCs w:val="24"/>
          </w:rPr>
          <w:t>cancel_</w:t>
        </w:r>
        <w:r w:rsidR="005B230F" w:rsidRPr="007C2158">
          <w:rPr>
            <w:noProof/>
            <w:sz w:val="24"/>
            <w:szCs w:val="24"/>
          </w:rPr>
          <w:t>label_idx</w:t>
        </w:r>
      </w:ins>
      <w:ins w:id="1604" w:author="Jill Boyce" w:date="2018-04-16T20:59:00Z">
        <w:r w:rsidR="000E0380">
          <w:rPr>
            <w:noProof/>
            <w:sz w:val="24"/>
            <w:szCs w:val="24"/>
          </w:rPr>
          <w:t>[</w:t>
        </w:r>
        <w:r w:rsidR="000E0380" w:rsidRPr="007C2158">
          <w:rPr>
            <w:bCs/>
          </w:rPr>
          <w:t> </w:t>
        </w:r>
        <w:r w:rsidR="000E0380">
          <w:rPr>
            <w:noProof/>
            <w:sz w:val="24"/>
            <w:szCs w:val="24"/>
          </w:rPr>
          <w:t>i</w:t>
        </w:r>
        <w:r w:rsidR="000E0380" w:rsidRPr="007C2158">
          <w:rPr>
            <w:bCs/>
          </w:rPr>
          <w:t> </w:t>
        </w:r>
        <w:r w:rsidR="000E0380">
          <w:rPr>
            <w:noProof/>
            <w:sz w:val="24"/>
            <w:szCs w:val="24"/>
          </w:rPr>
          <w:t>]</w:t>
        </w:r>
        <w:r w:rsidR="000E0380" w:rsidRPr="007C2158">
          <w:rPr>
            <w:b/>
            <w:bCs/>
            <w:noProof/>
            <w:sz w:val="24"/>
            <w:szCs w:val="24"/>
          </w:rPr>
          <w:t xml:space="preserve"> </w:t>
        </w:r>
      </w:ins>
      <w:ins w:id="1605" w:author="Jill Boyce" w:date="2018-04-16T19:42:00Z">
        <w:r w:rsidR="005B230F">
          <w:rPr>
            <w:noProof/>
            <w:sz w:val="24"/>
            <w:szCs w:val="24"/>
          </w:rPr>
          <w:t>-th label.</w:t>
        </w:r>
      </w:ins>
      <w:ins w:id="1606" w:author="Guruvareddiar, Palanivel" w:date="2018-04-16T10:28:00Z">
        <w:del w:id="1607" w:author="Jill Boyce" w:date="2018-04-16T19:42:00Z">
          <w:r w:rsidRPr="007C2158" w:rsidDel="005B230F">
            <w:rPr>
              <w:noProof/>
              <w:sz w:val="24"/>
              <w:szCs w:val="24"/>
            </w:rPr>
            <w:delText xml:space="preserve">the index to the label that shall be </w:delText>
          </w:r>
        </w:del>
      </w:ins>
      <w:ins w:id="1608" w:author="Guruvareddiar, Palanivel" w:date="2018-04-16T10:29:00Z">
        <w:del w:id="1609" w:author="Jill Boyce" w:date="2018-04-16T19:42:00Z">
          <w:r w:rsidDel="005B230F">
            <w:rPr>
              <w:noProof/>
              <w:sz w:val="24"/>
              <w:szCs w:val="24"/>
            </w:rPr>
            <w:delText>canceled</w:delText>
          </w:r>
        </w:del>
      </w:ins>
      <w:ins w:id="1610" w:author="Guruvareddiar, Palanivel" w:date="2018-04-16T10:28:00Z">
        <w:del w:id="1611" w:author="Jill Boyce" w:date="2018-04-16T19:42:00Z">
          <w:r w:rsidRPr="007C2158" w:rsidDel="005B230F">
            <w:rPr>
              <w:noProof/>
              <w:sz w:val="24"/>
              <w:szCs w:val="24"/>
            </w:rPr>
            <w:delText>.</w:delText>
          </w:r>
        </w:del>
        <w:r w:rsidRPr="007C2158">
          <w:rPr>
            <w:noProof/>
            <w:sz w:val="24"/>
            <w:szCs w:val="24"/>
          </w:rPr>
          <w:t xml:space="preserve"> The value of </w:t>
        </w:r>
        <w:r>
          <w:rPr>
            <w:noProof/>
            <w:sz w:val="24"/>
            <w:szCs w:val="24"/>
          </w:rPr>
          <w:t>ar</w:t>
        </w:r>
        <w:r w:rsidRPr="007C2158">
          <w:rPr>
            <w:noProof/>
            <w:sz w:val="24"/>
            <w:szCs w:val="24"/>
          </w:rPr>
          <w:t>_</w:t>
        </w:r>
      </w:ins>
      <w:ins w:id="1612" w:author="Guruvareddiar, Palanivel" w:date="2018-04-16T10:29:00Z">
        <w:r>
          <w:rPr>
            <w:noProof/>
            <w:sz w:val="24"/>
            <w:szCs w:val="24"/>
          </w:rPr>
          <w:t>cancel_</w:t>
        </w:r>
      </w:ins>
      <w:ins w:id="1613" w:author="Guruvareddiar, Palanivel" w:date="2018-04-16T10:28:00Z">
        <w:r w:rsidRPr="007C2158">
          <w:rPr>
            <w:noProof/>
            <w:sz w:val="24"/>
            <w:szCs w:val="24"/>
          </w:rPr>
          <w:t>label_idx</w:t>
        </w:r>
        <w:del w:id="1614" w:author="Jill Boyce" w:date="2018-04-16T20:48:00Z">
          <w:r w:rsidDel="00614EEC">
            <w:rPr>
              <w:noProof/>
              <w:sz w:val="24"/>
              <w:szCs w:val="24"/>
            </w:rPr>
            <w:delText xml:space="preserve">[ </w:delText>
          </w:r>
        </w:del>
      </w:ins>
      <w:ins w:id="1615" w:author="Jill Boyce" w:date="2018-04-16T20:48:00Z">
        <w:r w:rsidR="00614EEC">
          <w:rPr>
            <w:noProof/>
            <w:sz w:val="24"/>
            <w:szCs w:val="24"/>
          </w:rPr>
          <w:t xml:space="preserve">[ </w:t>
        </w:r>
      </w:ins>
      <w:ins w:id="1616" w:author="Guruvareddiar, Palanivel" w:date="2018-04-16T10:28:00Z">
        <w:r>
          <w:rPr>
            <w:noProof/>
            <w:sz w:val="24"/>
            <w:szCs w:val="24"/>
          </w:rPr>
          <w:t>i</w:t>
        </w:r>
        <w:del w:id="1617" w:author="Jill Boyce" w:date="2018-04-16T20:48:00Z">
          <w:r w:rsidDel="00614EEC">
            <w:rPr>
              <w:noProof/>
              <w:sz w:val="24"/>
              <w:szCs w:val="24"/>
            </w:rPr>
            <w:delText xml:space="preserve"> ]</w:delText>
          </w:r>
        </w:del>
      </w:ins>
      <w:ins w:id="1618" w:author="Jill Boyce" w:date="2018-04-16T20:48:00Z">
        <w:r w:rsidR="00614EEC">
          <w:rPr>
            <w:noProof/>
            <w:sz w:val="24"/>
            <w:szCs w:val="24"/>
          </w:rPr>
          <w:t xml:space="preserve"> ]</w:t>
        </w:r>
      </w:ins>
      <w:ins w:id="1619" w:author="Guruvareddiar, Palanivel" w:date="2018-04-16T10:28:00Z">
        <w:r w:rsidRPr="007C2158">
          <w:rPr>
            <w:noProof/>
            <w:sz w:val="24"/>
            <w:szCs w:val="24"/>
          </w:rPr>
          <w:t xml:space="preserve"> shall be in the range of 0 to </w:t>
        </w:r>
        <w:del w:id="1620" w:author="Jill Boyce" w:date="2018-04-16T20:30:00Z">
          <w:r w:rsidDel="00DD1547">
            <w:rPr>
              <w:noProof/>
              <w:sz w:val="24"/>
              <w:szCs w:val="24"/>
            </w:rPr>
            <w:delText>ar</w:delText>
          </w:r>
          <w:r w:rsidRPr="00D95AAD" w:rsidDel="00DD1547">
            <w:rPr>
              <w:bCs/>
              <w:sz w:val="24"/>
              <w:szCs w:val="24"/>
            </w:rPr>
            <w:delText>_num_</w:delText>
          </w:r>
        </w:del>
      </w:ins>
      <w:ins w:id="1621" w:author="Guruvareddiar, Palanivel" w:date="2018-04-16T10:29:00Z">
        <w:del w:id="1622" w:author="Jill Boyce" w:date="2018-04-16T20:30:00Z">
          <w:r w:rsidDel="00DD1547">
            <w:rPr>
              <w:bCs/>
              <w:sz w:val="24"/>
              <w:szCs w:val="24"/>
            </w:rPr>
            <w:delText>cancel</w:delText>
          </w:r>
        </w:del>
      </w:ins>
      <w:ins w:id="1623" w:author="Guruvareddiar, Palanivel" w:date="2018-04-16T10:28:00Z">
        <w:del w:id="1624" w:author="Jill Boyce" w:date="2018-04-16T20:30:00Z">
          <w:r w:rsidRPr="00D95AAD" w:rsidDel="00DD1547">
            <w:rPr>
              <w:bCs/>
              <w:sz w:val="24"/>
              <w:szCs w:val="24"/>
            </w:rPr>
            <w:delText>_labels</w:delText>
          </w:r>
          <w:r w:rsidDel="00DD1547">
            <w:rPr>
              <w:bCs/>
              <w:sz w:val="24"/>
              <w:szCs w:val="24"/>
            </w:rPr>
            <w:delText xml:space="preserve"> - 1</w:delText>
          </w:r>
        </w:del>
      </w:ins>
      <w:ins w:id="1625" w:author="Jill Boyce" w:date="2018-04-16T20:30:00Z">
        <w:r w:rsidR="00DD1547">
          <w:rPr>
            <w:noProof/>
            <w:sz w:val="24"/>
            <w:szCs w:val="24"/>
          </w:rPr>
          <w:t>255</w:t>
        </w:r>
      </w:ins>
      <w:ins w:id="1626" w:author="Guruvareddiar, Palanivel" w:date="2018-04-16T10:28:00Z">
        <w:r w:rsidRPr="007C2158">
          <w:rPr>
            <w:bCs/>
            <w:sz w:val="24"/>
            <w:szCs w:val="24"/>
          </w:rPr>
          <w:t>, inclusive.</w:t>
        </w:r>
      </w:ins>
    </w:p>
    <w:p w14:paraId="2DEC4B4D" w14:textId="77777777" w:rsidR="00614EEC" w:rsidRPr="007C2158" w:rsidRDefault="00614EEC" w:rsidP="006F5DA5">
      <w:pPr>
        <w:rPr>
          <w:ins w:id="1627" w:author="Jill Boyce" w:date="2018-04-16T20:47:00Z"/>
          <w:bCs/>
          <w:sz w:val="24"/>
          <w:szCs w:val="24"/>
        </w:rPr>
      </w:pPr>
    </w:p>
    <w:p w14:paraId="648E58C0" w14:textId="53A319D4" w:rsidR="006F5DA5" w:rsidRPr="007C2158" w:rsidDel="00DD1547" w:rsidRDefault="006F5DA5" w:rsidP="001023F7">
      <w:pPr>
        <w:rPr>
          <w:del w:id="1628" w:author="Jill Boyce" w:date="2018-04-16T20:31:00Z"/>
          <w:noProof/>
          <w:sz w:val="24"/>
          <w:szCs w:val="24"/>
        </w:rPr>
      </w:pPr>
    </w:p>
    <w:p w14:paraId="1E33C1BA" w14:textId="32CC2C75" w:rsidR="001023F7" w:rsidRPr="00A24C4D" w:rsidRDefault="001023F7" w:rsidP="001023F7">
      <w:pPr>
        <w:rPr>
          <w:sz w:val="24"/>
          <w:szCs w:val="24"/>
        </w:rPr>
      </w:pPr>
      <w:del w:id="1629" w:author="Guruvareddiar, Palanivel" w:date="2018-04-14T11:23:00Z">
        <w:r w:rsidRPr="007C2158" w:rsidDel="008D3FFA">
          <w:rPr>
            <w:b/>
            <w:noProof/>
            <w:sz w:val="24"/>
            <w:szCs w:val="24"/>
          </w:rPr>
          <w:delText>object_tracking</w:delText>
        </w:r>
      </w:del>
      <w:proofErr w:type="spellStart"/>
      <w:proofErr w:type="gramStart"/>
      <w:ins w:id="1630" w:author="Guruvareddiar, Palanivel" w:date="2018-04-16T10:09:00Z">
        <w:r w:rsidR="003F107F">
          <w:rPr>
            <w:b/>
            <w:noProof/>
            <w:sz w:val="24"/>
            <w:szCs w:val="24"/>
          </w:rPr>
          <w:t>ar</w:t>
        </w:r>
      </w:ins>
      <w:r w:rsidRPr="007C2158">
        <w:rPr>
          <w:b/>
          <w:bCs/>
          <w:sz w:val="24"/>
          <w:szCs w:val="24"/>
        </w:rPr>
        <w:t>_num_</w:t>
      </w:r>
      <w:r>
        <w:rPr>
          <w:b/>
          <w:bCs/>
          <w:sz w:val="24"/>
          <w:szCs w:val="24"/>
        </w:rPr>
        <w:t>new_</w:t>
      </w:r>
      <w:r w:rsidRPr="007C2158">
        <w:rPr>
          <w:b/>
          <w:bCs/>
          <w:sz w:val="24"/>
          <w:szCs w:val="24"/>
        </w:rPr>
        <w:t>labels</w:t>
      </w:r>
      <w:proofErr w:type="spellEnd"/>
      <w:proofErr w:type="gramEnd"/>
      <w:r>
        <w:rPr>
          <w:b/>
          <w:bCs/>
          <w:sz w:val="24"/>
          <w:szCs w:val="24"/>
        </w:rPr>
        <w:t xml:space="preserve"> </w:t>
      </w:r>
      <w:r w:rsidRPr="007C2158">
        <w:rPr>
          <w:sz w:val="24"/>
          <w:szCs w:val="24"/>
        </w:rPr>
        <w:t xml:space="preserve">indicates the total number of </w:t>
      </w:r>
      <w:r>
        <w:rPr>
          <w:sz w:val="24"/>
          <w:szCs w:val="24"/>
        </w:rPr>
        <w:t xml:space="preserve">new </w:t>
      </w:r>
      <w:r w:rsidRPr="007C2158">
        <w:rPr>
          <w:sz w:val="24"/>
          <w:szCs w:val="24"/>
        </w:rPr>
        <w:t xml:space="preserve">labels associated with the </w:t>
      </w:r>
      <w:del w:id="1631" w:author="Guruvareddiar, Palanivel" w:date="2018-04-14T19:49:00Z">
        <w:r w:rsidRPr="007C2158" w:rsidDel="00C513AE">
          <w:rPr>
            <w:sz w:val="24"/>
            <w:szCs w:val="24"/>
          </w:rPr>
          <w:delText>bounding boxes</w:delText>
        </w:r>
      </w:del>
      <w:ins w:id="1632" w:author="Guruvareddiar, Palanivel" w:date="2018-04-14T19:49:00Z">
        <w:r w:rsidR="00C513AE">
          <w:rPr>
            <w:sz w:val="24"/>
            <w:szCs w:val="24"/>
          </w:rPr>
          <w:t>annotated objects</w:t>
        </w:r>
      </w:ins>
      <w:r>
        <w:rPr>
          <w:sz w:val="24"/>
          <w:szCs w:val="24"/>
        </w:rPr>
        <w:t xml:space="preserve"> that will be signaled</w:t>
      </w:r>
      <w:r w:rsidRPr="007C2158">
        <w:rPr>
          <w:sz w:val="24"/>
          <w:szCs w:val="24"/>
        </w:rPr>
        <w:t>.</w:t>
      </w:r>
      <w:ins w:id="1633" w:author="Jill Boyce" w:date="2018-04-13T09:20:00Z">
        <w:r w:rsidR="00A24C4D">
          <w:rPr>
            <w:sz w:val="24"/>
            <w:szCs w:val="24"/>
          </w:rPr>
          <w:t xml:space="preserve"> </w:t>
        </w:r>
      </w:ins>
      <w:ins w:id="1634" w:author="Jill Boyce" w:date="2018-04-16T20:47:00Z">
        <w:r w:rsidR="00614EEC">
          <w:rPr>
            <w:sz w:val="24"/>
            <w:szCs w:val="24"/>
          </w:rPr>
          <w:t xml:space="preserve">The value of </w:t>
        </w:r>
      </w:ins>
      <w:ins w:id="1635" w:author="Jill Boyce" w:date="2018-04-13T09:20:00Z">
        <w:del w:id="1636" w:author="Guruvareddiar, Palanivel" w:date="2018-04-14T11:23:00Z">
          <w:r w:rsidR="00A24C4D" w:rsidRPr="00A24C4D" w:rsidDel="008D3FFA">
            <w:rPr>
              <w:noProof/>
              <w:sz w:val="24"/>
              <w:szCs w:val="24"/>
              <w:rPrChange w:id="1637" w:author="Jill Boyce" w:date="2018-04-13T09:20:00Z">
                <w:rPr>
                  <w:b/>
                  <w:noProof/>
                  <w:sz w:val="24"/>
                  <w:szCs w:val="24"/>
                </w:rPr>
              </w:rPrChange>
            </w:rPr>
            <w:delText>object_tracking</w:delText>
          </w:r>
        </w:del>
      </w:ins>
      <w:proofErr w:type="spellStart"/>
      <w:ins w:id="1638" w:author="Guruvareddiar, Palanivel" w:date="2018-04-16T10:09:00Z">
        <w:r w:rsidR="003F107F">
          <w:rPr>
            <w:noProof/>
            <w:sz w:val="24"/>
            <w:szCs w:val="24"/>
          </w:rPr>
          <w:t>ar</w:t>
        </w:r>
      </w:ins>
      <w:ins w:id="1639" w:author="Jill Boyce" w:date="2018-04-13T09:20:00Z">
        <w:r w:rsidR="00A24C4D" w:rsidRPr="00A24C4D">
          <w:rPr>
            <w:bCs/>
            <w:sz w:val="24"/>
            <w:szCs w:val="24"/>
            <w:rPrChange w:id="1640" w:author="Jill Boyce" w:date="2018-04-13T09:20:00Z">
              <w:rPr>
                <w:b/>
                <w:bCs/>
                <w:sz w:val="24"/>
                <w:szCs w:val="24"/>
              </w:rPr>
            </w:rPrChange>
          </w:rPr>
          <w:t>_num_new_labels</w:t>
        </w:r>
        <w:proofErr w:type="spellEnd"/>
        <w:r w:rsidR="00A24C4D" w:rsidRPr="00A24C4D">
          <w:rPr>
            <w:bCs/>
            <w:sz w:val="24"/>
            <w:szCs w:val="24"/>
            <w:rPrChange w:id="1641" w:author="Jill Boyce" w:date="2018-04-13T09:20:00Z">
              <w:rPr>
                <w:b/>
                <w:bCs/>
                <w:sz w:val="24"/>
                <w:szCs w:val="24"/>
              </w:rPr>
            </w:rPrChange>
          </w:rPr>
          <w:t xml:space="preserve"> shall be in the range of </w:t>
        </w:r>
      </w:ins>
      <w:ins w:id="1642" w:author="Guruvareddiar, Palanivel" w:date="2018-04-16T10:19:00Z">
        <w:r w:rsidR="003F107F">
          <w:rPr>
            <w:bCs/>
            <w:sz w:val="24"/>
            <w:szCs w:val="24"/>
          </w:rPr>
          <w:t xml:space="preserve">0 </w:t>
        </w:r>
      </w:ins>
      <w:ins w:id="1643" w:author="Jill Boyce" w:date="2018-04-13T09:20:00Z">
        <w:r w:rsidR="00A24C4D" w:rsidRPr="00A24C4D">
          <w:rPr>
            <w:bCs/>
            <w:sz w:val="24"/>
            <w:szCs w:val="24"/>
            <w:rPrChange w:id="1644" w:author="Jill Boyce" w:date="2018-04-13T09:20:00Z">
              <w:rPr>
                <w:b/>
                <w:bCs/>
                <w:sz w:val="24"/>
                <w:szCs w:val="24"/>
              </w:rPr>
            </w:rPrChange>
          </w:rPr>
          <w:t>to 255</w:t>
        </w:r>
      </w:ins>
      <w:ins w:id="1645" w:author="Jill Boyce" w:date="2018-04-16T20:30:00Z">
        <w:r w:rsidR="00DD1547">
          <w:rPr>
            <w:bCs/>
            <w:sz w:val="24"/>
            <w:szCs w:val="24"/>
          </w:rPr>
          <w:t>, inclusive</w:t>
        </w:r>
      </w:ins>
      <w:ins w:id="1646" w:author="Jill Boyce" w:date="2018-04-13T09:20:00Z">
        <w:r w:rsidR="00A24C4D" w:rsidRPr="00A24C4D">
          <w:rPr>
            <w:bCs/>
            <w:sz w:val="24"/>
            <w:szCs w:val="24"/>
            <w:rPrChange w:id="1647" w:author="Jill Boyce" w:date="2018-04-13T09:20:00Z">
              <w:rPr>
                <w:b/>
                <w:bCs/>
                <w:sz w:val="24"/>
                <w:szCs w:val="24"/>
              </w:rPr>
            </w:rPrChange>
          </w:rPr>
          <w:t>.</w:t>
        </w:r>
      </w:ins>
    </w:p>
    <w:p w14:paraId="429BCD31" w14:textId="702B1D58" w:rsidR="001023F7" w:rsidRPr="007C2158" w:rsidRDefault="001023F7" w:rsidP="001023F7">
      <w:pPr>
        <w:rPr>
          <w:bCs/>
          <w:sz w:val="24"/>
          <w:szCs w:val="24"/>
        </w:rPr>
      </w:pPr>
      <w:del w:id="1648" w:author="Guruvareddiar, Palanivel" w:date="2018-04-14T11:23:00Z">
        <w:r w:rsidRPr="007C2158" w:rsidDel="008D3FFA">
          <w:rPr>
            <w:b/>
            <w:bCs/>
            <w:noProof/>
            <w:sz w:val="24"/>
            <w:szCs w:val="24"/>
          </w:rPr>
          <w:delText>object_tracking</w:delText>
        </w:r>
      </w:del>
      <w:ins w:id="1649" w:author="Guruvareddiar, Palanivel" w:date="2018-04-16T10:09:00Z">
        <w:r w:rsidR="003F107F">
          <w:rPr>
            <w:b/>
            <w:bCs/>
            <w:noProof/>
            <w:sz w:val="24"/>
            <w:szCs w:val="24"/>
          </w:rPr>
          <w:t>ar</w:t>
        </w:r>
      </w:ins>
      <w:r w:rsidRPr="007C2158">
        <w:rPr>
          <w:b/>
          <w:bCs/>
          <w:noProof/>
          <w:sz w:val="24"/>
          <w:szCs w:val="24"/>
        </w:rPr>
        <w:t>_label_idx</w:t>
      </w:r>
      <w:del w:id="1650" w:author="Jill Boyce" w:date="2018-04-16T20:48:00Z">
        <w:r w:rsidR="00105117" w:rsidDel="00614EEC">
          <w:rPr>
            <w:noProof/>
            <w:sz w:val="24"/>
            <w:szCs w:val="24"/>
          </w:rPr>
          <w:delText xml:space="preserve">[ </w:delText>
        </w:r>
      </w:del>
      <w:proofErr w:type="gramStart"/>
      <w:ins w:id="1651" w:author="Jill Boyce" w:date="2018-04-16T20:58:00Z">
        <w:r w:rsidR="000E0380">
          <w:rPr>
            <w:noProof/>
            <w:sz w:val="24"/>
            <w:szCs w:val="24"/>
          </w:rPr>
          <w:t>[</w:t>
        </w:r>
        <w:r w:rsidR="000E0380" w:rsidRPr="007C2158">
          <w:rPr>
            <w:bCs/>
          </w:rPr>
          <w:t> </w:t>
        </w:r>
        <w:r w:rsidR="000E0380">
          <w:rPr>
            <w:noProof/>
            <w:sz w:val="24"/>
            <w:szCs w:val="24"/>
          </w:rPr>
          <w:t>i</w:t>
        </w:r>
        <w:proofErr w:type="gramEnd"/>
        <w:r w:rsidR="000E0380" w:rsidRPr="007C2158">
          <w:rPr>
            <w:bCs/>
          </w:rPr>
          <w:t> </w:t>
        </w:r>
        <w:r w:rsidR="000E0380">
          <w:rPr>
            <w:noProof/>
            <w:sz w:val="24"/>
            <w:szCs w:val="24"/>
          </w:rPr>
          <w:t>]</w:t>
        </w:r>
        <w:r w:rsidR="000E0380" w:rsidRPr="007C2158">
          <w:rPr>
            <w:b/>
            <w:bCs/>
            <w:noProof/>
            <w:sz w:val="24"/>
            <w:szCs w:val="24"/>
          </w:rPr>
          <w:t xml:space="preserve"> </w:t>
        </w:r>
      </w:ins>
      <w:del w:id="1652" w:author="Jill Boyce" w:date="2018-04-16T20:58:00Z">
        <w:r w:rsidR="00105117" w:rsidDel="000E0380">
          <w:rPr>
            <w:noProof/>
            <w:sz w:val="24"/>
            <w:szCs w:val="24"/>
          </w:rPr>
          <w:delText>i</w:delText>
        </w:r>
      </w:del>
      <w:del w:id="1653" w:author="Jill Boyce" w:date="2018-04-16T20:48:00Z">
        <w:r w:rsidR="00105117" w:rsidDel="00614EEC">
          <w:rPr>
            <w:noProof/>
            <w:sz w:val="24"/>
            <w:szCs w:val="24"/>
          </w:rPr>
          <w:delText xml:space="preserve"> ]</w:delText>
        </w:r>
      </w:del>
      <w:del w:id="1654" w:author="Jill Boyce" w:date="2018-04-16T20:58:00Z">
        <w:r w:rsidRPr="007C2158" w:rsidDel="000E0380">
          <w:rPr>
            <w:b/>
            <w:bCs/>
            <w:noProof/>
            <w:sz w:val="24"/>
            <w:szCs w:val="24"/>
          </w:rPr>
          <w:delText xml:space="preserve"> </w:delText>
        </w:r>
      </w:del>
      <w:r w:rsidRPr="007C2158">
        <w:rPr>
          <w:noProof/>
          <w:sz w:val="24"/>
          <w:szCs w:val="24"/>
        </w:rPr>
        <w:t xml:space="preserve">indicates the index to the label </w:t>
      </w:r>
      <w:del w:id="1655" w:author="Jill Boyce" w:date="2018-04-16T19:42:00Z">
        <w:r w:rsidRPr="007C2158" w:rsidDel="005B230F">
          <w:rPr>
            <w:noProof/>
            <w:sz w:val="24"/>
            <w:szCs w:val="24"/>
          </w:rPr>
          <w:delText xml:space="preserve">that shall be </w:delText>
        </w:r>
      </w:del>
      <w:r w:rsidRPr="007C2158">
        <w:rPr>
          <w:noProof/>
          <w:sz w:val="24"/>
          <w:szCs w:val="24"/>
        </w:rPr>
        <w:t xml:space="preserve">associated with the corresponding </w:t>
      </w:r>
      <w:del w:id="1656" w:author="Guruvareddiar, Palanivel" w:date="2018-04-14T19:50:00Z">
        <w:r w:rsidRPr="007C2158" w:rsidDel="00C513AE">
          <w:rPr>
            <w:noProof/>
            <w:sz w:val="24"/>
            <w:szCs w:val="24"/>
          </w:rPr>
          <w:delText>bounding box</w:delText>
        </w:r>
      </w:del>
      <w:ins w:id="1657" w:author="Guruvareddiar, Palanivel" w:date="2018-04-14T19:50:00Z">
        <w:r w:rsidR="00C513AE">
          <w:rPr>
            <w:noProof/>
            <w:sz w:val="24"/>
            <w:szCs w:val="24"/>
          </w:rPr>
          <w:t>annotated object</w:t>
        </w:r>
      </w:ins>
      <w:r w:rsidRPr="007C2158">
        <w:rPr>
          <w:noProof/>
          <w:sz w:val="24"/>
          <w:szCs w:val="24"/>
        </w:rPr>
        <w:t xml:space="preserve">. The value of </w:t>
      </w:r>
      <w:del w:id="1658" w:author="Guruvareddiar, Palanivel" w:date="2018-04-14T11:23:00Z">
        <w:r w:rsidRPr="007C2158" w:rsidDel="008D3FFA">
          <w:rPr>
            <w:noProof/>
            <w:sz w:val="24"/>
            <w:szCs w:val="24"/>
          </w:rPr>
          <w:delText>object_tracking</w:delText>
        </w:r>
      </w:del>
      <w:ins w:id="1659" w:author="Guruvareddiar, Palanivel" w:date="2018-04-16T10:09:00Z">
        <w:r w:rsidR="003F107F">
          <w:rPr>
            <w:noProof/>
            <w:sz w:val="24"/>
            <w:szCs w:val="24"/>
          </w:rPr>
          <w:t>ar</w:t>
        </w:r>
      </w:ins>
      <w:r w:rsidRPr="007C2158">
        <w:rPr>
          <w:noProof/>
          <w:sz w:val="24"/>
          <w:szCs w:val="24"/>
        </w:rPr>
        <w:t>_label_idx</w:t>
      </w:r>
      <w:del w:id="1660" w:author="Jill Boyce" w:date="2018-04-16T20:48:00Z">
        <w:r w:rsidR="00105117" w:rsidDel="00614EEC">
          <w:rPr>
            <w:noProof/>
            <w:sz w:val="24"/>
            <w:szCs w:val="24"/>
          </w:rPr>
          <w:delText xml:space="preserve">[ </w:delText>
        </w:r>
      </w:del>
      <w:proofErr w:type="gramStart"/>
      <w:ins w:id="1661" w:author="Jill Boyce" w:date="2018-04-16T20:58:00Z">
        <w:r w:rsidR="000E0380">
          <w:rPr>
            <w:noProof/>
            <w:sz w:val="24"/>
            <w:szCs w:val="24"/>
          </w:rPr>
          <w:t>[</w:t>
        </w:r>
        <w:r w:rsidR="000E0380" w:rsidRPr="007C2158">
          <w:rPr>
            <w:bCs/>
          </w:rPr>
          <w:t> </w:t>
        </w:r>
        <w:r w:rsidR="000E0380">
          <w:rPr>
            <w:noProof/>
            <w:sz w:val="24"/>
            <w:szCs w:val="24"/>
          </w:rPr>
          <w:t>i</w:t>
        </w:r>
        <w:proofErr w:type="gramEnd"/>
        <w:r w:rsidR="000E0380" w:rsidRPr="007C2158">
          <w:rPr>
            <w:bCs/>
          </w:rPr>
          <w:t> </w:t>
        </w:r>
        <w:r w:rsidR="000E0380">
          <w:rPr>
            <w:noProof/>
            <w:sz w:val="24"/>
            <w:szCs w:val="24"/>
          </w:rPr>
          <w:t>]</w:t>
        </w:r>
        <w:r w:rsidR="000E0380" w:rsidRPr="007C2158">
          <w:rPr>
            <w:b/>
            <w:bCs/>
            <w:noProof/>
            <w:sz w:val="24"/>
            <w:szCs w:val="24"/>
          </w:rPr>
          <w:t xml:space="preserve"> </w:t>
        </w:r>
      </w:ins>
      <w:del w:id="1662" w:author="Jill Boyce" w:date="2018-04-16T20:58:00Z">
        <w:r w:rsidR="00105117" w:rsidDel="000E0380">
          <w:rPr>
            <w:noProof/>
            <w:sz w:val="24"/>
            <w:szCs w:val="24"/>
          </w:rPr>
          <w:delText>i</w:delText>
        </w:r>
      </w:del>
      <w:del w:id="1663" w:author="Jill Boyce" w:date="2018-04-16T20:48:00Z">
        <w:r w:rsidR="00105117" w:rsidDel="00614EEC">
          <w:rPr>
            <w:noProof/>
            <w:sz w:val="24"/>
            <w:szCs w:val="24"/>
          </w:rPr>
          <w:delText xml:space="preserve"> ]</w:delText>
        </w:r>
      </w:del>
      <w:del w:id="1664" w:author="Jill Boyce" w:date="2018-04-16T20:58:00Z">
        <w:r w:rsidRPr="007C2158" w:rsidDel="000E0380">
          <w:rPr>
            <w:noProof/>
            <w:sz w:val="24"/>
            <w:szCs w:val="24"/>
          </w:rPr>
          <w:delText xml:space="preserve"> </w:delText>
        </w:r>
      </w:del>
      <w:r w:rsidRPr="007C2158">
        <w:rPr>
          <w:noProof/>
          <w:sz w:val="24"/>
          <w:szCs w:val="24"/>
        </w:rPr>
        <w:t xml:space="preserve">shall be in the range of 0 to </w:t>
      </w:r>
      <w:ins w:id="1665" w:author="Jill Boyce" w:date="2018-04-16T19:49:00Z">
        <w:r w:rsidR="005B230F">
          <w:rPr>
            <w:noProof/>
            <w:sz w:val="24"/>
            <w:szCs w:val="24"/>
          </w:rPr>
          <w:t>255</w:t>
        </w:r>
      </w:ins>
      <w:ins w:id="1666" w:author="Jill Boyce" w:date="2018-04-13T09:22:00Z">
        <w:del w:id="1667" w:author="Guruvareddiar, Palanivel" w:date="2018-04-14T11:23:00Z">
          <w:r w:rsidR="00AD2ABB" w:rsidRPr="00D95AAD" w:rsidDel="008D3FFA">
            <w:rPr>
              <w:noProof/>
              <w:sz w:val="24"/>
              <w:szCs w:val="24"/>
            </w:rPr>
            <w:delText>object_tracking</w:delText>
          </w:r>
        </w:del>
      </w:ins>
      <w:ins w:id="1668" w:author="Guruvareddiar, Palanivel" w:date="2018-04-16T10:09:00Z">
        <w:del w:id="1669" w:author="Jill Boyce" w:date="2018-04-16T19:49:00Z">
          <w:r w:rsidR="003F107F" w:rsidDel="005B230F">
            <w:rPr>
              <w:noProof/>
              <w:sz w:val="24"/>
              <w:szCs w:val="24"/>
            </w:rPr>
            <w:delText>ar</w:delText>
          </w:r>
        </w:del>
      </w:ins>
      <w:del w:id="1670" w:author="Jill Boyce" w:date="2018-04-13T09:22:00Z">
        <w:r w:rsidRPr="007C2158" w:rsidDel="00AD2ABB">
          <w:rPr>
            <w:bCs/>
            <w:noProof/>
            <w:sz w:val="24"/>
            <w:szCs w:val="24"/>
          </w:rPr>
          <w:delText>object_tracking</w:delText>
        </w:r>
        <w:r w:rsidRPr="007C2158" w:rsidDel="00AD2ABB">
          <w:rPr>
            <w:bCs/>
            <w:sz w:val="24"/>
            <w:szCs w:val="24"/>
          </w:rPr>
          <w:delText>_num_labels_minus1</w:delText>
        </w:r>
      </w:del>
      <w:r w:rsidRPr="007C2158">
        <w:rPr>
          <w:bCs/>
          <w:sz w:val="24"/>
          <w:szCs w:val="24"/>
        </w:rPr>
        <w:t>, inclusive.</w:t>
      </w:r>
    </w:p>
    <w:p w14:paraId="6E1BBBB9" w14:textId="48540A63" w:rsidR="001023F7" w:rsidRDefault="001023F7" w:rsidP="001023F7">
      <w:pPr>
        <w:rPr>
          <w:ins w:id="1671" w:author="Jill Boyce" w:date="2018-04-16T19:45:00Z"/>
          <w:noProof/>
          <w:sz w:val="24"/>
          <w:szCs w:val="24"/>
        </w:rPr>
      </w:pPr>
      <w:del w:id="1672" w:author="Guruvareddiar, Palanivel" w:date="2018-04-14T11:23:00Z">
        <w:r w:rsidRPr="007C2158" w:rsidDel="008D3FFA">
          <w:rPr>
            <w:b/>
            <w:noProof/>
            <w:sz w:val="24"/>
            <w:szCs w:val="24"/>
          </w:rPr>
          <w:delText>object_tracking</w:delText>
        </w:r>
      </w:del>
      <w:ins w:id="1673" w:author="Guruvareddiar, Palanivel" w:date="2018-04-16T10:09:00Z">
        <w:r w:rsidR="003F107F">
          <w:rPr>
            <w:b/>
            <w:noProof/>
            <w:sz w:val="24"/>
            <w:szCs w:val="24"/>
          </w:rPr>
          <w:t>ar</w:t>
        </w:r>
      </w:ins>
      <w:r w:rsidRPr="007C2158">
        <w:rPr>
          <w:b/>
          <w:noProof/>
          <w:sz w:val="24"/>
          <w:szCs w:val="24"/>
        </w:rPr>
        <w:t>_label</w:t>
      </w:r>
      <w:del w:id="1674" w:author="Jill Boyce" w:date="2018-04-16T20:48:00Z">
        <w:r w:rsidRPr="000E0380" w:rsidDel="00614EEC">
          <w:rPr>
            <w:noProof/>
            <w:sz w:val="24"/>
            <w:szCs w:val="24"/>
            <w:rPrChange w:id="1675" w:author="Jill Boyce" w:date="2018-04-16T21:01:00Z">
              <w:rPr>
                <w:b/>
                <w:noProof/>
                <w:sz w:val="24"/>
                <w:szCs w:val="24"/>
              </w:rPr>
            </w:rPrChange>
          </w:rPr>
          <w:delText xml:space="preserve">[ </w:delText>
        </w:r>
      </w:del>
      <w:proofErr w:type="gramStart"/>
      <w:ins w:id="1676" w:author="Jill Boyce" w:date="2018-04-16T20:48:00Z">
        <w:r w:rsidR="00614EEC" w:rsidRPr="000E0380">
          <w:rPr>
            <w:noProof/>
            <w:sz w:val="24"/>
            <w:szCs w:val="24"/>
            <w:rPrChange w:id="1677" w:author="Jill Boyce" w:date="2018-04-16T21:01:00Z">
              <w:rPr>
                <w:b/>
                <w:noProof/>
                <w:sz w:val="24"/>
                <w:szCs w:val="24"/>
              </w:rPr>
            </w:rPrChange>
          </w:rPr>
          <w:t>[</w:t>
        </w:r>
      </w:ins>
      <w:ins w:id="1678" w:author="Jill Boyce" w:date="2018-04-16T21:01:00Z">
        <w:r w:rsidR="000E0380" w:rsidRPr="007C2158">
          <w:rPr>
            <w:bCs/>
          </w:rPr>
          <w:t> </w:t>
        </w:r>
      </w:ins>
      <w:proofErr w:type="gramEnd"/>
      <w:del w:id="1679" w:author="Guruvareddiar, Palanivel" w:date="2018-04-14T11:23:00Z">
        <w:r w:rsidRPr="00D312C5" w:rsidDel="008D3FFA">
          <w:rPr>
            <w:noProof/>
            <w:sz w:val="24"/>
            <w:szCs w:val="24"/>
          </w:rPr>
          <w:delText>o</w:delText>
        </w:r>
        <w:r w:rsidRPr="00D312C5" w:rsidDel="008D3FFA">
          <w:rPr>
            <w:bCs/>
            <w:noProof/>
            <w:sz w:val="24"/>
            <w:szCs w:val="24"/>
          </w:rPr>
          <w:delText>b</w:delText>
        </w:r>
        <w:r w:rsidRPr="007C2158" w:rsidDel="008D3FFA">
          <w:rPr>
            <w:bCs/>
            <w:noProof/>
            <w:sz w:val="24"/>
            <w:szCs w:val="24"/>
          </w:rPr>
          <w:delText>ject_tracking</w:delText>
        </w:r>
      </w:del>
      <w:ins w:id="1680" w:author="Guruvareddiar, Palanivel" w:date="2018-04-16T10:09:00Z">
        <w:r w:rsidR="003F107F">
          <w:rPr>
            <w:noProof/>
            <w:sz w:val="24"/>
            <w:szCs w:val="24"/>
          </w:rPr>
          <w:t>ar</w:t>
        </w:r>
      </w:ins>
      <w:r w:rsidRPr="007C2158">
        <w:rPr>
          <w:bCs/>
          <w:noProof/>
          <w:sz w:val="24"/>
          <w:szCs w:val="24"/>
        </w:rPr>
        <w:t>_label_</w:t>
      </w:r>
      <w:r w:rsidRPr="00D312C5">
        <w:rPr>
          <w:bCs/>
          <w:noProof/>
          <w:sz w:val="24"/>
          <w:szCs w:val="24"/>
        </w:rPr>
        <w:t>idx</w:t>
      </w:r>
      <w:del w:id="1681" w:author="Jill Boyce" w:date="2018-04-16T20:48:00Z">
        <w:r w:rsidR="00105117" w:rsidRPr="00D312C5" w:rsidDel="00614EEC">
          <w:rPr>
            <w:bCs/>
            <w:noProof/>
            <w:sz w:val="24"/>
            <w:szCs w:val="24"/>
          </w:rPr>
          <w:delText xml:space="preserve">[ </w:delText>
        </w:r>
      </w:del>
      <w:ins w:id="1682" w:author="Jill Boyce" w:date="2018-04-16T20:48:00Z">
        <w:r w:rsidR="00614EEC">
          <w:rPr>
            <w:bCs/>
            <w:noProof/>
            <w:sz w:val="24"/>
            <w:szCs w:val="24"/>
          </w:rPr>
          <w:t>[</w:t>
        </w:r>
      </w:ins>
      <w:ins w:id="1683" w:author="Jill Boyce" w:date="2018-04-16T21:00:00Z">
        <w:r w:rsidR="000E0380" w:rsidRPr="007C2158">
          <w:rPr>
            <w:bCs/>
          </w:rPr>
          <w:t> </w:t>
        </w:r>
      </w:ins>
      <w:r w:rsidR="00105117" w:rsidRPr="00D312C5">
        <w:rPr>
          <w:bCs/>
          <w:noProof/>
          <w:sz w:val="24"/>
          <w:szCs w:val="24"/>
        </w:rPr>
        <w:t>i</w:t>
      </w:r>
      <w:del w:id="1684" w:author="Jill Boyce" w:date="2018-04-16T20:48:00Z">
        <w:r w:rsidR="00105117" w:rsidRPr="00D312C5" w:rsidDel="00614EEC">
          <w:rPr>
            <w:bCs/>
            <w:noProof/>
            <w:sz w:val="24"/>
            <w:szCs w:val="24"/>
          </w:rPr>
          <w:delText xml:space="preserve"> ]</w:delText>
        </w:r>
      </w:del>
      <w:ins w:id="1685" w:author="Jill Boyce" w:date="2018-04-16T21:00:00Z">
        <w:r w:rsidR="000E0380" w:rsidRPr="007C2158">
          <w:rPr>
            <w:bCs/>
          </w:rPr>
          <w:t> </w:t>
        </w:r>
      </w:ins>
      <w:ins w:id="1686" w:author="Jill Boyce" w:date="2018-04-16T20:48:00Z">
        <w:r w:rsidR="00614EEC">
          <w:rPr>
            <w:bCs/>
            <w:noProof/>
            <w:sz w:val="24"/>
            <w:szCs w:val="24"/>
          </w:rPr>
          <w:t>]</w:t>
        </w:r>
      </w:ins>
      <w:del w:id="1687" w:author="Jill Boyce" w:date="2018-04-16T20:48:00Z">
        <w:r w:rsidDel="00614EEC">
          <w:rPr>
            <w:noProof/>
            <w:sz w:val="24"/>
            <w:szCs w:val="24"/>
          </w:rPr>
          <w:delText xml:space="preserve"> ]</w:delText>
        </w:r>
      </w:del>
      <w:ins w:id="1688" w:author="Jill Boyce" w:date="2018-04-16T21:00:00Z">
        <w:r w:rsidR="000E0380" w:rsidRPr="007C2158">
          <w:rPr>
            <w:bCs/>
          </w:rPr>
          <w:t> </w:t>
        </w:r>
      </w:ins>
      <w:ins w:id="1689" w:author="Jill Boyce" w:date="2018-04-16T20:48:00Z">
        <w:r w:rsidR="00614EEC">
          <w:rPr>
            <w:noProof/>
            <w:sz w:val="24"/>
            <w:szCs w:val="24"/>
          </w:rPr>
          <w:t>]</w:t>
        </w:r>
      </w:ins>
      <w:r w:rsidRPr="007C2158">
        <w:rPr>
          <w:bCs/>
          <w:sz w:val="24"/>
          <w:szCs w:val="24"/>
        </w:rPr>
        <w:t xml:space="preserve"> </w:t>
      </w:r>
      <w:r w:rsidRPr="007C2158">
        <w:rPr>
          <w:noProof/>
          <w:sz w:val="24"/>
          <w:szCs w:val="24"/>
        </w:rPr>
        <w:t xml:space="preserve">contains </w:t>
      </w:r>
      <w:del w:id="1690" w:author="Guruvareddiar, Palanivel" w:date="2018-04-14T12:12:00Z">
        <w:r w:rsidRPr="007C2158" w:rsidDel="00FF3C72">
          <w:rPr>
            <w:noProof/>
            <w:sz w:val="24"/>
            <w:szCs w:val="24"/>
          </w:rPr>
          <w:delText xml:space="preserve">a </w:delText>
        </w:r>
      </w:del>
      <w:r w:rsidRPr="007C2158">
        <w:rPr>
          <w:noProof/>
          <w:sz w:val="24"/>
          <w:szCs w:val="24"/>
        </w:rPr>
        <w:t xml:space="preserve">the label </w:t>
      </w:r>
      <w:ins w:id="1691" w:author="Guruvareddiar, Palanivel" w:date="2018-04-14T12:13:00Z">
        <w:r w:rsidR="00FF3C72">
          <w:rPr>
            <w:noProof/>
            <w:sz w:val="24"/>
            <w:szCs w:val="24"/>
          </w:rPr>
          <w:t xml:space="preserve">of the bounding box. </w:t>
        </w:r>
        <w:r w:rsidR="00FF3C72" w:rsidRPr="00FF3C72">
          <w:rPr>
            <w:noProof/>
            <w:sz w:val="24"/>
            <w:szCs w:val="24"/>
            <w:rPrChange w:id="1692" w:author="Guruvareddiar, Palanivel" w:date="2018-04-14T12:14:00Z">
              <w:rPr>
                <w:color w:val="000000"/>
                <w:sz w:val="20"/>
              </w:rPr>
            </w:rPrChange>
          </w:rPr>
          <w:t>The length of the</w:t>
        </w:r>
      </w:ins>
      <w:ins w:id="1693" w:author="Guruvareddiar, Palanivel" w:date="2018-04-14T12:14:00Z">
        <w:r w:rsidR="00FF3C72">
          <w:rPr>
            <w:noProof/>
            <w:sz w:val="24"/>
            <w:szCs w:val="24"/>
          </w:rPr>
          <w:t xml:space="preserve"> </w:t>
        </w:r>
      </w:ins>
      <w:ins w:id="1694" w:author="Guruvareddiar, Palanivel" w:date="2018-04-16T10:09:00Z">
        <w:r w:rsidR="003F107F">
          <w:rPr>
            <w:noProof/>
            <w:sz w:val="24"/>
            <w:szCs w:val="24"/>
          </w:rPr>
          <w:t>ar</w:t>
        </w:r>
      </w:ins>
      <w:ins w:id="1695" w:author="Guruvareddiar, Palanivel" w:date="2018-04-14T12:13:00Z">
        <w:r w:rsidR="00FF3C72" w:rsidRPr="00FF3C72">
          <w:rPr>
            <w:noProof/>
            <w:sz w:val="24"/>
            <w:szCs w:val="24"/>
            <w:rPrChange w:id="1696" w:author="Guruvareddiar, Palanivel" w:date="2018-04-14T12:13:00Z">
              <w:rPr>
                <w:b/>
                <w:noProof/>
                <w:sz w:val="24"/>
                <w:szCs w:val="24"/>
              </w:rPr>
            </w:rPrChange>
          </w:rPr>
          <w:t>_label</w:t>
        </w:r>
        <w:del w:id="1697" w:author="Jill Boyce" w:date="2018-04-16T20:48:00Z">
          <w:r w:rsidR="00FF3C72" w:rsidRPr="00FF3C72" w:rsidDel="00614EEC">
            <w:rPr>
              <w:noProof/>
              <w:sz w:val="24"/>
              <w:szCs w:val="24"/>
              <w:rPrChange w:id="1698" w:author="Guruvareddiar, Palanivel" w:date="2018-04-14T12:13:00Z">
                <w:rPr>
                  <w:b/>
                  <w:noProof/>
                  <w:sz w:val="24"/>
                  <w:szCs w:val="24"/>
                </w:rPr>
              </w:rPrChange>
            </w:rPr>
            <w:delText>[</w:delText>
          </w:r>
          <w:r w:rsidR="00FF3C72" w:rsidDel="00614EEC">
            <w:rPr>
              <w:b/>
              <w:noProof/>
              <w:sz w:val="24"/>
              <w:szCs w:val="24"/>
            </w:rPr>
            <w:delText xml:space="preserve"> </w:delText>
          </w:r>
        </w:del>
      </w:ins>
      <w:proofErr w:type="gramStart"/>
      <w:ins w:id="1699" w:author="Jill Boyce" w:date="2018-04-16T20:48:00Z">
        <w:r w:rsidR="00614EEC">
          <w:rPr>
            <w:noProof/>
            <w:sz w:val="24"/>
            <w:szCs w:val="24"/>
          </w:rPr>
          <w:t>[</w:t>
        </w:r>
      </w:ins>
      <w:ins w:id="1700" w:author="Jill Boyce" w:date="2018-04-16T21:02:00Z">
        <w:r w:rsidR="00377182" w:rsidRPr="007C2158">
          <w:rPr>
            <w:bCs/>
          </w:rPr>
          <w:t> </w:t>
        </w:r>
      </w:ins>
      <w:ins w:id="1701" w:author="Jill Boyce" w:date="2018-04-16T20:48:00Z">
        <w:r w:rsidR="00614EEC">
          <w:rPr>
            <w:noProof/>
            <w:sz w:val="24"/>
            <w:szCs w:val="24"/>
          </w:rPr>
          <w:t xml:space="preserve"> </w:t>
        </w:r>
      </w:ins>
      <w:ins w:id="1702" w:author="Guruvareddiar, Palanivel" w:date="2018-04-16T10:09:00Z">
        <w:r w:rsidR="003F107F">
          <w:rPr>
            <w:noProof/>
            <w:sz w:val="24"/>
            <w:szCs w:val="24"/>
          </w:rPr>
          <w:t>ar</w:t>
        </w:r>
      </w:ins>
      <w:proofErr w:type="gramEnd"/>
      <w:ins w:id="1703" w:author="Guruvareddiar, Palanivel" w:date="2018-04-14T12:13:00Z">
        <w:r w:rsidR="00FF3C72" w:rsidRPr="007C2158">
          <w:rPr>
            <w:bCs/>
            <w:noProof/>
            <w:sz w:val="24"/>
            <w:szCs w:val="24"/>
          </w:rPr>
          <w:t>_label_</w:t>
        </w:r>
        <w:r w:rsidR="00FF3C72" w:rsidRPr="00D312C5">
          <w:rPr>
            <w:bCs/>
            <w:noProof/>
            <w:sz w:val="24"/>
            <w:szCs w:val="24"/>
          </w:rPr>
          <w:t>idx</w:t>
        </w:r>
        <w:del w:id="1704" w:author="Jill Boyce" w:date="2018-04-16T20:48:00Z">
          <w:r w:rsidR="00FF3C72" w:rsidRPr="00D312C5" w:rsidDel="00614EEC">
            <w:rPr>
              <w:bCs/>
              <w:noProof/>
              <w:sz w:val="24"/>
              <w:szCs w:val="24"/>
            </w:rPr>
            <w:delText xml:space="preserve">[ </w:delText>
          </w:r>
        </w:del>
      </w:ins>
      <w:ins w:id="1705" w:author="Jill Boyce" w:date="2018-04-16T20:48:00Z">
        <w:r w:rsidR="00614EEC">
          <w:rPr>
            <w:bCs/>
            <w:noProof/>
            <w:sz w:val="24"/>
            <w:szCs w:val="24"/>
          </w:rPr>
          <w:t>[</w:t>
        </w:r>
      </w:ins>
      <w:ins w:id="1706" w:author="Jill Boyce" w:date="2018-04-16T21:02:00Z">
        <w:r w:rsidR="00377182" w:rsidRPr="007C2158">
          <w:rPr>
            <w:bCs/>
          </w:rPr>
          <w:t> </w:t>
        </w:r>
      </w:ins>
      <w:ins w:id="1707" w:author="Guruvareddiar, Palanivel" w:date="2018-04-14T12:13:00Z">
        <w:r w:rsidR="00FF3C72" w:rsidRPr="00D312C5">
          <w:rPr>
            <w:bCs/>
            <w:noProof/>
            <w:sz w:val="24"/>
            <w:szCs w:val="24"/>
          </w:rPr>
          <w:t>i</w:t>
        </w:r>
        <w:del w:id="1708" w:author="Jill Boyce" w:date="2018-04-16T20:48:00Z">
          <w:r w:rsidR="00FF3C72" w:rsidRPr="00D312C5" w:rsidDel="00614EEC">
            <w:rPr>
              <w:bCs/>
              <w:noProof/>
              <w:sz w:val="24"/>
              <w:szCs w:val="24"/>
            </w:rPr>
            <w:delText xml:space="preserve"> ]</w:delText>
          </w:r>
        </w:del>
      </w:ins>
      <w:ins w:id="1709" w:author="Jill Boyce" w:date="2018-04-16T21:08:00Z">
        <w:r w:rsidR="0074673E" w:rsidRPr="007C2158">
          <w:rPr>
            <w:bCs/>
          </w:rPr>
          <w:t> </w:t>
        </w:r>
      </w:ins>
      <w:ins w:id="1710" w:author="Jill Boyce" w:date="2018-04-16T20:48:00Z">
        <w:r w:rsidR="00614EEC">
          <w:rPr>
            <w:bCs/>
            <w:noProof/>
            <w:sz w:val="24"/>
            <w:szCs w:val="24"/>
          </w:rPr>
          <w:t>]</w:t>
        </w:r>
      </w:ins>
      <w:ins w:id="1711" w:author="Guruvareddiar, Palanivel" w:date="2018-04-14T12:13:00Z">
        <w:del w:id="1712" w:author="Jill Boyce" w:date="2018-04-16T20:48:00Z">
          <w:r w:rsidR="00FF3C72" w:rsidDel="00614EEC">
            <w:rPr>
              <w:noProof/>
              <w:sz w:val="24"/>
              <w:szCs w:val="24"/>
            </w:rPr>
            <w:delText xml:space="preserve"> ]</w:delText>
          </w:r>
        </w:del>
      </w:ins>
      <w:ins w:id="1713" w:author="Jill Boyce" w:date="2018-04-16T21:08:00Z">
        <w:r w:rsidR="0074673E" w:rsidRPr="007C2158">
          <w:rPr>
            <w:bCs/>
          </w:rPr>
          <w:t> </w:t>
        </w:r>
      </w:ins>
      <w:ins w:id="1714" w:author="Jill Boyce" w:date="2018-04-16T20:48:00Z">
        <w:r w:rsidR="00614EEC">
          <w:rPr>
            <w:noProof/>
            <w:sz w:val="24"/>
            <w:szCs w:val="24"/>
          </w:rPr>
          <w:t>]</w:t>
        </w:r>
      </w:ins>
      <w:ins w:id="1715" w:author="Guruvareddiar, Palanivel" w:date="2018-04-14T12:13:00Z">
        <w:r w:rsidR="00FF3C72" w:rsidRPr="00FF3C72">
          <w:rPr>
            <w:color w:val="000000"/>
            <w:sz w:val="20"/>
          </w:rPr>
          <w:t xml:space="preserve"> </w:t>
        </w:r>
        <w:r w:rsidR="00FF3C72" w:rsidRPr="00FF3C72">
          <w:rPr>
            <w:noProof/>
            <w:sz w:val="24"/>
            <w:szCs w:val="24"/>
            <w:rPrChange w:id="1716" w:author="Guruvareddiar, Palanivel" w:date="2018-04-14T12:14:00Z">
              <w:rPr>
                <w:color w:val="000000"/>
                <w:sz w:val="20"/>
              </w:rPr>
            </w:rPrChange>
          </w:rPr>
          <w:t>syntax element shall be less than or equal to 255 bytes, not including the null termination</w:t>
        </w:r>
      </w:ins>
      <w:ins w:id="1717" w:author="Guruvareddiar, Palanivel" w:date="2018-04-14T12:14:00Z">
        <w:r w:rsidR="00FF3C72">
          <w:rPr>
            <w:noProof/>
            <w:sz w:val="24"/>
            <w:szCs w:val="24"/>
          </w:rPr>
          <w:t xml:space="preserve"> </w:t>
        </w:r>
      </w:ins>
      <w:ins w:id="1718" w:author="Guruvareddiar, Palanivel" w:date="2018-04-14T12:13:00Z">
        <w:r w:rsidR="00FF3C72" w:rsidRPr="00FF3C72">
          <w:rPr>
            <w:noProof/>
            <w:sz w:val="24"/>
            <w:szCs w:val="24"/>
            <w:rPrChange w:id="1719" w:author="Guruvareddiar, Palanivel" w:date="2018-04-14T12:14:00Z">
              <w:rPr>
                <w:color w:val="000000"/>
                <w:sz w:val="20"/>
              </w:rPr>
            </w:rPrChange>
          </w:rPr>
          <w:t>byte</w:t>
        </w:r>
      </w:ins>
      <w:del w:id="1720" w:author="Guruvareddiar, Palanivel" w:date="2018-04-14T12:13:00Z">
        <w:r w:rsidRPr="007C2158" w:rsidDel="00FF3C72">
          <w:rPr>
            <w:noProof/>
            <w:sz w:val="24"/>
            <w:szCs w:val="24"/>
          </w:rPr>
          <w:delText xml:space="preserve">tag as specified by IETF RFC 5646 followed by a null termination byte equal to 0x00. The length of the </w:delText>
        </w:r>
      </w:del>
      <w:del w:id="1721" w:author="Guruvareddiar, Palanivel" w:date="2018-04-14T11:23:00Z">
        <w:r w:rsidRPr="007C2158" w:rsidDel="008D3FFA">
          <w:rPr>
            <w:noProof/>
            <w:sz w:val="24"/>
            <w:szCs w:val="24"/>
          </w:rPr>
          <w:delText>object_tracking</w:delText>
        </w:r>
      </w:del>
      <w:del w:id="1722" w:author="Guruvareddiar, Palanivel" w:date="2018-04-14T12:13:00Z">
        <w:r w:rsidRPr="007C2158" w:rsidDel="00FF3C72">
          <w:rPr>
            <w:noProof/>
            <w:sz w:val="24"/>
            <w:szCs w:val="24"/>
          </w:rPr>
          <w:delText>_label syntax element shall be less than or equal to 255 bytes, not including the null termination byte</w:delText>
        </w:r>
      </w:del>
      <w:r w:rsidRPr="007C2158">
        <w:rPr>
          <w:noProof/>
          <w:sz w:val="24"/>
          <w:szCs w:val="24"/>
        </w:rPr>
        <w:t>.</w:t>
      </w:r>
    </w:p>
    <w:p w14:paraId="453EE8DF" w14:textId="48D56A41" w:rsidR="005B230F" w:rsidRDefault="005B230F" w:rsidP="005B230F">
      <w:pPr>
        <w:rPr>
          <w:ins w:id="1723" w:author="Jill Boyce" w:date="2018-04-16T19:48:00Z"/>
          <w:bCs/>
          <w:sz w:val="24"/>
          <w:szCs w:val="24"/>
        </w:rPr>
      </w:pPr>
      <w:proofErr w:type="gramStart"/>
      <w:ins w:id="1724" w:author="Jill Boyce" w:date="2018-04-16T19:46:00Z">
        <w:r>
          <w:rPr>
            <w:b/>
            <w:noProof/>
            <w:sz w:val="24"/>
            <w:szCs w:val="24"/>
          </w:rPr>
          <w:t>ar</w:t>
        </w:r>
        <w:r w:rsidRPr="007C2158">
          <w:rPr>
            <w:b/>
            <w:bCs/>
            <w:sz w:val="24"/>
            <w:szCs w:val="24"/>
          </w:rPr>
          <w:t>_</w:t>
        </w:r>
        <w:proofErr w:type="spellStart"/>
        <w:r w:rsidRPr="007C2158">
          <w:rPr>
            <w:b/>
            <w:bCs/>
            <w:sz w:val="24"/>
            <w:szCs w:val="24"/>
          </w:rPr>
          <w:t>num_</w:t>
        </w:r>
        <w:r>
          <w:rPr>
            <w:b/>
            <w:bCs/>
            <w:sz w:val="24"/>
            <w:szCs w:val="24"/>
          </w:rPr>
          <w:t>cancel_objects</w:t>
        </w:r>
        <w:proofErr w:type="spellEnd"/>
        <w:proofErr w:type="gramEnd"/>
        <w:r>
          <w:rPr>
            <w:b/>
            <w:bCs/>
            <w:sz w:val="24"/>
            <w:szCs w:val="24"/>
          </w:rPr>
          <w:t xml:space="preserve"> </w:t>
        </w:r>
        <w:r w:rsidRPr="007C2158">
          <w:rPr>
            <w:sz w:val="24"/>
            <w:szCs w:val="24"/>
          </w:rPr>
          <w:t xml:space="preserve">indicates the number of </w:t>
        </w:r>
        <w:r>
          <w:rPr>
            <w:sz w:val="24"/>
            <w:szCs w:val="24"/>
          </w:rPr>
          <w:t>canceled annotated objects</w:t>
        </w:r>
        <w:r w:rsidRPr="007C2158">
          <w:rPr>
            <w:sz w:val="24"/>
            <w:szCs w:val="24"/>
          </w:rPr>
          <w:t>.</w:t>
        </w:r>
        <w:r>
          <w:rPr>
            <w:sz w:val="24"/>
            <w:szCs w:val="24"/>
          </w:rPr>
          <w:t xml:space="preserve"> </w:t>
        </w:r>
        <w:proofErr w:type="gramStart"/>
        <w:r>
          <w:rPr>
            <w:noProof/>
            <w:sz w:val="24"/>
            <w:szCs w:val="24"/>
          </w:rPr>
          <w:t>ar</w:t>
        </w:r>
        <w:r w:rsidRPr="00DB4DE6">
          <w:rPr>
            <w:bCs/>
            <w:sz w:val="24"/>
            <w:szCs w:val="24"/>
          </w:rPr>
          <w:t>_</w:t>
        </w:r>
        <w:proofErr w:type="spellStart"/>
        <w:r w:rsidRPr="00DB4DE6">
          <w:rPr>
            <w:bCs/>
            <w:sz w:val="24"/>
            <w:szCs w:val="24"/>
          </w:rPr>
          <w:t>num_</w:t>
        </w:r>
        <w:r>
          <w:rPr>
            <w:bCs/>
            <w:sz w:val="24"/>
            <w:szCs w:val="24"/>
          </w:rPr>
          <w:t>cancel</w:t>
        </w:r>
        <w:r w:rsidRPr="00DB4DE6">
          <w:rPr>
            <w:bCs/>
            <w:sz w:val="24"/>
            <w:szCs w:val="24"/>
          </w:rPr>
          <w:t>_</w:t>
        </w:r>
        <w:r>
          <w:rPr>
            <w:bCs/>
            <w:sz w:val="24"/>
            <w:szCs w:val="24"/>
          </w:rPr>
          <w:t>objects</w:t>
        </w:r>
        <w:proofErr w:type="spellEnd"/>
        <w:proofErr w:type="gramEnd"/>
        <w:r w:rsidRPr="00DB4DE6">
          <w:rPr>
            <w:bCs/>
            <w:sz w:val="24"/>
            <w:szCs w:val="24"/>
          </w:rPr>
          <w:t xml:space="preserve"> shall be in the range of </w:t>
        </w:r>
        <w:r>
          <w:rPr>
            <w:bCs/>
            <w:sz w:val="24"/>
            <w:szCs w:val="24"/>
          </w:rPr>
          <w:t xml:space="preserve">0 </w:t>
        </w:r>
        <w:r w:rsidRPr="00DB4DE6">
          <w:rPr>
            <w:bCs/>
            <w:sz w:val="24"/>
            <w:szCs w:val="24"/>
          </w:rPr>
          <w:t>to 255.</w:t>
        </w:r>
      </w:ins>
    </w:p>
    <w:p w14:paraId="246967F7" w14:textId="2B0C9D61" w:rsidR="005B230F" w:rsidRDefault="005B230F" w:rsidP="005B230F">
      <w:pPr>
        <w:rPr>
          <w:ins w:id="1725" w:author="Jill Boyce" w:date="2018-04-16T19:46:00Z"/>
          <w:bCs/>
          <w:sz w:val="24"/>
          <w:szCs w:val="24"/>
        </w:rPr>
      </w:pPr>
      <w:ins w:id="1726" w:author="Jill Boyce" w:date="2018-04-16T19:48:00Z">
        <w:r>
          <w:rPr>
            <w:b/>
            <w:bCs/>
            <w:noProof/>
          </w:rPr>
          <w:t>ar</w:t>
        </w:r>
        <w:r w:rsidRPr="007C2158">
          <w:rPr>
            <w:b/>
            <w:bCs/>
            <w:noProof/>
          </w:rPr>
          <w:t>_</w:t>
        </w:r>
        <w:r>
          <w:rPr>
            <w:b/>
            <w:bCs/>
            <w:noProof/>
          </w:rPr>
          <w:t>cancel_object</w:t>
        </w:r>
        <w:r w:rsidRPr="007C2158">
          <w:rPr>
            <w:b/>
            <w:bCs/>
            <w:noProof/>
          </w:rPr>
          <w:t>_idx</w:t>
        </w:r>
      </w:ins>
      <w:proofErr w:type="gramStart"/>
      <w:ins w:id="1727" w:author="Jill Boyce" w:date="2018-04-16T20:59:00Z">
        <w:r w:rsidR="000E0380">
          <w:rPr>
            <w:noProof/>
            <w:sz w:val="24"/>
            <w:szCs w:val="24"/>
          </w:rPr>
          <w:t>[</w:t>
        </w:r>
        <w:r w:rsidR="000E0380" w:rsidRPr="007C2158">
          <w:rPr>
            <w:bCs/>
          </w:rPr>
          <w:t> </w:t>
        </w:r>
        <w:r w:rsidR="000E0380">
          <w:rPr>
            <w:noProof/>
            <w:sz w:val="24"/>
            <w:szCs w:val="24"/>
          </w:rPr>
          <w:t>i</w:t>
        </w:r>
        <w:proofErr w:type="gramEnd"/>
        <w:r w:rsidR="000E0380" w:rsidRPr="007C2158">
          <w:rPr>
            <w:bCs/>
          </w:rPr>
          <w:t> </w:t>
        </w:r>
        <w:r w:rsidR="000E0380">
          <w:rPr>
            <w:noProof/>
            <w:sz w:val="24"/>
            <w:szCs w:val="24"/>
          </w:rPr>
          <w:t>]</w:t>
        </w:r>
        <w:r w:rsidR="000E0380" w:rsidRPr="007C2158">
          <w:rPr>
            <w:b/>
            <w:bCs/>
            <w:noProof/>
            <w:sz w:val="24"/>
            <w:szCs w:val="24"/>
          </w:rPr>
          <w:t xml:space="preserve"> </w:t>
        </w:r>
      </w:ins>
      <w:ins w:id="1728" w:author="Jill Boyce" w:date="2018-04-16T19:48:00Z">
        <w:r w:rsidR="000E0380">
          <w:rPr>
            <w:noProof/>
            <w:sz w:val="24"/>
            <w:szCs w:val="24"/>
          </w:rPr>
          <w:t>cancels the persistence of the</w:t>
        </w:r>
        <w:r w:rsidRPr="007C2158">
          <w:rPr>
            <w:noProof/>
            <w:sz w:val="24"/>
            <w:szCs w:val="24"/>
          </w:rPr>
          <w:t xml:space="preserve"> </w:t>
        </w:r>
        <w:r>
          <w:rPr>
            <w:noProof/>
            <w:sz w:val="24"/>
            <w:szCs w:val="24"/>
          </w:rPr>
          <w:t>ar</w:t>
        </w:r>
        <w:r w:rsidRPr="007C2158">
          <w:rPr>
            <w:noProof/>
            <w:sz w:val="24"/>
            <w:szCs w:val="24"/>
          </w:rPr>
          <w:t>_</w:t>
        </w:r>
        <w:r>
          <w:rPr>
            <w:noProof/>
            <w:sz w:val="24"/>
            <w:szCs w:val="24"/>
          </w:rPr>
          <w:t>cancel_object</w:t>
        </w:r>
        <w:r w:rsidRPr="007C2158">
          <w:rPr>
            <w:noProof/>
            <w:sz w:val="24"/>
            <w:szCs w:val="24"/>
          </w:rPr>
          <w:t>_idx</w:t>
        </w:r>
      </w:ins>
      <w:ins w:id="1729" w:author="Jill Boyce" w:date="2018-04-16T20:58:00Z">
        <w:r w:rsidR="000E0380">
          <w:rPr>
            <w:noProof/>
            <w:sz w:val="24"/>
            <w:szCs w:val="24"/>
          </w:rPr>
          <w:t>[</w:t>
        </w:r>
        <w:r w:rsidR="000E0380" w:rsidRPr="007C2158">
          <w:rPr>
            <w:bCs/>
          </w:rPr>
          <w:t> </w:t>
        </w:r>
        <w:r w:rsidR="000E0380">
          <w:rPr>
            <w:noProof/>
            <w:sz w:val="24"/>
            <w:szCs w:val="24"/>
          </w:rPr>
          <w:t>i</w:t>
        </w:r>
        <w:r w:rsidR="000E0380" w:rsidRPr="007C2158">
          <w:rPr>
            <w:bCs/>
          </w:rPr>
          <w:t> </w:t>
        </w:r>
        <w:r w:rsidR="000E0380">
          <w:rPr>
            <w:noProof/>
            <w:sz w:val="24"/>
            <w:szCs w:val="24"/>
          </w:rPr>
          <w:t>]</w:t>
        </w:r>
        <w:r w:rsidR="000E0380" w:rsidRPr="007C2158">
          <w:rPr>
            <w:b/>
            <w:bCs/>
            <w:noProof/>
            <w:sz w:val="24"/>
            <w:szCs w:val="24"/>
          </w:rPr>
          <w:t xml:space="preserve"> </w:t>
        </w:r>
      </w:ins>
      <w:ins w:id="1730" w:author="Jill Boyce" w:date="2018-04-16T19:48:00Z">
        <w:r>
          <w:rPr>
            <w:noProof/>
            <w:sz w:val="24"/>
            <w:szCs w:val="24"/>
          </w:rPr>
          <w:t>-th annotated objec</w:t>
        </w:r>
      </w:ins>
      <w:ins w:id="1731" w:author="Jill Boyce" w:date="2018-04-16T19:49:00Z">
        <w:r>
          <w:rPr>
            <w:noProof/>
            <w:sz w:val="24"/>
            <w:szCs w:val="24"/>
          </w:rPr>
          <w:t>t</w:t>
        </w:r>
      </w:ins>
      <w:ins w:id="1732" w:author="Jill Boyce" w:date="2018-04-16T19:48:00Z">
        <w:r>
          <w:rPr>
            <w:noProof/>
            <w:sz w:val="24"/>
            <w:szCs w:val="24"/>
          </w:rPr>
          <w:t>.</w:t>
        </w:r>
        <w:r w:rsidRPr="007C2158">
          <w:rPr>
            <w:noProof/>
            <w:sz w:val="24"/>
            <w:szCs w:val="24"/>
          </w:rPr>
          <w:t xml:space="preserve"> The value of </w:t>
        </w:r>
        <w:r>
          <w:rPr>
            <w:noProof/>
            <w:sz w:val="24"/>
            <w:szCs w:val="24"/>
          </w:rPr>
          <w:t>ar</w:t>
        </w:r>
        <w:r w:rsidRPr="007C2158">
          <w:rPr>
            <w:noProof/>
            <w:sz w:val="24"/>
            <w:szCs w:val="24"/>
          </w:rPr>
          <w:t>_</w:t>
        </w:r>
        <w:r>
          <w:rPr>
            <w:noProof/>
            <w:sz w:val="24"/>
            <w:szCs w:val="24"/>
          </w:rPr>
          <w:t>cancel_object</w:t>
        </w:r>
        <w:r w:rsidRPr="007C2158">
          <w:rPr>
            <w:noProof/>
            <w:sz w:val="24"/>
            <w:szCs w:val="24"/>
          </w:rPr>
          <w:t>_idx</w:t>
        </w:r>
      </w:ins>
      <w:proofErr w:type="gramStart"/>
      <w:ins w:id="1733" w:author="Jill Boyce" w:date="2018-04-16T20:58:00Z">
        <w:r w:rsidR="000E0380">
          <w:rPr>
            <w:noProof/>
            <w:sz w:val="24"/>
            <w:szCs w:val="24"/>
          </w:rPr>
          <w:t>[</w:t>
        </w:r>
        <w:r w:rsidR="000E0380" w:rsidRPr="007C2158">
          <w:rPr>
            <w:bCs/>
          </w:rPr>
          <w:t> </w:t>
        </w:r>
        <w:r w:rsidR="000E0380">
          <w:rPr>
            <w:noProof/>
            <w:sz w:val="24"/>
            <w:szCs w:val="24"/>
          </w:rPr>
          <w:t>i</w:t>
        </w:r>
        <w:proofErr w:type="gramEnd"/>
        <w:r w:rsidR="000E0380" w:rsidRPr="007C2158">
          <w:rPr>
            <w:bCs/>
          </w:rPr>
          <w:t> </w:t>
        </w:r>
        <w:r w:rsidR="000E0380">
          <w:rPr>
            <w:noProof/>
            <w:sz w:val="24"/>
            <w:szCs w:val="24"/>
          </w:rPr>
          <w:t>]</w:t>
        </w:r>
        <w:r w:rsidR="000E0380" w:rsidRPr="007C2158">
          <w:rPr>
            <w:b/>
            <w:bCs/>
            <w:noProof/>
            <w:sz w:val="24"/>
            <w:szCs w:val="24"/>
          </w:rPr>
          <w:t xml:space="preserve"> </w:t>
        </w:r>
      </w:ins>
      <w:ins w:id="1734" w:author="Jill Boyce" w:date="2018-04-16T19:48:00Z">
        <w:r w:rsidRPr="007C2158">
          <w:rPr>
            <w:noProof/>
            <w:sz w:val="24"/>
            <w:szCs w:val="24"/>
          </w:rPr>
          <w:t xml:space="preserve">shall be in the range of 0 to </w:t>
        </w:r>
      </w:ins>
      <w:ins w:id="1735" w:author="Jill Boyce" w:date="2018-04-16T19:49:00Z">
        <w:r>
          <w:rPr>
            <w:noProof/>
            <w:sz w:val="24"/>
            <w:szCs w:val="24"/>
          </w:rPr>
          <w:t>255</w:t>
        </w:r>
      </w:ins>
      <w:ins w:id="1736" w:author="Jill Boyce" w:date="2018-04-16T19:48:00Z">
        <w:r w:rsidRPr="007C2158">
          <w:rPr>
            <w:bCs/>
            <w:sz w:val="24"/>
            <w:szCs w:val="24"/>
          </w:rPr>
          <w:t>, inclusive.</w:t>
        </w:r>
      </w:ins>
    </w:p>
    <w:p w14:paraId="3C0E17CB" w14:textId="0964ACFD" w:rsidR="005B230F" w:rsidRPr="007C2158" w:rsidDel="005B230F" w:rsidRDefault="005B230F" w:rsidP="001023F7">
      <w:pPr>
        <w:rPr>
          <w:del w:id="1737" w:author="Jill Boyce" w:date="2018-04-16T19:46:00Z"/>
          <w:noProof/>
          <w:sz w:val="24"/>
          <w:szCs w:val="24"/>
        </w:rPr>
      </w:pPr>
    </w:p>
    <w:p w14:paraId="38FD89C4" w14:textId="20725268" w:rsidR="001023F7" w:rsidRPr="007C2158" w:rsidRDefault="001023F7" w:rsidP="001023F7">
      <w:pPr>
        <w:rPr>
          <w:sz w:val="24"/>
          <w:szCs w:val="24"/>
        </w:rPr>
      </w:pPr>
      <w:del w:id="1738" w:author="Guruvareddiar, Palanivel" w:date="2018-04-14T11:23:00Z">
        <w:r w:rsidRPr="007C2158" w:rsidDel="008D3FFA">
          <w:rPr>
            <w:b/>
            <w:noProof/>
            <w:sz w:val="24"/>
            <w:szCs w:val="24"/>
          </w:rPr>
          <w:delText>object_tracking</w:delText>
        </w:r>
      </w:del>
      <w:ins w:id="1739" w:author="Guruvareddiar, Palanivel" w:date="2018-04-16T10:09:00Z">
        <w:r w:rsidR="003F107F">
          <w:rPr>
            <w:b/>
            <w:noProof/>
            <w:sz w:val="24"/>
            <w:szCs w:val="24"/>
          </w:rPr>
          <w:t>ar</w:t>
        </w:r>
      </w:ins>
      <w:r w:rsidRPr="007C2158">
        <w:rPr>
          <w:b/>
          <w:bCs/>
          <w:sz w:val="24"/>
          <w:szCs w:val="24"/>
        </w:rPr>
        <w:t>_</w:t>
      </w:r>
      <w:proofErr w:type="spellStart"/>
      <w:r w:rsidRPr="007C2158">
        <w:rPr>
          <w:b/>
          <w:bCs/>
          <w:sz w:val="24"/>
          <w:szCs w:val="24"/>
        </w:rPr>
        <w:t>num_</w:t>
      </w:r>
      <w:del w:id="1740" w:author="Guruvareddiar, Palanivel" w:date="2018-04-14T15:05:00Z">
        <w:r w:rsidRPr="007C2158" w:rsidDel="00BE0CFD">
          <w:rPr>
            <w:b/>
            <w:bCs/>
            <w:sz w:val="24"/>
            <w:szCs w:val="24"/>
          </w:rPr>
          <w:delText>items</w:delText>
        </w:r>
      </w:del>
      <w:ins w:id="1741" w:author="Guruvareddiar, Palanivel" w:date="2018-04-14T15:05:00Z">
        <w:r w:rsidR="00BE0CFD">
          <w:rPr>
            <w:b/>
            <w:bCs/>
            <w:sz w:val="24"/>
            <w:szCs w:val="24"/>
          </w:rPr>
          <w:t>objects</w:t>
        </w:r>
      </w:ins>
      <w:r w:rsidRPr="007C2158">
        <w:rPr>
          <w:b/>
          <w:bCs/>
          <w:sz w:val="24"/>
          <w:szCs w:val="24"/>
        </w:rPr>
        <w:t>_minus1</w:t>
      </w:r>
      <w:proofErr w:type="spellEnd"/>
      <w:r w:rsidRPr="007C2158">
        <w:rPr>
          <w:b/>
          <w:bCs/>
          <w:sz w:val="24"/>
          <w:szCs w:val="24"/>
        </w:rPr>
        <w:t xml:space="preserve"> </w:t>
      </w:r>
      <w:r w:rsidRPr="007C2158">
        <w:rPr>
          <w:sz w:val="24"/>
          <w:szCs w:val="24"/>
        </w:rPr>
        <w:t xml:space="preserve">plus 1 indicates the total number of </w:t>
      </w:r>
      <w:ins w:id="1742" w:author="Guruvareddiar, Palanivel" w:date="2018-04-14T19:51:00Z">
        <w:r w:rsidR="00C513AE">
          <w:rPr>
            <w:sz w:val="24"/>
            <w:szCs w:val="24"/>
          </w:rPr>
          <w:t xml:space="preserve">annotated </w:t>
        </w:r>
      </w:ins>
      <w:r w:rsidRPr="007C2158">
        <w:rPr>
          <w:sz w:val="24"/>
          <w:szCs w:val="24"/>
        </w:rPr>
        <w:t xml:space="preserve">objects being tracked </w:t>
      </w:r>
      <w:del w:id="1743" w:author="Jill Boyce" w:date="2018-04-16T20:33:00Z">
        <w:r w:rsidRPr="007C2158" w:rsidDel="00DD1547">
          <w:rPr>
            <w:sz w:val="24"/>
            <w:szCs w:val="24"/>
          </w:rPr>
          <w:delText>which</w:delText>
        </w:r>
      </w:del>
      <w:ins w:id="1744" w:author="Guruvareddiar, Palanivel" w:date="2018-04-14T19:51:00Z">
        <w:del w:id="1745" w:author="Jill Boyce" w:date="2018-04-16T20:33:00Z">
          <w:r w:rsidR="00C513AE" w:rsidDel="00DD1547">
            <w:rPr>
              <w:sz w:val="24"/>
              <w:szCs w:val="24"/>
            </w:rPr>
            <w:delText>at</w:delText>
          </w:r>
        </w:del>
      </w:ins>
      <w:del w:id="1746" w:author="Jill Boyce" w:date="2018-04-16T20:33:00Z">
        <w:r w:rsidRPr="007C2158" w:rsidDel="00DD1547">
          <w:rPr>
            <w:sz w:val="24"/>
            <w:szCs w:val="24"/>
          </w:rPr>
          <w:delText xml:space="preserve"> are visible </w:delText>
        </w:r>
      </w:del>
      <w:r w:rsidRPr="007C2158">
        <w:rPr>
          <w:sz w:val="24"/>
          <w:szCs w:val="24"/>
        </w:rPr>
        <w:t>in the current decoded picture.</w:t>
      </w:r>
      <w:ins w:id="1747" w:author="Jill Boyce" w:date="2018-04-13T09:21:00Z">
        <w:r w:rsidR="00AD2ABB">
          <w:rPr>
            <w:sz w:val="24"/>
            <w:szCs w:val="24"/>
          </w:rPr>
          <w:t xml:space="preserve"> </w:t>
        </w:r>
        <w:del w:id="1748" w:author="Guruvareddiar, Palanivel" w:date="2018-04-14T11:23:00Z">
          <w:r w:rsidR="00AD2ABB" w:rsidRPr="00BE0CFD" w:rsidDel="008D3FFA">
            <w:rPr>
              <w:noProof/>
              <w:sz w:val="24"/>
              <w:szCs w:val="24"/>
              <w:rPrChange w:id="1749" w:author="Guruvareddiar, Palanivel" w:date="2018-04-14T15:06:00Z">
                <w:rPr>
                  <w:b/>
                  <w:noProof/>
                </w:rPr>
              </w:rPrChange>
            </w:rPr>
            <w:delText>object_tracking</w:delText>
          </w:r>
        </w:del>
      </w:ins>
      <w:ins w:id="1750" w:author="Guruvareddiar, Palanivel" w:date="2018-04-16T10:09:00Z">
        <w:r w:rsidR="003F107F">
          <w:rPr>
            <w:noProof/>
            <w:sz w:val="24"/>
            <w:szCs w:val="24"/>
          </w:rPr>
          <w:t>ar</w:t>
        </w:r>
      </w:ins>
      <w:ins w:id="1751" w:author="Jill Boyce" w:date="2018-04-13T09:21:00Z">
        <w:r w:rsidR="00AD2ABB" w:rsidRPr="00BE0CFD">
          <w:rPr>
            <w:bCs/>
            <w:sz w:val="24"/>
            <w:szCs w:val="24"/>
            <w:rPrChange w:id="1752" w:author="Guruvareddiar, Palanivel" w:date="2018-04-14T15:06:00Z">
              <w:rPr>
                <w:b/>
                <w:bCs/>
              </w:rPr>
            </w:rPrChange>
          </w:rPr>
          <w:t>_num_</w:t>
        </w:r>
        <w:del w:id="1753" w:author="Guruvareddiar, Palanivel" w:date="2018-04-14T15:06:00Z">
          <w:r w:rsidR="00AD2ABB" w:rsidRPr="00BE0CFD" w:rsidDel="00BE0CFD">
            <w:rPr>
              <w:bCs/>
              <w:sz w:val="24"/>
              <w:szCs w:val="24"/>
              <w:rPrChange w:id="1754" w:author="Guruvareddiar, Palanivel" w:date="2018-04-14T15:06:00Z">
                <w:rPr>
                  <w:b/>
                  <w:bCs/>
                </w:rPr>
              </w:rPrChange>
            </w:rPr>
            <w:delText>items</w:delText>
          </w:r>
        </w:del>
      </w:ins>
      <w:ins w:id="1755" w:author="Guruvareddiar, Palanivel" w:date="2018-04-14T15:06:00Z">
        <w:r w:rsidR="00BE0CFD">
          <w:rPr>
            <w:bCs/>
            <w:sz w:val="24"/>
            <w:szCs w:val="24"/>
          </w:rPr>
          <w:t>objects</w:t>
        </w:r>
      </w:ins>
      <w:ins w:id="1756" w:author="Jill Boyce" w:date="2018-04-13T09:21:00Z">
        <w:r w:rsidR="00AD2ABB" w:rsidRPr="00BE0CFD">
          <w:rPr>
            <w:bCs/>
            <w:sz w:val="24"/>
            <w:szCs w:val="24"/>
            <w:rPrChange w:id="1757" w:author="Guruvareddiar, Palanivel" w:date="2018-04-14T15:06:00Z">
              <w:rPr>
                <w:b/>
                <w:bCs/>
              </w:rPr>
            </w:rPrChange>
          </w:rPr>
          <w:t>_minus1 shall be in the range of 0 to 255.</w:t>
        </w:r>
      </w:ins>
    </w:p>
    <w:p w14:paraId="719AEADC" w14:textId="6C516994" w:rsidR="001023F7" w:rsidRPr="007C2158" w:rsidRDefault="001023F7" w:rsidP="001023F7">
      <w:pPr>
        <w:rPr>
          <w:b/>
          <w:bCs/>
          <w:noProof/>
          <w:sz w:val="24"/>
          <w:szCs w:val="24"/>
        </w:rPr>
      </w:pPr>
      <w:del w:id="1758" w:author="Guruvareddiar, Palanivel" w:date="2018-04-14T11:23:00Z">
        <w:r w:rsidRPr="007C2158" w:rsidDel="008D3FFA">
          <w:rPr>
            <w:b/>
            <w:bCs/>
            <w:noProof/>
            <w:sz w:val="24"/>
            <w:szCs w:val="24"/>
          </w:rPr>
          <w:delText>object_tracking</w:delText>
        </w:r>
      </w:del>
      <w:ins w:id="1759" w:author="Guruvareddiar, Palanivel" w:date="2018-04-16T10:09:00Z">
        <w:r w:rsidR="003F107F">
          <w:rPr>
            <w:b/>
            <w:bCs/>
            <w:noProof/>
            <w:sz w:val="24"/>
            <w:szCs w:val="24"/>
          </w:rPr>
          <w:t>ar</w:t>
        </w:r>
      </w:ins>
      <w:r w:rsidRPr="007C2158">
        <w:rPr>
          <w:b/>
          <w:bCs/>
          <w:noProof/>
          <w:sz w:val="24"/>
          <w:szCs w:val="24"/>
        </w:rPr>
        <w:t>_</w:t>
      </w:r>
      <w:del w:id="1760" w:author="Guruvareddiar, Palanivel" w:date="2018-04-14T15:07:00Z">
        <w:r w:rsidRPr="007C2158" w:rsidDel="00BE0CFD">
          <w:rPr>
            <w:b/>
            <w:bCs/>
            <w:noProof/>
            <w:sz w:val="24"/>
            <w:szCs w:val="24"/>
          </w:rPr>
          <w:delText>item</w:delText>
        </w:r>
      </w:del>
      <w:ins w:id="1761" w:author="Guruvareddiar, Palanivel" w:date="2018-04-14T15:07:00Z">
        <w:r w:rsidR="00BE0CFD">
          <w:rPr>
            <w:b/>
            <w:bCs/>
            <w:noProof/>
            <w:sz w:val="24"/>
            <w:szCs w:val="24"/>
          </w:rPr>
          <w:t>object</w:t>
        </w:r>
      </w:ins>
      <w:r w:rsidRPr="007C2158">
        <w:rPr>
          <w:b/>
          <w:bCs/>
          <w:noProof/>
          <w:sz w:val="24"/>
          <w:szCs w:val="24"/>
        </w:rPr>
        <w:t>_idx</w:t>
      </w:r>
      <w:del w:id="1762" w:author="Jill Boyce" w:date="2018-04-16T20:48:00Z">
        <w:r w:rsidR="00105117" w:rsidDel="00614EEC">
          <w:rPr>
            <w:noProof/>
            <w:sz w:val="24"/>
            <w:szCs w:val="24"/>
          </w:rPr>
          <w:delText xml:space="preserve">[ </w:delText>
        </w:r>
      </w:del>
      <w:proofErr w:type="gramStart"/>
      <w:ins w:id="1763" w:author="Jill Boyce" w:date="2018-04-16T20:59:00Z">
        <w:r w:rsidR="000E0380">
          <w:rPr>
            <w:noProof/>
            <w:sz w:val="24"/>
            <w:szCs w:val="24"/>
          </w:rPr>
          <w:t>[</w:t>
        </w:r>
        <w:r w:rsidR="000E0380" w:rsidRPr="007C2158">
          <w:rPr>
            <w:bCs/>
          </w:rPr>
          <w:t> </w:t>
        </w:r>
        <w:r w:rsidR="000E0380">
          <w:rPr>
            <w:noProof/>
            <w:sz w:val="24"/>
            <w:szCs w:val="24"/>
          </w:rPr>
          <w:t>i</w:t>
        </w:r>
        <w:proofErr w:type="gramEnd"/>
        <w:r w:rsidR="000E0380" w:rsidRPr="007C2158">
          <w:rPr>
            <w:bCs/>
          </w:rPr>
          <w:t> </w:t>
        </w:r>
        <w:r w:rsidR="000E0380">
          <w:rPr>
            <w:noProof/>
            <w:sz w:val="24"/>
            <w:szCs w:val="24"/>
          </w:rPr>
          <w:t>]</w:t>
        </w:r>
        <w:r w:rsidR="000E0380" w:rsidRPr="007C2158">
          <w:rPr>
            <w:b/>
            <w:bCs/>
            <w:noProof/>
            <w:sz w:val="24"/>
            <w:szCs w:val="24"/>
          </w:rPr>
          <w:t xml:space="preserve"> </w:t>
        </w:r>
      </w:ins>
      <w:del w:id="1764" w:author="Jill Boyce" w:date="2018-04-16T20:59:00Z">
        <w:r w:rsidR="00105117" w:rsidDel="000E0380">
          <w:rPr>
            <w:noProof/>
            <w:sz w:val="24"/>
            <w:szCs w:val="24"/>
          </w:rPr>
          <w:delText>i</w:delText>
        </w:r>
      </w:del>
      <w:del w:id="1765" w:author="Jill Boyce" w:date="2018-04-16T20:48:00Z">
        <w:r w:rsidR="00105117" w:rsidDel="00614EEC">
          <w:rPr>
            <w:noProof/>
            <w:sz w:val="24"/>
            <w:szCs w:val="24"/>
          </w:rPr>
          <w:delText xml:space="preserve"> ]</w:delText>
        </w:r>
      </w:del>
      <w:del w:id="1766" w:author="Jill Boyce" w:date="2018-04-16T20:59:00Z">
        <w:r w:rsidRPr="007C2158" w:rsidDel="000E0380">
          <w:rPr>
            <w:noProof/>
            <w:sz w:val="24"/>
            <w:szCs w:val="24"/>
          </w:rPr>
          <w:delText xml:space="preserve"> </w:delText>
        </w:r>
        <w:r w:rsidRPr="007C2158" w:rsidDel="000E0380">
          <w:rPr>
            <w:b/>
            <w:bCs/>
            <w:noProof/>
            <w:sz w:val="24"/>
            <w:szCs w:val="24"/>
          </w:rPr>
          <w:delText xml:space="preserve"> </w:delText>
        </w:r>
      </w:del>
      <w:r w:rsidRPr="007C2158">
        <w:rPr>
          <w:noProof/>
          <w:sz w:val="24"/>
          <w:szCs w:val="24"/>
        </w:rPr>
        <w:t xml:space="preserve">specifies the index of the </w:t>
      </w:r>
      <w:del w:id="1767" w:author="Guruvareddiar, Palanivel" w:date="2018-04-14T15:21:00Z">
        <w:r w:rsidRPr="007C2158" w:rsidDel="00A57EA3">
          <w:rPr>
            <w:noProof/>
            <w:sz w:val="24"/>
            <w:szCs w:val="24"/>
          </w:rPr>
          <w:delText>item</w:delText>
        </w:r>
      </w:del>
      <w:ins w:id="1768" w:author="Guruvareddiar, Palanivel" w:date="2018-04-14T15:21:00Z">
        <w:r w:rsidR="00A57EA3">
          <w:rPr>
            <w:noProof/>
            <w:sz w:val="24"/>
            <w:szCs w:val="24"/>
          </w:rPr>
          <w:t>object</w:t>
        </w:r>
      </w:ins>
      <w:r w:rsidRPr="007C2158">
        <w:rPr>
          <w:noProof/>
          <w:sz w:val="24"/>
          <w:szCs w:val="24"/>
        </w:rPr>
        <w:t xml:space="preserve"> present in the list of objects present in the current coded picture.</w:t>
      </w:r>
      <w:ins w:id="1769" w:author="Jill Boyce" w:date="2018-04-13T09:20:00Z">
        <w:r w:rsidR="00A24C4D" w:rsidRPr="00A24C4D">
          <w:rPr>
            <w:b/>
            <w:noProof/>
            <w:sz w:val="24"/>
            <w:szCs w:val="24"/>
            <w:rPrChange w:id="1770" w:author="Jill Boyce" w:date="2018-04-13T09:20:00Z">
              <w:rPr>
                <w:noProof/>
                <w:sz w:val="24"/>
                <w:szCs w:val="24"/>
              </w:rPr>
            </w:rPrChange>
          </w:rPr>
          <w:t xml:space="preserve"> </w:t>
        </w:r>
        <w:del w:id="1771" w:author="Guruvareddiar, Palanivel" w:date="2018-04-14T11:23:00Z">
          <w:r w:rsidR="00A24C4D" w:rsidRPr="00AD2ABB" w:rsidDel="008D3FFA">
            <w:rPr>
              <w:bCs/>
              <w:noProof/>
              <w:sz w:val="24"/>
              <w:szCs w:val="24"/>
              <w:rPrChange w:id="1772" w:author="Jill Boyce" w:date="2018-04-13T09:22:00Z">
                <w:rPr>
                  <w:b/>
                  <w:bCs/>
                  <w:noProof/>
                  <w:sz w:val="24"/>
                  <w:szCs w:val="24"/>
                </w:rPr>
              </w:rPrChange>
            </w:rPr>
            <w:delText>object_tracking</w:delText>
          </w:r>
        </w:del>
      </w:ins>
      <w:ins w:id="1773" w:author="Guruvareddiar, Palanivel" w:date="2018-04-16T10:09:00Z">
        <w:r w:rsidR="003F107F">
          <w:rPr>
            <w:bCs/>
            <w:noProof/>
            <w:sz w:val="24"/>
            <w:szCs w:val="24"/>
          </w:rPr>
          <w:t>ar</w:t>
        </w:r>
      </w:ins>
      <w:ins w:id="1774" w:author="Jill Boyce" w:date="2018-04-13T09:20:00Z">
        <w:r w:rsidR="00A24C4D" w:rsidRPr="00AD2ABB">
          <w:rPr>
            <w:bCs/>
            <w:noProof/>
            <w:sz w:val="24"/>
            <w:szCs w:val="24"/>
            <w:rPrChange w:id="1775" w:author="Jill Boyce" w:date="2018-04-13T09:22:00Z">
              <w:rPr>
                <w:b/>
                <w:bCs/>
                <w:noProof/>
                <w:sz w:val="24"/>
                <w:szCs w:val="24"/>
              </w:rPr>
            </w:rPrChange>
          </w:rPr>
          <w:t>_</w:t>
        </w:r>
        <w:del w:id="1776" w:author="Guruvareddiar, Palanivel" w:date="2018-04-14T15:07:00Z">
          <w:r w:rsidR="00A24C4D" w:rsidRPr="00AD2ABB" w:rsidDel="00BE0CFD">
            <w:rPr>
              <w:bCs/>
              <w:noProof/>
              <w:sz w:val="24"/>
              <w:szCs w:val="24"/>
              <w:rPrChange w:id="1777" w:author="Jill Boyce" w:date="2018-04-13T09:22:00Z">
                <w:rPr>
                  <w:b/>
                  <w:bCs/>
                  <w:noProof/>
                  <w:sz w:val="24"/>
                  <w:szCs w:val="24"/>
                </w:rPr>
              </w:rPrChange>
            </w:rPr>
            <w:delText>item</w:delText>
          </w:r>
        </w:del>
      </w:ins>
      <w:ins w:id="1778" w:author="Guruvareddiar, Palanivel" w:date="2018-04-14T15:07:00Z">
        <w:r w:rsidR="00BE0CFD">
          <w:rPr>
            <w:bCs/>
            <w:noProof/>
            <w:sz w:val="24"/>
            <w:szCs w:val="24"/>
          </w:rPr>
          <w:t>object</w:t>
        </w:r>
      </w:ins>
      <w:ins w:id="1779" w:author="Jill Boyce" w:date="2018-04-13T09:20:00Z">
        <w:r w:rsidR="00A24C4D" w:rsidRPr="00AD2ABB">
          <w:rPr>
            <w:bCs/>
            <w:noProof/>
            <w:sz w:val="24"/>
            <w:szCs w:val="24"/>
            <w:rPrChange w:id="1780" w:author="Jill Boyce" w:date="2018-04-13T09:22:00Z">
              <w:rPr>
                <w:b/>
                <w:bCs/>
                <w:noProof/>
                <w:sz w:val="24"/>
                <w:szCs w:val="24"/>
              </w:rPr>
            </w:rPrChange>
          </w:rPr>
          <w:t>_idx</w:t>
        </w:r>
      </w:ins>
      <w:proofErr w:type="gramStart"/>
      <w:ins w:id="1781" w:author="Jill Boyce" w:date="2018-04-16T20:59:00Z">
        <w:r w:rsidR="000E0380">
          <w:rPr>
            <w:noProof/>
            <w:sz w:val="24"/>
            <w:szCs w:val="24"/>
          </w:rPr>
          <w:t>[</w:t>
        </w:r>
        <w:r w:rsidR="000E0380" w:rsidRPr="007C2158">
          <w:rPr>
            <w:bCs/>
          </w:rPr>
          <w:t> </w:t>
        </w:r>
        <w:r w:rsidR="000E0380">
          <w:rPr>
            <w:noProof/>
            <w:sz w:val="24"/>
            <w:szCs w:val="24"/>
          </w:rPr>
          <w:t>i</w:t>
        </w:r>
        <w:proofErr w:type="gramEnd"/>
        <w:r w:rsidR="000E0380" w:rsidRPr="007C2158">
          <w:rPr>
            <w:bCs/>
          </w:rPr>
          <w:t> </w:t>
        </w:r>
        <w:r w:rsidR="000E0380">
          <w:rPr>
            <w:noProof/>
            <w:sz w:val="24"/>
            <w:szCs w:val="24"/>
          </w:rPr>
          <w:t>]</w:t>
        </w:r>
        <w:r w:rsidR="000E0380">
          <w:rPr>
            <w:b/>
            <w:bCs/>
            <w:noProof/>
            <w:sz w:val="24"/>
            <w:szCs w:val="24"/>
          </w:rPr>
          <w:t xml:space="preserve"> </w:t>
        </w:r>
      </w:ins>
      <w:ins w:id="1782" w:author="Jill Boyce" w:date="2018-04-13T09:20:00Z">
        <w:r w:rsidR="00A24C4D" w:rsidRPr="00AD2ABB">
          <w:rPr>
            <w:bCs/>
            <w:noProof/>
            <w:sz w:val="24"/>
            <w:szCs w:val="24"/>
            <w:rPrChange w:id="1783" w:author="Jill Boyce" w:date="2018-04-13T09:22:00Z">
              <w:rPr>
                <w:b/>
                <w:bCs/>
                <w:noProof/>
                <w:sz w:val="24"/>
                <w:szCs w:val="24"/>
              </w:rPr>
            </w:rPrChange>
          </w:rPr>
          <w:t>shall be in the range of 0 to 255.</w:t>
        </w:r>
      </w:ins>
    </w:p>
    <w:p w14:paraId="5F30DEC6" w14:textId="40BB3C59" w:rsidR="001023F7" w:rsidRPr="007C2158" w:rsidRDefault="001023F7" w:rsidP="001023F7">
      <w:pPr>
        <w:rPr>
          <w:bCs/>
          <w:noProof/>
          <w:sz w:val="24"/>
          <w:szCs w:val="24"/>
        </w:rPr>
      </w:pPr>
      <w:del w:id="1784" w:author="Guruvareddiar, Palanivel" w:date="2018-04-14T11:23:00Z">
        <w:r w:rsidRPr="007C2158" w:rsidDel="008D3FFA">
          <w:rPr>
            <w:b/>
            <w:noProof/>
            <w:sz w:val="24"/>
            <w:szCs w:val="24"/>
          </w:rPr>
          <w:delText>object_tracking</w:delText>
        </w:r>
      </w:del>
      <w:ins w:id="1785" w:author="Guruvareddiar, Palanivel" w:date="2018-04-16T10:09:00Z">
        <w:r w:rsidR="003F107F">
          <w:rPr>
            <w:b/>
            <w:noProof/>
            <w:sz w:val="24"/>
            <w:szCs w:val="24"/>
          </w:rPr>
          <w:t>ar</w:t>
        </w:r>
      </w:ins>
      <w:r w:rsidRPr="007C2158">
        <w:rPr>
          <w:b/>
          <w:noProof/>
          <w:sz w:val="24"/>
          <w:szCs w:val="24"/>
        </w:rPr>
        <w:t>_new_</w:t>
      </w:r>
      <w:del w:id="1786" w:author="Guruvareddiar, Palanivel" w:date="2018-04-14T15:07:00Z">
        <w:r w:rsidRPr="007C2158" w:rsidDel="00BE0CFD">
          <w:rPr>
            <w:b/>
            <w:noProof/>
            <w:sz w:val="24"/>
            <w:szCs w:val="24"/>
          </w:rPr>
          <w:delText>item</w:delText>
        </w:r>
      </w:del>
      <w:ins w:id="1787" w:author="Guruvareddiar, Palanivel" w:date="2018-04-14T15:07:00Z">
        <w:r w:rsidR="00BE0CFD">
          <w:rPr>
            <w:b/>
            <w:noProof/>
            <w:sz w:val="24"/>
            <w:szCs w:val="24"/>
          </w:rPr>
          <w:t>object</w:t>
        </w:r>
      </w:ins>
      <w:r w:rsidRPr="007C2158">
        <w:rPr>
          <w:b/>
          <w:noProof/>
          <w:sz w:val="24"/>
          <w:szCs w:val="24"/>
        </w:rPr>
        <w:t>_flag</w:t>
      </w:r>
      <w:del w:id="1788" w:author="Jill Boyce" w:date="2018-04-16T20:48:00Z">
        <w:r w:rsidRPr="00C513AE" w:rsidDel="00614EEC">
          <w:rPr>
            <w:bCs/>
            <w:noProof/>
            <w:sz w:val="24"/>
            <w:szCs w:val="24"/>
            <w:rPrChange w:id="1789" w:author="Guruvareddiar, Palanivel" w:date="2018-04-14T19:52:00Z">
              <w:rPr>
                <w:b/>
                <w:noProof/>
                <w:sz w:val="24"/>
                <w:szCs w:val="24"/>
              </w:rPr>
            </w:rPrChange>
          </w:rPr>
          <w:delText>[</w:delText>
        </w:r>
        <w:r w:rsidDel="00614EEC">
          <w:rPr>
            <w:b/>
            <w:noProof/>
            <w:sz w:val="24"/>
            <w:szCs w:val="24"/>
          </w:rPr>
          <w:delText xml:space="preserve"> </w:delText>
        </w:r>
      </w:del>
      <w:proofErr w:type="gramStart"/>
      <w:ins w:id="1790" w:author="Jill Boyce" w:date="2018-04-16T20:48:00Z">
        <w:r w:rsidR="00614EEC">
          <w:rPr>
            <w:bCs/>
            <w:noProof/>
            <w:sz w:val="24"/>
            <w:szCs w:val="24"/>
          </w:rPr>
          <w:t>[</w:t>
        </w:r>
      </w:ins>
      <w:ins w:id="1791" w:author="Jill Boyce" w:date="2018-04-16T21:02:00Z">
        <w:r w:rsidR="00377182" w:rsidRPr="007C2158">
          <w:rPr>
            <w:bCs/>
          </w:rPr>
          <w:t> </w:t>
        </w:r>
      </w:ins>
      <w:proofErr w:type="gramEnd"/>
      <w:del w:id="1792" w:author="Guruvareddiar, Palanivel" w:date="2018-04-14T11:23:00Z">
        <w:r w:rsidRPr="00D312C5" w:rsidDel="008D3FFA">
          <w:rPr>
            <w:noProof/>
            <w:sz w:val="24"/>
            <w:szCs w:val="24"/>
          </w:rPr>
          <w:delText>o</w:delText>
        </w:r>
        <w:r w:rsidRPr="00D312C5" w:rsidDel="008D3FFA">
          <w:rPr>
            <w:bCs/>
            <w:noProof/>
            <w:sz w:val="24"/>
            <w:szCs w:val="24"/>
          </w:rPr>
          <w:delText>b</w:delText>
        </w:r>
        <w:r w:rsidRPr="007C2158" w:rsidDel="008D3FFA">
          <w:rPr>
            <w:bCs/>
            <w:noProof/>
            <w:sz w:val="24"/>
            <w:szCs w:val="24"/>
          </w:rPr>
          <w:delText>ject_tracking</w:delText>
        </w:r>
      </w:del>
      <w:ins w:id="1793" w:author="Guruvareddiar, Palanivel" w:date="2018-04-16T10:10:00Z">
        <w:r w:rsidR="003F107F">
          <w:rPr>
            <w:noProof/>
            <w:sz w:val="24"/>
            <w:szCs w:val="24"/>
          </w:rPr>
          <w:t>ar</w:t>
        </w:r>
      </w:ins>
      <w:r w:rsidRPr="007C2158">
        <w:rPr>
          <w:bCs/>
          <w:noProof/>
          <w:sz w:val="24"/>
          <w:szCs w:val="24"/>
        </w:rPr>
        <w:t>_</w:t>
      </w:r>
      <w:del w:id="1794" w:author="Guruvareddiar, Palanivel" w:date="2018-04-14T15:07:00Z">
        <w:r w:rsidRPr="007C2158" w:rsidDel="00BE0CFD">
          <w:rPr>
            <w:bCs/>
            <w:noProof/>
            <w:sz w:val="24"/>
            <w:szCs w:val="24"/>
          </w:rPr>
          <w:delText>item</w:delText>
        </w:r>
      </w:del>
      <w:ins w:id="1795" w:author="Guruvareddiar, Palanivel" w:date="2018-04-14T15:07:00Z">
        <w:r w:rsidR="00BE0CFD">
          <w:rPr>
            <w:bCs/>
            <w:noProof/>
            <w:sz w:val="24"/>
            <w:szCs w:val="24"/>
          </w:rPr>
          <w:t>object</w:t>
        </w:r>
      </w:ins>
      <w:r w:rsidRPr="007C2158">
        <w:rPr>
          <w:bCs/>
          <w:noProof/>
          <w:sz w:val="24"/>
          <w:szCs w:val="24"/>
        </w:rPr>
        <w:t>_idx</w:t>
      </w:r>
      <w:del w:id="1796" w:author="Jill Boyce" w:date="2018-04-16T20:48:00Z">
        <w:r w:rsidR="00105117" w:rsidDel="00614EEC">
          <w:rPr>
            <w:bCs/>
            <w:noProof/>
            <w:sz w:val="24"/>
            <w:szCs w:val="24"/>
          </w:rPr>
          <w:delText xml:space="preserve">[ </w:delText>
        </w:r>
      </w:del>
      <w:ins w:id="1797" w:author="Jill Boyce" w:date="2018-04-16T20:48:00Z">
        <w:r w:rsidR="00614EEC">
          <w:rPr>
            <w:bCs/>
            <w:noProof/>
            <w:sz w:val="24"/>
            <w:szCs w:val="24"/>
          </w:rPr>
          <w:t>[</w:t>
        </w:r>
      </w:ins>
      <w:ins w:id="1798" w:author="Jill Boyce" w:date="2018-04-16T21:02:00Z">
        <w:r w:rsidR="00377182" w:rsidRPr="007C2158">
          <w:rPr>
            <w:bCs/>
          </w:rPr>
          <w:t> </w:t>
        </w:r>
      </w:ins>
      <w:r w:rsidR="00105117">
        <w:rPr>
          <w:bCs/>
          <w:noProof/>
          <w:sz w:val="24"/>
          <w:szCs w:val="24"/>
        </w:rPr>
        <w:t>i</w:t>
      </w:r>
      <w:ins w:id="1799" w:author="Jill Boyce" w:date="2018-04-16T21:02:00Z">
        <w:r w:rsidR="00377182" w:rsidRPr="007C2158">
          <w:rPr>
            <w:bCs/>
          </w:rPr>
          <w:t> </w:t>
        </w:r>
      </w:ins>
      <w:del w:id="1800" w:author="Jill Boyce" w:date="2018-04-16T20:48:00Z">
        <w:r w:rsidR="00105117" w:rsidDel="00614EEC">
          <w:rPr>
            <w:bCs/>
            <w:noProof/>
            <w:sz w:val="24"/>
            <w:szCs w:val="24"/>
          </w:rPr>
          <w:delText xml:space="preserve"> ]</w:delText>
        </w:r>
      </w:del>
      <w:ins w:id="1801" w:author="Jill Boyce" w:date="2018-04-16T20:48:00Z">
        <w:r w:rsidR="00614EEC">
          <w:rPr>
            <w:bCs/>
            <w:noProof/>
            <w:sz w:val="24"/>
            <w:szCs w:val="24"/>
          </w:rPr>
          <w:t>]</w:t>
        </w:r>
      </w:ins>
      <w:del w:id="1802" w:author="Jill Boyce" w:date="2018-04-16T20:48:00Z">
        <w:r w:rsidDel="00614EEC">
          <w:rPr>
            <w:bCs/>
            <w:noProof/>
            <w:sz w:val="24"/>
            <w:szCs w:val="24"/>
          </w:rPr>
          <w:delText xml:space="preserve"> ]</w:delText>
        </w:r>
      </w:del>
      <w:ins w:id="1803" w:author="Jill Boyce" w:date="2018-04-16T20:48:00Z">
        <w:r w:rsidR="00614EEC">
          <w:rPr>
            <w:bCs/>
            <w:noProof/>
            <w:sz w:val="24"/>
            <w:szCs w:val="24"/>
          </w:rPr>
          <w:t>]</w:t>
        </w:r>
      </w:ins>
      <w:r w:rsidRPr="007C2158">
        <w:rPr>
          <w:b/>
          <w:noProof/>
          <w:sz w:val="24"/>
          <w:szCs w:val="24"/>
        </w:rPr>
        <w:t xml:space="preserve"> </w:t>
      </w:r>
      <w:r w:rsidRPr="007C2158">
        <w:rPr>
          <w:bCs/>
          <w:noProof/>
          <w:sz w:val="24"/>
          <w:szCs w:val="24"/>
        </w:rPr>
        <w:t>equal to 1 indicates that the corresponding object was not represented in ea</w:t>
      </w:r>
      <w:r w:rsidRPr="00FB2C9C">
        <w:rPr>
          <w:bCs/>
          <w:noProof/>
          <w:sz w:val="24"/>
          <w:szCs w:val="24"/>
        </w:rPr>
        <w:t>r</w:t>
      </w:r>
      <w:r w:rsidRPr="007C2158">
        <w:rPr>
          <w:bCs/>
          <w:noProof/>
          <w:sz w:val="24"/>
          <w:szCs w:val="24"/>
        </w:rPr>
        <w:t xml:space="preserve">lier </w:t>
      </w:r>
      <w:del w:id="1804" w:author="Guruvareddiar, Palanivel" w:date="2018-04-14T16:12:00Z">
        <w:r w:rsidDel="002F0524">
          <w:rPr>
            <w:bCs/>
            <w:noProof/>
            <w:sz w:val="24"/>
            <w:szCs w:val="24"/>
          </w:rPr>
          <w:delText xml:space="preserve">object tracking </w:delText>
        </w:r>
        <w:r w:rsidRPr="007C2158" w:rsidDel="002F0524">
          <w:rPr>
            <w:bCs/>
            <w:noProof/>
            <w:sz w:val="24"/>
            <w:szCs w:val="24"/>
          </w:rPr>
          <w:delText>SEI messages</w:delText>
        </w:r>
      </w:del>
      <w:ins w:id="1805" w:author="Guruvareddiar, Palanivel" w:date="2018-04-16T11:16:00Z">
        <w:r w:rsidR="00655EB3">
          <w:rPr>
            <w:bCs/>
            <w:noProof/>
            <w:sz w:val="24"/>
            <w:szCs w:val="24"/>
          </w:rPr>
          <w:t>annotated region SEI messages</w:t>
        </w:r>
      </w:ins>
      <w:r w:rsidRPr="007C2158">
        <w:rPr>
          <w:bCs/>
          <w:noProof/>
          <w:sz w:val="24"/>
          <w:szCs w:val="24"/>
        </w:rPr>
        <w:t xml:space="preserve"> within the persistance</w:t>
      </w:r>
      <w:r>
        <w:rPr>
          <w:bCs/>
          <w:noProof/>
          <w:sz w:val="24"/>
          <w:szCs w:val="24"/>
        </w:rPr>
        <w:t xml:space="preserve"> scope.</w:t>
      </w:r>
      <w:r w:rsidRPr="007C2158">
        <w:rPr>
          <w:bCs/>
          <w:noProof/>
          <w:sz w:val="24"/>
          <w:szCs w:val="24"/>
        </w:rPr>
        <w:t xml:space="preserve"> </w:t>
      </w:r>
      <w:del w:id="1806" w:author="Guruvareddiar, Palanivel" w:date="2018-04-14T11:23:00Z">
        <w:r w:rsidRPr="007C2158" w:rsidDel="008D3FFA">
          <w:rPr>
            <w:bCs/>
            <w:noProof/>
            <w:sz w:val="24"/>
            <w:szCs w:val="24"/>
          </w:rPr>
          <w:delText>object_tracking</w:delText>
        </w:r>
      </w:del>
      <w:ins w:id="1807" w:author="Guruvareddiar, Palanivel" w:date="2018-04-16T10:10:00Z">
        <w:r w:rsidR="003F107F">
          <w:rPr>
            <w:bCs/>
            <w:noProof/>
            <w:sz w:val="24"/>
            <w:szCs w:val="24"/>
          </w:rPr>
          <w:t>ar</w:t>
        </w:r>
      </w:ins>
      <w:r w:rsidRPr="007C2158">
        <w:rPr>
          <w:bCs/>
          <w:noProof/>
          <w:sz w:val="24"/>
          <w:szCs w:val="24"/>
        </w:rPr>
        <w:t>_new_</w:t>
      </w:r>
      <w:del w:id="1808" w:author="Guruvareddiar, Palanivel" w:date="2018-04-14T15:07:00Z">
        <w:r w:rsidRPr="007C2158" w:rsidDel="00BE0CFD">
          <w:rPr>
            <w:bCs/>
            <w:noProof/>
            <w:sz w:val="24"/>
            <w:szCs w:val="24"/>
          </w:rPr>
          <w:delText>item</w:delText>
        </w:r>
      </w:del>
      <w:ins w:id="1809" w:author="Guruvareddiar, Palanivel" w:date="2018-04-14T15:07:00Z">
        <w:r w:rsidR="00BE0CFD">
          <w:rPr>
            <w:bCs/>
            <w:noProof/>
            <w:sz w:val="24"/>
            <w:szCs w:val="24"/>
          </w:rPr>
          <w:t>object</w:t>
        </w:r>
      </w:ins>
      <w:r w:rsidRPr="007C2158">
        <w:rPr>
          <w:bCs/>
          <w:noProof/>
          <w:sz w:val="24"/>
          <w:szCs w:val="24"/>
        </w:rPr>
        <w:t>_flag</w:t>
      </w:r>
      <w:del w:id="1810" w:author="Jill Boyce" w:date="2018-04-16T20:48:00Z">
        <w:r w:rsidDel="00614EEC">
          <w:rPr>
            <w:bCs/>
            <w:noProof/>
            <w:sz w:val="24"/>
            <w:szCs w:val="24"/>
          </w:rPr>
          <w:delText xml:space="preserve">[ </w:delText>
        </w:r>
      </w:del>
      <w:proofErr w:type="gramStart"/>
      <w:ins w:id="1811" w:author="Jill Boyce" w:date="2018-04-16T21:02:00Z">
        <w:r w:rsidR="00377182">
          <w:rPr>
            <w:bCs/>
            <w:noProof/>
            <w:sz w:val="24"/>
            <w:szCs w:val="24"/>
          </w:rPr>
          <w:t>[</w:t>
        </w:r>
        <w:r w:rsidR="00377182" w:rsidRPr="007C2158">
          <w:rPr>
            <w:bCs/>
          </w:rPr>
          <w:t> </w:t>
        </w:r>
        <w:r w:rsidR="00377182">
          <w:rPr>
            <w:noProof/>
            <w:sz w:val="24"/>
            <w:szCs w:val="24"/>
          </w:rPr>
          <w:t>ar</w:t>
        </w:r>
        <w:proofErr w:type="gramEnd"/>
        <w:r w:rsidR="00377182" w:rsidRPr="007C2158">
          <w:rPr>
            <w:bCs/>
            <w:noProof/>
            <w:sz w:val="24"/>
            <w:szCs w:val="24"/>
          </w:rPr>
          <w:t>_</w:t>
        </w:r>
        <w:r w:rsidR="00377182">
          <w:rPr>
            <w:bCs/>
            <w:noProof/>
            <w:sz w:val="24"/>
            <w:szCs w:val="24"/>
          </w:rPr>
          <w:t>object</w:t>
        </w:r>
        <w:r w:rsidR="00377182" w:rsidRPr="007C2158">
          <w:rPr>
            <w:bCs/>
            <w:noProof/>
            <w:sz w:val="24"/>
            <w:szCs w:val="24"/>
          </w:rPr>
          <w:t>_idx</w:t>
        </w:r>
        <w:r w:rsidR="00377182">
          <w:rPr>
            <w:bCs/>
            <w:noProof/>
            <w:sz w:val="24"/>
            <w:szCs w:val="24"/>
          </w:rPr>
          <w:t>[</w:t>
        </w:r>
        <w:r w:rsidR="00377182" w:rsidRPr="007C2158">
          <w:rPr>
            <w:bCs/>
          </w:rPr>
          <w:t> </w:t>
        </w:r>
        <w:r w:rsidR="00377182">
          <w:rPr>
            <w:bCs/>
            <w:noProof/>
            <w:sz w:val="24"/>
            <w:szCs w:val="24"/>
          </w:rPr>
          <w:t>i</w:t>
        </w:r>
        <w:r w:rsidR="00377182" w:rsidRPr="007C2158">
          <w:rPr>
            <w:bCs/>
          </w:rPr>
          <w:t> </w:t>
        </w:r>
        <w:r w:rsidR="00377182">
          <w:rPr>
            <w:bCs/>
            <w:noProof/>
            <w:sz w:val="24"/>
            <w:szCs w:val="24"/>
          </w:rPr>
          <w:t>]]</w:t>
        </w:r>
        <w:r w:rsidR="00377182" w:rsidRPr="007C2158">
          <w:rPr>
            <w:b/>
            <w:noProof/>
            <w:sz w:val="24"/>
            <w:szCs w:val="24"/>
          </w:rPr>
          <w:t xml:space="preserve"> </w:t>
        </w:r>
      </w:ins>
      <w:del w:id="1812" w:author="Jill Boyce" w:date="2018-04-16T21:02:00Z">
        <w:r w:rsidDel="00377182">
          <w:rPr>
            <w:bCs/>
            <w:noProof/>
            <w:sz w:val="24"/>
            <w:szCs w:val="24"/>
          </w:rPr>
          <w:delText>o</w:delText>
        </w:r>
        <w:r w:rsidRPr="007C2158" w:rsidDel="00377182">
          <w:rPr>
            <w:bCs/>
            <w:noProof/>
            <w:sz w:val="24"/>
            <w:szCs w:val="24"/>
          </w:rPr>
          <w:delText>bject_tracking</w:delText>
        </w:r>
      </w:del>
      <w:ins w:id="1813" w:author="Guruvareddiar, Palanivel" w:date="2018-04-16T10:10:00Z">
        <w:del w:id="1814" w:author="Jill Boyce" w:date="2018-04-16T21:02:00Z">
          <w:r w:rsidR="003F107F" w:rsidDel="00377182">
            <w:rPr>
              <w:bCs/>
              <w:noProof/>
              <w:sz w:val="24"/>
              <w:szCs w:val="24"/>
            </w:rPr>
            <w:delText>ar</w:delText>
          </w:r>
        </w:del>
      </w:ins>
      <w:del w:id="1815" w:author="Jill Boyce" w:date="2018-04-16T21:02:00Z">
        <w:r w:rsidRPr="007C2158" w:rsidDel="00377182">
          <w:rPr>
            <w:bCs/>
            <w:noProof/>
            <w:sz w:val="24"/>
            <w:szCs w:val="24"/>
          </w:rPr>
          <w:delText>_item</w:delText>
        </w:r>
      </w:del>
      <w:ins w:id="1816" w:author="Guruvareddiar, Palanivel" w:date="2018-04-14T15:07:00Z">
        <w:del w:id="1817" w:author="Jill Boyce" w:date="2018-04-16T21:02:00Z">
          <w:r w:rsidR="00BE0CFD" w:rsidDel="00377182">
            <w:rPr>
              <w:bCs/>
              <w:noProof/>
              <w:sz w:val="24"/>
              <w:szCs w:val="24"/>
            </w:rPr>
            <w:delText>object</w:delText>
          </w:r>
        </w:del>
      </w:ins>
      <w:del w:id="1818" w:author="Jill Boyce" w:date="2018-04-16T21:02:00Z">
        <w:r w:rsidRPr="007C2158" w:rsidDel="00377182">
          <w:rPr>
            <w:bCs/>
            <w:noProof/>
            <w:sz w:val="24"/>
            <w:szCs w:val="24"/>
          </w:rPr>
          <w:delText>_idx</w:delText>
        </w:r>
      </w:del>
      <w:del w:id="1819" w:author="Jill Boyce" w:date="2018-04-16T20:48:00Z">
        <w:r w:rsidR="00105117" w:rsidDel="00614EEC">
          <w:rPr>
            <w:bCs/>
            <w:noProof/>
            <w:sz w:val="24"/>
            <w:szCs w:val="24"/>
          </w:rPr>
          <w:delText xml:space="preserve">[ </w:delText>
        </w:r>
      </w:del>
      <w:del w:id="1820" w:author="Jill Boyce" w:date="2018-04-16T21:02:00Z">
        <w:r w:rsidR="00105117" w:rsidDel="00377182">
          <w:rPr>
            <w:bCs/>
            <w:noProof/>
            <w:sz w:val="24"/>
            <w:szCs w:val="24"/>
          </w:rPr>
          <w:delText>i</w:delText>
        </w:r>
      </w:del>
      <w:del w:id="1821" w:author="Jill Boyce" w:date="2018-04-16T20:48:00Z">
        <w:r w:rsidR="00105117" w:rsidDel="00614EEC">
          <w:rPr>
            <w:bCs/>
            <w:noProof/>
            <w:sz w:val="24"/>
            <w:szCs w:val="24"/>
          </w:rPr>
          <w:delText xml:space="preserve"> ]</w:delText>
        </w:r>
        <w:r w:rsidDel="00614EEC">
          <w:rPr>
            <w:bCs/>
            <w:noProof/>
            <w:sz w:val="24"/>
            <w:szCs w:val="24"/>
          </w:rPr>
          <w:delText xml:space="preserve"> ]</w:delText>
        </w:r>
      </w:del>
      <w:del w:id="1822" w:author="Jill Boyce" w:date="2018-04-16T21:02:00Z">
        <w:r w:rsidRPr="007C2158" w:rsidDel="00377182">
          <w:rPr>
            <w:bCs/>
            <w:noProof/>
            <w:sz w:val="24"/>
            <w:szCs w:val="24"/>
          </w:rPr>
          <w:delText xml:space="preserve"> </w:delText>
        </w:r>
      </w:del>
      <w:r w:rsidRPr="007C2158">
        <w:rPr>
          <w:bCs/>
          <w:noProof/>
          <w:sz w:val="24"/>
          <w:szCs w:val="24"/>
        </w:rPr>
        <w:t xml:space="preserve">equal to 0 indicates that the corresponding object was </w:t>
      </w:r>
      <w:r w:rsidRPr="00343B63">
        <w:rPr>
          <w:bCs/>
          <w:noProof/>
          <w:sz w:val="24"/>
          <w:szCs w:val="24"/>
        </w:rPr>
        <w:t xml:space="preserve">represented in earlier </w:t>
      </w:r>
      <w:del w:id="1823" w:author="Guruvareddiar, Palanivel" w:date="2018-04-14T16:12:00Z">
        <w:r w:rsidDel="002F0524">
          <w:rPr>
            <w:bCs/>
            <w:noProof/>
            <w:sz w:val="24"/>
            <w:szCs w:val="24"/>
          </w:rPr>
          <w:delText xml:space="preserve">object tracking </w:delText>
        </w:r>
        <w:r w:rsidRPr="00343B63" w:rsidDel="002F0524">
          <w:rPr>
            <w:bCs/>
            <w:noProof/>
            <w:sz w:val="24"/>
            <w:szCs w:val="24"/>
          </w:rPr>
          <w:delText>SEI messages</w:delText>
        </w:r>
      </w:del>
      <w:ins w:id="1824" w:author="Guruvareddiar, Palanivel" w:date="2018-04-16T11:16:00Z">
        <w:r w:rsidR="00655EB3">
          <w:rPr>
            <w:bCs/>
            <w:noProof/>
            <w:sz w:val="24"/>
            <w:szCs w:val="24"/>
          </w:rPr>
          <w:t>annotated region SEI messages</w:t>
        </w:r>
      </w:ins>
      <w:r w:rsidRPr="00343B63">
        <w:rPr>
          <w:bCs/>
          <w:noProof/>
          <w:sz w:val="24"/>
          <w:szCs w:val="24"/>
        </w:rPr>
        <w:t xml:space="preserve"> within the persistance</w:t>
      </w:r>
      <w:r>
        <w:rPr>
          <w:bCs/>
          <w:noProof/>
          <w:sz w:val="24"/>
          <w:szCs w:val="24"/>
        </w:rPr>
        <w:t xml:space="preserve"> scope</w:t>
      </w:r>
      <w:r w:rsidRPr="007C2158">
        <w:rPr>
          <w:bCs/>
          <w:noProof/>
          <w:sz w:val="24"/>
          <w:szCs w:val="24"/>
        </w:rPr>
        <w:t>.</w:t>
      </w:r>
    </w:p>
    <w:p w14:paraId="70DF3EA6" w14:textId="70BAB96F" w:rsidR="001023F7" w:rsidRPr="007C2158" w:rsidRDefault="001023F7" w:rsidP="001023F7">
      <w:pPr>
        <w:rPr>
          <w:bCs/>
          <w:noProof/>
          <w:sz w:val="24"/>
          <w:szCs w:val="24"/>
        </w:rPr>
      </w:pPr>
      <w:del w:id="1825" w:author="Guruvareddiar, Palanivel" w:date="2018-04-14T11:23:00Z">
        <w:r w:rsidRPr="007C2158" w:rsidDel="008D3FFA">
          <w:rPr>
            <w:b/>
            <w:bCs/>
            <w:noProof/>
            <w:sz w:val="24"/>
            <w:szCs w:val="24"/>
          </w:rPr>
          <w:delText>object_tracking</w:delText>
        </w:r>
      </w:del>
      <w:ins w:id="1826" w:author="Guruvareddiar, Palanivel" w:date="2018-04-16T10:10:00Z">
        <w:r w:rsidR="003F107F">
          <w:rPr>
            <w:b/>
            <w:bCs/>
            <w:noProof/>
            <w:sz w:val="24"/>
            <w:szCs w:val="24"/>
          </w:rPr>
          <w:t>ar</w:t>
        </w:r>
      </w:ins>
      <w:r w:rsidRPr="007C2158">
        <w:rPr>
          <w:b/>
          <w:bCs/>
          <w:noProof/>
          <w:sz w:val="24"/>
          <w:szCs w:val="24"/>
        </w:rPr>
        <w:t>_</w:t>
      </w:r>
      <w:del w:id="1827" w:author="Guruvareddiar, Palanivel" w:date="2018-04-14T15:08:00Z">
        <w:r w:rsidRPr="007C2158" w:rsidDel="00BE0CFD">
          <w:rPr>
            <w:b/>
            <w:bCs/>
            <w:noProof/>
            <w:sz w:val="24"/>
            <w:szCs w:val="24"/>
          </w:rPr>
          <w:delText>item</w:delText>
        </w:r>
      </w:del>
      <w:ins w:id="1828" w:author="Guruvareddiar, Palanivel" w:date="2018-04-14T15:08:00Z">
        <w:r w:rsidR="00BE0CFD">
          <w:rPr>
            <w:b/>
            <w:bCs/>
            <w:noProof/>
            <w:sz w:val="24"/>
            <w:szCs w:val="24"/>
          </w:rPr>
          <w:t>object</w:t>
        </w:r>
      </w:ins>
      <w:r w:rsidRPr="007C2158">
        <w:rPr>
          <w:b/>
          <w:bCs/>
          <w:noProof/>
          <w:sz w:val="24"/>
          <w:szCs w:val="24"/>
        </w:rPr>
        <w:t>_</w:t>
      </w:r>
      <w:r w:rsidRPr="007C2158">
        <w:rPr>
          <w:b/>
          <w:noProof/>
          <w:sz w:val="24"/>
          <w:szCs w:val="24"/>
        </w:rPr>
        <w:t>bounding_box_update_flag</w:t>
      </w:r>
      <w:del w:id="1829" w:author="Jill Boyce" w:date="2018-04-16T20:48:00Z">
        <w:r w:rsidDel="00614EEC">
          <w:rPr>
            <w:bCs/>
            <w:noProof/>
            <w:sz w:val="24"/>
            <w:szCs w:val="24"/>
          </w:rPr>
          <w:delText xml:space="preserve">[ </w:delText>
        </w:r>
      </w:del>
      <w:proofErr w:type="gramStart"/>
      <w:ins w:id="1830" w:author="Jill Boyce" w:date="2018-04-16T21:03:00Z">
        <w:r w:rsidR="00377182">
          <w:rPr>
            <w:bCs/>
            <w:noProof/>
            <w:sz w:val="24"/>
            <w:szCs w:val="24"/>
          </w:rPr>
          <w:t>[</w:t>
        </w:r>
        <w:r w:rsidR="00377182" w:rsidRPr="007C2158">
          <w:rPr>
            <w:bCs/>
          </w:rPr>
          <w:t> </w:t>
        </w:r>
        <w:r w:rsidR="00377182">
          <w:rPr>
            <w:noProof/>
            <w:sz w:val="24"/>
            <w:szCs w:val="24"/>
          </w:rPr>
          <w:t>ar</w:t>
        </w:r>
        <w:proofErr w:type="gramEnd"/>
        <w:r w:rsidR="00377182" w:rsidRPr="007C2158">
          <w:rPr>
            <w:bCs/>
            <w:noProof/>
            <w:sz w:val="24"/>
            <w:szCs w:val="24"/>
          </w:rPr>
          <w:t>_</w:t>
        </w:r>
        <w:r w:rsidR="00377182">
          <w:rPr>
            <w:bCs/>
            <w:noProof/>
            <w:sz w:val="24"/>
            <w:szCs w:val="24"/>
          </w:rPr>
          <w:t>object</w:t>
        </w:r>
        <w:r w:rsidR="00377182" w:rsidRPr="007C2158">
          <w:rPr>
            <w:bCs/>
            <w:noProof/>
            <w:sz w:val="24"/>
            <w:szCs w:val="24"/>
          </w:rPr>
          <w:t>_idx</w:t>
        </w:r>
        <w:r w:rsidR="00377182">
          <w:rPr>
            <w:bCs/>
            <w:noProof/>
            <w:sz w:val="24"/>
            <w:szCs w:val="24"/>
          </w:rPr>
          <w:t>[</w:t>
        </w:r>
        <w:r w:rsidR="00377182" w:rsidRPr="007C2158">
          <w:rPr>
            <w:bCs/>
          </w:rPr>
          <w:t> </w:t>
        </w:r>
        <w:r w:rsidR="00377182">
          <w:rPr>
            <w:bCs/>
            <w:noProof/>
            <w:sz w:val="24"/>
            <w:szCs w:val="24"/>
          </w:rPr>
          <w:t>i</w:t>
        </w:r>
        <w:r w:rsidR="00377182" w:rsidRPr="007C2158">
          <w:rPr>
            <w:bCs/>
          </w:rPr>
          <w:t> </w:t>
        </w:r>
        <w:r w:rsidR="00377182">
          <w:rPr>
            <w:bCs/>
            <w:noProof/>
            <w:sz w:val="24"/>
            <w:szCs w:val="24"/>
          </w:rPr>
          <w:t>]]</w:t>
        </w:r>
        <w:r w:rsidR="00377182" w:rsidRPr="007C2158">
          <w:rPr>
            <w:b/>
            <w:noProof/>
            <w:sz w:val="24"/>
            <w:szCs w:val="24"/>
          </w:rPr>
          <w:t xml:space="preserve"> </w:t>
        </w:r>
      </w:ins>
      <w:del w:id="1831" w:author="Jill Boyce" w:date="2018-04-16T21:03:00Z">
        <w:r w:rsidDel="00377182">
          <w:rPr>
            <w:bCs/>
            <w:noProof/>
            <w:sz w:val="24"/>
            <w:szCs w:val="24"/>
          </w:rPr>
          <w:delText>o</w:delText>
        </w:r>
        <w:r w:rsidRPr="007C2158" w:rsidDel="00377182">
          <w:rPr>
            <w:bCs/>
            <w:noProof/>
            <w:sz w:val="24"/>
            <w:szCs w:val="24"/>
          </w:rPr>
          <w:delText>bject_tracking</w:delText>
        </w:r>
      </w:del>
      <w:ins w:id="1832" w:author="Guruvareddiar, Palanivel" w:date="2018-04-16T10:10:00Z">
        <w:del w:id="1833" w:author="Jill Boyce" w:date="2018-04-16T21:03:00Z">
          <w:r w:rsidR="003F107F" w:rsidDel="00377182">
            <w:rPr>
              <w:bCs/>
              <w:noProof/>
              <w:sz w:val="24"/>
              <w:szCs w:val="24"/>
            </w:rPr>
            <w:delText>ar</w:delText>
          </w:r>
        </w:del>
      </w:ins>
      <w:del w:id="1834" w:author="Jill Boyce" w:date="2018-04-16T21:03:00Z">
        <w:r w:rsidRPr="007C2158" w:rsidDel="00377182">
          <w:rPr>
            <w:bCs/>
            <w:noProof/>
            <w:sz w:val="24"/>
            <w:szCs w:val="24"/>
          </w:rPr>
          <w:delText>_item</w:delText>
        </w:r>
      </w:del>
      <w:ins w:id="1835" w:author="Guruvareddiar, Palanivel" w:date="2018-04-14T15:08:00Z">
        <w:del w:id="1836" w:author="Jill Boyce" w:date="2018-04-16T21:03:00Z">
          <w:r w:rsidR="00BE0CFD" w:rsidDel="00377182">
            <w:rPr>
              <w:bCs/>
              <w:noProof/>
              <w:sz w:val="24"/>
              <w:szCs w:val="24"/>
            </w:rPr>
            <w:delText>object</w:delText>
          </w:r>
        </w:del>
      </w:ins>
      <w:del w:id="1837" w:author="Jill Boyce" w:date="2018-04-16T21:03:00Z">
        <w:r w:rsidRPr="007C2158" w:rsidDel="00377182">
          <w:rPr>
            <w:bCs/>
            <w:noProof/>
            <w:sz w:val="24"/>
            <w:szCs w:val="24"/>
          </w:rPr>
          <w:delText>_idx</w:delText>
        </w:r>
      </w:del>
      <w:del w:id="1838" w:author="Jill Boyce" w:date="2018-04-16T20:48:00Z">
        <w:r w:rsidR="00105117" w:rsidDel="00614EEC">
          <w:rPr>
            <w:bCs/>
            <w:noProof/>
            <w:sz w:val="24"/>
            <w:szCs w:val="24"/>
          </w:rPr>
          <w:delText xml:space="preserve">[ </w:delText>
        </w:r>
      </w:del>
      <w:del w:id="1839" w:author="Jill Boyce" w:date="2018-04-16T21:03:00Z">
        <w:r w:rsidR="00105117" w:rsidDel="00377182">
          <w:rPr>
            <w:bCs/>
            <w:noProof/>
            <w:sz w:val="24"/>
            <w:szCs w:val="24"/>
          </w:rPr>
          <w:delText>i</w:delText>
        </w:r>
      </w:del>
      <w:del w:id="1840" w:author="Jill Boyce" w:date="2018-04-16T20:48:00Z">
        <w:r w:rsidR="00105117" w:rsidDel="00614EEC">
          <w:rPr>
            <w:bCs/>
            <w:noProof/>
            <w:sz w:val="24"/>
            <w:szCs w:val="24"/>
          </w:rPr>
          <w:delText xml:space="preserve"> ]</w:delText>
        </w:r>
        <w:r w:rsidDel="00614EEC">
          <w:rPr>
            <w:bCs/>
            <w:noProof/>
            <w:sz w:val="24"/>
            <w:szCs w:val="24"/>
          </w:rPr>
          <w:delText xml:space="preserve"> ]</w:delText>
        </w:r>
      </w:del>
      <w:del w:id="1841" w:author="Jill Boyce" w:date="2018-04-16T21:03:00Z">
        <w:r w:rsidRPr="007C2158" w:rsidDel="00377182">
          <w:rPr>
            <w:bCs/>
            <w:sz w:val="24"/>
            <w:szCs w:val="24"/>
          </w:rPr>
          <w:delText> </w:delText>
        </w:r>
      </w:del>
      <w:r w:rsidRPr="007C2158">
        <w:rPr>
          <w:bCs/>
          <w:noProof/>
          <w:sz w:val="24"/>
          <w:szCs w:val="24"/>
        </w:rPr>
        <w:t>equal to 1 indicates that the bounding box of the corresponding object has been changed</w:t>
      </w:r>
      <w:r>
        <w:rPr>
          <w:bCs/>
          <w:noProof/>
          <w:sz w:val="24"/>
          <w:szCs w:val="24"/>
        </w:rPr>
        <w:t xml:space="preserve"> from the values represented in earlier </w:t>
      </w:r>
      <w:del w:id="1842" w:author="Guruvareddiar, Palanivel" w:date="2018-04-14T16:13:00Z">
        <w:r w:rsidDel="002F0524">
          <w:rPr>
            <w:bCs/>
            <w:noProof/>
            <w:sz w:val="24"/>
            <w:szCs w:val="24"/>
          </w:rPr>
          <w:delText>object tracking SEI messages</w:delText>
        </w:r>
      </w:del>
      <w:ins w:id="1843" w:author="Guruvareddiar, Palanivel" w:date="2018-04-16T11:16:00Z">
        <w:r w:rsidR="00655EB3">
          <w:rPr>
            <w:bCs/>
            <w:noProof/>
            <w:sz w:val="24"/>
            <w:szCs w:val="24"/>
          </w:rPr>
          <w:t xml:space="preserve">annotated </w:t>
        </w:r>
        <w:r w:rsidR="00655EB3">
          <w:rPr>
            <w:bCs/>
            <w:noProof/>
            <w:sz w:val="24"/>
            <w:szCs w:val="24"/>
          </w:rPr>
          <w:lastRenderedPageBreak/>
          <w:t>region SEI messages</w:t>
        </w:r>
      </w:ins>
      <w:r>
        <w:rPr>
          <w:bCs/>
          <w:noProof/>
          <w:sz w:val="24"/>
          <w:szCs w:val="24"/>
        </w:rPr>
        <w:t xml:space="preserve"> within the persistance scope</w:t>
      </w:r>
      <w:r w:rsidRPr="007C2158">
        <w:rPr>
          <w:bCs/>
          <w:noProof/>
          <w:sz w:val="24"/>
          <w:szCs w:val="24"/>
        </w:rPr>
        <w:t xml:space="preserve">.  </w:t>
      </w:r>
      <w:del w:id="1844" w:author="Guruvareddiar, Palanivel" w:date="2018-04-14T11:23:00Z">
        <w:r w:rsidRPr="007C2158" w:rsidDel="008D3FFA">
          <w:rPr>
            <w:bCs/>
            <w:noProof/>
            <w:sz w:val="24"/>
            <w:szCs w:val="24"/>
          </w:rPr>
          <w:delText>object_tracking</w:delText>
        </w:r>
      </w:del>
      <w:ins w:id="1845" w:author="Guruvareddiar, Palanivel" w:date="2018-04-16T10:10:00Z">
        <w:r w:rsidR="003F107F">
          <w:rPr>
            <w:bCs/>
            <w:noProof/>
            <w:sz w:val="24"/>
            <w:szCs w:val="24"/>
          </w:rPr>
          <w:t>ar</w:t>
        </w:r>
      </w:ins>
      <w:r w:rsidRPr="007C2158">
        <w:rPr>
          <w:bCs/>
          <w:noProof/>
          <w:sz w:val="24"/>
          <w:szCs w:val="24"/>
        </w:rPr>
        <w:t>_</w:t>
      </w:r>
      <w:ins w:id="1846" w:author="Guruvareddiar, Palanivel" w:date="2018-04-14T15:14:00Z">
        <w:r w:rsidR="00A57EA3">
          <w:rPr>
            <w:bCs/>
            <w:noProof/>
            <w:sz w:val="24"/>
            <w:szCs w:val="24"/>
          </w:rPr>
          <w:t>object</w:t>
        </w:r>
      </w:ins>
      <w:del w:id="1847" w:author="Guruvareddiar, Palanivel" w:date="2018-04-14T15:14:00Z">
        <w:r w:rsidRPr="007C2158" w:rsidDel="00A57EA3">
          <w:rPr>
            <w:bCs/>
            <w:noProof/>
            <w:sz w:val="24"/>
            <w:szCs w:val="24"/>
          </w:rPr>
          <w:delText>item</w:delText>
        </w:r>
      </w:del>
      <w:r w:rsidRPr="007C2158">
        <w:rPr>
          <w:bCs/>
          <w:noProof/>
          <w:sz w:val="24"/>
          <w:szCs w:val="24"/>
        </w:rPr>
        <w:t>_</w:t>
      </w:r>
      <w:r>
        <w:rPr>
          <w:bCs/>
          <w:noProof/>
          <w:sz w:val="24"/>
          <w:szCs w:val="24"/>
        </w:rPr>
        <w:t>bounding_box_update</w:t>
      </w:r>
      <w:del w:id="1848" w:author="Guruvareddiar, Palanivel" w:date="2018-04-14T15:08:00Z">
        <w:r w:rsidDel="00BE0CFD">
          <w:rPr>
            <w:bCs/>
            <w:noProof/>
            <w:sz w:val="24"/>
            <w:szCs w:val="24"/>
          </w:rPr>
          <w:delText xml:space="preserve">[ </w:delText>
        </w:r>
      </w:del>
      <w:del w:id="1849" w:author="Guruvareddiar, Palanivel" w:date="2018-04-14T11:23:00Z">
        <w:r w:rsidDel="008D3FFA">
          <w:rPr>
            <w:bCs/>
            <w:noProof/>
            <w:sz w:val="24"/>
            <w:szCs w:val="24"/>
          </w:rPr>
          <w:delText>o</w:delText>
        </w:r>
        <w:r w:rsidRPr="007C2158" w:rsidDel="008D3FFA">
          <w:rPr>
            <w:bCs/>
            <w:noProof/>
            <w:sz w:val="24"/>
            <w:szCs w:val="24"/>
          </w:rPr>
          <w:delText>bject_tracking</w:delText>
        </w:r>
      </w:del>
      <w:del w:id="1850" w:author="Guruvareddiar, Palanivel" w:date="2018-04-14T15:08:00Z">
        <w:r w:rsidRPr="007C2158" w:rsidDel="00BE0CFD">
          <w:rPr>
            <w:bCs/>
            <w:noProof/>
            <w:sz w:val="24"/>
            <w:szCs w:val="24"/>
          </w:rPr>
          <w:delText>_item_idx</w:delText>
        </w:r>
        <w:r w:rsidR="00105117" w:rsidDel="00BE0CFD">
          <w:rPr>
            <w:bCs/>
            <w:noProof/>
            <w:sz w:val="24"/>
            <w:szCs w:val="24"/>
          </w:rPr>
          <w:delText>[ i ]</w:delText>
        </w:r>
        <w:r w:rsidDel="00BE0CFD">
          <w:rPr>
            <w:bCs/>
            <w:noProof/>
            <w:sz w:val="24"/>
            <w:szCs w:val="24"/>
          </w:rPr>
          <w:delText xml:space="preserve"> ]</w:delText>
        </w:r>
      </w:del>
      <w:r w:rsidRPr="007C2158">
        <w:rPr>
          <w:bCs/>
          <w:noProof/>
          <w:sz w:val="24"/>
          <w:szCs w:val="24"/>
        </w:rPr>
        <w:t>_flag</w:t>
      </w:r>
      <w:ins w:id="1851" w:author="Guruvareddiar, Palanivel" w:date="2018-04-14T15:08:00Z">
        <w:del w:id="1852" w:author="Jill Boyce" w:date="2018-04-16T20:48:00Z">
          <w:r w:rsidR="00BE0CFD" w:rsidDel="00614EEC">
            <w:rPr>
              <w:bCs/>
              <w:noProof/>
              <w:sz w:val="24"/>
              <w:szCs w:val="24"/>
            </w:rPr>
            <w:delText>[</w:delText>
          </w:r>
        </w:del>
      </w:ins>
      <w:proofErr w:type="gramStart"/>
      <w:ins w:id="1853" w:author="Jill Boyce" w:date="2018-04-16T21:03:00Z">
        <w:r w:rsidR="00377182">
          <w:rPr>
            <w:bCs/>
            <w:noProof/>
            <w:sz w:val="24"/>
            <w:szCs w:val="24"/>
          </w:rPr>
          <w:t>[</w:t>
        </w:r>
        <w:r w:rsidR="00377182" w:rsidRPr="007C2158">
          <w:rPr>
            <w:bCs/>
          </w:rPr>
          <w:t> </w:t>
        </w:r>
        <w:r w:rsidR="00377182">
          <w:rPr>
            <w:noProof/>
            <w:sz w:val="24"/>
            <w:szCs w:val="24"/>
          </w:rPr>
          <w:t>ar</w:t>
        </w:r>
        <w:proofErr w:type="gramEnd"/>
        <w:r w:rsidR="00377182" w:rsidRPr="007C2158">
          <w:rPr>
            <w:bCs/>
            <w:noProof/>
            <w:sz w:val="24"/>
            <w:szCs w:val="24"/>
          </w:rPr>
          <w:t>_</w:t>
        </w:r>
        <w:r w:rsidR="00377182">
          <w:rPr>
            <w:bCs/>
            <w:noProof/>
            <w:sz w:val="24"/>
            <w:szCs w:val="24"/>
          </w:rPr>
          <w:t>object</w:t>
        </w:r>
        <w:r w:rsidR="00377182" w:rsidRPr="007C2158">
          <w:rPr>
            <w:bCs/>
            <w:noProof/>
            <w:sz w:val="24"/>
            <w:szCs w:val="24"/>
          </w:rPr>
          <w:t>_idx</w:t>
        </w:r>
        <w:r w:rsidR="00377182">
          <w:rPr>
            <w:bCs/>
            <w:noProof/>
            <w:sz w:val="24"/>
            <w:szCs w:val="24"/>
          </w:rPr>
          <w:t>[</w:t>
        </w:r>
        <w:r w:rsidR="00377182" w:rsidRPr="007C2158">
          <w:rPr>
            <w:bCs/>
          </w:rPr>
          <w:t> </w:t>
        </w:r>
        <w:r w:rsidR="00377182">
          <w:rPr>
            <w:bCs/>
            <w:noProof/>
            <w:sz w:val="24"/>
            <w:szCs w:val="24"/>
          </w:rPr>
          <w:t>i</w:t>
        </w:r>
        <w:r w:rsidR="00377182" w:rsidRPr="007C2158">
          <w:rPr>
            <w:bCs/>
          </w:rPr>
          <w:t> </w:t>
        </w:r>
        <w:r w:rsidR="00377182">
          <w:rPr>
            <w:bCs/>
            <w:noProof/>
            <w:sz w:val="24"/>
            <w:szCs w:val="24"/>
          </w:rPr>
          <w:t>]]</w:t>
        </w:r>
        <w:r w:rsidR="00377182" w:rsidRPr="007C2158">
          <w:rPr>
            <w:b/>
            <w:noProof/>
            <w:sz w:val="24"/>
            <w:szCs w:val="24"/>
          </w:rPr>
          <w:t xml:space="preserve"> </w:t>
        </w:r>
      </w:ins>
      <w:ins w:id="1854" w:author="Guruvareddiar, Palanivel" w:date="2018-04-14T15:08:00Z">
        <w:del w:id="1855" w:author="Jill Boyce" w:date="2018-04-16T20:48:00Z">
          <w:r w:rsidR="00BE0CFD" w:rsidDel="00614EEC">
            <w:rPr>
              <w:bCs/>
              <w:noProof/>
              <w:sz w:val="24"/>
              <w:szCs w:val="24"/>
            </w:rPr>
            <w:delText xml:space="preserve"> </w:delText>
          </w:r>
        </w:del>
      </w:ins>
      <w:ins w:id="1856" w:author="Guruvareddiar, Palanivel" w:date="2018-04-16T10:10:00Z">
        <w:del w:id="1857" w:author="Jill Boyce" w:date="2018-04-16T21:03:00Z">
          <w:r w:rsidR="003F107F" w:rsidDel="00377182">
            <w:rPr>
              <w:bCs/>
              <w:noProof/>
              <w:sz w:val="24"/>
              <w:szCs w:val="24"/>
            </w:rPr>
            <w:delText>ar</w:delText>
          </w:r>
        </w:del>
      </w:ins>
      <w:ins w:id="1858" w:author="Guruvareddiar, Palanivel" w:date="2018-04-14T15:08:00Z">
        <w:del w:id="1859" w:author="Jill Boyce" w:date="2018-04-16T21:03:00Z">
          <w:r w:rsidR="00BE0CFD" w:rsidRPr="007C2158" w:rsidDel="00377182">
            <w:rPr>
              <w:bCs/>
              <w:noProof/>
              <w:sz w:val="24"/>
              <w:szCs w:val="24"/>
            </w:rPr>
            <w:delText>_</w:delText>
          </w:r>
          <w:r w:rsidR="00BE0CFD" w:rsidDel="00377182">
            <w:rPr>
              <w:bCs/>
              <w:noProof/>
              <w:sz w:val="24"/>
              <w:szCs w:val="24"/>
            </w:rPr>
            <w:delText>object</w:delText>
          </w:r>
          <w:r w:rsidR="00BE0CFD" w:rsidRPr="007C2158" w:rsidDel="00377182">
            <w:rPr>
              <w:bCs/>
              <w:noProof/>
              <w:sz w:val="24"/>
              <w:szCs w:val="24"/>
            </w:rPr>
            <w:delText>_idx</w:delText>
          </w:r>
        </w:del>
        <w:del w:id="1860" w:author="Jill Boyce" w:date="2018-04-16T20:48:00Z">
          <w:r w:rsidR="00BE0CFD" w:rsidDel="00614EEC">
            <w:rPr>
              <w:bCs/>
              <w:noProof/>
              <w:sz w:val="24"/>
              <w:szCs w:val="24"/>
            </w:rPr>
            <w:delText xml:space="preserve">[ </w:delText>
          </w:r>
        </w:del>
        <w:del w:id="1861" w:author="Jill Boyce" w:date="2018-04-16T21:03:00Z">
          <w:r w:rsidR="00BE0CFD" w:rsidDel="00377182">
            <w:rPr>
              <w:bCs/>
              <w:noProof/>
              <w:sz w:val="24"/>
              <w:szCs w:val="24"/>
            </w:rPr>
            <w:delText>i</w:delText>
          </w:r>
        </w:del>
        <w:del w:id="1862" w:author="Jill Boyce" w:date="2018-04-16T20:48:00Z">
          <w:r w:rsidR="00BE0CFD" w:rsidDel="00614EEC">
            <w:rPr>
              <w:bCs/>
              <w:noProof/>
              <w:sz w:val="24"/>
              <w:szCs w:val="24"/>
            </w:rPr>
            <w:delText xml:space="preserve"> ]</w:delText>
          </w:r>
        </w:del>
      </w:ins>
      <w:ins w:id="1863" w:author="Jill Boyce" w:date="2018-04-16T20:48:00Z">
        <w:r w:rsidR="00614EEC">
          <w:rPr>
            <w:bCs/>
            <w:noProof/>
            <w:sz w:val="24"/>
            <w:szCs w:val="24"/>
          </w:rPr>
          <w:t>]</w:t>
        </w:r>
      </w:ins>
      <w:ins w:id="1864" w:author="Guruvareddiar, Palanivel" w:date="2018-04-14T15:08:00Z">
        <w:r w:rsidR="00BE0CFD">
          <w:rPr>
            <w:bCs/>
            <w:noProof/>
            <w:sz w:val="24"/>
            <w:szCs w:val="24"/>
          </w:rPr>
          <w:t xml:space="preserve"> </w:t>
        </w:r>
      </w:ins>
      <w:r w:rsidRPr="007C2158">
        <w:rPr>
          <w:b/>
          <w:noProof/>
          <w:sz w:val="24"/>
          <w:szCs w:val="24"/>
        </w:rPr>
        <w:t xml:space="preserve"> </w:t>
      </w:r>
      <w:r w:rsidRPr="007C2158">
        <w:rPr>
          <w:bCs/>
          <w:noProof/>
          <w:sz w:val="24"/>
          <w:szCs w:val="24"/>
        </w:rPr>
        <w:t>equal to 0 indicates that the bounding box of the corresponding object</w:t>
      </w:r>
      <w:r>
        <w:rPr>
          <w:bCs/>
          <w:noProof/>
          <w:sz w:val="24"/>
          <w:szCs w:val="24"/>
        </w:rPr>
        <w:t xml:space="preserve"> persists from earlier </w:t>
      </w:r>
      <w:del w:id="1865" w:author="Guruvareddiar, Palanivel" w:date="2018-04-14T16:13:00Z">
        <w:r w:rsidDel="002F0524">
          <w:rPr>
            <w:bCs/>
            <w:noProof/>
            <w:sz w:val="24"/>
            <w:szCs w:val="24"/>
          </w:rPr>
          <w:delText>object tracking SEI messages</w:delText>
        </w:r>
      </w:del>
      <w:ins w:id="1866" w:author="Guruvareddiar, Palanivel" w:date="2018-04-16T11:16:00Z">
        <w:r w:rsidR="00655EB3">
          <w:rPr>
            <w:bCs/>
            <w:noProof/>
            <w:sz w:val="24"/>
            <w:szCs w:val="24"/>
          </w:rPr>
          <w:t>annotated region SEI messages</w:t>
        </w:r>
      </w:ins>
      <w:r>
        <w:rPr>
          <w:bCs/>
          <w:noProof/>
          <w:sz w:val="24"/>
          <w:szCs w:val="24"/>
        </w:rPr>
        <w:t xml:space="preserve"> within the persistance scope</w:t>
      </w:r>
      <w:r w:rsidRPr="007C2158">
        <w:rPr>
          <w:bCs/>
          <w:noProof/>
          <w:sz w:val="24"/>
          <w:szCs w:val="24"/>
        </w:rPr>
        <w:t>.</w:t>
      </w:r>
    </w:p>
    <w:p w14:paraId="3F7355A6" w14:textId="3873DE31" w:rsidR="001023F7" w:rsidRDefault="001023F7" w:rsidP="001023F7">
      <w:pPr>
        <w:rPr>
          <w:ins w:id="1867" w:author="Guruvareddiar, Palanivel" w:date="2018-04-16T10:41:00Z"/>
          <w:bCs/>
          <w:noProof/>
          <w:sz w:val="24"/>
          <w:szCs w:val="24"/>
        </w:rPr>
      </w:pPr>
      <w:del w:id="1868" w:author="Guruvareddiar, Palanivel" w:date="2018-04-14T11:23:00Z">
        <w:r w:rsidRPr="007C2158" w:rsidDel="008D3FFA">
          <w:rPr>
            <w:b/>
            <w:noProof/>
            <w:sz w:val="24"/>
            <w:szCs w:val="24"/>
          </w:rPr>
          <w:delText>object_tracking</w:delText>
        </w:r>
      </w:del>
      <w:ins w:id="1869" w:author="Guruvareddiar, Palanivel" w:date="2018-04-16T10:10:00Z">
        <w:r w:rsidR="003F107F">
          <w:rPr>
            <w:b/>
            <w:noProof/>
            <w:sz w:val="24"/>
            <w:szCs w:val="24"/>
          </w:rPr>
          <w:t>ar</w:t>
        </w:r>
      </w:ins>
      <w:r w:rsidRPr="007C2158">
        <w:rPr>
          <w:b/>
          <w:noProof/>
          <w:sz w:val="24"/>
          <w:szCs w:val="24"/>
        </w:rPr>
        <w:t>_</w:t>
      </w:r>
      <w:ins w:id="1870" w:author="Guruvareddiar, Palanivel" w:date="2018-04-14T15:09:00Z">
        <w:r w:rsidR="00BE0CFD">
          <w:rPr>
            <w:b/>
            <w:noProof/>
            <w:sz w:val="24"/>
            <w:szCs w:val="24"/>
          </w:rPr>
          <w:t>object</w:t>
        </w:r>
      </w:ins>
      <w:del w:id="1871" w:author="Guruvareddiar, Palanivel" w:date="2018-04-14T15:09:00Z">
        <w:r w:rsidRPr="007C2158" w:rsidDel="00BE0CFD">
          <w:rPr>
            <w:b/>
            <w:noProof/>
            <w:sz w:val="24"/>
            <w:szCs w:val="24"/>
          </w:rPr>
          <w:delText>item</w:delText>
        </w:r>
      </w:del>
      <w:r w:rsidRPr="007C2158">
        <w:rPr>
          <w:b/>
          <w:noProof/>
          <w:sz w:val="24"/>
          <w:szCs w:val="24"/>
        </w:rPr>
        <w:t>_label_idc</w:t>
      </w:r>
      <w:del w:id="1872" w:author="Jill Boyce" w:date="2018-04-16T20:48:00Z">
        <w:r w:rsidRPr="0074673E" w:rsidDel="00614EEC">
          <w:rPr>
            <w:noProof/>
            <w:sz w:val="24"/>
            <w:szCs w:val="24"/>
            <w:rPrChange w:id="1873" w:author="Jill Boyce" w:date="2018-04-16T21:09:00Z">
              <w:rPr>
                <w:b/>
                <w:noProof/>
                <w:sz w:val="24"/>
                <w:szCs w:val="24"/>
              </w:rPr>
            </w:rPrChange>
          </w:rPr>
          <w:delText xml:space="preserve">[ </w:delText>
        </w:r>
      </w:del>
      <w:proofErr w:type="gramStart"/>
      <w:ins w:id="1874" w:author="Jill Boyce" w:date="2018-04-16T20:48:00Z">
        <w:r w:rsidR="00614EEC" w:rsidRPr="0074673E">
          <w:rPr>
            <w:noProof/>
            <w:sz w:val="24"/>
            <w:szCs w:val="24"/>
            <w:rPrChange w:id="1875" w:author="Jill Boyce" w:date="2018-04-16T21:09:00Z">
              <w:rPr>
                <w:b/>
                <w:noProof/>
                <w:sz w:val="24"/>
                <w:szCs w:val="24"/>
              </w:rPr>
            </w:rPrChange>
          </w:rPr>
          <w:t>[</w:t>
        </w:r>
      </w:ins>
      <w:ins w:id="1876" w:author="Jill Boyce" w:date="2018-04-16T21:09:00Z">
        <w:r w:rsidR="0074673E" w:rsidRPr="007C2158">
          <w:rPr>
            <w:bCs/>
            <w:sz w:val="24"/>
            <w:szCs w:val="24"/>
          </w:rPr>
          <w:t> </w:t>
        </w:r>
      </w:ins>
      <w:proofErr w:type="gramEnd"/>
      <w:del w:id="1877" w:author="Guruvareddiar, Palanivel" w:date="2018-04-14T11:23:00Z">
        <w:r w:rsidRPr="00BE0CFD" w:rsidDel="008D3FFA">
          <w:rPr>
            <w:bCs/>
            <w:noProof/>
            <w:sz w:val="24"/>
            <w:szCs w:val="24"/>
            <w:rPrChange w:id="1878" w:author="Guruvareddiar, Palanivel" w:date="2018-04-14T15:09:00Z">
              <w:rPr>
                <w:b/>
                <w:noProof/>
                <w:sz w:val="24"/>
                <w:szCs w:val="24"/>
              </w:rPr>
            </w:rPrChange>
          </w:rPr>
          <w:delText>o</w:delText>
        </w:r>
        <w:r w:rsidRPr="00BE0CFD" w:rsidDel="008D3FFA">
          <w:rPr>
            <w:bCs/>
            <w:noProof/>
            <w:sz w:val="24"/>
            <w:szCs w:val="24"/>
          </w:rPr>
          <w:delText>bject_tracking</w:delText>
        </w:r>
      </w:del>
      <w:ins w:id="1879" w:author="Guruvareddiar, Palanivel" w:date="2018-04-16T10:10:00Z">
        <w:r w:rsidR="003F107F">
          <w:rPr>
            <w:bCs/>
            <w:noProof/>
            <w:sz w:val="24"/>
            <w:szCs w:val="24"/>
          </w:rPr>
          <w:t>ar</w:t>
        </w:r>
      </w:ins>
      <w:r w:rsidRPr="00BE0CFD">
        <w:rPr>
          <w:bCs/>
          <w:noProof/>
          <w:sz w:val="24"/>
          <w:szCs w:val="24"/>
        </w:rPr>
        <w:t>_</w:t>
      </w:r>
      <w:del w:id="1880" w:author="Guruvareddiar, Palanivel" w:date="2018-04-14T15:09:00Z">
        <w:r w:rsidRPr="007C2158" w:rsidDel="00BE0CFD">
          <w:rPr>
            <w:bCs/>
            <w:noProof/>
            <w:sz w:val="24"/>
            <w:szCs w:val="24"/>
          </w:rPr>
          <w:delText>item</w:delText>
        </w:r>
      </w:del>
      <w:ins w:id="1881" w:author="Guruvareddiar, Palanivel" w:date="2018-04-14T15:09:00Z">
        <w:r w:rsidR="00BE0CFD">
          <w:rPr>
            <w:bCs/>
            <w:noProof/>
            <w:sz w:val="24"/>
            <w:szCs w:val="24"/>
          </w:rPr>
          <w:t>object</w:t>
        </w:r>
      </w:ins>
      <w:r w:rsidRPr="007C2158">
        <w:rPr>
          <w:bCs/>
          <w:noProof/>
          <w:sz w:val="24"/>
          <w:szCs w:val="24"/>
        </w:rPr>
        <w:t>_idx</w:t>
      </w:r>
      <w:del w:id="1882" w:author="Jill Boyce" w:date="2018-04-16T20:48:00Z">
        <w:r w:rsidR="00105117" w:rsidDel="00614EEC">
          <w:rPr>
            <w:bCs/>
            <w:noProof/>
            <w:sz w:val="24"/>
            <w:szCs w:val="24"/>
          </w:rPr>
          <w:delText xml:space="preserve">[ </w:delText>
        </w:r>
      </w:del>
      <w:ins w:id="1883" w:author="Jill Boyce" w:date="2018-04-16T20:48:00Z">
        <w:r w:rsidR="00614EEC">
          <w:rPr>
            <w:bCs/>
            <w:noProof/>
            <w:sz w:val="24"/>
            <w:szCs w:val="24"/>
          </w:rPr>
          <w:t>[</w:t>
        </w:r>
      </w:ins>
      <w:ins w:id="1884" w:author="Jill Boyce" w:date="2018-04-16T21:09:00Z">
        <w:r w:rsidR="0074673E" w:rsidRPr="007C2158">
          <w:rPr>
            <w:bCs/>
            <w:sz w:val="24"/>
            <w:szCs w:val="24"/>
          </w:rPr>
          <w:t> </w:t>
        </w:r>
      </w:ins>
      <w:r w:rsidR="00105117">
        <w:rPr>
          <w:bCs/>
          <w:noProof/>
          <w:sz w:val="24"/>
          <w:szCs w:val="24"/>
        </w:rPr>
        <w:t>i</w:t>
      </w:r>
      <w:del w:id="1885" w:author="Jill Boyce" w:date="2018-04-16T20:48:00Z">
        <w:r w:rsidR="00105117" w:rsidDel="00614EEC">
          <w:rPr>
            <w:bCs/>
            <w:noProof/>
            <w:sz w:val="24"/>
            <w:szCs w:val="24"/>
          </w:rPr>
          <w:delText xml:space="preserve"> ]</w:delText>
        </w:r>
      </w:del>
      <w:ins w:id="1886" w:author="Jill Boyce" w:date="2018-04-16T21:09:00Z">
        <w:r w:rsidR="0074673E" w:rsidRPr="007C2158">
          <w:rPr>
            <w:bCs/>
            <w:sz w:val="24"/>
            <w:szCs w:val="24"/>
          </w:rPr>
          <w:t> </w:t>
        </w:r>
      </w:ins>
      <w:ins w:id="1887" w:author="Jill Boyce" w:date="2018-04-16T20:48:00Z">
        <w:r w:rsidR="00614EEC">
          <w:rPr>
            <w:bCs/>
            <w:noProof/>
            <w:sz w:val="24"/>
            <w:szCs w:val="24"/>
          </w:rPr>
          <w:t>]</w:t>
        </w:r>
      </w:ins>
      <w:del w:id="1888" w:author="Jill Boyce" w:date="2018-04-16T20:48:00Z">
        <w:r w:rsidDel="00614EEC">
          <w:rPr>
            <w:bCs/>
            <w:noProof/>
            <w:sz w:val="24"/>
            <w:szCs w:val="24"/>
          </w:rPr>
          <w:delText xml:space="preserve"> ]</w:delText>
        </w:r>
      </w:del>
      <w:ins w:id="1889" w:author="Jill Boyce" w:date="2018-04-16T21:09:00Z">
        <w:r w:rsidR="0074673E" w:rsidRPr="007C2158">
          <w:rPr>
            <w:bCs/>
            <w:sz w:val="24"/>
            <w:szCs w:val="24"/>
          </w:rPr>
          <w:t> </w:t>
        </w:r>
      </w:ins>
      <w:ins w:id="1890" w:author="Jill Boyce" w:date="2018-04-16T20:48:00Z">
        <w:r w:rsidR="00614EEC">
          <w:rPr>
            <w:bCs/>
            <w:noProof/>
            <w:sz w:val="24"/>
            <w:szCs w:val="24"/>
          </w:rPr>
          <w:t>]</w:t>
        </w:r>
      </w:ins>
      <w:r w:rsidRPr="007C2158">
        <w:rPr>
          <w:bCs/>
          <w:sz w:val="24"/>
          <w:szCs w:val="24"/>
        </w:rPr>
        <w:t> </w:t>
      </w:r>
      <w:r w:rsidRPr="007C2158">
        <w:rPr>
          <w:noProof/>
          <w:sz w:val="24"/>
          <w:szCs w:val="24"/>
        </w:rPr>
        <w:t>specifies the index of the label corresponding to the object.</w:t>
      </w:r>
      <w:r>
        <w:rPr>
          <w:noProof/>
          <w:sz w:val="24"/>
          <w:szCs w:val="24"/>
        </w:rPr>
        <w:t xml:space="preserve"> </w:t>
      </w:r>
      <w:r w:rsidRPr="005356C6">
        <w:rPr>
          <w:bCs/>
          <w:noProof/>
          <w:sz w:val="24"/>
          <w:szCs w:val="24"/>
        </w:rPr>
        <w:t xml:space="preserve">The value of </w:t>
      </w:r>
      <w:del w:id="1891" w:author="Guruvareddiar, Palanivel" w:date="2018-04-14T11:23:00Z">
        <w:r w:rsidRPr="005356C6" w:rsidDel="008D3FFA">
          <w:rPr>
            <w:bCs/>
            <w:noProof/>
            <w:sz w:val="24"/>
            <w:szCs w:val="24"/>
          </w:rPr>
          <w:delText>object_tracking</w:delText>
        </w:r>
      </w:del>
      <w:ins w:id="1892" w:author="Guruvareddiar, Palanivel" w:date="2018-04-16T10:10:00Z">
        <w:r w:rsidR="003F107F">
          <w:rPr>
            <w:bCs/>
            <w:noProof/>
            <w:sz w:val="24"/>
            <w:szCs w:val="24"/>
          </w:rPr>
          <w:t>ar</w:t>
        </w:r>
      </w:ins>
      <w:r w:rsidRPr="005356C6">
        <w:rPr>
          <w:bCs/>
          <w:noProof/>
          <w:sz w:val="24"/>
          <w:szCs w:val="24"/>
        </w:rPr>
        <w:t>_</w:t>
      </w:r>
      <w:del w:id="1893" w:author="Guruvareddiar, Palanivel" w:date="2018-04-14T15:09:00Z">
        <w:r w:rsidRPr="005356C6" w:rsidDel="00BE0CFD">
          <w:rPr>
            <w:bCs/>
            <w:noProof/>
            <w:sz w:val="24"/>
            <w:szCs w:val="24"/>
          </w:rPr>
          <w:delText>item</w:delText>
        </w:r>
      </w:del>
      <w:ins w:id="1894" w:author="Guruvareddiar, Palanivel" w:date="2018-04-14T15:09:00Z">
        <w:r w:rsidR="00BE0CFD">
          <w:rPr>
            <w:bCs/>
            <w:noProof/>
            <w:sz w:val="24"/>
            <w:szCs w:val="24"/>
          </w:rPr>
          <w:t>object</w:t>
        </w:r>
      </w:ins>
      <w:r w:rsidRPr="005356C6">
        <w:rPr>
          <w:bCs/>
          <w:noProof/>
          <w:sz w:val="24"/>
          <w:szCs w:val="24"/>
        </w:rPr>
        <w:t>_</w:t>
      </w:r>
      <w:r>
        <w:rPr>
          <w:bCs/>
          <w:noProof/>
          <w:sz w:val="24"/>
          <w:szCs w:val="24"/>
        </w:rPr>
        <w:t>label_idc</w:t>
      </w:r>
      <w:del w:id="1895" w:author="Jill Boyce" w:date="2018-04-16T20:48:00Z">
        <w:r w:rsidDel="00614EEC">
          <w:rPr>
            <w:bCs/>
            <w:noProof/>
            <w:sz w:val="24"/>
            <w:szCs w:val="24"/>
          </w:rPr>
          <w:delText xml:space="preserve">[ </w:delText>
        </w:r>
      </w:del>
      <w:ins w:id="1896" w:author="Jill Boyce" w:date="2018-04-16T20:48:00Z">
        <w:r w:rsidR="00614EEC">
          <w:rPr>
            <w:bCs/>
            <w:noProof/>
            <w:sz w:val="24"/>
            <w:szCs w:val="24"/>
          </w:rPr>
          <w:t xml:space="preserve">[ </w:t>
        </w:r>
      </w:ins>
      <w:del w:id="1897" w:author="Guruvareddiar, Palanivel" w:date="2018-04-14T11:23:00Z">
        <w:r w:rsidDel="008D3FFA">
          <w:rPr>
            <w:bCs/>
            <w:noProof/>
            <w:sz w:val="24"/>
            <w:szCs w:val="24"/>
          </w:rPr>
          <w:delText>o</w:delText>
        </w:r>
        <w:r w:rsidRPr="005356C6" w:rsidDel="008D3FFA">
          <w:rPr>
            <w:bCs/>
            <w:noProof/>
            <w:sz w:val="24"/>
            <w:szCs w:val="24"/>
          </w:rPr>
          <w:delText>bject_tracking</w:delText>
        </w:r>
      </w:del>
      <w:ins w:id="1898" w:author="Guruvareddiar, Palanivel" w:date="2018-04-16T10:10:00Z">
        <w:r w:rsidR="003F107F">
          <w:rPr>
            <w:bCs/>
            <w:noProof/>
            <w:sz w:val="24"/>
            <w:szCs w:val="24"/>
          </w:rPr>
          <w:t>ar</w:t>
        </w:r>
      </w:ins>
      <w:r w:rsidRPr="005356C6">
        <w:rPr>
          <w:bCs/>
          <w:noProof/>
          <w:sz w:val="24"/>
          <w:szCs w:val="24"/>
        </w:rPr>
        <w:t>_</w:t>
      </w:r>
      <w:del w:id="1899" w:author="Guruvareddiar, Palanivel" w:date="2018-04-14T15:09:00Z">
        <w:r w:rsidRPr="005356C6" w:rsidDel="00BE0CFD">
          <w:rPr>
            <w:bCs/>
            <w:noProof/>
            <w:sz w:val="24"/>
            <w:szCs w:val="24"/>
          </w:rPr>
          <w:delText>item</w:delText>
        </w:r>
      </w:del>
      <w:ins w:id="1900" w:author="Guruvareddiar, Palanivel" w:date="2018-04-14T15:09:00Z">
        <w:r w:rsidR="00BE0CFD">
          <w:rPr>
            <w:bCs/>
            <w:noProof/>
            <w:sz w:val="24"/>
            <w:szCs w:val="24"/>
          </w:rPr>
          <w:t>object</w:t>
        </w:r>
      </w:ins>
      <w:r w:rsidRPr="005356C6">
        <w:rPr>
          <w:bCs/>
          <w:noProof/>
          <w:sz w:val="24"/>
          <w:szCs w:val="24"/>
        </w:rPr>
        <w:t>_idx</w:t>
      </w:r>
      <w:del w:id="1901" w:author="Jill Boyce" w:date="2018-04-16T20:48:00Z">
        <w:r w:rsidDel="00614EEC">
          <w:rPr>
            <w:bCs/>
            <w:noProof/>
            <w:sz w:val="24"/>
            <w:szCs w:val="24"/>
          </w:rPr>
          <w:delText xml:space="preserve">[ </w:delText>
        </w:r>
      </w:del>
      <w:ins w:id="1902" w:author="Jill Boyce" w:date="2018-04-16T20:48:00Z">
        <w:r w:rsidR="00614EEC">
          <w:rPr>
            <w:bCs/>
            <w:noProof/>
            <w:sz w:val="24"/>
            <w:szCs w:val="24"/>
          </w:rPr>
          <w:t xml:space="preserve">[ </w:t>
        </w:r>
      </w:ins>
      <w:r>
        <w:rPr>
          <w:bCs/>
          <w:noProof/>
          <w:sz w:val="24"/>
          <w:szCs w:val="24"/>
        </w:rPr>
        <w:t>i]</w:t>
      </w:r>
      <w:del w:id="1903" w:author="Jill Boyce" w:date="2018-04-16T20:48:00Z">
        <w:r w:rsidDel="00614EEC">
          <w:rPr>
            <w:bCs/>
            <w:noProof/>
            <w:sz w:val="24"/>
            <w:szCs w:val="24"/>
          </w:rPr>
          <w:delText xml:space="preserve"> ]</w:delText>
        </w:r>
      </w:del>
      <w:ins w:id="1904" w:author="Jill Boyce" w:date="2018-04-16T20:48:00Z">
        <w:r w:rsidR="00614EEC">
          <w:rPr>
            <w:bCs/>
            <w:noProof/>
            <w:sz w:val="24"/>
            <w:szCs w:val="24"/>
          </w:rPr>
          <w:t xml:space="preserve"> ]</w:t>
        </w:r>
      </w:ins>
      <w:r w:rsidRPr="005356C6">
        <w:rPr>
          <w:bCs/>
          <w:noProof/>
          <w:sz w:val="24"/>
          <w:szCs w:val="24"/>
        </w:rPr>
        <w:t xml:space="preserve"> persist</w:t>
      </w:r>
      <w:ins w:id="1905" w:author="Jill Boyce" w:date="2018-04-16T20:36:00Z">
        <w:r w:rsidR="00DD1547">
          <w:rPr>
            <w:bCs/>
            <w:noProof/>
            <w:sz w:val="24"/>
            <w:szCs w:val="24"/>
          </w:rPr>
          <w:t>s</w:t>
        </w:r>
      </w:ins>
      <w:r w:rsidRPr="005356C6">
        <w:rPr>
          <w:bCs/>
          <w:noProof/>
          <w:sz w:val="24"/>
          <w:szCs w:val="24"/>
        </w:rPr>
        <w:t xml:space="preserve"> from earlier </w:t>
      </w:r>
      <w:del w:id="1906" w:author="Guruvareddiar, Palanivel" w:date="2018-04-14T16:13:00Z">
        <w:r w:rsidRPr="005356C6" w:rsidDel="002F0524">
          <w:rPr>
            <w:bCs/>
            <w:noProof/>
            <w:sz w:val="24"/>
            <w:szCs w:val="24"/>
          </w:rPr>
          <w:delText>object tracking SEI messages</w:delText>
        </w:r>
      </w:del>
      <w:ins w:id="1907" w:author="Guruvareddiar, Palanivel" w:date="2018-04-16T11:16:00Z">
        <w:r w:rsidR="00655EB3">
          <w:rPr>
            <w:bCs/>
            <w:noProof/>
            <w:sz w:val="24"/>
            <w:szCs w:val="24"/>
          </w:rPr>
          <w:t>annotated region SEI messages</w:t>
        </w:r>
      </w:ins>
      <w:r w:rsidRPr="005356C6">
        <w:rPr>
          <w:bCs/>
          <w:noProof/>
          <w:sz w:val="24"/>
          <w:szCs w:val="24"/>
        </w:rPr>
        <w:t xml:space="preserve"> within the persistance scope. If </w:t>
      </w:r>
      <w:del w:id="1908" w:author="Guruvareddiar, Palanivel" w:date="2018-04-14T11:23:00Z">
        <w:r w:rsidRPr="005356C6" w:rsidDel="008D3FFA">
          <w:rPr>
            <w:bCs/>
            <w:noProof/>
            <w:sz w:val="24"/>
            <w:szCs w:val="24"/>
          </w:rPr>
          <w:delText>object_tracking</w:delText>
        </w:r>
      </w:del>
      <w:ins w:id="1909" w:author="Guruvareddiar, Palanivel" w:date="2018-04-16T10:10:00Z">
        <w:r w:rsidR="003F107F">
          <w:rPr>
            <w:bCs/>
            <w:noProof/>
            <w:sz w:val="24"/>
            <w:szCs w:val="24"/>
          </w:rPr>
          <w:t>ar</w:t>
        </w:r>
      </w:ins>
      <w:r w:rsidRPr="005356C6">
        <w:rPr>
          <w:bCs/>
          <w:noProof/>
          <w:sz w:val="24"/>
          <w:szCs w:val="24"/>
        </w:rPr>
        <w:t>_</w:t>
      </w:r>
      <w:del w:id="1910" w:author="Guruvareddiar, Palanivel" w:date="2018-04-14T15:09:00Z">
        <w:r w:rsidRPr="005356C6" w:rsidDel="00BE0CFD">
          <w:rPr>
            <w:bCs/>
            <w:noProof/>
            <w:sz w:val="24"/>
            <w:szCs w:val="24"/>
          </w:rPr>
          <w:delText>item</w:delText>
        </w:r>
      </w:del>
      <w:ins w:id="1911" w:author="Guruvareddiar, Palanivel" w:date="2018-04-14T15:09:00Z">
        <w:r w:rsidR="00BE0CFD">
          <w:rPr>
            <w:bCs/>
            <w:noProof/>
            <w:sz w:val="24"/>
            <w:szCs w:val="24"/>
          </w:rPr>
          <w:t>object</w:t>
        </w:r>
      </w:ins>
      <w:r w:rsidRPr="005356C6">
        <w:rPr>
          <w:bCs/>
          <w:noProof/>
          <w:sz w:val="24"/>
          <w:szCs w:val="24"/>
        </w:rPr>
        <w:t>_</w:t>
      </w:r>
      <w:r>
        <w:rPr>
          <w:bCs/>
          <w:noProof/>
          <w:sz w:val="24"/>
          <w:szCs w:val="24"/>
        </w:rPr>
        <w:t>label_idc</w:t>
      </w:r>
      <w:del w:id="1912" w:author="Jill Boyce" w:date="2018-04-16T20:48:00Z">
        <w:r w:rsidDel="00614EEC">
          <w:rPr>
            <w:bCs/>
            <w:noProof/>
            <w:sz w:val="24"/>
            <w:szCs w:val="24"/>
          </w:rPr>
          <w:delText xml:space="preserve">[ </w:delText>
        </w:r>
      </w:del>
      <w:ins w:id="1913" w:author="Jill Boyce" w:date="2018-04-16T20:48:00Z">
        <w:r w:rsidR="00614EEC">
          <w:rPr>
            <w:bCs/>
            <w:noProof/>
            <w:sz w:val="24"/>
            <w:szCs w:val="24"/>
          </w:rPr>
          <w:t xml:space="preserve">[ </w:t>
        </w:r>
      </w:ins>
      <w:del w:id="1914" w:author="Guruvareddiar, Palanivel" w:date="2018-04-14T11:23:00Z">
        <w:r w:rsidDel="008D3FFA">
          <w:rPr>
            <w:bCs/>
            <w:noProof/>
            <w:sz w:val="24"/>
            <w:szCs w:val="24"/>
          </w:rPr>
          <w:delText>o</w:delText>
        </w:r>
        <w:r w:rsidRPr="005356C6" w:rsidDel="008D3FFA">
          <w:rPr>
            <w:bCs/>
            <w:noProof/>
            <w:sz w:val="24"/>
            <w:szCs w:val="24"/>
          </w:rPr>
          <w:delText>bject_tracking</w:delText>
        </w:r>
      </w:del>
      <w:ins w:id="1915" w:author="Guruvareddiar, Palanivel" w:date="2018-04-16T10:10:00Z">
        <w:r w:rsidR="003F107F">
          <w:rPr>
            <w:bCs/>
            <w:noProof/>
            <w:sz w:val="24"/>
            <w:szCs w:val="24"/>
          </w:rPr>
          <w:t>ar</w:t>
        </w:r>
      </w:ins>
      <w:r w:rsidRPr="005356C6">
        <w:rPr>
          <w:bCs/>
          <w:noProof/>
          <w:sz w:val="24"/>
          <w:szCs w:val="24"/>
        </w:rPr>
        <w:t>_</w:t>
      </w:r>
      <w:del w:id="1916" w:author="Guruvareddiar, Palanivel" w:date="2018-04-14T15:10:00Z">
        <w:r w:rsidRPr="005356C6" w:rsidDel="00BE0CFD">
          <w:rPr>
            <w:bCs/>
            <w:noProof/>
            <w:sz w:val="24"/>
            <w:szCs w:val="24"/>
          </w:rPr>
          <w:delText>item</w:delText>
        </w:r>
      </w:del>
      <w:ins w:id="1917" w:author="Guruvareddiar, Palanivel" w:date="2018-04-14T15:10:00Z">
        <w:r w:rsidR="00BE0CFD">
          <w:rPr>
            <w:bCs/>
            <w:noProof/>
            <w:sz w:val="24"/>
            <w:szCs w:val="24"/>
          </w:rPr>
          <w:t>object</w:t>
        </w:r>
      </w:ins>
      <w:r w:rsidRPr="005356C6">
        <w:rPr>
          <w:bCs/>
          <w:noProof/>
          <w:sz w:val="24"/>
          <w:szCs w:val="24"/>
        </w:rPr>
        <w:t>_idx</w:t>
      </w:r>
      <w:del w:id="1918" w:author="Jill Boyce" w:date="2018-04-16T20:48:00Z">
        <w:r w:rsidDel="00614EEC">
          <w:rPr>
            <w:bCs/>
            <w:noProof/>
            <w:sz w:val="24"/>
            <w:szCs w:val="24"/>
          </w:rPr>
          <w:delText xml:space="preserve">[ </w:delText>
        </w:r>
      </w:del>
      <w:ins w:id="1919" w:author="Jill Boyce" w:date="2018-04-16T20:48:00Z">
        <w:r w:rsidR="00614EEC">
          <w:rPr>
            <w:bCs/>
            <w:noProof/>
            <w:sz w:val="24"/>
            <w:szCs w:val="24"/>
          </w:rPr>
          <w:t xml:space="preserve">[ </w:t>
        </w:r>
      </w:ins>
      <w:r>
        <w:rPr>
          <w:bCs/>
          <w:noProof/>
          <w:sz w:val="24"/>
          <w:szCs w:val="24"/>
        </w:rPr>
        <w:t>i]</w:t>
      </w:r>
      <w:del w:id="1920" w:author="Jill Boyce" w:date="2018-04-16T20:48:00Z">
        <w:r w:rsidDel="00614EEC">
          <w:rPr>
            <w:bCs/>
            <w:noProof/>
            <w:sz w:val="24"/>
            <w:szCs w:val="24"/>
          </w:rPr>
          <w:delText xml:space="preserve"> ]</w:delText>
        </w:r>
      </w:del>
      <w:ins w:id="1921" w:author="Jill Boyce" w:date="2018-04-16T20:48:00Z">
        <w:r w:rsidR="00614EEC">
          <w:rPr>
            <w:bCs/>
            <w:noProof/>
            <w:sz w:val="24"/>
            <w:szCs w:val="24"/>
          </w:rPr>
          <w:t xml:space="preserve"> ]</w:t>
        </w:r>
      </w:ins>
      <w:r w:rsidRPr="005356C6">
        <w:rPr>
          <w:bCs/>
          <w:noProof/>
          <w:sz w:val="24"/>
          <w:szCs w:val="24"/>
        </w:rPr>
        <w:t xml:space="preserve"> was not present in earlier </w:t>
      </w:r>
      <w:del w:id="1922" w:author="Guruvareddiar, Palanivel" w:date="2018-04-14T16:13:00Z">
        <w:r w:rsidRPr="005356C6" w:rsidDel="002F0524">
          <w:rPr>
            <w:bCs/>
            <w:noProof/>
            <w:sz w:val="24"/>
            <w:szCs w:val="24"/>
          </w:rPr>
          <w:delText>object tracking SEI messages</w:delText>
        </w:r>
      </w:del>
      <w:ins w:id="1923" w:author="Guruvareddiar, Palanivel" w:date="2018-04-16T11:16:00Z">
        <w:r w:rsidR="00655EB3">
          <w:rPr>
            <w:bCs/>
            <w:noProof/>
            <w:sz w:val="24"/>
            <w:szCs w:val="24"/>
          </w:rPr>
          <w:t>annotated region SEI messages</w:t>
        </w:r>
      </w:ins>
      <w:r w:rsidRPr="005356C6">
        <w:rPr>
          <w:bCs/>
          <w:noProof/>
          <w:sz w:val="24"/>
          <w:szCs w:val="24"/>
        </w:rPr>
        <w:t xml:space="preserve"> within the persistance scope, </w:t>
      </w:r>
      <w:del w:id="1924" w:author="Jill Boyce" w:date="2018-04-16T20:36:00Z">
        <w:r w:rsidRPr="005356C6" w:rsidDel="00DD1547">
          <w:rPr>
            <w:bCs/>
            <w:noProof/>
            <w:sz w:val="24"/>
            <w:szCs w:val="24"/>
          </w:rPr>
          <w:delText xml:space="preserve">their </w:delText>
        </w:r>
      </w:del>
      <w:ins w:id="1925" w:author="Jill Boyce" w:date="2018-04-16T20:36:00Z">
        <w:r w:rsidR="00DD1547">
          <w:rPr>
            <w:bCs/>
            <w:noProof/>
            <w:sz w:val="24"/>
            <w:szCs w:val="24"/>
          </w:rPr>
          <w:t>its</w:t>
        </w:r>
        <w:r w:rsidR="00DD1547" w:rsidRPr="005356C6">
          <w:rPr>
            <w:bCs/>
            <w:noProof/>
            <w:sz w:val="24"/>
            <w:szCs w:val="24"/>
          </w:rPr>
          <w:t xml:space="preserve"> </w:t>
        </w:r>
      </w:ins>
      <w:r w:rsidRPr="005356C6">
        <w:rPr>
          <w:bCs/>
          <w:noProof/>
          <w:sz w:val="24"/>
          <w:szCs w:val="24"/>
        </w:rPr>
        <w:t>value</w:t>
      </w:r>
      <w:del w:id="1926" w:author="Jill Boyce" w:date="2018-04-16T20:37:00Z">
        <w:r w:rsidRPr="005356C6" w:rsidDel="00DD1547">
          <w:rPr>
            <w:bCs/>
            <w:noProof/>
            <w:sz w:val="24"/>
            <w:szCs w:val="24"/>
          </w:rPr>
          <w:delText>s</w:delText>
        </w:r>
      </w:del>
      <w:r w:rsidRPr="005356C6">
        <w:rPr>
          <w:bCs/>
          <w:noProof/>
          <w:sz w:val="24"/>
          <w:szCs w:val="24"/>
        </w:rPr>
        <w:t xml:space="preserve"> </w:t>
      </w:r>
      <w:del w:id="1927" w:author="Jill Boyce" w:date="2018-04-16T20:36:00Z">
        <w:r w:rsidRPr="005356C6" w:rsidDel="00DD1547">
          <w:rPr>
            <w:bCs/>
            <w:noProof/>
            <w:sz w:val="24"/>
            <w:szCs w:val="24"/>
          </w:rPr>
          <w:delText xml:space="preserve">are </w:delText>
        </w:r>
      </w:del>
      <w:ins w:id="1928" w:author="Jill Boyce" w:date="2018-04-16T20:36:00Z">
        <w:r w:rsidR="00DD1547">
          <w:rPr>
            <w:bCs/>
            <w:noProof/>
            <w:sz w:val="24"/>
            <w:szCs w:val="24"/>
          </w:rPr>
          <w:t>is</w:t>
        </w:r>
        <w:r w:rsidR="00DD1547" w:rsidRPr="005356C6">
          <w:rPr>
            <w:bCs/>
            <w:noProof/>
            <w:sz w:val="24"/>
            <w:szCs w:val="24"/>
          </w:rPr>
          <w:t xml:space="preserve"> </w:t>
        </w:r>
      </w:ins>
      <w:r w:rsidRPr="005356C6">
        <w:rPr>
          <w:bCs/>
          <w:noProof/>
          <w:sz w:val="24"/>
          <w:szCs w:val="24"/>
        </w:rPr>
        <w:t>undefined.</w:t>
      </w:r>
    </w:p>
    <w:p w14:paraId="76A5213F" w14:textId="4A210F44" w:rsidR="006F5DA5" w:rsidRPr="006953B8" w:rsidRDefault="006F5DA5" w:rsidP="001023F7">
      <w:pPr>
        <w:rPr>
          <w:noProof/>
          <w:sz w:val="24"/>
          <w:szCs w:val="24"/>
        </w:rPr>
      </w:pPr>
      <w:ins w:id="1929" w:author="Guruvareddiar, Palanivel" w:date="2018-04-16T10:41:00Z">
        <w:r w:rsidRPr="002F5648">
          <w:rPr>
            <w:b/>
            <w:bCs/>
            <w:noProof/>
            <w:sz w:val="24"/>
            <w:szCs w:val="24"/>
            <w:rPrChange w:id="1930" w:author="Guruvareddiar, Palanivel" w:date="2018-04-16T12:46:00Z">
              <w:rPr>
                <w:b/>
                <w:bCs/>
                <w:noProof/>
              </w:rPr>
            </w:rPrChange>
          </w:rPr>
          <w:t>ar_partial_object_flag</w:t>
        </w:r>
        <w:del w:id="1931" w:author="Jill Boyce" w:date="2018-04-16T20:48:00Z">
          <w:r w:rsidRPr="002F5648" w:rsidDel="00614EEC">
            <w:rPr>
              <w:noProof/>
              <w:sz w:val="24"/>
              <w:szCs w:val="24"/>
              <w:rPrChange w:id="1932" w:author="Guruvareddiar, Palanivel" w:date="2018-04-16T12:46:00Z">
                <w:rPr>
                  <w:noProof/>
                </w:rPr>
              </w:rPrChange>
            </w:rPr>
            <w:delText xml:space="preserve">[ </w:delText>
          </w:r>
        </w:del>
      </w:ins>
      <w:ins w:id="1933" w:author="Jill Boyce" w:date="2018-04-16T21:10:00Z">
        <w:r w:rsidR="0074673E" w:rsidRPr="00055E86">
          <w:rPr>
            <w:noProof/>
            <w:sz w:val="24"/>
            <w:szCs w:val="24"/>
          </w:rPr>
          <w:t>[</w:t>
        </w:r>
        <w:r w:rsidR="0074673E" w:rsidRPr="007C2158">
          <w:rPr>
            <w:bCs/>
            <w:sz w:val="24"/>
            <w:szCs w:val="24"/>
          </w:rPr>
          <w:t> </w:t>
        </w:r>
        <w:r w:rsidR="0074673E">
          <w:rPr>
            <w:bCs/>
            <w:noProof/>
            <w:sz w:val="24"/>
            <w:szCs w:val="24"/>
          </w:rPr>
          <w:t>ar</w:t>
        </w:r>
        <w:r w:rsidR="0074673E" w:rsidRPr="00BE0CFD">
          <w:rPr>
            <w:bCs/>
            <w:noProof/>
            <w:sz w:val="24"/>
            <w:szCs w:val="24"/>
          </w:rPr>
          <w:t>_</w:t>
        </w:r>
        <w:r w:rsidR="0074673E">
          <w:rPr>
            <w:bCs/>
            <w:noProof/>
            <w:sz w:val="24"/>
            <w:szCs w:val="24"/>
          </w:rPr>
          <w:t>object</w:t>
        </w:r>
        <w:r w:rsidR="0074673E" w:rsidRPr="007C2158">
          <w:rPr>
            <w:bCs/>
            <w:noProof/>
            <w:sz w:val="24"/>
            <w:szCs w:val="24"/>
          </w:rPr>
          <w:t>_idx</w:t>
        </w:r>
        <w:r w:rsidR="0074673E">
          <w:rPr>
            <w:bCs/>
            <w:noProof/>
            <w:sz w:val="24"/>
            <w:szCs w:val="24"/>
          </w:rPr>
          <w:t>[</w:t>
        </w:r>
        <w:r w:rsidR="0074673E" w:rsidRPr="007C2158">
          <w:rPr>
            <w:bCs/>
            <w:sz w:val="24"/>
            <w:szCs w:val="24"/>
          </w:rPr>
          <w:t> </w:t>
        </w:r>
        <w:r w:rsidR="0074673E">
          <w:rPr>
            <w:bCs/>
            <w:noProof/>
            <w:sz w:val="24"/>
            <w:szCs w:val="24"/>
          </w:rPr>
          <w:t>i</w:t>
        </w:r>
        <w:r w:rsidR="0074673E" w:rsidRPr="007C2158">
          <w:rPr>
            <w:bCs/>
            <w:sz w:val="24"/>
            <w:szCs w:val="24"/>
          </w:rPr>
          <w:t> </w:t>
        </w:r>
        <w:r w:rsidR="0074673E">
          <w:rPr>
            <w:bCs/>
            <w:noProof/>
            <w:sz w:val="24"/>
            <w:szCs w:val="24"/>
          </w:rPr>
          <w:t>]</w:t>
        </w:r>
        <w:r w:rsidR="0074673E" w:rsidRPr="007C2158">
          <w:rPr>
            <w:bCs/>
            <w:sz w:val="24"/>
            <w:szCs w:val="24"/>
          </w:rPr>
          <w:t> </w:t>
        </w:r>
        <w:r w:rsidR="0074673E">
          <w:rPr>
            <w:bCs/>
            <w:noProof/>
            <w:sz w:val="24"/>
            <w:szCs w:val="24"/>
          </w:rPr>
          <w:t>]</w:t>
        </w:r>
        <w:r w:rsidR="0074673E">
          <w:rPr>
            <w:bCs/>
            <w:sz w:val="24"/>
            <w:szCs w:val="24"/>
          </w:rPr>
          <w:t xml:space="preserve"> </w:t>
        </w:r>
      </w:ins>
      <w:ins w:id="1934" w:author="Guruvareddiar, Palanivel" w:date="2018-04-16T10:41:00Z">
        <w:del w:id="1935" w:author="Jill Boyce" w:date="2018-04-16T21:03:00Z">
          <w:r w:rsidRPr="002F5648" w:rsidDel="00377182">
            <w:rPr>
              <w:noProof/>
              <w:sz w:val="24"/>
              <w:szCs w:val="24"/>
              <w:rPrChange w:id="1936" w:author="Guruvareddiar, Palanivel" w:date="2018-04-16T12:46:00Z">
                <w:rPr>
                  <w:noProof/>
                </w:rPr>
              </w:rPrChange>
            </w:rPr>
            <w:delText>ar_object_idx [i]</w:delText>
          </w:r>
        </w:del>
        <w:del w:id="1937" w:author="Jill Boyce" w:date="2018-04-16T20:48:00Z">
          <w:r w:rsidRPr="002F5648" w:rsidDel="00614EEC">
            <w:rPr>
              <w:noProof/>
              <w:sz w:val="24"/>
              <w:szCs w:val="24"/>
              <w:rPrChange w:id="1938" w:author="Guruvareddiar, Palanivel" w:date="2018-04-16T12:46:00Z">
                <w:rPr>
                  <w:noProof/>
                </w:rPr>
              </w:rPrChange>
            </w:rPr>
            <w:delText xml:space="preserve"> ]</w:delText>
          </w:r>
        </w:del>
        <w:del w:id="1939" w:author="Jill Boyce" w:date="2018-04-16T21:03:00Z">
          <w:r w:rsidRPr="002F5648" w:rsidDel="00377182">
            <w:rPr>
              <w:noProof/>
              <w:sz w:val="24"/>
              <w:szCs w:val="24"/>
              <w:rPrChange w:id="1940" w:author="Guruvareddiar, Palanivel" w:date="2018-04-16T12:46:00Z">
                <w:rPr>
                  <w:noProof/>
                </w:rPr>
              </w:rPrChange>
            </w:rPr>
            <w:delText xml:space="preserve"> </w:delText>
          </w:r>
        </w:del>
        <w:r w:rsidRPr="002F5648">
          <w:rPr>
            <w:noProof/>
            <w:sz w:val="24"/>
            <w:szCs w:val="24"/>
            <w:rPrChange w:id="1941" w:author="Guruvareddiar, Palanivel" w:date="2018-04-16T12:46:00Z">
              <w:rPr>
                <w:noProof/>
              </w:rPr>
            </w:rPrChange>
          </w:rPr>
          <w:t xml:space="preserve">equal to 1 indicates that </w:t>
        </w:r>
      </w:ins>
      <w:ins w:id="1942" w:author="Guruvareddiar, Palanivel" w:date="2018-04-16T10:42:00Z">
        <w:r w:rsidRPr="002F5648">
          <w:rPr>
            <w:noProof/>
            <w:sz w:val="24"/>
            <w:szCs w:val="24"/>
            <w:rPrChange w:id="1943" w:author="Guruvareddiar, Palanivel" w:date="2018-04-16T12:46:00Z">
              <w:rPr>
                <w:b/>
                <w:noProof/>
                <w:sz w:val="24"/>
                <w:szCs w:val="24"/>
              </w:rPr>
            </w:rPrChange>
          </w:rPr>
          <w:t>ar_object_top</w:t>
        </w:r>
        <w:del w:id="1944" w:author="Jill Boyce" w:date="2018-04-16T20:48:00Z">
          <w:r w:rsidRPr="006953B8" w:rsidDel="00614EEC">
            <w:rPr>
              <w:noProof/>
              <w:sz w:val="24"/>
              <w:szCs w:val="24"/>
            </w:rPr>
            <w:delText xml:space="preserve">[ </w:delText>
          </w:r>
        </w:del>
        <w:del w:id="1945" w:author="Jill Boyce" w:date="2018-04-16T21:08:00Z">
          <w:r w:rsidRPr="006953B8" w:rsidDel="0074673E">
            <w:rPr>
              <w:noProof/>
              <w:sz w:val="24"/>
              <w:szCs w:val="24"/>
            </w:rPr>
            <w:delText>ar_object_idx</w:delText>
          </w:r>
        </w:del>
        <w:del w:id="1946" w:author="Jill Boyce" w:date="2018-04-16T20:48:00Z">
          <w:r w:rsidRPr="006953B8" w:rsidDel="00614EEC">
            <w:rPr>
              <w:noProof/>
              <w:sz w:val="24"/>
              <w:szCs w:val="24"/>
            </w:rPr>
            <w:delText xml:space="preserve">[ </w:delText>
          </w:r>
        </w:del>
        <w:del w:id="1947" w:author="Jill Boyce" w:date="2018-04-16T21:08:00Z">
          <w:r w:rsidRPr="006953B8" w:rsidDel="0074673E">
            <w:rPr>
              <w:noProof/>
              <w:sz w:val="24"/>
              <w:szCs w:val="24"/>
            </w:rPr>
            <w:delText>i</w:delText>
          </w:r>
        </w:del>
        <w:del w:id="1948" w:author="Jill Boyce" w:date="2018-04-16T20:48:00Z">
          <w:r w:rsidRPr="006953B8" w:rsidDel="00614EEC">
            <w:rPr>
              <w:noProof/>
              <w:sz w:val="24"/>
              <w:szCs w:val="24"/>
            </w:rPr>
            <w:delText xml:space="preserve"> ] ]</w:delText>
          </w:r>
        </w:del>
        <w:r w:rsidRPr="002F5648">
          <w:rPr>
            <w:noProof/>
            <w:sz w:val="24"/>
            <w:szCs w:val="24"/>
            <w:rPrChange w:id="1949" w:author="Guruvareddiar, Palanivel" w:date="2018-04-16T12:46:00Z">
              <w:rPr>
                <w:noProof/>
              </w:rPr>
            </w:rPrChange>
          </w:rPr>
          <w:t>,</w:t>
        </w:r>
        <w:r w:rsidRPr="006953B8">
          <w:rPr>
            <w:noProof/>
            <w:sz w:val="24"/>
            <w:szCs w:val="24"/>
          </w:rPr>
          <w:t xml:space="preserve"> </w:t>
        </w:r>
        <w:r w:rsidRPr="002F5648">
          <w:rPr>
            <w:noProof/>
            <w:sz w:val="24"/>
            <w:szCs w:val="24"/>
            <w:rPrChange w:id="1950" w:author="Guruvareddiar, Palanivel" w:date="2018-04-16T12:46:00Z">
              <w:rPr>
                <w:b/>
                <w:noProof/>
                <w:sz w:val="24"/>
                <w:szCs w:val="24"/>
              </w:rPr>
            </w:rPrChange>
          </w:rPr>
          <w:t>ar_object_left</w:t>
        </w:r>
        <w:del w:id="1951" w:author="Jill Boyce" w:date="2018-04-16T20:48:00Z">
          <w:r w:rsidRPr="006953B8" w:rsidDel="00614EEC">
            <w:rPr>
              <w:noProof/>
              <w:sz w:val="24"/>
              <w:szCs w:val="24"/>
            </w:rPr>
            <w:delText xml:space="preserve">[ </w:delText>
          </w:r>
        </w:del>
        <w:del w:id="1952" w:author="Jill Boyce" w:date="2018-04-16T21:09:00Z">
          <w:r w:rsidRPr="006953B8" w:rsidDel="0074673E">
            <w:rPr>
              <w:noProof/>
              <w:sz w:val="24"/>
              <w:szCs w:val="24"/>
            </w:rPr>
            <w:delText>ar_object_idx</w:delText>
          </w:r>
        </w:del>
        <w:del w:id="1953" w:author="Jill Boyce" w:date="2018-04-16T20:48:00Z">
          <w:r w:rsidRPr="006953B8" w:rsidDel="00614EEC">
            <w:rPr>
              <w:noProof/>
              <w:sz w:val="24"/>
              <w:szCs w:val="24"/>
            </w:rPr>
            <w:delText xml:space="preserve">[ </w:delText>
          </w:r>
        </w:del>
        <w:del w:id="1954" w:author="Jill Boyce" w:date="2018-04-16T21:09:00Z">
          <w:r w:rsidRPr="006953B8" w:rsidDel="0074673E">
            <w:rPr>
              <w:noProof/>
              <w:sz w:val="24"/>
              <w:szCs w:val="24"/>
            </w:rPr>
            <w:delText>i]</w:delText>
          </w:r>
        </w:del>
        <w:del w:id="1955" w:author="Jill Boyce" w:date="2018-04-16T20:48:00Z">
          <w:r w:rsidRPr="006953B8" w:rsidDel="00614EEC">
            <w:rPr>
              <w:noProof/>
              <w:sz w:val="24"/>
              <w:szCs w:val="24"/>
            </w:rPr>
            <w:delText xml:space="preserve"> ]</w:delText>
          </w:r>
        </w:del>
        <w:r w:rsidRPr="002F5648">
          <w:rPr>
            <w:noProof/>
            <w:sz w:val="24"/>
            <w:szCs w:val="24"/>
            <w:rPrChange w:id="1956" w:author="Guruvareddiar, Palanivel" w:date="2018-04-16T12:46:00Z">
              <w:rPr>
                <w:noProof/>
              </w:rPr>
            </w:rPrChange>
          </w:rPr>
          <w:t xml:space="preserve">, </w:t>
        </w:r>
        <w:r w:rsidRPr="002F5648">
          <w:rPr>
            <w:bCs/>
            <w:noProof/>
            <w:sz w:val="24"/>
            <w:szCs w:val="24"/>
            <w:rPrChange w:id="1957" w:author="Guruvareddiar, Palanivel" w:date="2018-04-16T12:46:00Z">
              <w:rPr>
                <w:b/>
                <w:noProof/>
                <w:sz w:val="24"/>
                <w:szCs w:val="24"/>
              </w:rPr>
            </w:rPrChange>
          </w:rPr>
          <w:t xml:space="preserve">ar_object_width </w:t>
        </w:r>
        <w:del w:id="1958" w:author="Jill Boyce" w:date="2018-04-16T20:48:00Z">
          <w:r w:rsidRPr="006953B8" w:rsidDel="00614EEC">
            <w:rPr>
              <w:bCs/>
              <w:noProof/>
              <w:sz w:val="24"/>
              <w:szCs w:val="24"/>
            </w:rPr>
            <w:delText xml:space="preserve">[ </w:delText>
          </w:r>
        </w:del>
        <w:del w:id="1959" w:author="Jill Boyce" w:date="2018-04-16T21:09:00Z">
          <w:r w:rsidRPr="006953B8" w:rsidDel="0074673E">
            <w:rPr>
              <w:bCs/>
              <w:noProof/>
              <w:sz w:val="24"/>
              <w:szCs w:val="24"/>
            </w:rPr>
            <w:delText>ar</w:delText>
          </w:r>
          <w:r w:rsidRPr="002F5648" w:rsidDel="0074673E">
            <w:rPr>
              <w:bCs/>
              <w:noProof/>
              <w:sz w:val="24"/>
              <w:szCs w:val="24"/>
            </w:rPr>
            <w:delText>_object_idx</w:delText>
          </w:r>
        </w:del>
        <w:del w:id="1960" w:author="Jill Boyce" w:date="2018-04-16T20:48:00Z">
          <w:r w:rsidRPr="002F5648" w:rsidDel="00614EEC">
            <w:rPr>
              <w:bCs/>
              <w:noProof/>
              <w:sz w:val="24"/>
              <w:szCs w:val="24"/>
            </w:rPr>
            <w:delText xml:space="preserve">[ </w:delText>
          </w:r>
        </w:del>
        <w:del w:id="1961" w:author="Jill Boyce" w:date="2018-04-16T21:09:00Z">
          <w:r w:rsidRPr="002F5648" w:rsidDel="0074673E">
            <w:rPr>
              <w:bCs/>
              <w:noProof/>
              <w:sz w:val="24"/>
              <w:szCs w:val="24"/>
            </w:rPr>
            <w:delText>i</w:delText>
          </w:r>
        </w:del>
        <w:del w:id="1962" w:author="Jill Boyce" w:date="2018-04-16T20:48:00Z">
          <w:r w:rsidRPr="002F5648" w:rsidDel="00614EEC">
            <w:rPr>
              <w:bCs/>
              <w:noProof/>
              <w:sz w:val="24"/>
              <w:szCs w:val="24"/>
            </w:rPr>
            <w:delText xml:space="preserve"> ] ]</w:delText>
          </w:r>
        </w:del>
        <w:r w:rsidRPr="002F5648">
          <w:rPr>
            <w:bCs/>
            <w:noProof/>
            <w:sz w:val="24"/>
            <w:szCs w:val="24"/>
          </w:rPr>
          <w:t xml:space="preserve"> and </w:t>
        </w:r>
        <w:r w:rsidRPr="002F5648">
          <w:rPr>
            <w:bCs/>
            <w:noProof/>
            <w:sz w:val="24"/>
            <w:szCs w:val="24"/>
            <w:rPrChange w:id="1963" w:author="Guruvareddiar, Palanivel" w:date="2018-04-16T12:46:00Z">
              <w:rPr>
                <w:b/>
                <w:noProof/>
                <w:sz w:val="24"/>
                <w:szCs w:val="24"/>
              </w:rPr>
            </w:rPrChange>
          </w:rPr>
          <w:t>ar_object_height</w:t>
        </w:r>
        <w:del w:id="1964" w:author="Jill Boyce" w:date="2018-04-16T20:48:00Z">
          <w:r w:rsidRPr="006953B8" w:rsidDel="00614EEC">
            <w:rPr>
              <w:bCs/>
              <w:noProof/>
              <w:sz w:val="24"/>
              <w:szCs w:val="24"/>
            </w:rPr>
            <w:delText>[</w:delText>
          </w:r>
        </w:del>
      </w:ins>
      <w:ins w:id="1965" w:author="Jill Boyce" w:date="2018-04-16T21:10:00Z">
        <w:r w:rsidR="0074673E" w:rsidRPr="00055E86">
          <w:rPr>
            <w:noProof/>
            <w:sz w:val="24"/>
            <w:szCs w:val="24"/>
          </w:rPr>
          <w:t>[</w:t>
        </w:r>
        <w:r w:rsidR="0074673E" w:rsidRPr="007C2158">
          <w:rPr>
            <w:bCs/>
            <w:sz w:val="24"/>
            <w:szCs w:val="24"/>
          </w:rPr>
          <w:t> </w:t>
        </w:r>
        <w:r w:rsidR="0074673E">
          <w:rPr>
            <w:bCs/>
            <w:noProof/>
            <w:sz w:val="24"/>
            <w:szCs w:val="24"/>
          </w:rPr>
          <w:t>ar</w:t>
        </w:r>
        <w:r w:rsidR="0074673E" w:rsidRPr="00BE0CFD">
          <w:rPr>
            <w:bCs/>
            <w:noProof/>
            <w:sz w:val="24"/>
            <w:szCs w:val="24"/>
          </w:rPr>
          <w:t>_</w:t>
        </w:r>
        <w:r w:rsidR="0074673E">
          <w:rPr>
            <w:bCs/>
            <w:noProof/>
            <w:sz w:val="24"/>
            <w:szCs w:val="24"/>
          </w:rPr>
          <w:t>object</w:t>
        </w:r>
        <w:r w:rsidR="0074673E" w:rsidRPr="007C2158">
          <w:rPr>
            <w:bCs/>
            <w:noProof/>
            <w:sz w:val="24"/>
            <w:szCs w:val="24"/>
          </w:rPr>
          <w:t>_idx</w:t>
        </w:r>
        <w:r w:rsidR="0074673E">
          <w:rPr>
            <w:bCs/>
            <w:noProof/>
            <w:sz w:val="24"/>
            <w:szCs w:val="24"/>
          </w:rPr>
          <w:t>[</w:t>
        </w:r>
        <w:r w:rsidR="0074673E" w:rsidRPr="007C2158">
          <w:rPr>
            <w:bCs/>
            <w:sz w:val="24"/>
            <w:szCs w:val="24"/>
          </w:rPr>
          <w:t> </w:t>
        </w:r>
        <w:r w:rsidR="0074673E">
          <w:rPr>
            <w:bCs/>
            <w:noProof/>
            <w:sz w:val="24"/>
            <w:szCs w:val="24"/>
          </w:rPr>
          <w:t>i</w:t>
        </w:r>
        <w:r w:rsidR="0074673E" w:rsidRPr="007C2158">
          <w:rPr>
            <w:bCs/>
            <w:sz w:val="24"/>
            <w:szCs w:val="24"/>
          </w:rPr>
          <w:t> </w:t>
        </w:r>
        <w:r w:rsidR="0074673E">
          <w:rPr>
            <w:bCs/>
            <w:noProof/>
            <w:sz w:val="24"/>
            <w:szCs w:val="24"/>
          </w:rPr>
          <w:t>]</w:t>
        </w:r>
        <w:r w:rsidR="0074673E" w:rsidRPr="007C2158">
          <w:rPr>
            <w:bCs/>
            <w:sz w:val="24"/>
            <w:szCs w:val="24"/>
          </w:rPr>
          <w:t> </w:t>
        </w:r>
        <w:r w:rsidR="0074673E">
          <w:rPr>
            <w:bCs/>
            <w:noProof/>
            <w:sz w:val="24"/>
            <w:szCs w:val="24"/>
          </w:rPr>
          <w:t>]</w:t>
        </w:r>
      </w:ins>
      <w:ins w:id="1966" w:author="Guruvareddiar, Palanivel" w:date="2018-04-16T10:42:00Z">
        <w:del w:id="1967" w:author="Jill Boyce" w:date="2018-04-16T20:48:00Z">
          <w:r w:rsidRPr="002F5648" w:rsidDel="00614EEC">
            <w:rPr>
              <w:noProof/>
              <w:sz w:val="24"/>
              <w:szCs w:val="24"/>
            </w:rPr>
            <w:delText xml:space="preserve"> </w:delText>
          </w:r>
        </w:del>
        <w:del w:id="1968" w:author="Jill Boyce" w:date="2018-04-16T21:10:00Z">
          <w:r w:rsidRPr="002F5648" w:rsidDel="0074673E">
            <w:rPr>
              <w:noProof/>
              <w:sz w:val="24"/>
              <w:szCs w:val="24"/>
            </w:rPr>
            <w:delText>ar</w:delText>
          </w:r>
          <w:r w:rsidRPr="002F5648" w:rsidDel="0074673E">
            <w:rPr>
              <w:bCs/>
              <w:noProof/>
              <w:sz w:val="24"/>
              <w:szCs w:val="24"/>
            </w:rPr>
            <w:delText>_object_idx</w:delText>
          </w:r>
        </w:del>
        <w:del w:id="1969" w:author="Jill Boyce" w:date="2018-04-16T20:48:00Z">
          <w:r w:rsidRPr="002F5648" w:rsidDel="00614EEC">
            <w:rPr>
              <w:bCs/>
              <w:noProof/>
              <w:sz w:val="24"/>
              <w:szCs w:val="24"/>
            </w:rPr>
            <w:delText xml:space="preserve">[ </w:delText>
          </w:r>
        </w:del>
        <w:del w:id="1970" w:author="Jill Boyce" w:date="2018-04-16T21:10:00Z">
          <w:r w:rsidRPr="002F5648" w:rsidDel="0074673E">
            <w:rPr>
              <w:bCs/>
              <w:noProof/>
              <w:sz w:val="24"/>
              <w:szCs w:val="24"/>
            </w:rPr>
            <w:delText>i</w:delText>
          </w:r>
        </w:del>
        <w:del w:id="1971" w:author="Jill Boyce" w:date="2018-04-16T20:48:00Z">
          <w:r w:rsidRPr="002F5648" w:rsidDel="00614EEC">
            <w:rPr>
              <w:bCs/>
              <w:noProof/>
              <w:sz w:val="24"/>
              <w:szCs w:val="24"/>
            </w:rPr>
            <w:delText xml:space="preserve"> ] ]</w:delText>
          </w:r>
        </w:del>
        <w:r w:rsidRPr="002F5648">
          <w:rPr>
            <w:bCs/>
            <w:noProof/>
            <w:sz w:val="24"/>
            <w:szCs w:val="24"/>
          </w:rPr>
          <w:t xml:space="preserve"> syntax ele</w:t>
        </w:r>
      </w:ins>
      <w:ins w:id="1972" w:author="Guruvareddiar, Palanivel" w:date="2018-04-16T10:43:00Z">
        <w:r w:rsidRPr="002F5648">
          <w:rPr>
            <w:bCs/>
            <w:noProof/>
            <w:sz w:val="24"/>
            <w:szCs w:val="24"/>
          </w:rPr>
          <w:t xml:space="preserve">ments represent the size and location of an object that is </w:t>
        </w:r>
      </w:ins>
      <w:ins w:id="1973" w:author="Guruvareddiar, Palanivel" w:date="2018-04-16T10:44:00Z">
        <w:r w:rsidRPr="002F5648">
          <w:rPr>
            <w:bCs/>
            <w:noProof/>
            <w:sz w:val="24"/>
            <w:szCs w:val="24"/>
          </w:rPr>
          <w:t xml:space="preserve">only partially </w:t>
        </w:r>
      </w:ins>
      <w:ins w:id="1974" w:author="Guruvareddiar, Palanivel" w:date="2018-04-16T10:43:00Z">
        <w:r w:rsidRPr="002F5648">
          <w:rPr>
            <w:bCs/>
            <w:noProof/>
            <w:sz w:val="24"/>
            <w:szCs w:val="24"/>
          </w:rPr>
          <w:t>visible within the coded picture</w:t>
        </w:r>
      </w:ins>
      <w:ins w:id="1975" w:author="Guruvareddiar, Palanivel" w:date="2018-04-16T10:44:00Z">
        <w:r w:rsidRPr="002F5648">
          <w:rPr>
            <w:bCs/>
            <w:noProof/>
            <w:sz w:val="24"/>
            <w:szCs w:val="24"/>
          </w:rPr>
          <w:t xml:space="preserve">. </w:t>
        </w:r>
        <w:r w:rsidRPr="002F5648">
          <w:rPr>
            <w:noProof/>
            <w:sz w:val="24"/>
            <w:szCs w:val="24"/>
            <w:rPrChange w:id="1976" w:author="Guruvareddiar, Palanivel" w:date="2018-04-16T12:46:00Z">
              <w:rPr>
                <w:b/>
                <w:bCs/>
                <w:noProof/>
              </w:rPr>
            </w:rPrChange>
          </w:rPr>
          <w:t>ar_partial_object_flag</w:t>
        </w:r>
        <w:del w:id="1977" w:author="Jill Boyce" w:date="2018-04-16T20:48:00Z">
          <w:r w:rsidRPr="002F5648" w:rsidDel="00614EEC">
            <w:rPr>
              <w:noProof/>
              <w:sz w:val="24"/>
              <w:szCs w:val="24"/>
              <w:rPrChange w:id="1978" w:author="Guruvareddiar, Palanivel" w:date="2018-04-16T12:46:00Z">
                <w:rPr>
                  <w:noProof/>
                </w:rPr>
              </w:rPrChange>
            </w:rPr>
            <w:delText xml:space="preserve">[ </w:delText>
          </w:r>
        </w:del>
      </w:ins>
      <w:ins w:id="1979" w:author="Jill Boyce" w:date="2018-04-16T20:48:00Z">
        <w:r w:rsidR="00614EEC">
          <w:rPr>
            <w:noProof/>
            <w:sz w:val="24"/>
            <w:szCs w:val="24"/>
          </w:rPr>
          <w:t xml:space="preserve">[ </w:t>
        </w:r>
      </w:ins>
      <w:ins w:id="1980" w:author="Guruvareddiar, Palanivel" w:date="2018-04-16T10:44:00Z">
        <w:r w:rsidRPr="002F5648">
          <w:rPr>
            <w:noProof/>
            <w:sz w:val="24"/>
            <w:szCs w:val="24"/>
            <w:rPrChange w:id="1981" w:author="Guruvareddiar, Palanivel" w:date="2018-04-16T12:46:00Z">
              <w:rPr>
                <w:noProof/>
              </w:rPr>
            </w:rPrChange>
          </w:rPr>
          <w:t>ar_object_idx [i]</w:t>
        </w:r>
        <w:del w:id="1982" w:author="Jill Boyce" w:date="2018-04-16T20:48:00Z">
          <w:r w:rsidRPr="002F5648" w:rsidDel="00614EEC">
            <w:rPr>
              <w:noProof/>
              <w:sz w:val="24"/>
              <w:szCs w:val="24"/>
              <w:rPrChange w:id="1983" w:author="Guruvareddiar, Palanivel" w:date="2018-04-16T12:46:00Z">
                <w:rPr>
                  <w:noProof/>
                </w:rPr>
              </w:rPrChange>
            </w:rPr>
            <w:delText xml:space="preserve"> ]</w:delText>
          </w:r>
        </w:del>
      </w:ins>
      <w:ins w:id="1984" w:author="Jill Boyce" w:date="2018-04-16T20:48:00Z">
        <w:r w:rsidR="00614EEC">
          <w:rPr>
            <w:noProof/>
            <w:sz w:val="24"/>
            <w:szCs w:val="24"/>
          </w:rPr>
          <w:t xml:space="preserve"> ]</w:t>
        </w:r>
      </w:ins>
      <w:ins w:id="1985" w:author="Guruvareddiar, Palanivel" w:date="2018-04-16T10:44:00Z">
        <w:r w:rsidRPr="002F5648">
          <w:rPr>
            <w:noProof/>
            <w:sz w:val="24"/>
            <w:szCs w:val="24"/>
            <w:rPrChange w:id="1986" w:author="Guruvareddiar, Palanivel" w:date="2018-04-16T12:46:00Z">
              <w:rPr>
                <w:noProof/>
              </w:rPr>
            </w:rPrChange>
          </w:rPr>
          <w:t xml:space="preserve"> equal to 0 indicates that </w:t>
        </w:r>
      </w:ins>
      <w:ins w:id="1987" w:author="Jill Boyce" w:date="2018-04-16T21:10:00Z">
        <w:r w:rsidR="0074673E" w:rsidRPr="00055E86">
          <w:rPr>
            <w:noProof/>
            <w:sz w:val="24"/>
            <w:szCs w:val="24"/>
          </w:rPr>
          <w:t>ar_object_top,</w:t>
        </w:r>
        <w:r w:rsidR="0074673E" w:rsidRPr="006953B8">
          <w:rPr>
            <w:noProof/>
            <w:sz w:val="24"/>
            <w:szCs w:val="24"/>
          </w:rPr>
          <w:t xml:space="preserve"> </w:t>
        </w:r>
        <w:r w:rsidR="0074673E" w:rsidRPr="00055E86">
          <w:rPr>
            <w:noProof/>
            <w:sz w:val="24"/>
            <w:szCs w:val="24"/>
          </w:rPr>
          <w:t xml:space="preserve">ar_object_left, </w:t>
        </w:r>
        <w:r w:rsidR="0074673E" w:rsidRPr="00055E86">
          <w:rPr>
            <w:bCs/>
            <w:noProof/>
            <w:sz w:val="24"/>
            <w:szCs w:val="24"/>
          </w:rPr>
          <w:t xml:space="preserve">ar_object_width </w:t>
        </w:r>
        <w:r w:rsidR="0074673E" w:rsidRPr="002F5648">
          <w:rPr>
            <w:bCs/>
            <w:noProof/>
            <w:sz w:val="24"/>
            <w:szCs w:val="24"/>
          </w:rPr>
          <w:t xml:space="preserve"> and </w:t>
        </w:r>
        <w:r w:rsidR="0074673E" w:rsidRPr="00055E86">
          <w:rPr>
            <w:bCs/>
            <w:noProof/>
            <w:sz w:val="24"/>
            <w:szCs w:val="24"/>
          </w:rPr>
          <w:t>ar_object_height</w:t>
        </w:r>
        <w:r w:rsidR="0074673E" w:rsidRPr="00055E86">
          <w:rPr>
            <w:noProof/>
            <w:sz w:val="24"/>
            <w:szCs w:val="24"/>
          </w:rPr>
          <w:t>[</w:t>
        </w:r>
        <w:r w:rsidR="0074673E" w:rsidRPr="007C2158">
          <w:rPr>
            <w:bCs/>
            <w:sz w:val="24"/>
            <w:szCs w:val="24"/>
          </w:rPr>
          <w:t> </w:t>
        </w:r>
        <w:proofErr w:type="spellStart"/>
        <w:r w:rsidR="0074673E">
          <w:rPr>
            <w:bCs/>
            <w:noProof/>
            <w:sz w:val="24"/>
            <w:szCs w:val="24"/>
          </w:rPr>
          <w:t>ar</w:t>
        </w:r>
        <w:r w:rsidR="0074673E" w:rsidRPr="00BE0CFD">
          <w:rPr>
            <w:bCs/>
            <w:noProof/>
            <w:sz w:val="24"/>
            <w:szCs w:val="24"/>
          </w:rPr>
          <w:t>_</w:t>
        </w:r>
        <w:r w:rsidR="0074673E">
          <w:rPr>
            <w:bCs/>
            <w:noProof/>
            <w:sz w:val="24"/>
            <w:szCs w:val="24"/>
          </w:rPr>
          <w:t>object</w:t>
        </w:r>
        <w:r w:rsidR="0074673E" w:rsidRPr="007C2158">
          <w:rPr>
            <w:bCs/>
            <w:noProof/>
            <w:sz w:val="24"/>
            <w:szCs w:val="24"/>
          </w:rPr>
          <w:t>_idx</w:t>
        </w:r>
        <w:proofErr w:type="spellEnd"/>
        <w:r w:rsidR="0074673E">
          <w:rPr>
            <w:bCs/>
            <w:noProof/>
            <w:sz w:val="24"/>
            <w:szCs w:val="24"/>
          </w:rPr>
          <w:t>[</w:t>
        </w:r>
        <w:r w:rsidR="0074673E" w:rsidRPr="007C2158">
          <w:rPr>
            <w:bCs/>
            <w:sz w:val="24"/>
            <w:szCs w:val="24"/>
          </w:rPr>
          <w:t> </w:t>
        </w:r>
        <w:r w:rsidR="0074673E">
          <w:rPr>
            <w:bCs/>
            <w:noProof/>
            <w:sz w:val="24"/>
            <w:szCs w:val="24"/>
          </w:rPr>
          <w:t>i</w:t>
        </w:r>
        <w:r w:rsidR="0074673E" w:rsidRPr="007C2158">
          <w:rPr>
            <w:bCs/>
            <w:sz w:val="24"/>
            <w:szCs w:val="24"/>
          </w:rPr>
          <w:t> </w:t>
        </w:r>
        <w:r w:rsidR="0074673E">
          <w:rPr>
            <w:bCs/>
            <w:noProof/>
            <w:sz w:val="24"/>
            <w:szCs w:val="24"/>
          </w:rPr>
          <w:t>]</w:t>
        </w:r>
        <w:r w:rsidR="0074673E" w:rsidRPr="007C2158">
          <w:rPr>
            <w:bCs/>
            <w:sz w:val="24"/>
            <w:szCs w:val="24"/>
          </w:rPr>
          <w:t> </w:t>
        </w:r>
        <w:r w:rsidR="0074673E">
          <w:rPr>
            <w:bCs/>
            <w:noProof/>
            <w:sz w:val="24"/>
            <w:szCs w:val="24"/>
          </w:rPr>
          <w:t>]</w:t>
        </w:r>
        <w:r w:rsidR="0074673E" w:rsidRPr="002F5648">
          <w:rPr>
            <w:bCs/>
            <w:noProof/>
            <w:sz w:val="24"/>
            <w:szCs w:val="24"/>
          </w:rPr>
          <w:t xml:space="preserve"> syntax elements </w:t>
        </w:r>
      </w:ins>
      <w:ins w:id="1988" w:author="Guruvareddiar, Palanivel" w:date="2018-04-16T10:44:00Z">
        <w:del w:id="1989" w:author="Jill Boyce" w:date="2018-04-16T21:10:00Z">
          <w:r w:rsidRPr="002F5648" w:rsidDel="0074673E">
            <w:rPr>
              <w:noProof/>
              <w:sz w:val="24"/>
              <w:szCs w:val="24"/>
              <w:rPrChange w:id="1990" w:author="Guruvareddiar, Palanivel" w:date="2018-04-16T12:46:00Z">
                <w:rPr>
                  <w:noProof/>
                </w:rPr>
              </w:rPrChange>
            </w:rPr>
            <w:delText>ar_object_top</w:delText>
          </w:r>
        </w:del>
        <w:del w:id="1991" w:author="Jill Boyce" w:date="2018-04-16T20:48:00Z">
          <w:r w:rsidRPr="002F5648" w:rsidDel="00614EEC">
            <w:rPr>
              <w:noProof/>
              <w:sz w:val="24"/>
              <w:szCs w:val="24"/>
              <w:rPrChange w:id="1992" w:author="Guruvareddiar, Palanivel" w:date="2018-04-16T12:46:00Z">
                <w:rPr>
                  <w:noProof/>
                </w:rPr>
              </w:rPrChange>
            </w:rPr>
            <w:delText xml:space="preserve">[ </w:delText>
          </w:r>
        </w:del>
        <w:del w:id="1993" w:author="Jill Boyce" w:date="2018-04-16T21:10:00Z">
          <w:r w:rsidRPr="002F5648" w:rsidDel="0074673E">
            <w:rPr>
              <w:noProof/>
              <w:sz w:val="24"/>
              <w:szCs w:val="24"/>
              <w:rPrChange w:id="1994" w:author="Guruvareddiar, Palanivel" w:date="2018-04-16T12:46:00Z">
                <w:rPr>
                  <w:noProof/>
                </w:rPr>
              </w:rPrChange>
            </w:rPr>
            <w:delText>ar_object_idx</w:delText>
          </w:r>
        </w:del>
        <w:del w:id="1995" w:author="Jill Boyce" w:date="2018-04-16T20:48:00Z">
          <w:r w:rsidRPr="002F5648" w:rsidDel="00614EEC">
            <w:rPr>
              <w:noProof/>
              <w:sz w:val="24"/>
              <w:szCs w:val="24"/>
              <w:rPrChange w:id="1996" w:author="Guruvareddiar, Palanivel" w:date="2018-04-16T12:46:00Z">
                <w:rPr>
                  <w:noProof/>
                </w:rPr>
              </w:rPrChange>
            </w:rPr>
            <w:delText xml:space="preserve">[ </w:delText>
          </w:r>
        </w:del>
        <w:del w:id="1997" w:author="Jill Boyce" w:date="2018-04-16T21:10:00Z">
          <w:r w:rsidRPr="002F5648" w:rsidDel="0074673E">
            <w:rPr>
              <w:noProof/>
              <w:sz w:val="24"/>
              <w:szCs w:val="24"/>
              <w:rPrChange w:id="1998" w:author="Guruvareddiar, Palanivel" w:date="2018-04-16T12:46:00Z">
                <w:rPr>
                  <w:noProof/>
                </w:rPr>
              </w:rPrChange>
            </w:rPr>
            <w:delText>i</w:delText>
          </w:r>
        </w:del>
        <w:del w:id="1999" w:author="Jill Boyce" w:date="2018-04-16T20:48:00Z">
          <w:r w:rsidRPr="002F5648" w:rsidDel="00614EEC">
            <w:rPr>
              <w:noProof/>
              <w:sz w:val="24"/>
              <w:szCs w:val="24"/>
              <w:rPrChange w:id="2000" w:author="Guruvareddiar, Palanivel" w:date="2018-04-16T12:46:00Z">
                <w:rPr>
                  <w:noProof/>
                </w:rPr>
              </w:rPrChange>
            </w:rPr>
            <w:delText xml:space="preserve"> ] ]</w:delText>
          </w:r>
        </w:del>
        <w:del w:id="2001" w:author="Jill Boyce" w:date="2018-04-16T21:10:00Z">
          <w:r w:rsidRPr="002F5648" w:rsidDel="0074673E">
            <w:rPr>
              <w:noProof/>
              <w:sz w:val="24"/>
              <w:szCs w:val="24"/>
              <w:rPrChange w:id="2002" w:author="Guruvareddiar, Palanivel" w:date="2018-04-16T12:46:00Z">
                <w:rPr>
                  <w:noProof/>
                </w:rPr>
              </w:rPrChange>
            </w:rPr>
            <w:delText>, ar_object_left</w:delText>
          </w:r>
        </w:del>
        <w:del w:id="2003" w:author="Jill Boyce" w:date="2018-04-16T20:48:00Z">
          <w:r w:rsidRPr="002F5648" w:rsidDel="00614EEC">
            <w:rPr>
              <w:noProof/>
              <w:sz w:val="24"/>
              <w:szCs w:val="24"/>
              <w:rPrChange w:id="2004" w:author="Guruvareddiar, Palanivel" w:date="2018-04-16T12:46:00Z">
                <w:rPr>
                  <w:noProof/>
                </w:rPr>
              </w:rPrChange>
            </w:rPr>
            <w:delText xml:space="preserve">[ </w:delText>
          </w:r>
        </w:del>
        <w:del w:id="2005" w:author="Jill Boyce" w:date="2018-04-16T21:10:00Z">
          <w:r w:rsidRPr="002F5648" w:rsidDel="0074673E">
            <w:rPr>
              <w:noProof/>
              <w:sz w:val="24"/>
              <w:szCs w:val="24"/>
              <w:rPrChange w:id="2006" w:author="Guruvareddiar, Palanivel" w:date="2018-04-16T12:46:00Z">
                <w:rPr>
                  <w:noProof/>
                </w:rPr>
              </w:rPrChange>
            </w:rPr>
            <w:delText>ar_object_idx</w:delText>
          </w:r>
        </w:del>
        <w:del w:id="2007" w:author="Jill Boyce" w:date="2018-04-16T20:48:00Z">
          <w:r w:rsidRPr="002F5648" w:rsidDel="00614EEC">
            <w:rPr>
              <w:noProof/>
              <w:sz w:val="24"/>
              <w:szCs w:val="24"/>
              <w:rPrChange w:id="2008" w:author="Guruvareddiar, Palanivel" w:date="2018-04-16T12:46:00Z">
                <w:rPr>
                  <w:noProof/>
                </w:rPr>
              </w:rPrChange>
            </w:rPr>
            <w:delText xml:space="preserve">[ </w:delText>
          </w:r>
        </w:del>
        <w:del w:id="2009" w:author="Jill Boyce" w:date="2018-04-16T21:10:00Z">
          <w:r w:rsidRPr="002F5648" w:rsidDel="0074673E">
            <w:rPr>
              <w:noProof/>
              <w:sz w:val="24"/>
              <w:szCs w:val="24"/>
              <w:rPrChange w:id="2010" w:author="Guruvareddiar, Palanivel" w:date="2018-04-16T12:46:00Z">
                <w:rPr>
                  <w:noProof/>
                </w:rPr>
              </w:rPrChange>
            </w:rPr>
            <w:delText>i]</w:delText>
          </w:r>
        </w:del>
        <w:del w:id="2011" w:author="Jill Boyce" w:date="2018-04-16T20:48:00Z">
          <w:r w:rsidRPr="002F5648" w:rsidDel="00614EEC">
            <w:rPr>
              <w:noProof/>
              <w:sz w:val="24"/>
              <w:szCs w:val="24"/>
              <w:rPrChange w:id="2012" w:author="Guruvareddiar, Palanivel" w:date="2018-04-16T12:46:00Z">
                <w:rPr>
                  <w:noProof/>
                </w:rPr>
              </w:rPrChange>
            </w:rPr>
            <w:delText xml:space="preserve"> ]</w:delText>
          </w:r>
        </w:del>
        <w:del w:id="2013" w:author="Jill Boyce" w:date="2018-04-16T21:10:00Z">
          <w:r w:rsidRPr="002F5648" w:rsidDel="0074673E">
            <w:rPr>
              <w:noProof/>
              <w:sz w:val="24"/>
              <w:szCs w:val="24"/>
              <w:rPrChange w:id="2014" w:author="Guruvareddiar, Palanivel" w:date="2018-04-16T12:46:00Z">
                <w:rPr>
                  <w:noProof/>
                </w:rPr>
              </w:rPrChange>
            </w:rPr>
            <w:delText xml:space="preserve">, </w:delText>
          </w:r>
          <w:r w:rsidRPr="002F5648" w:rsidDel="0074673E">
            <w:rPr>
              <w:bCs/>
              <w:noProof/>
              <w:sz w:val="24"/>
              <w:szCs w:val="24"/>
            </w:rPr>
            <w:delText xml:space="preserve">ar_object_width </w:delText>
          </w:r>
        </w:del>
        <w:del w:id="2015" w:author="Jill Boyce" w:date="2018-04-16T20:48:00Z">
          <w:r w:rsidRPr="002F5648" w:rsidDel="00614EEC">
            <w:rPr>
              <w:bCs/>
              <w:noProof/>
              <w:sz w:val="24"/>
              <w:szCs w:val="24"/>
            </w:rPr>
            <w:delText xml:space="preserve">[ </w:delText>
          </w:r>
        </w:del>
        <w:del w:id="2016" w:author="Jill Boyce" w:date="2018-04-16T21:10:00Z">
          <w:r w:rsidRPr="002F5648" w:rsidDel="0074673E">
            <w:rPr>
              <w:bCs/>
              <w:noProof/>
              <w:sz w:val="24"/>
              <w:szCs w:val="24"/>
            </w:rPr>
            <w:delText>ar_object_idx</w:delText>
          </w:r>
        </w:del>
        <w:del w:id="2017" w:author="Jill Boyce" w:date="2018-04-16T20:48:00Z">
          <w:r w:rsidRPr="002F5648" w:rsidDel="00614EEC">
            <w:rPr>
              <w:bCs/>
              <w:noProof/>
              <w:sz w:val="24"/>
              <w:szCs w:val="24"/>
            </w:rPr>
            <w:delText xml:space="preserve">[ </w:delText>
          </w:r>
        </w:del>
        <w:del w:id="2018" w:author="Jill Boyce" w:date="2018-04-16T21:10:00Z">
          <w:r w:rsidRPr="002F5648" w:rsidDel="0074673E">
            <w:rPr>
              <w:bCs/>
              <w:noProof/>
              <w:sz w:val="24"/>
              <w:szCs w:val="24"/>
            </w:rPr>
            <w:delText>i</w:delText>
          </w:r>
        </w:del>
        <w:del w:id="2019" w:author="Jill Boyce" w:date="2018-04-16T20:48:00Z">
          <w:r w:rsidRPr="002F5648" w:rsidDel="00614EEC">
            <w:rPr>
              <w:bCs/>
              <w:noProof/>
              <w:sz w:val="24"/>
              <w:szCs w:val="24"/>
            </w:rPr>
            <w:delText xml:space="preserve"> ] ]</w:delText>
          </w:r>
        </w:del>
        <w:del w:id="2020" w:author="Jill Boyce" w:date="2018-04-16T21:10:00Z">
          <w:r w:rsidRPr="002F5648" w:rsidDel="0074673E">
            <w:rPr>
              <w:bCs/>
              <w:noProof/>
              <w:sz w:val="24"/>
              <w:szCs w:val="24"/>
            </w:rPr>
            <w:delText xml:space="preserve"> and ar_object_height</w:delText>
          </w:r>
        </w:del>
        <w:del w:id="2021" w:author="Jill Boyce" w:date="2018-04-16T20:48:00Z">
          <w:r w:rsidRPr="002F5648" w:rsidDel="00614EEC">
            <w:rPr>
              <w:bCs/>
              <w:noProof/>
              <w:sz w:val="24"/>
              <w:szCs w:val="24"/>
            </w:rPr>
            <w:delText>[</w:delText>
          </w:r>
          <w:r w:rsidRPr="002F5648" w:rsidDel="00614EEC">
            <w:rPr>
              <w:noProof/>
              <w:sz w:val="24"/>
              <w:szCs w:val="24"/>
            </w:rPr>
            <w:delText xml:space="preserve"> </w:delText>
          </w:r>
        </w:del>
        <w:del w:id="2022" w:author="Jill Boyce" w:date="2018-04-16T21:10:00Z">
          <w:r w:rsidRPr="002F5648" w:rsidDel="0074673E">
            <w:rPr>
              <w:noProof/>
              <w:sz w:val="24"/>
              <w:szCs w:val="24"/>
            </w:rPr>
            <w:delText>ar</w:delText>
          </w:r>
          <w:r w:rsidRPr="002F5648" w:rsidDel="0074673E">
            <w:rPr>
              <w:bCs/>
              <w:noProof/>
              <w:sz w:val="24"/>
              <w:szCs w:val="24"/>
            </w:rPr>
            <w:delText>_object_idx</w:delText>
          </w:r>
        </w:del>
        <w:del w:id="2023" w:author="Jill Boyce" w:date="2018-04-16T20:48:00Z">
          <w:r w:rsidRPr="002F5648" w:rsidDel="00614EEC">
            <w:rPr>
              <w:bCs/>
              <w:noProof/>
              <w:sz w:val="24"/>
              <w:szCs w:val="24"/>
            </w:rPr>
            <w:delText xml:space="preserve">[ </w:delText>
          </w:r>
        </w:del>
        <w:del w:id="2024" w:author="Jill Boyce" w:date="2018-04-16T21:10:00Z">
          <w:r w:rsidRPr="002F5648" w:rsidDel="0074673E">
            <w:rPr>
              <w:bCs/>
              <w:noProof/>
              <w:sz w:val="24"/>
              <w:szCs w:val="24"/>
            </w:rPr>
            <w:delText>i</w:delText>
          </w:r>
        </w:del>
        <w:del w:id="2025" w:author="Jill Boyce" w:date="2018-04-16T20:48:00Z">
          <w:r w:rsidRPr="002F5648" w:rsidDel="00614EEC">
            <w:rPr>
              <w:bCs/>
              <w:noProof/>
              <w:sz w:val="24"/>
              <w:szCs w:val="24"/>
            </w:rPr>
            <w:delText xml:space="preserve"> ] ]</w:delText>
          </w:r>
        </w:del>
        <w:del w:id="2026" w:author="Jill Boyce" w:date="2018-04-16T21:10:00Z">
          <w:r w:rsidRPr="002F5648" w:rsidDel="0074673E">
            <w:rPr>
              <w:bCs/>
              <w:noProof/>
              <w:sz w:val="24"/>
              <w:szCs w:val="24"/>
            </w:rPr>
            <w:delText xml:space="preserve"> syntax elements </w:delText>
          </w:r>
        </w:del>
        <w:r w:rsidRPr="002F5648">
          <w:rPr>
            <w:bCs/>
            <w:noProof/>
            <w:sz w:val="24"/>
            <w:szCs w:val="24"/>
          </w:rPr>
          <w:t xml:space="preserve">represent the size and location of an object that is </w:t>
        </w:r>
        <w:del w:id="2027" w:author="Jill Boyce" w:date="2018-04-16T20:38:00Z">
          <w:r w:rsidRPr="002F5648" w:rsidDel="00DD1547">
            <w:rPr>
              <w:bCs/>
              <w:noProof/>
              <w:sz w:val="24"/>
              <w:szCs w:val="24"/>
            </w:rPr>
            <w:delText xml:space="preserve">only </w:delText>
          </w:r>
        </w:del>
      </w:ins>
      <w:ins w:id="2028" w:author="Guruvareddiar, Palanivel" w:date="2018-04-16T10:45:00Z">
        <w:r w:rsidRPr="002F5648">
          <w:rPr>
            <w:bCs/>
            <w:noProof/>
            <w:sz w:val="24"/>
            <w:szCs w:val="24"/>
          </w:rPr>
          <w:t>fully</w:t>
        </w:r>
      </w:ins>
      <w:ins w:id="2029" w:author="Guruvareddiar, Palanivel" w:date="2018-04-16T10:44:00Z">
        <w:r w:rsidRPr="002F5648">
          <w:rPr>
            <w:bCs/>
            <w:noProof/>
            <w:sz w:val="24"/>
            <w:szCs w:val="24"/>
          </w:rPr>
          <w:t xml:space="preserve"> visible within the coded picture</w:t>
        </w:r>
      </w:ins>
      <w:ins w:id="2030" w:author="Guruvareddiar, Palanivel" w:date="2018-04-16T12:46:00Z">
        <w:r w:rsidR="002F5648">
          <w:rPr>
            <w:bCs/>
            <w:noProof/>
            <w:sz w:val="24"/>
            <w:szCs w:val="24"/>
          </w:rPr>
          <w:t>.</w:t>
        </w:r>
      </w:ins>
    </w:p>
    <w:p w14:paraId="46A99826" w14:textId="77777777" w:rsidR="001023F7" w:rsidRPr="007C2158" w:rsidRDefault="001023F7" w:rsidP="001023F7">
      <w:pPr>
        <w:tabs>
          <w:tab w:val="clear" w:pos="360"/>
          <w:tab w:val="clear" w:pos="720"/>
          <w:tab w:val="clear" w:pos="1080"/>
          <w:tab w:val="clear" w:pos="1440"/>
        </w:tabs>
        <w:overflowPunct/>
        <w:autoSpaceDE/>
        <w:autoSpaceDN/>
        <w:adjustRightInd/>
        <w:spacing w:before="0"/>
        <w:textAlignment w:val="auto"/>
        <w:rPr>
          <w:b/>
          <w:noProof/>
          <w:sz w:val="24"/>
          <w:szCs w:val="24"/>
        </w:rPr>
      </w:pPr>
    </w:p>
    <w:p w14:paraId="733EB149" w14:textId="3B8CF05B" w:rsidR="001023F7" w:rsidRPr="007C2158" w:rsidRDefault="001023F7" w:rsidP="001023F7">
      <w:pPr>
        <w:tabs>
          <w:tab w:val="clear" w:pos="360"/>
          <w:tab w:val="clear" w:pos="720"/>
          <w:tab w:val="clear" w:pos="1080"/>
          <w:tab w:val="clear" w:pos="1440"/>
        </w:tabs>
        <w:overflowPunct/>
        <w:autoSpaceDE/>
        <w:autoSpaceDN/>
        <w:adjustRightInd/>
        <w:spacing w:before="0"/>
        <w:textAlignment w:val="auto"/>
        <w:rPr>
          <w:b/>
          <w:noProof/>
          <w:sz w:val="24"/>
          <w:szCs w:val="24"/>
        </w:rPr>
      </w:pPr>
      <w:del w:id="2031" w:author="Guruvareddiar, Palanivel" w:date="2018-04-14T11:23:00Z">
        <w:r w:rsidRPr="007C2158" w:rsidDel="008D3FFA">
          <w:rPr>
            <w:b/>
            <w:noProof/>
            <w:sz w:val="24"/>
            <w:szCs w:val="24"/>
          </w:rPr>
          <w:delText>object_tracking</w:delText>
        </w:r>
      </w:del>
      <w:ins w:id="2032" w:author="Guruvareddiar, Palanivel" w:date="2018-04-16T10:10:00Z">
        <w:r w:rsidR="003F107F">
          <w:rPr>
            <w:b/>
            <w:noProof/>
            <w:sz w:val="24"/>
            <w:szCs w:val="24"/>
          </w:rPr>
          <w:t>ar</w:t>
        </w:r>
      </w:ins>
      <w:r w:rsidRPr="007C2158">
        <w:rPr>
          <w:b/>
          <w:noProof/>
          <w:sz w:val="24"/>
          <w:szCs w:val="24"/>
        </w:rPr>
        <w:t>_</w:t>
      </w:r>
      <w:del w:id="2033" w:author="Guruvareddiar, Palanivel" w:date="2018-04-14T15:10:00Z">
        <w:r w:rsidRPr="007C2158" w:rsidDel="00BE0CFD">
          <w:rPr>
            <w:b/>
            <w:noProof/>
            <w:sz w:val="24"/>
            <w:szCs w:val="24"/>
          </w:rPr>
          <w:delText>item</w:delText>
        </w:r>
      </w:del>
      <w:ins w:id="2034" w:author="Guruvareddiar, Palanivel" w:date="2018-04-14T15:10:00Z">
        <w:r w:rsidR="00BE0CFD">
          <w:rPr>
            <w:b/>
            <w:noProof/>
            <w:sz w:val="24"/>
            <w:szCs w:val="24"/>
          </w:rPr>
          <w:t>object</w:t>
        </w:r>
      </w:ins>
      <w:r w:rsidRPr="007C2158">
        <w:rPr>
          <w:b/>
          <w:noProof/>
          <w:sz w:val="24"/>
          <w:szCs w:val="24"/>
        </w:rPr>
        <w:t>_top</w:t>
      </w:r>
      <w:del w:id="2035" w:author="Jill Boyce" w:date="2018-04-16T20:48:00Z">
        <w:r w:rsidDel="00614EEC">
          <w:rPr>
            <w:bCs/>
            <w:noProof/>
            <w:sz w:val="24"/>
            <w:szCs w:val="24"/>
          </w:rPr>
          <w:delText xml:space="preserve">[ </w:delText>
        </w:r>
      </w:del>
      <w:ins w:id="2036" w:author="Jill Boyce" w:date="2018-04-16T20:48:00Z">
        <w:r w:rsidR="00614EEC">
          <w:rPr>
            <w:bCs/>
            <w:noProof/>
            <w:sz w:val="24"/>
            <w:szCs w:val="24"/>
          </w:rPr>
          <w:t xml:space="preserve">[ </w:t>
        </w:r>
      </w:ins>
      <w:del w:id="2037" w:author="Guruvareddiar, Palanivel" w:date="2018-04-14T11:23:00Z">
        <w:r w:rsidDel="008D3FFA">
          <w:rPr>
            <w:bCs/>
            <w:noProof/>
            <w:sz w:val="24"/>
            <w:szCs w:val="24"/>
          </w:rPr>
          <w:delText>o</w:delText>
        </w:r>
        <w:r w:rsidRPr="007C2158" w:rsidDel="008D3FFA">
          <w:rPr>
            <w:bCs/>
            <w:noProof/>
            <w:sz w:val="24"/>
            <w:szCs w:val="24"/>
          </w:rPr>
          <w:delText>bject_tracking</w:delText>
        </w:r>
      </w:del>
      <w:ins w:id="2038" w:author="Guruvareddiar, Palanivel" w:date="2018-04-16T10:10:00Z">
        <w:r w:rsidR="003F107F">
          <w:rPr>
            <w:bCs/>
            <w:noProof/>
            <w:sz w:val="24"/>
            <w:szCs w:val="24"/>
          </w:rPr>
          <w:t>ar</w:t>
        </w:r>
      </w:ins>
      <w:r w:rsidRPr="007C2158">
        <w:rPr>
          <w:bCs/>
          <w:noProof/>
          <w:sz w:val="24"/>
          <w:szCs w:val="24"/>
        </w:rPr>
        <w:t>_</w:t>
      </w:r>
      <w:del w:id="2039" w:author="Guruvareddiar, Palanivel" w:date="2018-04-14T15:10:00Z">
        <w:r w:rsidRPr="007C2158" w:rsidDel="00BE0CFD">
          <w:rPr>
            <w:bCs/>
            <w:noProof/>
            <w:sz w:val="24"/>
            <w:szCs w:val="24"/>
          </w:rPr>
          <w:delText>item</w:delText>
        </w:r>
      </w:del>
      <w:ins w:id="2040" w:author="Guruvareddiar, Palanivel" w:date="2018-04-14T15:10:00Z">
        <w:r w:rsidR="00BE0CFD">
          <w:rPr>
            <w:bCs/>
            <w:noProof/>
            <w:sz w:val="24"/>
            <w:szCs w:val="24"/>
          </w:rPr>
          <w:t>object</w:t>
        </w:r>
      </w:ins>
      <w:r w:rsidRPr="007C2158">
        <w:rPr>
          <w:bCs/>
          <w:noProof/>
          <w:sz w:val="24"/>
          <w:szCs w:val="24"/>
        </w:rPr>
        <w:t>_idx</w:t>
      </w:r>
      <w:del w:id="2041" w:author="Jill Boyce" w:date="2018-04-16T20:48:00Z">
        <w:r w:rsidR="00105117" w:rsidDel="00614EEC">
          <w:rPr>
            <w:bCs/>
            <w:noProof/>
            <w:sz w:val="24"/>
            <w:szCs w:val="24"/>
          </w:rPr>
          <w:delText xml:space="preserve">[ </w:delText>
        </w:r>
      </w:del>
      <w:ins w:id="2042" w:author="Jill Boyce" w:date="2018-04-16T20:48:00Z">
        <w:r w:rsidR="00614EEC">
          <w:rPr>
            <w:bCs/>
            <w:noProof/>
            <w:sz w:val="24"/>
            <w:szCs w:val="24"/>
          </w:rPr>
          <w:t xml:space="preserve">[ </w:t>
        </w:r>
      </w:ins>
      <w:r w:rsidR="00105117">
        <w:rPr>
          <w:bCs/>
          <w:noProof/>
          <w:sz w:val="24"/>
          <w:szCs w:val="24"/>
        </w:rPr>
        <w:t>i</w:t>
      </w:r>
      <w:del w:id="2043" w:author="Jill Boyce" w:date="2018-04-16T20:48:00Z">
        <w:r w:rsidR="00105117" w:rsidDel="00614EEC">
          <w:rPr>
            <w:bCs/>
            <w:noProof/>
            <w:sz w:val="24"/>
            <w:szCs w:val="24"/>
          </w:rPr>
          <w:delText xml:space="preserve"> ]</w:delText>
        </w:r>
      </w:del>
      <w:ins w:id="2044" w:author="Jill Boyce" w:date="2018-04-16T20:48:00Z">
        <w:r w:rsidR="00614EEC">
          <w:rPr>
            <w:bCs/>
            <w:noProof/>
            <w:sz w:val="24"/>
            <w:szCs w:val="24"/>
          </w:rPr>
          <w:t xml:space="preserve"> ]</w:t>
        </w:r>
      </w:ins>
      <w:del w:id="2045" w:author="Jill Boyce" w:date="2018-04-16T20:48:00Z">
        <w:r w:rsidDel="00614EEC">
          <w:rPr>
            <w:bCs/>
            <w:noProof/>
            <w:sz w:val="24"/>
            <w:szCs w:val="24"/>
          </w:rPr>
          <w:delText xml:space="preserve"> ]</w:delText>
        </w:r>
      </w:del>
      <w:ins w:id="2046" w:author="Jill Boyce" w:date="2018-04-16T20:48:00Z">
        <w:r w:rsidR="00614EEC">
          <w:rPr>
            <w:bCs/>
            <w:noProof/>
            <w:sz w:val="24"/>
            <w:szCs w:val="24"/>
          </w:rPr>
          <w:t xml:space="preserve"> ]</w:t>
        </w:r>
      </w:ins>
      <w:r w:rsidRPr="007C2158">
        <w:rPr>
          <w:bCs/>
          <w:noProof/>
          <w:sz w:val="24"/>
          <w:szCs w:val="24"/>
        </w:rPr>
        <w:t xml:space="preserve"> and</w:t>
      </w:r>
      <w:r>
        <w:rPr>
          <w:bCs/>
          <w:noProof/>
          <w:sz w:val="24"/>
          <w:szCs w:val="24"/>
        </w:rPr>
        <w:t xml:space="preserve"> </w:t>
      </w:r>
      <w:del w:id="2047" w:author="Guruvareddiar, Palanivel" w:date="2018-04-14T11:23:00Z">
        <w:r w:rsidRPr="007C2158" w:rsidDel="008D3FFA">
          <w:rPr>
            <w:b/>
            <w:noProof/>
            <w:sz w:val="24"/>
            <w:szCs w:val="24"/>
          </w:rPr>
          <w:delText>object_tracking</w:delText>
        </w:r>
      </w:del>
      <w:ins w:id="2048" w:author="Guruvareddiar, Palanivel" w:date="2018-04-16T10:10:00Z">
        <w:r w:rsidR="003F107F">
          <w:rPr>
            <w:b/>
            <w:noProof/>
            <w:sz w:val="24"/>
            <w:szCs w:val="24"/>
          </w:rPr>
          <w:t>ar</w:t>
        </w:r>
      </w:ins>
      <w:r w:rsidRPr="007C2158">
        <w:rPr>
          <w:b/>
          <w:noProof/>
          <w:sz w:val="24"/>
          <w:szCs w:val="24"/>
        </w:rPr>
        <w:t>_</w:t>
      </w:r>
      <w:ins w:id="2049" w:author="Guruvareddiar, Palanivel" w:date="2018-04-14T15:10:00Z">
        <w:r w:rsidR="00BE0CFD">
          <w:rPr>
            <w:b/>
            <w:noProof/>
            <w:sz w:val="24"/>
            <w:szCs w:val="24"/>
          </w:rPr>
          <w:t>object</w:t>
        </w:r>
      </w:ins>
      <w:del w:id="2050" w:author="Guruvareddiar, Palanivel" w:date="2018-04-14T15:10:00Z">
        <w:r w:rsidRPr="007C2158" w:rsidDel="00BE0CFD">
          <w:rPr>
            <w:b/>
            <w:noProof/>
            <w:sz w:val="24"/>
            <w:szCs w:val="24"/>
          </w:rPr>
          <w:delText>item</w:delText>
        </w:r>
      </w:del>
      <w:r w:rsidRPr="007C2158">
        <w:rPr>
          <w:b/>
          <w:noProof/>
          <w:sz w:val="24"/>
          <w:szCs w:val="24"/>
        </w:rPr>
        <w:t>_left</w:t>
      </w:r>
      <w:del w:id="2051" w:author="Jill Boyce" w:date="2018-04-16T20:48:00Z">
        <w:r w:rsidDel="00614EEC">
          <w:rPr>
            <w:bCs/>
            <w:noProof/>
            <w:sz w:val="24"/>
            <w:szCs w:val="24"/>
          </w:rPr>
          <w:delText xml:space="preserve">[ </w:delText>
        </w:r>
      </w:del>
      <w:ins w:id="2052" w:author="Jill Boyce" w:date="2018-04-16T20:48:00Z">
        <w:r w:rsidR="00614EEC">
          <w:rPr>
            <w:bCs/>
            <w:noProof/>
            <w:sz w:val="24"/>
            <w:szCs w:val="24"/>
          </w:rPr>
          <w:t xml:space="preserve">[ </w:t>
        </w:r>
      </w:ins>
      <w:del w:id="2053" w:author="Guruvareddiar, Palanivel" w:date="2018-04-14T11:23:00Z">
        <w:r w:rsidDel="008D3FFA">
          <w:rPr>
            <w:bCs/>
            <w:noProof/>
            <w:sz w:val="24"/>
            <w:szCs w:val="24"/>
          </w:rPr>
          <w:delText>o</w:delText>
        </w:r>
        <w:r w:rsidRPr="007C2158" w:rsidDel="008D3FFA">
          <w:rPr>
            <w:bCs/>
            <w:noProof/>
            <w:sz w:val="24"/>
            <w:szCs w:val="24"/>
          </w:rPr>
          <w:delText>bject_tracking</w:delText>
        </w:r>
      </w:del>
      <w:ins w:id="2054" w:author="Guruvareddiar, Palanivel" w:date="2018-04-16T10:10:00Z">
        <w:r w:rsidR="003F107F">
          <w:rPr>
            <w:bCs/>
            <w:noProof/>
            <w:sz w:val="24"/>
            <w:szCs w:val="24"/>
          </w:rPr>
          <w:t>ar</w:t>
        </w:r>
      </w:ins>
      <w:r w:rsidRPr="007C2158">
        <w:rPr>
          <w:bCs/>
          <w:noProof/>
          <w:sz w:val="24"/>
          <w:szCs w:val="24"/>
        </w:rPr>
        <w:t>_</w:t>
      </w:r>
      <w:del w:id="2055" w:author="Guruvareddiar, Palanivel" w:date="2018-04-14T15:10:00Z">
        <w:r w:rsidRPr="007C2158" w:rsidDel="00BE0CFD">
          <w:rPr>
            <w:bCs/>
            <w:noProof/>
            <w:sz w:val="24"/>
            <w:szCs w:val="24"/>
          </w:rPr>
          <w:delText>item</w:delText>
        </w:r>
      </w:del>
      <w:ins w:id="2056" w:author="Guruvareddiar, Palanivel" w:date="2018-04-14T15:10:00Z">
        <w:r w:rsidR="00BE0CFD">
          <w:rPr>
            <w:bCs/>
            <w:noProof/>
            <w:sz w:val="24"/>
            <w:szCs w:val="24"/>
          </w:rPr>
          <w:t>object</w:t>
        </w:r>
      </w:ins>
      <w:r w:rsidRPr="007C2158">
        <w:rPr>
          <w:bCs/>
          <w:noProof/>
          <w:sz w:val="24"/>
          <w:szCs w:val="24"/>
        </w:rPr>
        <w:t>_idx</w:t>
      </w:r>
      <w:del w:id="2057" w:author="Jill Boyce" w:date="2018-04-16T20:48:00Z">
        <w:r w:rsidDel="00614EEC">
          <w:rPr>
            <w:bCs/>
            <w:noProof/>
            <w:sz w:val="24"/>
            <w:szCs w:val="24"/>
          </w:rPr>
          <w:delText xml:space="preserve">[ </w:delText>
        </w:r>
      </w:del>
      <w:ins w:id="2058" w:author="Jill Boyce" w:date="2018-04-16T20:48:00Z">
        <w:r w:rsidR="00614EEC">
          <w:rPr>
            <w:bCs/>
            <w:noProof/>
            <w:sz w:val="24"/>
            <w:szCs w:val="24"/>
          </w:rPr>
          <w:t xml:space="preserve">[ </w:t>
        </w:r>
      </w:ins>
      <w:r>
        <w:rPr>
          <w:bCs/>
          <w:noProof/>
          <w:sz w:val="24"/>
          <w:szCs w:val="24"/>
        </w:rPr>
        <w:t>i]</w:t>
      </w:r>
      <w:del w:id="2059" w:author="Jill Boyce" w:date="2018-04-16T20:48:00Z">
        <w:r w:rsidDel="00614EEC">
          <w:rPr>
            <w:bCs/>
            <w:noProof/>
            <w:sz w:val="24"/>
            <w:szCs w:val="24"/>
          </w:rPr>
          <w:delText xml:space="preserve"> ]</w:delText>
        </w:r>
      </w:del>
      <w:ins w:id="2060" w:author="Jill Boyce" w:date="2018-04-16T20:48:00Z">
        <w:r w:rsidR="00614EEC">
          <w:rPr>
            <w:bCs/>
            <w:noProof/>
            <w:sz w:val="24"/>
            <w:szCs w:val="24"/>
          </w:rPr>
          <w:t xml:space="preserve"> ]</w:t>
        </w:r>
      </w:ins>
      <w:r w:rsidRPr="007C2158">
        <w:rPr>
          <w:b/>
          <w:noProof/>
          <w:sz w:val="24"/>
          <w:szCs w:val="24"/>
        </w:rPr>
        <w:t xml:space="preserve"> </w:t>
      </w:r>
      <w:r w:rsidRPr="007C2158">
        <w:rPr>
          <w:bCs/>
          <w:noProof/>
          <w:sz w:val="24"/>
          <w:szCs w:val="24"/>
        </w:rPr>
        <w:t xml:space="preserve">specify, as luma samples, the </w:t>
      </w:r>
      <w:r>
        <w:rPr>
          <w:bCs/>
          <w:noProof/>
          <w:sz w:val="24"/>
          <w:szCs w:val="24"/>
        </w:rPr>
        <w:t xml:space="preserve">top and left location, respectively, </w:t>
      </w:r>
      <w:r w:rsidRPr="007C2158">
        <w:rPr>
          <w:bCs/>
          <w:noProof/>
          <w:sz w:val="24"/>
          <w:szCs w:val="24"/>
        </w:rPr>
        <w:t xml:space="preserve">of the </w:t>
      </w:r>
      <w:del w:id="2061" w:author="Guruvareddiar, Palanivel" w:date="2018-04-14T11:23:00Z">
        <w:r w:rsidRPr="007C2158" w:rsidDel="008D3FFA">
          <w:rPr>
            <w:bCs/>
            <w:noProof/>
            <w:sz w:val="24"/>
            <w:szCs w:val="24"/>
          </w:rPr>
          <w:delText>object_tracking</w:delText>
        </w:r>
      </w:del>
      <w:ins w:id="2062" w:author="Guruvareddiar, Palanivel" w:date="2018-04-16T10:10:00Z">
        <w:r w:rsidR="003F107F">
          <w:rPr>
            <w:bCs/>
            <w:noProof/>
            <w:sz w:val="24"/>
            <w:szCs w:val="24"/>
          </w:rPr>
          <w:t>ar</w:t>
        </w:r>
      </w:ins>
      <w:r w:rsidRPr="007C2158">
        <w:rPr>
          <w:bCs/>
          <w:noProof/>
          <w:sz w:val="24"/>
          <w:szCs w:val="24"/>
        </w:rPr>
        <w:t>_</w:t>
      </w:r>
      <w:del w:id="2063" w:author="Guruvareddiar, Palanivel" w:date="2018-04-14T15:10:00Z">
        <w:r w:rsidRPr="007C2158" w:rsidDel="00BE0CFD">
          <w:rPr>
            <w:bCs/>
            <w:noProof/>
            <w:sz w:val="24"/>
            <w:szCs w:val="24"/>
          </w:rPr>
          <w:delText>item</w:delText>
        </w:r>
      </w:del>
      <w:ins w:id="2064" w:author="Guruvareddiar, Palanivel" w:date="2018-04-14T15:10:00Z">
        <w:r w:rsidR="00BE0CFD">
          <w:rPr>
            <w:bCs/>
            <w:noProof/>
            <w:sz w:val="24"/>
            <w:szCs w:val="24"/>
          </w:rPr>
          <w:t>o</w:t>
        </w:r>
      </w:ins>
      <w:ins w:id="2065" w:author="Guruvareddiar, Palanivel" w:date="2018-04-14T15:11:00Z">
        <w:r w:rsidR="00BE0CFD">
          <w:rPr>
            <w:bCs/>
            <w:noProof/>
            <w:sz w:val="24"/>
            <w:szCs w:val="24"/>
          </w:rPr>
          <w:t>bject</w:t>
        </w:r>
      </w:ins>
      <w:r w:rsidRPr="007C2158">
        <w:rPr>
          <w:bCs/>
          <w:noProof/>
          <w:sz w:val="24"/>
          <w:szCs w:val="24"/>
        </w:rPr>
        <w:t>_idx</w:t>
      </w:r>
      <w:del w:id="2066" w:author="Jill Boyce" w:date="2018-04-16T20:48:00Z">
        <w:r w:rsidR="00105117" w:rsidDel="00614EEC">
          <w:rPr>
            <w:bCs/>
            <w:noProof/>
            <w:sz w:val="24"/>
            <w:szCs w:val="24"/>
          </w:rPr>
          <w:delText xml:space="preserve">[ </w:delText>
        </w:r>
      </w:del>
      <w:ins w:id="2067" w:author="Jill Boyce" w:date="2018-04-16T20:48:00Z">
        <w:r w:rsidR="00614EEC">
          <w:rPr>
            <w:bCs/>
            <w:noProof/>
            <w:sz w:val="24"/>
            <w:szCs w:val="24"/>
          </w:rPr>
          <w:t xml:space="preserve">[ </w:t>
        </w:r>
      </w:ins>
      <w:r w:rsidR="00105117">
        <w:rPr>
          <w:bCs/>
          <w:noProof/>
          <w:sz w:val="24"/>
          <w:szCs w:val="24"/>
        </w:rPr>
        <w:t>i</w:t>
      </w:r>
      <w:del w:id="2068" w:author="Jill Boyce" w:date="2018-04-16T20:48:00Z">
        <w:r w:rsidR="00105117" w:rsidDel="00614EEC">
          <w:rPr>
            <w:bCs/>
            <w:noProof/>
            <w:sz w:val="24"/>
            <w:szCs w:val="24"/>
          </w:rPr>
          <w:delText xml:space="preserve"> ]</w:delText>
        </w:r>
      </w:del>
      <w:ins w:id="2069" w:author="Jill Boyce" w:date="2018-04-16T20:48:00Z">
        <w:r w:rsidR="00614EEC">
          <w:rPr>
            <w:bCs/>
            <w:noProof/>
            <w:sz w:val="24"/>
            <w:szCs w:val="24"/>
          </w:rPr>
          <w:t xml:space="preserve"> ]</w:t>
        </w:r>
      </w:ins>
      <w:r w:rsidRPr="007C2158">
        <w:rPr>
          <w:bCs/>
          <w:noProof/>
          <w:sz w:val="24"/>
          <w:szCs w:val="24"/>
        </w:rPr>
        <w:t>–th object in the decoded picture.</w:t>
      </w:r>
      <w:r w:rsidRPr="007C2158">
        <w:rPr>
          <w:b/>
          <w:noProof/>
          <w:sz w:val="24"/>
          <w:szCs w:val="24"/>
        </w:rPr>
        <w:t xml:space="preserve"> </w:t>
      </w:r>
      <w:r w:rsidRPr="007C2158">
        <w:rPr>
          <w:bCs/>
          <w:noProof/>
          <w:sz w:val="24"/>
          <w:szCs w:val="24"/>
        </w:rPr>
        <w:t xml:space="preserve">The values of </w:t>
      </w:r>
      <w:del w:id="2070" w:author="Guruvareddiar, Palanivel" w:date="2018-04-14T11:23:00Z">
        <w:r w:rsidRPr="007C2158" w:rsidDel="008D3FFA">
          <w:rPr>
            <w:bCs/>
            <w:noProof/>
            <w:sz w:val="24"/>
            <w:szCs w:val="24"/>
          </w:rPr>
          <w:delText>object_tracking</w:delText>
        </w:r>
      </w:del>
      <w:ins w:id="2071" w:author="Guruvareddiar, Palanivel" w:date="2018-04-16T10:10:00Z">
        <w:r w:rsidR="003F107F">
          <w:rPr>
            <w:bCs/>
            <w:noProof/>
            <w:sz w:val="24"/>
            <w:szCs w:val="24"/>
          </w:rPr>
          <w:t>ar</w:t>
        </w:r>
      </w:ins>
      <w:r w:rsidRPr="007C2158">
        <w:rPr>
          <w:bCs/>
          <w:noProof/>
          <w:sz w:val="24"/>
          <w:szCs w:val="24"/>
        </w:rPr>
        <w:t>_</w:t>
      </w:r>
      <w:ins w:id="2072" w:author="Guruvareddiar, Palanivel" w:date="2018-04-14T15:11:00Z">
        <w:r w:rsidR="00BE0CFD">
          <w:rPr>
            <w:bCs/>
            <w:noProof/>
            <w:sz w:val="24"/>
            <w:szCs w:val="24"/>
          </w:rPr>
          <w:t>object</w:t>
        </w:r>
      </w:ins>
      <w:del w:id="2073" w:author="Guruvareddiar, Palanivel" w:date="2018-04-14T15:11:00Z">
        <w:r w:rsidRPr="007C2158" w:rsidDel="00BE0CFD">
          <w:rPr>
            <w:bCs/>
            <w:noProof/>
            <w:sz w:val="24"/>
            <w:szCs w:val="24"/>
          </w:rPr>
          <w:delText>item</w:delText>
        </w:r>
      </w:del>
      <w:r w:rsidRPr="007C2158">
        <w:rPr>
          <w:bCs/>
          <w:noProof/>
          <w:sz w:val="24"/>
          <w:szCs w:val="24"/>
        </w:rPr>
        <w:t>_left</w:t>
      </w:r>
      <w:del w:id="2074" w:author="Jill Boyce" w:date="2018-04-16T20:48:00Z">
        <w:r w:rsidDel="00614EEC">
          <w:rPr>
            <w:bCs/>
            <w:noProof/>
            <w:sz w:val="24"/>
            <w:szCs w:val="24"/>
          </w:rPr>
          <w:delText>[</w:delText>
        </w:r>
      </w:del>
      <w:ins w:id="2075" w:author="Jill Boyce" w:date="2018-04-16T21:11:00Z">
        <w:r w:rsidR="0074673E" w:rsidRPr="00055E86">
          <w:rPr>
            <w:noProof/>
            <w:sz w:val="24"/>
            <w:szCs w:val="24"/>
          </w:rPr>
          <w:t>[</w:t>
        </w:r>
        <w:r w:rsidR="0074673E" w:rsidRPr="007C2158">
          <w:rPr>
            <w:bCs/>
            <w:sz w:val="24"/>
            <w:szCs w:val="24"/>
          </w:rPr>
          <w:t> </w:t>
        </w:r>
        <w:r w:rsidR="0074673E">
          <w:rPr>
            <w:bCs/>
            <w:noProof/>
            <w:sz w:val="24"/>
            <w:szCs w:val="24"/>
          </w:rPr>
          <w:t>ar</w:t>
        </w:r>
        <w:r w:rsidR="0074673E" w:rsidRPr="00BE0CFD">
          <w:rPr>
            <w:bCs/>
            <w:noProof/>
            <w:sz w:val="24"/>
            <w:szCs w:val="24"/>
          </w:rPr>
          <w:t>_</w:t>
        </w:r>
        <w:r w:rsidR="0074673E">
          <w:rPr>
            <w:bCs/>
            <w:noProof/>
            <w:sz w:val="24"/>
            <w:szCs w:val="24"/>
          </w:rPr>
          <w:t>object</w:t>
        </w:r>
        <w:r w:rsidR="0074673E" w:rsidRPr="007C2158">
          <w:rPr>
            <w:bCs/>
            <w:noProof/>
            <w:sz w:val="24"/>
            <w:szCs w:val="24"/>
          </w:rPr>
          <w:t>_idx</w:t>
        </w:r>
        <w:r w:rsidR="0074673E">
          <w:rPr>
            <w:bCs/>
            <w:noProof/>
            <w:sz w:val="24"/>
            <w:szCs w:val="24"/>
          </w:rPr>
          <w:t>[</w:t>
        </w:r>
        <w:r w:rsidR="0074673E" w:rsidRPr="007C2158">
          <w:rPr>
            <w:bCs/>
            <w:sz w:val="24"/>
            <w:szCs w:val="24"/>
          </w:rPr>
          <w:t> </w:t>
        </w:r>
        <w:r w:rsidR="0074673E">
          <w:rPr>
            <w:bCs/>
            <w:noProof/>
            <w:sz w:val="24"/>
            <w:szCs w:val="24"/>
          </w:rPr>
          <w:t>i</w:t>
        </w:r>
        <w:r w:rsidR="0074673E" w:rsidRPr="007C2158">
          <w:rPr>
            <w:bCs/>
            <w:sz w:val="24"/>
            <w:szCs w:val="24"/>
          </w:rPr>
          <w:t> </w:t>
        </w:r>
        <w:r w:rsidR="0074673E">
          <w:rPr>
            <w:bCs/>
            <w:noProof/>
            <w:sz w:val="24"/>
            <w:szCs w:val="24"/>
          </w:rPr>
          <w:t>]</w:t>
        </w:r>
        <w:r w:rsidR="0074673E" w:rsidRPr="007C2158">
          <w:rPr>
            <w:bCs/>
            <w:sz w:val="24"/>
            <w:szCs w:val="24"/>
          </w:rPr>
          <w:t> </w:t>
        </w:r>
        <w:r w:rsidR="0074673E">
          <w:rPr>
            <w:bCs/>
            <w:noProof/>
            <w:sz w:val="24"/>
            <w:szCs w:val="24"/>
          </w:rPr>
          <w:t>]</w:t>
        </w:r>
        <w:r w:rsidR="0074673E" w:rsidRPr="002F5648">
          <w:rPr>
            <w:bCs/>
            <w:noProof/>
            <w:sz w:val="24"/>
            <w:szCs w:val="24"/>
          </w:rPr>
          <w:t xml:space="preserve"> </w:t>
        </w:r>
      </w:ins>
      <w:del w:id="2076" w:author="Jill Boyce" w:date="2018-04-16T20:48:00Z">
        <w:r w:rsidDel="00614EEC">
          <w:rPr>
            <w:bCs/>
            <w:noProof/>
            <w:sz w:val="24"/>
            <w:szCs w:val="24"/>
          </w:rPr>
          <w:delText xml:space="preserve"> </w:delText>
        </w:r>
      </w:del>
      <w:del w:id="2077" w:author="Jill Boyce" w:date="2018-04-16T21:11:00Z">
        <w:r w:rsidDel="0074673E">
          <w:rPr>
            <w:bCs/>
            <w:noProof/>
            <w:sz w:val="24"/>
            <w:szCs w:val="24"/>
          </w:rPr>
          <w:delText>o</w:delText>
        </w:r>
        <w:r w:rsidRPr="007C2158" w:rsidDel="0074673E">
          <w:rPr>
            <w:bCs/>
            <w:noProof/>
            <w:sz w:val="24"/>
            <w:szCs w:val="24"/>
          </w:rPr>
          <w:delText>bject_tracking</w:delText>
        </w:r>
      </w:del>
      <w:ins w:id="2078" w:author="Guruvareddiar, Palanivel" w:date="2018-04-16T10:10:00Z">
        <w:del w:id="2079" w:author="Jill Boyce" w:date="2018-04-16T21:11:00Z">
          <w:r w:rsidR="003F107F" w:rsidDel="0074673E">
            <w:rPr>
              <w:bCs/>
              <w:noProof/>
              <w:sz w:val="24"/>
              <w:szCs w:val="24"/>
            </w:rPr>
            <w:delText>ar</w:delText>
          </w:r>
        </w:del>
      </w:ins>
      <w:del w:id="2080" w:author="Jill Boyce" w:date="2018-04-16T21:11:00Z">
        <w:r w:rsidRPr="007C2158" w:rsidDel="0074673E">
          <w:rPr>
            <w:bCs/>
            <w:noProof/>
            <w:sz w:val="24"/>
            <w:szCs w:val="24"/>
          </w:rPr>
          <w:delText>_</w:delText>
        </w:r>
      </w:del>
      <w:ins w:id="2081" w:author="Guruvareddiar, Palanivel" w:date="2018-04-14T15:11:00Z">
        <w:del w:id="2082" w:author="Jill Boyce" w:date="2018-04-16T21:11:00Z">
          <w:r w:rsidR="00BE0CFD" w:rsidDel="0074673E">
            <w:rPr>
              <w:bCs/>
              <w:noProof/>
              <w:sz w:val="24"/>
              <w:szCs w:val="24"/>
            </w:rPr>
            <w:delText>object</w:delText>
          </w:r>
        </w:del>
      </w:ins>
      <w:del w:id="2083" w:author="Jill Boyce" w:date="2018-04-16T21:11:00Z">
        <w:r w:rsidRPr="007C2158" w:rsidDel="0074673E">
          <w:rPr>
            <w:bCs/>
            <w:noProof/>
            <w:sz w:val="24"/>
            <w:szCs w:val="24"/>
          </w:rPr>
          <w:delText>item_idx</w:delText>
        </w:r>
      </w:del>
      <w:del w:id="2084" w:author="Jill Boyce" w:date="2018-04-16T20:48:00Z">
        <w:r w:rsidR="00105117" w:rsidDel="00614EEC">
          <w:rPr>
            <w:bCs/>
            <w:noProof/>
            <w:sz w:val="24"/>
            <w:szCs w:val="24"/>
          </w:rPr>
          <w:delText xml:space="preserve">[ </w:delText>
        </w:r>
      </w:del>
      <w:del w:id="2085" w:author="Jill Boyce" w:date="2018-04-16T21:11:00Z">
        <w:r w:rsidR="00105117" w:rsidDel="0074673E">
          <w:rPr>
            <w:bCs/>
            <w:noProof/>
            <w:sz w:val="24"/>
            <w:szCs w:val="24"/>
          </w:rPr>
          <w:delText>i</w:delText>
        </w:r>
      </w:del>
      <w:del w:id="2086" w:author="Jill Boyce" w:date="2018-04-16T20:48:00Z">
        <w:r w:rsidR="00105117" w:rsidDel="00614EEC">
          <w:rPr>
            <w:bCs/>
            <w:noProof/>
            <w:sz w:val="24"/>
            <w:szCs w:val="24"/>
          </w:rPr>
          <w:delText xml:space="preserve"> ]</w:delText>
        </w:r>
        <w:r w:rsidDel="00614EEC">
          <w:rPr>
            <w:bCs/>
            <w:noProof/>
            <w:sz w:val="24"/>
            <w:szCs w:val="24"/>
          </w:rPr>
          <w:delText xml:space="preserve"> ]</w:delText>
        </w:r>
      </w:del>
      <w:del w:id="2087" w:author="Jill Boyce" w:date="2018-04-16T21:11:00Z">
        <w:r w:rsidRPr="007C2158" w:rsidDel="0074673E">
          <w:rPr>
            <w:bCs/>
            <w:noProof/>
            <w:sz w:val="24"/>
            <w:szCs w:val="24"/>
          </w:rPr>
          <w:delText xml:space="preserve"> </w:delText>
        </w:r>
      </w:del>
      <w:r w:rsidRPr="007C2158">
        <w:rPr>
          <w:bCs/>
          <w:noProof/>
          <w:sz w:val="24"/>
          <w:szCs w:val="24"/>
        </w:rPr>
        <w:t xml:space="preserve">shall be in the range of </w:t>
      </w:r>
      <w:ins w:id="2088" w:author="Guruvareddiar, Palanivel" w:date="2018-04-16T12:46:00Z">
        <w:r w:rsidR="002F5648">
          <w:rPr>
            <w:bCs/>
            <w:noProof/>
            <w:sz w:val="24"/>
            <w:szCs w:val="24"/>
          </w:rPr>
          <w:t>0</w:t>
        </w:r>
      </w:ins>
      <w:del w:id="2089" w:author="Guruvareddiar, Palanivel" w:date="2018-04-15T20:18:00Z">
        <w:r w:rsidRPr="007C2158" w:rsidDel="002425C3">
          <w:rPr>
            <w:bCs/>
            <w:noProof/>
            <w:sz w:val="24"/>
            <w:szCs w:val="24"/>
          </w:rPr>
          <w:delText>0</w:delText>
        </w:r>
      </w:del>
      <w:r w:rsidRPr="007C2158">
        <w:rPr>
          <w:bCs/>
          <w:noProof/>
          <w:sz w:val="24"/>
          <w:szCs w:val="24"/>
        </w:rPr>
        <w:t xml:space="preserve"> to pic_width_in_luma_samples inclusive and the value of </w:t>
      </w:r>
      <w:del w:id="2090" w:author="Guruvareddiar, Palanivel" w:date="2018-04-14T11:23:00Z">
        <w:r w:rsidRPr="007C2158" w:rsidDel="008D3FFA">
          <w:rPr>
            <w:bCs/>
            <w:noProof/>
            <w:sz w:val="24"/>
            <w:szCs w:val="24"/>
          </w:rPr>
          <w:delText>object_tracking</w:delText>
        </w:r>
      </w:del>
      <w:ins w:id="2091" w:author="Guruvareddiar, Palanivel" w:date="2018-04-16T10:10:00Z">
        <w:r w:rsidR="003F107F">
          <w:rPr>
            <w:bCs/>
            <w:noProof/>
            <w:sz w:val="24"/>
            <w:szCs w:val="24"/>
          </w:rPr>
          <w:t>ar</w:t>
        </w:r>
      </w:ins>
      <w:r w:rsidRPr="007C2158">
        <w:rPr>
          <w:bCs/>
          <w:noProof/>
          <w:sz w:val="24"/>
          <w:szCs w:val="24"/>
        </w:rPr>
        <w:t>_</w:t>
      </w:r>
      <w:ins w:id="2092" w:author="Guruvareddiar, Palanivel" w:date="2018-04-14T15:15:00Z">
        <w:r w:rsidR="00A57EA3">
          <w:rPr>
            <w:bCs/>
            <w:noProof/>
            <w:sz w:val="24"/>
            <w:szCs w:val="24"/>
          </w:rPr>
          <w:t>object</w:t>
        </w:r>
      </w:ins>
      <w:del w:id="2093" w:author="Guruvareddiar, Palanivel" w:date="2018-04-14T15:15:00Z">
        <w:r w:rsidRPr="007C2158" w:rsidDel="00A57EA3">
          <w:rPr>
            <w:bCs/>
            <w:noProof/>
            <w:sz w:val="24"/>
            <w:szCs w:val="24"/>
          </w:rPr>
          <w:delText>item</w:delText>
        </w:r>
      </w:del>
      <w:r w:rsidRPr="007C2158">
        <w:rPr>
          <w:bCs/>
          <w:noProof/>
          <w:sz w:val="24"/>
          <w:szCs w:val="24"/>
        </w:rPr>
        <w:t>_top</w:t>
      </w:r>
      <w:del w:id="2094" w:author="Jill Boyce" w:date="2018-04-16T20:48:00Z">
        <w:r w:rsidDel="00614EEC">
          <w:rPr>
            <w:bCs/>
            <w:noProof/>
            <w:sz w:val="24"/>
            <w:szCs w:val="24"/>
          </w:rPr>
          <w:delText xml:space="preserve">[ </w:delText>
        </w:r>
      </w:del>
      <w:ins w:id="2095" w:author="Jill Boyce" w:date="2018-04-16T20:48:00Z">
        <w:r w:rsidR="00614EEC">
          <w:rPr>
            <w:bCs/>
            <w:noProof/>
            <w:sz w:val="24"/>
            <w:szCs w:val="24"/>
          </w:rPr>
          <w:t xml:space="preserve">[ </w:t>
        </w:r>
      </w:ins>
      <w:del w:id="2096" w:author="Guruvareddiar, Palanivel" w:date="2018-04-14T11:23:00Z">
        <w:r w:rsidDel="008D3FFA">
          <w:rPr>
            <w:bCs/>
            <w:noProof/>
            <w:sz w:val="24"/>
            <w:szCs w:val="24"/>
          </w:rPr>
          <w:delText>o</w:delText>
        </w:r>
        <w:r w:rsidRPr="007C2158" w:rsidDel="008D3FFA">
          <w:rPr>
            <w:bCs/>
            <w:noProof/>
            <w:sz w:val="24"/>
            <w:szCs w:val="24"/>
          </w:rPr>
          <w:delText>bject_tracking</w:delText>
        </w:r>
      </w:del>
      <w:ins w:id="2097" w:author="Guruvareddiar, Palanivel" w:date="2018-04-16T10:10:00Z">
        <w:r w:rsidR="003F107F">
          <w:rPr>
            <w:bCs/>
            <w:noProof/>
            <w:sz w:val="24"/>
            <w:szCs w:val="24"/>
          </w:rPr>
          <w:t>ar</w:t>
        </w:r>
      </w:ins>
      <w:r w:rsidRPr="007C2158">
        <w:rPr>
          <w:bCs/>
          <w:noProof/>
          <w:sz w:val="24"/>
          <w:szCs w:val="24"/>
        </w:rPr>
        <w:t>_</w:t>
      </w:r>
      <w:del w:id="2098" w:author="Guruvareddiar, Palanivel" w:date="2018-04-14T15:15:00Z">
        <w:r w:rsidRPr="007C2158" w:rsidDel="00A57EA3">
          <w:rPr>
            <w:bCs/>
            <w:noProof/>
            <w:sz w:val="24"/>
            <w:szCs w:val="24"/>
          </w:rPr>
          <w:delText>item</w:delText>
        </w:r>
      </w:del>
      <w:ins w:id="2099" w:author="Guruvareddiar, Palanivel" w:date="2018-04-14T15:15:00Z">
        <w:r w:rsidR="00A57EA3">
          <w:rPr>
            <w:bCs/>
            <w:noProof/>
            <w:sz w:val="24"/>
            <w:szCs w:val="24"/>
          </w:rPr>
          <w:t>object</w:t>
        </w:r>
      </w:ins>
      <w:r w:rsidRPr="007C2158">
        <w:rPr>
          <w:bCs/>
          <w:noProof/>
          <w:sz w:val="24"/>
          <w:szCs w:val="24"/>
        </w:rPr>
        <w:t>_idx</w:t>
      </w:r>
      <w:del w:id="2100" w:author="Jill Boyce" w:date="2018-04-16T20:48:00Z">
        <w:r w:rsidDel="00614EEC">
          <w:rPr>
            <w:bCs/>
            <w:noProof/>
            <w:sz w:val="24"/>
            <w:szCs w:val="24"/>
          </w:rPr>
          <w:delText xml:space="preserve">[ </w:delText>
        </w:r>
      </w:del>
      <w:ins w:id="2101" w:author="Jill Boyce" w:date="2018-04-16T20:48:00Z">
        <w:r w:rsidR="00614EEC">
          <w:rPr>
            <w:bCs/>
            <w:noProof/>
            <w:sz w:val="24"/>
            <w:szCs w:val="24"/>
          </w:rPr>
          <w:t xml:space="preserve">[ </w:t>
        </w:r>
      </w:ins>
      <w:r>
        <w:rPr>
          <w:bCs/>
          <w:noProof/>
          <w:sz w:val="24"/>
          <w:szCs w:val="24"/>
        </w:rPr>
        <w:t>i]</w:t>
      </w:r>
      <w:del w:id="2102" w:author="Jill Boyce" w:date="2018-04-16T20:48:00Z">
        <w:r w:rsidDel="00614EEC">
          <w:rPr>
            <w:bCs/>
            <w:noProof/>
            <w:sz w:val="24"/>
            <w:szCs w:val="24"/>
          </w:rPr>
          <w:delText xml:space="preserve"> ]</w:delText>
        </w:r>
      </w:del>
      <w:ins w:id="2103" w:author="Jill Boyce" w:date="2018-04-16T20:48:00Z">
        <w:r w:rsidR="00614EEC">
          <w:rPr>
            <w:bCs/>
            <w:noProof/>
            <w:sz w:val="24"/>
            <w:szCs w:val="24"/>
          </w:rPr>
          <w:t xml:space="preserve"> ]</w:t>
        </w:r>
      </w:ins>
      <w:r w:rsidRPr="007C2158">
        <w:rPr>
          <w:bCs/>
          <w:noProof/>
          <w:sz w:val="24"/>
          <w:szCs w:val="24"/>
        </w:rPr>
        <w:t xml:space="preserve"> will be in the range of </w:t>
      </w:r>
      <w:del w:id="2104" w:author="Guruvareddiar, Palanivel" w:date="2018-04-15T20:18:00Z">
        <w:r w:rsidRPr="007C2158" w:rsidDel="002425C3">
          <w:rPr>
            <w:bCs/>
            <w:noProof/>
            <w:sz w:val="24"/>
            <w:szCs w:val="24"/>
          </w:rPr>
          <w:delText xml:space="preserve">0 </w:delText>
        </w:r>
      </w:del>
      <w:ins w:id="2105" w:author="Guruvareddiar, Palanivel" w:date="2018-04-16T12:46:00Z">
        <w:r w:rsidR="002F5648">
          <w:rPr>
            <w:bCs/>
            <w:noProof/>
            <w:sz w:val="24"/>
            <w:szCs w:val="24"/>
          </w:rPr>
          <w:t>0</w:t>
        </w:r>
      </w:ins>
      <w:ins w:id="2106" w:author="Guruvareddiar, Palanivel" w:date="2018-04-15T20:18:00Z">
        <w:r w:rsidR="002425C3" w:rsidRPr="007C2158">
          <w:rPr>
            <w:bCs/>
            <w:noProof/>
            <w:sz w:val="24"/>
            <w:szCs w:val="24"/>
          </w:rPr>
          <w:t xml:space="preserve"> </w:t>
        </w:r>
      </w:ins>
      <w:r w:rsidRPr="007C2158">
        <w:rPr>
          <w:bCs/>
          <w:noProof/>
          <w:sz w:val="24"/>
          <w:szCs w:val="24"/>
        </w:rPr>
        <w:t>to pic_height_in_luma_samples inclusive. The value</w:t>
      </w:r>
      <w:r>
        <w:rPr>
          <w:bCs/>
          <w:noProof/>
          <w:sz w:val="24"/>
          <w:szCs w:val="24"/>
        </w:rPr>
        <w:t>s</w:t>
      </w:r>
      <w:r w:rsidRPr="007C2158">
        <w:rPr>
          <w:bCs/>
          <w:noProof/>
          <w:sz w:val="24"/>
          <w:szCs w:val="24"/>
        </w:rPr>
        <w:t xml:space="preserve"> of </w:t>
      </w:r>
      <w:del w:id="2107" w:author="Guruvareddiar, Palanivel" w:date="2018-04-14T11:23:00Z">
        <w:r w:rsidRPr="007C2158" w:rsidDel="008D3FFA">
          <w:rPr>
            <w:noProof/>
            <w:sz w:val="24"/>
            <w:szCs w:val="24"/>
          </w:rPr>
          <w:delText>object_tracking</w:delText>
        </w:r>
      </w:del>
      <w:ins w:id="2108" w:author="Guruvareddiar, Palanivel" w:date="2018-04-16T10:10:00Z">
        <w:r w:rsidR="003F107F">
          <w:rPr>
            <w:noProof/>
            <w:sz w:val="24"/>
            <w:szCs w:val="24"/>
          </w:rPr>
          <w:t>ar</w:t>
        </w:r>
      </w:ins>
      <w:r w:rsidRPr="007C2158">
        <w:rPr>
          <w:noProof/>
          <w:sz w:val="24"/>
          <w:szCs w:val="24"/>
        </w:rPr>
        <w:t>_</w:t>
      </w:r>
      <w:del w:id="2109" w:author="Guruvareddiar, Palanivel" w:date="2018-04-14T15:15:00Z">
        <w:r w:rsidRPr="007C2158" w:rsidDel="00A57EA3">
          <w:rPr>
            <w:noProof/>
            <w:sz w:val="24"/>
            <w:szCs w:val="24"/>
          </w:rPr>
          <w:delText>item</w:delText>
        </w:r>
      </w:del>
      <w:ins w:id="2110" w:author="Guruvareddiar, Palanivel" w:date="2018-04-14T15:15:00Z">
        <w:r w:rsidR="00A57EA3">
          <w:rPr>
            <w:noProof/>
            <w:sz w:val="24"/>
            <w:szCs w:val="24"/>
          </w:rPr>
          <w:t>object</w:t>
        </w:r>
      </w:ins>
      <w:r w:rsidRPr="007C2158">
        <w:rPr>
          <w:noProof/>
          <w:sz w:val="24"/>
          <w:szCs w:val="24"/>
        </w:rPr>
        <w:t>_top</w:t>
      </w:r>
      <w:del w:id="2111" w:author="Jill Boyce" w:date="2018-04-16T20:48:00Z">
        <w:r w:rsidDel="00614EEC">
          <w:rPr>
            <w:noProof/>
            <w:sz w:val="24"/>
            <w:szCs w:val="24"/>
          </w:rPr>
          <w:delText>[</w:delText>
        </w:r>
      </w:del>
      <w:ins w:id="2112" w:author="Jill Boyce" w:date="2018-04-16T21:11:00Z">
        <w:r w:rsidR="0074673E" w:rsidRPr="00055E86">
          <w:rPr>
            <w:noProof/>
            <w:sz w:val="24"/>
            <w:szCs w:val="24"/>
          </w:rPr>
          <w:t>[</w:t>
        </w:r>
        <w:r w:rsidR="0074673E" w:rsidRPr="007C2158">
          <w:rPr>
            <w:bCs/>
            <w:sz w:val="24"/>
            <w:szCs w:val="24"/>
          </w:rPr>
          <w:t> </w:t>
        </w:r>
        <w:r w:rsidR="0074673E">
          <w:rPr>
            <w:bCs/>
            <w:noProof/>
            <w:sz w:val="24"/>
            <w:szCs w:val="24"/>
          </w:rPr>
          <w:t>ar</w:t>
        </w:r>
        <w:r w:rsidR="0074673E" w:rsidRPr="00BE0CFD">
          <w:rPr>
            <w:bCs/>
            <w:noProof/>
            <w:sz w:val="24"/>
            <w:szCs w:val="24"/>
          </w:rPr>
          <w:t>_</w:t>
        </w:r>
        <w:r w:rsidR="0074673E">
          <w:rPr>
            <w:bCs/>
            <w:noProof/>
            <w:sz w:val="24"/>
            <w:szCs w:val="24"/>
          </w:rPr>
          <w:t>object</w:t>
        </w:r>
        <w:r w:rsidR="0074673E" w:rsidRPr="007C2158">
          <w:rPr>
            <w:bCs/>
            <w:noProof/>
            <w:sz w:val="24"/>
            <w:szCs w:val="24"/>
          </w:rPr>
          <w:t>_idx</w:t>
        </w:r>
        <w:r w:rsidR="0074673E">
          <w:rPr>
            <w:bCs/>
            <w:noProof/>
            <w:sz w:val="24"/>
            <w:szCs w:val="24"/>
          </w:rPr>
          <w:t>[</w:t>
        </w:r>
        <w:r w:rsidR="0074673E" w:rsidRPr="007C2158">
          <w:rPr>
            <w:bCs/>
            <w:sz w:val="24"/>
            <w:szCs w:val="24"/>
          </w:rPr>
          <w:t> </w:t>
        </w:r>
        <w:r w:rsidR="0074673E">
          <w:rPr>
            <w:bCs/>
            <w:noProof/>
            <w:sz w:val="24"/>
            <w:szCs w:val="24"/>
          </w:rPr>
          <w:t>i</w:t>
        </w:r>
        <w:r w:rsidR="0074673E" w:rsidRPr="007C2158">
          <w:rPr>
            <w:bCs/>
            <w:sz w:val="24"/>
            <w:szCs w:val="24"/>
          </w:rPr>
          <w:t> </w:t>
        </w:r>
        <w:r w:rsidR="0074673E">
          <w:rPr>
            <w:bCs/>
            <w:noProof/>
            <w:sz w:val="24"/>
            <w:szCs w:val="24"/>
          </w:rPr>
          <w:t>]</w:t>
        </w:r>
        <w:r w:rsidR="0074673E" w:rsidRPr="007C2158">
          <w:rPr>
            <w:bCs/>
            <w:sz w:val="24"/>
            <w:szCs w:val="24"/>
          </w:rPr>
          <w:t> </w:t>
        </w:r>
        <w:r w:rsidR="0074673E">
          <w:rPr>
            <w:bCs/>
            <w:noProof/>
            <w:sz w:val="24"/>
            <w:szCs w:val="24"/>
          </w:rPr>
          <w:t>]</w:t>
        </w:r>
        <w:r w:rsidR="0074673E" w:rsidRPr="002F5648">
          <w:rPr>
            <w:bCs/>
            <w:noProof/>
            <w:sz w:val="24"/>
            <w:szCs w:val="24"/>
          </w:rPr>
          <w:t xml:space="preserve"> </w:t>
        </w:r>
      </w:ins>
      <w:del w:id="2113" w:author="Jill Boyce" w:date="2018-04-16T20:48:00Z">
        <w:r w:rsidDel="00614EEC">
          <w:rPr>
            <w:noProof/>
            <w:sz w:val="24"/>
            <w:szCs w:val="24"/>
          </w:rPr>
          <w:delText xml:space="preserve"> </w:delText>
        </w:r>
      </w:del>
      <w:del w:id="2114" w:author="Jill Boyce" w:date="2018-04-16T21:11:00Z">
        <w:r w:rsidDel="0074673E">
          <w:rPr>
            <w:noProof/>
            <w:sz w:val="24"/>
            <w:szCs w:val="24"/>
          </w:rPr>
          <w:delText>o</w:delText>
        </w:r>
        <w:r w:rsidRPr="00FB2C9C" w:rsidDel="0074673E">
          <w:rPr>
            <w:bCs/>
            <w:noProof/>
            <w:sz w:val="24"/>
            <w:szCs w:val="24"/>
          </w:rPr>
          <w:delText>bject_tracking</w:delText>
        </w:r>
      </w:del>
      <w:ins w:id="2115" w:author="Guruvareddiar, Palanivel" w:date="2018-04-16T10:10:00Z">
        <w:del w:id="2116" w:author="Jill Boyce" w:date="2018-04-16T21:11:00Z">
          <w:r w:rsidR="003F107F" w:rsidDel="0074673E">
            <w:rPr>
              <w:noProof/>
              <w:sz w:val="24"/>
              <w:szCs w:val="24"/>
            </w:rPr>
            <w:delText>ar</w:delText>
          </w:r>
        </w:del>
      </w:ins>
      <w:del w:id="2117" w:author="Jill Boyce" w:date="2018-04-16T21:11:00Z">
        <w:r w:rsidRPr="00FB2C9C" w:rsidDel="0074673E">
          <w:rPr>
            <w:bCs/>
            <w:noProof/>
            <w:sz w:val="24"/>
            <w:szCs w:val="24"/>
          </w:rPr>
          <w:delText>_item</w:delText>
        </w:r>
      </w:del>
      <w:ins w:id="2118" w:author="Guruvareddiar, Palanivel" w:date="2018-04-14T15:15:00Z">
        <w:del w:id="2119" w:author="Jill Boyce" w:date="2018-04-16T21:11:00Z">
          <w:r w:rsidR="00A57EA3" w:rsidDel="0074673E">
            <w:rPr>
              <w:bCs/>
              <w:noProof/>
              <w:sz w:val="24"/>
              <w:szCs w:val="24"/>
            </w:rPr>
            <w:delText>object</w:delText>
          </w:r>
        </w:del>
      </w:ins>
      <w:del w:id="2120" w:author="Jill Boyce" w:date="2018-04-16T21:11:00Z">
        <w:r w:rsidRPr="00FB2C9C" w:rsidDel="0074673E">
          <w:rPr>
            <w:bCs/>
            <w:noProof/>
            <w:sz w:val="24"/>
            <w:szCs w:val="24"/>
          </w:rPr>
          <w:delText>_idx</w:delText>
        </w:r>
      </w:del>
      <w:del w:id="2121" w:author="Jill Boyce" w:date="2018-04-16T20:48:00Z">
        <w:r w:rsidR="00105117" w:rsidDel="00614EEC">
          <w:rPr>
            <w:bCs/>
            <w:noProof/>
            <w:sz w:val="24"/>
            <w:szCs w:val="24"/>
          </w:rPr>
          <w:delText xml:space="preserve">[ </w:delText>
        </w:r>
      </w:del>
      <w:del w:id="2122" w:author="Jill Boyce" w:date="2018-04-16T21:11:00Z">
        <w:r w:rsidR="00105117" w:rsidDel="0074673E">
          <w:rPr>
            <w:bCs/>
            <w:noProof/>
            <w:sz w:val="24"/>
            <w:szCs w:val="24"/>
          </w:rPr>
          <w:delText>i</w:delText>
        </w:r>
      </w:del>
      <w:del w:id="2123" w:author="Jill Boyce" w:date="2018-04-16T20:48:00Z">
        <w:r w:rsidR="00105117" w:rsidDel="00614EEC">
          <w:rPr>
            <w:bCs/>
            <w:noProof/>
            <w:sz w:val="24"/>
            <w:szCs w:val="24"/>
          </w:rPr>
          <w:delText xml:space="preserve"> ]</w:delText>
        </w:r>
        <w:r w:rsidDel="00614EEC">
          <w:rPr>
            <w:bCs/>
            <w:noProof/>
            <w:sz w:val="24"/>
            <w:szCs w:val="24"/>
          </w:rPr>
          <w:delText xml:space="preserve"> ]</w:delText>
        </w:r>
      </w:del>
      <w:ins w:id="2124" w:author="Jill Boyce" w:date="2018-04-16T20:48:00Z">
        <w:r w:rsidR="00614EEC">
          <w:rPr>
            <w:bCs/>
            <w:noProof/>
            <w:sz w:val="24"/>
            <w:szCs w:val="24"/>
          </w:rPr>
          <w:t>]</w:t>
        </w:r>
      </w:ins>
      <w:r>
        <w:rPr>
          <w:bCs/>
          <w:noProof/>
          <w:sz w:val="24"/>
          <w:szCs w:val="24"/>
        </w:rPr>
        <w:t xml:space="preserve"> </w:t>
      </w:r>
      <w:r w:rsidRPr="00FB2C9C">
        <w:rPr>
          <w:bCs/>
          <w:noProof/>
          <w:sz w:val="24"/>
          <w:szCs w:val="24"/>
        </w:rPr>
        <w:t>and</w:t>
      </w:r>
      <w:r>
        <w:rPr>
          <w:bCs/>
          <w:noProof/>
          <w:sz w:val="24"/>
          <w:szCs w:val="24"/>
        </w:rPr>
        <w:t xml:space="preserve"> </w:t>
      </w:r>
      <w:del w:id="2125" w:author="Guruvareddiar, Palanivel" w:date="2018-04-14T11:23:00Z">
        <w:r w:rsidRPr="007C2158" w:rsidDel="008D3FFA">
          <w:rPr>
            <w:noProof/>
            <w:sz w:val="24"/>
            <w:szCs w:val="24"/>
          </w:rPr>
          <w:delText>object_tracking</w:delText>
        </w:r>
      </w:del>
      <w:ins w:id="2126" w:author="Guruvareddiar, Palanivel" w:date="2018-04-16T10:10:00Z">
        <w:r w:rsidR="003F107F">
          <w:rPr>
            <w:noProof/>
            <w:sz w:val="24"/>
            <w:szCs w:val="24"/>
          </w:rPr>
          <w:t>ar</w:t>
        </w:r>
      </w:ins>
      <w:r w:rsidRPr="007C2158">
        <w:rPr>
          <w:noProof/>
          <w:sz w:val="24"/>
          <w:szCs w:val="24"/>
        </w:rPr>
        <w:t>_</w:t>
      </w:r>
      <w:ins w:id="2127" w:author="Guruvareddiar, Palanivel" w:date="2018-04-14T15:15:00Z">
        <w:r w:rsidR="00A57EA3">
          <w:rPr>
            <w:noProof/>
            <w:sz w:val="24"/>
            <w:szCs w:val="24"/>
          </w:rPr>
          <w:t>object</w:t>
        </w:r>
      </w:ins>
      <w:del w:id="2128" w:author="Guruvareddiar, Palanivel" w:date="2018-04-14T15:15:00Z">
        <w:r w:rsidRPr="007C2158" w:rsidDel="00A57EA3">
          <w:rPr>
            <w:noProof/>
            <w:sz w:val="24"/>
            <w:szCs w:val="24"/>
          </w:rPr>
          <w:delText>item</w:delText>
        </w:r>
      </w:del>
      <w:r w:rsidRPr="007C2158">
        <w:rPr>
          <w:noProof/>
          <w:sz w:val="24"/>
          <w:szCs w:val="24"/>
        </w:rPr>
        <w:t>_left</w:t>
      </w:r>
      <w:del w:id="2129" w:author="Jill Boyce" w:date="2018-04-16T20:48:00Z">
        <w:r w:rsidDel="00614EEC">
          <w:rPr>
            <w:bCs/>
            <w:noProof/>
            <w:sz w:val="24"/>
            <w:szCs w:val="24"/>
          </w:rPr>
          <w:delText xml:space="preserve">[ </w:delText>
        </w:r>
      </w:del>
      <w:ins w:id="2130" w:author="Jill Boyce" w:date="2018-04-16T21:11:00Z">
        <w:r w:rsidR="0074673E" w:rsidRPr="00055E86">
          <w:rPr>
            <w:noProof/>
            <w:sz w:val="24"/>
            <w:szCs w:val="24"/>
          </w:rPr>
          <w:t>[</w:t>
        </w:r>
        <w:r w:rsidR="0074673E" w:rsidRPr="007C2158">
          <w:rPr>
            <w:bCs/>
            <w:sz w:val="24"/>
            <w:szCs w:val="24"/>
          </w:rPr>
          <w:t> </w:t>
        </w:r>
        <w:r w:rsidR="0074673E">
          <w:rPr>
            <w:bCs/>
            <w:noProof/>
            <w:sz w:val="24"/>
            <w:szCs w:val="24"/>
          </w:rPr>
          <w:t>ar</w:t>
        </w:r>
        <w:r w:rsidR="0074673E" w:rsidRPr="00BE0CFD">
          <w:rPr>
            <w:bCs/>
            <w:noProof/>
            <w:sz w:val="24"/>
            <w:szCs w:val="24"/>
          </w:rPr>
          <w:t>_</w:t>
        </w:r>
        <w:r w:rsidR="0074673E">
          <w:rPr>
            <w:bCs/>
            <w:noProof/>
            <w:sz w:val="24"/>
            <w:szCs w:val="24"/>
          </w:rPr>
          <w:t>object</w:t>
        </w:r>
        <w:r w:rsidR="0074673E" w:rsidRPr="007C2158">
          <w:rPr>
            <w:bCs/>
            <w:noProof/>
            <w:sz w:val="24"/>
            <w:szCs w:val="24"/>
          </w:rPr>
          <w:t>_idx</w:t>
        </w:r>
        <w:r w:rsidR="0074673E">
          <w:rPr>
            <w:bCs/>
            <w:noProof/>
            <w:sz w:val="24"/>
            <w:szCs w:val="24"/>
          </w:rPr>
          <w:t>[</w:t>
        </w:r>
        <w:r w:rsidR="0074673E" w:rsidRPr="007C2158">
          <w:rPr>
            <w:bCs/>
            <w:sz w:val="24"/>
            <w:szCs w:val="24"/>
          </w:rPr>
          <w:t> </w:t>
        </w:r>
        <w:r w:rsidR="0074673E">
          <w:rPr>
            <w:bCs/>
            <w:noProof/>
            <w:sz w:val="24"/>
            <w:szCs w:val="24"/>
          </w:rPr>
          <w:t>i</w:t>
        </w:r>
        <w:r w:rsidR="0074673E" w:rsidRPr="007C2158">
          <w:rPr>
            <w:bCs/>
            <w:sz w:val="24"/>
            <w:szCs w:val="24"/>
          </w:rPr>
          <w:t> </w:t>
        </w:r>
        <w:r w:rsidR="0074673E">
          <w:rPr>
            <w:bCs/>
            <w:noProof/>
            <w:sz w:val="24"/>
            <w:szCs w:val="24"/>
          </w:rPr>
          <w:t>]</w:t>
        </w:r>
        <w:r w:rsidR="0074673E" w:rsidRPr="007C2158">
          <w:rPr>
            <w:bCs/>
            <w:sz w:val="24"/>
            <w:szCs w:val="24"/>
          </w:rPr>
          <w:t> </w:t>
        </w:r>
        <w:r w:rsidR="0074673E">
          <w:rPr>
            <w:bCs/>
            <w:noProof/>
            <w:sz w:val="24"/>
            <w:szCs w:val="24"/>
          </w:rPr>
          <w:t>]</w:t>
        </w:r>
        <w:r w:rsidR="0074673E" w:rsidRPr="002F5648">
          <w:rPr>
            <w:bCs/>
            <w:noProof/>
            <w:sz w:val="24"/>
            <w:szCs w:val="24"/>
          </w:rPr>
          <w:t xml:space="preserve"> </w:t>
        </w:r>
      </w:ins>
      <w:del w:id="2131" w:author="Jill Boyce" w:date="2018-04-16T21:11:00Z">
        <w:r w:rsidDel="0074673E">
          <w:rPr>
            <w:bCs/>
            <w:noProof/>
            <w:sz w:val="24"/>
            <w:szCs w:val="24"/>
          </w:rPr>
          <w:delText>o</w:delText>
        </w:r>
        <w:r w:rsidRPr="00FB2C9C" w:rsidDel="0074673E">
          <w:rPr>
            <w:bCs/>
            <w:noProof/>
            <w:sz w:val="24"/>
            <w:szCs w:val="24"/>
          </w:rPr>
          <w:delText>bject_tracking</w:delText>
        </w:r>
      </w:del>
      <w:ins w:id="2132" w:author="Guruvareddiar, Palanivel" w:date="2018-04-16T10:10:00Z">
        <w:del w:id="2133" w:author="Jill Boyce" w:date="2018-04-16T21:11:00Z">
          <w:r w:rsidR="003F107F" w:rsidDel="0074673E">
            <w:rPr>
              <w:bCs/>
              <w:noProof/>
              <w:sz w:val="24"/>
              <w:szCs w:val="24"/>
            </w:rPr>
            <w:delText>ar</w:delText>
          </w:r>
        </w:del>
      </w:ins>
      <w:del w:id="2134" w:author="Jill Boyce" w:date="2018-04-16T21:11:00Z">
        <w:r w:rsidRPr="00FB2C9C" w:rsidDel="0074673E">
          <w:rPr>
            <w:bCs/>
            <w:noProof/>
            <w:sz w:val="24"/>
            <w:szCs w:val="24"/>
          </w:rPr>
          <w:delText>_</w:delText>
        </w:r>
      </w:del>
      <w:ins w:id="2135" w:author="Guruvareddiar, Palanivel" w:date="2018-04-14T15:15:00Z">
        <w:del w:id="2136" w:author="Jill Boyce" w:date="2018-04-16T21:11:00Z">
          <w:r w:rsidR="00A57EA3" w:rsidDel="0074673E">
            <w:rPr>
              <w:noProof/>
              <w:sz w:val="24"/>
              <w:szCs w:val="24"/>
            </w:rPr>
            <w:delText>object</w:delText>
          </w:r>
        </w:del>
      </w:ins>
      <w:del w:id="2137" w:author="Jill Boyce" w:date="2018-04-16T21:11:00Z">
        <w:r w:rsidRPr="00FB2C9C" w:rsidDel="0074673E">
          <w:rPr>
            <w:bCs/>
            <w:noProof/>
            <w:sz w:val="24"/>
            <w:szCs w:val="24"/>
          </w:rPr>
          <w:delText>item_idx</w:delText>
        </w:r>
      </w:del>
      <w:del w:id="2138" w:author="Jill Boyce" w:date="2018-04-16T20:48:00Z">
        <w:r w:rsidDel="00614EEC">
          <w:rPr>
            <w:bCs/>
            <w:noProof/>
            <w:sz w:val="24"/>
            <w:szCs w:val="24"/>
          </w:rPr>
          <w:delText xml:space="preserve">[ </w:delText>
        </w:r>
      </w:del>
      <w:del w:id="2139" w:author="Jill Boyce" w:date="2018-04-16T21:11:00Z">
        <w:r w:rsidDel="0074673E">
          <w:rPr>
            <w:bCs/>
            <w:noProof/>
            <w:sz w:val="24"/>
            <w:szCs w:val="24"/>
          </w:rPr>
          <w:delText>i]</w:delText>
        </w:r>
      </w:del>
      <w:del w:id="2140" w:author="Jill Boyce" w:date="2018-04-16T20:48:00Z">
        <w:r w:rsidDel="00614EEC">
          <w:rPr>
            <w:bCs/>
            <w:noProof/>
            <w:sz w:val="24"/>
            <w:szCs w:val="24"/>
          </w:rPr>
          <w:delText xml:space="preserve"> ]</w:delText>
        </w:r>
      </w:del>
      <w:del w:id="2141" w:author="Jill Boyce" w:date="2018-04-16T21:11:00Z">
        <w:r w:rsidRPr="007C2158" w:rsidDel="0074673E">
          <w:rPr>
            <w:bCs/>
            <w:noProof/>
            <w:sz w:val="24"/>
            <w:szCs w:val="24"/>
          </w:rPr>
          <w:delText xml:space="preserve"> </w:delText>
        </w:r>
      </w:del>
      <w:r>
        <w:rPr>
          <w:bCs/>
          <w:noProof/>
          <w:sz w:val="24"/>
          <w:szCs w:val="24"/>
        </w:rPr>
        <w:t xml:space="preserve">persist from earlier </w:t>
      </w:r>
      <w:del w:id="2142" w:author="Guruvareddiar, Palanivel" w:date="2018-04-14T16:13:00Z">
        <w:r w:rsidDel="002F0524">
          <w:rPr>
            <w:bCs/>
            <w:noProof/>
            <w:sz w:val="24"/>
            <w:szCs w:val="24"/>
          </w:rPr>
          <w:delText>object tracking SEI messages</w:delText>
        </w:r>
      </w:del>
      <w:ins w:id="2143" w:author="Guruvareddiar, Palanivel" w:date="2018-04-16T11:16:00Z">
        <w:r w:rsidR="00655EB3">
          <w:rPr>
            <w:bCs/>
            <w:noProof/>
            <w:sz w:val="24"/>
            <w:szCs w:val="24"/>
          </w:rPr>
          <w:t>annotated region SEI messages</w:t>
        </w:r>
      </w:ins>
      <w:r>
        <w:rPr>
          <w:bCs/>
          <w:noProof/>
          <w:sz w:val="24"/>
          <w:szCs w:val="24"/>
        </w:rPr>
        <w:t xml:space="preserve"> within the persistance scope. If</w:t>
      </w:r>
      <w:r w:rsidRPr="00343B63">
        <w:rPr>
          <w:bCs/>
          <w:noProof/>
          <w:sz w:val="24"/>
          <w:szCs w:val="24"/>
        </w:rPr>
        <w:t xml:space="preserve"> </w:t>
      </w:r>
      <w:del w:id="2144" w:author="Guruvareddiar, Palanivel" w:date="2018-04-14T11:23:00Z">
        <w:r w:rsidRPr="00343B63" w:rsidDel="008D3FFA">
          <w:rPr>
            <w:noProof/>
            <w:sz w:val="24"/>
            <w:szCs w:val="24"/>
          </w:rPr>
          <w:delText>object_tracking</w:delText>
        </w:r>
      </w:del>
      <w:ins w:id="2145" w:author="Guruvareddiar, Palanivel" w:date="2018-04-16T10:10:00Z">
        <w:r w:rsidR="003F107F">
          <w:rPr>
            <w:noProof/>
            <w:sz w:val="24"/>
            <w:szCs w:val="24"/>
          </w:rPr>
          <w:t>ar</w:t>
        </w:r>
      </w:ins>
      <w:r w:rsidRPr="00343B63">
        <w:rPr>
          <w:noProof/>
          <w:sz w:val="24"/>
          <w:szCs w:val="24"/>
        </w:rPr>
        <w:t>_</w:t>
      </w:r>
      <w:ins w:id="2146" w:author="Guruvareddiar, Palanivel" w:date="2018-04-14T15:15:00Z">
        <w:r w:rsidR="00A57EA3">
          <w:rPr>
            <w:noProof/>
            <w:sz w:val="24"/>
            <w:szCs w:val="24"/>
          </w:rPr>
          <w:t>object</w:t>
        </w:r>
      </w:ins>
      <w:del w:id="2147" w:author="Guruvareddiar, Palanivel" w:date="2018-04-14T15:15:00Z">
        <w:r w:rsidRPr="00343B63" w:rsidDel="00A57EA3">
          <w:rPr>
            <w:noProof/>
            <w:sz w:val="24"/>
            <w:szCs w:val="24"/>
          </w:rPr>
          <w:delText>item</w:delText>
        </w:r>
      </w:del>
      <w:r w:rsidRPr="00343B63">
        <w:rPr>
          <w:noProof/>
          <w:sz w:val="24"/>
          <w:szCs w:val="24"/>
        </w:rPr>
        <w:t>_top</w:t>
      </w:r>
      <w:del w:id="2148" w:author="Jill Boyce" w:date="2018-04-16T20:48:00Z">
        <w:r w:rsidDel="00614EEC">
          <w:rPr>
            <w:noProof/>
            <w:sz w:val="24"/>
            <w:szCs w:val="24"/>
          </w:rPr>
          <w:delText xml:space="preserve">[ </w:delText>
        </w:r>
      </w:del>
      <w:ins w:id="2149" w:author="Jill Boyce" w:date="2018-04-16T20:48:00Z">
        <w:r w:rsidR="00614EEC">
          <w:rPr>
            <w:noProof/>
            <w:sz w:val="24"/>
            <w:szCs w:val="24"/>
          </w:rPr>
          <w:t xml:space="preserve">[ </w:t>
        </w:r>
      </w:ins>
      <w:del w:id="2150" w:author="Guruvareddiar, Palanivel" w:date="2018-04-14T11:23:00Z">
        <w:r w:rsidDel="008D3FFA">
          <w:rPr>
            <w:noProof/>
            <w:sz w:val="24"/>
            <w:szCs w:val="24"/>
          </w:rPr>
          <w:delText>o</w:delText>
        </w:r>
        <w:r w:rsidRPr="00343B63" w:rsidDel="008D3FFA">
          <w:rPr>
            <w:bCs/>
            <w:noProof/>
            <w:sz w:val="24"/>
            <w:szCs w:val="24"/>
          </w:rPr>
          <w:delText>bject_tracking</w:delText>
        </w:r>
      </w:del>
      <w:ins w:id="2151" w:author="Guruvareddiar, Palanivel" w:date="2018-04-16T10:10:00Z">
        <w:r w:rsidR="003F107F">
          <w:rPr>
            <w:noProof/>
            <w:sz w:val="24"/>
            <w:szCs w:val="24"/>
          </w:rPr>
          <w:t>ar</w:t>
        </w:r>
      </w:ins>
      <w:r w:rsidRPr="00343B63">
        <w:rPr>
          <w:bCs/>
          <w:noProof/>
          <w:sz w:val="24"/>
          <w:szCs w:val="24"/>
        </w:rPr>
        <w:t>_</w:t>
      </w:r>
      <w:ins w:id="2152" w:author="Guruvareddiar, Palanivel" w:date="2018-04-14T15:15:00Z">
        <w:r w:rsidR="00A57EA3">
          <w:rPr>
            <w:noProof/>
            <w:sz w:val="24"/>
            <w:szCs w:val="24"/>
          </w:rPr>
          <w:t>object</w:t>
        </w:r>
      </w:ins>
      <w:del w:id="2153" w:author="Guruvareddiar, Palanivel" w:date="2018-04-14T15:15:00Z">
        <w:r w:rsidRPr="00343B63" w:rsidDel="00A57EA3">
          <w:rPr>
            <w:bCs/>
            <w:noProof/>
            <w:sz w:val="24"/>
            <w:szCs w:val="24"/>
          </w:rPr>
          <w:delText>item</w:delText>
        </w:r>
      </w:del>
      <w:r w:rsidRPr="00343B63">
        <w:rPr>
          <w:bCs/>
          <w:noProof/>
          <w:sz w:val="24"/>
          <w:szCs w:val="24"/>
        </w:rPr>
        <w:t>_idx</w:t>
      </w:r>
      <w:del w:id="2154" w:author="Jill Boyce" w:date="2018-04-16T20:48:00Z">
        <w:r w:rsidR="00105117" w:rsidDel="00614EEC">
          <w:rPr>
            <w:bCs/>
            <w:noProof/>
            <w:sz w:val="24"/>
            <w:szCs w:val="24"/>
          </w:rPr>
          <w:delText xml:space="preserve">[ </w:delText>
        </w:r>
      </w:del>
      <w:ins w:id="2155" w:author="Jill Boyce" w:date="2018-04-16T20:48:00Z">
        <w:r w:rsidR="00614EEC">
          <w:rPr>
            <w:bCs/>
            <w:noProof/>
            <w:sz w:val="24"/>
            <w:szCs w:val="24"/>
          </w:rPr>
          <w:t xml:space="preserve">[ </w:t>
        </w:r>
      </w:ins>
      <w:r w:rsidR="00105117">
        <w:rPr>
          <w:bCs/>
          <w:noProof/>
          <w:sz w:val="24"/>
          <w:szCs w:val="24"/>
        </w:rPr>
        <w:t>i</w:t>
      </w:r>
      <w:del w:id="2156" w:author="Jill Boyce" w:date="2018-04-16T20:48:00Z">
        <w:r w:rsidR="00105117" w:rsidDel="00614EEC">
          <w:rPr>
            <w:bCs/>
            <w:noProof/>
            <w:sz w:val="24"/>
            <w:szCs w:val="24"/>
          </w:rPr>
          <w:delText xml:space="preserve"> ]</w:delText>
        </w:r>
      </w:del>
      <w:ins w:id="2157" w:author="Jill Boyce" w:date="2018-04-16T20:48:00Z">
        <w:r w:rsidR="00614EEC">
          <w:rPr>
            <w:bCs/>
            <w:noProof/>
            <w:sz w:val="24"/>
            <w:szCs w:val="24"/>
          </w:rPr>
          <w:t xml:space="preserve"> ]</w:t>
        </w:r>
      </w:ins>
      <w:del w:id="2158" w:author="Jill Boyce" w:date="2018-04-16T20:48:00Z">
        <w:r w:rsidDel="00614EEC">
          <w:rPr>
            <w:bCs/>
            <w:noProof/>
            <w:sz w:val="24"/>
            <w:szCs w:val="24"/>
          </w:rPr>
          <w:delText xml:space="preserve"> ]</w:delText>
        </w:r>
      </w:del>
      <w:ins w:id="2159" w:author="Jill Boyce" w:date="2018-04-16T20:48:00Z">
        <w:r w:rsidR="00614EEC">
          <w:rPr>
            <w:bCs/>
            <w:noProof/>
            <w:sz w:val="24"/>
            <w:szCs w:val="24"/>
          </w:rPr>
          <w:t xml:space="preserve"> ]</w:t>
        </w:r>
      </w:ins>
      <w:r>
        <w:rPr>
          <w:bCs/>
          <w:noProof/>
          <w:sz w:val="24"/>
          <w:szCs w:val="24"/>
        </w:rPr>
        <w:t xml:space="preserve"> or </w:t>
      </w:r>
      <w:del w:id="2160" w:author="Guruvareddiar, Palanivel" w:date="2018-04-14T11:23:00Z">
        <w:r w:rsidRPr="00343B63" w:rsidDel="008D3FFA">
          <w:rPr>
            <w:noProof/>
            <w:sz w:val="24"/>
            <w:szCs w:val="24"/>
          </w:rPr>
          <w:delText>object_tracking</w:delText>
        </w:r>
      </w:del>
      <w:ins w:id="2161" w:author="Guruvareddiar, Palanivel" w:date="2018-04-16T10:10:00Z">
        <w:r w:rsidR="003F107F">
          <w:rPr>
            <w:noProof/>
            <w:sz w:val="24"/>
            <w:szCs w:val="24"/>
          </w:rPr>
          <w:t>ar</w:t>
        </w:r>
      </w:ins>
      <w:r w:rsidRPr="00343B63">
        <w:rPr>
          <w:noProof/>
          <w:sz w:val="24"/>
          <w:szCs w:val="24"/>
        </w:rPr>
        <w:t>_</w:t>
      </w:r>
      <w:ins w:id="2162" w:author="Guruvareddiar, Palanivel" w:date="2018-04-14T15:15:00Z">
        <w:r w:rsidR="00A57EA3">
          <w:rPr>
            <w:noProof/>
            <w:sz w:val="24"/>
            <w:szCs w:val="24"/>
          </w:rPr>
          <w:t>object</w:t>
        </w:r>
      </w:ins>
      <w:del w:id="2163" w:author="Guruvareddiar, Palanivel" w:date="2018-04-14T15:15:00Z">
        <w:r w:rsidRPr="00343B63" w:rsidDel="00A57EA3">
          <w:rPr>
            <w:noProof/>
            <w:sz w:val="24"/>
            <w:szCs w:val="24"/>
          </w:rPr>
          <w:delText>item</w:delText>
        </w:r>
      </w:del>
      <w:r w:rsidRPr="00343B63">
        <w:rPr>
          <w:noProof/>
          <w:sz w:val="24"/>
          <w:szCs w:val="24"/>
        </w:rPr>
        <w:t>_left</w:t>
      </w:r>
      <w:del w:id="2164" w:author="Jill Boyce" w:date="2018-04-16T20:48:00Z">
        <w:r w:rsidDel="00614EEC">
          <w:rPr>
            <w:bCs/>
            <w:noProof/>
            <w:sz w:val="24"/>
            <w:szCs w:val="24"/>
          </w:rPr>
          <w:delText xml:space="preserve">[ </w:delText>
        </w:r>
      </w:del>
      <w:ins w:id="2165" w:author="Jill Boyce" w:date="2018-04-16T20:48:00Z">
        <w:r w:rsidR="00614EEC">
          <w:rPr>
            <w:bCs/>
            <w:noProof/>
            <w:sz w:val="24"/>
            <w:szCs w:val="24"/>
          </w:rPr>
          <w:t xml:space="preserve">[ </w:t>
        </w:r>
      </w:ins>
      <w:del w:id="2166" w:author="Guruvareddiar, Palanivel" w:date="2018-04-14T11:23:00Z">
        <w:r w:rsidDel="008D3FFA">
          <w:rPr>
            <w:bCs/>
            <w:noProof/>
            <w:sz w:val="24"/>
            <w:szCs w:val="24"/>
          </w:rPr>
          <w:delText>o</w:delText>
        </w:r>
        <w:r w:rsidRPr="00343B63" w:rsidDel="008D3FFA">
          <w:rPr>
            <w:bCs/>
            <w:noProof/>
            <w:sz w:val="24"/>
            <w:szCs w:val="24"/>
          </w:rPr>
          <w:delText>bject_tracking</w:delText>
        </w:r>
      </w:del>
      <w:ins w:id="2167" w:author="Guruvareddiar, Palanivel" w:date="2018-04-16T10:10:00Z">
        <w:r w:rsidR="003F107F">
          <w:rPr>
            <w:bCs/>
            <w:noProof/>
            <w:sz w:val="24"/>
            <w:szCs w:val="24"/>
          </w:rPr>
          <w:t>ar</w:t>
        </w:r>
      </w:ins>
      <w:r w:rsidRPr="00343B63">
        <w:rPr>
          <w:bCs/>
          <w:noProof/>
          <w:sz w:val="24"/>
          <w:szCs w:val="24"/>
        </w:rPr>
        <w:t>_</w:t>
      </w:r>
      <w:ins w:id="2168" w:author="Guruvareddiar, Palanivel" w:date="2018-04-14T15:16:00Z">
        <w:r w:rsidR="00A57EA3">
          <w:rPr>
            <w:noProof/>
            <w:sz w:val="24"/>
            <w:szCs w:val="24"/>
          </w:rPr>
          <w:t>object</w:t>
        </w:r>
      </w:ins>
      <w:del w:id="2169" w:author="Guruvareddiar, Palanivel" w:date="2018-04-14T15:16:00Z">
        <w:r w:rsidRPr="00343B63" w:rsidDel="00A57EA3">
          <w:rPr>
            <w:bCs/>
            <w:noProof/>
            <w:sz w:val="24"/>
            <w:szCs w:val="24"/>
          </w:rPr>
          <w:delText>item</w:delText>
        </w:r>
      </w:del>
      <w:r w:rsidRPr="00343B63">
        <w:rPr>
          <w:bCs/>
          <w:noProof/>
          <w:sz w:val="24"/>
          <w:szCs w:val="24"/>
        </w:rPr>
        <w:t>_idx</w:t>
      </w:r>
      <w:del w:id="2170" w:author="Jill Boyce" w:date="2018-04-16T20:48:00Z">
        <w:r w:rsidDel="00614EEC">
          <w:rPr>
            <w:bCs/>
            <w:noProof/>
            <w:sz w:val="24"/>
            <w:szCs w:val="24"/>
          </w:rPr>
          <w:delText xml:space="preserve">[ </w:delText>
        </w:r>
      </w:del>
      <w:ins w:id="2171" w:author="Jill Boyce" w:date="2018-04-16T20:48:00Z">
        <w:r w:rsidR="00614EEC">
          <w:rPr>
            <w:bCs/>
            <w:noProof/>
            <w:sz w:val="24"/>
            <w:szCs w:val="24"/>
          </w:rPr>
          <w:t xml:space="preserve">[ </w:t>
        </w:r>
      </w:ins>
      <w:r>
        <w:rPr>
          <w:bCs/>
          <w:noProof/>
          <w:sz w:val="24"/>
          <w:szCs w:val="24"/>
        </w:rPr>
        <w:t>i]</w:t>
      </w:r>
      <w:del w:id="2172" w:author="Jill Boyce" w:date="2018-04-16T20:48:00Z">
        <w:r w:rsidDel="00614EEC">
          <w:rPr>
            <w:bCs/>
            <w:noProof/>
            <w:sz w:val="24"/>
            <w:szCs w:val="24"/>
          </w:rPr>
          <w:delText xml:space="preserve"> ]</w:delText>
        </w:r>
      </w:del>
      <w:ins w:id="2173" w:author="Jill Boyce" w:date="2018-04-16T20:48:00Z">
        <w:r w:rsidR="00614EEC">
          <w:rPr>
            <w:bCs/>
            <w:noProof/>
            <w:sz w:val="24"/>
            <w:szCs w:val="24"/>
          </w:rPr>
          <w:t xml:space="preserve"> ]</w:t>
        </w:r>
      </w:ins>
      <w:r w:rsidRPr="00343B63">
        <w:rPr>
          <w:bCs/>
          <w:noProof/>
          <w:sz w:val="24"/>
          <w:szCs w:val="24"/>
        </w:rPr>
        <w:t xml:space="preserve"> </w:t>
      </w:r>
      <w:r>
        <w:rPr>
          <w:bCs/>
          <w:noProof/>
          <w:sz w:val="24"/>
          <w:szCs w:val="24"/>
        </w:rPr>
        <w:t xml:space="preserve">were not present in earlier </w:t>
      </w:r>
      <w:del w:id="2174" w:author="Guruvareddiar, Palanivel" w:date="2018-04-14T16:13:00Z">
        <w:r w:rsidDel="002F0524">
          <w:rPr>
            <w:bCs/>
            <w:noProof/>
            <w:sz w:val="24"/>
            <w:szCs w:val="24"/>
          </w:rPr>
          <w:delText>object tracking SEI messages</w:delText>
        </w:r>
      </w:del>
      <w:ins w:id="2175" w:author="Guruvareddiar, Palanivel" w:date="2018-04-16T11:16:00Z">
        <w:r w:rsidR="00655EB3">
          <w:rPr>
            <w:bCs/>
            <w:noProof/>
            <w:sz w:val="24"/>
            <w:szCs w:val="24"/>
          </w:rPr>
          <w:t>annotated region SEI messages</w:t>
        </w:r>
      </w:ins>
      <w:r>
        <w:rPr>
          <w:bCs/>
          <w:noProof/>
          <w:sz w:val="24"/>
          <w:szCs w:val="24"/>
        </w:rPr>
        <w:t xml:space="preserve"> within the persistance scope, their values are undefined.</w:t>
      </w:r>
    </w:p>
    <w:p w14:paraId="4724224C" w14:textId="129C7A68" w:rsidR="001023F7" w:rsidRPr="007C2158" w:rsidRDefault="001023F7" w:rsidP="001023F7">
      <w:pPr>
        <w:rPr>
          <w:b/>
          <w:noProof/>
          <w:sz w:val="24"/>
          <w:szCs w:val="24"/>
        </w:rPr>
      </w:pPr>
      <w:del w:id="2176" w:author="Guruvareddiar, Palanivel" w:date="2018-04-14T11:23:00Z">
        <w:r w:rsidRPr="007C2158" w:rsidDel="008D3FFA">
          <w:rPr>
            <w:b/>
            <w:noProof/>
            <w:sz w:val="24"/>
            <w:szCs w:val="24"/>
          </w:rPr>
          <w:delText>object_tracking</w:delText>
        </w:r>
      </w:del>
      <w:ins w:id="2177" w:author="Guruvareddiar, Palanivel" w:date="2018-04-16T10:10:00Z">
        <w:r w:rsidR="003F107F">
          <w:rPr>
            <w:b/>
            <w:noProof/>
            <w:sz w:val="24"/>
            <w:szCs w:val="24"/>
          </w:rPr>
          <w:t>ar</w:t>
        </w:r>
      </w:ins>
      <w:r w:rsidRPr="007C2158">
        <w:rPr>
          <w:b/>
          <w:noProof/>
          <w:sz w:val="24"/>
          <w:szCs w:val="24"/>
        </w:rPr>
        <w:t>_</w:t>
      </w:r>
      <w:ins w:id="2178" w:author="Guruvareddiar, Palanivel" w:date="2018-04-14T15:18:00Z">
        <w:r w:rsidR="00A57EA3">
          <w:rPr>
            <w:b/>
            <w:noProof/>
            <w:sz w:val="24"/>
            <w:szCs w:val="24"/>
          </w:rPr>
          <w:t>object</w:t>
        </w:r>
      </w:ins>
      <w:del w:id="2179" w:author="Guruvareddiar, Palanivel" w:date="2018-04-14T15:18:00Z">
        <w:r w:rsidRPr="007C2158" w:rsidDel="00A57EA3">
          <w:rPr>
            <w:b/>
            <w:noProof/>
            <w:sz w:val="24"/>
            <w:szCs w:val="24"/>
          </w:rPr>
          <w:delText>item</w:delText>
        </w:r>
      </w:del>
      <w:r w:rsidRPr="007C2158">
        <w:rPr>
          <w:b/>
          <w:noProof/>
          <w:sz w:val="24"/>
          <w:szCs w:val="24"/>
        </w:rPr>
        <w:t xml:space="preserve">_width </w:t>
      </w:r>
      <w:del w:id="2180" w:author="Jill Boyce" w:date="2018-04-16T20:48:00Z">
        <w:r w:rsidRPr="002A7061" w:rsidDel="00614EEC">
          <w:rPr>
            <w:noProof/>
            <w:sz w:val="24"/>
            <w:szCs w:val="24"/>
          </w:rPr>
          <w:delText xml:space="preserve">[ </w:delText>
        </w:r>
      </w:del>
      <w:ins w:id="2181" w:author="Jill Boyce" w:date="2018-04-16T20:48:00Z">
        <w:r w:rsidR="00614EEC">
          <w:rPr>
            <w:noProof/>
            <w:sz w:val="24"/>
            <w:szCs w:val="24"/>
          </w:rPr>
          <w:t xml:space="preserve">[ </w:t>
        </w:r>
      </w:ins>
      <w:del w:id="2182" w:author="Guruvareddiar, Palanivel" w:date="2018-04-14T11:23:00Z">
        <w:r w:rsidRPr="002A7061" w:rsidDel="008D3FFA">
          <w:rPr>
            <w:noProof/>
            <w:sz w:val="24"/>
            <w:szCs w:val="24"/>
          </w:rPr>
          <w:delText>o</w:delText>
        </w:r>
        <w:r w:rsidRPr="002A7061" w:rsidDel="008D3FFA">
          <w:rPr>
            <w:bCs/>
            <w:noProof/>
            <w:sz w:val="24"/>
            <w:szCs w:val="24"/>
          </w:rPr>
          <w:delText>bject</w:delText>
        </w:r>
        <w:r w:rsidRPr="007C2158" w:rsidDel="008D3FFA">
          <w:rPr>
            <w:bCs/>
            <w:noProof/>
            <w:sz w:val="24"/>
            <w:szCs w:val="24"/>
          </w:rPr>
          <w:delText>_tracking</w:delText>
        </w:r>
      </w:del>
      <w:ins w:id="2183" w:author="Guruvareddiar, Palanivel" w:date="2018-04-16T10:10:00Z">
        <w:r w:rsidR="003F107F">
          <w:rPr>
            <w:noProof/>
            <w:sz w:val="24"/>
            <w:szCs w:val="24"/>
          </w:rPr>
          <w:t>ar</w:t>
        </w:r>
      </w:ins>
      <w:r w:rsidRPr="007C2158">
        <w:rPr>
          <w:bCs/>
          <w:noProof/>
          <w:sz w:val="24"/>
          <w:szCs w:val="24"/>
        </w:rPr>
        <w:t>_</w:t>
      </w:r>
      <w:del w:id="2184" w:author="Guruvareddiar, Palanivel" w:date="2018-04-14T15:16:00Z">
        <w:r w:rsidRPr="007C2158" w:rsidDel="00A57EA3">
          <w:rPr>
            <w:bCs/>
            <w:noProof/>
            <w:sz w:val="24"/>
            <w:szCs w:val="24"/>
          </w:rPr>
          <w:delText>item</w:delText>
        </w:r>
      </w:del>
      <w:ins w:id="2185" w:author="Guruvareddiar, Palanivel" w:date="2018-04-14T15:16:00Z">
        <w:r w:rsidR="00A57EA3">
          <w:rPr>
            <w:bCs/>
            <w:noProof/>
            <w:sz w:val="24"/>
            <w:szCs w:val="24"/>
          </w:rPr>
          <w:t>object</w:t>
        </w:r>
      </w:ins>
      <w:r w:rsidRPr="007C2158">
        <w:rPr>
          <w:bCs/>
          <w:noProof/>
          <w:sz w:val="24"/>
          <w:szCs w:val="24"/>
        </w:rPr>
        <w:t>_idx</w:t>
      </w:r>
      <w:del w:id="2186" w:author="Jill Boyce" w:date="2018-04-16T20:48:00Z">
        <w:r w:rsidR="00105117" w:rsidDel="00614EEC">
          <w:rPr>
            <w:bCs/>
            <w:noProof/>
            <w:sz w:val="24"/>
            <w:szCs w:val="24"/>
          </w:rPr>
          <w:delText xml:space="preserve">[ </w:delText>
        </w:r>
      </w:del>
      <w:ins w:id="2187" w:author="Jill Boyce" w:date="2018-04-16T20:48:00Z">
        <w:r w:rsidR="00614EEC">
          <w:rPr>
            <w:bCs/>
            <w:noProof/>
            <w:sz w:val="24"/>
            <w:szCs w:val="24"/>
          </w:rPr>
          <w:t xml:space="preserve">[ </w:t>
        </w:r>
      </w:ins>
      <w:r w:rsidR="00105117">
        <w:rPr>
          <w:bCs/>
          <w:noProof/>
          <w:sz w:val="24"/>
          <w:szCs w:val="24"/>
        </w:rPr>
        <w:t>i</w:t>
      </w:r>
      <w:del w:id="2188" w:author="Jill Boyce" w:date="2018-04-16T20:48:00Z">
        <w:r w:rsidR="00105117" w:rsidDel="00614EEC">
          <w:rPr>
            <w:bCs/>
            <w:noProof/>
            <w:sz w:val="24"/>
            <w:szCs w:val="24"/>
          </w:rPr>
          <w:delText xml:space="preserve"> ]</w:delText>
        </w:r>
      </w:del>
      <w:ins w:id="2189" w:author="Jill Boyce" w:date="2018-04-16T20:48:00Z">
        <w:r w:rsidR="00614EEC">
          <w:rPr>
            <w:bCs/>
            <w:noProof/>
            <w:sz w:val="24"/>
            <w:szCs w:val="24"/>
          </w:rPr>
          <w:t xml:space="preserve"> ]</w:t>
        </w:r>
      </w:ins>
      <w:del w:id="2190" w:author="Jill Boyce" w:date="2018-04-16T20:48:00Z">
        <w:r w:rsidDel="00614EEC">
          <w:rPr>
            <w:bCs/>
            <w:noProof/>
            <w:sz w:val="24"/>
            <w:szCs w:val="24"/>
          </w:rPr>
          <w:delText xml:space="preserve"> ]</w:delText>
        </w:r>
      </w:del>
      <w:ins w:id="2191" w:author="Jill Boyce" w:date="2018-04-16T20:48:00Z">
        <w:r w:rsidR="00614EEC">
          <w:rPr>
            <w:bCs/>
            <w:noProof/>
            <w:sz w:val="24"/>
            <w:szCs w:val="24"/>
          </w:rPr>
          <w:t xml:space="preserve"> ]</w:t>
        </w:r>
      </w:ins>
      <w:r w:rsidRPr="007C2158">
        <w:rPr>
          <w:bCs/>
          <w:noProof/>
          <w:sz w:val="24"/>
          <w:szCs w:val="24"/>
        </w:rPr>
        <w:t xml:space="preserve"> </w:t>
      </w:r>
      <w:r>
        <w:rPr>
          <w:bCs/>
          <w:noProof/>
          <w:sz w:val="24"/>
          <w:szCs w:val="24"/>
        </w:rPr>
        <w:t xml:space="preserve">and </w:t>
      </w:r>
      <w:del w:id="2192" w:author="Guruvareddiar, Palanivel" w:date="2018-04-14T11:23:00Z">
        <w:r w:rsidRPr="007C2158" w:rsidDel="008D3FFA">
          <w:rPr>
            <w:b/>
            <w:noProof/>
            <w:sz w:val="24"/>
            <w:szCs w:val="24"/>
          </w:rPr>
          <w:delText>object_tracking</w:delText>
        </w:r>
      </w:del>
      <w:ins w:id="2193" w:author="Guruvareddiar, Palanivel" w:date="2018-04-16T10:10:00Z">
        <w:r w:rsidR="003F107F">
          <w:rPr>
            <w:b/>
            <w:noProof/>
            <w:sz w:val="24"/>
            <w:szCs w:val="24"/>
          </w:rPr>
          <w:t>ar</w:t>
        </w:r>
      </w:ins>
      <w:r w:rsidRPr="007C2158">
        <w:rPr>
          <w:b/>
          <w:noProof/>
          <w:sz w:val="24"/>
          <w:szCs w:val="24"/>
        </w:rPr>
        <w:t>_</w:t>
      </w:r>
      <w:ins w:id="2194" w:author="Guruvareddiar, Palanivel" w:date="2018-04-14T15:18:00Z">
        <w:r w:rsidR="00A57EA3">
          <w:rPr>
            <w:b/>
            <w:noProof/>
            <w:sz w:val="24"/>
            <w:szCs w:val="24"/>
          </w:rPr>
          <w:t>object</w:t>
        </w:r>
      </w:ins>
      <w:del w:id="2195" w:author="Guruvareddiar, Palanivel" w:date="2018-04-14T15:18:00Z">
        <w:r w:rsidRPr="007C2158" w:rsidDel="00A57EA3">
          <w:rPr>
            <w:b/>
            <w:noProof/>
            <w:sz w:val="24"/>
            <w:szCs w:val="24"/>
          </w:rPr>
          <w:delText>item</w:delText>
        </w:r>
      </w:del>
      <w:r w:rsidRPr="007C2158">
        <w:rPr>
          <w:b/>
          <w:noProof/>
          <w:sz w:val="24"/>
          <w:szCs w:val="24"/>
        </w:rPr>
        <w:t>_height</w:t>
      </w:r>
      <w:del w:id="2196" w:author="Jill Boyce" w:date="2018-04-16T20:48:00Z">
        <w:r w:rsidRPr="002A7061" w:rsidDel="00614EEC">
          <w:rPr>
            <w:noProof/>
            <w:sz w:val="24"/>
            <w:szCs w:val="24"/>
          </w:rPr>
          <w:delText xml:space="preserve">[ </w:delText>
        </w:r>
      </w:del>
      <w:ins w:id="2197" w:author="Jill Boyce" w:date="2018-04-16T20:48:00Z">
        <w:r w:rsidR="00614EEC">
          <w:rPr>
            <w:noProof/>
            <w:sz w:val="24"/>
            <w:szCs w:val="24"/>
          </w:rPr>
          <w:t xml:space="preserve">[ </w:t>
        </w:r>
      </w:ins>
      <w:del w:id="2198" w:author="Guruvareddiar, Palanivel" w:date="2018-04-14T11:23:00Z">
        <w:r w:rsidRPr="002A7061" w:rsidDel="008D3FFA">
          <w:rPr>
            <w:noProof/>
            <w:sz w:val="24"/>
            <w:szCs w:val="24"/>
          </w:rPr>
          <w:delText>o</w:delText>
        </w:r>
        <w:r w:rsidRPr="002A7061" w:rsidDel="008D3FFA">
          <w:rPr>
            <w:bCs/>
            <w:noProof/>
            <w:sz w:val="24"/>
            <w:szCs w:val="24"/>
          </w:rPr>
          <w:delText>bject</w:delText>
        </w:r>
        <w:r w:rsidRPr="007C2158" w:rsidDel="008D3FFA">
          <w:rPr>
            <w:bCs/>
            <w:noProof/>
            <w:sz w:val="24"/>
            <w:szCs w:val="24"/>
          </w:rPr>
          <w:delText>_tracking</w:delText>
        </w:r>
      </w:del>
      <w:ins w:id="2199" w:author="Guruvareddiar, Palanivel" w:date="2018-04-16T10:10:00Z">
        <w:r w:rsidR="003F107F">
          <w:rPr>
            <w:noProof/>
            <w:sz w:val="24"/>
            <w:szCs w:val="24"/>
          </w:rPr>
          <w:t>ar</w:t>
        </w:r>
      </w:ins>
      <w:r w:rsidRPr="007C2158">
        <w:rPr>
          <w:bCs/>
          <w:noProof/>
          <w:sz w:val="24"/>
          <w:szCs w:val="24"/>
        </w:rPr>
        <w:t>_</w:t>
      </w:r>
      <w:del w:id="2200" w:author="Guruvareddiar, Palanivel" w:date="2018-04-14T15:16:00Z">
        <w:r w:rsidRPr="007C2158" w:rsidDel="00A57EA3">
          <w:rPr>
            <w:bCs/>
            <w:noProof/>
            <w:sz w:val="24"/>
            <w:szCs w:val="24"/>
          </w:rPr>
          <w:delText>item</w:delText>
        </w:r>
      </w:del>
      <w:ins w:id="2201" w:author="Guruvareddiar, Palanivel" w:date="2018-04-14T15:16:00Z">
        <w:r w:rsidR="00A57EA3">
          <w:rPr>
            <w:bCs/>
            <w:noProof/>
            <w:sz w:val="24"/>
            <w:szCs w:val="24"/>
          </w:rPr>
          <w:t>object</w:t>
        </w:r>
      </w:ins>
      <w:r w:rsidRPr="007C2158">
        <w:rPr>
          <w:bCs/>
          <w:noProof/>
          <w:sz w:val="24"/>
          <w:szCs w:val="24"/>
        </w:rPr>
        <w:t>_idx</w:t>
      </w:r>
      <w:del w:id="2202" w:author="Jill Boyce" w:date="2018-04-16T20:48:00Z">
        <w:r w:rsidR="00105117" w:rsidDel="00614EEC">
          <w:rPr>
            <w:bCs/>
            <w:noProof/>
            <w:sz w:val="24"/>
            <w:szCs w:val="24"/>
          </w:rPr>
          <w:delText xml:space="preserve">[ </w:delText>
        </w:r>
      </w:del>
      <w:ins w:id="2203" w:author="Jill Boyce" w:date="2018-04-16T20:48:00Z">
        <w:r w:rsidR="00614EEC">
          <w:rPr>
            <w:bCs/>
            <w:noProof/>
            <w:sz w:val="24"/>
            <w:szCs w:val="24"/>
          </w:rPr>
          <w:t xml:space="preserve">[ </w:t>
        </w:r>
      </w:ins>
      <w:r w:rsidR="00105117">
        <w:rPr>
          <w:bCs/>
          <w:noProof/>
          <w:sz w:val="24"/>
          <w:szCs w:val="24"/>
        </w:rPr>
        <w:t>i</w:t>
      </w:r>
      <w:del w:id="2204" w:author="Jill Boyce" w:date="2018-04-16T20:48:00Z">
        <w:r w:rsidR="00105117" w:rsidDel="00614EEC">
          <w:rPr>
            <w:bCs/>
            <w:noProof/>
            <w:sz w:val="24"/>
            <w:szCs w:val="24"/>
          </w:rPr>
          <w:delText xml:space="preserve"> ]</w:delText>
        </w:r>
      </w:del>
      <w:ins w:id="2205" w:author="Jill Boyce" w:date="2018-04-16T20:48:00Z">
        <w:r w:rsidR="00614EEC">
          <w:rPr>
            <w:bCs/>
            <w:noProof/>
            <w:sz w:val="24"/>
            <w:szCs w:val="24"/>
          </w:rPr>
          <w:t xml:space="preserve"> ]</w:t>
        </w:r>
      </w:ins>
      <w:del w:id="2206" w:author="Jill Boyce" w:date="2018-04-16T20:48:00Z">
        <w:r w:rsidDel="00614EEC">
          <w:rPr>
            <w:bCs/>
            <w:noProof/>
            <w:sz w:val="24"/>
            <w:szCs w:val="24"/>
          </w:rPr>
          <w:delText xml:space="preserve"> ]</w:delText>
        </w:r>
      </w:del>
      <w:ins w:id="2207" w:author="Jill Boyce" w:date="2018-04-16T20:48:00Z">
        <w:r w:rsidR="00614EEC">
          <w:rPr>
            <w:bCs/>
            <w:noProof/>
            <w:sz w:val="24"/>
            <w:szCs w:val="24"/>
          </w:rPr>
          <w:t xml:space="preserve"> ]</w:t>
        </w:r>
      </w:ins>
      <w:r w:rsidRPr="007C2158">
        <w:rPr>
          <w:bCs/>
          <w:noProof/>
          <w:sz w:val="24"/>
          <w:szCs w:val="24"/>
        </w:rPr>
        <w:t xml:space="preserve"> specify as luma samples the width</w:t>
      </w:r>
      <w:r>
        <w:rPr>
          <w:bCs/>
          <w:noProof/>
          <w:sz w:val="24"/>
          <w:szCs w:val="24"/>
        </w:rPr>
        <w:t xml:space="preserve"> and height, respectively,</w:t>
      </w:r>
      <w:r w:rsidRPr="007C2158">
        <w:rPr>
          <w:bCs/>
          <w:noProof/>
          <w:sz w:val="24"/>
          <w:szCs w:val="24"/>
        </w:rPr>
        <w:t xml:space="preserve"> of the </w:t>
      </w:r>
      <w:del w:id="2208" w:author="Guruvareddiar, Palanivel" w:date="2018-04-14T11:23:00Z">
        <w:r w:rsidRPr="007C2158" w:rsidDel="008D3FFA">
          <w:rPr>
            <w:bCs/>
            <w:noProof/>
            <w:sz w:val="24"/>
            <w:szCs w:val="24"/>
          </w:rPr>
          <w:delText>object_tracking</w:delText>
        </w:r>
      </w:del>
      <w:ins w:id="2209" w:author="Guruvareddiar, Palanivel" w:date="2018-04-16T10:10:00Z">
        <w:r w:rsidR="003F107F">
          <w:rPr>
            <w:bCs/>
            <w:noProof/>
            <w:sz w:val="24"/>
            <w:szCs w:val="24"/>
          </w:rPr>
          <w:t>ar</w:t>
        </w:r>
      </w:ins>
      <w:r w:rsidRPr="007C2158">
        <w:rPr>
          <w:bCs/>
          <w:noProof/>
          <w:sz w:val="24"/>
          <w:szCs w:val="24"/>
        </w:rPr>
        <w:t>_</w:t>
      </w:r>
      <w:del w:id="2210" w:author="Guruvareddiar, Palanivel" w:date="2018-04-14T15:16:00Z">
        <w:r w:rsidRPr="007C2158" w:rsidDel="00A57EA3">
          <w:rPr>
            <w:bCs/>
            <w:noProof/>
            <w:sz w:val="24"/>
            <w:szCs w:val="24"/>
          </w:rPr>
          <w:delText>item</w:delText>
        </w:r>
      </w:del>
      <w:ins w:id="2211" w:author="Guruvareddiar, Palanivel" w:date="2018-04-14T15:16:00Z">
        <w:r w:rsidR="00A57EA3">
          <w:rPr>
            <w:bCs/>
            <w:noProof/>
            <w:sz w:val="24"/>
            <w:szCs w:val="24"/>
          </w:rPr>
          <w:t>object</w:t>
        </w:r>
      </w:ins>
      <w:r w:rsidRPr="007C2158">
        <w:rPr>
          <w:bCs/>
          <w:noProof/>
          <w:sz w:val="24"/>
          <w:szCs w:val="24"/>
        </w:rPr>
        <w:t>_idx</w:t>
      </w:r>
      <w:del w:id="2212" w:author="Jill Boyce" w:date="2018-04-16T20:48:00Z">
        <w:r w:rsidR="00105117" w:rsidDel="00614EEC">
          <w:rPr>
            <w:bCs/>
            <w:noProof/>
            <w:sz w:val="24"/>
            <w:szCs w:val="24"/>
          </w:rPr>
          <w:delText xml:space="preserve">[ </w:delText>
        </w:r>
      </w:del>
      <w:ins w:id="2213" w:author="Jill Boyce" w:date="2018-04-16T20:48:00Z">
        <w:r w:rsidR="00614EEC">
          <w:rPr>
            <w:bCs/>
            <w:noProof/>
            <w:sz w:val="24"/>
            <w:szCs w:val="24"/>
          </w:rPr>
          <w:t xml:space="preserve">[ </w:t>
        </w:r>
      </w:ins>
      <w:r w:rsidR="00105117">
        <w:rPr>
          <w:bCs/>
          <w:noProof/>
          <w:sz w:val="24"/>
          <w:szCs w:val="24"/>
        </w:rPr>
        <w:t>i</w:t>
      </w:r>
      <w:del w:id="2214" w:author="Jill Boyce" w:date="2018-04-16T20:48:00Z">
        <w:r w:rsidR="00105117" w:rsidDel="00614EEC">
          <w:rPr>
            <w:bCs/>
            <w:noProof/>
            <w:sz w:val="24"/>
            <w:szCs w:val="24"/>
          </w:rPr>
          <w:delText xml:space="preserve"> ]</w:delText>
        </w:r>
      </w:del>
      <w:ins w:id="2215" w:author="Jill Boyce" w:date="2018-04-16T20:48:00Z">
        <w:r w:rsidR="00614EEC">
          <w:rPr>
            <w:bCs/>
            <w:noProof/>
            <w:sz w:val="24"/>
            <w:szCs w:val="24"/>
          </w:rPr>
          <w:t xml:space="preserve"> ]</w:t>
        </w:r>
      </w:ins>
      <w:r w:rsidRPr="007C2158">
        <w:rPr>
          <w:bCs/>
          <w:noProof/>
          <w:sz w:val="24"/>
          <w:szCs w:val="24"/>
        </w:rPr>
        <w:t xml:space="preserve">–th object in the decoded picture. </w:t>
      </w:r>
      <w:ins w:id="2216" w:author="Guruvareddiar, Palanivel" w:date="2018-04-14T16:07:00Z">
        <w:r w:rsidR="0087789E">
          <w:rPr>
            <w:bCs/>
            <w:noProof/>
            <w:sz w:val="24"/>
            <w:szCs w:val="24"/>
          </w:rPr>
          <w:t xml:space="preserve">When the </w:t>
        </w:r>
      </w:ins>
      <w:ins w:id="2217" w:author="Guruvareddiar, Palanivel" w:date="2018-04-16T12:47:00Z">
        <w:r w:rsidR="002F5648" w:rsidRPr="002F5648">
          <w:rPr>
            <w:bCs/>
            <w:noProof/>
            <w:sz w:val="24"/>
            <w:szCs w:val="24"/>
            <w:rPrChange w:id="2218" w:author="Guruvareddiar, Palanivel" w:date="2018-04-16T12:48:00Z">
              <w:rPr>
                <w:b/>
                <w:bCs/>
                <w:noProof/>
              </w:rPr>
            </w:rPrChange>
          </w:rPr>
          <w:t>ar_partial_object_flag_present_flag</w:t>
        </w:r>
      </w:ins>
      <w:ins w:id="2219" w:author="Guruvareddiar, Palanivel" w:date="2018-04-14T16:07:00Z">
        <w:r w:rsidR="0087789E">
          <w:rPr>
            <w:noProof/>
            <w:sz w:val="24"/>
            <w:szCs w:val="24"/>
          </w:rPr>
          <w:t xml:space="preserve"> is 0,</w:t>
        </w:r>
        <w:r w:rsidR="0087789E" w:rsidRPr="007C2158">
          <w:rPr>
            <w:bCs/>
            <w:noProof/>
            <w:sz w:val="24"/>
            <w:szCs w:val="24"/>
          </w:rPr>
          <w:t xml:space="preserve"> </w:t>
        </w:r>
      </w:ins>
      <w:del w:id="2220" w:author="Guruvareddiar, Palanivel" w:date="2018-04-14T16:07:00Z">
        <w:r w:rsidRPr="007C2158" w:rsidDel="0087789E">
          <w:rPr>
            <w:bCs/>
            <w:noProof/>
            <w:sz w:val="24"/>
            <w:szCs w:val="24"/>
          </w:rPr>
          <w:delText>T</w:delText>
        </w:r>
      </w:del>
      <w:ins w:id="2221" w:author="Guruvareddiar, Palanivel" w:date="2018-04-14T16:07:00Z">
        <w:r w:rsidR="0087789E">
          <w:rPr>
            <w:bCs/>
            <w:noProof/>
            <w:sz w:val="24"/>
            <w:szCs w:val="24"/>
          </w:rPr>
          <w:t>t</w:t>
        </w:r>
      </w:ins>
      <w:r w:rsidRPr="007C2158">
        <w:rPr>
          <w:bCs/>
          <w:noProof/>
          <w:sz w:val="24"/>
          <w:szCs w:val="24"/>
        </w:rPr>
        <w:t xml:space="preserve">he value of  </w:t>
      </w:r>
      <w:del w:id="2222" w:author="Guruvareddiar, Palanivel" w:date="2018-04-14T11:23:00Z">
        <w:r w:rsidRPr="007C2158" w:rsidDel="008D3FFA">
          <w:rPr>
            <w:bCs/>
            <w:noProof/>
            <w:sz w:val="24"/>
            <w:szCs w:val="24"/>
          </w:rPr>
          <w:delText>object_tracking</w:delText>
        </w:r>
      </w:del>
      <w:ins w:id="2223" w:author="Guruvareddiar, Palanivel" w:date="2018-04-16T10:10:00Z">
        <w:r w:rsidR="003F107F">
          <w:rPr>
            <w:bCs/>
            <w:noProof/>
            <w:sz w:val="24"/>
            <w:szCs w:val="24"/>
          </w:rPr>
          <w:t>ar</w:t>
        </w:r>
      </w:ins>
      <w:r w:rsidRPr="007C2158">
        <w:rPr>
          <w:bCs/>
          <w:noProof/>
          <w:sz w:val="24"/>
          <w:szCs w:val="24"/>
        </w:rPr>
        <w:t>_</w:t>
      </w:r>
      <w:del w:id="2224" w:author="Guruvareddiar, Palanivel" w:date="2018-04-14T15:16:00Z">
        <w:r w:rsidRPr="007C2158" w:rsidDel="00A57EA3">
          <w:rPr>
            <w:bCs/>
            <w:noProof/>
            <w:sz w:val="24"/>
            <w:szCs w:val="24"/>
          </w:rPr>
          <w:delText>item</w:delText>
        </w:r>
      </w:del>
      <w:ins w:id="2225" w:author="Guruvareddiar, Palanivel" w:date="2018-04-14T15:16:00Z">
        <w:r w:rsidR="00A57EA3">
          <w:rPr>
            <w:bCs/>
            <w:noProof/>
            <w:sz w:val="24"/>
            <w:szCs w:val="24"/>
          </w:rPr>
          <w:t>object</w:t>
        </w:r>
      </w:ins>
      <w:r w:rsidRPr="007C2158">
        <w:rPr>
          <w:bCs/>
          <w:noProof/>
          <w:sz w:val="24"/>
          <w:szCs w:val="24"/>
        </w:rPr>
        <w:t>_left</w:t>
      </w:r>
      <w:del w:id="2226" w:author="Jill Boyce" w:date="2018-04-16T20:48:00Z">
        <w:r w:rsidDel="00614EEC">
          <w:rPr>
            <w:bCs/>
            <w:noProof/>
            <w:sz w:val="24"/>
            <w:szCs w:val="24"/>
          </w:rPr>
          <w:delText xml:space="preserve">[ </w:delText>
        </w:r>
      </w:del>
      <w:ins w:id="2227" w:author="Jill Boyce" w:date="2018-04-16T20:48:00Z">
        <w:r w:rsidR="00614EEC">
          <w:rPr>
            <w:bCs/>
            <w:noProof/>
            <w:sz w:val="24"/>
            <w:szCs w:val="24"/>
          </w:rPr>
          <w:t xml:space="preserve">[ </w:t>
        </w:r>
      </w:ins>
      <w:del w:id="2228" w:author="Guruvareddiar, Palanivel" w:date="2018-04-14T11:23:00Z">
        <w:r w:rsidDel="008D3FFA">
          <w:rPr>
            <w:bCs/>
            <w:noProof/>
            <w:sz w:val="24"/>
            <w:szCs w:val="24"/>
          </w:rPr>
          <w:delText>o</w:delText>
        </w:r>
        <w:r w:rsidRPr="007C2158" w:rsidDel="008D3FFA">
          <w:rPr>
            <w:bCs/>
            <w:noProof/>
            <w:sz w:val="24"/>
            <w:szCs w:val="24"/>
          </w:rPr>
          <w:delText>bject_tracking</w:delText>
        </w:r>
      </w:del>
      <w:ins w:id="2229" w:author="Guruvareddiar, Palanivel" w:date="2018-04-16T10:10:00Z">
        <w:r w:rsidR="003F107F">
          <w:rPr>
            <w:bCs/>
            <w:noProof/>
            <w:sz w:val="24"/>
            <w:szCs w:val="24"/>
          </w:rPr>
          <w:t>ar</w:t>
        </w:r>
      </w:ins>
      <w:r w:rsidRPr="007C2158">
        <w:rPr>
          <w:bCs/>
          <w:noProof/>
          <w:sz w:val="24"/>
          <w:szCs w:val="24"/>
        </w:rPr>
        <w:t>_</w:t>
      </w:r>
      <w:ins w:id="2230" w:author="Guruvareddiar, Palanivel" w:date="2018-04-14T15:16:00Z">
        <w:r w:rsidR="00A57EA3">
          <w:rPr>
            <w:bCs/>
            <w:noProof/>
            <w:sz w:val="24"/>
            <w:szCs w:val="24"/>
          </w:rPr>
          <w:t>object</w:t>
        </w:r>
      </w:ins>
      <w:del w:id="2231" w:author="Guruvareddiar, Palanivel" w:date="2018-04-14T15:16:00Z">
        <w:r w:rsidRPr="007C2158" w:rsidDel="00A57EA3">
          <w:rPr>
            <w:bCs/>
            <w:noProof/>
            <w:sz w:val="24"/>
            <w:szCs w:val="24"/>
          </w:rPr>
          <w:delText>item</w:delText>
        </w:r>
      </w:del>
      <w:r w:rsidRPr="007C2158">
        <w:rPr>
          <w:bCs/>
          <w:noProof/>
          <w:sz w:val="24"/>
          <w:szCs w:val="24"/>
        </w:rPr>
        <w:t>_idx</w:t>
      </w:r>
      <w:del w:id="2232" w:author="Jill Boyce" w:date="2018-04-16T20:48:00Z">
        <w:r w:rsidR="00105117" w:rsidDel="00614EEC">
          <w:rPr>
            <w:bCs/>
            <w:noProof/>
            <w:sz w:val="24"/>
            <w:szCs w:val="24"/>
          </w:rPr>
          <w:delText xml:space="preserve">[ </w:delText>
        </w:r>
      </w:del>
      <w:ins w:id="2233" w:author="Jill Boyce" w:date="2018-04-16T20:48:00Z">
        <w:r w:rsidR="00614EEC">
          <w:rPr>
            <w:bCs/>
            <w:noProof/>
            <w:sz w:val="24"/>
            <w:szCs w:val="24"/>
          </w:rPr>
          <w:t xml:space="preserve">[ </w:t>
        </w:r>
      </w:ins>
      <w:r w:rsidR="00105117">
        <w:rPr>
          <w:bCs/>
          <w:noProof/>
          <w:sz w:val="24"/>
          <w:szCs w:val="24"/>
        </w:rPr>
        <w:t>i</w:t>
      </w:r>
      <w:del w:id="2234" w:author="Jill Boyce" w:date="2018-04-16T20:48:00Z">
        <w:r w:rsidR="00105117" w:rsidDel="00614EEC">
          <w:rPr>
            <w:bCs/>
            <w:noProof/>
            <w:sz w:val="24"/>
            <w:szCs w:val="24"/>
          </w:rPr>
          <w:delText xml:space="preserve"> ]</w:delText>
        </w:r>
      </w:del>
      <w:ins w:id="2235" w:author="Jill Boyce" w:date="2018-04-16T20:48:00Z">
        <w:r w:rsidR="00614EEC">
          <w:rPr>
            <w:bCs/>
            <w:noProof/>
            <w:sz w:val="24"/>
            <w:szCs w:val="24"/>
          </w:rPr>
          <w:t xml:space="preserve"> ]</w:t>
        </w:r>
      </w:ins>
      <w:del w:id="2236" w:author="Jill Boyce" w:date="2018-04-16T20:48:00Z">
        <w:r w:rsidDel="00614EEC">
          <w:rPr>
            <w:bCs/>
            <w:noProof/>
            <w:sz w:val="24"/>
            <w:szCs w:val="24"/>
          </w:rPr>
          <w:delText xml:space="preserve"> ]</w:delText>
        </w:r>
      </w:del>
      <w:ins w:id="2237" w:author="Jill Boyce" w:date="2018-04-16T20:48:00Z">
        <w:r w:rsidR="00614EEC">
          <w:rPr>
            <w:bCs/>
            <w:noProof/>
            <w:sz w:val="24"/>
            <w:szCs w:val="24"/>
          </w:rPr>
          <w:t xml:space="preserve"> ]</w:t>
        </w:r>
      </w:ins>
      <w:r w:rsidRPr="007C2158">
        <w:rPr>
          <w:bCs/>
          <w:noProof/>
          <w:sz w:val="24"/>
          <w:szCs w:val="24"/>
        </w:rPr>
        <w:t>+</w:t>
      </w:r>
      <w:del w:id="2238" w:author="Guruvareddiar, Palanivel" w:date="2018-04-14T11:23:00Z">
        <w:r w:rsidRPr="007C2158" w:rsidDel="008D3FFA">
          <w:rPr>
            <w:bCs/>
            <w:noProof/>
            <w:sz w:val="24"/>
            <w:szCs w:val="24"/>
          </w:rPr>
          <w:delText>object_tracking</w:delText>
        </w:r>
      </w:del>
      <w:ins w:id="2239" w:author="Guruvareddiar, Palanivel" w:date="2018-04-16T10:10:00Z">
        <w:r w:rsidR="003F107F">
          <w:rPr>
            <w:bCs/>
            <w:noProof/>
            <w:sz w:val="24"/>
            <w:szCs w:val="24"/>
          </w:rPr>
          <w:t>ar</w:t>
        </w:r>
      </w:ins>
      <w:r w:rsidRPr="007C2158">
        <w:rPr>
          <w:bCs/>
          <w:noProof/>
          <w:sz w:val="24"/>
          <w:szCs w:val="24"/>
        </w:rPr>
        <w:t>_</w:t>
      </w:r>
      <w:ins w:id="2240" w:author="Guruvareddiar, Palanivel" w:date="2018-04-14T15:16:00Z">
        <w:r w:rsidR="00A57EA3">
          <w:rPr>
            <w:bCs/>
            <w:noProof/>
            <w:sz w:val="24"/>
            <w:szCs w:val="24"/>
          </w:rPr>
          <w:t>object</w:t>
        </w:r>
      </w:ins>
      <w:del w:id="2241" w:author="Guruvareddiar, Palanivel" w:date="2018-04-14T15:16:00Z">
        <w:r w:rsidRPr="007C2158" w:rsidDel="00A57EA3">
          <w:rPr>
            <w:bCs/>
            <w:noProof/>
            <w:sz w:val="24"/>
            <w:szCs w:val="24"/>
          </w:rPr>
          <w:delText>item</w:delText>
        </w:r>
      </w:del>
      <w:r w:rsidRPr="007C2158">
        <w:rPr>
          <w:bCs/>
          <w:noProof/>
          <w:sz w:val="24"/>
          <w:szCs w:val="24"/>
        </w:rPr>
        <w:t>_width</w:t>
      </w:r>
      <w:del w:id="2242" w:author="Jill Boyce" w:date="2018-04-16T20:48:00Z">
        <w:r w:rsidDel="00614EEC">
          <w:rPr>
            <w:bCs/>
            <w:noProof/>
            <w:sz w:val="24"/>
            <w:szCs w:val="24"/>
          </w:rPr>
          <w:delText xml:space="preserve">[ </w:delText>
        </w:r>
      </w:del>
      <w:ins w:id="2243" w:author="Jill Boyce" w:date="2018-04-16T20:48:00Z">
        <w:r w:rsidR="00614EEC">
          <w:rPr>
            <w:bCs/>
            <w:noProof/>
            <w:sz w:val="24"/>
            <w:szCs w:val="24"/>
          </w:rPr>
          <w:t xml:space="preserve">[ </w:t>
        </w:r>
      </w:ins>
      <w:del w:id="2244" w:author="Guruvareddiar, Palanivel" w:date="2018-04-14T11:23:00Z">
        <w:r w:rsidDel="008D3FFA">
          <w:rPr>
            <w:bCs/>
            <w:noProof/>
            <w:sz w:val="24"/>
            <w:szCs w:val="24"/>
          </w:rPr>
          <w:delText>o</w:delText>
        </w:r>
        <w:r w:rsidRPr="007C2158" w:rsidDel="008D3FFA">
          <w:rPr>
            <w:bCs/>
            <w:noProof/>
            <w:sz w:val="24"/>
            <w:szCs w:val="24"/>
          </w:rPr>
          <w:delText>bject_tracking</w:delText>
        </w:r>
      </w:del>
      <w:ins w:id="2245" w:author="Guruvareddiar, Palanivel" w:date="2018-04-16T10:10:00Z">
        <w:r w:rsidR="003F107F">
          <w:rPr>
            <w:bCs/>
            <w:noProof/>
            <w:sz w:val="24"/>
            <w:szCs w:val="24"/>
          </w:rPr>
          <w:t>ar</w:t>
        </w:r>
      </w:ins>
      <w:r w:rsidRPr="007C2158">
        <w:rPr>
          <w:bCs/>
          <w:noProof/>
          <w:sz w:val="24"/>
          <w:szCs w:val="24"/>
        </w:rPr>
        <w:t>_</w:t>
      </w:r>
      <w:ins w:id="2246" w:author="Guruvareddiar, Palanivel" w:date="2018-04-14T15:16:00Z">
        <w:r w:rsidR="00A57EA3">
          <w:rPr>
            <w:bCs/>
            <w:noProof/>
            <w:sz w:val="24"/>
            <w:szCs w:val="24"/>
          </w:rPr>
          <w:t>object</w:t>
        </w:r>
      </w:ins>
      <w:del w:id="2247" w:author="Guruvareddiar, Palanivel" w:date="2018-04-14T15:16:00Z">
        <w:r w:rsidRPr="007C2158" w:rsidDel="00A57EA3">
          <w:rPr>
            <w:bCs/>
            <w:noProof/>
            <w:sz w:val="24"/>
            <w:szCs w:val="24"/>
          </w:rPr>
          <w:delText>item</w:delText>
        </w:r>
      </w:del>
      <w:r w:rsidRPr="007C2158">
        <w:rPr>
          <w:bCs/>
          <w:noProof/>
          <w:sz w:val="24"/>
          <w:szCs w:val="24"/>
        </w:rPr>
        <w:t>_idx</w:t>
      </w:r>
      <w:del w:id="2248" w:author="Jill Boyce" w:date="2018-04-16T20:48:00Z">
        <w:r w:rsidR="00105117" w:rsidDel="00614EEC">
          <w:rPr>
            <w:bCs/>
            <w:noProof/>
            <w:sz w:val="24"/>
            <w:szCs w:val="24"/>
          </w:rPr>
          <w:delText xml:space="preserve">[ </w:delText>
        </w:r>
      </w:del>
      <w:ins w:id="2249" w:author="Jill Boyce" w:date="2018-04-16T20:48:00Z">
        <w:r w:rsidR="00614EEC">
          <w:rPr>
            <w:bCs/>
            <w:noProof/>
            <w:sz w:val="24"/>
            <w:szCs w:val="24"/>
          </w:rPr>
          <w:t xml:space="preserve">[ </w:t>
        </w:r>
      </w:ins>
      <w:r w:rsidR="00105117">
        <w:rPr>
          <w:bCs/>
          <w:noProof/>
          <w:sz w:val="24"/>
          <w:szCs w:val="24"/>
        </w:rPr>
        <w:t>i</w:t>
      </w:r>
      <w:del w:id="2250" w:author="Jill Boyce" w:date="2018-04-16T20:48:00Z">
        <w:r w:rsidR="00105117" w:rsidDel="00614EEC">
          <w:rPr>
            <w:bCs/>
            <w:noProof/>
            <w:sz w:val="24"/>
            <w:szCs w:val="24"/>
          </w:rPr>
          <w:delText xml:space="preserve"> ]</w:delText>
        </w:r>
      </w:del>
      <w:ins w:id="2251" w:author="Jill Boyce" w:date="2018-04-16T20:48:00Z">
        <w:r w:rsidR="00614EEC">
          <w:rPr>
            <w:bCs/>
            <w:noProof/>
            <w:sz w:val="24"/>
            <w:szCs w:val="24"/>
          </w:rPr>
          <w:t xml:space="preserve"> ]</w:t>
        </w:r>
      </w:ins>
      <w:del w:id="2252" w:author="Jill Boyce" w:date="2018-04-16T20:48:00Z">
        <w:r w:rsidDel="00614EEC">
          <w:rPr>
            <w:bCs/>
            <w:noProof/>
            <w:sz w:val="24"/>
            <w:szCs w:val="24"/>
          </w:rPr>
          <w:delText xml:space="preserve"> ]</w:delText>
        </w:r>
      </w:del>
      <w:ins w:id="2253" w:author="Jill Boyce" w:date="2018-04-16T20:48:00Z">
        <w:r w:rsidR="00614EEC">
          <w:rPr>
            <w:bCs/>
            <w:noProof/>
            <w:sz w:val="24"/>
            <w:szCs w:val="24"/>
          </w:rPr>
          <w:t xml:space="preserve"> ]</w:t>
        </w:r>
      </w:ins>
      <w:r w:rsidRPr="007C2158">
        <w:rPr>
          <w:bCs/>
          <w:noProof/>
          <w:sz w:val="24"/>
          <w:szCs w:val="24"/>
        </w:rPr>
        <w:t xml:space="preserve"> shall be in the range of 0 to pic_width_in_luma_samples inclusive</w:t>
      </w:r>
      <w:r>
        <w:rPr>
          <w:bCs/>
          <w:noProof/>
          <w:sz w:val="24"/>
          <w:szCs w:val="24"/>
        </w:rPr>
        <w:t xml:space="preserve"> and the </w:t>
      </w:r>
      <w:r w:rsidRPr="007C2158">
        <w:rPr>
          <w:bCs/>
          <w:noProof/>
          <w:sz w:val="24"/>
          <w:szCs w:val="24"/>
        </w:rPr>
        <w:t xml:space="preserve">value of  </w:t>
      </w:r>
      <w:del w:id="2254" w:author="Guruvareddiar, Palanivel" w:date="2018-04-14T11:23:00Z">
        <w:r w:rsidRPr="007C2158" w:rsidDel="008D3FFA">
          <w:rPr>
            <w:bCs/>
            <w:noProof/>
            <w:sz w:val="24"/>
            <w:szCs w:val="24"/>
          </w:rPr>
          <w:delText>object_tracking</w:delText>
        </w:r>
      </w:del>
      <w:ins w:id="2255" w:author="Guruvareddiar, Palanivel" w:date="2018-04-16T10:10:00Z">
        <w:r w:rsidR="003F107F">
          <w:rPr>
            <w:bCs/>
            <w:noProof/>
            <w:sz w:val="24"/>
            <w:szCs w:val="24"/>
          </w:rPr>
          <w:t>ar</w:t>
        </w:r>
      </w:ins>
      <w:r w:rsidRPr="007C2158">
        <w:rPr>
          <w:bCs/>
          <w:noProof/>
          <w:sz w:val="24"/>
          <w:szCs w:val="24"/>
        </w:rPr>
        <w:t>_</w:t>
      </w:r>
      <w:ins w:id="2256" w:author="Guruvareddiar, Palanivel" w:date="2018-04-14T15:17:00Z">
        <w:r w:rsidR="00A57EA3">
          <w:rPr>
            <w:bCs/>
            <w:noProof/>
            <w:sz w:val="24"/>
            <w:szCs w:val="24"/>
          </w:rPr>
          <w:t>object</w:t>
        </w:r>
      </w:ins>
      <w:del w:id="2257" w:author="Guruvareddiar, Palanivel" w:date="2018-04-14T15:17:00Z">
        <w:r w:rsidRPr="007C2158" w:rsidDel="00A57EA3">
          <w:rPr>
            <w:bCs/>
            <w:noProof/>
            <w:sz w:val="24"/>
            <w:szCs w:val="24"/>
          </w:rPr>
          <w:delText>item</w:delText>
        </w:r>
      </w:del>
      <w:r w:rsidRPr="007C2158">
        <w:rPr>
          <w:bCs/>
          <w:noProof/>
          <w:sz w:val="24"/>
          <w:szCs w:val="24"/>
        </w:rPr>
        <w:t>_top</w:t>
      </w:r>
      <w:del w:id="2258" w:author="Jill Boyce" w:date="2018-04-16T20:48:00Z">
        <w:r w:rsidDel="00614EEC">
          <w:rPr>
            <w:bCs/>
            <w:noProof/>
            <w:sz w:val="24"/>
            <w:szCs w:val="24"/>
          </w:rPr>
          <w:delText xml:space="preserve">[ </w:delText>
        </w:r>
      </w:del>
      <w:ins w:id="2259" w:author="Jill Boyce" w:date="2018-04-16T20:48:00Z">
        <w:r w:rsidR="00614EEC">
          <w:rPr>
            <w:bCs/>
            <w:noProof/>
            <w:sz w:val="24"/>
            <w:szCs w:val="24"/>
          </w:rPr>
          <w:t xml:space="preserve">[ </w:t>
        </w:r>
      </w:ins>
      <w:del w:id="2260" w:author="Guruvareddiar, Palanivel" w:date="2018-04-14T11:23:00Z">
        <w:r w:rsidDel="008D3FFA">
          <w:rPr>
            <w:bCs/>
            <w:noProof/>
            <w:sz w:val="24"/>
            <w:szCs w:val="24"/>
          </w:rPr>
          <w:delText>o</w:delText>
        </w:r>
        <w:r w:rsidRPr="007C2158" w:rsidDel="008D3FFA">
          <w:rPr>
            <w:bCs/>
            <w:noProof/>
            <w:sz w:val="24"/>
            <w:szCs w:val="24"/>
          </w:rPr>
          <w:delText>bject_tracking</w:delText>
        </w:r>
      </w:del>
      <w:ins w:id="2261" w:author="Guruvareddiar, Palanivel" w:date="2018-04-16T10:10:00Z">
        <w:r w:rsidR="003F107F">
          <w:rPr>
            <w:bCs/>
            <w:noProof/>
            <w:sz w:val="24"/>
            <w:szCs w:val="24"/>
          </w:rPr>
          <w:t>ar</w:t>
        </w:r>
      </w:ins>
      <w:r w:rsidRPr="007C2158">
        <w:rPr>
          <w:bCs/>
          <w:noProof/>
          <w:sz w:val="24"/>
          <w:szCs w:val="24"/>
        </w:rPr>
        <w:t>_</w:t>
      </w:r>
      <w:ins w:id="2262" w:author="Guruvareddiar, Palanivel" w:date="2018-04-14T15:17:00Z">
        <w:r w:rsidR="00A57EA3">
          <w:rPr>
            <w:bCs/>
            <w:noProof/>
            <w:sz w:val="24"/>
            <w:szCs w:val="24"/>
          </w:rPr>
          <w:t>object</w:t>
        </w:r>
      </w:ins>
      <w:del w:id="2263" w:author="Guruvareddiar, Palanivel" w:date="2018-04-14T15:17:00Z">
        <w:r w:rsidRPr="007C2158" w:rsidDel="00A57EA3">
          <w:rPr>
            <w:bCs/>
            <w:noProof/>
            <w:sz w:val="24"/>
            <w:szCs w:val="24"/>
          </w:rPr>
          <w:delText>item</w:delText>
        </w:r>
      </w:del>
      <w:r w:rsidRPr="007C2158">
        <w:rPr>
          <w:bCs/>
          <w:noProof/>
          <w:sz w:val="24"/>
          <w:szCs w:val="24"/>
        </w:rPr>
        <w:t>_idx</w:t>
      </w:r>
      <w:del w:id="2264" w:author="Jill Boyce" w:date="2018-04-16T20:48:00Z">
        <w:r w:rsidR="00105117" w:rsidDel="00614EEC">
          <w:rPr>
            <w:bCs/>
            <w:noProof/>
            <w:sz w:val="24"/>
            <w:szCs w:val="24"/>
          </w:rPr>
          <w:delText xml:space="preserve">[ </w:delText>
        </w:r>
      </w:del>
      <w:ins w:id="2265" w:author="Jill Boyce" w:date="2018-04-16T20:48:00Z">
        <w:r w:rsidR="00614EEC">
          <w:rPr>
            <w:bCs/>
            <w:noProof/>
            <w:sz w:val="24"/>
            <w:szCs w:val="24"/>
          </w:rPr>
          <w:t xml:space="preserve">[ </w:t>
        </w:r>
      </w:ins>
      <w:r w:rsidR="00105117">
        <w:rPr>
          <w:bCs/>
          <w:noProof/>
          <w:sz w:val="24"/>
          <w:szCs w:val="24"/>
        </w:rPr>
        <w:t>i</w:t>
      </w:r>
      <w:del w:id="2266" w:author="Jill Boyce" w:date="2018-04-16T20:48:00Z">
        <w:r w:rsidR="00105117" w:rsidDel="00614EEC">
          <w:rPr>
            <w:bCs/>
            <w:noProof/>
            <w:sz w:val="24"/>
            <w:szCs w:val="24"/>
          </w:rPr>
          <w:delText xml:space="preserve"> ]</w:delText>
        </w:r>
      </w:del>
      <w:ins w:id="2267" w:author="Jill Boyce" w:date="2018-04-16T20:48:00Z">
        <w:r w:rsidR="00614EEC">
          <w:rPr>
            <w:bCs/>
            <w:noProof/>
            <w:sz w:val="24"/>
            <w:szCs w:val="24"/>
          </w:rPr>
          <w:t xml:space="preserve"> ]</w:t>
        </w:r>
      </w:ins>
      <w:del w:id="2268" w:author="Jill Boyce" w:date="2018-04-16T20:48:00Z">
        <w:r w:rsidDel="00614EEC">
          <w:rPr>
            <w:bCs/>
            <w:noProof/>
            <w:sz w:val="24"/>
            <w:szCs w:val="24"/>
          </w:rPr>
          <w:delText xml:space="preserve"> ]</w:delText>
        </w:r>
      </w:del>
      <w:ins w:id="2269" w:author="Jill Boyce" w:date="2018-04-16T20:48:00Z">
        <w:r w:rsidR="00614EEC">
          <w:rPr>
            <w:bCs/>
            <w:noProof/>
            <w:sz w:val="24"/>
            <w:szCs w:val="24"/>
          </w:rPr>
          <w:t xml:space="preserve"> ]</w:t>
        </w:r>
      </w:ins>
      <w:r w:rsidRPr="007C2158">
        <w:rPr>
          <w:bCs/>
          <w:noProof/>
          <w:sz w:val="24"/>
          <w:szCs w:val="24"/>
        </w:rPr>
        <w:t>+</w:t>
      </w:r>
      <w:del w:id="2270" w:author="Guruvareddiar, Palanivel" w:date="2018-04-14T11:23:00Z">
        <w:r w:rsidRPr="007C2158" w:rsidDel="008D3FFA">
          <w:rPr>
            <w:bCs/>
            <w:noProof/>
            <w:sz w:val="24"/>
            <w:szCs w:val="24"/>
          </w:rPr>
          <w:delText>object_tracking</w:delText>
        </w:r>
      </w:del>
      <w:ins w:id="2271" w:author="Guruvareddiar, Palanivel" w:date="2018-04-16T10:10:00Z">
        <w:r w:rsidR="003F107F">
          <w:rPr>
            <w:bCs/>
            <w:noProof/>
            <w:sz w:val="24"/>
            <w:szCs w:val="24"/>
          </w:rPr>
          <w:t>ar</w:t>
        </w:r>
      </w:ins>
      <w:r w:rsidRPr="007C2158">
        <w:rPr>
          <w:bCs/>
          <w:noProof/>
          <w:sz w:val="24"/>
          <w:szCs w:val="24"/>
        </w:rPr>
        <w:t>_</w:t>
      </w:r>
      <w:ins w:id="2272" w:author="Guruvareddiar, Palanivel" w:date="2018-04-14T15:17:00Z">
        <w:r w:rsidR="00A57EA3">
          <w:rPr>
            <w:bCs/>
            <w:noProof/>
            <w:sz w:val="24"/>
            <w:szCs w:val="24"/>
          </w:rPr>
          <w:t>object</w:t>
        </w:r>
      </w:ins>
      <w:del w:id="2273" w:author="Guruvareddiar, Palanivel" w:date="2018-04-14T15:17:00Z">
        <w:r w:rsidRPr="007C2158" w:rsidDel="00A57EA3">
          <w:rPr>
            <w:bCs/>
            <w:noProof/>
            <w:sz w:val="24"/>
            <w:szCs w:val="24"/>
          </w:rPr>
          <w:delText>item</w:delText>
        </w:r>
      </w:del>
      <w:r w:rsidRPr="007C2158">
        <w:rPr>
          <w:bCs/>
          <w:noProof/>
          <w:sz w:val="24"/>
          <w:szCs w:val="24"/>
        </w:rPr>
        <w:t xml:space="preserve">_height </w:t>
      </w:r>
      <w:del w:id="2274" w:author="Jill Boyce" w:date="2018-04-16T20:48:00Z">
        <w:r w:rsidDel="00614EEC">
          <w:rPr>
            <w:bCs/>
            <w:noProof/>
            <w:sz w:val="24"/>
            <w:szCs w:val="24"/>
          </w:rPr>
          <w:delText xml:space="preserve">[ </w:delText>
        </w:r>
      </w:del>
      <w:ins w:id="2275" w:author="Jill Boyce" w:date="2018-04-16T20:48:00Z">
        <w:r w:rsidR="00614EEC">
          <w:rPr>
            <w:bCs/>
            <w:noProof/>
            <w:sz w:val="24"/>
            <w:szCs w:val="24"/>
          </w:rPr>
          <w:t xml:space="preserve">[ </w:t>
        </w:r>
      </w:ins>
      <w:del w:id="2276" w:author="Guruvareddiar, Palanivel" w:date="2018-04-14T11:23:00Z">
        <w:r w:rsidDel="008D3FFA">
          <w:rPr>
            <w:bCs/>
            <w:noProof/>
            <w:sz w:val="24"/>
            <w:szCs w:val="24"/>
          </w:rPr>
          <w:delText>o</w:delText>
        </w:r>
        <w:r w:rsidRPr="007C2158" w:rsidDel="008D3FFA">
          <w:rPr>
            <w:bCs/>
            <w:noProof/>
            <w:sz w:val="24"/>
            <w:szCs w:val="24"/>
          </w:rPr>
          <w:delText>bject_tracking</w:delText>
        </w:r>
      </w:del>
      <w:ins w:id="2277" w:author="Guruvareddiar, Palanivel" w:date="2018-04-16T10:10:00Z">
        <w:r w:rsidR="003F107F">
          <w:rPr>
            <w:bCs/>
            <w:noProof/>
            <w:sz w:val="24"/>
            <w:szCs w:val="24"/>
          </w:rPr>
          <w:t>ar</w:t>
        </w:r>
      </w:ins>
      <w:r w:rsidRPr="007C2158">
        <w:rPr>
          <w:bCs/>
          <w:noProof/>
          <w:sz w:val="24"/>
          <w:szCs w:val="24"/>
        </w:rPr>
        <w:t>_</w:t>
      </w:r>
      <w:ins w:id="2278" w:author="Guruvareddiar, Palanivel" w:date="2018-04-14T15:17:00Z">
        <w:r w:rsidR="00A57EA3">
          <w:rPr>
            <w:bCs/>
            <w:noProof/>
            <w:sz w:val="24"/>
            <w:szCs w:val="24"/>
          </w:rPr>
          <w:t>object</w:t>
        </w:r>
      </w:ins>
      <w:del w:id="2279" w:author="Guruvareddiar, Palanivel" w:date="2018-04-14T15:17:00Z">
        <w:r w:rsidRPr="007C2158" w:rsidDel="00A57EA3">
          <w:rPr>
            <w:bCs/>
            <w:noProof/>
            <w:sz w:val="24"/>
            <w:szCs w:val="24"/>
          </w:rPr>
          <w:delText>item</w:delText>
        </w:r>
      </w:del>
      <w:r w:rsidRPr="007C2158">
        <w:rPr>
          <w:bCs/>
          <w:noProof/>
          <w:sz w:val="24"/>
          <w:szCs w:val="24"/>
        </w:rPr>
        <w:t>_idx</w:t>
      </w:r>
      <w:del w:id="2280" w:author="Jill Boyce" w:date="2018-04-16T20:48:00Z">
        <w:r w:rsidR="00105117" w:rsidDel="00614EEC">
          <w:rPr>
            <w:bCs/>
            <w:noProof/>
            <w:sz w:val="24"/>
            <w:szCs w:val="24"/>
          </w:rPr>
          <w:delText xml:space="preserve">[ </w:delText>
        </w:r>
      </w:del>
      <w:ins w:id="2281" w:author="Jill Boyce" w:date="2018-04-16T20:48:00Z">
        <w:r w:rsidR="00614EEC">
          <w:rPr>
            <w:bCs/>
            <w:noProof/>
            <w:sz w:val="24"/>
            <w:szCs w:val="24"/>
          </w:rPr>
          <w:t xml:space="preserve">[ </w:t>
        </w:r>
      </w:ins>
      <w:r w:rsidR="00105117">
        <w:rPr>
          <w:bCs/>
          <w:noProof/>
          <w:sz w:val="24"/>
          <w:szCs w:val="24"/>
        </w:rPr>
        <w:t>i</w:t>
      </w:r>
      <w:del w:id="2282" w:author="Jill Boyce" w:date="2018-04-16T20:48:00Z">
        <w:r w:rsidR="00105117" w:rsidDel="00614EEC">
          <w:rPr>
            <w:bCs/>
            <w:noProof/>
            <w:sz w:val="24"/>
            <w:szCs w:val="24"/>
          </w:rPr>
          <w:delText xml:space="preserve"> ]</w:delText>
        </w:r>
      </w:del>
      <w:ins w:id="2283" w:author="Jill Boyce" w:date="2018-04-16T20:48:00Z">
        <w:r w:rsidR="00614EEC">
          <w:rPr>
            <w:bCs/>
            <w:noProof/>
            <w:sz w:val="24"/>
            <w:szCs w:val="24"/>
          </w:rPr>
          <w:t xml:space="preserve"> ]</w:t>
        </w:r>
      </w:ins>
      <w:del w:id="2284" w:author="Jill Boyce" w:date="2018-04-16T20:48:00Z">
        <w:r w:rsidDel="00614EEC">
          <w:rPr>
            <w:bCs/>
            <w:noProof/>
            <w:sz w:val="24"/>
            <w:szCs w:val="24"/>
          </w:rPr>
          <w:delText xml:space="preserve"> ]</w:delText>
        </w:r>
      </w:del>
      <w:ins w:id="2285" w:author="Jill Boyce" w:date="2018-04-16T20:48:00Z">
        <w:r w:rsidR="00614EEC">
          <w:rPr>
            <w:bCs/>
            <w:noProof/>
            <w:sz w:val="24"/>
            <w:szCs w:val="24"/>
          </w:rPr>
          <w:t xml:space="preserve"> ]</w:t>
        </w:r>
      </w:ins>
      <w:r w:rsidRPr="007C2158">
        <w:rPr>
          <w:bCs/>
          <w:noProof/>
          <w:sz w:val="24"/>
          <w:szCs w:val="24"/>
        </w:rPr>
        <w:t xml:space="preserve"> shall be in the range of 0 to pic_height_in_luma_samples inclusive.</w:t>
      </w:r>
      <w:r w:rsidRPr="00A33B51">
        <w:rPr>
          <w:bCs/>
          <w:noProof/>
          <w:sz w:val="24"/>
          <w:szCs w:val="24"/>
        </w:rPr>
        <w:t xml:space="preserve"> </w:t>
      </w:r>
      <w:r>
        <w:rPr>
          <w:bCs/>
          <w:noProof/>
          <w:sz w:val="24"/>
          <w:szCs w:val="24"/>
        </w:rPr>
        <w:t xml:space="preserve">  </w:t>
      </w:r>
      <w:r w:rsidRPr="005356C6">
        <w:rPr>
          <w:bCs/>
          <w:noProof/>
          <w:sz w:val="24"/>
          <w:szCs w:val="24"/>
        </w:rPr>
        <w:t>The value</w:t>
      </w:r>
      <w:r>
        <w:rPr>
          <w:bCs/>
          <w:noProof/>
          <w:sz w:val="24"/>
          <w:szCs w:val="24"/>
        </w:rPr>
        <w:t>s</w:t>
      </w:r>
      <w:r w:rsidRPr="005356C6">
        <w:rPr>
          <w:bCs/>
          <w:noProof/>
          <w:sz w:val="24"/>
          <w:szCs w:val="24"/>
        </w:rPr>
        <w:t xml:space="preserve"> of </w:t>
      </w:r>
      <w:del w:id="2286" w:author="Guruvareddiar, Palanivel" w:date="2018-04-14T11:23:00Z">
        <w:r w:rsidRPr="005356C6" w:rsidDel="008D3FFA">
          <w:rPr>
            <w:bCs/>
            <w:noProof/>
            <w:sz w:val="24"/>
            <w:szCs w:val="24"/>
          </w:rPr>
          <w:delText>object_tracking</w:delText>
        </w:r>
      </w:del>
      <w:ins w:id="2287" w:author="Guruvareddiar, Palanivel" w:date="2018-04-16T10:10:00Z">
        <w:r w:rsidR="003F107F">
          <w:rPr>
            <w:bCs/>
            <w:noProof/>
            <w:sz w:val="24"/>
            <w:szCs w:val="24"/>
          </w:rPr>
          <w:t>ar</w:t>
        </w:r>
      </w:ins>
      <w:r w:rsidRPr="005356C6">
        <w:rPr>
          <w:bCs/>
          <w:noProof/>
          <w:sz w:val="24"/>
          <w:szCs w:val="24"/>
        </w:rPr>
        <w:t>_</w:t>
      </w:r>
      <w:ins w:id="2288" w:author="Guruvareddiar, Palanivel" w:date="2018-04-14T15:17:00Z">
        <w:r w:rsidR="00A57EA3">
          <w:rPr>
            <w:bCs/>
            <w:noProof/>
            <w:sz w:val="24"/>
            <w:szCs w:val="24"/>
          </w:rPr>
          <w:t>object</w:t>
        </w:r>
      </w:ins>
      <w:del w:id="2289" w:author="Guruvareddiar, Palanivel" w:date="2018-04-14T15:17:00Z">
        <w:r w:rsidRPr="005356C6" w:rsidDel="00A57EA3">
          <w:rPr>
            <w:bCs/>
            <w:noProof/>
            <w:sz w:val="24"/>
            <w:szCs w:val="24"/>
          </w:rPr>
          <w:delText>item</w:delText>
        </w:r>
      </w:del>
      <w:r w:rsidRPr="005356C6">
        <w:rPr>
          <w:bCs/>
          <w:noProof/>
          <w:sz w:val="24"/>
          <w:szCs w:val="24"/>
        </w:rPr>
        <w:t>_</w:t>
      </w:r>
      <w:r>
        <w:rPr>
          <w:bCs/>
          <w:noProof/>
          <w:sz w:val="24"/>
          <w:szCs w:val="24"/>
        </w:rPr>
        <w:t>width</w:t>
      </w:r>
      <w:del w:id="2290" w:author="Jill Boyce" w:date="2018-04-16T20:48:00Z">
        <w:r w:rsidDel="00614EEC">
          <w:rPr>
            <w:bCs/>
            <w:noProof/>
            <w:sz w:val="24"/>
            <w:szCs w:val="24"/>
          </w:rPr>
          <w:delText xml:space="preserve">[ </w:delText>
        </w:r>
      </w:del>
      <w:ins w:id="2291" w:author="Jill Boyce" w:date="2018-04-16T20:48:00Z">
        <w:r w:rsidR="00614EEC">
          <w:rPr>
            <w:bCs/>
            <w:noProof/>
            <w:sz w:val="24"/>
            <w:szCs w:val="24"/>
          </w:rPr>
          <w:t xml:space="preserve">[ </w:t>
        </w:r>
      </w:ins>
      <w:del w:id="2292" w:author="Guruvareddiar, Palanivel" w:date="2018-04-14T11:23:00Z">
        <w:r w:rsidDel="008D3FFA">
          <w:rPr>
            <w:bCs/>
            <w:noProof/>
            <w:sz w:val="24"/>
            <w:szCs w:val="24"/>
          </w:rPr>
          <w:delText>o</w:delText>
        </w:r>
        <w:r w:rsidRPr="005356C6" w:rsidDel="008D3FFA">
          <w:rPr>
            <w:bCs/>
            <w:noProof/>
            <w:sz w:val="24"/>
            <w:szCs w:val="24"/>
          </w:rPr>
          <w:delText>bject_tracking</w:delText>
        </w:r>
      </w:del>
      <w:ins w:id="2293" w:author="Guruvareddiar, Palanivel" w:date="2018-04-16T10:10:00Z">
        <w:r w:rsidR="003F107F">
          <w:rPr>
            <w:bCs/>
            <w:noProof/>
            <w:sz w:val="24"/>
            <w:szCs w:val="24"/>
          </w:rPr>
          <w:t>ar</w:t>
        </w:r>
      </w:ins>
      <w:r w:rsidRPr="005356C6">
        <w:rPr>
          <w:bCs/>
          <w:noProof/>
          <w:sz w:val="24"/>
          <w:szCs w:val="24"/>
        </w:rPr>
        <w:t>_</w:t>
      </w:r>
      <w:ins w:id="2294" w:author="Guruvareddiar, Palanivel" w:date="2018-04-14T15:17:00Z">
        <w:r w:rsidR="00A57EA3">
          <w:rPr>
            <w:bCs/>
            <w:noProof/>
            <w:sz w:val="24"/>
            <w:szCs w:val="24"/>
          </w:rPr>
          <w:t>object</w:t>
        </w:r>
      </w:ins>
      <w:del w:id="2295" w:author="Guruvareddiar, Palanivel" w:date="2018-04-14T15:17:00Z">
        <w:r w:rsidRPr="005356C6" w:rsidDel="00A57EA3">
          <w:rPr>
            <w:bCs/>
            <w:noProof/>
            <w:sz w:val="24"/>
            <w:szCs w:val="24"/>
          </w:rPr>
          <w:delText>item</w:delText>
        </w:r>
      </w:del>
      <w:r w:rsidRPr="005356C6">
        <w:rPr>
          <w:bCs/>
          <w:noProof/>
          <w:sz w:val="24"/>
          <w:szCs w:val="24"/>
        </w:rPr>
        <w:t>_idx</w:t>
      </w:r>
      <w:del w:id="2296" w:author="Jill Boyce" w:date="2018-04-16T20:48:00Z">
        <w:r w:rsidR="00105117" w:rsidDel="00614EEC">
          <w:rPr>
            <w:bCs/>
            <w:noProof/>
            <w:sz w:val="24"/>
            <w:szCs w:val="24"/>
          </w:rPr>
          <w:delText xml:space="preserve">[ </w:delText>
        </w:r>
      </w:del>
      <w:ins w:id="2297" w:author="Jill Boyce" w:date="2018-04-16T20:48:00Z">
        <w:r w:rsidR="00614EEC">
          <w:rPr>
            <w:bCs/>
            <w:noProof/>
            <w:sz w:val="24"/>
            <w:szCs w:val="24"/>
          </w:rPr>
          <w:t xml:space="preserve">[ </w:t>
        </w:r>
      </w:ins>
      <w:r w:rsidR="00105117">
        <w:rPr>
          <w:bCs/>
          <w:noProof/>
          <w:sz w:val="24"/>
          <w:szCs w:val="24"/>
        </w:rPr>
        <w:t>i</w:t>
      </w:r>
      <w:del w:id="2298" w:author="Jill Boyce" w:date="2018-04-16T20:48:00Z">
        <w:r w:rsidR="00105117" w:rsidDel="00614EEC">
          <w:rPr>
            <w:bCs/>
            <w:noProof/>
            <w:sz w:val="24"/>
            <w:szCs w:val="24"/>
          </w:rPr>
          <w:delText xml:space="preserve"> ]</w:delText>
        </w:r>
      </w:del>
      <w:ins w:id="2299" w:author="Jill Boyce" w:date="2018-04-16T20:48:00Z">
        <w:r w:rsidR="00614EEC">
          <w:rPr>
            <w:bCs/>
            <w:noProof/>
            <w:sz w:val="24"/>
            <w:szCs w:val="24"/>
          </w:rPr>
          <w:t xml:space="preserve"> ]</w:t>
        </w:r>
      </w:ins>
      <w:del w:id="2300" w:author="Jill Boyce" w:date="2018-04-16T20:48:00Z">
        <w:r w:rsidDel="00614EEC">
          <w:rPr>
            <w:bCs/>
            <w:noProof/>
            <w:sz w:val="24"/>
            <w:szCs w:val="24"/>
          </w:rPr>
          <w:delText xml:space="preserve"> ]</w:delText>
        </w:r>
      </w:del>
      <w:ins w:id="2301" w:author="Jill Boyce" w:date="2018-04-16T20:48:00Z">
        <w:r w:rsidR="00614EEC">
          <w:rPr>
            <w:bCs/>
            <w:noProof/>
            <w:sz w:val="24"/>
            <w:szCs w:val="24"/>
          </w:rPr>
          <w:t xml:space="preserve"> ]</w:t>
        </w:r>
      </w:ins>
      <w:r w:rsidRPr="005356C6">
        <w:rPr>
          <w:bCs/>
          <w:noProof/>
          <w:sz w:val="24"/>
          <w:szCs w:val="24"/>
        </w:rPr>
        <w:t xml:space="preserve"> </w:t>
      </w:r>
      <w:r>
        <w:rPr>
          <w:bCs/>
          <w:noProof/>
          <w:sz w:val="24"/>
          <w:szCs w:val="24"/>
        </w:rPr>
        <w:t xml:space="preserve">and </w:t>
      </w:r>
      <w:del w:id="2302" w:author="Guruvareddiar, Palanivel" w:date="2018-04-14T11:23:00Z">
        <w:r w:rsidRPr="005356C6" w:rsidDel="008D3FFA">
          <w:rPr>
            <w:bCs/>
            <w:noProof/>
            <w:sz w:val="24"/>
            <w:szCs w:val="24"/>
          </w:rPr>
          <w:delText>object_tracking</w:delText>
        </w:r>
      </w:del>
      <w:ins w:id="2303" w:author="Guruvareddiar, Palanivel" w:date="2018-04-16T10:10:00Z">
        <w:r w:rsidR="003F107F">
          <w:rPr>
            <w:bCs/>
            <w:noProof/>
            <w:sz w:val="24"/>
            <w:szCs w:val="24"/>
          </w:rPr>
          <w:t>ar</w:t>
        </w:r>
      </w:ins>
      <w:r w:rsidRPr="005356C6">
        <w:rPr>
          <w:bCs/>
          <w:noProof/>
          <w:sz w:val="24"/>
          <w:szCs w:val="24"/>
        </w:rPr>
        <w:t>_</w:t>
      </w:r>
      <w:ins w:id="2304" w:author="Guruvareddiar, Palanivel" w:date="2018-04-14T15:17:00Z">
        <w:r w:rsidR="00A57EA3">
          <w:rPr>
            <w:bCs/>
            <w:noProof/>
            <w:sz w:val="24"/>
            <w:szCs w:val="24"/>
          </w:rPr>
          <w:t>object</w:t>
        </w:r>
      </w:ins>
      <w:del w:id="2305" w:author="Guruvareddiar, Palanivel" w:date="2018-04-14T15:17:00Z">
        <w:r w:rsidRPr="005356C6" w:rsidDel="00A57EA3">
          <w:rPr>
            <w:bCs/>
            <w:noProof/>
            <w:sz w:val="24"/>
            <w:szCs w:val="24"/>
          </w:rPr>
          <w:delText>item</w:delText>
        </w:r>
      </w:del>
      <w:r w:rsidRPr="005356C6">
        <w:rPr>
          <w:bCs/>
          <w:noProof/>
          <w:sz w:val="24"/>
          <w:szCs w:val="24"/>
        </w:rPr>
        <w:t>_</w:t>
      </w:r>
      <w:r>
        <w:rPr>
          <w:bCs/>
          <w:noProof/>
          <w:sz w:val="24"/>
          <w:szCs w:val="24"/>
        </w:rPr>
        <w:t>height</w:t>
      </w:r>
      <w:del w:id="2306" w:author="Jill Boyce" w:date="2018-04-16T20:48:00Z">
        <w:r w:rsidDel="00614EEC">
          <w:rPr>
            <w:bCs/>
            <w:noProof/>
            <w:sz w:val="24"/>
            <w:szCs w:val="24"/>
          </w:rPr>
          <w:delText xml:space="preserve">[ </w:delText>
        </w:r>
      </w:del>
      <w:ins w:id="2307" w:author="Jill Boyce" w:date="2018-04-16T20:48:00Z">
        <w:r w:rsidR="00614EEC">
          <w:rPr>
            <w:bCs/>
            <w:noProof/>
            <w:sz w:val="24"/>
            <w:szCs w:val="24"/>
          </w:rPr>
          <w:t xml:space="preserve">[ </w:t>
        </w:r>
      </w:ins>
      <w:del w:id="2308" w:author="Guruvareddiar, Palanivel" w:date="2018-04-14T11:23:00Z">
        <w:r w:rsidDel="008D3FFA">
          <w:rPr>
            <w:bCs/>
            <w:noProof/>
            <w:sz w:val="24"/>
            <w:szCs w:val="24"/>
          </w:rPr>
          <w:delText>o</w:delText>
        </w:r>
        <w:r w:rsidRPr="005356C6" w:rsidDel="008D3FFA">
          <w:rPr>
            <w:bCs/>
            <w:noProof/>
            <w:sz w:val="24"/>
            <w:szCs w:val="24"/>
          </w:rPr>
          <w:delText>bject_tracking</w:delText>
        </w:r>
      </w:del>
      <w:ins w:id="2309" w:author="Guruvareddiar, Palanivel" w:date="2018-04-16T10:10:00Z">
        <w:r w:rsidR="003F107F">
          <w:rPr>
            <w:bCs/>
            <w:noProof/>
            <w:sz w:val="24"/>
            <w:szCs w:val="24"/>
          </w:rPr>
          <w:t>ar</w:t>
        </w:r>
      </w:ins>
      <w:r w:rsidRPr="005356C6">
        <w:rPr>
          <w:bCs/>
          <w:noProof/>
          <w:sz w:val="24"/>
          <w:szCs w:val="24"/>
        </w:rPr>
        <w:t>_</w:t>
      </w:r>
      <w:ins w:id="2310" w:author="Guruvareddiar, Palanivel" w:date="2018-04-14T15:17:00Z">
        <w:r w:rsidR="00A57EA3">
          <w:rPr>
            <w:bCs/>
            <w:noProof/>
            <w:sz w:val="24"/>
            <w:szCs w:val="24"/>
          </w:rPr>
          <w:t>object</w:t>
        </w:r>
      </w:ins>
      <w:del w:id="2311" w:author="Guruvareddiar, Palanivel" w:date="2018-04-14T15:17:00Z">
        <w:r w:rsidRPr="005356C6" w:rsidDel="00A57EA3">
          <w:rPr>
            <w:bCs/>
            <w:noProof/>
            <w:sz w:val="24"/>
            <w:szCs w:val="24"/>
          </w:rPr>
          <w:delText>item</w:delText>
        </w:r>
      </w:del>
      <w:r w:rsidRPr="005356C6">
        <w:rPr>
          <w:bCs/>
          <w:noProof/>
          <w:sz w:val="24"/>
          <w:szCs w:val="24"/>
        </w:rPr>
        <w:t>_idx</w:t>
      </w:r>
      <w:del w:id="2312" w:author="Jill Boyce" w:date="2018-04-16T20:48:00Z">
        <w:r w:rsidR="00105117" w:rsidDel="00614EEC">
          <w:rPr>
            <w:bCs/>
            <w:noProof/>
            <w:sz w:val="24"/>
            <w:szCs w:val="24"/>
          </w:rPr>
          <w:delText xml:space="preserve">[ </w:delText>
        </w:r>
      </w:del>
      <w:ins w:id="2313" w:author="Jill Boyce" w:date="2018-04-16T20:48:00Z">
        <w:r w:rsidR="00614EEC">
          <w:rPr>
            <w:bCs/>
            <w:noProof/>
            <w:sz w:val="24"/>
            <w:szCs w:val="24"/>
          </w:rPr>
          <w:t xml:space="preserve">[ </w:t>
        </w:r>
      </w:ins>
      <w:r w:rsidR="00105117">
        <w:rPr>
          <w:bCs/>
          <w:noProof/>
          <w:sz w:val="24"/>
          <w:szCs w:val="24"/>
        </w:rPr>
        <w:t>i</w:t>
      </w:r>
      <w:del w:id="2314" w:author="Jill Boyce" w:date="2018-04-16T20:48:00Z">
        <w:r w:rsidR="00105117" w:rsidDel="00614EEC">
          <w:rPr>
            <w:bCs/>
            <w:noProof/>
            <w:sz w:val="24"/>
            <w:szCs w:val="24"/>
          </w:rPr>
          <w:delText xml:space="preserve"> ]</w:delText>
        </w:r>
      </w:del>
      <w:ins w:id="2315" w:author="Jill Boyce" w:date="2018-04-16T20:48:00Z">
        <w:r w:rsidR="00614EEC">
          <w:rPr>
            <w:bCs/>
            <w:noProof/>
            <w:sz w:val="24"/>
            <w:szCs w:val="24"/>
          </w:rPr>
          <w:t xml:space="preserve"> ]</w:t>
        </w:r>
      </w:ins>
      <w:del w:id="2316" w:author="Jill Boyce" w:date="2018-04-16T20:48:00Z">
        <w:r w:rsidDel="00614EEC">
          <w:rPr>
            <w:bCs/>
            <w:noProof/>
            <w:sz w:val="24"/>
            <w:szCs w:val="24"/>
          </w:rPr>
          <w:delText xml:space="preserve"> ]</w:delText>
        </w:r>
      </w:del>
      <w:ins w:id="2317" w:author="Jill Boyce" w:date="2018-04-16T20:48:00Z">
        <w:r w:rsidR="00614EEC">
          <w:rPr>
            <w:bCs/>
            <w:noProof/>
            <w:sz w:val="24"/>
            <w:szCs w:val="24"/>
          </w:rPr>
          <w:t xml:space="preserve"> ]</w:t>
        </w:r>
      </w:ins>
      <w:r w:rsidRPr="005356C6">
        <w:rPr>
          <w:bCs/>
          <w:noProof/>
          <w:sz w:val="24"/>
          <w:szCs w:val="24"/>
        </w:rPr>
        <w:t xml:space="preserve"> persist from earlier </w:t>
      </w:r>
      <w:del w:id="2318" w:author="Guruvareddiar, Palanivel" w:date="2018-04-14T16:13:00Z">
        <w:r w:rsidRPr="005356C6" w:rsidDel="002F0524">
          <w:rPr>
            <w:bCs/>
            <w:noProof/>
            <w:sz w:val="24"/>
            <w:szCs w:val="24"/>
          </w:rPr>
          <w:delText>object tracking SEI messages</w:delText>
        </w:r>
      </w:del>
      <w:ins w:id="2319" w:author="Guruvareddiar, Palanivel" w:date="2018-04-16T11:15:00Z">
        <w:r w:rsidR="00655EB3">
          <w:rPr>
            <w:bCs/>
            <w:noProof/>
            <w:sz w:val="24"/>
            <w:szCs w:val="24"/>
          </w:rPr>
          <w:t>annotated region SEI messages</w:t>
        </w:r>
      </w:ins>
      <w:r w:rsidRPr="005356C6">
        <w:rPr>
          <w:bCs/>
          <w:noProof/>
          <w:sz w:val="24"/>
          <w:szCs w:val="24"/>
        </w:rPr>
        <w:t xml:space="preserve"> within the persistance scope. If </w:t>
      </w:r>
      <w:del w:id="2320" w:author="Guruvareddiar, Palanivel" w:date="2018-04-14T11:23:00Z">
        <w:r w:rsidRPr="005356C6" w:rsidDel="008D3FFA">
          <w:rPr>
            <w:bCs/>
            <w:noProof/>
            <w:sz w:val="24"/>
            <w:szCs w:val="24"/>
          </w:rPr>
          <w:delText>object_tracking</w:delText>
        </w:r>
      </w:del>
      <w:ins w:id="2321" w:author="Guruvareddiar, Palanivel" w:date="2018-04-16T10:10:00Z">
        <w:r w:rsidR="003F107F">
          <w:rPr>
            <w:bCs/>
            <w:noProof/>
            <w:sz w:val="24"/>
            <w:szCs w:val="24"/>
          </w:rPr>
          <w:t>ar</w:t>
        </w:r>
      </w:ins>
      <w:r w:rsidRPr="005356C6">
        <w:rPr>
          <w:bCs/>
          <w:noProof/>
          <w:sz w:val="24"/>
          <w:szCs w:val="24"/>
        </w:rPr>
        <w:t>_</w:t>
      </w:r>
      <w:del w:id="2322" w:author="Guruvareddiar, Palanivel" w:date="2018-04-14T15:21:00Z">
        <w:r w:rsidRPr="005356C6" w:rsidDel="00A57EA3">
          <w:rPr>
            <w:bCs/>
            <w:noProof/>
            <w:sz w:val="24"/>
            <w:szCs w:val="24"/>
          </w:rPr>
          <w:delText>item</w:delText>
        </w:r>
      </w:del>
      <w:ins w:id="2323" w:author="Guruvareddiar, Palanivel" w:date="2018-04-14T15:21:00Z">
        <w:r w:rsidR="00A57EA3">
          <w:rPr>
            <w:bCs/>
            <w:noProof/>
            <w:sz w:val="24"/>
            <w:szCs w:val="24"/>
          </w:rPr>
          <w:t>object</w:t>
        </w:r>
      </w:ins>
      <w:r w:rsidRPr="005356C6">
        <w:rPr>
          <w:bCs/>
          <w:noProof/>
          <w:sz w:val="24"/>
          <w:szCs w:val="24"/>
        </w:rPr>
        <w:t>_</w:t>
      </w:r>
      <w:r>
        <w:rPr>
          <w:bCs/>
          <w:noProof/>
          <w:sz w:val="24"/>
          <w:szCs w:val="24"/>
        </w:rPr>
        <w:t>width</w:t>
      </w:r>
      <w:del w:id="2324" w:author="Jill Boyce" w:date="2018-04-16T20:48:00Z">
        <w:r w:rsidDel="00614EEC">
          <w:rPr>
            <w:bCs/>
            <w:noProof/>
            <w:sz w:val="24"/>
            <w:szCs w:val="24"/>
          </w:rPr>
          <w:delText xml:space="preserve">[ </w:delText>
        </w:r>
      </w:del>
      <w:ins w:id="2325" w:author="Jill Boyce" w:date="2018-04-16T20:48:00Z">
        <w:r w:rsidR="00614EEC">
          <w:rPr>
            <w:bCs/>
            <w:noProof/>
            <w:sz w:val="24"/>
            <w:szCs w:val="24"/>
          </w:rPr>
          <w:t xml:space="preserve">[ </w:t>
        </w:r>
      </w:ins>
      <w:del w:id="2326" w:author="Guruvareddiar, Palanivel" w:date="2018-04-14T11:23:00Z">
        <w:r w:rsidDel="008D3FFA">
          <w:rPr>
            <w:bCs/>
            <w:noProof/>
            <w:sz w:val="24"/>
            <w:szCs w:val="24"/>
          </w:rPr>
          <w:delText>o</w:delText>
        </w:r>
        <w:r w:rsidRPr="005356C6" w:rsidDel="008D3FFA">
          <w:rPr>
            <w:bCs/>
            <w:noProof/>
            <w:sz w:val="24"/>
            <w:szCs w:val="24"/>
          </w:rPr>
          <w:delText>bject_tracking</w:delText>
        </w:r>
      </w:del>
      <w:ins w:id="2327" w:author="Guruvareddiar, Palanivel" w:date="2018-04-16T10:10:00Z">
        <w:r w:rsidR="003F107F">
          <w:rPr>
            <w:bCs/>
            <w:noProof/>
            <w:sz w:val="24"/>
            <w:szCs w:val="24"/>
          </w:rPr>
          <w:t>ar</w:t>
        </w:r>
      </w:ins>
      <w:r w:rsidRPr="005356C6">
        <w:rPr>
          <w:bCs/>
          <w:noProof/>
          <w:sz w:val="24"/>
          <w:szCs w:val="24"/>
        </w:rPr>
        <w:t>_</w:t>
      </w:r>
      <w:ins w:id="2328" w:author="Guruvareddiar, Palanivel" w:date="2018-04-14T15:17:00Z">
        <w:r w:rsidR="00A57EA3">
          <w:rPr>
            <w:bCs/>
            <w:noProof/>
            <w:sz w:val="24"/>
            <w:szCs w:val="24"/>
          </w:rPr>
          <w:t>object</w:t>
        </w:r>
      </w:ins>
      <w:del w:id="2329" w:author="Guruvareddiar, Palanivel" w:date="2018-04-14T15:17:00Z">
        <w:r w:rsidRPr="005356C6" w:rsidDel="00A57EA3">
          <w:rPr>
            <w:bCs/>
            <w:noProof/>
            <w:sz w:val="24"/>
            <w:szCs w:val="24"/>
          </w:rPr>
          <w:delText>item</w:delText>
        </w:r>
      </w:del>
      <w:r w:rsidRPr="005356C6">
        <w:rPr>
          <w:bCs/>
          <w:noProof/>
          <w:sz w:val="24"/>
          <w:szCs w:val="24"/>
        </w:rPr>
        <w:t>_idx</w:t>
      </w:r>
      <w:del w:id="2330" w:author="Jill Boyce" w:date="2018-04-16T20:48:00Z">
        <w:r w:rsidR="00105117" w:rsidDel="00614EEC">
          <w:rPr>
            <w:bCs/>
            <w:noProof/>
            <w:sz w:val="24"/>
            <w:szCs w:val="24"/>
          </w:rPr>
          <w:delText xml:space="preserve">[ </w:delText>
        </w:r>
      </w:del>
      <w:ins w:id="2331" w:author="Jill Boyce" w:date="2018-04-16T20:48:00Z">
        <w:r w:rsidR="00614EEC">
          <w:rPr>
            <w:bCs/>
            <w:noProof/>
            <w:sz w:val="24"/>
            <w:szCs w:val="24"/>
          </w:rPr>
          <w:t xml:space="preserve">[ </w:t>
        </w:r>
      </w:ins>
      <w:r w:rsidR="00105117">
        <w:rPr>
          <w:bCs/>
          <w:noProof/>
          <w:sz w:val="24"/>
          <w:szCs w:val="24"/>
        </w:rPr>
        <w:t>i</w:t>
      </w:r>
      <w:del w:id="2332" w:author="Jill Boyce" w:date="2018-04-16T20:48:00Z">
        <w:r w:rsidR="00105117" w:rsidDel="00614EEC">
          <w:rPr>
            <w:bCs/>
            <w:noProof/>
            <w:sz w:val="24"/>
            <w:szCs w:val="24"/>
          </w:rPr>
          <w:delText xml:space="preserve"> ]</w:delText>
        </w:r>
      </w:del>
      <w:ins w:id="2333" w:author="Jill Boyce" w:date="2018-04-16T20:48:00Z">
        <w:r w:rsidR="00614EEC">
          <w:rPr>
            <w:bCs/>
            <w:noProof/>
            <w:sz w:val="24"/>
            <w:szCs w:val="24"/>
          </w:rPr>
          <w:t xml:space="preserve"> ]</w:t>
        </w:r>
      </w:ins>
      <w:del w:id="2334" w:author="Jill Boyce" w:date="2018-04-16T20:48:00Z">
        <w:r w:rsidDel="00614EEC">
          <w:rPr>
            <w:bCs/>
            <w:noProof/>
            <w:sz w:val="24"/>
            <w:szCs w:val="24"/>
          </w:rPr>
          <w:delText xml:space="preserve"> ]</w:delText>
        </w:r>
      </w:del>
      <w:ins w:id="2335" w:author="Jill Boyce" w:date="2018-04-16T20:48:00Z">
        <w:r w:rsidR="00614EEC">
          <w:rPr>
            <w:bCs/>
            <w:noProof/>
            <w:sz w:val="24"/>
            <w:szCs w:val="24"/>
          </w:rPr>
          <w:t xml:space="preserve"> ]</w:t>
        </w:r>
      </w:ins>
      <w:r w:rsidRPr="005356C6">
        <w:rPr>
          <w:bCs/>
          <w:noProof/>
          <w:sz w:val="24"/>
          <w:szCs w:val="24"/>
        </w:rPr>
        <w:t xml:space="preserve"> </w:t>
      </w:r>
      <w:r>
        <w:rPr>
          <w:bCs/>
          <w:noProof/>
          <w:sz w:val="24"/>
          <w:szCs w:val="24"/>
        </w:rPr>
        <w:t xml:space="preserve">or </w:t>
      </w:r>
      <w:del w:id="2336" w:author="Guruvareddiar, Palanivel" w:date="2018-04-14T11:23:00Z">
        <w:r w:rsidRPr="005356C6" w:rsidDel="008D3FFA">
          <w:rPr>
            <w:bCs/>
            <w:noProof/>
            <w:sz w:val="24"/>
            <w:szCs w:val="24"/>
          </w:rPr>
          <w:delText>object_tracking</w:delText>
        </w:r>
      </w:del>
      <w:ins w:id="2337" w:author="Guruvareddiar, Palanivel" w:date="2018-04-16T10:10:00Z">
        <w:r w:rsidR="003F107F">
          <w:rPr>
            <w:bCs/>
            <w:noProof/>
            <w:sz w:val="24"/>
            <w:szCs w:val="24"/>
          </w:rPr>
          <w:t>ar</w:t>
        </w:r>
      </w:ins>
      <w:r w:rsidRPr="005356C6">
        <w:rPr>
          <w:bCs/>
          <w:noProof/>
          <w:sz w:val="24"/>
          <w:szCs w:val="24"/>
        </w:rPr>
        <w:t>_</w:t>
      </w:r>
      <w:del w:id="2338" w:author="Guruvareddiar, Palanivel" w:date="2018-04-14T15:21:00Z">
        <w:r w:rsidRPr="005356C6" w:rsidDel="00A57EA3">
          <w:rPr>
            <w:bCs/>
            <w:noProof/>
            <w:sz w:val="24"/>
            <w:szCs w:val="24"/>
          </w:rPr>
          <w:delText>item</w:delText>
        </w:r>
      </w:del>
      <w:ins w:id="2339" w:author="Guruvareddiar, Palanivel" w:date="2018-04-14T15:21:00Z">
        <w:r w:rsidR="00A57EA3">
          <w:rPr>
            <w:bCs/>
            <w:noProof/>
            <w:sz w:val="24"/>
            <w:szCs w:val="24"/>
          </w:rPr>
          <w:t>object</w:t>
        </w:r>
      </w:ins>
      <w:r w:rsidRPr="005356C6">
        <w:rPr>
          <w:bCs/>
          <w:noProof/>
          <w:sz w:val="24"/>
          <w:szCs w:val="24"/>
        </w:rPr>
        <w:t>_</w:t>
      </w:r>
      <w:r>
        <w:rPr>
          <w:bCs/>
          <w:noProof/>
          <w:sz w:val="24"/>
          <w:szCs w:val="24"/>
        </w:rPr>
        <w:t>height</w:t>
      </w:r>
      <w:del w:id="2340" w:author="Jill Boyce" w:date="2018-04-16T20:48:00Z">
        <w:r w:rsidDel="00614EEC">
          <w:rPr>
            <w:bCs/>
            <w:noProof/>
            <w:sz w:val="24"/>
            <w:szCs w:val="24"/>
          </w:rPr>
          <w:delText xml:space="preserve">[ </w:delText>
        </w:r>
      </w:del>
      <w:ins w:id="2341" w:author="Jill Boyce" w:date="2018-04-16T20:48:00Z">
        <w:r w:rsidR="00614EEC">
          <w:rPr>
            <w:bCs/>
            <w:noProof/>
            <w:sz w:val="24"/>
            <w:szCs w:val="24"/>
          </w:rPr>
          <w:t xml:space="preserve">[ </w:t>
        </w:r>
      </w:ins>
      <w:del w:id="2342" w:author="Guruvareddiar, Palanivel" w:date="2018-04-14T11:23:00Z">
        <w:r w:rsidDel="008D3FFA">
          <w:rPr>
            <w:bCs/>
            <w:noProof/>
            <w:sz w:val="24"/>
            <w:szCs w:val="24"/>
          </w:rPr>
          <w:delText>o</w:delText>
        </w:r>
        <w:r w:rsidRPr="005356C6" w:rsidDel="008D3FFA">
          <w:rPr>
            <w:bCs/>
            <w:noProof/>
            <w:sz w:val="24"/>
            <w:szCs w:val="24"/>
          </w:rPr>
          <w:delText>bject_tracking</w:delText>
        </w:r>
      </w:del>
      <w:ins w:id="2343" w:author="Guruvareddiar, Palanivel" w:date="2018-04-16T10:10:00Z">
        <w:r w:rsidR="003F107F">
          <w:rPr>
            <w:bCs/>
            <w:noProof/>
            <w:sz w:val="24"/>
            <w:szCs w:val="24"/>
          </w:rPr>
          <w:t>ar</w:t>
        </w:r>
      </w:ins>
      <w:r w:rsidRPr="005356C6">
        <w:rPr>
          <w:bCs/>
          <w:noProof/>
          <w:sz w:val="24"/>
          <w:szCs w:val="24"/>
        </w:rPr>
        <w:t>_</w:t>
      </w:r>
      <w:ins w:id="2344" w:author="Guruvareddiar, Palanivel" w:date="2018-04-14T15:17:00Z">
        <w:r w:rsidR="00A57EA3">
          <w:rPr>
            <w:bCs/>
            <w:noProof/>
            <w:sz w:val="24"/>
            <w:szCs w:val="24"/>
          </w:rPr>
          <w:t>object</w:t>
        </w:r>
      </w:ins>
      <w:del w:id="2345" w:author="Guruvareddiar, Palanivel" w:date="2018-04-14T15:17:00Z">
        <w:r w:rsidRPr="005356C6" w:rsidDel="00A57EA3">
          <w:rPr>
            <w:bCs/>
            <w:noProof/>
            <w:sz w:val="24"/>
            <w:szCs w:val="24"/>
          </w:rPr>
          <w:delText>item</w:delText>
        </w:r>
      </w:del>
      <w:r w:rsidRPr="005356C6">
        <w:rPr>
          <w:bCs/>
          <w:noProof/>
          <w:sz w:val="24"/>
          <w:szCs w:val="24"/>
        </w:rPr>
        <w:t>_idx</w:t>
      </w:r>
      <w:del w:id="2346" w:author="Jill Boyce" w:date="2018-04-16T20:48:00Z">
        <w:r w:rsidR="00105117" w:rsidDel="00614EEC">
          <w:rPr>
            <w:bCs/>
            <w:noProof/>
            <w:sz w:val="24"/>
            <w:szCs w:val="24"/>
          </w:rPr>
          <w:delText xml:space="preserve">[ </w:delText>
        </w:r>
      </w:del>
      <w:ins w:id="2347" w:author="Jill Boyce" w:date="2018-04-16T20:48:00Z">
        <w:r w:rsidR="00614EEC">
          <w:rPr>
            <w:bCs/>
            <w:noProof/>
            <w:sz w:val="24"/>
            <w:szCs w:val="24"/>
          </w:rPr>
          <w:t xml:space="preserve">[ </w:t>
        </w:r>
      </w:ins>
      <w:r w:rsidR="00105117">
        <w:rPr>
          <w:bCs/>
          <w:noProof/>
          <w:sz w:val="24"/>
          <w:szCs w:val="24"/>
        </w:rPr>
        <w:t>i</w:t>
      </w:r>
      <w:del w:id="2348" w:author="Jill Boyce" w:date="2018-04-16T20:48:00Z">
        <w:r w:rsidR="00105117" w:rsidDel="00614EEC">
          <w:rPr>
            <w:bCs/>
            <w:noProof/>
            <w:sz w:val="24"/>
            <w:szCs w:val="24"/>
          </w:rPr>
          <w:delText xml:space="preserve"> ]</w:delText>
        </w:r>
      </w:del>
      <w:ins w:id="2349" w:author="Jill Boyce" w:date="2018-04-16T20:48:00Z">
        <w:r w:rsidR="00614EEC">
          <w:rPr>
            <w:bCs/>
            <w:noProof/>
            <w:sz w:val="24"/>
            <w:szCs w:val="24"/>
          </w:rPr>
          <w:t xml:space="preserve"> ]</w:t>
        </w:r>
      </w:ins>
      <w:del w:id="2350" w:author="Jill Boyce" w:date="2018-04-16T20:48:00Z">
        <w:r w:rsidDel="00614EEC">
          <w:rPr>
            <w:bCs/>
            <w:noProof/>
            <w:sz w:val="24"/>
            <w:szCs w:val="24"/>
          </w:rPr>
          <w:delText xml:space="preserve"> ]</w:delText>
        </w:r>
      </w:del>
      <w:ins w:id="2351" w:author="Jill Boyce" w:date="2018-04-16T20:48:00Z">
        <w:r w:rsidR="00614EEC">
          <w:rPr>
            <w:bCs/>
            <w:noProof/>
            <w:sz w:val="24"/>
            <w:szCs w:val="24"/>
          </w:rPr>
          <w:t xml:space="preserve"> ]</w:t>
        </w:r>
      </w:ins>
      <w:r w:rsidRPr="005356C6">
        <w:rPr>
          <w:bCs/>
          <w:noProof/>
          <w:sz w:val="24"/>
          <w:szCs w:val="24"/>
        </w:rPr>
        <w:t xml:space="preserve"> was not present in earlier </w:t>
      </w:r>
      <w:del w:id="2352" w:author="Guruvareddiar, Palanivel" w:date="2018-04-14T16:13:00Z">
        <w:r w:rsidRPr="005356C6" w:rsidDel="002F0524">
          <w:rPr>
            <w:bCs/>
            <w:noProof/>
            <w:sz w:val="24"/>
            <w:szCs w:val="24"/>
          </w:rPr>
          <w:delText>object tracking SEI messages</w:delText>
        </w:r>
      </w:del>
      <w:ins w:id="2353" w:author="Guruvareddiar, Palanivel" w:date="2018-04-16T11:16:00Z">
        <w:r w:rsidR="00655EB3">
          <w:rPr>
            <w:bCs/>
            <w:noProof/>
            <w:sz w:val="24"/>
            <w:szCs w:val="24"/>
          </w:rPr>
          <w:t>annotated region SEI messages</w:t>
        </w:r>
      </w:ins>
      <w:r w:rsidRPr="005356C6">
        <w:rPr>
          <w:bCs/>
          <w:noProof/>
          <w:sz w:val="24"/>
          <w:szCs w:val="24"/>
        </w:rPr>
        <w:t xml:space="preserve"> within the persistance scope, their values are undefined.</w:t>
      </w:r>
    </w:p>
    <w:p w14:paraId="5044A349" w14:textId="795DD539" w:rsidR="001023F7" w:rsidRPr="002B5B49" w:rsidRDefault="001023F7" w:rsidP="001023F7">
      <w:pPr>
        <w:rPr>
          <w:bCs/>
          <w:noProof/>
          <w:sz w:val="24"/>
          <w:szCs w:val="24"/>
        </w:rPr>
      </w:pPr>
      <w:del w:id="2354" w:author="Guruvareddiar, Palanivel" w:date="2018-04-14T11:23:00Z">
        <w:r w:rsidRPr="007C2158" w:rsidDel="008D3FFA">
          <w:rPr>
            <w:b/>
            <w:noProof/>
            <w:sz w:val="24"/>
            <w:szCs w:val="24"/>
          </w:rPr>
          <w:delText>object_tracking</w:delText>
        </w:r>
      </w:del>
      <w:ins w:id="2355" w:author="Guruvareddiar, Palanivel" w:date="2018-04-16T10:10:00Z">
        <w:r w:rsidR="003F107F">
          <w:rPr>
            <w:b/>
            <w:noProof/>
            <w:sz w:val="24"/>
            <w:szCs w:val="24"/>
          </w:rPr>
          <w:t>ar</w:t>
        </w:r>
      </w:ins>
      <w:r w:rsidRPr="007C2158">
        <w:rPr>
          <w:b/>
          <w:noProof/>
          <w:sz w:val="24"/>
          <w:szCs w:val="24"/>
        </w:rPr>
        <w:t>_</w:t>
      </w:r>
      <w:ins w:id="2356" w:author="Guruvareddiar, Palanivel" w:date="2018-04-14T15:18:00Z">
        <w:r w:rsidR="00A57EA3">
          <w:rPr>
            <w:b/>
            <w:noProof/>
            <w:sz w:val="24"/>
            <w:szCs w:val="24"/>
          </w:rPr>
          <w:t>object</w:t>
        </w:r>
      </w:ins>
      <w:del w:id="2357" w:author="Guruvareddiar, Palanivel" w:date="2018-04-14T15:18:00Z">
        <w:r w:rsidRPr="007C2158" w:rsidDel="00A57EA3">
          <w:rPr>
            <w:b/>
            <w:noProof/>
            <w:sz w:val="24"/>
            <w:szCs w:val="24"/>
          </w:rPr>
          <w:delText>item</w:delText>
        </w:r>
      </w:del>
      <w:r w:rsidRPr="007C2158">
        <w:rPr>
          <w:b/>
          <w:noProof/>
          <w:sz w:val="24"/>
          <w:szCs w:val="24"/>
        </w:rPr>
        <w:t>_class_detection_conf</w:t>
      </w:r>
      <w:r>
        <w:rPr>
          <w:b/>
          <w:noProof/>
          <w:sz w:val="24"/>
          <w:szCs w:val="24"/>
        </w:rPr>
        <w:t>idence</w:t>
      </w:r>
      <w:del w:id="2358" w:author="Jill Boyce" w:date="2018-04-16T20:48:00Z">
        <w:r w:rsidRPr="001023F7" w:rsidDel="00614EEC">
          <w:rPr>
            <w:noProof/>
            <w:sz w:val="24"/>
            <w:szCs w:val="24"/>
          </w:rPr>
          <w:delText xml:space="preserve">[ </w:delText>
        </w:r>
      </w:del>
      <w:ins w:id="2359" w:author="Jill Boyce" w:date="2018-04-16T20:48:00Z">
        <w:r w:rsidR="00614EEC">
          <w:rPr>
            <w:noProof/>
            <w:sz w:val="24"/>
            <w:szCs w:val="24"/>
          </w:rPr>
          <w:t xml:space="preserve">[ </w:t>
        </w:r>
      </w:ins>
      <w:del w:id="2360" w:author="Guruvareddiar, Palanivel" w:date="2018-04-14T11:23:00Z">
        <w:r w:rsidRPr="001023F7" w:rsidDel="008D3FFA">
          <w:rPr>
            <w:noProof/>
            <w:sz w:val="24"/>
            <w:szCs w:val="24"/>
          </w:rPr>
          <w:delText>o</w:delText>
        </w:r>
        <w:r w:rsidRPr="001023F7" w:rsidDel="008D3FFA">
          <w:rPr>
            <w:bCs/>
            <w:noProof/>
            <w:sz w:val="24"/>
            <w:szCs w:val="24"/>
          </w:rPr>
          <w:delText>bject</w:delText>
        </w:r>
        <w:r w:rsidRPr="007C2158" w:rsidDel="008D3FFA">
          <w:rPr>
            <w:bCs/>
            <w:noProof/>
            <w:sz w:val="24"/>
            <w:szCs w:val="24"/>
          </w:rPr>
          <w:delText>_tracking</w:delText>
        </w:r>
      </w:del>
      <w:ins w:id="2361" w:author="Guruvareddiar, Palanivel" w:date="2018-04-16T10:10:00Z">
        <w:r w:rsidR="003F107F">
          <w:rPr>
            <w:noProof/>
            <w:sz w:val="24"/>
            <w:szCs w:val="24"/>
          </w:rPr>
          <w:t>ar</w:t>
        </w:r>
      </w:ins>
      <w:r w:rsidRPr="007C2158">
        <w:rPr>
          <w:bCs/>
          <w:noProof/>
          <w:sz w:val="24"/>
          <w:szCs w:val="24"/>
        </w:rPr>
        <w:t>_</w:t>
      </w:r>
      <w:ins w:id="2362" w:author="Guruvareddiar, Palanivel" w:date="2018-04-14T15:18:00Z">
        <w:r w:rsidR="00A57EA3" w:rsidRPr="00A57EA3">
          <w:rPr>
            <w:bCs/>
            <w:noProof/>
            <w:sz w:val="24"/>
            <w:szCs w:val="24"/>
          </w:rPr>
          <w:t>object</w:t>
        </w:r>
      </w:ins>
      <w:del w:id="2363" w:author="Guruvareddiar, Palanivel" w:date="2018-04-14T15:18:00Z">
        <w:r w:rsidRPr="007C2158" w:rsidDel="00A57EA3">
          <w:rPr>
            <w:bCs/>
            <w:noProof/>
            <w:sz w:val="24"/>
            <w:szCs w:val="24"/>
          </w:rPr>
          <w:delText>item</w:delText>
        </w:r>
      </w:del>
      <w:r w:rsidRPr="007C2158">
        <w:rPr>
          <w:bCs/>
          <w:noProof/>
          <w:sz w:val="24"/>
          <w:szCs w:val="24"/>
        </w:rPr>
        <w:t>_idx</w:t>
      </w:r>
      <w:del w:id="2364" w:author="Jill Boyce" w:date="2018-04-16T20:48:00Z">
        <w:r w:rsidR="00105117" w:rsidDel="00614EEC">
          <w:rPr>
            <w:bCs/>
            <w:noProof/>
            <w:sz w:val="24"/>
            <w:szCs w:val="24"/>
          </w:rPr>
          <w:delText xml:space="preserve">[ </w:delText>
        </w:r>
      </w:del>
      <w:ins w:id="2365" w:author="Jill Boyce" w:date="2018-04-16T20:48:00Z">
        <w:r w:rsidR="00614EEC">
          <w:rPr>
            <w:bCs/>
            <w:noProof/>
            <w:sz w:val="24"/>
            <w:szCs w:val="24"/>
          </w:rPr>
          <w:t xml:space="preserve">[ </w:t>
        </w:r>
      </w:ins>
      <w:r w:rsidR="00105117">
        <w:rPr>
          <w:bCs/>
          <w:noProof/>
          <w:sz w:val="24"/>
          <w:szCs w:val="24"/>
        </w:rPr>
        <w:t>i</w:t>
      </w:r>
      <w:del w:id="2366" w:author="Jill Boyce" w:date="2018-04-16T20:48:00Z">
        <w:r w:rsidR="00105117" w:rsidDel="00614EEC">
          <w:rPr>
            <w:bCs/>
            <w:noProof/>
            <w:sz w:val="24"/>
            <w:szCs w:val="24"/>
          </w:rPr>
          <w:delText xml:space="preserve"> ]</w:delText>
        </w:r>
      </w:del>
      <w:ins w:id="2367" w:author="Jill Boyce" w:date="2018-04-16T20:48:00Z">
        <w:r w:rsidR="00614EEC">
          <w:rPr>
            <w:bCs/>
            <w:noProof/>
            <w:sz w:val="24"/>
            <w:szCs w:val="24"/>
          </w:rPr>
          <w:t xml:space="preserve"> ]</w:t>
        </w:r>
      </w:ins>
      <w:del w:id="2368" w:author="Jill Boyce" w:date="2018-04-16T20:48:00Z">
        <w:r w:rsidDel="00614EEC">
          <w:rPr>
            <w:bCs/>
            <w:noProof/>
            <w:sz w:val="24"/>
            <w:szCs w:val="24"/>
          </w:rPr>
          <w:delText xml:space="preserve"> ]</w:delText>
        </w:r>
      </w:del>
      <w:ins w:id="2369" w:author="Jill Boyce" w:date="2018-04-16T20:48:00Z">
        <w:r w:rsidR="00614EEC">
          <w:rPr>
            <w:bCs/>
            <w:noProof/>
            <w:sz w:val="24"/>
            <w:szCs w:val="24"/>
          </w:rPr>
          <w:t xml:space="preserve"> ]</w:t>
        </w:r>
      </w:ins>
      <w:r>
        <w:rPr>
          <w:bCs/>
          <w:noProof/>
          <w:sz w:val="24"/>
          <w:szCs w:val="24"/>
        </w:rPr>
        <w:t xml:space="preserve"> </w:t>
      </w:r>
      <w:r w:rsidRPr="007C2158">
        <w:rPr>
          <w:bCs/>
          <w:noProof/>
          <w:sz w:val="24"/>
          <w:szCs w:val="24"/>
        </w:rPr>
        <w:t xml:space="preserve">specifies the confidence associated with the </w:t>
      </w:r>
      <w:del w:id="2370" w:author="Guruvareddiar, Palanivel" w:date="2018-04-14T11:23:00Z">
        <w:r w:rsidRPr="007C2158" w:rsidDel="008D3FFA">
          <w:rPr>
            <w:bCs/>
            <w:noProof/>
            <w:sz w:val="24"/>
            <w:szCs w:val="24"/>
          </w:rPr>
          <w:delText>object_tracking</w:delText>
        </w:r>
      </w:del>
      <w:ins w:id="2371" w:author="Guruvareddiar, Palanivel" w:date="2018-04-16T10:10:00Z">
        <w:r w:rsidR="003F107F">
          <w:rPr>
            <w:bCs/>
            <w:noProof/>
            <w:sz w:val="24"/>
            <w:szCs w:val="24"/>
          </w:rPr>
          <w:t>ar</w:t>
        </w:r>
      </w:ins>
      <w:r w:rsidRPr="007C2158">
        <w:rPr>
          <w:bCs/>
          <w:noProof/>
          <w:sz w:val="24"/>
          <w:szCs w:val="24"/>
        </w:rPr>
        <w:t>_</w:t>
      </w:r>
      <w:del w:id="2372" w:author="Guruvareddiar, Palanivel" w:date="2018-04-14T15:18:00Z">
        <w:r w:rsidRPr="007C2158" w:rsidDel="00A57EA3">
          <w:rPr>
            <w:bCs/>
            <w:noProof/>
            <w:sz w:val="24"/>
            <w:szCs w:val="24"/>
          </w:rPr>
          <w:delText>item</w:delText>
        </w:r>
      </w:del>
      <w:ins w:id="2373" w:author="Guruvareddiar, Palanivel" w:date="2018-04-14T15:18:00Z">
        <w:r w:rsidR="00A57EA3">
          <w:rPr>
            <w:bCs/>
            <w:noProof/>
            <w:sz w:val="24"/>
            <w:szCs w:val="24"/>
          </w:rPr>
          <w:t>object</w:t>
        </w:r>
      </w:ins>
      <w:r w:rsidRPr="007C2158">
        <w:rPr>
          <w:bCs/>
          <w:noProof/>
          <w:sz w:val="24"/>
          <w:szCs w:val="24"/>
        </w:rPr>
        <w:t>_idx</w:t>
      </w:r>
      <w:del w:id="2374" w:author="Jill Boyce" w:date="2018-04-16T20:48:00Z">
        <w:r w:rsidR="00105117" w:rsidDel="00614EEC">
          <w:rPr>
            <w:bCs/>
            <w:noProof/>
            <w:sz w:val="24"/>
            <w:szCs w:val="24"/>
          </w:rPr>
          <w:delText xml:space="preserve">[ </w:delText>
        </w:r>
      </w:del>
      <w:ins w:id="2375" w:author="Jill Boyce" w:date="2018-04-16T20:48:00Z">
        <w:r w:rsidR="00614EEC">
          <w:rPr>
            <w:bCs/>
            <w:noProof/>
            <w:sz w:val="24"/>
            <w:szCs w:val="24"/>
          </w:rPr>
          <w:t xml:space="preserve">[ </w:t>
        </w:r>
      </w:ins>
      <w:r w:rsidR="00105117">
        <w:rPr>
          <w:bCs/>
          <w:noProof/>
          <w:sz w:val="24"/>
          <w:szCs w:val="24"/>
        </w:rPr>
        <w:t>i</w:t>
      </w:r>
      <w:del w:id="2376" w:author="Jill Boyce" w:date="2018-04-16T20:48:00Z">
        <w:r w:rsidR="00105117" w:rsidDel="00614EEC">
          <w:rPr>
            <w:bCs/>
            <w:noProof/>
            <w:sz w:val="24"/>
            <w:szCs w:val="24"/>
          </w:rPr>
          <w:delText xml:space="preserve"> ]</w:delText>
        </w:r>
      </w:del>
      <w:ins w:id="2377" w:author="Jill Boyce" w:date="2018-04-16T20:48:00Z">
        <w:r w:rsidR="00614EEC">
          <w:rPr>
            <w:bCs/>
            <w:noProof/>
            <w:sz w:val="24"/>
            <w:szCs w:val="24"/>
          </w:rPr>
          <w:t xml:space="preserve"> ]</w:t>
        </w:r>
      </w:ins>
      <w:r w:rsidRPr="007C2158">
        <w:rPr>
          <w:bCs/>
          <w:noProof/>
          <w:sz w:val="24"/>
          <w:szCs w:val="24"/>
        </w:rPr>
        <w:t xml:space="preserve">-th </w:t>
      </w:r>
      <w:del w:id="2378" w:author="Guruvareddiar, Palanivel" w:date="2018-04-14T15:21:00Z">
        <w:r w:rsidRPr="007C2158" w:rsidDel="00A57EA3">
          <w:rPr>
            <w:bCs/>
            <w:noProof/>
            <w:sz w:val="24"/>
            <w:szCs w:val="24"/>
          </w:rPr>
          <w:delText>item</w:delText>
        </w:r>
      </w:del>
      <w:ins w:id="2379" w:author="Guruvareddiar, Palanivel" w:date="2018-04-14T15:21:00Z">
        <w:r w:rsidR="00A57EA3">
          <w:rPr>
            <w:bCs/>
            <w:noProof/>
            <w:sz w:val="24"/>
            <w:szCs w:val="24"/>
          </w:rPr>
          <w:t>object</w:t>
        </w:r>
      </w:ins>
      <w:r>
        <w:rPr>
          <w:bCs/>
          <w:noProof/>
          <w:sz w:val="24"/>
          <w:szCs w:val="24"/>
        </w:rPr>
        <w:t xml:space="preserve">, in units of  </w:t>
      </w:r>
      <w:del w:id="2380" w:author="Guruvareddiar, Palanivel" w:date="2018-04-16T11:14:00Z">
        <w:r w:rsidDel="00655EB3">
          <w:rPr>
            <w:bCs/>
            <w:noProof/>
            <w:sz w:val="24"/>
            <w:szCs w:val="24"/>
          </w:rPr>
          <w:delText xml:space="preserve">                  </w:delText>
        </w:r>
      </w:del>
      <w:r>
        <w:rPr>
          <w:bCs/>
          <w:noProof/>
          <w:sz w:val="24"/>
          <w:szCs w:val="24"/>
        </w:rPr>
        <w:t xml:space="preserve">                             2</w:t>
      </w:r>
      <w:ins w:id="2381" w:author="Guruvareddiar, Palanivel" w:date="2018-04-14T19:58:00Z">
        <w:r w:rsidR="00CA6348">
          <w:rPr>
            <w:bCs/>
            <w:noProof/>
            <w:sz w:val="24"/>
            <w:szCs w:val="24"/>
            <w:vertAlign w:val="superscript"/>
          </w:rPr>
          <w:t xml:space="preserve"> </w:t>
        </w:r>
      </w:ins>
      <w:del w:id="2382" w:author="Guruvareddiar, Palanivel" w:date="2018-04-14T19:58:00Z">
        <w:r w:rsidRPr="00343B63" w:rsidDel="00CA6348">
          <w:rPr>
            <w:bCs/>
            <w:noProof/>
            <w:sz w:val="24"/>
            <w:szCs w:val="24"/>
            <w:vertAlign w:val="superscript"/>
          </w:rPr>
          <w:delText>-</w:delText>
        </w:r>
      </w:del>
      <w:del w:id="2383" w:author="Guruvareddiar, Palanivel" w:date="2018-04-14T11:23:00Z">
        <w:r w:rsidRPr="00343B63" w:rsidDel="008D3FFA">
          <w:rPr>
            <w:b/>
            <w:noProof/>
            <w:sz w:val="24"/>
            <w:szCs w:val="24"/>
            <w:vertAlign w:val="superscript"/>
          </w:rPr>
          <w:delText>object_tracking</w:delText>
        </w:r>
      </w:del>
      <w:ins w:id="2384" w:author="Guruvareddiar, Palanivel" w:date="2018-04-16T10:10:00Z">
        <w:r w:rsidR="003F107F">
          <w:rPr>
            <w:b/>
            <w:noProof/>
            <w:sz w:val="24"/>
            <w:szCs w:val="24"/>
            <w:vertAlign w:val="superscript"/>
          </w:rPr>
          <w:t>ar</w:t>
        </w:r>
      </w:ins>
      <w:r w:rsidRPr="00343B63">
        <w:rPr>
          <w:b/>
          <w:noProof/>
          <w:sz w:val="24"/>
          <w:szCs w:val="24"/>
          <w:vertAlign w:val="superscript"/>
        </w:rPr>
        <w:t>_</w:t>
      </w:r>
      <w:ins w:id="2385" w:author="Guruvareddiar, Palanivel" w:date="2018-04-14T15:19:00Z">
        <w:r w:rsidR="00A57EA3">
          <w:rPr>
            <w:b/>
            <w:noProof/>
            <w:sz w:val="24"/>
            <w:szCs w:val="24"/>
            <w:vertAlign w:val="superscript"/>
          </w:rPr>
          <w:t>object</w:t>
        </w:r>
      </w:ins>
      <w:del w:id="2386" w:author="Guruvareddiar, Palanivel" w:date="2018-04-14T15:19:00Z">
        <w:r w:rsidRPr="00343B63" w:rsidDel="00A57EA3">
          <w:rPr>
            <w:b/>
            <w:noProof/>
            <w:sz w:val="24"/>
            <w:szCs w:val="24"/>
            <w:vertAlign w:val="superscript"/>
          </w:rPr>
          <w:delText>item</w:delText>
        </w:r>
      </w:del>
      <w:r w:rsidRPr="00343B63">
        <w:rPr>
          <w:b/>
          <w:noProof/>
          <w:sz w:val="24"/>
          <w:szCs w:val="24"/>
          <w:vertAlign w:val="superscript"/>
        </w:rPr>
        <w:t>_detection_confidence_precision_num_bits</w:t>
      </w:r>
      <w:r w:rsidRPr="007C2158">
        <w:rPr>
          <w:sz w:val="24"/>
          <w:szCs w:val="24"/>
        </w:rPr>
        <w:t xml:space="preserve">. The length of the </w:t>
      </w:r>
      <w:del w:id="2387" w:author="Guruvareddiar, Palanivel" w:date="2018-04-14T11:23:00Z">
        <w:r w:rsidRPr="007C2158" w:rsidDel="008D3FFA">
          <w:rPr>
            <w:noProof/>
            <w:sz w:val="24"/>
            <w:szCs w:val="24"/>
          </w:rPr>
          <w:delText>object_tracking</w:delText>
        </w:r>
      </w:del>
      <w:ins w:id="2388" w:author="Guruvareddiar, Palanivel" w:date="2018-04-16T10:10:00Z">
        <w:r w:rsidR="003F107F">
          <w:rPr>
            <w:noProof/>
            <w:sz w:val="24"/>
            <w:szCs w:val="24"/>
          </w:rPr>
          <w:t>ar</w:t>
        </w:r>
      </w:ins>
      <w:r w:rsidRPr="007C2158">
        <w:rPr>
          <w:noProof/>
          <w:sz w:val="24"/>
          <w:szCs w:val="24"/>
        </w:rPr>
        <w:t>_</w:t>
      </w:r>
      <w:del w:id="2389" w:author="Guruvareddiar, Palanivel" w:date="2018-04-14T15:18:00Z">
        <w:r w:rsidRPr="007C2158" w:rsidDel="00A57EA3">
          <w:rPr>
            <w:noProof/>
            <w:sz w:val="24"/>
            <w:szCs w:val="24"/>
          </w:rPr>
          <w:delText>item</w:delText>
        </w:r>
      </w:del>
      <w:ins w:id="2390" w:author="Guruvareddiar, Palanivel" w:date="2018-04-14T15:18:00Z">
        <w:r w:rsidR="00A57EA3">
          <w:rPr>
            <w:noProof/>
            <w:sz w:val="24"/>
            <w:szCs w:val="24"/>
          </w:rPr>
          <w:t>object</w:t>
        </w:r>
      </w:ins>
      <w:r w:rsidRPr="007C2158">
        <w:rPr>
          <w:noProof/>
          <w:sz w:val="24"/>
          <w:szCs w:val="24"/>
        </w:rPr>
        <w:t>_class_detection_confidence</w:t>
      </w:r>
      <w:del w:id="2391" w:author="Jill Boyce" w:date="2018-04-16T20:48:00Z">
        <w:r w:rsidDel="00614EEC">
          <w:rPr>
            <w:bCs/>
            <w:noProof/>
            <w:sz w:val="24"/>
            <w:szCs w:val="24"/>
          </w:rPr>
          <w:delText xml:space="preserve">[ </w:delText>
        </w:r>
      </w:del>
      <w:ins w:id="2392" w:author="Jill Boyce" w:date="2018-04-16T20:48:00Z">
        <w:r w:rsidR="00614EEC">
          <w:rPr>
            <w:bCs/>
            <w:noProof/>
            <w:sz w:val="24"/>
            <w:szCs w:val="24"/>
          </w:rPr>
          <w:t xml:space="preserve">[ </w:t>
        </w:r>
      </w:ins>
      <w:del w:id="2393" w:author="Guruvareddiar, Palanivel" w:date="2018-04-14T11:23:00Z">
        <w:r w:rsidDel="008D3FFA">
          <w:rPr>
            <w:bCs/>
            <w:noProof/>
            <w:sz w:val="24"/>
            <w:szCs w:val="24"/>
          </w:rPr>
          <w:delText>o</w:delText>
        </w:r>
        <w:r w:rsidRPr="00343B63" w:rsidDel="008D3FFA">
          <w:rPr>
            <w:bCs/>
            <w:noProof/>
            <w:sz w:val="24"/>
            <w:szCs w:val="24"/>
          </w:rPr>
          <w:delText>bject_tracking</w:delText>
        </w:r>
      </w:del>
      <w:ins w:id="2394" w:author="Guruvareddiar, Palanivel" w:date="2018-04-16T10:10:00Z">
        <w:r w:rsidR="003F107F">
          <w:rPr>
            <w:bCs/>
            <w:noProof/>
            <w:sz w:val="24"/>
            <w:szCs w:val="24"/>
          </w:rPr>
          <w:t>ar</w:t>
        </w:r>
      </w:ins>
      <w:r w:rsidRPr="00343B63">
        <w:rPr>
          <w:bCs/>
          <w:noProof/>
          <w:sz w:val="24"/>
          <w:szCs w:val="24"/>
        </w:rPr>
        <w:t>_</w:t>
      </w:r>
      <w:del w:id="2395" w:author="Guruvareddiar, Palanivel" w:date="2018-04-14T15:18:00Z">
        <w:r w:rsidRPr="00343B63" w:rsidDel="00A57EA3">
          <w:rPr>
            <w:bCs/>
            <w:noProof/>
            <w:sz w:val="24"/>
            <w:szCs w:val="24"/>
          </w:rPr>
          <w:delText>item</w:delText>
        </w:r>
      </w:del>
      <w:ins w:id="2396" w:author="Guruvareddiar, Palanivel" w:date="2018-04-14T15:18:00Z">
        <w:r w:rsidR="00A57EA3">
          <w:rPr>
            <w:bCs/>
            <w:noProof/>
            <w:sz w:val="24"/>
            <w:szCs w:val="24"/>
          </w:rPr>
          <w:t>object</w:t>
        </w:r>
      </w:ins>
      <w:r w:rsidRPr="00343B63">
        <w:rPr>
          <w:bCs/>
          <w:noProof/>
          <w:sz w:val="24"/>
          <w:szCs w:val="24"/>
        </w:rPr>
        <w:t>_idx</w:t>
      </w:r>
      <w:del w:id="2397" w:author="Jill Boyce" w:date="2018-04-16T20:48:00Z">
        <w:r w:rsidR="00105117" w:rsidDel="00614EEC">
          <w:rPr>
            <w:bCs/>
            <w:noProof/>
            <w:sz w:val="24"/>
            <w:szCs w:val="24"/>
          </w:rPr>
          <w:delText xml:space="preserve">[ </w:delText>
        </w:r>
      </w:del>
      <w:ins w:id="2398" w:author="Jill Boyce" w:date="2018-04-16T20:48:00Z">
        <w:r w:rsidR="00614EEC">
          <w:rPr>
            <w:bCs/>
            <w:noProof/>
            <w:sz w:val="24"/>
            <w:szCs w:val="24"/>
          </w:rPr>
          <w:t xml:space="preserve">[ </w:t>
        </w:r>
      </w:ins>
      <w:r w:rsidR="00105117">
        <w:rPr>
          <w:bCs/>
          <w:noProof/>
          <w:sz w:val="24"/>
          <w:szCs w:val="24"/>
        </w:rPr>
        <w:t>i</w:t>
      </w:r>
      <w:del w:id="2399" w:author="Jill Boyce" w:date="2018-04-16T20:48:00Z">
        <w:r w:rsidR="00105117" w:rsidDel="00614EEC">
          <w:rPr>
            <w:bCs/>
            <w:noProof/>
            <w:sz w:val="24"/>
            <w:szCs w:val="24"/>
          </w:rPr>
          <w:delText xml:space="preserve"> ]</w:delText>
        </w:r>
      </w:del>
      <w:ins w:id="2400" w:author="Jill Boyce" w:date="2018-04-16T20:48:00Z">
        <w:r w:rsidR="00614EEC">
          <w:rPr>
            <w:bCs/>
            <w:noProof/>
            <w:sz w:val="24"/>
            <w:szCs w:val="24"/>
          </w:rPr>
          <w:t xml:space="preserve"> ]</w:t>
        </w:r>
      </w:ins>
      <w:del w:id="2401" w:author="Jill Boyce" w:date="2018-04-16T20:48:00Z">
        <w:r w:rsidDel="00614EEC">
          <w:rPr>
            <w:bCs/>
            <w:noProof/>
            <w:sz w:val="24"/>
            <w:szCs w:val="24"/>
          </w:rPr>
          <w:delText xml:space="preserve"> ]</w:delText>
        </w:r>
      </w:del>
      <w:ins w:id="2402" w:author="Jill Boyce" w:date="2018-04-16T20:48:00Z">
        <w:r w:rsidR="00614EEC">
          <w:rPr>
            <w:bCs/>
            <w:noProof/>
            <w:sz w:val="24"/>
            <w:szCs w:val="24"/>
          </w:rPr>
          <w:t xml:space="preserve"> ]</w:t>
        </w:r>
      </w:ins>
      <w:r w:rsidRPr="007C2158">
        <w:rPr>
          <w:sz w:val="24"/>
          <w:szCs w:val="24"/>
        </w:rPr>
        <w:t xml:space="preserve"> syntax element is </w:t>
      </w:r>
      <w:del w:id="2403" w:author="Guruvareddiar, Palanivel" w:date="2018-04-14T11:23:00Z">
        <w:r w:rsidRPr="007C2158" w:rsidDel="008D3FFA">
          <w:rPr>
            <w:noProof/>
            <w:sz w:val="24"/>
            <w:szCs w:val="24"/>
          </w:rPr>
          <w:delText>object_tracking</w:delText>
        </w:r>
      </w:del>
      <w:ins w:id="2404" w:author="Guruvareddiar, Palanivel" w:date="2018-04-16T10:10:00Z">
        <w:r w:rsidR="003F107F">
          <w:rPr>
            <w:noProof/>
            <w:sz w:val="24"/>
            <w:szCs w:val="24"/>
          </w:rPr>
          <w:t>ar</w:t>
        </w:r>
      </w:ins>
      <w:r w:rsidRPr="007C2158">
        <w:rPr>
          <w:noProof/>
          <w:sz w:val="24"/>
          <w:szCs w:val="24"/>
        </w:rPr>
        <w:t>_</w:t>
      </w:r>
      <w:ins w:id="2405" w:author="Guruvareddiar, Palanivel" w:date="2018-04-14T15:18:00Z">
        <w:r w:rsidR="00A57EA3">
          <w:rPr>
            <w:noProof/>
            <w:sz w:val="24"/>
            <w:szCs w:val="24"/>
          </w:rPr>
          <w:t>object</w:t>
        </w:r>
      </w:ins>
      <w:del w:id="2406" w:author="Guruvareddiar, Palanivel" w:date="2018-04-14T15:18:00Z">
        <w:r w:rsidRPr="007C2158" w:rsidDel="00A57EA3">
          <w:rPr>
            <w:noProof/>
            <w:sz w:val="24"/>
            <w:szCs w:val="24"/>
          </w:rPr>
          <w:delText>item</w:delText>
        </w:r>
      </w:del>
      <w:r w:rsidRPr="007C2158">
        <w:rPr>
          <w:noProof/>
          <w:sz w:val="24"/>
          <w:szCs w:val="24"/>
        </w:rPr>
        <w:t>_detection_confidence_precision_num_bits</w:t>
      </w:r>
      <w:r w:rsidRPr="002B5B49">
        <w:rPr>
          <w:b/>
          <w:noProof/>
          <w:sz w:val="24"/>
          <w:szCs w:val="24"/>
        </w:rPr>
        <w:t xml:space="preserve"> </w:t>
      </w:r>
      <w:r w:rsidRPr="007C2158">
        <w:rPr>
          <w:sz w:val="24"/>
          <w:szCs w:val="24"/>
        </w:rPr>
        <w:t>bits.</w:t>
      </w:r>
      <w:r>
        <w:rPr>
          <w:sz w:val="24"/>
          <w:szCs w:val="24"/>
        </w:rPr>
        <w:t xml:space="preserve"> </w:t>
      </w:r>
      <w:r w:rsidRPr="005356C6">
        <w:rPr>
          <w:bCs/>
          <w:noProof/>
          <w:sz w:val="24"/>
          <w:szCs w:val="24"/>
        </w:rPr>
        <w:t xml:space="preserve">The value of </w:t>
      </w:r>
      <w:del w:id="2407" w:author="Guruvareddiar, Palanivel" w:date="2018-04-14T11:23:00Z">
        <w:r w:rsidRPr="005356C6" w:rsidDel="008D3FFA">
          <w:rPr>
            <w:bCs/>
            <w:noProof/>
            <w:sz w:val="24"/>
            <w:szCs w:val="24"/>
          </w:rPr>
          <w:delText>object_tracking</w:delText>
        </w:r>
      </w:del>
      <w:ins w:id="2408" w:author="Guruvareddiar, Palanivel" w:date="2018-04-16T10:10:00Z">
        <w:r w:rsidR="003F107F">
          <w:rPr>
            <w:bCs/>
            <w:noProof/>
            <w:sz w:val="24"/>
            <w:szCs w:val="24"/>
          </w:rPr>
          <w:t>ar</w:t>
        </w:r>
      </w:ins>
      <w:r w:rsidRPr="005356C6">
        <w:rPr>
          <w:bCs/>
          <w:noProof/>
          <w:sz w:val="24"/>
          <w:szCs w:val="24"/>
        </w:rPr>
        <w:t>_</w:t>
      </w:r>
      <w:del w:id="2409" w:author="Guruvareddiar, Palanivel" w:date="2018-04-14T15:21:00Z">
        <w:r w:rsidRPr="005356C6" w:rsidDel="00A57EA3">
          <w:rPr>
            <w:bCs/>
            <w:noProof/>
            <w:sz w:val="24"/>
            <w:szCs w:val="24"/>
          </w:rPr>
          <w:delText>item</w:delText>
        </w:r>
      </w:del>
      <w:ins w:id="2410" w:author="Guruvareddiar, Palanivel" w:date="2018-04-14T15:21:00Z">
        <w:r w:rsidR="00A57EA3">
          <w:rPr>
            <w:bCs/>
            <w:noProof/>
            <w:sz w:val="24"/>
            <w:szCs w:val="24"/>
          </w:rPr>
          <w:t>object</w:t>
        </w:r>
      </w:ins>
      <w:r w:rsidRPr="005356C6">
        <w:rPr>
          <w:bCs/>
          <w:noProof/>
          <w:sz w:val="24"/>
          <w:szCs w:val="24"/>
        </w:rPr>
        <w:t>_</w:t>
      </w:r>
      <w:r>
        <w:rPr>
          <w:bCs/>
          <w:noProof/>
          <w:sz w:val="24"/>
          <w:szCs w:val="24"/>
        </w:rPr>
        <w:t>class_detection_confidence</w:t>
      </w:r>
      <w:del w:id="2411" w:author="Jill Boyce" w:date="2018-04-16T20:48:00Z">
        <w:r w:rsidDel="00614EEC">
          <w:rPr>
            <w:bCs/>
            <w:noProof/>
            <w:sz w:val="24"/>
            <w:szCs w:val="24"/>
          </w:rPr>
          <w:delText xml:space="preserve">[ </w:delText>
        </w:r>
      </w:del>
      <w:ins w:id="2412" w:author="Jill Boyce" w:date="2018-04-16T20:48:00Z">
        <w:r w:rsidR="00614EEC">
          <w:rPr>
            <w:bCs/>
            <w:noProof/>
            <w:sz w:val="24"/>
            <w:szCs w:val="24"/>
          </w:rPr>
          <w:t xml:space="preserve">[ </w:t>
        </w:r>
      </w:ins>
      <w:del w:id="2413" w:author="Guruvareddiar, Palanivel" w:date="2018-04-14T11:23:00Z">
        <w:r w:rsidDel="008D3FFA">
          <w:rPr>
            <w:bCs/>
            <w:noProof/>
            <w:sz w:val="24"/>
            <w:szCs w:val="24"/>
          </w:rPr>
          <w:delText>o</w:delText>
        </w:r>
        <w:r w:rsidRPr="005356C6" w:rsidDel="008D3FFA">
          <w:rPr>
            <w:bCs/>
            <w:noProof/>
            <w:sz w:val="24"/>
            <w:szCs w:val="24"/>
          </w:rPr>
          <w:delText>bject_tracking</w:delText>
        </w:r>
      </w:del>
      <w:ins w:id="2414" w:author="Guruvareddiar, Palanivel" w:date="2018-04-16T10:10:00Z">
        <w:r w:rsidR="003F107F">
          <w:rPr>
            <w:bCs/>
            <w:noProof/>
            <w:sz w:val="24"/>
            <w:szCs w:val="24"/>
          </w:rPr>
          <w:t>ar</w:t>
        </w:r>
      </w:ins>
      <w:r w:rsidRPr="005356C6">
        <w:rPr>
          <w:bCs/>
          <w:noProof/>
          <w:sz w:val="24"/>
          <w:szCs w:val="24"/>
        </w:rPr>
        <w:t>_</w:t>
      </w:r>
      <w:del w:id="2415" w:author="Guruvareddiar, Palanivel" w:date="2018-04-14T15:19:00Z">
        <w:r w:rsidRPr="005356C6" w:rsidDel="00A57EA3">
          <w:rPr>
            <w:bCs/>
            <w:noProof/>
            <w:sz w:val="24"/>
            <w:szCs w:val="24"/>
          </w:rPr>
          <w:delText>item</w:delText>
        </w:r>
      </w:del>
      <w:ins w:id="2416" w:author="Guruvareddiar, Palanivel" w:date="2018-04-14T15:19:00Z">
        <w:r w:rsidR="00A57EA3">
          <w:rPr>
            <w:bCs/>
            <w:noProof/>
            <w:sz w:val="24"/>
            <w:szCs w:val="24"/>
          </w:rPr>
          <w:t>object</w:t>
        </w:r>
      </w:ins>
      <w:r w:rsidRPr="005356C6">
        <w:rPr>
          <w:bCs/>
          <w:noProof/>
          <w:sz w:val="24"/>
          <w:szCs w:val="24"/>
        </w:rPr>
        <w:t>_idx</w:t>
      </w:r>
      <w:del w:id="2417" w:author="Jill Boyce" w:date="2018-04-16T20:48:00Z">
        <w:r w:rsidR="00105117" w:rsidDel="00614EEC">
          <w:rPr>
            <w:bCs/>
            <w:noProof/>
            <w:sz w:val="24"/>
            <w:szCs w:val="24"/>
          </w:rPr>
          <w:delText xml:space="preserve">[ </w:delText>
        </w:r>
      </w:del>
      <w:ins w:id="2418" w:author="Jill Boyce" w:date="2018-04-16T20:48:00Z">
        <w:r w:rsidR="00614EEC">
          <w:rPr>
            <w:bCs/>
            <w:noProof/>
            <w:sz w:val="24"/>
            <w:szCs w:val="24"/>
          </w:rPr>
          <w:t xml:space="preserve">[ </w:t>
        </w:r>
      </w:ins>
      <w:r w:rsidR="00105117">
        <w:rPr>
          <w:bCs/>
          <w:noProof/>
          <w:sz w:val="24"/>
          <w:szCs w:val="24"/>
        </w:rPr>
        <w:t>i</w:t>
      </w:r>
      <w:del w:id="2419" w:author="Jill Boyce" w:date="2018-04-16T20:48:00Z">
        <w:r w:rsidR="00105117" w:rsidDel="00614EEC">
          <w:rPr>
            <w:bCs/>
            <w:noProof/>
            <w:sz w:val="24"/>
            <w:szCs w:val="24"/>
          </w:rPr>
          <w:delText xml:space="preserve"> ]</w:delText>
        </w:r>
      </w:del>
      <w:ins w:id="2420" w:author="Jill Boyce" w:date="2018-04-16T20:48:00Z">
        <w:r w:rsidR="00614EEC">
          <w:rPr>
            <w:bCs/>
            <w:noProof/>
            <w:sz w:val="24"/>
            <w:szCs w:val="24"/>
          </w:rPr>
          <w:t xml:space="preserve"> ]</w:t>
        </w:r>
      </w:ins>
      <w:del w:id="2421" w:author="Jill Boyce" w:date="2018-04-16T20:48:00Z">
        <w:r w:rsidDel="00614EEC">
          <w:rPr>
            <w:bCs/>
            <w:noProof/>
            <w:sz w:val="24"/>
            <w:szCs w:val="24"/>
          </w:rPr>
          <w:delText xml:space="preserve"> ]</w:delText>
        </w:r>
      </w:del>
      <w:ins w:id="2422" w:author="Jill Boyce" w:date="2018-04-16T20:48:00Z">
        <w:r w:rsidR="00614EEC">
          <w:rPr>
            <w:bCs/>
            <w:noProof/>
            <w:sz w:val="24"/>
            <w:szCs w:val="24"/>
          </w:rPr>
          <w:t xml:space="preserve"> ]</w:t>
        </w:r>
      </w:ins>
      <w:r w:rsidRPr="005356C6">
        <w:rPr>
          <w:bCs/>
          <w:noProof/>
          <w:sz w:val="24"/>
          <w:szCs w:val="24"/>
        </w:rPr>
        <w:t xml:space="preserve"> persist</w:t>
      </w:r>
      <w:r>
        <w:rPr>
          <w:bCs/>
          <w:noProof/>
          <w:sz w:val="24"/>
          <w:szCs w:val="24"/>
        </w:rPr>
        <w:t>s</w:t>
      </w:r>
      <w:r w:rsidRPr="005356C6">
        <w:rPr>
          <w:bCs/>
          <w:noProof/>
          <w:sz w:val="24"/>
          <w:szCs w:val="24"/>
        </w:rPr>
        <w:t xml:space="preserve"> from earlier </w:t>
      </w:r>
      <w:del w:id="2423" w:author="Guruvareddiar, Palanivel" w:date="2018-04-14T16:13:00Z">
        <w:r w:rsidRPr="005356C6" w:rsidDel="002F0524">
          <w:rPr>
            <w:bCs/>
            <w:noProof/>
            <w:sz w:val="24"/>
            <w:szCs w:val="24"/>
          </w:rPr>
          <w:delText>object tracking SEI messages</w:delText>
        </w:r>
      </w:del>
      <w:ins w:id="2424" w:author="Guruvareddiar, Palanivel" w:date="2018-04-16T11:16:00Z">
        <w:r w:rsidR="00655EB3">
          <w:rPr>
            <w:bCs/>
            <w:noProof/>
            <w:sz w:val="24"/>
            <w:szCs w:val="24"/>
          </w:rPr>
          <w:t>annotated region SEI messages</w:t>
        </w:r>
      </w:ins>
      <w:r w:rsidRPr="005356C6">
        <w:rPr>
          <w:bCs/>
          <w:noProof/>
          <w:sz w:val="24"/>
          <w:szCs w:val="24"/>
        </w:rPr>
        <w:t xml:space="preserve"> within the persistance scope. If </w:t>
      </w:r>
      <w:del w:id="2425" w:author="Guruvareddiar, Palanivel" w:date="2018-04-14T11:23:00Z">
        <w:r w:rsidRPr="005356C6" w:rsidDel="008D3FFA">
          <w:rPr>
            <w:bCs/>
            <w:noProof/>
            <w:sz w:val="24"/>
            <w:szCs w:val="24"/>
          </w:rPr>
          <w:delText>object_tracking</w:delText>
        </w:r>
      </w:del>
      <w:ins w:id="2426" w:author="Guruvareddiar, Palanivel" w:date="2018-04-16T10:10:00Z">
        <w:r w:rsidR="003F107F">
          <w:rPr>
            <w:bCs/>
            <w:noProof/>
            <w:sz w:val="24"/>
            <w:szCs w:val="24"/>
          </w:rPr>
          <w:t>ar</w:t>
        </w:r>
      </w:ins>
      <w:r w:rsidRPr="005356C6">
        <w:rPr>
          <w:bCs/>
          <w:noProof/>
          <w:sz w:val="24"/>
          <w:szCs w:val="24"/>
        </w:rPr>
        <w:t>_</w:t>
      </w:r>
      <w:del w:id="2427" w:author="Guruvareddiar, Palanivel" w:date="2018-04-14T15:21:00Z">
        <w:r w:rsidRPr="005356C6" w:rsidDel="00A57EA3">
          <w:rPr>
            <w:bCs/>
            <w:noProof/>
            <w:sz w:val="24"/>
            <w:szCs w:val="24"/>
          </w:rPr>
          <w:delText>item</w:delText>
        </w:r>
      </w:del>
      <w:ins w:id="2428" w:author="Guruvareddiar, Palanivel" w:date="2018-04-14T15:21:00Z">
        <w:r w:rsidR="00A57EA3">
          <w:rPr>
            <w:bCs/>
            <w:noProof/>
            <w:sz w:val="24"/>
            <w:szCs w:val="24"/>
          </w:rPr>
          <w:t>object</w:t>
        </w:r>
      </w:ins>
      <w:r w:rsidRPr="005356C6">
        <w:rPr>
          <w:bCs/>
          <w:noProof/>
          <w:sz w:val="24"/>
          <w:szCs w:val="24"/>
        </w:rPr>
        <w:t>_</w:t>
      </w:r>
      <w:r>
        <w:rPr>
          <w:bCs/>
          <w:noProof/>
          <w:sz w:val="24"/>
          <w:szCs w:val="24"/>
        </w:rPr>
        <w:t>class_detection_confidence</w:t>
      </w:r>
      <w:del w:id="2429" w:author="Jill Boyce" w:date="2018-04-16T20:48:00Z">
        <w:r w:rsidDel="00614EEC">
          <w:rPr>
            <w:bCs/>
            <w:noProof/>
            <w:sz w:val="24"/>
            <w:szCs w:val="24"/>
          </w:rPr>
          <w:delText xml:space="preserve">[ </w:delText>
        </w:r>
      </w:del>
      <w:ins w:id="2430" w:author="Jill Boyce" w:date="2018-04-16T20:48:00Z">
        <w:r w:rsidR="00614EEC">
          <w:rPr>
            <w:bCs/>
            <w:noProof/>
            <w:sz w:val="24"/>
            <w:szCs w:val="24"/>
          </w:rPr>
          <w:t xml:space="preserve">[ </w:t>
        </w:r>
      </w:ins>
      <w:del w:id="2431" w:author="Guruvareddiar, Palanivel" w:date="2018-04-14T11:23:00Z">
        <w:r w:rsidDel="008D3FFA">
          <w:rPr>
            <w:bCs/>
            <w:noProof/>
            <w:sz w:val="24"/>
            <w:szCs w:val="24"/>
          </w:rPr>
          <w:delText>o</w:delText>
        </w:r>
        <w:r w:rsidRPr="005356C6" w:rsidDel="008D3FFA">
          <w:rPr>
            <w:bCs/>
            <w:noProof/>
            <w:sz w:val="24"/>
            <w:szCs w:val="24"/>
          </w:rPr>
          <w:delText>bject_tracking</w:delText>
        </w:r>
      </w:del>
      <w:ins w:id="2432" w:author="Guruvareddiar, Palanivel" w:date="2018-04-16T10:10:00Z">
        <w:r w:rsidR="003F107F">
          <w:rPr>
            <w:bCs/>
            <w:noProof/>
            <w:sz w:val="24"/>
            <w:szCs w:val="24"/>
          </w:rPr>
          <w:t>ar</w:t>
        </w:r>
      </w:ins>
      <w:r w:rsidRPr="005356C6">
        <w:rPr>
          <w:bCs/>
          <w:noProof/>
          <w:sz w:val="24"/>
          <w:szCs w:val="24"/>
        </w:rPr>
        <w:t>_</w:t>
      </w:r>
      <w:del w:id="2433" w:author="Guruvareddiar, Palanivel" w:date="2018-04-14T15:19:00Z">
        <w:r w:rsidRPr="005356C6" w:rsidDel="00A57EA3">
          <w:rPr>
            <w:bCs/>
            <w:noProof/>
            <w:sz w:val="24"/>
            <w:szCs w:val="24"/>
          </w:rPr>
          <w:delText>item</w:delText>
        </w:r>
      </w:del>
      <w:ins w:id="2434" w:author="Guruvareddiar, Palanivel" w:date="2018-04-14T15:19:00Z">
        <w:r w:rsidR="00A57EA3">
          <w:rPr>
            <w:bCs/>
            <w:noProof/>
            <w:sz w:val="24"/>
            <w:szCs w:val="24"/>
          </w:rPr>
          <w:t>object</w:t>
        </w:r>
      </w:ins>
      <w:r w:rsidRPr="005356C6">
        <w:rPr>
          <w:bCs/>
          <w:noProof/>
          <w:sz w:val="24"/>
          <w:szCs w:val="24"/>
        </w:rPr>
        <w:t>_idx</w:t>
      </w:r>
      <w:del w:id="2435" w:author="Jill Boyce" w:date="2018-04-16T20:48:00Z">
        <w:r w:rsidR="00105117" w:rsidDel="00614EEC">
          <w:rPr>
            <w:bCs/>
            <w:noProof/>
            <w:sz w:val="24"/>
            <w:szCs w:val="24"/>
          </w:rPr>
          <w:delText xml:space="preserve">[ </w:delText>
        </w:r>
      </w:del>
      <w:ins w:id="2436" w:author="Jill Boyce" w:date="2018-04-16T20:48:00Z">
        <w:r w:rsidR="00614EEC">
          <w:rPr>
            <w:bCs/>
            <w:noProof/>
            <w:sz w:val="24"/>
            <w:szCs w:val="24"/>
          </w:rPr>
          <w:t xml:space="preserve">[ </w:t>
        </w:r>
      </w:ins>
      <w:r w:rsidR="00105117">
        <w:rPr>
          <w:bCs/>
          <w:noProof/>
          <w:sz w:val="24"/>
          <w:szCs w:val="24"/>
        </w:rPr>
        <w:t>i</w:t>
      </w:r>
      <w:del w:id="2437" w:author="Jill Boyce" w:date="2018-04-16T20:48:00Z">
        <w:r w:rsidR="00105117" w:rsidDel="00614EEC">
          <w:rPr>
            <w:bCs/>
            <w:noProof/>
            <w:sz w:val="24"/>
            <w:szCs w:val="24"/>
          </w:rPr>
          <w:delText xml:space="preserve"> ]</w:delText>
        </w:r>
      </w:del>
      <w:ins w:id="2438" w:author="Jill Boyce" w:date="2018-04-16T20:48:00Z">
        <w:r w:rsidR="00614EEC">
          <w:rPr>
            <w:bCs/>
            <w:noProof/>
            <w:sz w:val="24"/>
            <w:szCs w:val="24"/>
          </w:rPr>
          <w:t xml:space="preserve"> ]</w:t>
        </w:r>
      </w:ins>
      <w:del w:id="2439" w:author="Jill Boyce" w:date="2018-04-16T20:48:00Z">
        <w:r w:rsidDel="00614EEC">
          <w:rPr>
            <w:bCs/>
            <w:noProof/>
            <w:sz w:val="24"/>
            <w:szCs w:val="24"/>
          </w:rPr>
          <w:delText xml:space="preserve"> ]</w:delText>
        </w:r>
      </w:del>
      <w:ins w:id="2440" w:author="Jill Boyce" w:date="2018-04-16T20:48:00Z">
        <w:r w:rsidR="00614EEC">
          <w:rPr>
            <w:bCs/>
            <w:noProof/>
            <w:sz w:val="24"/>
            <w:szCs w:val="24"/>
          </w:rPr>
          <w:t xml:space="preserve"> ]</w:t>
        </w:r>
      </w:ins>
      <w:r w:rsidRPr="005356C6">
        <w:rPr>
          <w:bCs/>
          <w:noProof/>
          <w:sz w:val="24"/>
          <w:szCs w:val="24"/>
        </w:rPr>
        <w:t xml:space="preserve"> was not present in earlier</w:t>
      </w:r>
      <w:del w:id="2441" w:author="Guruvareddiar, Palanivel" w:date="2018-04-16T11:15:00Z">
        <w:r w:rsidRPr="005356C6" w:rsidDel="00655EB3">
          <w:rPr>
            <w:bCs/>
            <w:noProof/>
            <w:sz w:val="24"/>
            <w:szCs w:val="24"/>
          </w:rPr>
          <w:delText xml:space="preserve"> </w:delText>
        </w:r>
      </w:del>
      <w:del w:id="2442" w:author="Guruvareddiar, Palanivel" w:date="2018-04-14T16:13:00Z">
        <w:r w:rsidRPr="005356C6" w:rsidDel="002F0524">
          <w:rPr>
            <w:bCs/>
            <w:noProof/>
            <w:sz w:val="24"/>
            <w:szCs w:val="24"/>
          </w:rPr>
          <w:delText>object tracking SEI messages</w:delText>
        </w:r>
      </w:del>
      <w:ins w:id="2443" w:author="Guruvareddiar, Palanivel" w:date="2018-04-14T16:13:00Z">
        <w:r w:rsidR="00655EB3">
          <w:rPr>
            <w:bCs/>
            <w:noProof/>
            <w:sz w:val="24"/>
            <w:szCs w:val="24"/>
          </w:rPr>
          <w:t xml:space="preserve"> annotat</w:t>
        </w:r>
      </w:ins>
      <w:ins w:id="2444" w:author="Guruvareddiar, Palanivel" w:date="2018-04-16T11:15:00Z">
        <w:r w:rsidR="00655EB3">
          <w:rPr>
            <w:bCs/>
            <w:noProof/>
            <w:sz w:val="24"/>
            <w:szCs w:val="24"/>
          </w:rPr>
          <w:t>ed region</w:t>
        </w:r>
      </w:ins>
      <w:ins w:id="2445" w:author="Guruvareddiar, Palanivel" w:date="2018-04-14T16:13:00Z">
        <w:r w:rsidR="002F0524">
          <w:rPr>
            <w:bCs/>
            <w:noProof/>
            <w:sz w:val="24"/>
            <w:szCs w:val="24"/>
          </w:rPr>
          <w:t xml:space="preserve"> SEI messages</w:t>
        </w:r>
      </w:ins>
      <w:r w:rsidRPr="005356C6">
        <w:rPr>
          <w:bCs/>
          <w:noProof/>
          <w:sz w:val="24"/>
          <w:szCs w:val="24"/>
        </w:rPr>
        <w:t xml:space="preserve"> within the persistance scope, </w:t>
      </w:r>
      <w:r>
        <w:rPr>
          <w:bCs/>
          <w:noProof/>
          <w:sz w:val="24"/>
          <w:szCs w:val="24"/>
        </w:rPr>
        <w:t>its</w:t>
      </w:r>
      <w:r w:rsidRPr="005356C6">
        <w:rPr>
          <w:bCs/>
          <w:noProof/>
          <w:sz w:val="24"/>
          <w:szCs w:val="24"/>
        </w:rPr>
        <w:t xml:space="preserve"> value </w:t>
      </w:r>
      <w:r>
        <w:rPr>
          <w:bCs/>
          <w:noProof/>
          <w:sz w:val="24"/>
          <w:szCs w:val="24"/>
        </w:rPr>
        <w:t>is</w:t>
      </w:r>
      <w:r w:rsidRPr="005356C6">
        <w:rPr>
          <w:bCs/>
          <w:noProof/>
          <w:sz w:val="24"/>
          <w:szCs w:val="24"/>
        </w:rPr>
        <w:t xml:space="preserve"> undefined.</w:t>
      </w:r>
    </w:p>
    <w:p w14:paraId="4CC1B7E4" w14:textId="77777777" w:rsidR="001023F7" w:rsidRPr="001023F7" w:rsidRDefault="001023F7" w:rsidP="001023F7">
      <w:pPr>
        <w:pStyle w:val="Heading1"/>
        <w:rPr>
          <w:b w:val="0"/>
          <w:bCs w:val="0"/>
        </w:rPr>
      </w:pPr>
      <w:r w:rsidRPr="005073F0">
        <w:lastRenderedPageBreak/>
        <w:t>Example</w:t>
      </w:r>
      <w:r w:rsidRPr="001023F7">
        <w:t xml:space="preserve"> Scenarios</w:t>
      </w:r>
    </w:p>
    <w:p w14:paraId="3EB888F5" w14:textId="3C42F66B" w:rsidR="001023F7" w:rsidRPr="00973A23" w:rsidRDefault="001023F7" w:rsidP="001023F7">
      <w:pPr>
        <w:pStyle w:val="Heading2"/>
        <w:rPr>
          <w:sz w:val="22"/>
          <w:szCs w:val="20"/>
        </w:rPr>
      </w:pPr>
      <w:r w:rsidRPr="001023F7">
        <w:t xml:space="preserve">Picture 0 </w:t>
      </w:r>
    </w:p>
    <w:p w14:paraId="486B04C2" w14:textId="534D04DA" w:rsidR="001023F7" w:rsidRDefault="00F3309A" w:rsidP="001023F7">
      <w:pPr>
        <w:rPr>
          <w:bCs/>
          <w:noProof/>
          <w:sz w:val="24"/>
          <w:szCs w:val="24"/>
        </w:rPr>
      </w:pPr>
      <w:r>
        <w:rPr>
          <w:bCs/>
          <w:noProof/>
          <w:sz w:val="24"/>
          <w:szCs w:val="24"/>
        </w:rPr>
        <w:t>At picture 0, two</w:t>
      </w:r>
      <w:r w:rsidR="001023F7" w:rsidRPr="00973A23">
        <w:rPr>
          <w:bCs/>
          <w:noProof/>
          <w:sz w:val="24"/>
          <w:szCs w:val="24"/>
        </w:rPr>
        <w:t xml:space="preserve"> objects are present in the image, a car and a person.</w:t>
      </w:r>
    </w:p>
    <w:p w14:paraId="0A6D2B16" w14:textId="63234975" w:rsidR="001023F7" w:rsidRPr="00973A23" w:rsidRDefault="001023F7" w:rsidP="001023F7">
      <w:pPr>
        <w:rPr>
          <w:bCs/>
          <w:noProof/>
          <w:sz w:val="24"/>
          <w:szCs w:val="24"/>
        </w:rPr>
      </w:pPr>
      <w:r>
        <w:rPr>
          <w:bCs/>
          <w:noProof/>
          <w:sz w:val="24"/>
          <w:szCs w:val="24"/>
        </w:rPr>
        <w:t xml:space="preserve">Pic 0 key syntax: </w:t>
      </w:r>
    </w:p>
    <w:tbl>
      <w:tblPr>
        <w:tblpPr w:leftFromText="180" w:rightFromText="180" w:vertAnchor="text" w:horzAnchor="margin" w:tblpY="432"/>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5"/>
        <w:gridCol w:w="2160"/>
      </w:tblGrid>
      <w:tr w:rsidR="001023F7" w:rsidRPr="007C2158" w14:paraId="69768318" w14:textId="77777777" w:rsidTr="00F3309A">
        <w:trPr>
          <w:cantSplit/>
        </w:trPr>
        <w:tc>
          <w:tcPr>
            <w:tcW w:w="7285" w:type="dxa"/>
          </w:tcPr>
          <w:p w14:paraId="191AA810" w14:textId="5D11D595" w:rsidR="001023F7" w:rsidRPr="00C84C00"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446" w:author="Guruvareddiar, Palanivel" w:date="2018-04-14T11:23:00Z">
              <w:r w:rsidRPr="00973A23" w:rsidDel="008D3FFA">
                <w:rPr>
                  <w:noProof/>
                </w:rPr>
                <w:delText>object_tracking</w:delText>
              </w:r>
            </w:del>
            <w:ins w:id="2447" w:author="Guruvareddiar, Palanivel" w:date="2018-04-16T10:10:00Z">
              <w:r w:rsidR="003F107F">
                <w:rPr>
                  <w:noProof/>
                </w:rPr>
                <w:t>ar</w:t>
              </w:r>
            </w:ins>
            <w:r w:rsidRPr="00973A23">
              <w:rPr>
                <w:noProof/>
              </w:rPr>
              <w:t>_</w:t>
            </w:r>
            <w:del w:id="2448" w:author="Guruvareddiar, Palanivel" w:date="2018-04-14T15:21:00Z">
              <w:r w:rsidRPr="00973A23" w:rsidDel="00A57EA3">
                <w:rPr>
                  <w:noProof/>
                </w:rPr>
                <w:delText>item</w:delText>
              </w:r>
            </w:del>
            <w:ins w:id="2449" w:author="Guruvareddiar, Palanivel" w:date="2018-04-14T15:21:00Z">
              <w:r w:rsidR="00A57EA3">
                <w:rPr>
                  <w:noProof/>
                </w:rPr>
                <w:t>object</w:t>
              </w:r>
            </w:ins>
            <w:r w:rsidRPr="00973A23">
              <w:rPr>
                <w:noProof/>
              </w:rPr>
              <w:t>_label_present_flag</w:t>
            </w:r>
          </w:p>
        </w:tc>
        <w:tc>
          <w:tcPr>
            <w:tcW w:w="2160" w:type="dxa"/>
          </w:tcPr>
          <w:p w14:paraId="2EAE22B7" w14:textId="77777777" w:rsidR="001023F7" w:rsidRDefault="001023F7" w:rsidP="00F3309A">
            <w:pPr>
              <w:keepNext/>
              <w:keepLines/>
              <w:spacing w:before="20" w:after="40"/>
              <w:jc w:val="center"/>
            </w:pPr>
            <w:r>
              <w:t>1</w:t>
            </w:r>
          </w:p>
        </w:tc>
      </w:tr>
      <w:tr w:rsidR="001023F7" w:rsidRPr="007C2158" w14:paraId="08123E21" w14:textId="77777777" w:rsidTr="00F3309A">
        <w:trPr>
          <w:cantSplit/>
        </w:trPr>
        <w:tc>
          <w:tcPr>
            <w:tcW w:w="7285" w:type="dxa"/>
          </w:tcPr>
          <w:p w14:paraId="02902DE7" w14:textId="576CF753" w:rsidR="001023F7" w:rsidRPr="007A04B2"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450" w:author="Guruvareddiar, Palanivel" w:date="2018-04-14T11:23:00Z">
              <w:r w:rsidRPr="00973A23" w:rsidDel="008D3FFA">
                <w:rPr>
                  <w:noProof/>
                </w:rPr>
                <w:delText>object_tracking</w:delText>
              </w:r>
            </w:del>
            <w:ins w:id="2451" w:author="Guruvareddiar, Palanivel" w:date="2018-04-16T10:10:00Z">
              <w:r w:rsidR="003F107F">
                <w:rPr>
                  <w:noProof/>
                </w:rPr>
                <w:t>ar</w:t>
              </w:r>
            </w:ins>
            <w:r w:rsidRPr="00973A23">
              <w:rPr>
                <w:bCs/>
              </w:rPr>
              <w:t>_</w:t>
            </w:r>
            <w:proofErr w:type="spellStart"/>
            <w:r w:rsidRPr="00973A23">
              <w:rPr>
                <w:bCs/>
              </w:rPr>
              <w:t>num_</w:t>
            </w:r>
            <w:r>
              <w:rPr>
                <w:bCs/>
              </w:rPr>
              <w:t>new_labels</w:t>
            </w:r>
            <w:proofErr w:type="spellEnd"/>
          </w:p>
        </w:tc>
        <w:tc>
          <w:tcPr>
            <w:tcW w:w="2160" w:type="dxa"/>
          </w:tcPr>
          <w:p w14:paraId="703DA5E5" w14:textId="77777777" w:rsidR="001023F7" w:rsidRPr="007C2158" w:rsidRDefault="001023F7" w:rsidP="00F3309A">
            <w:pPr>
              <w:keepNext/>
              <w:keepLines/>
              <w:spacing w:before="20" w:after="40"/>
              <w:jc w:val="center"/>
              <w:rPr>
                <w:bCs/>
                <w:noProof/>
              </w:rPr>
            </w:pPr>
            <w:r>
              <w:t>2</w:t>
            </w:r>
          </w:p>
        </w:tc>
      </w:tr>
      <w:tr w:rsidR="001023F7" w:rsidRPr="007C2158" w14:paraId="285FFA57" w14:textId="77777777" w:rsidTr="00F3309A">
        <w:trPr>
          <w:cantSplit/>
        </w:trPr>
        <w:tc>
          <w:tcPr>
            <w:tcW w:w="7285" w:type="dxa"/>
          </w:tcPr>
          <w:p w14:paraId="3EE62CD0" w14:textId="1FC9EA6A" w:rsidR="001023F7" w:rsidRPr="00973A2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452" w:author="Guruvareddiar, Palanivel" w:date="2018-04-14T11:23:00Z">
              <w:r w:rsidRPr="00973A23" w:rsidDel="008D3FFA">
                <w:rPr>
                  <w:bCs/>
                  <w:noProof/>
                </w:rPr>
                <w:delText>object_tracking</w:delText>
              </w:r>
            </w:del>
            <w:ins w:id="2453" w:author="Guruvareddiar, Palanivel" w:date="2018-04-16T10:10:00Z">
              <w:r w:rsidR="003F107F">
                <w:rPr>
                  <w:bCs/>
                  <w:noProof/>
                </w:rPr>
                <w:t>ar</w:t>
              </w:r>
            </w:ins>
            <w:r w:rsidRPr="00973A23">
              <w:rPr>
                <w:bCs/>
                <w:noProof/>
              </w:rPr>
              <w:t>_label_idx</w:t>
            </w:r>
            <w:del w:id="2454" w:author="Jill Boyce" w:date="2018-04-16T20:48:00Z">
              <w:r w:rsidDel="00614EEC">
                <w:rPr>
                  <w:bCs/>
                  <w:noProof/>
                </w:rPr>
                <w:delText>[</w:delText>
              </w:r>
              <w:r w:rsidRPr="007A04B2" w:rsidDel="00614EEC">
                <w:rPr>
                  <w:noProof/>
                </w:rPr>
                <w:delText xml:space="preserve"> </w:delText>
              </w:r>
            </w:del>
            <w:ins w:id="2455" w:author="Jill Boyce" w:date="2018-04-16T20:48:00Z">
              <w:r w:rsidR="00614EEC">
                <w:rPr>
                  <w:bCs/>
                  <w:noProof/>
                </w:rPr>
                <w:t xml:space="preserve">[ </w:t>
              </w:r>
            </w:ins>
            <w:r w:rsidRPr="007A04B2">
              <w:rPr>
                <w:noProof/>
              </w:rPr>
              <w:t>0</w:t>
            </w:r>
            <w:del w:id="2456" w:author="Jill Boyce" w:date="2018-04-16T20:48:00Z">
              <w:r w:rsidRPr="007A04B2" w:rsidDel="00614EEC">
                <w:rPr>
                  <w:noProof/>
                </w:rPr>
                <w:delText xml:space="preserve"> ]</w:delText>
              </w:r>
            </w:del>
            <w:ins w:id="2457" w:author="Jill Boyce" w:date="2018-04-16T20:48:00Z">
              <w:r w:rsidR="00614EEC">
                <w:rPr>
                  <w:noProof/>
                </w:rPr>
                <w:t xml:space="preserve"> ]</w:t>
              </w:r>
            </w:ins>
          </w:p>
        </w:tc>
        <w:tc>
          <w:tcPr>
            <w:tcW w:w="2160" w:type="dxa"/>
          </w:tcPr>
          <w:p w14:paraId="1F520394" w14:textId="77777777" w:rsidR="001023F7" w:rsidRPr="007C2158" w:rsidRDefault="001023F7" w:rsidP="00F3309A">
            <w:pPr>
              <w:keepNext/>
              <w:keepLines/>
              <w:spacing w:before="20" w:after="40"/>
              <w:jc w:val="center"/>
              <w:rPr>
                <w:bCs/>
                <w:noProof/>
              </w:rPr>
            </w:pPr>
            <w:r>
              <w:t>0</w:t>
            </w:r>
          </w:p>
        </w:tc>
      </w:tr>
      <w:tr w:rsidR="001023F7" w:rsidRPr="007C2158" w14:paraId="79704A7C" w14:textId="77777777" w:rsidTr="00F3309A">
        <w:trPr>
          <w:cantSplit/>
        </w:trPr>
        <w:tc>
          <w:tcPr>
            <w:tcW w:w="7285" w:type="dxa"/>
          </w:tcPr>
          <w:p w14:paraId="0513B094" w14:textId="20329DFB" w:rsidR="001023F7" w:rsidRPr="007A04B2"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458" w:author="Guruvareddiar, Palanivel" w:date="2018-04-14T11:23:00Z">
              <w:r w:rsidRPr="00973A23" w:rsidDel="008D3FFA">
                <w:rPr>
                  <w:bCs/>
                  <w:noProof/>
                </w:rPr>
                <w:delText>object_tracking</w:delText>
              </w:r>
            </w:del>
            <w:ins w:id="2459" w:author="Guruvareddiar, Palanivel" w:date="2018-04-16T10:10:00Z">
              <w:r w:rsidR="003F107F">
                <w:rPr>
                  <w:bCs/>
                  <w:noProof/>
                </w:rPr>
                <w:t>ar</w:t>
              </w:r>
            </w:ins>
            <w:r w:rsidRPr="00973A23">
              <w:rPr>
                <w:bCs/>
                <w:noProof/>
              </w:rPr>
              <w:t>_label_idx</w:t>
            </w:r>
            <w:del w:id="2460" w:author="Jill Boyce" w:date="2018-04-16T20:48:00Z">
              <w:r w:rsidDel="00614EEC">
                <w:rPr>
                  <w:bCs/>
                  <w:noProof/>
                </w:rPr>
                <w:delText>[</w:delText>
              </w:r>
              <w:r w:rsidRPr="007A04B2" w:rsidDel="00614EEC">
                <w:rPr>
                  <w:noProof/>
                </w:rPr>
                <w:delText xml:space="preserve"> </w:delText>
              </w:r>
            </w:del>
            <w:ins w:id="2461" w:author="Jill Boyce" w:date="2018-04-16T20:48:00Z">
              <w:r w:rsidR="00614EEC">
                <w:rPr>
                  <w:bCs/>
                  <w:noProof/>
                </w:rPr>
                <w:t xml:space="preserve">[ </w:t>
              </w:r>
            </w:ins>
            <w:r w:rsidRPr="007A04B2">
              <w:rPr>
                <w:noProof/>
              </w:rPr>
              <w:t>1</w:t>
            </w:r>
            <w:del w:id="2462" w:author="Jill Boyce" w:date="2018-04-16T20:48:00Z">
              <w:r w:rsidRPr="007A04B2" w:rsidDel="00614EEC">
                <w:rPr>
                  <w:noProof/>
                </w:rPr>
                <w:delText xml:space="preserve"> ]</w:delText>
              </w:r>
            </w:del>
            <w:ins w:id="2463" w:author="Jill Boyce" w:date="2018-04-16T20:48:00Z">
              <w:r w:rsidR="00614EEC">
                <w:rPr>
                  <w:noProof/>
                </w:rPr>
                <w:t xml:space="preserve"> ]</w:t>
              </w:r>
            </w:ins>
          </w:p>
        </w:tc>
        <w:tc>
          <w:tcPr>
            <w:tcW w:w="2160" w:type="dxa"/>
          </w:tcPr>
          <w:p w14:paraId="5F69D07E" w14:textId="77777777" w:rsidR="001023F7" w:rsidRPr="007C2158" w:rsidRDefault="001023F7" w:rsidP="00F3309A">
            <w:pPr>
              <w:keepNext/>
              <w:keepLines/>
              <w:spacing w:before="20" w:after="40"/>
              <w:jc w:val="center"/>
              <w:rPr>
                <w:bCs/>
                <w:noProof/>
              </w:rPr>
            </w:pPr>
            <w:r>
              <w:t>1</w:t>
            </w:r>
          </w:p>
        </w:tc>
      </w:tr>
      <w:tr w:rsidR="001023F7" w:rsidRPr="007C2158" w14:paraId="6D628A7E" w14:textId="77777777" w:rsidTr="00F3309A">
        <w:trPr>
          <w:cantSplit/>
        </w:trPr>
        <w:tc>
          <w:tcPr>
            <w:tcW w:w="7285" w:type="dxa"/>
          </w:tcPr>
          <w:p w14:paraId="63E679A5" w14:textId="50E365DF" w:rsidR="001023F7" w:rsidRPr="00973A2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464" w:author="Guruvareddiar, Palanivel" w:date="2018-04-14T11:23:00Z">
              <w:r w:rsidRPr="00973A23" w:rsidDel="008D3FFA">
                <w:rPr>
                  <w:noProof/>
                </w:rPr>
                <w:delText>object_tracking</w:delText>
              </w:r>
            </w:del>
            <w:ins w:id="2465" w:author="Guruvareddiar, Palanivel" w:date="2018-04-16T10:10:00Z">
              <w:r w:rsidR="003F107F">
                <w:rPr>
                  <w:noProof/>
                </w:rPr>
                <w:t>ar</w:t>
              </w:r>
            </w:ins>
            <w:r w:rsidRPr="00973A23">
              <w:rPr>
                <w:noProof/>
              </w:rPr>
              <w:t>_label</w:t>
            </w:r>
            <w:del w:id="2466" w:author="Jill Boyce" w:date="2018-04-16T20:48:00Z">
              <w:r w:rsidDel="00614EEC">
                <w:rPr>
                  <w:noProof/>
                </w:rPr>
                <w:delText>[</w:delText>
              </w:r>
              <w:r w:rsidRPr="007A04B2" w:rsidDel="00614EEC">
                <w:rPr>
                  <w:bCs/>
                </w:rPr>
                <w:delText> </w:delText>
              </w:r>
            </w:del>
            <w:ins w:id="2467" w:author="Jill Boyce" w:date="2018-04-16T20:48:00Z">
              <w:r w:rsidR="00614EEC">
                <w:rPr>
                  <w:noProof/>
                </w:rPr>
                <w:t xml:space="preserve">[ </w:t>
              </w:r>
            </w:ins>
            <w:r w:rsidRPr="007A04B2">
              <w:rPr>
                <w:bCs/>
                <w:noProof/>
              </w:rPr>
              <w:t>0</w:t>
            </w:r>
            <w:del w:id="2468" w:author="Jill Boyce" w:date="2018-04-16T20:48:00Z">
              <w:r w:rsidRPr="007A04B2" w:rsidDel="00614EEC">
                <w:rPr>
                  <w:bCs/>
                </w:rPr>
                <w:delText> ]</w:delText>
              </w:r>
            </w:del>
            <w:ins w:id="2469" w:author="Jill Boyce" w:date="2018-04-16T20:48:00Z">
              <w:r w:rsidR="00614EEC">
                <w:rPr>
                  <w:bCs/>
                </w:rPr>
                <w:t xml:space="preserve"> ]</w:t>
              </w:r>
            </w:ins>
          </w:p>
        </w:tc>
        <w:tc>
          <w:tcPr>
            <w:tcW w:w="2160" w:type="dxa"/>
          </w:tcPr>
          <w:p w14:paraId="1BD59FDC" w14:textId="77777777" w:rsidR="001023F7" w:rsidRPr="007C2158" w:rsidRDefault="001023F7" w:rsidP="00F3309A">
            <w:pPr>
              <w:keepNext/>
              <w:keepLines/>
              <w:spacing w:before="20" w:after="40"/>
              <w:jc w:val="center"/>
              <w:rPr>
                <w:rFonts w:eastAsia="Malgun Gothic"/>
                <w:bCs/>
              </w:rPr>
            </w:pPr>
            <w:r>
              <w:rPr>
                <w:rFonts w:eastAsia="Malgun Gothic"/>
                <w:bCs/>
              </w:rPr>
              <w:t>car</w:t>
            </w:r>
          </w:p>
        </w:tc>
      </w:tr>
      <w:tr w:rsidR="001023F7" w:rsidRPr="007C2158" w14:paraId="7A376F92" w14:textId="77777777" w:rsidTr="00F3309A">
        <w:trPr>
          <w:cantSplit/>
        </w:trPr>
        <w:tc>
          <w:tcPr>
            <w:tcW w:w="7285" w:type="dxa"/>
          </w:tcPr>
          <w:p w14:paraId="7868003A" w14:textId="3EC804FD" w:rsidR="001023F7" w:rsidRPr="00973A2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470" w:author="Guruvareddiar, Palanivel" w:date="2018-04-14T11:23:00Z">
              <w:r w:rsidRPr="00973A23" w:rsidDel="008D3FFA">
                <w:rPr>
                  <w:noProof/>
                </w:rPr>
                <w:delText>object_tracking</w:delText>
              </w:r>
            </w:del>
            <w:ins w:id="2471" w:author="Guruvareddiar, Palanivel" w:date="2018-04-16T10:10:00Z">
              <w:r w:rsidR="003F107F">
                <w:rPr>
                  <w:noProof/>
                </w:rPr>
                <w:t>ar</w:t>
              </w:r>
            </w:ins>
            <w:r w:rsidRPr="00973A23">
              <w:rPr>
                <w:noProof/>
              </w:rPr>
              <w:t>_label</w:t>
            </w:r>
            <w:del w:id="2472" w:author="Jill Boyce" w:date="2018-04-16T20:48:00Z">
              <w:r w:rsidDel="00614EEC">
                <w:rPr>
                  <w:noProof/>
                </w:rPr>
                <w:delText>[</w:delText>
              </w:r>
              <w:r w:rsidRPr="007A04B2" w:rsidDel="00614EEC">
                <w:rPr>
                  <w:bCs/>
                </w:rPr>
                <w:delText> </w:delText>
              </w:r>
            </w:del>
            <w:ins w:id="2473" w:author="Jill Boyce" w:date="2018-04-16T20:48:00Z">
              <w:r w:rsidR="00614EEC">
                <w:rPr>
                  <w:noProof/>
                </w:rPr>
                <w:t xml:space="preserve">[ </w:t>
              </w:r>
            </w:ins>
            <w:r>
              <w:rPr>
                <w:bCs/>
              </w:rPr>
              <w:t>1</w:t>
            </w:r>
            <w:del w:id="2474" w:author="Jill Boyce" w:date="2018-04-16T20:48:00Z">
              <w:r w:rsidRPr="007A04B2" w:rsidDel="00614EEC">
                <w:rPr>
                  <w:bCs/>
                </w:rPr>
                <w:delText> ]</w:delText>
              </w:r>
            </w:del>
            <w:ins w:id="2475" w:author="Jill Boyce" w:date="2018-04-16T20:48:00Z">
              <w:r w:rsidR="00614EEC">
                <w:rPr>
                  <w:bCs/>
                </w:rPr>
                <w:t xml:space="preserve"> ]</w:t>
              </w:r>
            </w:ins>
          </w:p>
        </w:tc>
        <w:tc>
          <w:tcPr>
            <w:tcW w:w="2160" w:type="dxa"/>
          </w:tcPr>
          <w:p w14:paraId="48DDA608" w14:textId="77777777" w:rsidR="001023F7" w:rsidRPr="007C2158" w:rsidRDefault="001023F7" w:rsidP="00F3309A">
            <w:pPr>
              <w:keepNext/>
              <w:keepLines/>
              <w:spacing w:before="20" w:after="40"/>
              <w:jc w:val="center"/>
              <w:rPr>
                <w:rFonts w:eastAsia="Malgun Gothic"/>
                <w:bCs/>
              </w:rPr>
            </w:pPr>
            <w:r>
              <w:rPr>
                <w:rFonts w:eastAsia="Malgun Gothic"/>
                <w:bCs/>
              </w:rPr>
              <w:t>person</w:t>
            </w:r>
          </w:p>
        </w:tc>
      </w:tr>
      <w:tr w:rsidR="001023F7" w:rsidRPr="007C2158" w14:paraId="4C7351B3" w14:textId="77777777" w:rsidTr="00F3309A">
        <w:trPr>
          <w:cantSplit/>
        </w:trPr>
        <w:tc>
          <w:tcPr>
            <w:tcW w:w="7285" w:type="dxa"/>
          </w:tcPr>
          <w:p w14:paraId="3BC03F1B" w14:textId="29FBFC8E" w:rsidR="001023F7" w:rsidRPr="00973A2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476" w:author="Guruvareddiar, Palanivel" w:date="2018-04-14T11:23:00Z">
              <w:r w:rsidRPr="00973A23" w:rsidDel="008D3FFA">
                <w:rPr>
                  <w:noProof/>
                </w:rPr>
                <w:delText>object_tracking</w:delText>
              </w:r>
            </w:del>
            <w:ins w:id="2477" w:author="Guruvareddiar, Palanivel" w:date="2018-04-16T10:10:00Z">
              <w:r w:rsidR="003F107F">
                <w:rPr>
                  <w:noProof/>
                </w:rPr>
                <w:t>ar</w:t>
              </w:r>
            </w:ins>
            <w:r w:rsidRPr="00973A23">
              <w:rPr>
                <w:bCs/>
              </w:rPr>
              <w:t>_num_</w:t>
            </w:r>
            <w:del w:id="2478" w:author="Guruvareddiar, Palanivel" w:date="2018-04-14T15:21:00Z">
              <w:r w:rsidRPr="00973A23" w:rsidDel="00A57EA3">
                <w:rPr>
                  <w:bCs/>
                </w:rPr>
                <w:delText>item</w:delText>
              </w:r>
            </w:del>
            <w:ins w:id="2479" w:author="Guruvareddiar, Palanivel" w:date="2018-04-14T15:21:00Z">
              <w:r w:rsidR="00A57EA3">
                <w:rPr>
                  <w:bCs/>
                </w:rPr>
                <w:t>object</w:t>
              </w:r>
            </w:ins>
            <w:r w:rsidRPr="00973A23">
              <w:rPr>
                <w:bCs/>
              </w:rPr>
              <w:t>s_minus1</w:t>
            </w:r>
          </w:p>
        </w:tc>
        <w:tc>
          <w:tcPr>
            <w:tcW w:w="2160" w:type="dxa"/>
          </w:tcPr>
          <w:p w14:paraId="5941CD71" w14:textId="77777777" w:rsidR="001023F7" w:rsidRPr="007C2158" w:rsidRDefault="001023F7" w:rsidP="00F3309A">
            <w:pPr>
              <w:keepNext/>
              <w:keepLines/>
              <w:spacing w:before="20" w:after="40"/>
              <w:jc w:val="center"/>
              <w:rPr>
                <w:rFonts w:eastAsia="Malgun Gothic"/>
                <w:bCs/>
              </w:rPr>
            </w:pPr>
            <w:r>
              <w:t>1</w:t>
            </w:r>
          </w:p>
        </w:tc>
      </w:tr>
      <w:tr w:rsidR="001023F7" w:rsidRPr="007C2158" w14:paraId="16B9BFD7" w14:textId="77777777" w:rsidTr="00F3309A">
        <w:trPr>
          <w:cantSplit/>
        </w:trPr>
        <w:tc>
          <w:tcPr>
            <w:tcW w:w="7285" w:type="dxa"/>
          </w:tcPr>
          <w:p w14:paraId="7F121E35" w14:textId="1A7423BF" w:rsidR="001023F7" w:rsidRPr="00973A2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480" w:author="Guruvareddiar, Palanivel" w:date="2018-04-14T11:23:00Z">
              <w:r w:rsidRPr="00973A23" w:rsidDel="008D3FFA">
                <w:rPr>
                  <w:bCs/>
                  <w:noProof/>
                </w:rPr>
                <w:delText>object_tracking</w:delText>
              </w:r>
            </w:del>
            <w:ins w:id="2481" w:author="Guruvareddiar, Palanivel" w:date="2018-04-16T10:10:00Z">
              <w:r w:rsidR="003F107F">
                <w:rPr>
                  <w:bCs/>
                  <w:noProof/>
                </w:rPr>
                <w:t>ar</w:t>
              </w:r>
            </w:ins>
            <w:r w:rsidRPr="00973A23">
              <w:rPr>
                <w:bCs/>
                <w:noProof/>
              </w:rPr>
              <w:t>_</w:t>
            </w:r>
            <w:del w:id="2482" w:author="Guruvareddiar, Palanivel" w:date="2018-04-14T15:21:00Z">
              <w:r w:rsidRPr="00973A23" w:rsidDel="00A57EA3">
                <w:rPr>
                  <w:bCs/>
                  <w:noProof/>
                </w:rPr>
                <w:delText>item</w:delText>
              </w:r>
            </w:del>
            <w:ins w:id="2483" w:author="Guruvareddiar, Palanivel" w:date="2018-04-14T15:21:00Z">
              <w:r w:rsidR="00A57EA3">
                <w:rPr>
                  <w:bCs/>
                  <w:noProof/>
                </w:rPr>
                <w:t>object</w:t>
              </w:r>
            </w:ins>
            <w:r w:rsidRPr="00973A23">
              <w:rPr>
                <w:bCs/>
                <w:noProof/>
              </w:rPr>
              <w:t>_idx</w:t>
            </w:r>
            <w:del w:id="2484" w:author="Jill Boyce" w:date="2018-04-16T20:48:00Z">
              <w:r w:rsidDel="00614EEC">
                <w:rPr>
                  <w:bCs/>
                  <w:noProof/>
                </w:rPr>
                <w:delText>[</w:delText>
              </w:r>
              <w:r w:rsidDel="00614EEC">
                <w:rPr>
                  <w:noProof/>
                </w:rPr>
                <w:delText xml:space="preserve"> </w:delText>
              </w:r>
            </w:del>
            <w:ins w:id="2485" w:author="Jill Boyce" w:date="2018-04-16T20:48:00Z">
              <w:r w:rsidR="00614EEC">
                <w:rPr>
                  <w:bCs/>
                  <w:noProof/>
                </w:rPr>
                <w:t xml:space="preserve">[ </w:t>
              </w:r>
            </w:ins>
            <w:r>
              <w:rPr>
                <w:noProof/>
              </w:rPr>
              <w:t>0</w:t>
            </w:r>
            <w:del w:id="2486" w:author="Jill Boyce" w:date="2018-04-16T20:48:00Z">
              <w:r w:rsidRPr="007A04B2" w:rsidDel="00614EEC">
                <w:rPr>
                  <w:noProof/>
                </w:rPr>
                <w:delText xml:space="preserve"> ]</w:delText>
              </w:r>
            </w:del>
            <w:ins w:id="2487" w:author="Jill Boyce" w:date="2018-04-16T20:48:00Z">
              <w:r w:rsidR="00614EEC">
                <w:rPr>
                  <w:noProof/>
                </w:rPr>
                <w:t xml:space="preserve"> ]</w:t>
              </w:r>
            </w:ins>
          </w:p>
        </w:tc>
        <w:tc>
          <w:tcPr>
            <w:tcW w:w="2160" w:type="dxa"/>
          </w:tcPr>
          <w:p w14:paraId="751DE3D1" w14:textId="77777777" w:rsidR="001023F7" w:rsidRPr="007C2158" w:rsidRDefault="001023F7" w:rsidP="00F3309A">
            <w:pPr>
              <w:keepNext/>
              <w:keepLines/>
              <w:spacing w:before="20" w:after="40"/>
              <w:jc w:val="center"/>
              <w:rPr>
                <w:bCs/>
                <w:noProof/>
              </w:rPr>
            </w:pPr>
            <w:r>
              <w:rPr>
                <w:bCs/>
                <w:noProof/>
              </w:rPr>
              <w:t>0</w:t>
            </w:r>
          </w:p>
        </w:tc>
      </w:tr>
      <w:tr w:rsidR="001023F7" w:rsidRPr="007C2158" w14:paraId="14728225" w14:textId="77777777" w:rsidTr="00F3309A">
        <w:trPr>
          <w:cantSplit/>
        </w:trPr>
        <w:tc>
          <w:tcPr>
            <w:tcW w:w="7285" w:type="dxa"/>
          </w:tcPr>
          <w:p w14:paraId="6F0158C5" w14:textId="748C14F3" w:rsidR="001023F7" w:rsidRPr="00973A2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488" w:author="Guruvareddiar, Palanivel" w:date="2018-04-14T11:23:00Z">
              <w:r w:rsidDel="008D3FFA">
                <w:rPr>
                  <w:bCs/>
                  <w:noProof/>
                </w:rPr>
                <w:delText>o</w:delText>
              </w:r>
              <w:r w:rsidRPr="00973A23" w:rsidDel="008D3FFA">
                <w:rPr>
                  <w:bCs/>
                  <w:noProof/>
                </w:rPr>
                <w:delText>bject_tracking</w:delText>
              </w:r>
            </w:del>
            <w:ins w:id="2489" w:author="Guruvareddiar, Palanivel" w:date="2018-04-16T10:10:00Z">
              <w:r w:rsidR="003F107F">
                <w:rPr>
                  <w:bCs/>
                  <w:noProof/>
                </w:rPr>
                <w:t>ar</w:t>
              </w:r>
            </w:ins>
            <w:r w:rsidRPr="00973A23">
              <w:rPr>
                <w:noProof/>
              </w:rPr>
              <w:t>_new_</w:t>
            </w:r>
            <w:del w:id="2490" w:author="Guruvareddiar, Palanivel" w:date="2018-04-14T15:21:00Z">
              <w:r w:rsidRPr="00973A23" w:rsidDel="00A57EA3">
                <w:rPr>
                  <w:noProof/>
                </w:rPr>
                <w:delText>item</w:delText>
              </w:r>
            </w:del>
            <w:ins w:id="2491" w:author="Guruvareddiar, Palanivel" w:date="2018-04-14T15:21:00Z">
              <w:r w:rsidR="00A57EA3">
                <w:rPr>
                  <w:noProof/>
                </w:rPr>
                <w:t>object</w:t>
              </w:r>
            </w:ins>
            <w:r w:rsidRPr="00973A23">
              <w:rPr>
                <w:noProof/>
              </w:rPr>
              <w:t>_flag</w:t>
            </w:r>
            <w:del w:id="2492" w:author="Jill Boyce" w:date="2018-04-16T20:48:00Z">
              <w:r w:rsidDel="00614EEC">
                <w:rPr>
                  <w:noProof/>
                </w:rPr>
                <w:delText>[</w:delText>
              </w:r>
              <w:r w:rsidDel="00614EEC">
                <w:rPr>
                  <w:bCs/>
                  <w:noProof/>
                </w:rPr>
                <w:delText xml:space="preserve"> </w:delText>
              </w:r>
            </w:del>
            <w:ins w:id="2493" w:author="Jill Boyce" w:date="2018-04-16T20:48:00Z">
              <w:r w:rsidR="00614EEC">
                <w:rPr>
                  <w:noProof/>
                </w:rPr>
                <w:t xml:space="preserve">[ </w:t>
              </w:r>
            </w:ins>
            <w:r>
              <w:rPr>
                <w:bCs/>
                <w:noProof/>
              </w:rPr>
              <w:t>0</w:t>
            </w:r>
            <w:del w:id="2494" w:author="Jill Boyce" w:date="2018-04-16T20:48:00Z">
              <w:r w:rsidRPr="007A04B2" w:rsidDel="00614EEC">
                <w:rPr>
                  <w:bCs/>
                </w:rPr>
                <w:delText> </w:delText>
              </w:r>
              <w:r w:rsidRPr="007A04B2" w:rsidDel="00614EEC">
                <w:rPr>
                  <w:bCs/>
                  <w:noProof/>
                </w:rPr>
                <w:delText>]</w:delText>
              </w:r>
            </w:del>
            <w:ins w:id="2495" w:author="Jill Boyce" w:date="2018-04-16T20:48:00Z">
              <w:r w:rsidR="00614EEC">
                <w:rPr>
                  <w:bCs/>
                </w:rPr>
                <w:t xml:space="preserve"> ]</w:t>
              </w:r>
            </w:ins>
          </w:p>
        </w:tc>
        <w:tc>
          <w:tcPr>
            <w:tcW w:w="2160" w:type="dxa"/>
          </w:tcPr>
          <w:p w14:paraId="21B76A37" w14:textId="77777777" w:rsidR="001023F7" w:rsidRPr="007C2158" w:rsidRDefault="001023F7" w:rsidP="00F3309A">
            <w:pPr>
              <w:keepNext/>
              <w:keepLines/>
              <w:spacing w:before="20" w:after="40"/>
              <w:jc w:val="center"/>
              <w:rPr>
                <w:bCs/>
                <w:noProof/>
              </w:rPr>
            </w:pPr>
            <w:r>
              <w:t>1</w:t>
            </w:r>
          </w:p>
        </w:tc>
      </w:tr>
      <w:tr w:rsidR="001023F7" w:rsidRPr="007C2158" w14:paraId="52794CA0" w14:textId="77777777" w:rsidTr="00F3309A">
        <w:trPr>
          <w:cantSplit/>
        </w:trPr>
        <w:tc>
          <w:tcPr>
            <w:tcW w:w="7285" w:type="dxa"/>
          </w:tcPr>
          <w:p w14:paraId="07F787D5" w14:textId="3D0CA1D1"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496" w:author="Guruvareddiar, Palanivel" w:date="2018-04-14T11:23:00Z">
              <w:r w:rsidRPr="00343B63" w:rsidDel="008D3FFA">
                <w:rPr>
                  <w:bCs/>
                  <w:noProof/>
                </w:rPr>
                <w:delText>object_tracking</w:delText>
              </w:r>
            </w:del>
            <w:ins w:id="2497" w:author="Guruvareddiar, Palanivel" w:date="2018-04-16T10:10:00Z">
              <w:r w:rsidR="003F107F">
                <w:rPr>
                  <w:bCs/>
                  <w:noProof/>
                </w:rPr>
                <w:t>ar</w:t>
              </w:r>
            </w:ins>
            <w:r w:rsidRPr="00343B63">
              <w:rPr>
                <w:bCs/>
                <w:noProof/>
              </w:rPr>
              <w:t>_</w:t>
            </w:r>
            <w:del w:id="2498" w:author="Guruvareddiar, Palanivel" w:date="2018-04-14T15:21:00Z">
              <w:r w:rsidRPr="00343B63" w:rsidDel="00A57EA3">
                <w:rPr>
                  <w:bCs/>
                  <w:noProof/>
                </w:rPr>
                <w:delText>item</w:delText>
              </w:r>
            </w:del>
            <w:ins w:id="2499" w:author="Guruvareddiar, Palanivel" w:date="2018-04-14T15:21:00Z">
              <w:r w:rsidR="00A57EA3">
                <w:rPr>
                  <w:bCs/>
                  <w:noProof/>
                </w:rPr>
                <w:t>object</w:t>
              </w:r>
            </w:ins>
            <w:r w:rsidRPr="00343B63">
              <w:rPr>
                <w:bCs/>
                <w:noProof/>
              </w:rPr>
              <w:t>_idx</w:t>
            </w:r>
            <w:del w:id="2500" w:author="Jill Boyce" w:date="2018-04-16T20:48:00Z">
              <w:r w:rsidDel="00614EEC">
                <w:rPr>
                  <w:bCs/>
                  <w:noProof/>
                </w:rPr>
                <w:delText>[</w:delText>
              </w:r>
              <w:r w:rsidDel="00614EEC">
                <w:rPr>
                  <w:noProof/>
                </w:rPr>
                <w:delText xml:space="preserve"> </w:delText>
              </w:r>
            </w:del>
            <w:ins w:id="2501" w:author="Jill Boyce" w:date="2018-04-16T20:48:00Z">
              <w:r w:rsidR="00614EEC">
                <w:rPr>
                  <w:bCs/>
                  <w:noProof/>
                </w:rPr>
                <w:t xml:space="preserve">[ </w:t>
              </w:r>
            </w:ins>
            <w:r>
              <w:rPr>
                <w:noProof/>
              </w:rPr>
              <w:t>1</w:t>
            </w:r>
            <w:del w:id="2502" w:author="Jill Boyce" w:date="2018-04-16T20:48:00Z">
              <w:r w:rsidRPr="007A04B2" w:rsidDel="00614EEC">
                <w:rPr>
                  <w:noProof/>
                </w:rPr>
                <w:delText xml:space="preserve"> ]</w:delText>
              </w:r>
            </w:del>
            <w:ins w:id="2503" w:author="Jill Boyce" w:date="2018-04-16T20:48:00Z">
              <w:r w:rsidR="00614EEC">
                <w:rPr>
                  <w:noProof/>
                </w:rPr>
                <w:t xml:space="preserve"> ]</w:t>
              </w:r>
            </w:ins>
          </w:p>
        </w:tc>
        <w:tc>
          <w:tcPr>
            <w:tcW w:w="2160" w:type="dxa"/>
          </w:tcPr>
          <w:p w14:paraId="3E22A74F" w14:textId="77777777" w:rsidR="001023F7" w:rsidRPr="007C2158" w:rsidRDefault="001023F7" w:rsidP="00F3309A">
            <w:pPr>
              <w:keepNext/>
              <w:keepLines/>
              <w:spacing w:before="20" w:after="40"/>
              <w:jc w:val="center"/>
            </w:pPr>
            <w:r>
              <w:t>1</w:t>
            </w:r>
          </w:p>
        </w:tc>
      </w:tr>
      <w:tr w:rsidR="001023F7" w:rsidRPr="007C2158" w14:paraId="1C7B7CF3" w14:textId="77777777" w:rsidTr="00F3309A">
        <w:trPr>
          <w:cantSplit/>
        </w:trPr>
        <w:tc>
          <w:tcPr>
            <w:tcW w:w="7285" w:type="dxa"/>
          </w:tcPr>
          <w:p w14:paraId="127D888B" w14:textId="28A8AC5D"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504" w:author="Guruvareddiar, Palanivel" w:date="2018-04-14T11:23:00Z">
              <w:r w:rsidDel="008D3FFA">
                <w:rPr>
                  <w:bCs/>
                  <w:noProof/>
                </w:rPr>
                <w:delText>o</w:delText>
              </w:r>
              <w:r w:rsidRPr="00343B63" w:rsidDel="008D3FFA">
                <w:rPr>
                  <w:bCs/>
                  <w:noProof/>
                </w:rPr>
                <w:delText>bject_tracking</w:delText>
              </w:r>
            </w:del>
            <w:ins w:id="2505" w:author="Guruvareddiar, Palanivel" w:date="2018-04-16T10:10:00Z">
              <w:r w:rsidR="003F107F">
                <w:rPr>
                  <w:bCs/>
                  <w:noProof/>
                </w:rPr>
                <w:t>ar</w:t>
              </w:r>
            </w:ins>
            <w:r w:rsidRPr="00343B63">
              <w:rPr>
                <w:noProof/>
              </w:rPr>
              <w:t>_new_</w:t>
            </w:r>
            <w:del w:id="2506" w:author="Guruvareddiar, Palanivel" w:date="2018-04-14T15:21:00Z">
              <w:r w:rsidRPr="00343B63" w:rsidDel="00A57EA3">
                <w:rPr>
                  <w:noProof/>
                </w:rPr>
                <w:delText>item</w:delText>
              </w:r>
            </w:del>
            <w:ins w:id="2507" w:author="Guruvareddiar, Palanivel" w:date="2018-04-14T15:21:00Z">
              <w:r w:rsidR="00A57EA3">
                <w:rPr>
                  <w:noProof/>
                </w:rPr>
                <w:t>object</w:t>
              </w:r>
            </w:ins>
            <w:r w:rsidRPr="00343B63">
              <w:rPr>
                <w:noProof/>
              </w:rPr>
              <w:t>_flag</w:t>
            </w:r>
            <w:del w:id="2508" w:author="Jill Boyce" w:date="2018-04-16T20:48:00Z">
              <w:r w:rsidDel="00614EEC">
                <w:rPr>
                  <w:noProof/>
                </w:rPr>
                <w:delText>[</w:delText>
              </w:r>
              <w:r w:rsidDel="00614EEC">
                <w:rPr>
                  <w:bCs/>
                  <w:noProof/>
                </w:rPr>
                <w:delText xml:space="preserve"> </w:delText>
              </w:r>
            </w:del>
            <w:ins w:id="2509" w:author="Jill Boyce" w:date="2018-04-16T20:48:00Z">
              <w:r w:rsidR="00614EEC">
                <w:rPr>
                  <w:noProof/>
                </w:rPr>
                <w:t xml:space="preserve">[ </w:t>
              </w:r>
            </w:ins>
            <w:r>
              <w:rPr>
                <w:bCs/>
                <w:noProof/>
              </w:rPr>
              <w:t>1</w:t>
            </w:r>
            <w:del w:id="2510" w:author="Jill Boyce" w:date="2018-04-16T20:48:00Z">
              <w:r w:rsidRPr="007A04B2" w:rsidDel="00614EEC">
                <w:rPr>
                  <w:bCs/>
                </w:rPr>
                <w:delText> </w:delText>
              </w:r>
              <w:r w:rsidRPr="007A04B2" w:rsidDel="00614EEC">
                <w:rPr>
                  <w:bCs/>
                  <w:noProof/>
                </w:rPr>
                <w:delText>]</w:delText>
              </w:r>
            </w:del>
            <w:ins w:id="2511" w:author="Jill Boyce" w:date="2018-04-16T20:48:00Z">
              <w:r w:rsidR="00614EEC">
                <w:rPr>
                  <w:bCs/>
                </w:rPr>
                <w:t xml:space="preserve"> ]</w:t>
              </w:r>
            </w:ins>
          </w:p>
        </w:tc>
        <w:tc>
          <w:tcPr>
            <w:tcW w:w="2160" w:type="dxa"/>
          </w:tcPr>
          <w:p w14:paraId="74EBFDFB" w14:textId="77777777" w:rsidR="001023F7" w:rsidRPr="007C2158" w:rsidRDefault="001023F7" w:rsidP="00F3309A">
            <w:pPr>
              <w:keepNext/>
              <w:keepLines/>
              <w:spacing w:before="20" w:after="40"/>
              <w:jc w:val="center"/>
            </w:pPr>
            <w:r>
              <w:t>1</w:t>
            </w:r>
          </w:p>
        </w:tc>
      </w:tr>
      <w:tr w:rsidR="001023F7" w:rsidRPr="007C2158" w14:paraId="1BE423E1" w14:textId="77777777" w:rsidTr="00F3309A">
        <w:trPr>
          <w:cantSplit/>
        </w:trPr>
        <w:tc>
          <w:tcPr>
            <w:tcW w:w="7285" w:type="dxa"/>
          </w:tcPr>
          <w:p w14:paraId="48752602" w14:textId="69E932AA" w:rsidR="001023F7" w:rsidRPr="00973A2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512" w:author="Guruvareddiar, Palanivel" w:date="2018-04-14T11:23:00Z">
              <w:r w:rsidRPr="00973A23" w:rsidDel="008D3FFA">
                <w:rPr>
                  <w:bCs/>
                  <w:noProof/>
                </w:rPr>
                <w:delText>object_tracking</w:delText>
              </w:r>
            </w:del>
            <w:ins w:id="2513" w:author="Guruvareddiar, Palanivel" w:date="2018-04-16T10:10:00Z">
              <w:r w:rsidR="003F107F">
                <w:rPr>
                  <w:bCs/>
                  <w:noProof/>
                </w:rPr>
                <w:t>ar</w:t>
              </w:r>
            </w:ins>
            <w:r w:rsidRPr="00973A23">
              <w:rPr>
                <w:bCs/>
                <w:noProof/>
              </w:rPr>
              <w:t>_</w:t>
            </w:r>
            <w:del w:id="2514" w:author="Guruvareddiar, Palanivel" w:date="2018-04-14T15:21:00Z">
              <w:r w:rsidRPr="00973A23" w:rsidDel="00A57EA3">
                <w:rPr>
                  <w:bCs/>
                  <w:noProof/>
                </w:rPr>
                <w:delText>item</w:delText>
              </w:r>
            </w:del>
            <w:ins w:id="2515" w:author="Guruvareddiar, Palanivel" w:date="2018-04-14T15:21:00Z">
              <w:r w:rsidR="00A57EA3">
                <w:rPr>
                  <w:bCs/>
                  <w:noProof/>
                </w:rPr>
                <w:t>object</w:t>
              </w:r>
            </w:ins>
            <w:r w:rsidRPr="00973A23">
              <w:rPr>
                <w:bCs/>
                <w:noProof/>
              </w:rPr>
              <w:t>_label_idc</w:t>
            </w:r>
            <w:del w:id="2516" w:author="Jill Boyce" w:date="2018-04-16T20:48:00Z">
              <w:r w:rsidDel="00614EEC">
                <w:rPr>
                  <w:bCs/>
                  <w:noProof/>
                </w:rPr>
                <w:delText>[</w:delText>
              </w:r>
              <w:r w:rsidRPr="007A04B2" w:rsidDel="00614EEC">
                <w:rPr>
                  <w:noProof/>
                </w:rPr>
                <w:delText xml:space="preserve"> </w:delText>
              </w:r>
            </w:del>
            <w:ins w:id="2517" w:author="Jill Boyce" w:date="2018-04-16T20:48:00Z">
              <w:r w:rsidR="00614EEC">
                <w:rPr>
                  <w:bCs/>
                  <w:noProof/>
                </w:rPr>
                <w:t xml:space="preserve">[ </w:t>
              </w:r>
            </w:ins>
            <w:r>
              <w:rPr>
                <w:bCs/>
                <w:noProof/>
              </w:rPr>
              <w:t>0</w:t>
            </w:r>
            <w:del w:id="2518" w:author="Jill Boyce" w:date="2018-04-16T20:48:00Z">
              <w:r w:rsidRPr="007A04B2" w:rsidDel="00614EEC">
                <w:rPr>
                  <w:bCs/>
                </w:rPr>
                <w:delText> </w:delText>
              </w:r>
              <w:r w:rsidRPr="007A04B2" w:rsidDel="00614EEC">
                <w:rPr>
                  <w:noProof/>
                </w:rPr>
                <w:delText>]</w:delText>
              </w:r>
            </w:del>
            <w:ins w:id="2519" w:author="Jill Boyce" w:date="2018-04-16T20:48:00Z">
              <w:r w:rsidR="00614EEC">
                <w:rPr>
                  <w:bCs/>
                </w:rPr>
                <w:t xml:space="preserve"> ]</w:t>
              </w:r>
            </w:ins>
          </w:p>
        </w:tc>
        <w:tc>
          <w:tcPr>
            <w:tcW w:w="2160" w:type="dxa"/>
          </w:tcPr>
          <w:p w14:paraId="513FE940" w14:textId="77777777" w:rsidR="001023F7" w:rsidRPr="007C2158" w:rsidRDefault="001023F7" w:rsidP="00F3309A">
            <w:pPr>
              <w:keepNext/>
              <w:keepLines/>
              <w:spacing w:before="20" w:after="40"/>
              <w:jc w:val="center"/>
              <w:rPr>
                <w:bCs/>
                <w:noProof/>
              </w:rPr>
            </w:pPr>
            <w:r>
              <w:t>0</w:t>
            </w:r>
          </w:p>
        </w:tc>
      </w:tr>
      <w:tr w:rsidR="001023F7" w:rsidRPr="007C2158" w14:paraId="3AB2475C" w14:textId="77777777" w:rsidTr="00F3309A">
        <w:trPr>
          <w:cantSplit/>
        </w:trPr>
        <w:tc>
          <w:tcPr>
            <w:tcW w:w="7285" w:type="dxa"/>
          </w:tcPr>
          <w:p w14:paraId="1A412A3C" w14:textId="32499D84" w:rsidR="001023F7" w:rsidRPr="007C2158"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520" w:author="Guruvareddiar, Palanivel" w:date="2018-04-14T11:23:00Z">
              <w:r w:rsidRPr="00343B63" w:rsidDel="008D3FFA">
                <w:rPr>
                  <w:bCs/>
                  <w:noProof/>
                </w:rPr>
                <w:delText>object_tracking</w:delText>
              </w:r>
            </w:del>
            <w:ins w:id="2521" w:author="Guruvareddiar, Palanivel" w:date="2018-04-16T10:10:00Z">
              <w:r w:rsidR="003F107F">
                <w:rPr>
                  <w:bCs/>
                  <w:noProof/>
                </w:rPr>
                <w:t>ar</w:t>
              </w:r>
            </w:ins>
            <w:r w:rsidRPr="00343B63">
              <w:rPr>
                <w:bCs/>
                <w:noProof/>
              </w:rPr>
              <w:t>_</w:t>
            </w:r>
            <w:del w:id="2522" w:author="Guruvareddiar, Palanivel" w:date="2018-04-14T15:21:00Z">
              <w:r w:rsidRPr="00343B63" w:rsidDel="00A57EA3">
                <w:rPr>
                  <w:bCs/>
                  <w:noProof/>
                </w:rPr>
                <w:delText>item</w:delText>
              </w:r>
            </w:del>
            <w:ins w:id="2523" w:author="Guruvareddiar, Palanivel" w:date="2018-04-14T15:21:00Z">
              <w:r w:rsidR="00A57EA3">
                <w:rPr>
                  <w:bCs/>
                  <w:noProof/>
                </w:rPr>
                <w:t>object</w:t>
              </w:r>
            </w:ins>
            <w:r w:rsidRPr="00343B63">
              <w:rPr>
                <w:bCs/>
                <w:noProof/>
              </w:rPr>
              <w:t>_label_idc</w:t>
            </w:r>
            <w:del w:id="2524" w:author="Jill Boyce" w:date="2018-04-16T20:48:00Z">
              <w:r w:rsidDel="00614EEC">
                <w:rPr>
                  <w:bCs/>
                  <w:noProof/>
                </w:rPr>
                <w:delText>[</w:delText>
              </w:r>
              <w:r w:rsidRPr="007A04B2" w:rsidDel="00614EEC">
                <w:rPr>
                  <w:noProof/>
                </w:rPr>
                <w:delText xml:space="preserve"> </w:delText>
              </w:r>
            </w:del>
            <w:ins w:id="2525" w:author="Jill Boyce" w:date="2018-04-16T20:48:00Z">
              <w:r w:rsidR="00614EEC">
                <w:rPr>
                  <w:bCs/>
                  <w:noProof/>
                </w:rPr>
                <w:t xml:space="preserve">[ </w:t>
              </w:r>
            </w:ins>
            <w:r>
              <w:rPr>
                <w:noProof/>
              </w:rPr>
              <w:t>1</w:t>
            </w:r>
            <w:del w:id="2526" w:author="Jill Boyce" w:date="2018-04-16T20:48:00Z">
              <w:r w:rsidRPr="007A04B2" w:rsidDel="00614EEC">
                <w:rPr>
                  <w:bCs/>
                </w:rPr>
                <w:delText> </w:delText>
              </w:r>
              <w:r w:rsidRPr="007A04B2" w:rsidDel="00614EEC">
                <w:rPr>
                  <w:noProof/>
                </w:rPr>
                <w:delText>]</w:delText>
              </w:r>
            </w:del>
            <w:ins w:id="2527" w:author="Jill Boyce" w:date="2018-04-16T20:48:00Z">
              <w:r w:rsidR="00614EEC">
                <w:rPr>
                  <w:bCs/>
                </w:rPr>
                <w:t xml:space="preserve"> ]</w:t>
              </w:r>
            </w:ins>
          </w:p>
        </w:tc>
        <w:tc>
          <w:tcPr>
            <w:tcW w:w="2160" w:type="dxa"/>
          </w:tcPr>
          <w:p w14:paraId="50FDFBD0" w14:textId="77777777" w:rsidR="001023F7" w:rsidRPr="007C2158" w:rsidRDefault="001023F7" w:rsidP="00F3309A">
            <w:pPr>
              <w:keepNext/>
              <w:keepLines/>
              <w:spacing w:before="20" w:after="40"/>
              <w:jc w:val="center"/>
              <w:rPr>
                <w:bCs/>
                <w:noProof/>
              </w:rPr>
            </w:pPr>
            <w:r>
              <w:t>1</w:t>
            </w:r>
          </w:p>
        </w:tc>
      </w:tr>
      <w:tr w:rsidR="001023F7" w:rsidRPr="007C2158" w14:paraId="7BE8FCE9" w14:textId="77777777" w:rsidTr="00F3309A">
        <w:trPr>
          <w:cantSplit/>
        </w:trPr>
        <w:tc>
          <w:tcPr>
            <w:tcW w:w="7285" w:type="dxa"/>
          </w:tcPr>
          <w:p w14:paraId="6468645E" w14:textId="4D2CB129" w:rsidR="001023F7" w:rsidRPr="00973A2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528" w:author="Guruvareddiar, Palanivel" w:date="2018-04-14T11:23:00Z">
              <w:r w:rsidRPr="00973A23" w:rsidDel="008D3FFA">
                <w:rPr>
                  <w:bCs/>
                  <w:noProof/>
                </w:rPr>
                <w:delText>o</w:delText>
              </w:r>
              <w:r w:rsidRPr="00973A23" w:rsidDel="008D3FFA">
                <w:rPr>
                  <w:noProof/>
                </w:rPr>
                <w:delText>bject_tracking</w:delText>
              </w:r>
            </w:del>
            <w:ins w:id="2529" w:author="Guruvareddiar, Palanivel" w:date="2018-04-16T10:10:00Z">
              <w:r w:rsidR="003F107F">
                <w:rPr>
                  <w:bCs/>
                  <w:noProof/>
                </w:rPr>
                <w:t>ar</w:t>
              </w:r>
            </w:ins>
            <w:r w:rsidRPr="00973A23">
              <w:rPr>
                <w:noProof/>
              </w:rPr>
              <w:t>_</w:t>
            </w:r>
            <w:del w:id="2530" w:author="Guruvareddiar, Palanivel" w:date="2018-04-14T15:21:00Z">
              <w:r w:rsidRPr="00973A23" w:rsidDel="00A57EA3">
                <w:rPr>
                  <w:bCs/>
                  <w:noProof/>
                </w:rPr>
                <w:delText>item</w:delText>
              </w:r>
            </w:del>
            <w:ins w:id="2531" w:author="Guruvareddiar, Palanivel" w:date="2018-04-14T15:21:00Z">
              <w:r w:rsidR="00A57EA3">
                <w:rPr>
                  <w:bCs/>
                  <w:noProof/>
                </w:rPr>
                <w:t>object</w:t>
              </w:r>
            </w:ins>
            <w:r w:rsidRPr="00973A23">
              <w:rPr>
                <w:bCs/>
                <w:noProof/>
              </w:rPr>
              <w:t>_to</w:t>
            </w:r>
            <w:r>
              <w:rPr>
                <w:bCs/>
                <w:noProof/>
              </w:rPr>
              <w:t xml:space="preserve">p, </w:t>
            </w:r>
            <w:r>
              <w:rPr>
                <w:bCs/>
              </w:rPr>
              <w:t>left, width, height</w:t>
            </w:r>
            <w:del w:id="2532" w:author="Jill Boyce" w:date="2018-04-16T20:48:00Z">
              <w:r w:rsidDel="00614EEC">
                <w:rPr>
                  <w:bCs/>
                </w:rPr>
                <w:delText xml:space="preserve">[ </w:delText>
              </w:r>
            </w:del>
            <w:ins w:id="2533" w:author="Jill Boyce" w:date="2018-04-16T20:48:00Z">
              <w:r w:rsidR="00614EEC">
                <w:rPr>
                  <w:bCs/>
                </w:rPr>
                <w:t xml:space="preserve">[ </w:t>
              </w:r>
            </w:ins>
            <w:r>
              <w:rPr>
                <w:bCs/>
              </w:rPr>
              <w:t>0</w:t>
            </w:r>
            <w:del w:id="2534" w:author="Jill Boyce" w:date="2018-04-16T20:48:00Z">
              <w:r w:rsidDel="00614EEC">
                <w:rPr>
                  <w:bCs/>
                </w:rPr>
                <w:delText xml:space="preserve"> ]</w:delText>
              </w:r>
            </w:del>
            <w:ins w:id="2535" w:author="Jill Boyce" w:date="2018-04-16T20:48:00Z">
              <w:r w:rsidR="00614EEC">
                <w:rPr>
                  <w:bCs/>
                </w:rPr>
                <w:t xml:space="preserve"> ]</w:t>
              </w:r>
            </w:ins>
          </w:p>
        </w:tc>
        <w:tc>
          <w:tcPr>
            <w:tcW w:w="2160" w:type="dxa"/>
          </w:tcPr>
          <w:p w14:paraId="13DF6316" w14:textId="77777777" w:rsidR="001023F7" w:rsidRPr="007C2158" w:rsidRDefault="001023F7" w:rsidP="00F3309A">
            <w:pPr>
              <w:keepNext/>
              <w:keepLines/>
              <w:spacing w:before="20" w:after="40"/>
              <w:jc w:val="center"/>
            </w:pPr>
            <w:r>
              <w:t>BB_A</w:t>
            </w:r>
          </w:p>
        </w:tc>
      </w:tr>
      <w:tr w:rsidR="001023F7" w:rsidRPr="007C2158" w14:paraId="22D2BD62" w14:textId="77777777" w:rsidTr="00F3309A">
        <w:trPr>
          <w:cantSplit/>
        </w:trPr>
        <w:tc>
          <w:tcPr>
            <w:tcW w:w="7285" w:type="dxa"/>
          </w:tcPr>
          <w:p w14:paraId="343B6025" w14:textId="4695546D" w:rsidR="001023F7" w:rsidRPr="007C2158"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rPr>
            </w:pPr>
            <w:del w:id="2536" w:author="Guruvareddiar, Palanivel" w:date="2018-04-14T11:23:00Z">
              <w:r w:rsidRPr="00343B63" w:rsidDel="008D3FFA">
                <w:rPr>
                  <w:bCs/>
                  <w:noProof/>
                </w:rPr>
                <w:delText>o</w:delText>
              </w:r>
              <w:r w:rsidRPr="00343B63" w:rsidDel="008D3FFA">
                <w:rPr>
                  <w:noProof/>
                </w:rPr>
                <w:delText>bject_tracking</w:delText>
              </w:r>
            </w:del>
            <w:ins w:id="2537" w:author="Guruvareddiar, Palanivel" w:date="2018-04-16T10:10:00Z">
              <w:r w:rsidR="003F107F">
                <w:rPr>
                  <w:bCs/>
                  <w:noProof/>
                </w:rPr>
                <w:t>ar</w:t>
              </w:r>
            </w:ins>
            <w:r w:rsidRPr="00343B63">
              <w:rPr>
                <w:noProof/>
              </w:rPr>
              <w:t>_</w:t>
            </w:r>
            <w:del w:id="2538" w:author="Guruvareddiar, Palanivel" w:date="2018-04-14T15:21:00Z">
              <w:r w:rsidDel="00A57EA3">
                <w:rPr>
                  <w:bCs/>
                  <w:noProof/>
                </w:rPr>
                <w:delText>item</w:delText>
              </w:r>
            </w:del>
            <w:ins w:id="2539" w:author="Guruvareddiar, Palanivel" w:date="2018-04-14T15:21:00Z">
              <w:r w:rsidR="00A57EA3">
                <w:rPr>
                  <w:bCs/>
                  <w:noProof/>
                </w:rPr>
                <w:t>object</w:t>
              </w:r>
            </w:ins>
            <w:r>
              <w:rPr>
                <w:bCs/>
                <w:noProof/>
              </w:rPr>
              <w:t xml:space="preserve">_top, </w:t>
            </w:r>
            <w:r>
              <w:rPr>
                <w:bCs/>
              </w:rPr>
              <w:t>left, width, height</w:t>
            </w:r>
            <w:del w:id="2540" w:author="Jill Boyce" w:date="2018-04-16T20:48:00Z">
              <w:r w:rsidDel="00614EEC">
                <w:rPr>
                  <w:bCs/>
                </w:rPr>
                <w:delText xml:space="preserve">[ </w:delText>
              </w:r>
            </w:del>
            <w:ins w:id="2541" w:author="Jill Boyce" w:date="2018-04-16T20:48:00Z">
              <w:r w:rsidR="00614EEC">
                <w:rPr>
                  <w:bCs/>
                </w:rPr>
                <w:t xml:space="preserve">[ </w:t>
              </w:r>
            </w:ins>
            <w:r>
              <w:rPr>
                <w:bCs/>
              </w:rPr>
              <w:t>1</w:t>
            </w:r>
            <w:del w:id="2542" w:author="Jill Boyce" w:date="2018-04-16T20:48:00Z">
              <w:r w:rsidDel="00614EEC">
                <w:rPr>
                  <w:bCs/>
                </w:rPr>
                <w:delText xml:space="preserve"> ]</w:delText>
              </w:r>
            </w:del>
            <w:ins w:id="2543" w:author="Jill Boyce" w:date="2018-04-16T20:48:00Z">
              <w:r w:rsidR="00614EEC">
                <w:rPr>
                  <w:bCs/>
                </w:rPr>
                <w:t xml:space="preserve"> ]</w:t>
              </w:r>
            </w:ins>
          </w:p>
        </w:tc>
        <w:tc>
          <w:tcPr>
            <w:tcW w:w="2160" w:type="dxa"/>
          </w:tcPr>
          <w:p w14:paraId="64E43BB0" w14:textId="77777777" w:rsidR="001023F7" w:rsidRPr="007C2158" w:rsidRDefault="001023F7" w:rsidP="00F3309A">
            <w:pPr>
              <w:keepNext/>
              <w:keepLines/>
              <w:spacing w:before="20" w:after="40"/>
              <w:jc w:val="center"/>
              <w:rPr>
                <w:bCs/>
                <w:noProof/>
              </w:rPr>
            </w:pPr>
            <w:r>
              <w:t>BB_B</w:t>
            </w:r>
          </w:p>
        </w:tc>
      </w:tr>
    </w:tbl>
    <w:p w14:paraId="09B82867" w14:textId="12695576" w:rsidR="001023F7" w:rsidRDefault="001023F7" w:rsidP="001023F7">
      <w:pPr>
        <w:pStyle w:val="Heading2"/>
        <w:rPr>
          <w:noProof/>
          <w:sz w:val="24"/>
          <w:szCs w:val="24"/>
        </w:rPr>
      </w:pPr>
      <w:r w:rsidRPr="001023F7">
        <w:t>Picture 1</w:t>
      </w:r>
    </w:p>
    <w:p w14:paraId="78F2BC0D" w14:textId="396F052E" w:rsidR="001023F7" w:rsidRDefault="001023F7" w:rsidP="001023F7">
      <w:pPr>
        <w:rPr>
          <w:bCs/>
          <w:noProof/>
          <w:sz w:val="24"/>
          <w:szCs w:val="24"/>
        </w:rPr>
      </w:pPr>
      <w:r>
        <w:rPr>
          <w:bCs/>
          <w:noProof/>
          <w:sz w:val="24"/>
          <w:szCs w:val="24"/>
        </w:rPr>
        <w:t>At picture 1, the car (</w:t>
      </w:r>
      <w:del w:id="2544" w:author="Guruvareddiar, Palanivel" w:date="2018-04-14T15:21:00Z">
        <w:r w:rsidDel="00A57EA3">
          <w:rPr>
            <w:bCs/>
            <w:noProof/>
            <w:sz w:val="24"/>
            <w:szCs w:val="24"/>
          </w:rPr>
          <w:delText>item</w:delText>
        </w:r>
      </w:del>
      <w:ins w:id="2545" w:author="Guruvareddiar, Palanivel" w:date="2018-04-14T15:21:00Z">
        <w:r w:rsidR="00A57EA3">
          <w:rPr>
            <w:bCs/>
            <w:noProof/>
            <w:sz w:val="24"/>
            <w:szCs w:val="24"/>
          </w:rPr>
          <w:t>object</w:t>
        </w:r>
      </w:ins>
      <w:r>
        <w:rPr>
          <w:bCs/>
          <w:noProof/>
          <w:sz w:val="24"/>
          <w:szCs w:val="24"/>
        </w:rPr>
        <w:t xml:space="preserve"> 0) stayed in the same position and the person (</w:t>
      </w:r>
      <w:del w:id="2546" w:author="Guruvareddiar, Palanivel" w:date="2018-04-14T15:21:00Z">
        <w:r w:rsidDel="00A57EA3">
          <w:rPr>
            <w:bCs/>
            <w:noProof/>
            <w:sz w:val="24"/>
            <w:szCs w:val="24"/>
          </w:rPr>
          <w:delText>item</w:delText>
        </w:r>
      </w:del>
      <w:ins w:id="2547" w:author="Guruvareddiar, Palanivel" w:date="2018-04-14T15:21:00Z">
        <w:r w:rsidR="00A57EA3">
          <w:rPr>
            <w:bCs/>
            <w:noProof/>
            <w:sz w:val="24"/>
            <w:szCs w:val="24"/>
          </w:rPr>
          <w:t>object</w:t>
        </w:r>
      </w:ins>
      <w:r>
        <w:rPr>
          <w:bCs/>
          <w:noProof/>
          <w:sz w:val="24"/>
          <w:szCs w:val="24"/>
        </w:rPr>
        <w:t xml:space="preserve"> 1) moved to a new position</w:t>
      </w:r>
    </w:p>
    <w:p w14:paraId="13252740" w14:textId="77777777" w:rsidR="001023F7" w:rsidRDefault="001023F7" w:rsidP="001023F7">
      <w:pPr>
        <w:rPr>
          <w:bCs/>
          <w:noProof/>
          <w:sz w:val="24"/>
          <w:szCs w:val="24"/>
        </w:rPr>
      </w:pPr>
      <w:r>
        <w:rPr>
          <w:bCs/>
          <w:noProof/>
          <w:sz w:val="24"/>
          <w:szCs w:val="24"/>
        </w:rPr>
        <w:t>Pic 1 key syntax:</w:t>
      </w:r>
    </w:p>
    <w:tbl>
      <w:tblPr>
        <w:tblpPr w:leftFromText="180" w:rightFromText="180" w:vertAnchor="text" w:horzAnchor="margin" w:tblpY="432"/>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5"/>
        <w:gridCol w:w="2160"/>
      </w:tblGrid>
      <w:tr w:rsidR="001023F7" w:rsidRPr="007C2158" w14:paraId="247B080C" w14:textId="77777777" w:rsidTr="00F3309A">
        <w:trPr>
          <w:cantSplit/>
        </w:trPr>
        <w:tc>
          <w:tcPr>
            <w:tcW w:w="7285" w:type="dxa"/>
          </w:tcPr>
          <w:p w14:paraId="135F84B7" w14:textId="51CD5660"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548" w:author="Guruvareddiar, Palanivel" w:date="2018-04-14T11:23:00Z">
              <w:r w:rsidRPr="00343B63" w:rsidDel="008D3FFA">
                <w:rPr>
                  <w:noProof/>
                </w:rPr>
                <w:delText>object_tracking</w:delText>
              </w:r>
            </w:del>
            <w:ins w:id="2549" w:author="Guruvareddiar, Palanivel" w:date="2018-04-16T10:10:00Z">
              <w:r w:rsidR="003F107F">
                <w:rPr>
                  <w:noProof/>
                </w:rPr>
                <w:t>ar</w:t>
              </w:r>
            </w:ins>
            <w:r w:rsidRPr="00343B63">
              <w:rPr>
                <w:noProof/>
              </w:rPr>
              <w:t>_</w:t>
            </w:r>
            <w:del w:id="2550" w:author="Guruvareddiar, Palanivel" w:date="2018-04-14T15:21:00Z">
              <w:r w:rsidRPr="00343B63" w:rsidDel="00A57EA3">
                <w:rPr>
                  <w:noProof/>
                </w:rPr>
                <w:delText>item</w:delText>
              </w:r>
            </w:del>
            <w:ins w:id="2551" w:author="Guruvareddiar, Palanivel" w:date="2018-04-14T15:21:00Z">
              <w:r w:rsidR="00A57EA3">
                <w:rPr>
                  <w:noProof/>
                </w:rPr>
                <w:t>object</w:t>
              </w:r>
            </w:ins>
            <w:r w:rsidRPr="00343B63">
              <w:rPr>
                <w:noProof/>
              </w:rPr>
              <w:t>_label_present_flag</w:t>
            </w:r>
          </w:p>
        </w:tc>
        <w:tc>
          <w:tcPr>
            <w:tcW w:w="2160" w:type="dxa"/>
          </w:tcPr>
          <w:p w14:paraId="52731860" w14:textId="77777777" w:rsidR="001023F7" w:rsidRDefault="001023F7" w:rsidP="00F3309A">
            <w:pPr>
              <w:keepNext/>
              <w:keepLines/>
              <w:spacing w:before="20" w:after="40"/>
              <w:jc w:val="center"/>
            </w:pPr>
            <w:r>
              <w:t>1</w:t>
            </w:r>
          </w:p>
        </w:tc>
      </w:tr>
      <w:tr w:rsidR="001023F7" w:rsidRPr="007C2158" w14:paraId="3580CF7D" w14:textId="77777777" w:rsidTr="00F3309A">
        <w:trPr>
          <w:cantSplit/>
        </w:trPr>
        <w:tc>
          <w:tcPr>
            <w:tcW w:w="7285" w:type="dxa"/>
          </w:tcPr>
          <w:p w14:paraId="1EF080CA" w14:textId="7E51F1A1" w:rsidR="001023F7" w:rsidRPr="007A04B2"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552" w:author="Guruvareddiar, Palanivel" w:date="2018-04-14T11:23:00Z">
              <w:r w:rsidRPr="00343B63" w:rsidDel="008D3FFA">
                <w:rPr>
                  <w:noProof/>
                </w:rPr>
                <w:delText>object_tracking</w:delText>
              </w:r>
            </w:del>
            <w:ins w:id="2553" w:author="Guruvareddiar, Palanivel" w:date="2018-04-16T10:10:00Z">
              <w:r w:rsidR="003F107F">
                <w:rPr>
                  <w:noProof/>
                </w:rPr>
                <w:t>ar</w:t>
              </w:r>
            </w:ins>
            <w:r w:rsidRPr="00343B63">
              <w:rPr>
                <w:bCs/>
              </w:rPr>
              <w:t>_</w:t>
            </w:r>
            <w:proofErr w:type="spellStart"/>
            <w:r w:rsidRPr="00343B63">
              <w:rPr>
                <w:bCs/>
              </w:rPr>
              <w:t>num_</w:t>
            </w:r>
            <w:r>
              <w:rPr>
                <w:bCs/>
              </w:rPr>
              <w:t>new_labels</w:t>
            </w:r>
            <w:proofErr w:type="spellEnd"/>
          </w:p>
        </w:tc>
        <w:tc>
          <w:tcPr>
            <w:tcW w:w="2160" w:type="dxa"/>
          </w:tcPr>
          <w:p w14:paraId="0B89835A" w14:textId="77777777" w:rsidR="001023F7" w:rsidRPr="007C2158" w:rsidRDefault="001023F7" w:rsidP="00F3309A">
            <w:pPr>
              <w:keepNext/>
              <w:keepLines/>
              <w:spacing w:before="20" w:after="40"/>
              <w:jc w:val="center"/>
              <w:rPr>
                <w:bCs/>
                <w:noProof/>
              </w:rPr>
            </w:pPr>
            <w:r>
              <w:t>0</w:t>
            </w:r>
          </w:p>
        </w:tc>
      </w:tr>
      <w:tr w:rsidR="001023F7" w:rsidRPr="007C2158" w14:paraId="24A645F8" w14:textId="77777777" w:rsidTr="00F3309A">
        <w:trPr>
          <w:cantSplit/>
        </w:trPr>
        <w:tc>
          <w:tcPr>
            <w:tcW w:w="7285" w:type="dxa"/>
          </w:tcPr>
          <w:p w14:paraId="29A4C64D" w14:textId="74908919"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554" w:author="Guruvareddiar, Palanivel" w:date="2018-04-14T11:23:00Z">
              <w:r w:rsidRPr="00343B63" w:rsidDel="008D3FFA">
                <w:rPr>
                  <w:noProof/>
                </w:rPr>
                <w:delText>object_tracking</w:delText>
              </w:r>
            </w:del>
            <w:ins w:id="2555" w:author="Guruvareddiar, Palanivel" w:date="2018-04-16T10:10:00Z">
              <w:r w:rsidR="003F107F">
                <w:rPr>
                  <w:noProof/>
                </w:rPr>
                <w:t>ar</w:t>
              </w:r>
            </w:ins>
            <w:r w:rsidRPr="00343B63">
              <w:rPr>
                <w:bCs/>
              </w:rPr>
              <w:t>_num_</w:t>
            </w:r>
            <w:del w:id="2556" w:author="Guruvareddiar, Palanivel" w:date="2018-04-14T15:21:00Z">
              <w:r w:rsidRPr="00343B63" w:rsidDel="00A57EA3">
                <w:rPr>
                  <w:bCs/>
                </w:rPr>
                <w:delText>item</w:delText>
              </w:r>
            </w:del>
            <w:ins w:id="2557" w:author="Guruvareddiar, Palanivel" w:date="2018-04-14T15:21:00Z">
              <w:r w:rsidR="00A57EA3">
                <w:rPr>
                  <w:bCs/>
                </w:rPr>
                <w:t>object</w:t>
              </w:r>
            </w:ins>
            <w:r w:rsidRPr="00343B63">
              <w:rPr>
                <w:bCs/>
              </w:rPr>
              <w:t>s_minus1</w:t>
            </w:r>
          </w:p>
        </w:tc>
        <w:tc>
          <w:tcPr>
            <w:tcW w:w="2160" w:type="dxa"/>
          </w:tcPr>
          <w:p w14:paraId="31585449" w14:textId="77777777" w:rsidR="001023F7" w:rsidRPr="007C2158" w:rsidRDefault="001023F7" w:rsidP="00F3309A">
            <w:pPr>
              <w:keepNext/>
              <w:keepLines/>
              <w:spacing w:before="20" w:after="40"/>
              <w:jc w:val="center"/>
              <w:rPr>
                <w:rFonts w:eastAsia="Malgun Gothic"/>
                <w:bCs/>
              </w:rPr>
            </w:pPr>
            <w:r>
              <w:t>1</w:t>
            </w:r>
          </w:p>
        </w:tc>
      </w:tr>
      <w:tr w:rsidR="001023F7" w:rsidRPr="007C2158" w14:paraId="6F158CAF" w14:textId="77777777" w:rsidTr="00F3309A">
        <w:trPr>
          <w:cantSplit/>
        </w:trPr>
        <w:tc>
          <w:tcPr>
            <w:tcW w:w="7285" w:type="dxa"/>
          </w:tcPr>
          <w:p w14:paraId="19D6FF95" w14:textId="69D4ADF7"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558" w:author="Guruvareddiar, Palanivel" w:date="2018-04-14T11:23:00Z">
              <w:r w:rsidRPr="00343B63" w:rsidDel="008D3FFA">
                <w:rPr>
                  <w:bCs/>
                  <w:noProof/>
                </w:rPr>
                <w:delText>object_tracking</w:delText>
              </w:r>
            </w:del>
            <w:ins w:id="2559" w:author="Guruvareddiar, Palanivel" w:date="2018-04-16T10:11:00Z">
              <w:r w:rsidR="003F107F">
                <w:rPr>
                  <w:bCs/>
                  <w:noProof/>
                </w:rPr>
                <w:t>ar</w:t>
              </w:r>
            </w:ins>
            <w:r w:rsidRPr="00343B63">
              <w:rPr>
                <w:bCs/>
                <w:noProof/>
              </w:rPr>
              <w:t>_</w:t>
            </w:r>
            <w:del w:id="2560" w:author="Guruvareddiar, Palanivel" w:date="2018-04-14T15:21:00Z">
              <w:r w:rsidRPr="00343B63" w:rsidDel="00A57EA3">
                <w:rPr>
                  <w:bCs/>
                  <w:noProof/>
                </w:rPr>
                <w:delText>item</w:delText>
              </w:r>
            </w:del>
            <w:ins w:id="2561" w:author="Guruvareddiar, Palanivel" w:date="2018-04-14T15:21:00Z">
              <w:r w:rsidR="00A57EA3">
                <w:rPr>
                  <w:bCs/>
                  <w:noProof/>
                </w:rPr>
                <w:t>object</w:t>
              </w:r>
            </w:ins>
            <w:r w:rsidRPr="00343B63">
              <w:rPr>
                <w:bCs/>
                <w:noProof/>
              </w:rPr>
              <w:t>_idx</w:t>
            </w:r>
            <w:del w:id="2562" w:author="Jill Boyce" w:date="2018-04-16T20:48:00Z">
              <w:r w:rsidDel="00614EEC">
                <w:rPr>
                  <w:bCs/>
                  <w:noProof/>
                </w:rPr>
                <w:delText>[</w:delText>
              </w:r>
              <w:r w:rsidDel="00614EEC">
                <w:rPr>
                  <w:noProof/>
                </w:rPr>
                <w:delText xml:space="preserve"> </w:delText>
              </w:r>
            </w:del>
            <w:ins w:id="2563" w:author="Jill Boyce" w:date="2018-04-16T20:48:00Z">
              <w:r w:rsidR="00614EEC">
                <w:rPr>
                  <w:bCs/>
                  <w:noProof/>
                </w:rPr>
                <w:t xml:space="preserve">[ </w:t>
              </w:r>
            </w:ins>
            <w:r>
              <w:rPr>
                <w:noProof/>
              </w:rPr>
              <w:t>0</w:t>
            </w:r>
            <w:del w:id="2564" w:author="Jill Boyce" w:date="2018-04-16T20:48:00Z">
              <w:r w:rsidRPr="007A04B2" w:rsidDel="00614EEC">
                <w:rPr>
                  <w:noProof/>
                </w:rPr>
                <w:delText xml:space="preserve"> ]</w:delText>
              </w:r>
            </w:del>
            <w:ins w:id="2565" w:author="Jill Boyce" w:date="2018-04-16T20:48:00Z">
              <w:r w:rsidR="00614EEC">
                <w:rPr>
                  <w:noProof/>
                </w:rPr>
                <w:t xml:space="preserve"> ]</w:t>
              </w:r>
            </w:ins>
          </w:p>
        </w:tc>
        <w:tc>
          <w:tcPr>
            <w:tcW w:w="2160" w:type="dxa"/>
          </w:tcPr>
          <w:p w14:paraId="6817AB5A" w14:textId="77777777" w:rsidR="001023F7" w:rsidRPr="007C2158" w:rsidRDefault="001023F7" w:rsidP="00F3309A">
            <w:pPr>
              <w:keepNext/>
              <w:keepLines/>
              <w:spacing w:before="20" w:after="40"/>
              <w:jc w:val="center"/>
              <w:rPr>
                <w:bCs/>
                <w:noProof/>
              </w:rPr>
            </w:pPr>
            <w:r>
              <w:rPr>
                <w:bCs/>
                <w:noProof/>
              </w:rPr>
              <w:t>0</w:t>
            </w:r>
          </w:p>
        </w:tc>
      </w:tr>
      <w:tr w:rsidR="001023F7" w:rsidRPr="007C2158" w14:paraId="0C763DCE" w14:textId="77777777" w:rsidTr="00F3309A">
        <w:trPr>
          <w:cantSplit/>
        </w:trPr>
        <w:tc>
          <w:tcPr>
            <w:tcW w:w="7285" w:type="dxa"/>
          </w:tcPr>
          <w:p w14:paraId="28C3127B" w14:textId="1F22CACD"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566" w:author="Guruvareddiar, Palanivel" w:date="2018-04-14T11:23:00Z">
              <w:r w:rsidDel="008D3FFA">
                <w:rPr>
                  <w:bCs/>
                  <w:noProof/>
                </w:rPr>
                <w:delText>o</w:delText>
              </w:r>
              <w:r w:rsidRPr="00343B63" w:rsidDel="008D3FFA">
                <w:rPr>
                  <w:bCs/>
                  <w:noProof/>
                </w:rPr>
                <w:delText>bject_tracking</w:delText>
              </w:r>
            </w:del>
            <w:ins w:id="2567" w:author="Guruvareddiar, Palanivel" w:date="2018-04-16T10:11:00Z">
              <w:r w:rsidR="003F107F">
                <w:rPr>
                  <w:bCs/>
                  <w:noProof/>
                </w:rPr>
                <w:t>ar</w:t>
              </w:r>
            </w:ins>
            <w:r w:rsidRPr="00343B63">
              <w:rPr>
                <w:noProof/>
              </w:rPr>
              <w:t>_new_</w:t>
            </w:r>
            <w:del w:id="2568" w:author="Guruvareddiar, Palanivel" w:date="2018-04-14T15:21:00Z">
              <w:r w:rsidRPr="00343B63" w:rsidDel="00A57EA3">
                <w:rPr>
                  <w:noProof/>
                </w:rPr>
                <w:delText>item</w:delText>
              </w:r>
            </w:del>
            <w:ins w:id="2569" w:author="Guruvareddiar, Palanivel" w:date="2018-04-14T15:21:00Z">
              <w:r w:rsidR="00A57EA3">
                <w:rPr>
                  <w:noProof/>
                </w:rPr>
                <w:t>object</w:t>
              </w:r>
            </w:ins>
            <w:r w:rsidRPr="00343B63">
              <w:rPr>
                <w:noProof/>
              </w:rPr>
              <w:t>_flag</w:t>
            </w:r>
            <w:del w:id="2570" w:author="Jill Boyce" w:date="2018-04-16T20:48:00Z">
              <w:r w:rsidDel="00614EEC">
                <w:rPr>
                  <w:noProof/>
                </w:rPr>
                <w:delText>[</w:delText>
              </w:r>
              <w:r w:rsidDel="00614EEC">
                <w:rPr>
                  <w:bCs/>
                  <w:noProof/>
                </w:rPr>
                <w:delText xml:space="preserve"> </w:delText>
              </w:r>
            </w:del>
            <w:ins w:id="2571" w:author="Jill Boyce" w:date="2018-04-16T20:48:00Z">
              <w:r w:rsidR="00614EEC">
                <w:rPr>
                  <w:noProof/>
                </w:rPr>
                <w:t xml:space="preserve">[ </w:t>
              </w:r>
            </w:ins>
            <w:r>
              <w:rPr>
                <w:bCs/>
                <w:noProof/>
              </w:rPr>
              <w:t>0</w:t>
            </w:r>
            <w:del w:id="2572" w:author="Jill Boyce" w:date="2018-04-16T20:48:00Z">
              <w:r w:rsidRPr="007A04B2" w:rsidDel="00614EEC">
                <w:rPr>
                  <w:bCs/>
                </w:rPr>
                <w:delText> </w:delText>
              </w:r>
              <w:r w:rsidRPr="007A04B2" w:rsidDel="00614EEC">
                <w:rPr>
                  <w:bCs/>
                  <w:noProof/>
                </w:rPr>
                <w:delText>]</w:delText>
              </w:r>
            </w:del>
            <w:ins w:id="2573" w:author="Jill Boyce" w:date="2018-04-16T20:48:00Z">
              <w:r w:rsidR="00614EEC">
                <w:rPr>
                  <w:bCs/>
                </w:rPr>
                <w:t xml:space="preserve"> ]</w:t>
              </w:r>
            </w:ins>
          </w:p>
        </w:tc>
        <w:tc>
          <w:tcPr>
            <w:tcW w:w="2160" w:type="dxa"/>
          </w:tcPr>
          <w:p w14:paraId="5EA8CABB" w14:textId="77777777" w:rsidR="001023F7" w:rsidRPr="007C2158" w:rsidRDefault="001023F7" w:rsidP="00F3309A">
            <w:pPr>
              <w:keepNext/>
              <w:keepLines/>
              <w:spacing w:before="20" w:after="40"/>
              <w:jc w:val="center"/>
              <w:rPr>
                <w:bCs/>
                <w:noProof/>
              </w:rPr>
            </w:pPr>
            <w:r>
              <w:t>0</w:t>
            </w:r>
          </w:p>
        </w:tc>
      </w:tr>
      <w:tr w:rsidR="001023F7" w:rsidRPr="007C2158" w14:paraId="474499B8" w14:textId="77777777" w:rsidTr="00F3309A">
        <w:trPr>
          <w:cantSplit/>
        </w:trPr>
        <w:tc>
          <w:tcPr>
            <w:tcW w:w="7285" w:type="dxa"/>
          </w:tcPr>
          <w:p w14:paraId="2F2DC175" w14:textId="14CAEDCC"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574" w:author="Guruvareddiar, Palanivel" w:date="2018-04-14T11:23:00Z">
              <w:r w:rsidRPr="00343B63" w:rsidDel="008D3FFA">
                <w:rPr>
                  <w:bCs/>
                  <w:noProof/>
                </w:rPr>
                <w:delText>object_tracking</w:delText>
              </w:r>
            </w:del>
            <w:ins w:id="2575" w:author="Guruvareddiar, Palanivel" w:date="2018-04-16T10:11:00Z">
              <w:r w:rsidR="003F107F">
                <w:rPr>
                  <w:bCs/>
                  <w:noProof/>
                </w:rPr>
                <w:t>ar</w:t>
              </w:r>
            </w:ins>
            <w:r w:rsidRPr="00343B63">
              <w:rPr>
                <w:bCs/>
                <w:noProof/>
              </w:rPr>
              <w:t>_</w:t>
            </w:r>
            <w:del w:id="2576" w:author="Guruvareddiar, Palanivel" w:date="2018-04-14T15:21:00Z">
              <w:r w:rsidRPr="00343B63" w:rsidDel="00A57EA3">
                <w:rPr>
                  <w:bCs/>
                  <w:noProof/>
                </w:rPr>
                <w:delText>item</w:delText>
              </w:r>
            </w:del>
            <w:ins w:id="2577" w:author="Guruvareddiar, Palanivel" w:date="2018-04-14T15:21:00Z">
              <w:r w:rsidR="00A57EA3">
                <w:rPr>
                  <w:bCs/>
                  <w:noProof/>
                </w:rPr>
                <w:t>object</w:t>
              </w:r>
            </w:ins>
            <w:r w:rsidRPr="00343B63">
              <w:rPr>
                <w:bCs/>
                <w:noProof/>
              </w:rPr>
              <w:t>_</w:t>
            </w:r>
            <w:r w:rsidRPr="00343B63">
              <w:rPr>
                <w:noProof/>
              </w:rPr>
              <w:t>bounding_box_update_flag</w:t>
            </w:r>
            <w:del w:id="2578" w:author="Jill Boyce" w:date="2018-04-16T20:48:00Z">
              <w:r w:rsidRPr="00343B63" w:rsidDel="00614EEC">
                <w:rPr>
                  <w:noProof/>
                </w:rPr>
                <w:delText>[</w:delText>
              </w:r>
              <w:r w:rsidRPr="00C84C00" w:rsidDel="00614EEC">
                <w:rPr>
                  <w:bCs/>
                  <w:noProof/>
                </w:rPr>
                <w:delText xml:space="preserve"> </w:delText>
              </w:r>
            </w:del>
            <w:ins w:id="2579" w:author="Jill Boyce" w:date="2018-04-16T20:48:00Z">
              <w:r w:rsidR="00614EEC">
                <w:rPr>
                  <w:noProof/>
                </w:rPr>
                <w:t xml:space="preserve">[ </w:t>
              </w:r>
            </w:ins>
            <w:r>
              <w:rPr>
                <w:bCs/>
                <w:noProof/>
              </w:rPr>
              <w:t>0</w:t>
            </w:r>
            <w:del w:id="2580" w:author="Jill Boyce" w:date="2018-04-16T20:48:00Z">
              <w:r w:rsidRPr="00C84C00" w:rsidDel="00614EEC">
                <w:rPr>
                  <w:bCs/>
                </w:rPr>
                <w:delText> </w:delText>
              </w:r>
              <w:r w:rsidRPr="00C84C00" w:rsidDel="00614EEC">
                <w:rPr>
                  <w:bCs/>
                  <w:noProof/>
                </w:rPr>
                <w:delText>]</w:delText>
              </w:r>
            </w:del>
            <w:ins w:id="2581" w:author="Jill Boyce" w:date="2018-04-16T20:48:00Z">
              <w:r w:rsidR="00614EEC">
                <w:rPr>
                  <w:bCs/>
                </w:rPr>
                <w:t xml:space="preserve"> ]</w:t>
              </w:r>
            </w:ins>
          </w:p>
        </w:tc>
        <w:tc>
          <w:tcPr>
            <w:tcW w:w="2160" w:type="dxa"/>
          </w:tcPr>
          <w:p w14:paraId="09637322" w14:textId="77777777" w:rsidR="001023F7" w:rsidRDefault="001023F7" w:rsidP="00F3309A">
            <w:pPr>
              <w:keepNext/>
              <w:keepLines/>
              <w:spacing w:before="20" w:after="40"/>
              <w:jc w:val="center"/>
            </w:pPr>
            <w:r>
              <w:t>0</w:t>
            </w:r>
          </w:p>
        </w:tc>
      </w:tr>
      <w:tr w:rsidR="001023F7" w:rsidRPr="007C2158" w14:paraId="71628C65" w14:textId="77777777" w:rsidTr="00F3309A">
        <w:trPr>
          <w:cantSplit/>
        </w:trPr>
        <w:tc>
          <w:tcPr>
            <w:tcW w:w="7285" w:type="dxa"/>
          </w:tcPr>
          <w:p w14:paraId="2DCA14CA" w14:textId="48115DFC"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582" w:author="Guruvareddiar, Palanivel" w:date="2018-04-14T11:23:00Z">
              <w:r w:rsidRPr="00343B63" w:rsidDel="008D3FFA">
                <w:rPr>
                  <w:bCs/>
                  <w:noProof/>
                </w:rPr>
                <w:delText>object_tracking</w:delText>
              </w:r>
            </w:del>
            <w:ins w:id="2583" w:author="Guruvareddiar, Palanivel" w:date="2018-04-16T10:11:00Z">
              <w:r w:rsidR="003F107F">
                <w:rPr>
                  <w:bCs/>
                  <w:noProof/>
                </w:rPr>
                <w:t>ar</w:t>
              </w:r>
            </w:ins>
            <w:r w:rsidRPr="00343B63">
              <w:rPr>
                <w:bCs/>
                <w:noProof/>
              </w:rPr>
              <w:t>_</w:t>
            </w:r>
            <w:del w:id="2584" w:author="Guruvareddiar, Palanivel" w:date="2018-04-14T15:21:00Z">
              <w:r w:rsidRPr="00343B63" w:rsidDel="00A57EA3">
                <w:rPr>
                  <w:bCs/>
                  <w:noProof/>
                </w:rPr>
                <w:delText>item</w:delText>
              </w:r>
            </w:del>
            <w:ins w:id="2585" w:author="Guruvareddiar, Palanivel" w:date="2018-04-14T15:21:00Z">
              <w:r w:rsidR="00A57EA3">
                <w:rPr>
                  <w:bCs/>
                  <w:noProof/>
                </w:rPr>
                <w:t>object</w:t>
              </w:r>
            </w:ins>
            <w:r w:rsidRPr="00343B63">
              <w:rPr>
                <w:bCs/>
                <w:noProof/>
              </w:rPr>
              <w:t>_idx</w:t>
            </w:r>
            <w:del w:id="2586" w:author="Jill Boyce" w:date="2018-04-16T20:48:00Z">
              <w:r w:rsidDel="00614EEC">
                <w:rPr>
                  <w:bCs/>
                  <w:noProof/>
                </w:rPr>
                <w:delText>[</w:delText>
              </w:r>
              <w:r w:rsidDel="00614EEC">
                <w:rPr>
                  <w:noProof/>
                </w:rPr>
                <w:delText xml:space="preserve"> </w:delText>
              </w:r>
            </w:del>
            <w:ins w:id="2587" w:author="Jill Boyce" w:date="2018-04-16T20:48:00Z">
              <w:r w:rsidR="00614EEC">
                <w:rPr>
                  <w:bCs/>
                  <w:noProof/>
                </w:rPr>
                <w:t xml:space="preserve">[ </w:t>
              </w:r>
            </w:ins>
            <w:r>
              <w:rPr>
                <w:noProof/>
              </w:rPr>
              <w:t>1</w:t>
            </w:r>
            <w:del w:id="2588" w:author="Jill Boyce" w:date="2018-04-16T20:48:00Z">
              <w:r w:rsidRPr="007A04B2" w:rsidDel="00614EEC">
                <w:rPr>
                  <w:noProof/>
                </w:rPr>
                <w:delText xml:space="preserve"> ]</w:delText>
              </w:r>
            </w:del>
            <w:ins w:id="2589" w:author="Jill Boyce" w:date="2018-04-16T20:48:00Z">
              <w:r w:rsidR="00614EEC">
                <w:rPr>
                  <w:noProof/>
                </w:rPr>
                <w:t xml:space="preserve"> ]</w:t>
              </w:r>
            </w:ins>
          </w:p>
        </w:tc>
        <w:tc>
          <w:tcPr>
            <w:tcW w:w="2160" w:type="dxa"/>
          </w:tcPr>
          <w:p w14:paraId="3C8C6745" w14:textId="77777777" w:rsidR="001023F7" w:rsidRPr="007C2158" w:rsidRDefault="001023F7" w:rsidP="00F3309A">
            <w:pPr>
              <w:keepNext/>
              <w:keepLines/>
              <w:spacing w:before="20" w:after="40"/>
              <w:jc w:val="center"/>
            </w:pPr>
            <w:r>
              <w:t>1</w:t>
            </w:r>
          </w:p>
        </w:tc>
      </w:tr>
      <w:tr w:rsidR="001023F7" w:rsidRPr="007C2158" w14:paraId="4C6D8D1B" w14:textId="77777777" w:rsidTr="00F3309A">
        <w:trPr>
          <w:cantSplit/>
        </w:trPr>
        <w:tc>
          <w:tcPr>
            <w:tcW w:w="7285" w:type="dxa"/>
          </w:tcPr>
          <w:p w14:paraId="6CB0DFB9" w14:textId="5D4F7332"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590" w:author="Guruvareddiar, Palanivel" w:date="2018-04-14T11:23:00Z">
              <w:r w:rsidDel="008D3FFA">
                <w:rPr>
                  <w:bCs/>
                  <w:noProof/>
                </w:rPr>
                <w:delText>o</w:delText>
              </w:r>
              <w:r w:rsidRPr="00343B63" w:rsidDel="008D3FFA">
                <w:rPr>
                  <w:bCs/>
                  <w:noProof/>
                </w:rPr>
                <w:delText>bject_tracking</w:delText>
              </w:r>
            </w:del>
            <w:ins w:id="2591" w:author="Guruvareddiar, Palanivel" w:date="2018-04-16T10:11:00Z">
              <w:r w:rsidR="003F107F">
                <w:rPr>
                  <w:bCs/>
                  <w:noProof/>
                </w:rPr>
                <w:t>ar</w:t>
              </w:r>
            </w:ins>
            <w:r w:rsidRPr="00343B63">
              <w:rPr>
                <w:noProof/>
              </w:rPr>
              <w:t>_new_</w:t>
            </w:r>
            <w:del w:id="2592" w:author="Guruvareddiar, Palanivel" w:date="2018-04-14T15:21:00Z">
              <w:r w:rsidRPr="00343B63" w:rsidDel="00A57EA3">
                <w:rPr>
                  <w:noProof/>
                </w:rPr>
                <w:delText>item</w:delText>
              </w:r>
            </w:del>
            <w:ins w:id="2593" w:author="Guruvareddiar, Palanivel" w:date="2018-04-14T15:21:00Z">
              <w:r w:rsidR="00A57EA3">
                <w:rPr>
                  <w:noProof/>
                </w:rPr>
                <w:t>object</w:t>
              </w:r>
            </w:ins>
            <w:r w:rsidRPr="00343B63">
              <w:rPr>
                <w:noProof/>
              </w:rPr>
              <w:t>_flag</w:t>
            </w:r>
            <w:del w:id="2594" w:author="Jill Boyce" w:date="2018-04-16T20:48:00Z">
              <w:r w:rsidDel="00614EEC">
                <w:rPr>
                  <w:noProof/>
                </w:rPr>
                <w:delText>[</w:delText>
              </w:r>
              <w:r w:rsidDel="00614EEC">
                <w:rPr>
                  <w:bCs/>
                  <w:noProof/>
                </w:rPr>
                <w:delText xml:space="preserve"> </w:delText>
              </w:r>
            </w:del>
            <w:ins w:id="2595" w:author="Jill Boyce" w:date="2018-04-16T20:48:00Z">
              <w:r w:rsidR="00614EEC">
                <w:rPr>
                  <w:noProof/>
                </w:rPr>
                <w:t xml:space="preserve">[ </w:t>
              </w:r>
            </w:ins>
            <w:r>
              <w:rPr>
                <w:bCs/>
                <w:noProof/>
              </w:rPr>
              <w:t>1</w:t>
            </w:r>
            <w:del w:id="2596" w:author="Jill Boyce" w:date="2018-04-16T20:48:00Z">
              <w:r w:rsidRPr="007A04B2" w:rsidDel="00614EEC">
                <w:rPr>
                  <w:bCs/>
                </w:rPr>
                <w:delText> </w:delText>
              </w:r>
              <w:r w:rsidRPr="007A04B2" w:rsidDel="00614EEC">
                <w:rPr>
                  <w:bCs/>
                  <w:noProof/>
                </w:rPr>
                <w:delText>]</w:delText>
              </w:r>
            </w:del>
            <w:ins w:id="2597" w:author="Jill Boyce" w:date="2018-04-16T20:48:00Z">
              <w:r w:rsidR="00614EEC">
                <w:rPr>
                  <w:bCs/>
                </w:rPr>
                <w:t xml:space="preserve"> ]</w:t>
              </w:r>
            </w:ins>
          </w:p>
        </w:tc>
        <w:tc>
          <w:tcPr>
            <w:tcW w:w="2160" w:type="dxa"/>
          </w:tcPr>
          <w:p w14:paraId="58839EBD" w14:textId="77777777" w:rsidR="001023F7" w:rsidRPr="007C2158" w:rsidRDefault="001023F7" w:rsidP="00F3309A">
            <w:pPr>
              <w:keepNext/>
              <w:keepLines/>
              <w:spacing w:before="20" w:after="40"/>
              <w:jc w:val="center"/>
            </w:pPr>
            <w:r>
              <w:t>0</w:t>
            </w:r>
          </w:p>
        </w:tc>
      </w:tr>
      <w:tr w:rsidR="001023F7" w:rsidRPr="007C2158" w14:paraId="40CE8980" w14:textId="77777777" w:rsidTr="00F3309A">
        <w:trPr>
          <w:cantSplit/>
        </w:trPr>
        <w:tc>
          <w:tcPr>
            <w:tcW w:w="7285" w:type="dxa"/>
          </w:tcPr>
          <w:p w14:paraId="21CB137C" w14:textId="4C033F86" w:rsidR="001023F7" w:rsidRPr="007C2158"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598" w:author="Guruvareddiar, Palanivel" w:date="2018-04-14T11:23:00Z">
              <w:r w:rsidRPr="00343B63" w:rsidDel="008D3FFA">
                <w:rPr>
                  <w:bCs/>
                  <w:noProof/>
                </w:rPr>
                <w:delText>object_tracking</w:delText>
              </w:r>
            </w:del>
            <w:ins w:id="2599" w:author="Guruvareddiar, Palanivel" w:date="2018-04-16T10:11:00Z">
              <w:r w:rsidR="003F107F">
                <w:rPr>
                  <w:bCs/>
                  <w:noProof/>
                </w:rPr>
                <w:t>ar</w:t>
              </w:r>
            </w:ins>
            <w:r w:rsidRPr="00343B63">
              <w:rPr>
                <w:bCs/>
                <w:noProof/>
              </w:rPr>
              <w:t>_</w:t>
            </w:r>
            <w:del w:id="2600" w:author="Guruvareddiar, Palanivel" w:date="2018-04-14T15:21:00Z">
              <w:r w:rsidRPr="00343B63" w:rsidDel="00A57EA3">
                <w:rPr>
                  <w:bCs/>
                  <w:noProof/>
                </w:rPr>
                <w:delText>item</w:delText>
              </w:r>
            </w:del>
            <w:ins w:id="2601" w:author="Guruvareddiar, Palanivel" w:date="2018-04-14T15:21:00Z">
              <w:r w:rsidR="00A57EA3">
                <w:rPr>
                  <w:bCs/>
                  <w:noProof/>
                </w:rPr>
                <w:t>object</w:t>
              </w:r>
            </w:ins>
            <w:r w:rsidRPr="00343B63">
              <w:rPr>
                <w:bCs/>
                <w:noProof/>
              </w:rPr>
              <w:t>_</w:t>
            </w:r>
            <w:r w:rsidRPr="00343B63">
              <w:rPr>
                <w:noProof/>
              </w:rPr>
              <w:t>bounding_box_update_flag</w:t>
            </w:r>
            <w:del w:id="2602" w:author="Jill Boyce" w:date="2018-04-16T20:48:00Z">
              <w:r w:rsidRPr="00343B63" w:rsidDel="00614EEC">
                <w:rPr>
                  <w:noProof/>
                </w:rPr>
                <w:delText>[</w:delText>
              </w:r>
              <w:r w:rsidRPr="00C84C00" w:rsidDel="00614EEC">
                <w:rPr>
                  <w:bCs/>
                  <w:noProof/>
                </w:rPr>
                <w:delText xml:space="preserve"> </w:delText>
              </w:r>
            </w:del>
            <w:ins w:id="2603" w:author="Jill Boyce" w:date="2018-04-16T20:48:00Z">
              <w:r w:rsidR="00614EEC">
                <w:rPr>
                  <w:noProof/>
                </w:rPr>
                <w:t xml:space="preserve">[ </w:t>
              </w:r>
            </w:ins>
            <w:r>
              <w:rPr>
                <w:bCs/>
                <w:noProof/>
              </w:rPr>
              <w:t>1</w:t>
            </w:r>
            <w:del w:id="2604" w:author="Jill Boyce" w:date="2018-04-16T20:48:00Z">
              <w:r w:rsidRPr="00C84C00" w:rsidDel="00614EEC">
                <w:rPr>
                  <w:bCs/>
                </w:rPr>
                <w:delText> </w:delText>
              </w:r>
              <w:r w:rsidRPr="00C84C00" w:rsidDel="00614EEC">
                <w:rPr>
                  <w:bCs/>
                  <w:noProof/>
                </w:rPr>
                <w:delText>]</w:delText>
              </w:r>
            </w:del>
            <w:ins w:id="2605" w:author="Jill Boyce" w:date="2018-04-16T20:48:00Z">
              <w:r w:rsidR="00614EEC">
                <w:rPr>
                  <w:bCs/>
                </w:rPr>
                <w:t xml:space="preserve"> ]</w:t>
              </w:r>
            </w:ins>
          </w:p>
        </w:tc>
        <w:tc>
          <w:tcPr>
            <w:tcW w:w="2160" w:type="dxa"/>
          </w:tcPr>
          <w:p w14:paraId="06B74B40" w14:textId="77777777" w:rsidR="001023F7" w:rsidRPr="007C2158" w:rsidRDefault="001023F7" w:rsidP="00F3309A">
            <w:pPr>
              <w:keepNext/>
              <w:keepLines/>
              <w:spacing w:before="20" w:after="40"/>
              <w:jc w:val="center"/>
              <w:rPr>
                <w:bCs/>
                <w:noProof/>
              </w:rPr>
            </w:pPr>
            <w:r>
              <w:t>1</w:t>
            </w:r>
          </w:p>
        </w:tc>
      </w:tr>
      <w:tr w:rsidR="001023F7" w:rsidRPr="007C2158" w14:paraId="28384BA0" w14:textId="77777777" w:rsidTr="00F3309A">
        <w:trPr>
          <w:cantSplit/>
        </w:trPr>
        <w:tc>
          <w:tcPr>
            <w:tcW w:w="7285" w:type="dxa"/>
          </w:tcPr>
          <w:p w14:paraId="4E7DD6A1" w14:textId="33A8C2E9" w:rsidR="001023F7" w:rsidRPr="007C2158"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rPr>
            </w:pPr>
            <w:del w:id="2606" w:author="Guruvareddiar, Palanivel" w:date="2018-04-14T11:23:00Z">
              <w:r w:rsidRPr="00343B63" w:rsidDel="008D3FFA">
                <w:rPr>
                  <w:bCs/>
                  <w:noProof/>
                </w:rPr>
                <w:delText>o</w:delText>
              </w:r>
              <w:r w:rsidRPr="00343B63" w:rsidDel="008D3FFA">
                <w:rPr>
                  <w:noProof/>
                </w:rPr>
                <w:delText>bject_tracking</w:delText>
              </w:r>
            </w:del>
            <w:ins w:id="2607" w:author="Guruvareddiar, Palanivel" w:date="2018-04-16T10:11:00Z">
              <w:r w:rsidR="003F107F">
                <w:rPr>
                  <w:bCs/>
                  <w:noProof/>
                </w:rPr>
                <w:t>ar</w:t>
              </w:r>
            </w:ins>
            <w:r w:rsidRPr="00343B63">
              <w:rPr>
                <w:noProof/>
              </w:rPr>
              <w:t>_</w:t>
            </w:r>
            <w:del w:id="2608" w:author="Guruvareddiar, Palanivel" w:date="2018-04-14T15:21:00Z">
              <w:r w:rsidRPr="00343B63" w:rsidDel="00A57EA3">
                <w:rPr>
                  <w:bCs/>
                  <w:noProof/>
                </w:rPr>
                <w:delText>item</w:delText>
              </w:r>
            </w:del>
            <w:ins w:id="2609" w:author="Guruvareddiar, Palanivel" w:date="2018-04-14T15:21:00Z">
              <w:r w:rsidR="00A57EA3">
                <w:rPr>
                  <w:bCs/>
                  <w:noProof/>
                </w:rPr>
                <w:t>object</w:t>
              </w:r>
            </w:ins>
            <w:r w:rsidRPr="00343B63">
              <w:rPr>
                <w:bCs/>
                <w:noProof/>
              </w:rPr>
              <w:t>_top</w:t>
            </w:r>
            <w:r>
              <w:rPr>
                <w:bCs/>
              </w:rPr>
              <w:t>, left, width, height</w:t>
            </w:r>
            <w:del w:id="2610" w:author="Jill Boyce" w:date="2018-04-16T20:48:00Z">
              <w:r w:rsidDel="00614EEC">
                <w:rPr>
                  <w:bCs/>
                </w:rPr>
                <w:delText xml:space="preserve">[ </w:delText>
              </w:r>
            </w:del>
            <w:ins w:id="2611" w:author="Jill Boyce" w:date="2018-04-16T20:48:00Z">
              <w:r w:rsidR="00614EEC">
                <w:rPr>
                  <w:bCs/>
                </w:rPr>
                <w:t xml:space="preserve">[ </w:t>
              </w:r>
            </w:ins>
            <w:r>
              <w:rPr>
                <w:bCs/>
              </w:rPr>
              <w:t>1</w:t>
            </w:r>
            <w:del w:id="2612" w:author="Jill Boyce" w:date="2018-04-16T20:48:00Z">
              <w:r w:rsidDel="00614EEC">
                <w:rPr>
                  <w:bCs/>
                </w:rPr>
                <w:delText xml:space="preserve"> ]</w:delText>
              </w:r>
            </w:del>
            <w:ins w:id="2613" w:author="Jill Boyce" w:date="2018-04-16T20:48:00Z">
              <w:r w:rsidR="00614EEC">
                <w:rPr>
                  <w:bCs/>
                </w:rPr>
                <w:t xml:space="preserve"> ]</w:t>
              </w:r>
            </w:ins>
          </w:p>
        </w:tc>
        <w:tc>
          <w:tcPr>
            <w:tcW w:w="2160" w:type="dxa"/>
          </w:tcPr>
          <w:p w14:paraId="4C9FC43E" w14:textId="77777777" w:rsidR="001023F7" w:rsidRPr="007C2158" w:rsidRDefault="001023F7" w:rsidP="00F3309A">
            <w:pPr>
              <w:keepNext/>
              <w:keepLines/>
              <w:spacing w:before="20" w:after="40"/>
              <w:jc w:val="center"/>
              <w:rPr>
                <w:bCs/>
                <w:noProof/>
              </w:rPr>
            </w:pPr>
            <w:r>
              <w:t>BB_C</w:t>
            </w:r>
          </w:p>
        </w:tc>
      </w:tr>
    </w:tbl>
    <w:p w14:paraId="12BA0F72" w14:textId="77777777" w:rsidR="001023F7" w:rsidRPr="001023F7" w:rsidRDefault="001023F7" w:rsidP="001023F7">
      <w:pPr>
        <w:rPr>
          <w:b/>
          <w:bCs/>
          <w:i/>
          <w:iCs/>
          <w:sz w:val="32"/>
          <w:szCs w:val="28"/>
        </w:rPr>
      </w:pPr>
    </w:p>
    <w:p w14:paraId="06EF457C" w14:textId="16E04E23" w:rsidR="001023F7" w:rsidRDefault="001023F7" w:rsidP="001023F7">
      <w:pPr>
        <w:rPr>
          <w:bCs/>
          <w:noProof/>
          <w:sz w:val="24"/>
          <w:szCs w:val="24"/>
        </w:rPr>
      </w:pPr>
      <w:r>
        <w:rPr>
          <w:bCs/>
          <w:noProof/>
          <w:sz w:val="24"/>
          <w:szCs w:val="24"/>
        </w:rPr>
        <w:t>The position of the car (</w:t>
      </w:r>
      <w:del w:id="2614" w:author="Guruvareddiar, Palanivel" w:date="2018-04-14T15:21:00Z">
        <w:r w:rsidDel="00A57EA3">
          <w:rPr>
            <w:bCs/>
            <w:noProof/>
            <w:sz w:val="24"/>
            <w:szCs w:val="24"/>
          </w:rPr>
          <w:delText>item</w:delText>
        </w:r>
      </w:del>
      <w:ins w:id="2615" w:author="Guruvareddiar, Palanivel" w:date="2018-04-14T15:21:00Z">
        <w:r w:rsidR="00A57EA3">
          <w:rPr>
            <w:bCs/>
            <w:noProof/>
            <w:sz w:val="24"/>
            <w:szCs w:val="24"/>
          </w:rPr>
          <w:t>object</w:t>
        </w:r>
      </w:ins>
      <w:r>
        <w:rPr>
          <w:bCs/>
          <w:noProof/>
          <w:sz w:val="24"/>
          <w:szCs w:val="24"/>
        </w:rPr>
        <w:t xml:space="preserve"> 0) persists from Pic 0, as BB_A.</w:t>
      </w:r>
    </w:p>
    <w:p w14:paraId="24495AF3" w14:textId="77777777" w:rsidR="001023F7" w:rsidRPr="001023F7" w:rsidRDefault="001023F7" w:rsidP="001023F7">
      <w:pPr>
        <w:rPr>
          <w:b/>
          <w:bCs/>
          <w:i/>
          <w:iCs/>
          <w:sz w:val="32"/>
          <w:szCs w:val="28"/>
        </w:rPr>
      </w:pPr>
    </w:p>
    <w:p w14:paraId="2D32D8E5" w14:textId="16D02FC0" w:rsidR="001023F7" w:rsidRDefault="001023F7" w:rsidP="001023F7">
      <w:pPr>
        <w:pStyle w:val="Heading2"/>
        <w:rPr>
          <w:noProof/>
          <w:sz w:val="24"/>
          <w:szCs w:val="24"/>
        </w:rPr>
      </w:pPr>
      <w:r w:rsidRPr="001023F7">
        <w:lastRenderedPageBreak/>
        <w:t>Picture 2</w:t>
      </w:r>
    </w:p>
    <w:p w14:paraId="12B7A103" w14:textId="48730AE5" w:rsidR="001023F7" w:rsidRDefault="001023F7" w:rsidP="001023F7">
      <w:pPr>
        <w:rPr>
          <w:bCs/>
          <w:noProof/>
          <w:sz w:val="24"/>
          <w:szCs w:val="24"/>
        </w:rPr>
      </w:pPr>
      <w:r>
        <w:rPr>
          <w:bCs/>
          <w:noProof/>
          <w:sz w:val="24"/>
          <w:szCs w:val="24"/>
        </w:rPr>
        <w:t>At picture 2, the first car (</w:t>
      </w:r>
      <w:del w:id="2616" w:author="Guruvareddiar, Palanivel" w:date="2018-04-14T15:21:00Z">
        <w:r w:rsidDel="00A57EA3">
          <w:rPr>
            <w:bCs/>
            <w:noProof/>
            <w:sz w:val="24"/>
            <w:szCs w:val="24"/>
          </w:rPr>
          <w:delText>item</w:delText>
        </w:r>
      </w:del>
      <w:ins w:id="2617" w:author="Guruvareddiar, Palanivel" w:date="2018-04-14T15:21:00Z">
        <w:r w:rsidR="00A57EA3">
          <w:rPr>
            <w:bCs/>
            <w:noProof/>
            <w:sz w:val="24"/>
            <w:szCs w:val="24"/>
          </w:rPr>
          <w:t>object</w:t>
        </w:r>
      </w:ins>
      <w:r>
        <w:rPr>
          <w:bCs/>
          <w:noProof/>
          <w:sz w:val="24"/>
          <w:szCs w:val="24"/>
        </w:rPr>
        <w:t xml:space="preserve"> 0) is no longer in the picture, the person (</w:t>
      </w:r>
      <w:del w:id="2618" w:author="Guruvareddiar, Palanivel" w:date="2018-04-14T15:21:00Z">
        <w:r w:rsidDel="00A57EA3">
          <w:rPr>
            <w:bCs/>
            <w:noProof/>
            <w:sz w:val="24"/>
            <w:szCs w:val="24"/>
          </w:rPr>
          <w:delText>item</w:delText>
        </w:r>
      </w:del>
      <w:ins w:id="2619" w:author="Guruvareddiar, Palanivel" w:date="2018-04-14T15:21:00Z">
        <w:r w:rsidR="00A57EA3">
          <w:rPr>
            <w:bCs/>
            <w:noProof/>
            <w:sz w:val="24"/>
            <w:szCs w:val="24"/>
          </w:rPr>
          <w:t>object</w:t>
        </w:r>
      </w:ins>
      <w:r>
        <w:rPr>
          <w:bCs/>
          <w:noProof/>
          <w:sz w:val="24"/>
          <w:szCs w:val="24"/>
        </w:rPr>
        <w:t xml:space="preserve"> 1) moved within the picture, a different car (</w:t>
      </w:r>
      <w:del w:id="2620" w:author="Guruvareddiar, Palanivel" w:date="2018-04-14T15:21:00Z">
        <w:r w:rsidDel="00A57EA3">
          <w:rPr>
            <w:bCs/>
            <w:noProof/>
            <w:sz w:val="24"/>
            <w:szCs w:val="24"/>
          </w:rPr>
          <w:delText>item</w:delText>
        </w:r>
      </w:del>
      <w:ins w:id="2621" w:author="Guruvareddiar, Palanivel" w:date="2018-04-14T15:21:00Z">
        <w:r w:rsidR="00A57EA3">
          <w:rPr>
            <w:bCs/>
            <w:noProof/>
            <w:sz w:val="24"/>
            <w:szCs w:val="24"/>
          </w:rPr>
          <w:t>object</w:t>
        </w:r>
      </w:ins>
      <w:r>
        <w:rPr>
          <w:bCs/>
          <w:noProof/>
          <w:sz w:val="24"/>
          <w:szCs w:val="24"/>
        </w:rPr>
        <w:t xml:space="preserve"> 2) entered the picture, and a dog (</w:t>
      </w:r>
      <w:del w:id="2622" w:author="Guruvareddiar, Palanivel" w:date="2018-04-14T15:21:00Z">
        <w:r w:rsidDel="00A57EA3">
          <w:rPr>
            <w:bCs/>
            <w:noProof/>
            <w:sz w:val="24"/>
            <w:szCs w:val="24"/>
          </w:rPr>
          <w:delText>item</w:delText>
        </w:r>
      </w:del>
      <w:ins w:id="2623" w:author="Guruvareddiar, Palanivel" w:date="2018-04-14T15:21:00Z">
        <w:r w:rsidR="00A57EA3">
          <w:rPr>
            <w:bCs/>
            <w:noProof/>
            <w:sz w:val="24"/>
            <w:szCs w:val="24"/>
          </w:rPr>
          <w:t>object</w:t>
        </w:r>
      </w:ins>
      <w:r>
        <w:rPr>
          <w:bCs/>
          <w:noProof/>
          <w:sz w:val="24"/>
          <w:szCs w:val="24"/>
        </w:rPr>
        <w:t xml:space="preserve"> 3) entered the picture.</w:t>
      </w:r>
    </w:p>
    <w:p w14:paraId="29A89F12" w14:textId="77777777" w:rsidR="001023F7" w:rsidRDefault="001023F7" w:rsidP="001023F7">
      <w:pPr>
        <w:rPr>
          <w:bCs/>
          <w:noProof/>
          <w:sz w:val="24"/>
          <w:szCs w:val="24"/>
        </w:rPr>
      </w:pPr>
      <w:r>
        <w:rPr>
          <w:bCs/>
          <w:noProof/>
          <w:sz w:val="24"/>
          <w:szCs w:val="24"/>
        </w:rPr>
        <w:t>Pic 2 key syntax:</w:t>
      </w:r>
    </w:p>
    <w:tbl>
      <w:tblPr>
        <w:tblpPr w:leftFromText="180" w:rightFromText="180" w:vertAnchor="text" w:horzAnchor="margin" w:tblpY="432"/>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5"/>
        <w:gridCol w:w="2160"/>
      </w:tblGrid>
      <w:tr w:rsidR="001023F7" w:rsidRPr="007C2158" w14:paraId="3CE1E944" w14:textId="77777777" w:rsidTr="00F3309A">
        <w:trPr>
          <w:cantSplit/>
        </w:trPr>
        <w:tc>
          <w:tcPr>
            <w:tcW w:w="7285" w:type="dxa"/>
          </w:tcPr>
          <w:p w14:paraId="44EB4B1B" w14:textId="14ACC711"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624" w:author="Guruvareddiar, Palanivel" w:date="2018-04-14T11:23:00Z">
              <w:r w:rsidRPr="00343B63" w:rsidDel="008D3FFA">
                <w:rPr>
                  <w:noProof/>
                </w:rPr>
                <w:delText>object_tracking</w:delText>
              </w:r>
            </w:del>
            <w:ins w:id="2625" w:author="Guruvareddiar, Palanivel" w:date="2018-04-16T10:11:00Z">
              <w:r w:rsidR="003F107F">
                <w:rPr>
                  <w:noProof/>
                </w:rPr>
                <w:t>ar</w:t>
              </w:r>
            </w:ins>
            <w:r w:rsidRPr="00343B63">
              <w:rPr>
                <w:noProof/>
              </w:rPr>
              <w:t>_</w:t>
            </w:r>
            <w:del w:id="2626" w:author="Guruvareddiar, Palanivel" w:date="2018-04-14T15:21:00Z">
              <w:r w:rsidRPr="00343B63" w:rsidDel="00A57EA3">
                <w:rPr>
                  <w:noProof/>
                </w:rPr>
                <w:delText>item</w:delText>
              </w:r>
            </w:del>
            <w:ins w:id="2627" w:author="Guruvareddiar, Palanivel" w:date="2018-04-14T15:21:00Z">
              <w:r w:rsidR="00A57EA3">
                <w:rPr>
                  <w:noProof/>
                </w:rPr>
                <w:t>object</w:t>
              </w:r>
            </w:ins>
            <w:r w:rsidRPr="00343B63">
              <w:rPr>
                <w:noProof/>
              </w:rPr>
              <w:t>_label_present_flag</w:t>
            </w:r>
          </w:p>
        </w:tc>
        <w:tc>
          <w:tcPr>
            <w:tcW w:w="2160" w:type="dxa"/>
          </w:tcPr>
          <w:p w14:paraId="11AD3549" w14:textId="77777777" w:rsidR="001023F7" w:rsidRDefault="001023F7" w:rsidP="00F3309A">
            <w:pPr>
              <w:keepNext/>
              <w:keepLines/>
              <w:spacing w:before="20" w:after="40"/>
              <w:jc w:val="center"/>
            </w:pPr>
            <w:r>
              <w:t>1</w:t>
            </w:r>
          </w:p>
        </w:tc>
      </w:tr>
      <w:tr w:rsidR="001023F7" w:rsidRPr="007C2158" w14:paraId="6FA8C823" w14:textId="77777777" w:rsidTr="00F3309A">
        <w:trPr>
          <w:cantSplit/>
        </w:trPr>
        <w:tc>
          <w:tcPr>
            <w:tcW w:w="7285" w:type="dxa"/>
          </w:tcPr>
          <w:p w14:paraId="41BEB4F0" w14:textId="79D0357B" w:rsidR="001023F7" w:rsidRPr="007A04B2"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628" w:author="Guruvareddiar, Palanivel" w:date="2018-04-14T11:23:00Z">
              <w:r w:rsidRPr="00343B63" w:rsidDel="008D3FFA">
                <w:rPr>
                  <w:noProof/>
                </w:rPr>
                <w:delText>object_tracking</w:delText>
              </w:r>
            </w:del>
            <w:ins w:id="2629" w:author="Guruvareddiar, Palanivel" w:date="2018-04-16T10:11:00Z">
              <w:r w:rsidR="003F107F">
                <w:rPr>
                  <w:noProof/>
                </w:rPr>
                <w:t>ar</w:t>
              </w:r>
            </w:ins>
            <w:r w:rsidRPr="00343B63">
              <w:rPr>
                <w:bCs/>
              </w:rPr>
              <w:t>_</w:t>
            </w:r>
            <w:proofErr w:type="spellStart"/>
            <w:r w:rsidRPr="00343B63">
              <w:rPr>
                <w:bCs/>
              </w:rPr>
              <w:t>num_</w:t>
            </w:r>
            <w:r>
              <w:rPr>
                <w:bCs/>
              </w:rPr>
              <w:t>new_labels</w:t>
            </w:r>
            <w:proofErr w:type="spellEnd"/>
          </w:p>
        </w:tc>
        <w:tc>
          <w:tcPr>
            <w:tcW w:w="2160" w:type="dxa"/>
          </w:tcPr>
          <w:p w14:paraId="4C302FDB" w14:textId="77777777" w:rsidR="001023F7" w:rsidRPr="007C2158" w:rsidRDefault="001023F7" w:rsidP="00F3309A">
            <w:pPr>
              <w:keepNext/>
              <w:keepLines/>
              <w:spacing w:before="20" w:after="40"/>
              <w:jc w:val="center"/>
              <w:rPr>
                <w:bCs/>
                <w:noProof/>
              </w:rPr>
            </w:pPr>
            <w:r>
              <w:t>1</w:t>
            </w:r>
          </w:p>
        </w:tc>
      </w:tr>
      <w:tr w:rsidR="001023F7" w:rsidRPr="007C2158" w14:paraId="3C0B5DF4" w14:textId="77777777" w:rsidTr="00F3309A">
        <w:trPr>
          <w:cantSplit/>
        </w:trPr>
        <w:tc>
          <w:tcPr>
            <w:tcW w:w="7285" w:type="dxa"/>
          </w:tcPr>
          <w:p w14:paraId="3912CFEA" w14:textId="6C4A2634"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630" w:author="Guruvareddiar, Palanivel" w:date="2018-04-14T11:23:00Z">
              <w:r w:rsidRPr="00343B63" w:rsidDel="008D3FFA">
                <w:rPr>
                  <w:bCs/>
                  <w:noProof/>
                </w:rPr>
                <w:delText>object_tracking</w:delText>
              </w:r>
            </w:del>
            <w:ins w:id="2631" w:author="Guruvareddiar, Palanivel" w:date="2018-04-16T10:11:00Z">
              <w:r w:rsidR="003F107F">
                <w:rPr>
                  <w:bCs/>
                  <w:noProof/>
                </w:rPr>
                <w:t>ar</w:t>
              </w:r>
            </w:ins>
            <w:r w:rsidRPr="00343B63">
              <w:rPr>
                <w:bCs/>
                <w:noProof/>
              </w:rPr>
              <w:t>_label_idx</w:t>
            </w:r>
            <w:del w:id="2632" w:author="Jill Boyce" w:date="2018-04-16T20:48:00Z">
              <w:r w:rsidDel="00614EEC">
                <w:rPr>
                  <w:bCs/>
                  <w:noProof/>
                </w:rPr>
                <w:delText>[</w:delText>
              </w:r>
              <w:r w:rsidRPr="007A04B2" w:rsidDel="00614EEC">
                <w:rPr>
                  <w:noProof/>
                </w:rPr>
                <w:delText xml:space="preserve"> </w:delText>
              </w:r>
            </w:del>
            <w:ins w:id="2633" w:author="Jill Boyce" w:date="2018-04-16T20:48:00Z">
              <w:r w:rsidR="00614EEC">
                <w:rPr>
                  <w:bCs/>
                  <w:noProof/>
                </w:rPr>
                <w:t xml:space="preserve">[ </w:t>
              </w:r>
            </w:ins>
            <w:r w:rsidRPr="007A04B2">
              <w:rPr>
                <w:noProof/>
              </w:rPr>
              <w:t>0</w:t>
            </w:r>
            <w:del w:id="2634" w:author="Jill Boyce" w:date="2018-04-16T20:48:00Z">
              <w:r w:rsidRPr="007A04B2" w:rsidDel="00614EEC">
                <w:rPr>
                  <w:noProof/>
                </w:rPr>
                <w:delText xml:space="preserve"> ]</w:delText>
              </w:r>
            </w:del>
            <w:ins w:id="2635" w:author="Jill Boyce" w:date="2018-04-16T20:48:00Z">
              <w:r w:rsidR="00614EEC">
                <w:rPr>
                  <w:noProof/>
                </w:rPr>
                <w:t xml:space="preserve"> ]</w:t>
              </w:r>
            </w:ins>
          </w:p>
        </w:tc>
        <w:tc>
          <w:tcPr>
            <w:tcW w:w="2160" w:type="dxa"/>
          </w:tcPr>
          <w:p w14:paraId="21BF1EC0" w14:textId="77777777" w:rsidR="001023F7" w:rsidRPr="007C2158" w:rsidRDefault="001023F7" w:rsidP="00F3309A">
            <w:pPr>
              <w:keepNext/>
              <w:keepLines/>
              <w:spacing w:before="20" w:after="40"/>
              <w:jc w:val="center"/>
              <w:rPr>
                <w:bCs/>
                <w:noProof/>
              </w:rPr>
            </w:pPr>
            <w:r>
              <w:t>2</w:t>
            </w:r>
          </w:p>
        </w:tc>
      </w:tr>
      <w:tr w:rsidR="001023F7" w:rsidRPr="007C2158" w14:paraId="61881449" w14:textId="77777777" w:rsidTr="00F3309A">
        <w:trPr>
          <w:cantSplit/>
        </w:trPr>
        <w:tc>
          <w:tcPr>
            <w:tcW w:w="7285" w:type="dxa"/>
          </w:tcPr>
          <w:p w14:paraId="1B2027F1" w14:textId="73A8969E"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636" w:author="Guruvareddiar, Palanivel" w:date="2018-04-14T11:23:00Z">
              <w:r w:rsidRPr="00343B63" w:rsidDel="008D3FFA">
                <w:rPr>
                  <w:noProof/>
                </w:rPr>
                <w:delText>object_tracking</w:delText>
              </w:r>
            </w:del>
            <w:ins w:id="2637" w:author="Guruvareddiar, Palanivel" w:date="2018-04-16T10:11:00Z">
              <w:r w:rsidR="003F107F">
                <w:rPr>
                  <w:noProof/>
                </w:rPr>
                <w:t>ar</w:t>
              </w:r>
            </w:ins>
            <w:r w:rsidRPr="00343B63">
              <w:rPr>
                <w:noProof/>
              </w:rPr>
              <w:t>_label</w:t>
            </w:r>
            <w:del w:id="2638" w:author="Jill Boyce" w:date="2018-04-16T20:48:00Z">
              <w:r w:rsidDel="00614EEC">
                <w:rPr>
                  <w:noProof/>
                </w:rPr>
                <w:delText>[</w:delText>
              </w:r>
              <w:r w:rsidRPr="007A04B2" w:rsidDel="00614EEC">
                <w:rPr>
                  <w:bCs/>
                </w:rPr>
                <w:delText> </w:delText>
              </w:r>
            </w:del>
            <w:ins w:id="2639" w:author="Jill Boyce" w:date="2018-04-16T20:48:00Z">
              <w:r w:rsidR="00614EEC">
                <w:rPr>
                  <w:noProof/>
                </w:rPr>
                <w:t xml:space="preserve">[ </w:t>
              </w:r>
            </w:ins>
            <w:r>
              <w:rPr>
                <w:bCs/>
                <w:noProof/>
              </w:rPr>
              <w:t>2</w:t>
            </w:r>
            <w:del w:id="2640" w:author="Jill Boyce" w:date="2018-04-16T20:48:00Z">
              <w:r w:rsidRPr="007A04B2" w:rsidDel="00614EEC">
                <w:rPr>
                  <w:bCs/>
                </w:rPr>
                <w:delText> ]</w:delText>
              </w:r>
            </w:del>
            <w:ins w:id="2641" w:author="Jill Boyce" w:date="2018-04-16T20:48:00Z">
              <w:r w:rsidR="00614EEC">
                <w:rPr>
                  <w:bCs/>
                </w:rPr>
                <w:t xml:space="preserve"> ]</w:t>
              </w:r>
            </w:ins>
          </w:p>
        </w:tc>
        <w:tc>
          <w:tcPr>
            <w:tcW w:w="2160" w:type="dxa"/>
          </w:tcPr>
          <w:p w14:paraId="3BA91B46" w14:textId="77777777" w:rsidR="001023F7" w:rsidRPr="007C2158" w:rsidRDefault="001023F7" w:rsidP="00F3309A">
            <w:pPr>
              <w:keepNext/>
              <w:keepLines/>
              <w:spacing w:before="20" w:after="40"/>
              <w:jc w:val="center"/>
              <w:rPr>
                <w:rFonts w:eastAsia="Malgun Gothic"/>
                <w:bCs/>
              </w:rPr>
            </w:pPr>
            <w:r>
              <w:rPr>
                <w:rFonts w:eastAsia="Malgun Gothic"/>
                <w:bCs/>
              </w:rPr>
              <w:t>dog</w:t>
            </w:r>
          </w:p>
        </w:tc>
      </w:tr>
      <w:tr w:rsidR="001023F7" w:rsidRPr="007C2158" w14:paraId="4B0FB249" w14:textId="77777777" w:rsidTr="00F3309A">
        <w:trPr>
          <w:cantSplit/>
        </w:trPr>
        <w:tc>
          <w:tcPr>
            <w:tcW w:w="7285" w:type="dxa"/>
          </w:tcPr>
          <w:p w14:paraId="3C7F15C7" w14:textId="720DC039"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rPr>
            </w:pPr>
            <w:del w:id="2642" w:author="Guruvareddiar, Palanivel" w:date="2018-04-14T11:23:00Z">
              <w:r w:rsidRPr="00343B63" w:rsidDel="008D3FFA">
                <w:rPr>
                  <w:noProof/>
                </w:rPr>
                <w:delText>object_tracking</w:delText>
              </w:r>
            </w:del>
            <w:ins w:id="2643" w:author="Guruvareddiar, Palanivel" w:date="2018-04-16T10:11:00Z">
              <w:r w:rsidR="003F107F">
                <w:rPr>
                  <w:noProof/>
                </w:rPr>
                <w:t>ar</w:t>
              </w:r>
            </w:ins>
            <w:r w:rsidRPr="00343B63">
              <w:rPr>
                <w:bCs/>
              </w:rPr>
              <w:t>_num_</w:t>
            </w:r>
            <w:del w:id="2644" w:author="Guruvareddiar, Palanivel" w:date="2018-04-14T15:21:00Z">
              <w:r w:rsidRPr="00343B63" w:rsidDel="00A57EA3">
                <w:rPr>
                  <w:bCs/>
                </w:rPr>
                <w:delText>item</w:delText>
              </w:r>
            </w:del>
            <w:ins w:id="2645" w:author="Guruvareddiar, Palanivel" w:date="2018-04-14T15:21:00Z">
              <w:r w:rsidR="00A57EA3">
                <w:rPr>
                  <w:bCs/>
                </w:rPr>
                <w:t>object</w:t>
              </w:r>
            </w:ins>
            <w:r w:rsidRPr="00343B63">
              <w:rPr>
                <w:bCs/>
              </w:rPr>
              <w:t>s_minus1</w:t>
            </w:r>
          </w:p>
        </w:tc>
        <w:tc>
          <w:tcPr>
            <w:tcW w:w="2160" w:type="dxa"/>
          </w:tcPr>
          <w:p w14:paraId="7273444A" w14:textId="77777777" w:rsidR="001023F7" w:rsidRPr="007C2158" w:rsidRDefault="001023F7" w:rsidP="00F3309A">
            <w:pPr>
              <w:keepNext/>
              <w:keepLines/>
              <w:spacing w:before="20" w:after="40"/>
              <w:jc w:val="center"/>
              <w:rPr>
                <w:rFonts w:eastAsia="Malgun Gothic"/>
                <w:bCs/>
              </w:rPr>
            </w:pPr>
            <w:r>
              <w:t>2</w:t>
            </w:r>
          </w:p>
        </w:tc>
      </w:tr>
      <w:tr w:rsidR="001023F7" w:rsidRPr="007C2158" w14:paraId="4B9BAFEA" w14:textId="77777777" w:rsidTr="00F3309A">
        <w:trPr>
          <w:cantSplit/>
        </w:trPr>
        <w:tc>
          <w:tcPr>
            <w:tcW w:w="7285" w:type="dxa"/>
          </w:tcPr>
          <w:p w14:paraId="34376779" w14:textId="25A723CF"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646" w:author="Guruvareddiar, Palanivel" w:date="2018-04-14T11:23:00Z">
              <w:r w:rsidRPr="00343B63" w:rsidDel="008D3FFA">
                <w:rPr>
                  <w:bCs/>
                  <w:noProof/>
                </w:rPr>
                <w:delText>object_tracking</w:delText>
              </w:r>
            </w:del>
            <w:ins w:id="2647" w:author="Guruvareddiar, Palanivel" w:date="2018-04-16T10:11:00Z">
              <w:r w:rsidR="003F107F">
                <w:rPr>
                  <w:bCs/>
                  <w:noProof/>
                </w:rPr>
                <w:t>ar</w:t>
              </w:r>
            </w:ins>
            <w:r w:rsidRPr="00343B63">
              <w:rPr>
                <w:bCs/>
                <w:noProof/>
              </w:rPr>
              <w:t>_</w:t>
            </w:r>
            <w:del w:id="2648" w:author="Guruvareddiar, Palanivel" w:date="2018-04-14T15:21:00Z">
              <w:r w:rsidRPr="00343B63" w:rsidDel="00A57EA3">
                <w:rPr>
                  <w:bCs/>
                  <w:noProof/>
                </w:rPr>
                <w:delText>item</w:delText>
              </w:r>
            </w:del>
            <w:ins w:id="2649" w:author="Guruvareddiar, Palanivel" w:date="2018-04-14T15:21:00Z">
              <w:r w:rsidR="00A57EA3">
                <w:rPr>
                  <w:bCs/>
                  <w:noProof/>
                </w:rPr>
                <w:t>object</w:t>
              </w:r>
            </w:ins>
            <w:r w:rsidRPr="00343B63">
              <w:rPr>
                <w:bCs/>
                <w:noProof/>
              </w:rPr>
              <w:t>_idx</w:t>
            </w:r>
            <w:del w:id="2650" w:author="Jill Boyce" w:date="2018-04-16T20:48:00Z">
              <w:r w:rsidDel="00614EEC">
                <w:rPr>
                  <w:bCs/>
                  <w:noProof/>
                </w:rPr>
                <w:delText>[</w:delText>
              </w:r>
              <w:r w:rsidDel="00614EEC">
                <w:rPr>
                  <w:noProof/>
                </w:rPr>
                <w:delText xml:space="preserve"> </w:delText>
              </w:r>
            </w:del>
            <w:ins w:id="2651" w:author="Jill Boyce" w:date="2018-04-16T20:48:00Z">
              <w:r w:rsidR="00614EEC">
                <w:rPr>
                  <w:bCs/>
                  <w:noProof/>
                </w:rPr>
                <w:t xml:space="preserve">[ </w:t>
              </w:r>
            </w:ins>
            <w:r>
              <w:rPr>
                <w:noProof/>
              </w:rPr>
              <w:t>0</w:t>
            </w:r>
            <w:del w:id="2652" w:author="Jill Boyce" w:date="2018-04-16T20:48:00Z">
              <w:r w:rsidRPr="007A04B2" w:rsidDel="00614EEC">
                <w:rPr>
                  <w:noProof/>
                </w:rPr>
                <w:delText xml:space="preserve"> ]</w:delText>
              </w:r>
            </w:del>
            <w:ins w:id="2653" w:author="Jill Boyce" w:date="2018-04-16T20:48:00Z">
              <w:r w:rsidR="00614EEC">
                <w:rPr>
                  <w:noProof/>
                </w:rPr>
                <w:t xml:space="preserve"> ]</w:t>
              </w:r>
            </w:ins>
          </w:p>
        </w:tc>
        <w:tc>
          <w:tcPr>
            <w:tcW w:w="2160" w:type="dxa"/>
          </w:tcPr>
          <w:p w14:paraId="4C895556" w14:textId="77777777" w:rsidR="001023F7" w:rsidRPr="007C2158" w:rsidRDefault="001023F7" w:rsidP="00F3309A">
            <w:pPr>
              <w:keepNext/>
              <w:keepLines/>
              <w:spacing w:before="20" w:after="40"/>
              <w:jc w:val="center"/>
              <w:rPr>
                <w:bCs/>
                <w:noProof/>
              </w:rPr>
            </w:pPr>
            <w:r>
              <w:rPr>
                <w:bCs/>
                <w:noProof/>
              </w:rPr>
              <w:t>1</w:t>
            </w:r>
          </w:p>
        </w:tc>
      </w:tr>
      <w:tr w:rsidR="001023F7" w:rsidRPr="007C2158" w14:paraId="3BF94A45" w14:textId="77777777" w:rsidTr="00F3309A">
        <w:trPr>
          <w:cantSplit/>
        </w:trPr>
        <w:tc>
          <w:tcPr>
            <w:tcW w:w="7285" w:type="dxa"/>
          </w:tcPr>
          <w:p w14:paraId="2EB87E86" w14:textId="18159225"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654" w:author="Guruvareddiar, Palanivel" w:date="2018-04-14T11:23:00Z">
              <w:r w:rsidDel="008D3FFA">
                <w:rPr>
                  <w:bCs/>
                  <w:noProof/>
                </w:rPr>
                <w:delText>o</w:delText>
              </w:r>
              <w:r w:rsidRPr="00343B63" w:rsidDel="008D3FFA">
                <w:rPr>
                  <w:bCs/>
                  <w:noProof/>
                </w:rPr>
                <w:delText>bject_tracking</w:delText>
              </w:r>
            </w:del>
            <w:ins w:id="2655" w:author="Guruvareddiar, Palanivel" w:date="2018-04-16T10:11:00Z">
              <w:r w:rsidR="003F107F">
                <w:rPr>
                  <w:bCs/>
                  <w:noProof/>
                </w:rPr>
                <w:t>ar</w:t>
              </w:r>
            </w:ins>
            <w:r w:rsidRPr="00343B63">
              <w:rPr>
                <w:noProof/>
              </w:rPr>
              <w:t>_new_</w:t>
            </w:r>
            <w:del w:id="2656" w:author="Guruvareddiar, Palanivel" w:date="2018-04-14T15:22:00Z">
              <w:r w:rsidRPr="00343B63" w:rsidDel="00A57EA3">
                <w:rPr>
                  <w:noProof/>
                </w:rPr>
                <w:delText>item</w:delText>
              </w:r>
            </w:del>
            <w:ins w:id="2657" w:author="Guruvareddiar, Palanivel" w:date="2018-04-14T15:22:00Z">
              <w:r w:rsidR="00A57EA3">
                <w:rPr>
                  <w:noProof/>
                </w:rPr>
                <w:t>object</w:t>
              </w:r>
            </w:ins>
            <w:r w:rsidRPr="00343B63">
              <w:rPr>
                <w:noProof/>
              </w:rPr>
              <w:t>_flag</w:t>
            </w:r>
            <w:del w:id="2658" w:author="Jill Boyce" w:date="2018-04-16T20:48:00Z">
              <w:r w:rsidDel="00614EEC">
                <w:rPr>
                  <w:noProof/>
                </w:rPr>
                <w:delText>[</w:delText>
              </w:r>
              <w:r w:rsidDel="00614EEC">
                <w:rPr>
                  <w:bCs/>
                  <w:noProof/>
                </w:rPr>
                <w:delText xml:space="preserve"> </w:delText>
              </w:r>
            </w:del>
            <w:ins w:id="2659" w:author="Jill Boyce" w:date="2018-04-16T20:48:00Z">
              <w:r w:rsidR="00614EEC">
                <w:rPr>
                  <w:noProof/>
                </w:rPr>
                <w:t xml:space="preserve">[ </w:t>
              </w:r>
            </w:ins>
            <w:r>
              <w:rPr>
                <w:bCs/>
                <w:noProof/>
              </w:rPr>
              <w:t>1</w:t>
            </w:r>
            <w:del w:id="2660" w:author="Jill Boyce" w:date="2018-04-16T20:48:00Z">
              <w:r w:rsidRPr="007A04B2" w:rsidDel="00614EEC">
                <w:rPr>
                  <w:bCs/>
                </w:rPr>
                <w:delText> </w:delText>
              </w:r>
              <w:r w:rsidRPr="007A04B2" w:rsidDel="00614EEC">
                <w:rPr>
                  <w:bCs/>
                  <w:noProof/>
                </w:rPr>
                <w:delText>]</w:delText>
              </w:r>
            </w:del>
            <w:ins w:id="2661" w:author="Jill Boyce" w:date="2018-04-16T20:48:00Z">
              <w:r w:rsidR="00614EEC">
                <w:rPr>
                  <w:bCs/>
                </w:rPr>
                <w:t xml:space="preserve"> ]</w:t>
              </w:r>
            </w:ins>
          </w:p>
        </w:tc>
        <w:tc>
          <w:tcPr>
            <w:tcW w:w="2160" w:type="dxa"/>
          </w:tcPr>
          <w:p w14:paraId="76DA9E56" w14:textId="77777777" w:rsidR="001023F7" w:rsidRPr="007C2158" w:rsidRDefault="001023F7" w:rsidP="00F3309A">
            <w:pPr>
              <w:keepNext/>
              <w:keepLines/>
              <w:spacing w:before="20" w:after="40"/>
              <w:jc w:val="center"/>
              <w:rPr>
                <w:bCs/>
                <w:noProof/>
              </w:rPr>
            </w:pPr>
            <w:r>
              <w:t>0</w:t>
            </w:r>
          </w:p>
        </w:tc>
      </w:tr>
      <w:tr w:rsidR="001023F7" w:rsidRPr="007C2158" w14:paraId="253700D7" w14:textId="77777777" w:rsidTr="00F3309A">
        <w:trPr>
          <w:cantSplit/>
        </w:trPr>
        <w:tc>
          <w:tcPr>
            <w:tcW w:w="7285" w:type="dxa"/>
          </w:tcPr>
          <w:p w14:paraId="65A30AD0" w14:textId="0E945608"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662" w:author="Guruvareddiar, Palanivel" w:date="2018-04-14T11:23:00Z">
              <w:r w:rsidRPr="00343B63" w:rsidDel="008D3FFA">
                <w:rPr>
                  <w:bCs/>
                  <w:noProof/>
                </w:rPr>
                <w:delText>object_tracking</w:delText>
              </w:r>
            </w:del>
            <w:ins w:id="2663" w:author="Guruvareddiar, Palanivel" w:date="2018-04-16T10:11:00Z">
              <w:r w:rsidR="003F107F">
                <w:rPr>
                  <w:bCs/>
                  <w:noProof/>
                </w:rPr>
                <w:t>ar</w:t>
              </w:r>
            </w:ins>
            <w:r w:rsidRPr="00343B63">
              <w:rPr>
                <w:bCs/>
                <w:noProof/>
              </w:rPr>
              <w:t>_</w:t>
            </w:r>
            <w:del w:id="2664" w:author="Guruvareddiar, Palanivel" w:date="2018-04-14T15:22:00Z">
              <w:r w:rsidRPr="00343B63" w:rsidDel="00A57EA3">
                <w:rPr>
                  <w:bCs/>
                  <w:noProof/>
                </w:rPr>
                <w:delText>item</w:delText>
              </w:r>
            </w:del>
            <w:ins w:id="2665" w:author="Guruvareddiar, Palanivel" w:date="2018-04-14T15:22:00Z">
              <w:r w:rsidR="00A57EA3">
                <w:rPr>
                  <w:bCs/>
                  <w:noProof/>
                </w:rPr>
                <w:t>object</w:t>
              </w:r>
            </w:ins>
            <w:r w:rsidRPr="00343B63">
              <w:rPr>
                <w:bCs/>
                <w:noProof/>
              </w:rPr>
              <w:t>_</w:t>
            </w:r>
            <w:r w:rsidRPr="00343B63">
              <w:rPr>
                <w:noProof/>
              </w:rPr>
              <w:t>bounding_box_update_flag</w:t>
            </w:r>
            <w:del w:id="2666" w:author="Jill Boyce" w:date="2018-04-16T20:48:00Z">
              <w:r w:rsidRPr="00343B63" w:rsidDel="00614EEC">
                <w:rPr>
                  <w:noProof/>
                </w:rPr>
                <w:delText>[</w:delText>
              </w:r>
              <w:r w:rsidRPr="00C84C00" w:rsidDel="00614EEC">
                <w:rPr>
                  <w:bCs/>
                  <w:noProof/>
                </w:rPr>
                <w:delText xml:space="preserve"> </w:delText>
              </w:r>
            </w:del>
            <w:ins w:id="2667" w:author="Jill Boyce" w:date="2018-04-16T20:48:00Z">
              <w:r w:rsidR="00614EEC">
                <w:rPr>
                  <w:noProof/>
                </w:rPr>
                <w:t xml:space="preserve">[ </w:t>
              </w:r>
            </w:ins>
            <w:r>
              <w:rPr>
                <w:bCs/>
                <w:noProof/>
              </w:rPr>
              <w:t>1</w:t>
            </w:r>
            <w:del w:id="2668" w:author="Jill Boyce" w:date="2018-04-16T20:48:00Z">
              <w:r w:rsidRPr="00C84C00" w:rsidDel="00614EEC">
                <w:rPr>
                  <w:bCs/>
                </w:rPr>
                <w:delText> </w:delText>
              </w:r>
              <w:r w:rsidRPr="00C84C00" w:rsidDel="00614EEC">
                <w:rPr>
                  <w:bCs/>
                  <w:noProof/>
                </w:rPr>
                <w:delText>]</w:delText>
              </w:r>
            </w:del>
            <w:ins w:id="2669" w:author="Jill Boyce" w:date="2018-04-16T20:48:00Z">
              <w:r w:rsidR="00614EEC">
                <w:rPr>
                  <w:bCs/>
                </w:rPr>
                <w:t xml:space="preserve"> ]</w:t>
              </w:r>
            </w:ins>
          </w:p>
        </w:tc>
        <w:tc>
          <w:tcPr>
            <w:tcW w:w="2160" w:type="dxa"/>
          </w:tcPr>
          <w:p w14:paraId="3AE2ADEC" w14:textId="77777777" w:rsidR="001023F7" w:rsidRDefault="001023F7" w:rsidP="00F3309A">
            <w:pPr>
              <w:keepNext/>
              <w:keepLines/>
              <w:spacing w:before="20" w:after="40"/>
              <w:jc w:val="center"/>
            </w:pPr>
            <w:r>
              <w:t>1</w:t>
            </w:r>
          </w:p>
        </w:tc>
      </w:tr>
      <w:tr w:rsidR="001023F7" w:rsidRPr="007C2158" w14:paraId="6DC29BE3" w14:textId="77777777" w:rsidTr="00F3309A">
        <w:trPr>
          <w:cantSplit/>
        </w:trPr>
        <w:tc>
          <w:tcPr>
            <w:tcW w:w="7285" w:type="dxa"/>
          </w:tcPr>
          <w:p w14:paraId="4A28043B" w14:textId="6BB53A69"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670" w:author="Guruvareddiar, Palanivel" w:date="2018-04-14T11:23:00Z">
              <w:r w:rsidRPr="00343B63" w:rsidDel="008D3FFA">
                <w:rPr>
                  <w:bCs/>
                  <w:noProof/>
                </w:rPr>
                <w:delText>object_tracking</w:delText>
              </w:r>
            </w:del>
            <w:ins w:id="2671" w:author="Guruvareddiar, Palanivel" w:date="2018-04-16T10:11:00Z">
              <w:r w:rsidR="003F107F">
                <w:rPr>
                  <w:bCs/>
                  <w:noProof/>
                </w:rPr>
                <w:t>ar</w:t>
              </w:r>
            </w:ins>
            <w:r w:rsidRPr="00343B63">
              <w:rPr>
                <w:bCs/>
                <w:noProof/>
              </w:rPr>
              <w:t>_</w:t>
            </w:r>
            <w:del w:id="2672" w:author="Guruvareddiar, Palanivel" w:date="2018-04-14T15:22:00Z">
              <w:r w:rsidRPr="00343B63" w:rsidDel="00A57EA3">
                <w:rPr>
                  <w:bCs/>
                  <w:noProof/>
                </w:rPr>
                <w:delText>item</w:delText>
              </w:r>
            </w:del>
            <w:ins w:id="2673" w:author="Guruvareddiar, Palanivel" w:date="2018-04-14T15:22:00Z">
              <w:r w:rsidR="00A57EA3">
                <w:rPr>
                  <w:bCs/>
                  <w:noProof/>
                </w:rPr>
                <w:t>object</w:t>
              </w:r>
            </w:ins>
            <w:r w:rsidRPr="00343B63">
              <w:rPr>
                <w:bCs/>
                <w:noProof/>
              </w:rPr>
              <w:t>_idx</w:t>
            </w:r>
            <w:del w:id="2674" w:author="Jill Boyce" w:date="2018-04-16T20:48:00Z">
              <w:r w:rsidDel="00614EEC">
                <w:rPr>
                  <w:bCs/>
                  <w:noProof/>
                </w:rPr>
                <w:delText>[</w:delText>
              </w:r>
              <w:r w:rsidDel="00614EEC">
                <w:rPr>
                  <w:noProof/>
                </w:rPr>
                <w:delText xml:space="preserve"> </w:delText>
              </w:r>
            </w:del>
            <w:ins w:id="2675" w:author="Jill Boyce" w:date="2018-04-16T20:48:00Z">
              <w:r w:rsidR="00614EEC">
                <w:rPr>
                  <w:bCs/>
                  <w:noProof/>
                </w:rPr>
                <w:t xml:space="preserve">[ </w:t>
              </w:r>
            </w:ins>
            <w:r>
              <w:rPr>
                <w:noProof/>
              </w:rPr>
              <w:t>1</w:t>
            </w:r>
            <w:del w:id="2676" w:author="Jill Boyce" w:date="2018-04-16T20:48:00Z">
              <w:r w:rsidRPr="007A04B2" w:rsidDel="00614EEC">
                <w:rPr>
                  <w:noProof/>
                </w:rPr>
                <w:delText xml:space="preserve"> ]</w:delText>
              </w:r>
            </w:del>
            <w:ins w:id="2677" w:author="Jill Boyce" w:date="2018-04-16T20:48:00Z">
              <w:r w:rsidR="00614EEC">
                <w:rPr>
                  <w:noProof/>
                </w:rPr>
                <w:t xml:space="preserve"> ]</w:t>
              </w:r>
            </w:ins>
          </w:p>
        </w:tc>
        <w:tc>
          <w:tcPr>
            <w:tcW w:w="2160" w:type="dxa"/>
          </w:tcPr>
          <w:p w14:paraId="7C373A40" w14:textId="77777777" w:rsidR="001023F7" w:rsidRPr="007C2158" w:rsidRDefault="001023F7" w:rsidP="00F3309A">
            <w:pPr>
              <w:keepNext/>
              <w:keepLines/>
              <w:spacing w:before="20" w:after="40"/>
              <w:jc w:val="center"/>
            </w:pPr>
            <w:r>
              <w:t>2</w:t>
            </w:r>
          </w:p>
        </w:tc>
      </w:tr>
      <w:tr w:rsidR="001023F7" w:rsidRPr="007C2158" w14:paraId="319429D1" w14:textId="77777777" w:rsidTr="00F3309A">
        <w:trPr>
          <w:cantSplit/>
        </w:trPr>
        <w:tc>
          <w:tcPr>
            <w:tcW w:w="7285" w:type="dxa"/>
          </w:tcPr>
          <w:p w14:paraId="5DE3505E" w14:textId="228EAF41"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678" w:author="Guruvareddiar, Palanivel" w:date="2018-04-14T11:23:00Z">
              <w:r w:rsidDel="008D3FFA">
                <w:rPr>
                  <w:bCs/>
                  <w:noProof/>
                </w:rPr>
                <w:delText>o</w:delText>
              </w:r>
              <w:r w:rsidRPr="00343B63" w:rsidDel="008D3FFA">
                <w:rPr>
                  <w:bCs/>
                  <w:noProof/>
                </w:rPr>
                <w:delText>bject_tracking</w:delText>
              </w:r>
            </w:del>
            <w:ins w:id="2679" w:author="Guruvareddiar, Palanivel" w:date="2018-04-16T10:11:00Z">
              <w:r w:rsidR="003F107F">
                <w:rPr>
                  <w:bCs/>
                  <w:noProof/>
                </w:rPr>
                <w:t>ar</w:t>
              </w:r>
            </w:ins>
            <w:r w:rsidRPr="00343B63">
              <w:rPr>
                <w:noProof/>
              </w:rPr>
              <w:t>_new_</w:t>
            </w:r>
            <w:del w:id="2680" w:author="Guruvareddiar, Palanivel" w:date="2018-04-14T15:22:00Z">
              <w:r w:rsidRPr="00343B63" w:rsidDel="00A57EA3">
                <w:rPr>
                  <w:noProof/>
                </w:rPr>
                <w:delText>item</w:delText>
              </w:r>
            </w:del>
            <w:ins w:id="2681" w:author="Guruvareddiar, Palanivel" w:date="2018-04-14T15:22:00Z">
              <w:r w:rsidR="00A57EA3">
                <w:rPr>
                  <w:noProof/>
                </w:rPr>
                <w:t>object</w:t>
              </w:r>
            </w:ins>
            <w:r w:rsidRPr="00343B63">
              <w:rPr>
                <w:noProof/>
              </w:rPr>
              <w:t>_flag</w:t>
            </w:r>
            <w:del w:id="2682" w:author="Jill Boyce" w:date="2018-04-16T20:48:00Z">
              <w:r w:rsidDel="00614EEC">
                <w:rPr>
                  <w:noProof/>
                </w:rPr>
                <w:delText>[</w:delText>
              </w:r>
              <w:r w:rsidDel="00614EEC">
                <w:rPr>
                  <w:bCs/>
                  <w:noProof/>
                </w:rPr>
                <w:delText xml:space="preserve"> </w:delText>
              </w:r>
            </w:del>
            <w:ins w:id="2683" w:author="Jill Boyce" w:date="2018-04-16T20:48:00Z">
              <w:r w:rsidR="00614EEC">
                <w:rPr>
                  <w:noProof/>
                </w:rPr>
                <w:t xml:space="preserve">[ </w:t>
              </w:r>
            </w:ins>
            <w:r>
              <w:rPr>
                <w:bCs/>
                <w:noProof/>
              </w:rPr>
              <w:t>2</w:t>
            </w:r>
            <w:del w:id="2684" w:author="Jill Boyce" w:date="2018-04-16T20:48:00Z">
              <w:r w:rsidRPr="007A04B2" w:rsidDel="00614EEC">
                <w:rPr>
                  <w:bCs/>
                </w:rPr>
                <w:delText> </w:delText>
              </w:r>
              <w:r w:rsidRPr="007A04B2" w:rsidDel="00614EEC">
                <w:rPr>
                  <w:bCs/>
                  <w:noProof/>
                </w:rPr>
                <w:delText>]</w:delText>
              </w:r>
            </w:del>
            <w:ins w:id="2685" w:author="Jill Boyce" w:date="2018-04-16T20:48:00Z">
              <w:r w:rsidR="00614EEC">
                <w:rPr>
                  <w:bCs/>
                </w:rPr>
                <w:t xml:space="preserve"> ]</w:t>
              </w:r>
            </w:ins>
          </w:p>
        </w:tc>
        <w:tc>
          <w:tcPr>
            <w:tcW w:w="2160" w:type="dxa"/>
          </w:tcPr>
          <w:p w14:paraId="748F1E8E" w14:textId="77777777" w:rsidR="001023F7" w:rsidRPr="007C2158" w:rsidRDefault="001023F7" w:rsidP="00F3309A">
            <w:pPr>
              <w:keepNext/>
              <w:keepLines/>
              <w:spacing w:before="20" w:after="40"/>
              <w:jc w:val="center"/>
            </w:pPr>
            <w:r>
              <w:t>1</w:t>
            </w:r>
          </w:p>
        </w:tc>
      </w:tr>
      <w:tr w:rsidR="001023F7" w:rsidRPr="007C2158" w14:paraId="75162994" w14:textId="77777777" w:rsidTr="00F3309A">
        <w:trPr>
          <w:cantSplit/>
        </w:trPr>
        <w:tc>
          <w:tcPr>
            <w:tcW w:w="7285" w:type="dxa"/>
          </w:tcPr>
          <w:p w14:paraId="1C151710" w14:textId="56E613AC"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686" w:author="Guruvareddiar, Palanivel" w:date="2018-04-14T11:23:00Z">
              <w:r w:rsidRPr="00343B63" w:rsidDel="008D3FFA">
                <w:rPr>
                  <w:bCs/>
                  <w:noProof/>
                </w:rPr>
                <w:delText>object_tracking</w:delText>
              </w:r>
            </w:del>
            <w:ins w:id="2687" w:author="Guruvareddiar, Palanivel" w:date="2018-04-16T10:11:00Z">
              <w:r w:rsidR="003F107F">
                <w:rPr>
                  <w:bCs/>
                  <w:noProof/>
                </w:rPr>
                <w:t>ar</w:t>
              </w:r>
            </w:ins>
            <w:r w:rsidRPr="00343B63">
              <w:rPr>
                <w:bCs/>
                <w:noProof/>
              </w:rPr>
              <w:t>_</w:t>
            </w:r>
            <w:del w:id="2688" w:author="Guruvareddiar, Palanivel" w:date="2018-04-14T15:22:00Z">
              <w:r w:rsidRPr="00343B63" w:rsidDel="00A57EA3">
                <w:rPr>
                  <w:bCs/>
                  <w:noProof/>
                </w:rPr>
                <w:delText>item</w:delText>
              </w:r>
            </w:del>
            <w:ins w:id="2689" w:author="Guruvareddiar, Palanivel" w:date="2018-04-14T15:22:00Z">
              <w:r w:rsidR="00A57EA3">
                <w:rPr>
                  <w:bCs/>
                  <w:noProof/>
                </w:rPr>
                <w:t>object</w:t>
              </w:r>
            </w:ins>
            <w:r w:rsidRPr="00343B63">
              <w:rPr>
                <w:bCs/>
                <w:noProof/>
              </w:rPr>
              <w:t>_label_idc</w:t>
            </w:r>
            <w:del w:id="2690" w:author="Jill Boyce" w:date="2018-04-16T20:48:00Z">
              <w:r w:rsidDel="00614EEC">
                <w:rPr>
                  <w:bCs/>
                  <w:noProof/>
                </w:rPr>
                <w:delText>[</w:delText>
              </w:r>
              <w:r w:rsidRPr="007A04B2" w:rsidDel="00614EEC">
                <w:rPr>
                  <w:noProof/>
                </w:rPr>
                <w:delText xml:space="preserve"> </w:delText>
              </w:r>
            </w:del>
            <w:ins w:id="2691" w:author="Jill Boyce" w:date="2018-04-16T20:48:00Z">
              <w:r w:rsidR="00614EEC">
                <w:rPr>
                  <w:bCs/>
                  <w:noProof/>
                </w:rPr>
                <w:t xml:space="preserve">[ </w:t>
              </w:r>
            </w:ins>
            <w:r>
              <w:rPr>
                <w:noProof/>
              </w:rPr>
              <w:t>2</w:t>
            </w:r>
            <w:del w:id="2692" w:author="Jill Boyce" w:date="2018-04-16T20:48:00Z">
              <w:r w:rsidRPr="007A04B2" w:rsidDel="00614EEC">
                <w:rPr>
                  <w:bCs/>
                </w:rPr>
                <w:delText> </w:delText>
              </w:r>
              <w:r w:rsidRPr="007A04B2" w:rsidDel="00614EEC">
                <w:rPr>
                  <w:noProof/>
                </w:rPr>
                <w:delText>]</w:delText>
              </w:r>
            </w:del>
            <w:ins w:id="2693" w:author="Jill Boyce" w:date="2018-04-16T20:48:00Z">
              <w:r w:rsidR="00614EEC">
                <w:rPr>
                  <w:bCs/>
                </w:rPr>
                <w:t xml:space="preserve"> ]</w:t>
              </w:r>
            </w:ins>
          </w:p>
        </w:tc>
        <w:tc>
          <w:tcPr>
            <w:tcW w:w="2160" w:type="dxa"/>
          </w:tcPr>
          <w:p w14:paraId="70227602" w14:textId="77777777" w:rsidR="001023F7" w:rsidRDefault="001023F7" w:rsidP="00F3309A">
            <w:pPr>
              <w:keepNext/>
              <w:keepLines/>
              <w:spacing w:before="20" w:after="40"/>
              <w:jc w:val="center"/>
            </w:pPr>
            <w:r>
              <w:t>0</w:t>
            </w:r>
          </w:p>
        </w:tc>
      </w:tr>
      <w:tr w:rsidR="001023F7" w:rsidRPr="007C2158" w14:paraId="2E3BA870" w14:textId="77777777" w:rsidTr="00F3309A">
        <w:trPr>
          <w:cantSplit/>
        </w:trPr>
        <w:tc>
          <w:tcPr>
            <w:tcW w:w="7285" w:type="dxa"/>
          </w:tcPr>
          <w:p w14:paraId="6E460088" w14:textId="538D9D20"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694" w:author="Guruvareddiar, Palanivel" w:date="2018-04-14T11:23:00Z">
              <w:r w:rsidRPr="00343B63" w:rsidDel="008D3FFA">
                <w:rPr>
                  <w:bCs/>
                  <w:noProof/>
                </w:rPr>
                <w:delText>object_tracking</w:delText>
              </w:r>
            </w:del>
            <w:ins w:id="2695" w:author="Guruvareddiar, Palanivel" w:date="2018-04-16T10:11:00Z">
              <w:r w:rsidR="003F107F">
                <w:rPr>
                  <w:bCs/>
                  <w:noProof/>
                </w:rPr>
                <w:t>ar</w:t>
              </w:r>
            </w:ins>
            <w:r w:rsidRPr="00343B63">
              <w:rPr>
                <w:bCs/>
                <w:noProof/>
              </w:rPr>
              <w:t>_</w:t>
            </w:r>
            <w:del w:id="2696" w:author="Guruvareddiar, Palanivel" w:date="2018-04-14T15:22:00Z">
              <w:r w:rsidRPr="00343B63" w:rsidDel="00A57EA3">
                <w:rPr>
                  <w:bCs/>
                  <w:noProof/>
                </w:rPr>
                <w:delText>item</w:delText>
              </w:r>
            </w:del>
            <w:ins w:id="2697" w:author="Guruvareddiar, Palanivel" w:date="2018-04-14T15:22:00Z">
              <w:r w:rsidR="00A57EA3">
                <w:rPr>
                  <w:bCs/>
                  <w:noProof/>
                </w:rPr>
                <w:t>object</w:t>
              </w:r>
            </w:ins>
            <w:r w:rsidRPr="00343B63">
              <w:rPr>
                <w:bCs/>
                <w:noProof/>
              </w:rPr>
              <w:t>_idx</w:t>
            </w:r>
            <w:del w:id="2698" w:author="Jill Boyce" w:date="2018-04-16T20:48:00Z">
              <w:r w:rsidDel="00614EEC">
                <w:rPr>
                  <w:bCs/>
                  <w:noProof/>
                </w:rPr>
                <w:delText>[</w:delText>
              </w:r>
              <w:r w:rsidDel="00614EEC">
                <w:rPr>
                  <w:noProof/>
                </w:rPr>
                <w:delText xml:space="preserve"> </w:delText>
              </w:r>
            </w:del>
            <w:ins w:id="2699" w:author="Jill Boyce" w:date="2018-04-16T20:48:00Z">
              <w:r w:rsidR="00614EEC">
                <w:rPr>
                  <w:bCs/>
                  <w:noProof/>
                </w:rPr>
                <w:t xml:space="preserve">[ </w:t>
              </w:r>
            </w:ins>
            <w:r>
              <w:rPr>
                <w:noProof/>
              </w:rPr>
              <w:t>2</w:t>
            </w:r>
            <w:del w:id="2700" w:author="Jill Boyce" w:date="2018-04-16T20:48:00Z">
              <w:r w:rsidRPr="007A04B2" w:rsidDel="00614EEC">
                <w:rPr>
                  <w:noProof/>
                </w:rPr>
                <w:delText xml:space="preserve"> ]</w:delText>
              </w:r>
            </w:del>
            <w:ins w:id="2701" w:author="Jill Boyce" w:date="2018-04-16T20:48:00Z">
              <w:r w:rsidR="00614EEC">
                <w:rPr>
                  <w:noProof/>
                </w:rPr>
                <w:t xml:space="preserve"> ]</w:t>
              </w:r>
            </w:ins>
          </w:p>
        </w:tc>
        <w:tc>
          <w:tcPr>
            <w:tcW w:w="2160" w:type="dxa"/>
          </w:tcPr>
          <w:p w14:paraId="0E8F65A8" w14:textId="77777777" w:rsidR="001023F7" w:rsidRDefault="001023F7" w:rsidP="00F3309A">
            <w:pPr>
              <w:keepNext/>
              <w:keepLines/>
              <w:spacing w:before="20" w:after="40"/>
              <w:jc w:val="center"/>
            </w:pPr>
            <w:r>
              <w:t>3</w:t>
            </w:r>
          </w:p>
        </w:tc>
      </w:tr>
      <w:tr w:rsidR="001023F7" w:rsidRPr="007C2158" w14:paraId="3E628130" w14:textId="77777777" w:rsidTr="00F3309A">
        <w:trPr>
          <w:cantSplit/>
        </w:trPr>
        <w:tc>
          <w:tcPr>
            <w:tcW w:w="7285" w:type="dxa"/>
          </w:tcPr>
          <w:p w14:paraId="41B99253" w14:textId="7AD1C730"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702" w:author="Guruvareddiar, Palanivel" w:date="2018-04-14T11:23:00Z">
              <w:r w:rsidDel="008D3FFA">
                <w:rPr>
                  <w:bCs/>
                  <w:noProof/>
                </w:rPr>
                <w:delText>o</w:delText>
              </w:r>
              <w:r w:rsidRPr="00343B63" w:rsidDel="008D3FFA">
                <w:rPr>
                  <w:bCs/>
                  <w:noProof/>
                </w:rPr>
                <w:delText>bject_tracking</w:delText>
              </w:r>
            </w:del>
            <w:ins w:id="2703" w:author="Guruvareddiar, Palanivel" w:date="2018-04-16T10:11:00Z">
              <w:r w:rsidR="003F107F">
                <w:rPr>
                  <w:bCs/>
                  <w:noProof/>
                </w:rPr>
                <w:t>ar</w:t>
              </w:r>
            </w:ins>
            <w:r w:rsidRPr="00343B63">
              <w:rPr>
                <w:noProof/>
              </w:rPr>
              <w:t>_new_</w:t>
            </w:r>
            <w:del w:id="2704" w:author="Guruvareddiar, Palanivel" w:date="2018-04-14T15:22:00Z">
              <w:r w:rsidRPr="00343B63" w:rsidDel="00A57EA3">
                <w:rPr>
                  <w:noProof/>
                </w:rPr>
                <w:delText>item</w:delText>
              </w:r>
            </w:del>
            <w:ins w:id="2705" w:author="Guruvareddiar, Palanivel" w:date="2018-04-14T15:22:00Z">
              <w:r w:rsidR="00A57EA3">
                <w:rPr>
                  <w:noProof/>
                </w:rPr>
                <w:t>object</w:t>
              </w:r>
            </w:ins>
            <w:r w:rsidRPr="00343B63">
              <w:rPr>
                <w:noProof/>
              </w:rPr>
              <w:t>_flag</w:t>
            </w:r>
            <w:del w:id="2706" w:author="Jill Boyce" w:date="2018-04-16T20:48:00Z">
              <w:r w:rsidDel="00614EEC">
                <w:rPr>
                  <w:noProof/>
                </w:rPr>
                <w:delText>[</w:delText>
              </w:r>
              <w:r w:rsidDel="00614EEC">
                <w:rPr>
                  <w:bCs/>
                  <w:noProof/>
                </w:rPr>
                <w:delText xml:space="preserve"> </w:delText>
              </w:r>
            </w:del>
            <w:ins w:id="2707" w:author="Jill Boyce" w:date="2018-04-16T20:48:00Z">
              <w:r w:rsidR="00614EEC">
                <w:rPr>
                  <w:noProof/>
                </w:rPr>
                <w:t xml:space="preserve">[ </w:t>
              </w:r>
            </w:ins>
            <w:r>
              <w:rPr>
                <w:bCs/>
                <w:noProof/>
              </w:rPr>
              <w:t>3</w:t>
            </w:r>
            <w:del w:id="2708" w:author="Jill Boyce" w:date="2018-04-16T20:48:00Z">
              <w:r w:rsidRPr="007A04B2" w:rsidDel="00614EEC">
                <w:rPr>
                  <w:bCs/>
                </w:rPr>
                <w:delText> </w:delText>
              </w:r>
              <w:r w:rsidRPr="007A04B2" w:rsidDel="00614EEC">
                <w:rPr>
                  <w:bCs/>
                  <w:noProof/>
                </w:rPr>
                <w:delText>]</w:delText>
              </w:r>
            </w:del>
            <w:ins w:id="2709" w:author="Jill Boyce" w:date="2018-04-16T20:48:00Z">
              <w:r w:rsidR="00614EEC">
                <w:rPr>
                  <w:bCs/>
                </w:rPr>
                <w:t xml:space="preserve"> ]</w:t>
              </w:r>
            </w:ins>
          </w:p>
        </w:tc>
        <w:tc>
          <w:tcPr>
            <w:tcW w:w="2160" w:type="dxa"/>
          </w:tcPr>
          <w:p w14:paraId="072F587E" w14:textId="77777777" w:rsidR="001023F7" w:rsidRDefault="001023F7" w:rsidP="00F3309A">
            <w:pPr>
              <w:keepNext/>
              <w:keepLines/>
              <w:spacing w:before="20" w:after="40"/>
              <w:jc w:val="center"/>
            </w:pPr>
            <w:r>
              <w:t>1</w:t>
            </w:r>
          </w:p>
        </w:tc>
      </w:tr>
      <w:tr w:rsidR="001023F7" w:rsidRPr="007C2158" w14:paraId="65358D34" w14:textId="77777777" w:rsidTr="00F3309A">
        <w:trPr>
          <w:cantSplit/>
        </w:trPr>
        <w:tc>
          <w:tcPr>
            <w:tcW w:w="7285" w:type="dxa"/>
          </w:tcPr>
          <w:p w14:paraId="6402D6BE" w14:textId="5CD37239" w:rsidR="001023F7"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710" w:author="Guruvareddiar, Palanivel" w:date="2018-04-14T11:23:00Z">
              <w:r w:rsidRPr="00343B63" w:rsidDel="008D3FFA">
                <w:rPr>
                  <w:bCs/>
                  <w:noProof/>
                </w:rPr>
                <w:delText>object_tracking</w:delText>
              </w:r>
            </w:del>
            <w:ins w:id="2711" w:author="Guruvareddiar, Palanivel" w:date="2018-04-16T10:11:00Z">
              <w:r w:rsidR="003F107F">
                <w:rPr>
                  <w:bCs/>
                  <w:noProof/>
                </w:rPr>
                <w:t>ar</w:t>
              </w:r>
            </w:ins>
            <w:r w:rsidRPr="00343B63">
              <w:rPr>
                <w:bCs/>
                <w:noProof/>
              </w:rPr>
              <w:t>_</w:t>
            </w:r>
            <w:del w:id="2712" w:author="Guruvareddiar, Palanivel" w:date="2018-04-14T15:22:00Z">
              <w:r w:rsidRPr="00343B63" w:rsidDel="00A57EA3">
                <w:rPr>
                  <w:bCs/>
                  <w:noProof/>
                </w:rPr>
                <w:delText>item</w:delText>
              </w:r>
            </w:del>
            <w:ins w:id="2713" w:author="Guruvareddiar, Palanivel" w:date="2018-04-14T15:22:00Z">
              <w:r w:rsidR="00A57EA3">
                <w:rPr>
                  <w:bCs/>
                  <w:noProof/>
                </w:rPr>
                <w:t>object</w:t>
              </w:r>
            </w:ins>
            <w:r w:rsidRPr="00343B63">
              <w:rPr>
                <w:bCs/>
                <w:noProof/>
              </w:rPr>
              <w:t>_label_idc</w:t>
            </w:r>
            <w:del w:id="2714" w:author="Jill Boyce" w:date="2018-04-16T20:48:00Z">
              <w:r w:rsidDel="00614EEC">
                <w:rPr>
                  <w:bCs/>
                  <w:noProof/>
                </w:rPr>
                <w:delText>[</w:delText>
              </w:r>
              <w:r w:rsidRPr="007A04B2" w:rsidDel="00614EEC">
                <w:rPr>
                  <w:noProof/>
                </w:rPr>
                <w:delText xml:space="preserve"> </w:delText>
              </w:r>
            </w:del>
            <w:ins w:id="2715" w:author="Jill Boyce" w:date="2018-04-16T20:48:00Z">
              <w:r w:rsidR="00614EEC">
                <w:rPr>
                  <w:bCs/>
                  <w:noProof/>
                </w:rPr>
                <w:t xml:space="preserve">[ </w:t>
              </w:r>
            </w:ins>
            <w:r>
              <w:rPr>
                <w:noProof/>
              </w:rPr>
              <w:t>3</w:t>
            </w:r>
            <w:del w:id="2716" w:author="Jill Boyce" w:date="2018-04-16T20:48:00Z">
              <w:r w:rsidRPr="007A04B2" w:rsidDel="00614EEC">
                <w:rPr>
                  <w:bCs/>
                </w:rPr>
                <w:delText> </w:delText>
              </w:r>
              <w:r w:rsidRPr="007A04B2" w:rsidDel="00614EEC">
                <w:rPr>
                  <w:noProof/>
                </w:rPr>
                <w:delText>]</w:delText>
              </w:r>
            </w:del>
            <w:ins w:id="2717" w:author="Jill Boyce" w:date="2018-04-16T20:48:00Z">
              <w:r w:rsidR="00614EEC">
                <w:rPr>
                  <w:bCs/>
                </w:rPr>
                <w:t xml:space="preserve"> ]</w:t>
              </w:r>
            </w:ins>
          </w:p>
        </w:tc>
        <w:tc>
          <w:tcPr>
            <w:tcW w:w="2160" w:type="dxa"/>
          </w:tcPr>
          <w:p w14:paraId="5BF51BBA" w14:textId="77777777" w:rsidR="001023F7" w:rsidRDefault="001023F7" w:rsidP="00F3309A">
            <w:pPr>
              <w:keepNext/>
              <w:keepLines/>
              <w:spacing w:before="20" w:after="40"/>
              <w:jc w:val="center"/>
            </w:pPr>
            <w:r>
              <w:t>2</w:t>
            </w:r>
          </w:p>
        </w:tc>
      </w:tr>
      <w:tr w:rsidR="001023F7" w:rsidRPr="007C2158" w14:paraId="5069FAA1" w14:textId="77777777" w:rsidTr="00F3309A">
        <w:trPr>
          <w:cantSplit/>
        </w:trPr>
        <w:tc>
          <w:tcPr>
            <w:tcW w:w="7285" w:type="dxa"/>
          </w:tcPr>
          <w:p w14:paraId="5276ED8A" w14:textId="36D1E33A"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718" w:author="Guruvareddiar, Palanivel" w:date="2018-04-14T11:23:00Z">
              <w:r w:rsidRPr="00343B63" w:rsidDel="008D3FFA">
                <w:rPr>
                  <w:bCs/>
                  <w:noProof/>
                </w:rPr>
                <w:delText>o</w:delText>
              </w:r>
              <w:r w:rsidRPr="00343B63" w:rsidDel="008D3FFA">
                <w:rPr>
                  <w:noProof/>
                </w:rPr>
                <w:delText>bject_tracking</w:delText>
              </w:r>
            </w:del>
            <w:ins w:id="2719" w:author="Guruvareddiar, Palanivel" w:date="2018-04-16T10:11:00Z">
              <w:r w:rsidR="003F107F">
                <w:rPr>
                  <w:bCs/>
                  <w:noProof/>
                </w:rPr>
                <w:t>ar</w:t>
              </w:r>
            </w:ins>
            <w:r w:rsidRPr="00343B63">
              <w:rPr>
                <w:noProof/>
              </w:rPr>
              <w:t>_</w:t>
            </w:r>
            <w:del w:id="2720" w:author="Guruvareddiar, Palanivel" w:date="2018-04-14T15:22:00Z">
              <w:r w:rsidRPr="00343B63" w:rsidDel="00A57EA3">
                <w:rPr>
                  <w:bCs/>
                  <w:noProof/>
                </w:rPr>
                <w:delText>item</w:delText>
              </w:r>
            </w:del>
            <w:ins w:id="2721" w:author="Guruvareddiar, Palanivel" w:date="2018-04-14T15:22:00Z">
              <w:r w:rsidR="00A57EA3">
                <w:rPr>
                  <w:bCs/>
                  <w:noProof/>
                </w:rPr>
                <w:t>object</w:t>
              </w:r>
            </w:ins>
            <w:r w:rsidRPr="00343B63">
              <w:rPr>
                <w:bCs/>
                <w:noProof/>
              </w:rPr>
              <w:t>_top</w:t>
            </w:r>
            <w:r>
              <w:rPr>
                <w:bCs/>
              </w:rPr>
              <w:t>, left, width, height</w:t>
            </w:r>
            <w:del w:id="2722" w:author="Jill Boyce" w:date="2018-04-16T20:48:00Z">
              <w:r w:rsidDel="00614EEC">
                <w:rPr>
                  <w:bCs/>
                </w:rPr>
                <w:delText xml:space="preserve">[ </w:delText>
              </w:r>
            </w:del>
            <w:ins w:id="2723" w:author="Jill Boyce" w:date="2018-04-16T20:48:00Z">
              <w:r w:rsidR="00614EEC">
                <w:rPr>
                  <w:bCs/>
                </w:rPr>
                <w:t xml:space="preserve">[ </w:t>
              </w:r>
            </w:ins>
            <w:r>
              <w:rPr>
                <w:bCs/>
              </w:rPr>
              <w:t>1</w:t>
            </w:r>
            <w:del w:id="2724" w:author="Jill Boyce" w:date="2018-04-16T20:48:00Z">
              <w:r w:rsidDel="00614EEC">
                <w:rPr>
                  <w:bCs/>
                </w:rPr>
                <w:delText xml:space="preserve"> ]</w:delText>
              </w:r>
            </w:del>
            <w:ins w:id="2725" w:author="Jill Boyce" w:date="2018-04-16T20:48:00Z">
              <w:r w:rsidR="00614EEC">
                <w:rPr>
                  <w:bCs/>
                </w:rPr>
                <w:t xml:space="preserve"> ]</w:t>
              </w:r>
            </w:ins>
          </w:p>
        </w:tc>
        <w:tc>
          <w:tcPr>
            <w:tcW w:w="2160" w:type="dxa"/>
          </w:tcPr>
          <w:p w14:paraId="3783A552" w14:textId="77777777" w:rsidR="001023F7" w:rsidRPr="007C2158" w:rsidRDefault="001023F7" w:rsidP="00F3309A">
            <w:pPr>
              <w:keepNext/>
              <w:keepLines/>
              <w:spacing w:before="20" w:after="40"/>
              <w:jc w:val="center"/>
            </w:pPr>
            <w:r>
              <w:t>BB_D</w:t>
            </w:r>
          </w:p>
        </w:tc>
      </w:tr>
      <w:tr w:rsidR="001023F7" w:rsidRPr="007C2158" w14:paraId="5C9FB462" w14:textId="77777777" w:rsidTr="00F3309A">
        <w:trPr>
          <w:cantSplit/>
        </w:trPr>
        <w:tc>
          <w:tcPr>
            <w:tcW w:w="7285" w:type="dxa"/>
          </w:tcPr>
          <w:p w14:paraId="0CC0C30A" w14:textId="2D06FED7" w:rsidR="001023F7" w:rsidRPr="007C2158"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rPr>
            </w:pPr>
            <w:del w:id="2726" w:author="Guruvareddiar, Palanivel" w:date="2018-04-14T11:23:00Z">
              <w:r w:rsidRPr="00343B63" w:rsidDel="008D3FFA">
                <w:rPr>
                  <w:bCs/>
                  <w:noProof/>
                </w:rPr>
                <w:delText>o</w:delText>
              </w:r>
              <w:r w:rsidRPr="00343B63" w:rsidDel="008D3FFA">
                <w:rPr>
                  <w:noProof/>
                </w:rPr>
                <w:delText>bject_tracking</w:delText>
              </w:r>
            </w:del>
            <w:ins w:id="2727" w:author="Guruvareddiar, Palanivel" w:date="2018-04-16T10:11:00Z">
              <w:r w:rsidR="003F107F">
                <w:rPr>
                  <w:bCs/>
                  <w:noProof/>
                </w:rPr>
                <w:t>ar</w:t>
              </w:r>
            </w:ins>
            <w:r w:rsidRPr="00343B63">
              <w:rPr>
                <w:noProof/>
              </w:rPr>
              <w:t>_</w:t>
            </w:r>
            <w:del w:id="2728" w:author="Guruvareddiar, Palanivel" w:date="2018-04-14T15:22:00Z">
              <w:r w:rsidRPr="00343B63" w:rsidDel="00A57EA3">
                <w:rPr>
                  <w:bCs/>
                  <w:noProof/>
                </w:rPr>
                <w:delText>item</w:delText>
              </w:r>
            </w:del>
            <w:ins w:id="2729" w:author="Guruvareddiar, Palanivel" w:date="2018-04-14T15:22:00Z">
              <w:r w:rsidR="00A57EA3">
                <w:rPr>
                  <w:bCs/>
                  <w:noProof/>
                </w:rPr>
                <w:t>object</w:t>
              </w:r>
            </w:ins>
            <w:r w:rsidRPr="00343B63">
              <w:rPr>
                <w:bCs/>
                <w:noProof/>
              </w:rPr>
              <w:t>_top</w:t>
            </w:r>
            <w:r>
              <w:rPr>
                <w:bCs/>
              </w:rPr>
              <w:t>, left, width, height</w:t>
            </w:r>
            <w:del w:id="2730" w:author="Jill Boyce" w:date="2018-04-16T20:48:00Z">
              <w:r w:rsidDel="00614EEC">
                <w:rPr>
                  <w:bCs/>
                </w:rPr>
                <w:delText xml:space="preserve">[ </w:delText>
              </w:r>
            </w:del>
            <w:ins w:id="2731" w:author="Jill Boyce" w:date="2018-04-16T20:48:00Z">
              <w:r w:rsidR="00614EEC">
                <w:rPr>
                  <w:bCs/>
                </w:rPr>
                <w:t xml:space="preserve">[ </w:t>
              </w:r>
            </w:ins>
            <w:r>
              <w:rPr>
                <w:bCs/>
              </w:rPr>
              <w:t>2</w:t>
            </w:r>
            <w:del w:id="2732" w:author="Jill Boyce" w:date="2018-04-16T20:48:00Z">
              <w:r w:rsidDel="00614EEC">
                <w:rPr>
                  <w:bCs/>
                </w:rPr>
                <w:delText xml:space="preserve"> ]</w:delText>
              </w:r>
            </w:del>
            <w:ins w:id="2733" w:author="Jill Boyce" w:date="2018-04-16T20:48:00Z">
              <w:r w:rsidR="00614EEC">
                <w:rPr>
                  <w:bCs/>
                </w:rPr>
                <w:t xml:space="preserve"> ]</w:t>
              </w:r>
            </w:ins>
          </w:p>
        </w:tc>
        <w:tc>
          <w:tcPr>
            <w:tcW w:w="2160" w:type="dxa"/>
          </w:tcPr>
          <w:p w14:paraId="5A071439" w14:textId="77777777" w:rsidR="001023F7" w:rsidRPr="007C2158" w:rsidRDefault="001023F7" w:rsidP="00F3309A">
            <w:pPr>
              <w:keepNext/>
              <w:keepLines/>
              <w:spacing w:before="20" w:after="40"/>
              <w:jc w:val="center"/>
              <w:rPr>
                <w:bCs/>
                <w:noProof/>
              </w:rPr>
            </w:pPr>
            <w:r>
              <w:t>BB_E</w:t>
            </w:r>
          </w:p>
        </w:tc>
      </w:tr>
      <w:tr w:rsidR="001023F7" w:rsidRPr="007C2158" w14:paraId="65766672" w14:textId="77777777" w:rsidTr="00F3309A">
        <w:trPr>
          <w:cantSplit/>
        </w:trPr>
        <w:tc>
          <w:tcPr>
            <w:tcW w:w="7285" w:type="dxa"/>
          </w:tcPr>
          <w:p w14:paraId="75D80018" w14:textId="006B3E9F" w:rsidR="001023F7" w:rsidRPr="00343B63" w:rsidRDefault="001023F7" w:rsidP="00F3309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Cs/>
                <w:noProof/>
              </w:rPr>
            </w:pPr>
            <w:del w:id="2734" w:author="Guruvareddiar, Palanivel" w:date="2018-04-14T11:23:00Z">
              <w:r w:rsidRPr="00343B63" w:rsidDel="008D3FFA">
                <w:rPr>
                  <w:bCs/>
                  <w:noProof/>
                </w:rPr>
                <w:delText>o</w:delText>
              </w:r>
              <w:r w:rsidRPr="00343B63" w:rsidDel="008D3FFA">
                <w:rPr>
                  <w:noProof/>
                </w:rPr>
                <w:delText>bject_tracking</w:delText>
              </w:r>
            </w:del>
            <w:ins w:id="2735" w:author="Guruvareddiar, Palanivel" w:date="2018-04-16T10:11:00Z">
              <w:r w:rsidR="003F107F">
                <w:rPr>
                  <w:bCs/>
                  <w:noProof/>
                </w:rPr>
                <w:t>ar</w:t>
              </w:r>
            </w:ins>
            <w:r w:rsidRPr="00343B63">
              <w:rPr>
                <w:noProof/>
              </w:rPr>
              <w:t>_</w:t>
            </w:r>
            <w:del w:id="2736" w:author="Guruvareddiar, Palanivel" w:date="2018-04-14T15:22:00Z">
              <w:r w:rsidRPr="00343B63" w:rsidDel="00A57EA3">
                <w:rPr>
                  <w:bCs/>
                  <w:noProof/>
                </w:rPr>
                <w:delText>item</w:delText>
              </w:r>
            </w:del>
            <w:ins w:id="2737" w:author="Guruvareddiar, Palanivel" w:date="2018-04-14T15:22:00Z">
              <w:r w:rsidR="00A57EA3">
                <w:rPr>
                  <w:bCs/>
                  <w:noProof/>
                </w:rPr>
                <w:t>object</w:t>
              </w:r>
            </w:ins>
            <w:r w:rsidRPr="00343B63">
              <w:rPr>
                <w:bCs/>
                <w:noProof/>
              </w:rPr>
              <w:t>_top</w:t>
            </w:r>
            <w:r>
              <w:rPr>
                <w:bCs/>
              </w:rPr>
              <w:t>, left, width, height</w:t>
            </w:r>
            <w:del w:id="2738" w:author="Jill Boyce" w:date="2018-04-16T20:48:00Z">
              <w:r w:rsidDel="00614EEC">
                <w:rPr>
                  <w:bCs/>
                </w:rPr>
                <w:delText xml:space="preserve">[ </w:delText>
              </w:r>
            </w:del>
            <w:ins w:id="2739" w:author="Jill Boyce" w:date="2018-04-16T20:48:00Z">
              <w:r w:rsidR="00614EEC">
                <w:rPr>
                  <w:bCs/>
                </w:rPr>
                <w:t xml:space="preserve">[ </w:t>
              </w:r>
            </w:ins>
            <w:r>
              <w:rPr>
                <w:bCs/>
              </w:rPr>
              <w:t>3</w:t>
            </w:r>
            <w:del w:id="2740" w:author="Jill Boyce" w:date="2018-04-16T20:48:00Z">
              <w:r w:rsidDel="00614EEC">
                <w:rPr>
                  <w:bCs/>
                </w:rPr>
                <w:delText xml:space="preserve"> ]</w:delText>
              </w:r>
            </w:del>
            <w:ins w:id="2741" w:author="Jill Boyce" w:date="2018-04-16T20:48:00Z">
              <w:r w:rsidR="00614EEC">
                <w:rPr>
                  <w:bCs/>
                </w:rPr>
                <w:t xml:space="preserve"> ]</w:t>
              </w:r>
            </w:ins>
          </w:p>
        </w:tc>
        <w:tc>
          <w:tcPr>
            <w:tcW w:w="2160" w:type="dxa"/>
          </w:tcPr>
          <w:p w14:paraId="7A889984" w14:textId="77777777" w:rsidR="001023F7" w:rsidRDefault="001023F7" w:rsidP="00F3309A">
            <w:pPr>
              <w:keepNext/>
              <w:keepLines/>
              <w:spacing w:before="20" w:after="40"/>
              <w:jc w:val="center"/>
            </w:pPr>
            <w:r>
              <w:t>BB_F</w:t>
            </w:r>
          </w:p>
        </w:tc>
      </w:tr>
    </w:tbl>
    <w:p w14:paraId="0A45093F" w14:textId="77777777" w:rsidR="001023F7" w:rsidRDefault="001023F7" w:rsidP="001023F7">
      <w:pPr>
        <w:rPr>
          <w:bCs/>
          <w:noProof/>
          <w:sz w:val="24"/>
          <w:szCs w:val="24"/>
        </w:rPr>
      </w:pPr>
    </w:p>
    <w:p w14:paraId="15806399" w14:textId="28EDB823" w:rsidR="001023F7" w:rsidRPr="005E379F" w:rsidDel="0074673E" w:rsidRDefault="001023F7" w:rsidP="001023F7">
      <w:pPr>
        <w:rPr>
          <w:del w:id="2742" w:author="Jill Boyce" w:date="2018-04-16T21:11:00Z"/>
          <w:bCs/>
          <w:noProof/>
          <w:sz w:val="24"/>
          <w:szCs w:val="24"/>
        </w:rPr>
      </w:pPr>
    </w:p>
    <w:p w14:paraId="79799069" w14:textId="42BDF1D4" w:rsidR="001023F7" w:rsidDel="0074673E" w:rsidRDefault="001023F7" w:rsidP="001023F7">
      <w:pPr>
        <w:rPr>
          <w:del w:id="2743" w:author="Jill Boyce" w:date="2018-04-16T21:11:00Z"/>
          <w:b/>
          <w:noProof/>
          <w:sz w:val="32"/>
          <w:szCs w:val="32"/>
        </w:rPr>
      </w:pPr>
    </w:p>
    <w:p w14:paraId="47A61650" w14:textId="77777777" w:rsidR="001023F7" w:rsidRPr="001023F7" w:rsidRDefault="001023F7" w:rsidP="001023F7">
      <w:pPr>
        <w:pStyle w:val="Heading1"/>
        <w:ind w:left="432" w:hanging="432"/>
        <w:rPr>
          <w:b w:val="0"/>
          <w:bCs w:val="0"/>
          <w:sz w:val="36"/>
        </w:rPr>
      </w:pPr>
      <w:r w:rsidRPr="001023F7">
        <w:rPr>
          <w:sz w:val="36"/>
        </w:rPr>
        <w:t>Patent rights declaration(s)</w:t>
      </w:r>
    </w:p>
    <w:p w14:paraId="49B2D2CE" w14:textId="77777777" w:rsidR="001023F7" w:rsidRPr="007C2158" w:rsidRDefault="001023F7" w:rsidP="001023F7">
      <w:pPr>
        <w:rPr>
          <w:sz w:val="24"/>
          <w:szCs w:val="22"/>
        </w:rPr>
      </w:pPr>
      <w:r w:rsidRPr="007C2158">
        <w:rPr>
          <w:b/>
          <w:sz w:val="24"/>
          <w:szCs w:val="22"/>
          <w:lang w:eastAsia="ko-KR"/>
        </w:rPr>
        <w:t>Intel Corporation</w:t>
      </w:r>
      <w:r w:rsidRPr="007C2158">
        <w:rPr>
          <w:b/>
          <w:sz w:val="24"/>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6C4DF735" w14:textId="77777777" w:rsidR="001023F7" w:rsidRPr="007C2158" w:rsidRDefault="001023F7" w:rsidP="001023F7">
      <w:pPr>
        <w:rPr>
          <w:bCs/>
          <w:noProof/>
        </w:rPr>
      </w:pPr>
    </w:p>
    <w:p w14:paraId="0611AC4F" w14:textId="77777777" w:rsidR="001023F7" w:rsidRPr="007C2158" w:rsidRDefault="001023F7" w:rsidP="001023F7">
      <w:pPr>
        <w:rPr>
          <w:sz w:val="24"/>
        </w:rPr>
      </w:pPr>
    </w:p>
    <w:sectPr w:rsidR="001023F7" w:rsidRPr="007C2158"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B28E3" w14:textId="77777777" w:rsidR="001E4AFE" w:rsidRDefault="001E4AFE">
      <w:r>
        <w:separator/>
      </w:r>
    </w:p>
  </w:endnote>
  <w:endnote w:type="continuationSeparator" w:id="0">
    <w:p w14:paraId="2A912C93" w14:textId="77777777" w:rsidR="001E4AFE" w:rsidRDefault="001E4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tel Clear">
    <w:panose1 w:val="020B0604020203020204"/>
    <w:charset w:val="00"/>
    <w:family w:val="swiss"/>
    <w:pitch w:val="variable"/>
    <w:sig w:usb0="E10006FF" w:usb1="400060FB" w:usb2="00000028"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3D92E" w14:textId="0E326316" w:rsidR="000E0380" w:rsidRPr="00806DFE" w:rsidRDefault="000E0380"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3E2534">
      <w:rPr>
        <w:rStyle w:val="PageNumber"/>
        <w:noProof/>
      </w:rPr>
      <w:t>6</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ins w:id="2744" w:author="Jill Boyce" w:date="2018-04-16T19:47:00Z">
      <w:r>
        <w:rPr>
          <w:rStyle w:val="PageNumber"/>
          <w:noProof/>
        </w:rPr>
        <w:t>2018-04-16</w:t>
      </w:r>
    </w:ins>
    <w:ins w:id="2745" w:author="Guruvareddiar, Palanivel" w:date="2018-04-16T09:22:00Z">
      <w:del w:id="2746" w:author="Jill Boyce" w:date="2018-04-16T13:38:00Z">
        <w:r w:rsidDel="006953B8">
          <w:rPr>
            <w:rStyle w:val="PageNumber"/>
            <w:noProof/>
          </w:rPr>
          <w:delText>2018-04-15</w:delText>
        </w:r>
      </w:del>
    </w:ins>
    <w:del w:id="2747" w:author="Jill Boyce" w:date="2018-04-16T13:38:00Z">
      <w:r w:rsidDel="006953B8">
        <w:rPr>
          <w:rStyle w:val="PageNumber"/>
          <w:noProof/>
        </w:rPr>
        <w:delText>2018-04-03</w:delText>
      </w:r>
    </w:del>
    <w:r w:rsidRPr="00806DFE">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A0EAD1" w14:textId="77777777" w:rsidR="001E4AFE" w:rsidRDefault="001E4AFE">
      <w:r>
        <w:separator/>
      </w:r>
    </w:p>
  </w:footnote>
  <w:footnote w:type="continuationSeparator" w:id="0">
    <w:p w14:paraId="5F810318" w14:textId="77777777" w:rsidR="001E4AFE" w:rsidRDefault="001E4A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D30FE"/>
    <w:multiLevelType w:val="hybridMultilevel"/>
    <w:tmpl w:val="9A0436A8"/>
    <w:lvl w:ilvl="0" w:tplc="513CC6A6">
      <w:start w:val="1"/>
      <w:numFmt w:val="bullet"/>
      <w:lvlText w:val="–"/>
      <w:lvlJc w:val="left"/>
      <w:pPr>
        <w:tabs>
          <w:tab w:val="num" w:pos="720"/>
        </w:tabs>
        <w:ind w:left="720" w:hanging="360"/>
      </w:pPr>
      <w:rPr>
        <w:rFonts w:ascii="Intel Clear" w:hAnsi="Intel Clear" w:hint="default"/>
      </w:rPr>
    </w:lvl>
    <w:lvl w:ilvl="1" w:tplc="4832FF0C" w:tentative="1">
      <w:start w:val="1"/>
      <w:numFmt w:val="bullet"/>
      <w:lvlText w:val="–"/>
      <w:lvlJc w:val="left"/>
      <w:pPr>
        <w:tabs>
          <w:tab w:val="num" w:pos="1440"/>
        </w:tabs>
        <w:ind w:left="1440" w:hanging="360"/>
      </w:pPr>
      <w:rPr>
        <w:rFonts w:ascii="Intel Clear" w:hAnsi="Intel Clear" w:hint="default"/>
      </w:rPr>
    </w:lvl>
    <w:lvl w:ilvl="2" w:tplc="34D895D0">
      <w:start w:val="1"/>
      <w:numFmt w:val="bullet"/>
      <w:lvlText w:val="–"/>
      <w:lvlJc w:val="left"/>
      <w:pPr>
        <w:tabs>
          <w:tab w:val="num" w:pos="2160"/>
        </w:tabs>
        <w:ind w:left="2160" w:hanging="360"/>
      </w:pPr>
      <w:rPr>
        <w:rFonts w:ascii="Intel Clear" w:hAnsi="Intel Clear" w:hint="default"/>
      </w:rPr>
    </w:lvl>
    <w:lvl w:ilvl="3" w:tplc="D0641F8C" w:tentative="1">
      <w:start w:val="1"/>
      <w:numFmt w:val="bullet"/>
      <w:lvlText w:val="–"/>
      <w:lvlJc w:val="left"/>
      <w:pPr>
        <w:tabs>
          <w:tab w:val="num" w:pos="2880"/>
        </w:tabs>
        <w:ind w:left="2880" w:hanging="360"/>
      </w:pPr>
      <w:rPr>
        <w:rFonts w:ascii="Intel Clear" w:hAnsi="Intel Clear" w:hint="default"/>
      </w:rPr>
    </w:lvl>
    <w:lvl w:ilvl="4" w:tplc="BE0A2018" w:tentative="1">
      <w:start w:val="1"/>
      <w:numFmt w:val="bullet"/>
      <w:lvlText w:val="–"/>
      <w:lvlJc w:val="left"/>
      <w:pPr>
        <w:tabs>
          <w:tab w:val="num" w:pos="3600"/>
        </w:tabs>
        <w:ind w:left="3600" w:hanging="360"/>
      </w:pPr>
      <w:rPr>
        <w:rFonts w:ascii="Intel Clear" w:hAnsi="Intel Clear" w:hint="default"/>
      </w:rPr>
    </w:lvl>
    <w:lvl w:ilvl="5" w:tplc="9C48E248" w:tentative="1">
      <w:start w:val="1"/>
      <w:numFmt w:val="bullet"/>
      <w:lvlText w:val="–"/>
      <w:lvlJc w:val="left"/>
      <w:pPr>
        <w:tabs>
          <w:tab w:val="num" w:pos="4320"/>
        </w:tabs>
        <w:ind w:left="4320" w:hanging="360"/>
      </w:pPr>
      <w:rPr>
        <w:rFonts w:ascii="Intel Clear" w:hAnsi="Intel Clear" w:hint="default"/>
      </w:rPr>
    </w:lvl>
    <w:lvl w:ilvl="6" w:tplc="9D1CDD90" w:tentative="1">
      <w:start w:val="1"/>
      <w:numFmt w:val="bullet"/>
      <w:lvlText w:val="–"/>
      <w:lvlJc w:val="left"/>
      <w:pPr>
        <w:tabs>
          <w:tab w:val="num" w:pos="5040"/>
        </w:tabs>
        <w:ind w:left="5040" w:hanging="360"/>
      </w:pPr>
      <w:rPr>
        <w:rFonts w:ascii="Intel Clear" w:hAnsi="Intel Clear" w:hint="default"/>
      </w:rPr>
    </w:lvl>
    <w:lvl w:ilvl="7" w:tplc="6852A28A" w:tentative="1">
      <w:start w:val="1"/>
      <w:numFmt w:val="bullet"/>
      <w:lvlText w:val="–"/>
      <w:lvlJc w:val="left"/>
      <w:pPr>
        <w:tabs>
          <w:tab w:val="num" w:pos="5760"/>
        </w:tabs>
        <w:ind w:left="5760" w:hanging="360"/>
      </w:pPr>
      <w:rPr>
        <w:rFonts w:ascii="Intel Clear" w:hAnsi="Intel Clear" w:hint="default"/>
      </w:rPr>
    </w:lvl>
    <w:lvl w:ilvl="8" w:tplc="379A9DF4" w:tentative="1">
      <w:start w:val="1"/>
      <w:numFmt w:val="bullet"/>
      <w:lvlText w:val="–"/>
      <w:lvlJc w:val="left"/>
      <w:pPr>
        <w:tabs>
          <w:tab w:val="num" w:pos="6480"/>
        </w:tabs>
        <w:ind w:left="6480" w:hanging="360"/>
      </w:pPr>
      <w:rPr>
        <w:rFonts w:ascii="Intel Clear" w:hAnsi="Intel Clear"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309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FEA7B76"/>
    <w:multiLevelType w:val="hybridMultilevel"/>
    <w:tmpl w:val="BBDA2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954334E"/>
    <w:multiLevelType w:val="hybridMultilevel"/>
    <w:tmpl w:val="0F1C2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7"/>
  </w:num>
  <w:num w:numId="5">
    <w:abstractNumId w:val="9"/>
  </w:num>
  <w:num w:numId="6">
    <w:abstractNumId w:val="5"/>
  </w:num>
  <w:num w:numId="7">
    <w:abstractNumId w:val="6"/>
  </w:num>
  <w:num w:numId="8">
    <w:abstractNumId w:val="5"/>
  </w:num>
  <w:num w:numId="9">
    <w:abstractNumId w:val="1"/>
  </w:num>
  <w:num w:numId="10">
    <w:abstractNumId w:val="4"/>
  </w:num>
  <w:num w:numId="11">
    <w:abstractNumId w:val="2"/>
  </w:num>
  <w:num w:numId="12">
    <w:abstractNumId w:val="11"/>
  </w:num>
  <w:num w:numId="13">
    <w:abstractNumId w:val="8"/>
  </w:num>
  <w:num w:numId="1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ill Boyce">
    <w15:presenceInfo w15:providerId="None" w15:userId="Jill Boyce"/>
  </w15:person>
  <w15:person w15:author="Guruvareddiar, Palanivel">
    <w15:presenceInfo w15:providerId="AD" w15:userId="S-1-5-21-725345543-602162358-527237240-29352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1553A"/>
    <w:rsid w:val="000239AD"/>
    <w:rsid w:val="00023A2A"/>
    <w:rsid w:val="000308A3"/>
    <w:rsid w:val="000458BC"/>
    <w:rsid w:val="00045C41"/>
    <w:rsid w:val="00046C03"/>
    <w:rsid w:val="00051457"/>
    <w:rsid w:val="00065039"/>
    <w:rsid w:val="00067322"/>
    <w:rsid w:val="0007614F"/>
    <w:rsid w:val="000971A9"/>
    <w:rsid w:val="000A3C26"/>
    <w:rsid w:val="000B0C0F"/>
    <w:rsid w:val="000B1C6B"/>
    <w:rsid w:val="000B4FF9"/>
    <w:rsid w:val="000C09AC"/>
    <w:rsid w:val="000E00F3"/>
    <w:rsid w:val="000E0380"/>
    <w:rsid w:val="000F08F7"/>
    <w:rsid w:val="000F1148"/>
    <w:rsid w:val="000F158C"/>
    <w:rsid w:val="000F6C4F"/>
    <w:rsid w:val="001023F7"/>
    <w:rsid w:val="00102F3D"/>
    <w:rsid w:val="00105117"/>
    <w:rsid w:val="00124E38"/>
    <w:rsid w:val="0012580B"/>
    <w:rsid w:val="00131F90"/>
    <w:rsid w:val="00133B61"/>
    <w:rsid w:val="00133DD2"/>
    <w:rsid w:val="0013526E"/>
    <w:rsid w:val="0014608A"/>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E4AFE"/>
    <w:rsid w:val="001F1717"/>
    <w:rsid w:val="001F2594"/>
    <w:rsid w:val="001F3961"/>
    <w:rsid w:val="001F7B90"/>
    <w:rsid w:val="002055A6"/>
    <w:rsid w:val="00206460"/>
    <w:rsid w:val="002069B4"/>
    <w:rsid w:val="00215DFC"/>
    <w:rsid w:val="002212DF"/>
    <w:rsid w:val="00222CD4"/>
    <w:rsid w:val="00225016"/>
    <w:rsid w:val="002264A6"/>
    <w:rsid w:val="00227BA7"/>
    <w:rsid w:val="0023011C"/>
    <w:rsid w:val="002375C1"/>
    <w:rsid w:val="002425C3"/>
    <w:rsid w:val="00263398"/>
    <w:rsid w:val="00266F06"/>
    <w:rsid w:val="00275BCF"/>
    <w:rsid w:val="00291E36"/>
    <w:rsid w:val="00292257"/>
    <w:rsid w:val="002A54E0"/>
    <w:rsid w:val="002A7061"/>
    <w:rsid w:val="002B1595"/>
    <w:rsid w:val="002B191D"/>
    <w:rsid w:val="002D0AF6"/>
    <w:rsid w:val="002D16A2"/>
    <w:rsid w:val="002F0524"/>
    <w:rsid w:val="002F164D"/>
    <w:rsid w:val="002F5648"/>
    <w:rsid w:val="00306206"/>
    <w:rsid w:val="00311F74"/>
    <w:rsid w:val="00317D85"/>
    <w:rsid w:val="00327C56"/>
    <w:rsid w:val="003315A1"/>
    <w:rsid w:val="003373EC"/>
    <w:rsid w:val="00342FF4"/>
    <w:rsid w:val="00346148"/>
    <w:rsid w:val="0035260F"/>
    <w:rsid w:val="00360289"/>
    <w:rsid w:val="003669EA"/>
    <w:rsid w:val="003706CC"/>
    <w:rsid w:val="00377182"/>
    <w:rsid w:val="00377710"/>
    <w:rsid w:val="003811E9"/>
    <w:rsid w:val="00386F1C"/>
    <w:rsid w:val="003A2D8E"/>
    <w:rsid w:val="003A7CE6"/>
    <w:rsid w:val="003C20E4"/>
    <w:rsid w:val="003D3027"/>
    <w:rsid w:val="003D6342"/>
    <w:rsid w:val="003E2534"/>
    <w:rsid w:val="003E6F90"/>
    <w:rsid w:val="003F107F"/>
    <w:rsid w:val="003F5D0F"/>
    <w:rsid w:val="00414101"/>
    <w:rsid w:val="004234F0"/>
    <w:rsid w:val="00433DDB"/>
    <w:rsid w:val="00435361"/>
    <w:rsid w:val="00437619"/>
    <w:rsid w:val="00443F2F"/>
    <w:rsid w:val="00444350"/>
    <w:rsid w:val="00465A1E"/>
    <w:rsid w:val="00470190"/>
    <w:rsid w:val="004870D3"/>
    <w:rsid w:val="004A2A63"/>
    <w:rsid w:val="004B210C"/>
    <w:rsid w:val="004C5AAC"/>
    <w:rsid w:val="004D0122"/>
    <w:rsid w:val="004D405F"/>
    <w:rsid w:val="004E4F4F"/>
    <w:rsid w:val="004E6789"/>
    <w:rsid w:val="004F61E3"/>
    <w:rsid w:val="00502E10"/>
    <w:rsid w:val="005073F0"/>
    <w:rsid w:val="0051015C"/>
    <w:rsid w:val="00516CF1"/>
    <w:rsid w:val="0052227D"/>
    <w:rsid w:val="00531AE9"/>
    <w:rsid w:val="00550540"/>
    <w:rsid w:val="00550A66"/>
    <w:rsid w:val="00565CE2"/>
    <w:rsid w:val="00567ACE"/>
    <w:rsid w:val="00567EC7"/>
    <w:rsid w:val="00570013"/>
    <w:rsid w:val="005801A2"/>
    <w:rsid w:val="005952A5"/>
    <w:rsid w:val="005A33A1"/>
    <w:rsid w:val="005B217D"/>
    <w:rsid w:val="005B230F"/>
    <w:rsid w:val="005C385F"/>
    <w:rsid w:val="005E1AC6"/>
    <w:rsid w:val="005F6F1B"/>
    <w:rsid w:val="00614EEC"/>
    <w:rsid w:val="00624B33"/>
    <w:rsid w:val="0063041A"/>
    <w:rsid w:val="00630AA2"/>
    <w:rsid w:val="00642113"/>
    <w:rsid w:val="00646707"/>
    <w:rsid w:val="00646B4E"/>
    <w:rsid w:val="006501C3"/>
    <w:rsid w:val="00655EB3"/>
    <w:rsid w:val="00657F7E"/>
    <w:rsid w:val="00662E58"/>
    <w:rsid w:val="00664DCF"/>
    <w:rsid w:val="00674A1E"/>
    <w:rsid w:val="006868A0"/>
    <w:rsid w:val="00690C02"/>
    <w:rsid w:val="006953B8"/>
    <w:rsid w:val="006B20FE"/>
    <w:rsid w:val="006B3D46"/>
    <w:rsid w:val="006C5D39"/>
    <w:rsid w:val="006D07F5"/>
    <w:rsid w:val="006D6D9B"/>
    <w:rsid w:val="006E2810"/>
    <w:rsid w:val="006E5417"/>
    <w:rsid w:val="006F5DA5"/>
    <w:rsid w:val="007023DE"/>
    <w:rsid w:val="00712F60"/>
    <w:rsid w:val="007165F8"/>
    <w:rsid w:val="00720E3B"/>
    <w:rsid w:val="007302A3"/>
    <w:rsid w:val="0074393F"/>
    <w:rsid w:val="00745F6B"/>
    <w:rsid w:val="0074673E"/>
    <w:rsid w:val="0075285D"/>
    <w:rsid w:val="00755276"/>
    <w:rsid w:val="0075585E"/>
    <w:rsid w:val="00770571"/>
    <w:rsid w:val="007768FF"/>
    <w:rsid w:val="007824D3"/>
    <w:rsid w:val="00793D8B"/>
    <w:rsid w:val="00796EE3"/>
    <w:rsid w:val="007A66F1"/>
    <w:rsid w:val="007A7D29"/>
    <w:rsid w:val="007B4AB8"/>
    <w:rsid w:val="007C6713"/>
    <w:rsid w:val="007D1181"/>
    <w:rsid w:val="007E01A3"/>
    <w:rsid w:val="007F1F8B"/>
    <w:rsid w:val="007F67A1"/>
    <w:rsid w:val="00806DFE"/>
    <w:rsid w:val="00811C05"/>
    <w:rsid w:val="008206C8"/>
    <w:rsid w:val="00844F73"/>
    <w:rsid w:val="00855232"/>
    <w:rsid w:val="0086387C"/>
    <w:rsid w:val="00874A6C"/>
    <w:rsid w:val="00876C65"/>
    <w:rsid w:val="0087789E"/>
    <w:rsid w:val="008A4B4C"/>
    <w:rsid w:val="008A4DDA"/>
    <w:rsid w:val="008C239F"/>
    <w:rsid w:val="008D3FFA"/>
    <w:rsid w:val="008D59CB"/>
    <w:rsid w:val="008E480C"/>
    <w:rsid w:val="00907757"/>
    <w:rsid w:val="009212B0"/>
    <w:rsid w:val="00921FA1"/>
    <w:rsid w:val="009234A5"/>
    <w:rsid w:val="00933453"/>
    <w:rsid w:val="009335AE"/>
    <w:rsid w:val="009336F7"/>
    <w:rsid w:val="0093636C"/>
    <w:rsid w:val="009374A7"/>
    <w:rsid w:val="00955F6D"/>
    <w:rsid w:val="00975472"/>
    <w:rsid w:val="0098551D"/>
    <w:rsid w:val="0099518F"/>
    <w:rsid w:val="009A523D"/>
    <w:rsid w:val="009B02A1"/>
    <w:rsid w:val="009C076A"/>
    <w:rsid w:val="009F496B"/>
    <w:rsid w:val="00A01439"/>
    <w:rsid w:val="00A02E61"/>
    <w:rsid w:val="00A05CFF"/>
    <w:rsid w:val="00A13048"/>
    <w:rsid w:val="00A24C4D"/>
    <w:rsid w:val="00A41B7B"/>
    <w:rsid w:val="00A46843"/>
    <w:rsid w:val="00A55588"/>
    <w:rsid w:val="00A56B97"/>
    <w:rsid w:val="00A57EA3"/>
    <w:rsid w:val="00A6093D"/>
    <w:rsid w:val="00A6245E"/>
    <w:rsid w:val="00A7354C"/>
    <w:rsid w:val="00A767DC"/>
    <w:rsid w:val="00A76A6D"/>
    <w:rsid w:val="00A83253"/>
    <w:rsid w:val="00AA6E84"/>
    <w:rsid w:val="00AA76A3"/>
    <w:rsid w:val="00AC4668"/>
    <w:rsid w:val="00AD05A8"/>
    <w:rsid w:val="00AD1AAE"/>
    <w:rsid w:val="00AD2ABB"/>
    <w:rsid w:val="00AD577E"/>
    <w:rsid w:val="00AE341B"/>
    <w:rsid w:val="00AF1F30"/>
    <w:rsid w:val="00B07CA7"/>
    <w:rsid w:val="00B1279A"/>
    <w:rsid w:val="00B4194A"/>
    <w:rsid w:val="00B5222E"/>
    <w:rsid w:val="00B53179"/>
    <w:rsid w:val="00B600CD"/>
    <w:rsid w:val="00B61C96"/>
    <w:rsid w:val="00B73A2A"/>
    <w:rsid w:val="00B94B06"/>
    <w:rsid w:val="00B94C28"/>
    <w:rsid w:val="00BA2E8E"/>
    <w:rsid w:val="00BC10BA"/>
    <w:rsid w:val="00BC5AFD"/>
    <w:rsid w:val="00BD5566"/>
    <w:rsid w:val="00BE086E"/>
    <w:rsid w:val="00BE0CFD"/>
    <w:rsid w:val="00BF3030"/>
    <w:rsid w:val="00C04F43"/>
    <w:rsid w:val="00C0609D"/>
    <w:rsid w:val="00C115AB"/>
    <w:rsid w:val="00C26CCB"/>
    <w:rsid w:val="00C30249"/>
    <w:rsid w:val="00C33ADC"/>
    <w:rsid w:val="00C3723B"/>
    <w:rsid w:val="00C42466"/>
    <w:rsid w:val="00C513AE"/>
    <w:rsid w:val="00C606C9"/>
    <w:rsid w:val="00C80288"/>
    <w:rsid w:val="00C83088"/>
    <w:rsid w:val="00C84003"/>
    <w:rsid w:val="00C90650"/>
    <w:rsid w:val="00C97D78"/>
    <w:rsid w:val="00CA6348"/>
    <w:rsid w:val="00CC2AAE"/>
    <w:rsid w:val="00CC3836"/>
    <w:rsid w:val="00CC5A42"/>
    <w:rsid w:val="00CD0EAB"/>
    <w:rsid w:val="00CD702B"/>
    <w:rsid w:val="00CE5E02"/>
    <w:rsid w:val="00CF1029"/>
    <w:rsid w:val="00CF34DB"/>
    <w:rsid w:val="00CF558F"/>
    <w:rsid w:val="00CF6F4B"/>
    <w:rsid w:val="00D010C0"/>
    <w:rsid w:val="00D073E2"/>
    <w:rsid w:val="00D23BB6"/>
    <w:rsid w:val="00D312C5"/>
    <w:rsid w:val="00D446EC"/>
    <w:rsid w:val="00D51BF0"/>
    <w:rsid w:val="00D55942"/>
    <w:rsid w:val="00D7355A"/>
    <w:rsid w:val="00D77FDB"/>
    <w:rsid w:val="00D807BF"/>
    <w:rsid w:val="00D82FCC"/>
    <w:rsid w:val="00DA17FC"/>
    <w:rsid w:val="00DA7887"/>
    <w:rsid w:val="00DB2C26"/>
    <w:rsid w:val="00DD0051"/>
    <w:rsid w:val="00DD02F4"/>
    <w:rsid w:val="00DD1547"/>
    <w:rsid w:val="00DE6B43"/>
    <w:rsid w:val="00E11923"/>
    <w:rsid w:val="00E262D4"/>
    <w:rsid w:val="00E36250"/>
    <w:rsid w:val="00E54511"/>
    <w:rsid w:val="00E61DAC"/>
    <w:rsid w:val="00E72B80"/>
    <w:rsid w:val="00E75FE3"/>
    <w:rsid w:val="00E86C4C"/>
    <w:rsid w:val="00E87978"/>
    <w:rsid w:val="00E907A3"/>
    <w:rsid w:val="00EA5AE0"/>
    <w:rsid w:val="00EB7AB1"/>
    <w:rsid w:val="00ED1968"/>
    <w:rsid w:val="00EE6398"/>
    <w:rsid w:val="00EE7CD8"/>
    <w:rsid w:val="00EF48CC"/>
    <w:rsid w:val="00F00801"/>
    <w:rsid w:val="00F3309A"/>
    <w:rsid w:val="00F34D50"/>
    <w:rsid w:val="00F46479"/>
    <w:rsid w:val="00F711F1"/>
    <w:rsid w:val="00F72E8F"/>
    <w:rsid w:val="00F73032"/>
    <w:rsid w:val="00F848FC"/>
    <w:rsid w:val="00F84DC0"/>
    <w:rsid w:val="00F86E62"/>
    <w:rsid w:val="00F9282A"/>
    <w:rsid w:val="00F96BAD"/>
    <w:rsid w:val="00FA139D"/>
    <w:rsid w:val="00FB0E84"/>
    <w:rsid w:val="00FB19F3"/>
    <w:rsid w:val="00FD01C2"/>
    <w:rsid w:val="00FD5D28"/>
    <w:rsid w:val="00FD6831"/>
    <w:rsid w:val="00FE595C"/>
    <w:rsid w:val="00FF0CE3"/>
    <w:rsid w:val="00FF3C72"/>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N3">
    <w:name w:val="N3"/>
    <w:basedOn w:val="Normal"/>
    <w:link w:val="N3Char"/>
    <w:qFormat/>
    <w:rsid w:val="00AA76A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990"/>
      <w:jc w:val="left"/>
      <w:textAlignment w:val="auto"/>
    </w:pPr>
    <w:rPr>
      <w:rFonts w:ascii="Calibri" w:eastAsia="MS Mincho" w:hAnsi="Calibri" w:cs="Calibri"/>
      <w:szCs w:val="22"/>
      <w:shd w:val="clear" w:color="auto" w:fill="FFFFFF"/>
      <w:lang w:eastAsia="ko-KR" w:bidi="hi-IN"/>
    </w:rPr>
  </w:style>
  <w:style w:type="character" w:customStyle="1" w:styleId="N3Char">
    <w:name w:val="N3 Char"/>
    <w:link w:val="N3"/>
    <w:rsid w:val="00AA76A3"/>
    <w:rPr>
      <w:rFonts w:ascii="Calibri" w:eastAsia="MS Mincho" w:hAnsi="Calibri" w:cs="Calibri"/>
      <w:sz w:val="22"/>
      <w:szCs w:val="22"/>
      <w:lang w:eastAsia="ko-KR" w:bidi="hi-IN"/>
    </w:rPr>
  </w:style>
  <w:style w:type="table" w:styleId="TableGrid">
    <w:name w:val="Table Grid"/>
    <w:basedOn w:val="TableNormal"/>
    <w:rsid w:val="00BF3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6D07F5"/>
    <w:rPr>
      <w:rFonts w:ascii="Times New Roman" w:hAnsi="Times New Roman" w:cs="Times New Roman" w:hint="default"/>
      <w:b/>
      <w:bCs/>
      <w:i w:val="0"/>
      <w:iCs w:val="0"/>
      <w:color w:val="000000"/>
      <w:sz w:val="20"/>
      <w:szCs w:val="20"/>
    </w:rPr>
  </w:style>
  <w:style w:type="character" w:customStyle="1" w:styleId="fontstyle21">
    <w:name w:val="fontstyle21"/>
    <w:rsid w:val="006D07F5"/>
    <w:rPr>
      <w:rFonts w:ascii="Times New Roman" w:hAnsi="Times New Roman" w:cs="Times New Roman" w:hint="default"/>
      <w:b w:val="0"/>
      <w:bCs w:val="0"/>
      <w:i w:val="0"/>
      <w:iCs w:val="0"/>
      <w:color w:val="000000"/>
      <w:sz w:val="20"/>
      <w:szCs w:val="20"/>
    </w:rPr>
  </w:style>
  <w:style w:type="paragraph" w:styleId="ListParagraph">
    <w:name w:val="List Paragraph"/>
    <w:basedOn w:val="Normal"/>
    <w:uiPriority w:val="34"/>
    <w:qFormat/>
    <w:rsid w:val="003E25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720"/>
      <w:contextualSpacing/>
      <w:jc w:val="left"/>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570121">
      <w:bodyDiv w:val="1"/>
      <w:marLeft w:val="0"/>
      <w:marRight w:val="0"/>
      <w:marTop w:val="0"/>
      <w:marBottom w:val="0"/>
      <w:divBdr>
        <w:top w:val="none" w:sz="0" w:space="0" w:color="auto"/>
        <w:left w:val="none" w:sz="0" w:space="0" w:color="auto"/>
        <w:bottom w:val="none" w:sz="0" w:space="0" w:color="auto"/>
        <w:right w:val="none" w:sz="0" w:space="0" w:color="auto"/>
      </w:divBdr>
    </w:div>
    <w:div w:id="111444838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62679481">
      <w:bodyDiv w:val="1"/>
      <w:marLeft w:val="0"/>
      <w:marRight w:val="0"/>
      <w:marTop w:val="0"/>
      <w:marBottom w:val="0"/>
      <w:divBdr>
        <w:top w:val="none" w:sz="0" w:space="0" w:color="auto"/>
        <w:left w:val="none" w:sz="0" w:space="0" w:color="auto"/>
        <w:bottom w:val="none" w:sz="0" w:space="0" w:color="auto"/>
        <w:right w:val="none" w:sz="0" w:space="0" w:color="auto"/>
      </w:divBdr>
      <w:divsChild>
        <w:div w:id="1758861870">
          <w:marLeft w:val="907"/>
          <w:marRight w:val="0"/>
          <w:marTop w:val="120"/>
          <w:marBottom w:val="0"/>
          <w:divBdr>
            <w:top w:val="none" w:sz="0" w:space="0" w:color="auto"/>
            <w:left w:val="none" w:sz="0" w:space="0" w:color="auto"/>
            <w:bottom w:val="none" w:sz="0" w:space="0" w:color="auto"/>
            <w:right w:val="none" w:sz="0" w:space="0" w:color="auto"/>
          </w:divBdr>
        </w:div>
      </w:divsChild>
    </w:div>
    <w:div w:id="201768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8</Pages>
  <Words>2531</Words>
  <Characters>15300</Characters>
  <Application>Microsoft Office Word</Application>
  <DocSecurity>0</DocSecurity>
  <Lines>425</Lines>
  <Paragraphs>259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17869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CTPClassification=CTP_NT</cp:keywords>
  <cp:lastModifiedBy>Jill Boyce</cp:lastModifiedBy>
  <cp:revision>14</cp:revision>
  <cp:lastPrinted>1900-01-01T08:00:00Z</cp:lastPrinted>
  <dcterms:created xsi:type="dcterms:W3CDTF">2018-04-16T20:41:00Z</dcterms:created>
  <dcterms:modified xsi:type="dcterms:W3CDTF">2018-04-17T04:23:00Z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a9cda30c-99c6-4ce4-9a50-eed6d2b558c1</vt:lpwstr>
  </property>
  <property fmtid="{D5CDD505-2E9C-101B-9397-08002B2CF9AE}" pid="3" name="CTP_TimeStamp">
    <vt:lpwstr>2018-04-17 04:23:55Z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