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D16DE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val="en-CA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9C45207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8890" b="177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C0EF2C9" id="Group 2" o:spid="_x0000_s1026" style="position:absolute;margin-left:-4.15pt;margin-top:-27.5pt;width:23.3pt;height:24.6pt;z-index:251656704" coordorigin="9,2" coordsize="466,49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">
                      <v:line id="Line 3" o:spid="_x0000_s1027" style="position:absolute;visibility:visible;mso-wrap-style:square" from="9,9" to="10,48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" strokecolor="white" strokeweight="36e-5mm">
                        <o:lock v:ext="edit" shapetype="f"/>
                      </v:line>
                      <v:line id="Line 4" o:spid="_x0000_s1028" style="position:absolute;visibility:visible;mso-wrap-style:square" from="9,493" to="474,49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" strokecolor="white" strokeweight="36e-5mm">
                        <o:lock v:ext="edit" shapetype="f"/>
                      </v:line>
                      <v:line id="Line 5" o:spid="_x0000_s1029" style="position:absolute;flip:y;visibility:visible;mso-wrap-style:square" from="474,9" to="475,49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" strokecolor="white" strokeweight="36e-5mm">
                        <o:lock v:ext="edit" shapetype="f"/>
                      </v:line>
                      <v:line id="Line 6" o:spid="_x0000_s1030" style="position:absolute;flip:x;visibility:visible;mso-wrap-style:square" from="9,9" to="471,1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" strokecolor="white" strokeweight="36e-5mm">
                        <o:lock v:ext="edit" shapetype="f"/>
                      </v:line>
                      <v:line id="Line 7" o:spid="_x0000_s1031" style="position:absolute;visibility:visible;mso-wrap-style:square" from="9,9" to="10,1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" strokecolor="white" strokeweight="36e-5mm">
                        <o:lock v:ext="edit" shapetype="f"/>
                      </v:line>
                      <v:shape id="Freeform 8" o:spid="_x0000_s1032" style="position:absolute;left:74;top:104;width:309;height:297;visibility:visible;mso-wrap-style:square;v-text-anchor:top" coordsize="309,29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&#13;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&#13;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&#13;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&#13;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&#13;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&#13;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&#13;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&#13;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&#13;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&#13;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&#13;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&#13;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&#13;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&#13;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&#13;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&#13;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&#13;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&#13;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val="en-CA"/>
              </w:rPr>
              <w:drawing>
                <wp:anchor distT="0" distB="0" distL="114300" distR="114300" simplePos="0" relativeHeight="251658752" behindDoc="0" locked="0" layoutInCell="1" allowOverlap="1" wp14:anchorId="7B8BC549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val="en-CA"/>
              </w:rPr>
              <w:drawing>
                <wp:anchor distT="0" distB="0" distL="114300" distR="114300" simplePos="0" relativeHeight="251657728" behindDoc="0" locked="0" layoutInCell="1" allowOverlap="1" wp14:anchorId="3C1C6D58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855232" w:rsidP="00C33AD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3</w:t>
            </w:r>
            <w:r w:rsidR="00C33ADC">
              <w:t>1st</w:t>
            </w:r>
            <w:r w:rsidR="00A767DC" w:rsidRPr="00B648F1">
              <w:t xml:space="preserve"> Meeting: </w:t>
            </w:r>
            <w:r w:rsidR="00C33ADC">
              <w:rPr>
                <w:lang w:val="en-CA"/>
              </w:rPr>
              <w:t>San Diego</w:t>
            </w:r>
            <w:r w:rsidR="00975472">
              <w:rPr>
                <w:lang w:val="en-CA"/>
              </w:rPr>
              <w:t>,</w:t>
            </w:r>
            <w:r w:rsidR="00975472" w:rsidRPr="00B648F1">
              <w:rPr>
                <w:lang w:val="en-CA"/>
              </w:rPr>
              <w:t xml:space="preserve"> </w:t>
            </w:r>
            <w:r w:rsidR="00C33ADC">
              <w:rPr>
                <w:lang w:val="en-CA"/>
              </w:rPr>
              <w:t>US</w:t>
            </w:r>
            <w:r w:rsidR="00975472">
              <w:rPr>
                <w:lang w:val="en-CA"/>
              </w:rPr>
              <w:t xml:space="preserve">, </w:t>
            </w:r>
            <w:r w:rsidR="00C33ADC">
              <w:rPr>
                <w:lang w:val="en-CA"/>
              </w:rPr>
              <w:t>13</w:t>
            </w:r>
            <w:r w:rsidR="00D77FDB">
              <w:rPr>
                <w:lang w:val="en-CA"/>
              </w:rPr>
              <w:t>–</w:t>
            </w:r>
            <w:r w:rsidR="000F6C4F">
              <w:rPr>
                <w:lang w:val="en-CA"/>
              </w:rPr>
              <w:t>2</w:t>
            </w:r>
            <w:r w:rsidR="00C33ADC">
              <w:rPr>
                <w:lang w:val="en-CA"/>
              </w:rPr>
              <w:t>0</w:t>
            </w:r>
            <w:r w:rsidR="00975472" w:rsidRPr="00B648F1">
              <w:rPr>
                <w:lang w:val="en-CA"/>
              </w:rPr>
              <w:t xml:space="preserve"> </w:t>
            </w:r>
            <w:r w:rsidR="00C33ADC">
              <w:rPr>
                <w:lang w:val="en-CA"/>
              </w:rPr>
              <w:t>Apr</w:t>
            </w:r>
            <w:r w:rsidR="00844F73">
              <w:rPr>
                <w:lang w:val="en-CA"/>
              </w:rPr>
              <w:t>.</w:t>
            </w:r>
            <w:r w:rsidR="00975472"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8</w:t>
            </w:r>
          </w:p>
        </w:tc>
        <w:tc>
          <w:tcPr>
            <w:tcW w:w="3168" w:type="dxa"/>
          </w:tcPr>
          <w:p w:rsidR="008A4B4C" w:rsidRPr="005B217D" w:rsidRDefault="00E61DAC" w:rsidP="00C33AD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975472">
              <w:rPr>
                <w:lang w:val="en-CA"/>
              </w:rPr>
              <w:t>A</w:t>
            </w:r>
            <w:r w:rsidR="00C33ADC">
              <w:rPr>
                <w:lang w:val="en-CA"/>
              </w:rPr>
              <w:t>E</w:t>
            </w:r>
            <w:r w:rsidR="00D16DE0">
              <w:rPr>
                <w:lang w:val="en-CA"/>
              </w:rPr>
              <w:t>0026</w:t>
            </w:r>
            <w:r w:rsidR="006B20FE" w:rsidRPr="006B20FE">
              <w:rPr>
                <w:lang w:val="en-CA"/>
              </w:rPr>
              <w:t>-v</w:t>
            </w:r>
            <w:ins w:id="0" w:author="Chad Fogg" w:date="2018-04-19T09:05:00Z">
              <w:r w:rsidR="00532FF8">
                <w:rPr>
                  <w:lang w:val="en-CA"/>
                </w:rPr>
                <w:t>2</w:t>
              </w:r>
            </w:ins>
            <w:del w:id="1" w:author="Chad Fogg" w:date="2018-04-19T09:05:00Z">
              <w:r w:rsidR="006B20FE" w:rsidRPr="006B20FE" w:rsidDel="00532FF8">
                <w:rPr>
                  <w:lang w:val="en-CA"/>
                </w:rPr>
                <w:delText>1</w:delText>
              </w:r>
            </w:del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884BB3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Refinements to Mastering Display Color Volume SEI message semantics </w:t>
            </w:r>
            <w:r w:rsidR="008777AC">
              <w:rPr>
                <w:b/>
                <w:szCs w:val="22"/>
                <w:lang w:val="en-CA"/>
              </w:rPr>
              <w:t>that</w:t>
            </w:r>
            <w:r>
              <w:rPr>
                <w:b/>
                <w:szCs w:val="22"/>
                <w:lang w:val="en-CA"/>
              </w:rPr>
              <w:t xml:space="preserve"> align to the year 2018 edition of SMPTE ST 2086 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646B4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</w:t>
            </w:r>
            <w:r w:rsidR="00E61DAC" w:rsidRPr="005B217D">
              <w:rPr>
                <w:szCs w:val="22"/>
                <w:lang w:val="en-CA"/>
              </w:rPr>
              <w:t xml:space="preserve">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5E1AC6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5B217D" w:rsidRDefault="00884BB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Chad Fogg</w:t>
            </w:r>
            <w:r w:rsidR="00E61DAC" w:rsidRPr="005B217D"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:rsidR="00E61DAC" w:rsidRPr="005B217D" w:rsidRDefault="00884BB3" w:rsidP="005952A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chadfogg@gmail.com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884BB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MovieLabs</w:t>
            </w:r>
          </w:p>
        </w:tc>
      </w:tr>
    </w:tbl>
    <w:p w:rsidR="00E61DAC" w:rsidRPr="005B217D" w:rsidRDefault="00E61DAC">
      <w:pPr>
        <w:tabs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8D7794" w:rsidRDefault="00074E38" w:rsidP="00074E38">
      <w:pPr>
        <w:rPr>
          <w:szCs w:val="22"/>
          <w:lang w:val="en-CA"/>
        </w:rPr>
      </w:pPr>
      <w:r>
        <w:rPr>
          <w:szCs w:val="22"/>
          <w:lang w:val="en-CA"/>
        </w:rPr>
        <w:t>SMPTE ST 2086 is</w:t>
      </w:r>
      <w:r w:rsidR="008D7794">
        <w:rPr>
          <w:szCs w:val="22"/>
          <w:lang w:val="en-CA"/>
        </w:rPr>
        <w:t xml:space="preserve"> the official standard </w:t>
      </w:r>
      <w:r w:rsidR="00834267">
        <w:rPr>
          <w:szCs w:val="22"/>
          <w:lang w:val="en-CA"/>
        </w:rPr>
        <w:t>defining</w:t>
      </w:r>
      <w:r w:rsidR="008D7794">
        <w:rPr>
          <w:szCs w:val="22"/>
          <w:lang w:val="en-CA"/>
        </w:rPr>
        <w:t xml:space="preserve"> the</w:t>
      </w:r>
      <w:r>
        <w:rPr>
          <w:szCs w:val="22"/>
          <w:lang w:val="en-CA"/>
        </w:rPr>
        <w:t xml:space="preserve"> </w:t>
      </w:r>
      <w:r w:rsidR="008D7794">
        <w:rPr>
          <w:szCs w:val="22"/>
          <w:lang w:val="en-CA"/>
        </w:rPr>
        <w:t>Mastering Display Color Volume</w:t>
      </w:r>
      <w:r w:rsidR="00D31F35">
        <w:rPr>
          <w:szCs w:val="22"/>
          <w:lang w:val="en-CA"/>
        </w:rPr>
        <w:t xml:space="preserve"> </w:t>
      </w:r>
      <w:r>
        <w:rPr>
          <w:szCs w:val="22"/>
          <w:lang w:val="en-CA"/>
        </w:rPr>
        <w:t>metadata set of values</w:t>
      </w:r>
      <w:r w:rsidR="00C4681E">
        <w:rPr>
          <w:szCs w:val="22"/>
          <w:lang w:val="en-CA"/>
        </w:rPr>
        <w:t xml:space="preserve"> </w:t>
      </w:r>
      <w:r w:rsidR="008D7794">
        <w:rPr>
          <w:szCs w:val="22"/>
          <w:lang w:val="en-CA"/>
        </w:rPr>
        <w:t xml:space="preserve">that </w:t>
      </w:r>
      <w:r>
        <w:rPr>
          <w:szCs w:val="22"/>
          <w:lang w:val="en-CA"/>
        </w:rPr>
        <w:t>essentially conveys</w:t>
      </w:r>
      <w:r w:rsidR="008D7794">
        <w:rPr>
          <w:szCs w:val="22"/>
          <w:lang w:val="en-CA"/>
        </w:rPr>
        <w:t xml:space="preserve"> the </w:t>
      </w:r>
      <w:r w:rsidR="00E3385A">
        <w:rPr>
          <w:szCs w:val="22"/>
          <w:lang w:val="en-CA"/>
        </w:rPr>
        <w:t xml:space="preserve">potential </w:t>
      </w:r>
      <w:r w:rsidR="002E6419">
        <w:rPr>
          <w:szCs w:val="22"/>
          <w:lang w:val="en-CA"/>
        </w:rPr>
        <w:t xml:space="preserve">approved </w:t>
      </w:r>
      <w:r w:rsidR="008D7794">
        <w:rPr>
          <w:szCs w:val="22"/>
          <w:lang w:val="en-CA"/>
        </w:rPr>
        <w:t xml:space="preserve">color volume, </w:t>
      </w:r>
      <w:r w:rsidR="00485AAA">
        <w:rPr>
          <w:szCs w:val="22"/>
          <w:lang w:val="en-CA"/>
        </w:rPr>
        <w:t xml:space="preserve">assumed </w:t>
      </w:r>
      <w:r w:rsidR="008D7794">
        <w:rPr>
          <w:szCs w:val="22"/>
          <w:lang w:val="en-CA"/>
        </w:rPr>
        <w:t xml:space="preserve">by the </w:t>
      </w:r>
      <w:r w:rsidR="00E3385A">
        <w:rPr>
          <w:szCs w:val="22"/>
          <w:lang w:val="en-CA"/>
        </w:rPr>
        <w:t xml:space="preserve">nominal </w:t>
      </w:r>
      <w:r w:rsidR="008D7794">
        <w:rPr>
          <w:szCs w:val="22"/>
          <w:lang w:val="en-CA"/>
        </w:rPr>
        <w:t xml:space="preserve">measurements of the mastering monitor </w:t>
      </w:r>
      <w:r>
        <w:rPr>
          <w:szCs w:val="22"/>
          <w:lang w:val="en-CA"/>
        </w:rPr>
        <w:t xml:space="preserve">that </w:t>
      </w:r>
      <w:r w:rsidR="00D31F35">
        <w:rPr>
          <w:szCs w:val="22"/>
          <w:lang w:val="en-CA"/>
        </w:rPr>
        <w:t xml:space="preserve">the </w:t>
      </w:r>
      <w:r w:rsidR="002E6419">
        <w:rPr>
          <w:szCs w:val="22"/>
          <w:lang w:val="en-CA"/>
        </w:rPr>
        <w:t>witnessed</w:t>
      </w:r>
      <w:r w:rsidR="00D31F35">
        <w:rPr>
          <w:szCs w:val="22"/>
          <w:lang w:val="en-CA"/>
        </w:rPr>
        <w:t xml:space="preserve"> </w:t>
      </w:r>
      <w:r w:rsidR="00C4681E">
        <w:rPr>
          <w:szCs w:val="22"/>
          <w:lang w:val="en-CA"/>
        </w:rPr>
        <w:t xml:space="preserve">content is </w:t>
      </w:r>
      <w:r>
        <w:rPr>
          <w:szCs w:val="22"/>
          <w:lang w:val="en-CA"/>
        </w:rPr>
        <w:t>observed</w:t>
      </w:r>
      <w:r w:rsidR="00485AAA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through </w:t>
      </w:r>
      <w:r w:rsidR="008D7794">
        <w:rPr>
          <w:szCs w:val="22"/>
          <w:lang w:val="en-CA"/>
        </w:rPr>
        <w:t xml:space="preserve">during the creative </w:t>
      </w:r>
      <w:r w:rsidR="0023732F">
        <w:rPr>
          <w:szCs w:val="22"/>
          <w:lang w:val="en-CA"/>
        </w:rPr>
        <w:t xml:space="preserve">authoring </w:t>
      </w:r>
      <w:r w:rsidR="008D7794">
        <w:rPr>
          <w:szCs w:val="22"/>
          <w:lang w:val="en-CA"/>
        </w:rPr>
        <w:t xml:space="preserve">process. </w:t>
      </w:r>
      <w:r>
        <w:t xml:space="preserve">In 2018, SMPTE will </w:t>
      </w:r>
      <w:r w:rsidR="002E6419">
        <w:t>release an update (</w:t>
      </w:r>
      <w:r>
        <w:t>ST 2086:2018)</w:t>
      </w:r>
      <w:r w:rsidR="00E3385A">
        <w:t xml:space="preserve"> that clarifies or further restricts some value ranges</w:t>
      </w:r>
      <w:r>
        <w:t xml:space="preserve">. </w:t>
      </w:r>
      <w:r>
        <w:rPr>
          <w:szCs w:val="22"/>
          <w:lang w:val="en-CA"/>
        </w:rPr>
        <w:t xml:space="preserve">AVC and HEVC specifications carry </w:t>
      </w:r>
      <w:r w:rsidR="00E3385A">
        <w:rPr>
          <w:szCs w:val="22"/>
          <w:lang w:val="en-CA"/>
        </w:rPr>
        <w:t xml:space="preserve">ST 2086:2014 </w:t>
      </w:r>
      <w:r>
        <w:rPr>
          <w:szCs w:val="22"/>
          <w:lang w:val="en-CA"/>
        </w:rPr>
        <w:t>values in bitstreams via their respective, essentially identical Mastering Display Color Volume</w:t>
      </w:r>
      <w:r w:rsidR="00D31F35">
        <w:rPr>
          <w:szCs w:val="22"/>
          <w:lang w:val="en-CA"/>
        </w:rPr>
        <w:t xml:space="preserve"> (MDCV) </w:t>
      </w:r>
      <w:r>
        <w:rPr>
          <w:szCs w:val="22"/>
          <w:lang w:val="en-CA"/>
        </w:rPr>
        <w:t xml:space="preserve">SEI messages. This </w:t>
      </w:r>
      <w:r w:rsidR="008D7794">
        <w:rPr>
          <w:szCs w:val="22"/>
          <w:lang w:val="en-CA"/>
        </w:rPr>
        <w:t xml:space="preserve">metadata </w:t>
      </w:r>
      <w:r w:rsidR="00D31F35">
        <w:rPr>
          <w:szCs w:val="22"/>
          <w:lang w:val="en-CA"/>
        </w:rPr>
        <w:t xml:space="preserve">set of values </w:t>
      </w:r>
      <w:r w:rsidR="008D7794">
        <w:rPr>
          <w:szCs w:val="22"/>
          <w:lang w:val="en-CA"/>
        </w:rPr>
        <w:t xml:space="preserve">is often </w:t>
      </w:r>
      <w:r w:rsidR="00D31F35">
        <w:rPr>
          <w:szCs w:val="22"/>
          <w:lang w:val="en-CA"/>
        </w:rPr>
        <w:t>repacked</w:t>
      </w:r>
      <w:r w:rsidR="00C4681E">
        <w:rPr>
          <w:szCs w:val="22"/>
          <w:lang w:val="en-CA"/>
        </w:rPr>
        <w:t xml:space="preserve"> and </w:t>
      </w:r>
      <w:r w:rsidR="008D7794">
        <w:rPr>
          <w:szCs w:val="22"/>
          <w:lang w:val="en-CA"/>
        </w:rPr>
        <w:t xml:space="preserve">relayed into HDMI headers, and optionally applied in some </w:t>
      </w:r>
      <w:r>
        <w:rPr>
          <w:szCs w:val="22"/>
          <w:lang w:val="en-CA"/>
        </w:rPr>
        <w:t>(</w:t>
      </w:r>
      <w:r w:rsidR="008D7794">
        <w:rPr>
          <w:szCs w:val="22"/>
          <w:lang w:val="en-CA"/>
        </w:rPr>
        <w:t>post-decoder</w:t>
      </w:r>
      <w:r>
        <w:rPr>
          <w:szCs w:val="22"/>
          <w:lang w:val="en-CA"/>
        </w:rPr>
        <w:t>)</w:t>
      </w:r>
      <w:r w:rsidR="008D7794">
        <w:rPr>
          <w:szCs w:val="22"/>
          <w:lang w:val="en-CA"/>
        </w:rPr>
        <w:t xml:space="preserve"> display processing</w:t>
      </w:r>
      <w:r w:rsidR="002E6419">
        <w:rPr>
          <w:szCs w:val="22"/>
          <w:lang w:val="en-CA"/>
        </w:rPr>
        <w:t xml:space="preserve"> or signal format conversion</w:t>
      </w:r>
      <w:r w:rsidR="008D7794">
        <w:rPr>
          <w:szCs w:val="22"/>
          <w:lang w:val="en-CA"/>
        </w:rPr>
        <w:t xml:space="preserve">. </w:t>
      </w:r>
      <w:r w:rsidR="008777AC">
        <w:rPr>
          <w:szCs w:val="22"/>
          <w:lang w:val="en-CA"/>
        </w:rPr>
        <w:t xml:space="preserve">This proposal </w:t>
      </w:r>
      <w:r w:rsidR="00734B71">
        <w:rPr>
          <w:szCs w:val="22"/>
          <w:lang w:val="en-CA"/>
        </w:rPr>
        <w:t>provides delta</w:t>
      </w:r>
      <w:r w:rsidR="008777AC">
        <w:rPr>
          <w:szCs w:val="22"/>
          <w:lang w:val="en-CA"/>
        </w:rPr>
        <w:t xml:space="preserve"> </w:t>
      </w:r>
      <w:r w:rsidR="001B4A96">
        <w:rPr>
          <w:szCs w:val="22"/>
          <w:lang w:val="en-CA"/>
        </w:rPr>
        <w:t>text to</w:t>
      </w:r>
      <w:r w:rsidR="008777AC">
        <w:rPr>
          <w:szCs w:val="22"/>
          <w:lang w:val="en-CA"/>
        </w:rPr>
        <w:t xml:space="preserve"> the existing </w:t>
      </w:r>
      <w:r w:rsidR="00C4681E">
        <w:rPr>
          <w:szCs w:val="22"/>
          <w:lang w:val="en-CA"/>
        </w:rPr>
        <w:t xml:space="preserve">respective </w:t>
      </w:r>
      <w:r w:rsidR="008777AC">
        <w:rPr>
          <w:szCs w:val="22"/>
          <w:lang w:val="en-CA"/>
        </w:rPr>
        <w:t>AVC and HEVC</w:t>
      </w:r>
      <w:r w:rsidR="00C4681E">
        <w:rPr>
          <w:szCs w:val="22"/>
          <w:lang w:val="en-CA"/>
        </w:rPr>
        <w:t xml:space="preserve"> SEI</w:t>
      </w:r>
      <w:r w:rsidR="008777AC">
        <w:rPr>
          <w:szCs w:val="22"/>
          <w:lang w:val="en-CA"/>
        </w:rPr>
        <w:t xml:space="preserve"> </w:t>
      </w:r>
      <w:r w:rsidR="00C4681E">
        <w:rPr>
          <w:szCs w:val="22"/>
          <w:lang w:val="en-CA"/>
        </w:rPr>
        <w:t>messages</w:t>
      </w:r>
      <w:r w:rsidR="001B4A96">
        <w:rPr>
          <w:szCs w:val="22"/>
          <w:lang w:val="en-CA"/>
        </w:rPr>
        <w:t xml:space="preserve"> </w:t>
      </w:r>
      <w:r w:rsidR="00C4681E">
        <w:rPr>
          <w:szCs w:val="22"/>
          <w:lang w:val="en-CA"/>
        </w:rPr>
        <w:t xml:space="preserve">to update </w:t>
      </w:r>
      <w:r>
        <w:rPr>
          <w:szCs w:val="22"/>
          <w:lang w:val="en-CA"/>
        </w:rPr>
        <w:t>the</w:t>
      </w:r>
      <w:r w:rsidR="00C4681E">
        <w:rPr>
          <w:szCs w:val="22"/>
          <w:lang w:val="en-CA"/>
        </w:rPr>
        <w:t xml:space="preserve"> se</w:t>
      </w:r>
      <w:r w:rsidR="001C136F">
        <w:rPr>
          <w:szCs w:val="22"/>
          <w:lang w:val="en-CA"/>
        </w:rPr>
        <w:t xml:space="preserve">mantics to match </w:t>
      </w:r>
      <w:ins w:id="2" w:author="Chad Fogg" w:date="2018-04-19T10:40:00Z">
        <w:r w:rsidR="00DA71DD">
          <w:rPr>
            <w:szCs w:val="22"/>
            <w:lang w:val="en-CA"/>
          </w:rPr>
          <w:t xml:space="preserve">the </w:t>
        </w:r>
      </w:ins>
      <w:r w:rsidR="00C4681E">
        <w:rPr>
          <w:szCs w:val="22"/>
          <w:lang w:val="en-CA"/>
        </w:rPr>
        <w:t>ST 2086:2018</w:t>
      </w:r>
      <w:ins w:id="3" w:author="Chad Fogg" w:date="2018-04-19T10:40:00Z">
        <w:r w:rsidR="00DA71DD">
          <w:rPr>
            <w:szCs w:val="22"/>
            <w:lang w:val="en-CA"/>
          </w:rPr>
          <w:t xml:space="preserve"> revision</w:t>
        </w:r>
      </w:ins>
      <w:r w:rsidR="00734B71">
        <w:rPr>
          <w:szCs w:val="22"/>
          <w:lang w:val="en-CA"/>
        </w:rPr>
        <w:t>.</w:t>
      </w:r>
      <w:r w:rsidR="002C16F8">
        <w:rPr>
          <w:szCs w:val="22"/>
          <w:lang w:val="en-CA"/>
        </w:rPr>
        <w:t xml:space="preserve"> The </w:t>
      </w:r>
      <w:r w:rsidR="001C136F">
        <w:rPr>
          <w:szCs w:val="22"/>
          <w:lang w:val="en-CA"/>
        </w:rPr>
        <w:t xml:space="preserve">summary of </w:t>
      </w:r>
      <w:r w:rsidR="002C16F8">
        <w:rPr>
          <w:szCs w:val="22"/>
          <w:lang w:val="en-CA"/>
        </w:rPr>
        <w:t>change</w:t>
      </w:r>
      <w:r w:rsidR="001C136F">
        <w:rPr>
          <w:szCs w:val="22"/>
          <w:lang w:val="en-CA"/>
        </w:rPr>
        <w:t xml:space="preserve">s are: (1) the value </w:t>
      </w:r>
      <w:r w:rsidR="002C16F8">
        <w:rPr>
          <w:szCs w:val="22"/>
          <w:lang w:val="en-CA"/>
        </w:rPr>
        <w:t xml:space="preserve">0 </w:t>
      </w:r>
      <w:r w:rsidR="00EB009A">
        <w:rPr>
          <w:szCs w:val="22"/>
          <w:lang w:val="en-CA"/>
        </w:rPr>
        <w:t xml:space="preserve">can represent </w:t>
      </w:r>
      <w:r w:rsidR="002C16F8">
        <w:rPr>
          <w:szCs w:val="22"/>
          <w:lang w:val="en-CA"/>
        </w:rPr>
        <w:t xml:space="preserve">“unknown” </w:t>
      </w:r>
      <w:r w:rsidR="00D37AE6">
        <w:rPr>
          <w:szCs w:val="22"/>
          <w:lang w:val="en-CA"/>
        </w:rPr>
        <w:t xml:space="preserve">or “unspecified” </w:t>
      </w:r>
      <w:r w:rsidR="002C16F8">
        <w:rPr>
          <w:szCs w:val="22"/>
          <w:lang w:val="en-CA"/>
        </w:rPr>
        <w:t xml:space="preserve">for any element in MDCV, </w:t>
      </w:r>
      <w:r w:rsidR="00D37AE6">
        <w:rPr>
          <w:szCs w:val="22"/>
          <w:lang w:val="en-CA"/>
        </w:rPr>
        <w:t xml:space="preserve">in scenarios </w:t>
      </w:r>
      <w:r w:rsidR="002C16F8">
        <w:rPr>
          <w:szCs w:val="22"/>
          <w:lang w:val="en-CA"/>
        </w:rPr>
        <w:t>where individual value measurements are unavailable</w:t>
      </w:r>
      <w:r w:rsidR="00D37AE6">
        <w:rPr>
          <w:szCs w:val="22"/>
          <w:lang w:val="en-CA"/>
        </w:rPr>
        <w:t xml:space="preserve">, or the application does not </w:t>
      </w:r>
      <w:r w:rsidR="002E6419">
        <w:rPr>
          <w:szCs w:val="22"/>
          <w:lang w:val="en-CA"/>
        </w:rPr>
        <w:t>want</w:t>
      </w:r>
      <w:r w:rsidR="00D37AE6">
        <w:rPr>
          <w:szCs w:val="22"/>
          <w:lang w:val="en-CA"/>
        </w:rPr>
        <w:t xml:space="preserve"> to convey a value</w:t>
      </w:r>
      <w:r w:rsidR="001C136F">
        <w:rPr>
          <w:szCs w:val="22"/>
          <w:lang w:val="en-CA"/>
        </w:rPr>
        <w:t>; (2) p</w:t>
      </w:r>
      <w:r w:rsidR="001B4A96">
        <w:rPr>
          <w:szCs w:val="22"/>
          <w:lang w:val="en-CA"/>
        </w:rPr>
        <w:t xml:space="preserve">rimaries and white point elements expressed in CIE </w:t>
      </w:r>
      <w:r w:rsidR="002C16F8">
        <w:rPr>
          <w:szCs w:val="22"/>
          <w:lang w:val="en-CA"/>
        </w:rPr>
        <w:t xml:space="preserve">xy coordinates are restricted such that the x coordinate is in the </w:t>
      </w:r>
      <w:r>
        <w:rPr>
          <w:szCs w:val="22"/>
          <w:lang w:val="en-CA"/>
        </w:rPr>
        <w:t xml:space="preserve">practical visual </w:t>
      </w:r>
      <w:r w:rsidR="002C16F8">
        <w:rPr>
          <w:szCs w:val="22"/>
          <w:lang w:val="en-CA"/>
        </w:rPr>
        <w:t xml:space="preserve">range [0.0001, 0.84000] </w:t>
      </w:r>
      <w:r w:rsidR="001B4A96">
        <w:rPr>
          <w:szCs w:val="22"/>
          <w:lang w:val="en-CA"/>
        </w:rPr>
        <w:t xml:space="preserve">and the y coordinate </w:t>
      </w:r>
      <w:r w:rsidR="001C136F">
        <w:rPr>
          <w:szCs w:val="22"/>
          <w:lang w:val="en-CA"/>
        </w:rPr>
        <w:t>in the range [0.0001, 0.8400]; (3) t</w:t>
      </w:r>
      <w:r w:rsidR="00F953BA">
        <w:rPr>
          <w:szCs w:val="22"/>
          <w:lang w:val="en-CA"/>
        </w:rPr>
        <w:t>he maximum display mastering luminance value shall be a multiple of 1 candela per square meter</w:t>
      </w:r>
      <w:r w:rsidR="001C136F">
        <w:rPr>
          <w:szCs w:val="22"/>
          <w:lang w:val="en-CA"/>
        </w:rPr>
        <w:t>; (4) the minimum display mastering luminance value shall be a multiple of 0.0001 candela per square meter</w:t>
      </w:r>
      <w:r>
        <w:rPr>
          <w:szCs w:val="22"/>
          <w:lang w:val="en-CA"/>
        </w:rPr>
        <w:t xml:space="preserve"> (already alig</w:t>
      </w:r>
      <w:r w:rsidR="00FA2F43">
        <w:rPr>
          <w:szCs w:val="22"/>
          <w:lang w:val="en-CA"/>
        </w:rPr>
        <w:t>ning to existing AVC and HEVC text)</w:t>
      </w:r>
      <w:r w:rsidR="00485AAA">
        <w:rPr>
          <w:szCs w:val="22"/>
          <w:lang w:val="en-CA"/>
        </w:rPr>
        <w:t>. Small</w:t>
      </w:r>
      <w:r w:rsidR="001C136F">
        <w:rPr>
          <w:szCs w:val="22"/>
          <w:lang w:val="en-CA"/>
        </w:rPr>
        <w:t xml:space="preserve"> </w:t>
      </w:r>
      <w:r w:rsidR="00FA2F43">
        <w:rPr>
          <w:szCs w:val="22"/>
          <w:lang w:val="en-CA"/>
        </w:rPr>
        <w:t>NOTE</w:t>
      </w:r>
      <w:r w:rsidR="001C136F">
        <w:rPr>
          <w:szCs w:val="22"/>
          <w:lang w:val="en-CA"/>
        </w:rPr>
        <w:t xml:space="preserve"> </w:t>
      </w:r>
      <w:r w:rsidR="00542C4F">
        <w:rPr>
          <w:szCs w:val="22"/>
          <w:lang w:val="en-CA"/>
        </w:rPr>
        <w:t>additions</w:t>
      </w:r>
      <w:r w:rsidR="001C136F">
        <w:rPr>
          <w:szCs w:val="22"/>
          <w:lang w:val="en-CA"/>
        </w:rPr>
        <w:t xml:space="preserve"> </w:t>
      </w:r>
      <w:r w:rsidR="000832C3">
        <w:rPr>
          <w:szCs w:val="22"/>
          <w:lang w:val="en-CA"/>
        </w:rPr>
        <w:t xml:space="preserve">to the SEI </w:t>
      </w:r>
      <w:r w:rsidR="00FA2F43">
        <w:rPr>
          <w:szCs w:val="22"/>
          <w:lang w:val="en-CA"/>
        </w:rPr>
        <w:t xml:space="preserve">are suggested to </w:t>
      </w:r>
      <w:r w:rsidR="00D37AE6">
        <w:rPr>
          <w:szCs w:val="22"/>
          <w:lang w:val="en-CA"/>
        </w:rPr>
        <w:t>reflect</w:t>
      </w:r>
      <w:r w:rsidR="00E3385A">
        <w:rPr>
          <w:szCs w:val="22"/>
          <w:lang w:val="en-CA"/>
        </w:rPr>
        <w:t xml:space="preserve"> more semantic detail present in </w:t>
      </w:r>
      <w:r w:rsidR="00FA2F43">
        <w:rPr>
          <w:szCs w:val="22"/>
          <w:lang w:val="en-CA"/>
        </w:rPr>
        <w:t>ST 2086</w:t>
      </w:r>
      <w:r w:rsidR="00542C4F">
        <w:rPr>
          <w:szCs w:val="22"/>
          <w:lang w:val="en-CA"/>
        </w:rPr>
        <w:t xml:space="preserve">: (5) </w:t>
      </w:r>
      <w:r w:rsidR="00FA2F43">
        <w:rPr>
          <w:szCs w:val="22"/>
          <w:lang w:val="en-CA"/>
        </w:rPr>
        <w:t xml:space="preserve">SMPTE states </w:t>
      </w:r>
      <w:r w:rsidR="00E348DD">
        <w:rPr>
          <w:szCs w:val="22"/>
          <w:lang w:val="en-CA"/>
        </w:rPr>
        <w:t xml:space="preserve">xy chromatic </w:t>
      </w:r>
      <w:r w:rsidR="00542C4F">
        <w:rPr>
          <w:szCs w:val="22"/>
          <w:lang w:val="en-CA"/>
        </w:rPr>
        <w:t xml:space="preserve">measurements </w:t>
      </w:r>
      <w:r w:rsidR="00FA2F43">
        <w:rPr>
          <w:szCs w:val="22"/>
          <w:lang w:val="en-CA"/>
        </w:rPr>
        <w:t>have</w:t>
      </w:r>
      <w:r w:rsidR="00542C4F">
        <w:rPr>
          <w:szCs w:val="22"/>
          <w:lang w:val="en-CA"/>
        </w:rPr>
        <w:t xml:space="preserve"> 4 decimal digits; (6) </w:t>
      </w:r>
      <w:r w:rsidR="00C40D35">
        <w:rPr>
          <w:szCs w:val="22"/>
          <w:lang w:val="en-CA"/>
        </w:rPr>
        <w:t xml:space="preserve">a value in the range [5, 10000] candelas per square meter indicates nominal </w:t>
      </w:r>
      <w:r w:rsidR="00542C4F">
        <w:rPr>
          <w:szCs w:val="22"/>
          <w:lang w:val="en-CA"/>
        </w:rPr>
        <w:t>maximum display mastering luminance (7) a value in the range [0.0001, 5.0000] candelas per square meter</w:t>
      </w:r>
      <w:r w:rsidR="00C40D35">
        <w:rPr>
          <w:szCs w:val="22"/>
          <w:lang w:val="en-CA"/>
        </w:rPr>
        <w:t xml:space="preserve"> indicates nominal minimum display mastering luminance</w:t>
      </w:r>
      <w:r w:rsidR="00542C4F">
        <w:rPr>
          <w:szCs w:val="22"/>
          <w:lang w:val="en-CA"/>
        </w:rPr>
        <w:t xml:space="preserve">. </w:t>
      </w:r>
      <w:r w:rsidR="00C4681E">
        <w:rPr>
          <w:szCs w:val="22"/>
          <w:lang w:val="en-CA"/>
        </w:rPr>
        <w:t xml:space="preserve">A liaison statement from SMPTE to MPEG </w:t>
      </w:r>
      <w:ins w:id="4" w:author="Chad Fogg" w:date="2018-04-19T10:42:00Z">
        <w:r w:rsidR="00DA71DD">
          <w:rPr>
            <w:szCs w:val="22"/>
            <w:lang w:val="en-CA"/>
          </w:rPr>
          <w:t>(</w:t>
        </w:r>
      </w:ins>
      <w:ins w:id="5" w:author="Chad Fogg" w:date="2018-04-19T10:46:00Z">
        <w:r w:rsidR="00DA71DD">
          <w:rPr>
            <w:szCs w:val="22"/>
            <w:lang w:val="en-CA"/>
          </w:rPr>
          <w:fldChar w:fldCharType="begin"/>
        </w:r>
        <w:r w:rsidR="00DA71DD">
          <w:rPr>
            <w:szCs w:val="22"/>
            <w:lang w:val="en-CA"/>
          </w:rPr>
          <w:instrText xml:space="preserve"> HYPERLINK "http://wg11.sc29.org/doc_end_user/current_document.php?id=61523&amp;id_meeting=174" </w:instrText>
        </w:r>
        <w:r w:rsidR="00DA71DD">
          <w:rPr>
            <w:szCs w:val="22"/>
            <w:lang w:val="en-CA"/>
          </w:rPr>
        </w:r>
        <w:r w:rsidR="00DA71DD">
          <w:rPr>
            <w:szCs w:val="22"/>
            <w:lang w:val="en-CA"/>
          </w:rPr>
          <w:fldChar w:fldCharType="separate"/>
        </w:r>
        <w:r w:rsidR="00DA71DD" w:rsidRPr="00DA71DD">
          <w:rPr>
            <w:rStyle w:val="Hyperlink"/>
            <w:szCs w:val="22"/>
            <w:lang w:val="en-CA"/>
          </w:rPr>
          <w:t>m42452</w:t>
        </w:r>
        <w:r w:rsidR="00DA71DD">
          <w:rPr>
            <w:szCs w:val="22"/>
            <w:lang w:val="en-CA"/>
          </w:rPr>
          <w:fldChar w:fldCharType="end"/>
        </w:r>
      </w:ins>
      <w:ins w:id="6" w:author="Chad Fogg" w:date="2018-04-19T10:42:00Z">
        <w:r w:rsidR="00DA71DD">
          <w:rPr>
            <w:szCs w:val="22"/>
            <w:lang w:val="en-CA"/>
          </w:rPr>
          <w:t xml:space="preserve">) </w:t>
        </w:r>
      </w:ins>
      <w:del w:id="7" w:author="Chad Fogg" w:date="2018-04-19T10:44:00Z">
        <w:r w:rsidR="00C4681E" w:rsidDel="00DA71DD">
          <w:rPr>
            <w:szCs w:val="22"/>
            <w:lang w:val="en-CA"/>
          </w:rPr>
          <w:delText xml:space="preserve">and VCEG </w:delText>
        </w:r>
      </w:del>
      <w:r w:rsidR="0023732F">
        <w:rPr>
          <w:szCs w:val="22"/>
          <w:lang w:val="en-CA"/>
        </w:rPr>
        <w:t xml:space="preserve">coincident to this JCT meeting </w:t>
      </w:r>
      <w:r w:rsidR="00E3385A">
        <w:rPr>
          <w:szCs w:val="22"/>
          <w:lang w:val="en-CA"/>
        </w:rPr>
        <w:t xml:space="preserve">attaches </w:t>
      </w:r>
      <w:r w:rsidR="00C4681E">
        <w:rPr>
          <w:szCs w:val="22"/>
          <w:lang w:val="en-CA"/>
        </w:rPr>
        <w:t>a copy of ST 2086:2018.</w:t>
      </w:r>
      <w:ins w:id="8" w:author="Chad Fogg" w:date="2018-04-19T10:44:00Z">
        <w:r w:rsidR="00DA71DD">
          <w:rPr>
            <w:szCs w:val="22"/>
            <w:lang w:val="en-CA"/>
          </w:rPr>
          <w:t xml:space="preserve"> Version 2 of this document updates text to </w:t>
        </w:r>
      </w:ins>
      <w:ins w:id="9" w:author="Chad Fogg" w:date="2018-04-19T10:45:00Z">
        <w:r w:rsidR="00DA71DD">
          <w:rPr>
            <w:szCs w:val="22"/>
            <w:lang w:val="en-CA"/>
          </w:rPr>
          <w:t>address</w:t>
        </w:r>
      </w:ins>
      <w:ins w:id="10" w:author="Chad Fogg" w:date="2018-04-19T10:44:00Z">
        <w:r w:rsidR="00DA71DD">
          <w:rPr>
            <w:szCs w:val="22"/>
            <w:lang w:val="en-CA"/>
          </w:rPr>
          <w:t xml:space="preserve"> </w:t>
        </w:r>
      </w:ins>
      <w:ins w:id="11" w:author="Chad Fogg" w:date="2018-04-19T10:45:00Z">
        <w:r w:rsidR="00DA71DD">
          <w:rPr>
            <w:szCs w:val="22"/>
            <w:lang w:val="en-CA"/>
          </w:rPr>
          <w:fldChar w:fldCharType="begin"/>
        </w:r>
        <w:r w:rsidR="00DA71DD">
          <w:rPr>
            <w:szCs w:val="22"/>
            <w:lang w:val="en-CA"/>
          </w:rPr>
          <w:instrText xml:space="preserve"> HYPERLINK "http://wftp3.itu.int/av-arch/jctvc-site/2018_04_AE_SanDiego/" </w:instrText>
        </w:r>
        <w:r w:rsidR="00DA71DD">
          <w:rPr>
            <w:szCs w:val="22"/>
            <w:lang w:val="en-CA"/>
          </w:rPr>
        </w:r>
        <w:r w:rsidR="00DA71DD">
          <w:rPr>
            <w:szCs w:val="22"/>
            <w:lang w:val="en-CA"/>
          </w:rPr>
          <w:fldChar w:fldCharType="separate"/>
        </w:r>
        <w:r w:rsidR="00DA71DD" w:rsidRPr="00DA71DD">
          <w:rPr>
            <w:rStyle w:val="Hyperlink"/>
            <w:szCs w:val="22"/>
            <w:lang w:val="en-CA"/>
          </w:rPr>
          <w:t>issues</w:t>
        </w:r>
        <w:r w:rsidR="00DA71DD">
          <w:rPr>
            <w:szCs w:val="22"/>
            <w:lang w:val="en-CA"/>
          </w:rPr>
          <w:fldChar w:fldCharType="end"/>
        </w:r>
      </w:ins>
      <w:ins w:id="12" w:author="Chad Fogg" w:date="2018-04-19T10:44:00Z">
        <w:r w:rsidR="00DA71DD">
          <w:rPr>
            <w:szCs w:val="22"/>
            <w:lang w:val="en-CA"/>
          </w:rPr>
          <w:t xml:space="preserve"> raised during the JCT review of version 1 at this meeting.</w:t>
        </w:r>
      </w:ins>
    </w:p>
    <w:p w:rsidR="00C40D35" w:rsidRDefault="00C40D35" w:rsidP="00542C4F">
      <w:pPr>
        <w:rPr>
          <w:szCs w:val="22"/>
          <w:lang w:val="en-CA"/>
        </w:rPr>
      </w:pPr>
    </w:p>
    <w:p w:rsidR="00C40D35" w:rsidRPr="00C40D35" w:rsidRDefault="00C40D35" w:rsidP="00C40D35">
      <w:pPr>
        <w:pStyle w:val="Heading1"/>
        <w:rPr>
          <w:lang w:val="en-CA"/>
        </w:rPr>
      </w:pPr>
      <w:r>
        <w:rPr>
          <w:lang w:val="en-CA"/>
        </w:rPr>
        <w:t>Background</w:t>
      </w:r>
    </w:p>
    <w:p w:rsidR="00EB009A" w:rsidRDefault="00E3385A" w:rsidP="00EB009A">
      <w:r>
        <w:t>Motivations</w:t>
      </w:r>
      <w:r w:rsidR="00EB009A">
        <w:t xml:space="preserve"> for each </w:t>
      </w:r>
      <w:r>
        <w:t xml:space="preserve">of the </w:t>
      </w:r>
      <w:r w:rsidR="004D5DC6">
        <w:t xml:space="preserve">intended applications </w:t>
      </w:r>
      <w:r w:rsidR="000832C3">
        <w:t xml:space="preserve">backward-compatible </w:t>
      </w:r>
      <w:r w:rsidR="00EB009A">
        <w:t>change</w:t>
      </w:r>
      <w:r>
        <w:t xml:space="preserve">s introduced in the 2018 edition of ST 2086 </w:t>
      </w:r>
      <w:r w:rsidR="00AC2177">
        <w:t>are</w:t>
      </w:r>
      <w:r w:rsidR="00EB009A">
        <w:t xml:space="preserve"> described below:</w:t>
      </w:r>
    </w:p>
    <w:p w:rsidR="00C40D35" w:rsidRDefault="00C40D35" w:rsidP="00C40D35"/>
    <w:p w:rsidR="007510D3" w:rsidRDefault="007510D3" w:rsidP="001E1B2F">
      <w:r>
        <w:rPr>
          <w:i/>
          <w:iCs/>
        </w:rPr>
        <w:t>V</w:t>
      </w:r>
      <w:r w:rsidR="00AC2177" w:rsidRPr="001E1B2F">
        <w:rPr>
          <w:i/>
          <w:iCs/>
        </w:rPr>
        <w:t>alue 0</w:t>
      </w:r>
      <w:r w:rsidR="00AC2177">
        <w:t xml:space="preserve">: </w:t>
      </w:r>
      <w:r w:rsidR="00EB009A">
        <w:t xml:space="preserve">A value of 0 can represent </w:t>
      </w:r>
      <w:r w:rsidR="00D37AE6" w:rsidRPr="001E1B2F">
        <w:t xml:space="preserve">unspecified or unknown </w:t>
      </w:r>
      <w:r w:rsidR="00EB009A">
        <w:t>for any eleme</w:t>
      </w:r>
      <w:r w:rsidR="00FA2F43">
        <w:t xml:space="preserve">nt, regardless of whether related </w:t>
      </w:r>
      <w:r w:rsidR="00EB009A">
        <w:t>elements are known</w:t>
      </w:r>
      <w:r w:rsidR="00AC2177">
        <w:t xml:space="preserve"> or </w:t>
      </w:r>
      <w:r w:rsidR="00D37AE6">
        <w:t>measurable</w:t>
      </w:r>
      <w:r w:rsidR="00EB009A">
        <w:t>. For example, sometimes the maximum luminance of a monitor is measured, while the minimum luminance is not. It is unusual however for the any of the three primaries to be unknown while the others are known.</w:t>
      </w:r>
      <w:r w:rsidR="00D37AE6">
        <w:t xml:space="preserve"> MovieLabs best practices </w:t>
      </w:r>
      <w:r w:rsidR="00E13B7F">
        <w:t xml:space="preserve">[1] </w:t>
      </w:r>
      <w:r w:rsidR="00D37AE6">
        <w:t xml:space="preserve">for </w:t>
      </w:r>
      <w:r w:rsidR="00E13B7F">
        <w:t xml:space="preserve">mapping </w:t>
      </w:r>
      <w:r w:rsidR="00D37AE6">
        <w:t xml:space="preserve">SDR source content into HDR </w:t>
      </w:r>
      <w:r w:rsidR="00E13B7F">
        <w:t>distribution</w:t>
      </w:r>
      <w:r w:rsidR="00D37AE6">
        <w:t xml:space="preserve"> </w:t>
      </w:r>
      <w:r w:rsidR="00E13B7F">
        <w:t xml:space="preserve">signals </w:t>
      </w:r>
      <w:r w:rsidR="00D37AE6">
        <w:t xml:space="preserve">recommends setting </w:t>
      </w:r>
      <w:r w:rsidR="00E13B7F">
        <w:t xml:space="preserve">minimum display master luminance to 0 candelas per square meter, as per common (inverse) tone mapping convention [2]. </w:t>
      </w:r>
    </w:p>
    <w:p w:rsidR="00AC2177" w:rsidRDefault="00AC2177" w:rsidP="007510D3"/>
    <w:p w:rsidR="00EB009A" w:rsidRDefault="007510D3" w:rsidP="001E1B2F">
      <w:r>
        <w:rPr>
          <w:i/>
          <w:iCs/>
        </w:rPr>
        <w:t xml:space="preserve">CIE </w:t>
      </w:r>
      <w:r w:rsidR="00AC2177" w:rsidRPr="001E1B2F">
        <w:rPr>
          <w:i/>
          <w:iCs/>
        </w:rPr>
        <w:t xml:space="preserve">xy </w:t>
      </w:r>
      <w:r w:rsidR="001E1B2F" w:rsidRPr="001E1B2F">
        <w:rPr>
          <w:i/>
          <w:iCs/>
        </w:rPr>
        <w:t>chromatic</w:t>
      </w:r>
      <w:r w:rsidR="001E1B2F">
        <w:rPr>
          <w:i/>
          <w:iCs/>
        </w:rPr>
        <w:t>ity</w:t>
      </w:r>
      <w:r>
        <w:rPr>
          <w:i/>
          <w:iCs/>
        </w:rPr>
        <w:t xml:space="preserve"> </w:t>
      </w:r>
      <w:r w:rsidR="001E1B2F">
        <w:rPr>
          <w:i/>
          <w:iCs/>
        </w:rPr>
        <w:t>coordinate</w:t>
      </w:r>
      <w:r w:rsidR="00AC2177" w:rsidRPr="001E1B2F">
        <w:rPr>
          <w:i/>
          <w:iCs/>
        </w:rPr>
        <w:t xml:space="preserve"> range</w:t>
      </w:r>
      <w:r w:rsidR="00AC2177">
        <w:t xml:space="preserve">: </w:t>
      </w:r>
      <w:r w:rsidR="00EB009A">
        <w:t xml:space="preserve">Restricting values to within </w:t>
      </w:r>
      <w:r w:rsidR="00FA2F43">
        <w:t xml:space="preserve">practical </w:t>
      </w:r>
      <w:r>
        <w:t xml:space="preserve">visual </w:t>
      </w:r>
      <w:r w:rsidR="00FA2F43">
        <w:t>limits</w:t>
      </w:r>
      <w:r w:rsidR="00EB009A">
        <w:t>.</w:t>
      </w:r>
      <w:r w:rsidR="00EB009A">
        <w:br/>
      </w:r>
    </w:p>
    <w:p w:rsidR="00EB009A" w:rsidRDefault="00AC2177" w:rsidP="001E1B2F">
      <w:r w:rsidRPr="001E1B2F">
        <w:rPr>
          <w:i/>
          <w:iCs/>
        </w:rPr>
        <w:t>Maximum display mastering luminance shall be a multiple of 1 candela per square meter:</w:t>
      </w:r>
      <w:r>
        <w:t xml:space="preserve"> </w:t>
      </w:r>
      <w:r w:rsidR="000832C3">
        <w:t xml:space="preserve">The </w:t>
      </w:r>
      <w:r w:rsidR="00E348DD">
        <w:t>p</w:t>
      </w:r>
      <w:r w:rsidR="00EB009A">
        <w:t xml:space="preserve">recision </w:t>
      </w:r>
      <w:r w:rsidR="00E348DD">
        <w:t xml:space="preserve">of </w:t>
      </w:r>
      <w:r w:rsidR="00FA2F43">
        <w:t xml:space="preserve">display </w:t>
      </w:r>
      <w:r w:rsidR="00E348DD">
        <w:t xml:space="preserve">luminance decreases with </w:t>
      </w:r>
      <w:r w:rsidR="000832C3">
        <w:t xml:space="preserve">increasing </w:t>
      </w:r>
      <w:r w:rsidR="00E348DD">
        <w:t xml:space="preserve">intensity. </w:t>
      </w:r>
      <w:r>
        <w:t xml:space="preserve">For the intended applications of ST 2086, the peak </w:t>
      </w:r>
      <w:r w:rsidR="000832C3">
        <w:t xml:space="preserve">display </w:t>
      </w:r>
      <w:r>
        <w:t xml:space="preserve">levels should be high enough such that any precision </w:t>
      </w:r>
      <w:r w:rsidR="000832C3">
        <w:t xml:space="preserve">greater than 1 candela per square meter </w:t>
      </w:r>
      <w:r>
        <w:t xml:space="preserve">would be unnecessary. Note that HDMI </w:t>
      </w:r>
      <w:r w:rsidR="00E13B7F">
        <w:t xml:space="preserve">can only </w:t>
      </w:r>
      <w:r w:rsidR="004D5DC6">
        <w:t>express</w:t>
      </w:r>
      <w:r w:rsidR="007510D3">
        <w:t xml:space="preserve"> this element in units of 1 candela per square meter (CTA 861-G: bytes 19 and 20 of Dynamic Range and Mastering InfoFrame when Static Metadata Descriptor is Type 1).</w:t>
      </w:r>
      <w:r w:rsidR="00E348DD">
        <w:br/>
      </w:r>
    </w:p>
    <w:p w:rsidR="00E348DD" w:rsidRDefault="007510D3" w:rsidP="001E1B2F">
      <w:r w:rsidRPr="001E1B2F">
        <w:rPr>
          <w:i/>
          <w:iCs/>
        </w:rPr>
        <w:t>0.0001 units for minimum display mastering luminance</w:t>
      </w:r>
      <w:r>
        <w:t xml:space="preserve">: </w:t>
      </w:r>
      <w:r w:rsidR="000832C3">
        <w:t xml:space="preserve">The </w:t>
      </w:r>
      <w:r w:rsidR="00E348DD">
        <w:t xml:space="preserve">precision of minimum luminance </w:t>
      </w:r>
      <w:r>
        <w:t xml:space="preserve">display light </w:t>
      </w:r>
      <w:r w:rsidR="00E348DD">
        <w:t xml:space="preserve">is usually within several decimal places of 1 </w:t>
      </w:r>
      <w:r w:rsidR="004D5DC6">
        <w:t>candelas per square meter</w:t>
      </w:r>
      <w:r w:rsidR="00E348DD">
        <w:t xml:space="preserve">. </w:t>
      </w:r>
      <w:r w:rsidR="00E348DD">
        <w:br/>
      </w:r>
    </w:p>
    <w:p w:rsidR="00E348DD" w:rsidRDefault="000832C3" w:rsidP="001E1B2F">
      <w:r w:rsidRPr="001E1B2F">
        <w:rPr>
          <w:i/>
          <w:iCs/>
        </w:rPr>
        <w:t>F</w:t>
      </w:r>
      <w:r w:rsidR="00E348DD" w:rsidRPr="001E1B2F">
        <w:rPr>
          <w:i/>
          <w:iCs/>
        </w:rPr>
        <w:t xml:space="preserve">our </w:t>
      </w:r>
      <w:r w:rsidRPr="001E1B2F">
        <w:rPr>
          <w:i/>
          <w:iCs/>
        </w:rPr>
        <w:t xml:space="preserve">decimal </w:t>
      </w:r>
      <w:r w:rsidR="00E348DD" w:rsidRPr="001E1B2F">
        <w:rPr>
          <w:i/>
          <w:iCs/>
        </w:rPr>
        <w:t>digits of xy chromatic coordinate precision</w:t>
      </w:r>
      <w:r w:rsidR="007510D3" w:rsidRPr="001E1B2F">
        <w:rPr>
          <w:i/>
          <w:iCs/>
        </w:rPr>
        <w:t>:</w:t>
      </w:r>
      <w:r w:rsidR="00E348DD">
        <w:t xml:space="preserve"> </w:t>
      </w:r>
      <w:r>
        <w:t xml:space="preserve">An </w:t>
      </w:r>
      <w:r w:rsidR="00E348DD">
        <w:t xml:space="preserve">appropriate </w:t>
      </w:r>
      <w:r>
        <w:t xml:space="preserve">precision </w:t>
      </w:r>
      <w:r w:rsidR="00E348DD">
        <w:t>for the modern era of displays</w:t>
      </w:r>
      <w:r w:rsidR="007510D3">
        <w:t xml:space="preserve"> </w:t>
      </w:r>
      <w:r>
        <w:t>and the intended applications of ST 2086</w:t>
      </w:r>
      <w:r w:rsidR="00E348DD">
        <w:t xml:space="preserve">. </w:t>
      </w:r>
      <w:r w:rsidR="00E348DD">
        <w:br/>
      </w:r>
    </w:p>
    <w:p w:rsidR="00E348DD" w:rsidRDefault="000832C3" w:rsidP="001E1B2F">
      <w:r w:rsidRPr="001E1B2F">
        <w:rPr>
          <w:i/>
          <w:iCs/>
        </w:rPr>
        <w:t>Lower bound for maximum display mastering luminance:</w:t>
      </w:r>
      <w:r>
        <w:t xml:space="preserve"> A </w:t>
      </w:r>
      <w:r w:rsidR="00E348DD">
        <w:t xml:space="preserve">minimum of 5 </w:t>
      </w:r>
      <w:r w:rsidR="00E13B7F">
        <w:t xml:space="preserve">candelas per square meter </w:t>
      </w:r>
      <w:r w:rsidR="00E348DD">
        <w:t>for the maximum display brightness (</w:t>
      </w:r>
      <w:r w:rsidR="004D5DC6">
        <w:t xml:space="preserve">highest intensity </w:t>
      </w:r>
      <w:r w:rsidR="00E348DD">
        <w:t xml:space="preserve">level) </w:t>
      </w:r>
      <w:r>
        <w:t xml:space="preserve">is an </w:t>
      </w:r>
      <w:r w:rsidR="00E348DD">
        <w:t xml:space="preserve">appropriate </w:t>
      </w:r>
      <w:r w:rsidR="004D5DC6">
        <w:t xml:space="preserve">value </w:t>
      </w:r>
      <w:r w:rsidR="00E348DD">
        <w:t>for the intended application</w:t>
      </w:r>
      <w:r w:rsidR="00FA2F43">
        <w:t>s</w:t>
      </w:r>
      <w:r w:rsidR="00E348DD">
        <w:t xml:space="preserve"> of ST 2086.</w:t>
      </w:r>
      <w:r w:rsidR="00E348DD">
        <w:br/>
      </w:r>
    </w:p>
    <w:p w:rsidR="00E348DD" w:rsidRDefault="000832C3" w:rsidP="001E1B2F">
      <w:r w:rsidRPr="001E1B2F">
        <w:rPr>
          <w:i/>
          <w:iCs/>
        </w:rPr>
        <w:t>Upper bound for minimum display mastering luminance</w:t>
      </w:r>
      <w:r>
        <w:t>: A</w:t>
      </w:r>
      <w:r w:rsidR="00E348DD">
        <w:t xml:space="preserve"> maximum of 5 </w:t>
      </w:r>
      <w:r w:rsidR="00E13B7F">
        <w:t xml:space="preserve">candelas per square meter </w:t>
      </w:r>
      <w:r w:rsidR="00E348DD">
        <w:t xml:space="preserve">is the minimum display brightness (darkest level) </w:t>
      </w:r>
      <w:r>
        <w:t xml:space="preserve">is an </w:t>
      </w:r>
      <w:r w:rsidR="00E348DD">
        <w:t xml:space="preserve">appropriate </w:t>
      </w:r>
      <w:r w:rsidR="004D5DC6">
        <w:t xml:space="preserve">value </w:t>
      </w:r>
      <w:r w:rsidR="00E348DD">
        <w:t>for the intended application</w:t>
      </w:r>
      <w:r w:rsidR="00FA2F43">
        <w:t>s</w:t>
      </w:r>
      <w:r w:rsidR="00E348DD">
        <w:t xml:space="preserve"> of ST 2086.</w:t>
      </w:r>
    </w:p>
    <w:p w:rsidR="00E348DD" w:rsidRDefault="00E348DD" w:rsidP="00E348DD">
      <w:pPr>
        <w:pStyle w:val="ListParagraph"/>
      </w:pPr>
    </w:p>
    <w:p w:rsidR="00E348DD" w:rsidRDefault="00E348DD" w:rsidP="00C40D35">
      <w:pPr>
        <w:rPr>
          <w:szCs w:val="22"/>
          <w:lang w:val="en-CA"/>
        </w:rPr>
      </w:pPr>
    </w:p>
    <w:p w:rsidR="00C40D35" w:rsidRPr="00C40D35" w:rsidRDefault="00C40D35" w:rsidP="00C40D35">
      <w:pPr>
        <w:pStyle w:val="Heading1"/>
        <w:rPr>
          <w:lang w:val="en-CA"/>
        </w:rPr>
      </w:pPr>
      <w:r>
        <w:rPr>
          <w:lang w:val="en-CA"/>
        </w:rPr>
        <w:t>Proposed text changes</w:t>
      </w:r>
    </w:p>
    <w:p w:rsidR="00542C4F" w:rsidRDefault="00C40D35" w:rsidP="00C40D35">
      <w:r>
        <w:t>In section D.3.28 of the respective AVC and HEVC Mastering display color volume SEI message semantics, c</w:t>
      </w:r>
      <w:r w:rsidR="00542C4F">
        <w:t>hange the following sentence</w:t>
      </w:r>
      <w:r w:rsidR="000832C3">
        <w:t>, and add three sentences</w:t>
      </w:r>
      <w:r w:rsidR="00542C4F">
        <w:t>:</w:t>
      </w:r>
    </w:p>
    <w:p w:rsidR="00C40D35" w:rsidRDefault="00C40D35" w:rsidP="00C40D35"/>
    <w:p w:rsidR="00542C4F" w:rsidRDefault="00542C4F" w:rsidP="00542C4F">
      <w:pPr>
        <w:ind w:left="360"/>
      </w:pPr>
      <w:r w:rsidRPr="00617CB8">
        <w:t>The information conveyed in this SEI message is intended to be adequate for purposes corresponding to the use of SMPTE ST 2086</w:t>
      </w:r>
      <w:r>
        <w:t xml:space="preserve"> (2014)</w:t>
      </w:r>
      <w:r w:rsidRPr="00617CB8">
        <w:t>.</w:t>
      </w:r>
    </w:p>
    <w:p w:rsidR="00542C4F" w:rsidRDefault="00542C4F" w:rsidP="00E20363">
      <w:r>
        <w:t>To:</w:t>
      </w:r>
    </w:p>
    <w:p w:rsidR="00542C4F" w:rsidRPr="00073A2F" w:rsidRDefault="00542C4F" w:rsidP="00542C4F">
      <w:pPr>
        <w:ind w:left="360"/>
        <w:rPr>
          <w:color w:val="FF0000"/>
        </w:rPr>
      </w:pPr>
      <w:r w:rsidRPr="00617CB8">
        <w:t>The information conveyed in this SEI message is intended to be adequate for purposes corresponding to the use of SMPTE ST 2086</w:t>
      </w:r>
      <w:r>
        <w:t xml:space="preserve"> (201</w:t>
      </w:r>
      <w:r w:rsidRPr="00542C4F">
        <w:rPr>
          <w:color w:val="FF0000"/>
        </w:rPr>
        <w:t>8</w:t>
      </w:r>
      <w:r>
        <w:t>)</w:t>
      </w:r>
      <w:r w:rsidRPr="00617CB8">
        <w:t>.</w:t>
      </w:r>
      <w:r w:rsidR="001C36D6">
        <w:t xml:space="preserve">  </w:t>
      </w:r>
      <w:del w:id="13" w:author="Chad Fogg" w:date="2018-04-19T09:14:00Z">
        <w:r w:rsidR="001C36D6" w:rsidRPr="00073A2F" w:rsidDel="00E27E9C">
          <w:rPr>
            <w:color w:val="FF0000"/>
          </w:rPr>
          <w:delText xml:space="preserve">More </w:delText>
        </w:r>
      </w:del>
      <w:ins w:id="14" w:author="Chad Fogg" w:date="2018-04-19T09:14:00Z">
        <w:r w:rsidR="00E27E9C">
          <w:rPr>
            <w:color w:val="FF0000"/>
          </w:rPr>
          <w:t>Greater</w:t>
        </w:r>
        <w:r w:rsidR="00E27E9C" w:rsidRPr="00073A2F">
          <w:rPr>
            <w:color w:val="FF0000"/>
          </w:rPr>
          <w:t xml:space="preserve"> </w:t>
        </w:r>
      </w:ins>
      <w:r w:rsidR="001C36D6" w:rsidRPr="00073A2F">
        <w:rPr>
          <w:color w:val="FF0000"/>
        </w:rPr>
        <w:t xml:space="preserve">precision can by conveyed in this SEI message </w:t>
      </w:r>
      <w:r w:rsidR="00D31F35">
        <w:rPr>
          <w:color w:val="FF0000"/>
        </w:rPr>
        <w:t xml:space="preserve">for some elements </w:t>
      </w:r>
      <w:r w:rsidR="001C36D6" w:rsidRPr="00073A2F">
        <w:rPr>
          <w:color w:val="FF0000"/>
        </w:rPr>
        <w:t>than is r</w:t>
      </w:r>
      <w:r w:rsidR="00D31F35">
        <w:rPr>
          <w:color w:val="FF0000"/>
        </w:rPr>
        <w:t>equired by SMPTE</w:t>
      </w:r>
      <w:ins w:id="15" w:author="Chad Fogg" w:date="2018-04-19T09:14:00Z">
        <w:r w:rsidR="00E27E9C">
          <w:rPr>
            <w:color w:val="FF0000"/>
          </w:rPr>
          <w:t xml:space="preserve"> ST 2018:2018</w:t>
        </w:r>
      </w:ins>
      <w:r w:rsidR="00073A2F" w:rsidRPr="00073A2F">
        <w:rPr>
          <w:color w:val="FF0000"/>
        </w:rPr>
        <w:t>. T</w:t>
      </w:r>
      <w:r w:rsidR="001C36D6" w:rsidRPr="00073A2F">
        <w:rPr>
          <w:color w:val="FF0000"/>
        </w:rPr>
        <w:t xml:space="preserve">he extra precision can be ignored by </w:t>
      </w:r>
      <w:r w:rsidR="000832C3" w:rsidRPr="00073A2F">
        <w:rPr>
          <w:color w:val="FF0000"/>
        </w:rPr>
        <w:t>devices</w:t>
      </w:r>
      <w:r w:rsidR="000832C3">
        <w:rPr>
          <w:color w:val="FF0000"/>
        </w:rPr>
        <w:t xml:space="preserve"> or</w:t>
      </w:r>
      <w:r w:rsidR="00D31F35">
        <w:rPr>
          <w:color w:val="FF0000"/>
        </w:rPr>
        <w:t xml:space="preserve"> may be removed during the repacking and relaying of the metadata to downstream devices</w:t>
      </w:r>
      <w:r w:rsidR="001C36D6" w:rsidRPr="00073A2F">
        <w:rPr>
          <w:color w:val="FF0000"/>
        </w:rPr>
        <w:t>.</w:t>
      </w:r>
      <w:r w:rsidR="00073A2F">
        <w:rPr>
          <w:color w:val="FF0000"/>
        </w:rPr>
        <w:t xml:space="preserve">  A value of 0 of any element within this SEI message can indicate that the corresponding quantity is </w:t>
      </w:r>
      <w:r w:rsidR="00D37AE6">
        <w:rPr>
          <w:color w:val="FF0000"/>
        </w:rPr>
        <w:t>unspecified or unknown</w:t>
      </w:r>
      <w:r w:rsidR="00073A2F">
        <w:rPr>
          <w:color w:val="FF0000"/>
        </w:rPr>
        <w:t>.</w:t>
      </w:r>
    </w:p>
    <w:p w:rsidR="00542C4F" w:rsidRDefault="00542C4F" w:rsidP="00E20363"/>
    <w:p w:rsidR="00415515" w:rsidRDefault="00415515" w:rsidP="00E20363">
      <w:r>
        <w:t xml:space="preserve">Add the following note between the semantic text of </w:t>
      </w:r>
      <w:proofErr w:type="spellStart"/>
      <w:r>
        <w:t>white_point_y</w:t>
      </w:r>
      <w:proofErr w:type="spellEnd"/>
      <w:r>
        <w:t xml:space="preserve"> and </w:t>
      </w:r>
      <w:proofErr w:type="spellStart"/>
      <w:r>
        <w:t>max_display_mastering_luminance</w:t>
      </w:r>
      <w:proofErr w:type="spellEnd"/>
      <w:r>
        <w:t>:</w:t>
      </w:r>
    </w:p>
    <w:p w:rsidR="00415515" w:rsidRDefault="00415515" w:rsidP="00E20363"/>
    <w:p w:rsidR="00415515" w:rsidRPr="00C40D35" w:rsidRDefault="00415515" w:rsidP="00073A2F">
      <w:pPr>
        <w:ind w:left="360"/>
        <w:rPr>
          <w:rFonts w:cs="Arial"/>
          <w:bCs/>
          <w:color w:val="FF0000"/>
        </w:rPr>
      </w:pPr>
      <w:r w:rsidRPr="00C40D35">
        <w:rPr>
          <w:color w:val="FF0000"/>
        </w:rPr>
        <w:t xml:space="preserve">NOTE: </w:t>
      </w:r>
      <w:r w:rsidRPr="00C40D35">
        <w:rPr>
          <w:rFonts w:cs="Arial"/>
          <w:bCs/>
          <w:color w:val="FF0000"/>
        </w:rPr>
        <w:t>ST 2086</w:t>
      </w:r>
      <w:ins w:id="16" w:author="Chad Fogg" w:date="2018-04-19T09:15:00Z">
        <w:r w:rsidR="00E27E9C">
          <w:rPr>
            <w:rFonts w:cs="Arial"/>
            <w:bCs/>
            <w:color w:val="FF0000"/>
          </w:rPr>
          <w:t>:2018</w:t>
        </w:r>
      </w:ins>
      <w:r w:rsidRPr="00C40D35">
        <w:rPr>
          <w:rFonts w:cs="Arial"/>
          <w:bCs/>
          <w:color w:val="FF0000"/>
        </w:rPr>
        <w:t xml:space="preserve"> defines the precision of xy </w:t>
      </w:r>
      <w:proofErr w:type="spellStart"/>
      <w:r w:rsidRPr="00C40D35">
        <w:rPr>
          <w:rFonts w:cs="Arial"/>
          <w:bCs/>
          <w:color w:val="FF0000"/>
        </w:rPr>
        <w:t>chromaticy</w:t>
      </w:r>
      <w:proofErr w:type="spellEnd"/>
      <w:r w:rsidRPr="00C40D35">
        <w:rPr>
          <w:rFonts w:cs="Arial"/>
          <w:bCs/>
          <w:color w:val="FF0000"/>
        </w:rPr>
        <w:t xml:space="preserve"> coordinates with four decimal places, thus </w:t>
      </w:r>
      <w:r w:rsidR="00073A2F" w:rsidRPr="00C40D35">
        <w:rPr>
          <w:rFonts w:cs="Arial"/>
          <w:bCs/>
          <w:color w:val="FF0000"/>
        </w:rPr>
        <w:t>this SEI message</w:t>
      </w:r>
      <w:r w:rsidRPr="00C40D35">
        <w:rPr>
          <w:rFonts w:cs="Arial"/>
          <w:bCs/>
          <w:color w:val="FF0000"/>
        </w:rPr>
        <w:t xml:space="preserve"> </w:t>
      </w:r>
      <w:del w:id="17" w:author="Chad Fogg" w:date="2018-04-19T09:57:00Z">
        <w:r w:rsidRPr="00C40D35" w:rsidDel="00C77476">
          <w:rPr>
            <w:rFonts w:cs="Arial"/>
            <w:bCs/>
            <w:color w:val="FF0000"/>
          </w:rPr>
          <w:delText xml:space="preserve">syntax </w:delText>
        </w:r>
      </w:del>
      <w:del w:id="18" w:author="Chad Fogg" w:date="2018-04-19T09:16:00Z">
        <w:r w:rsidR="006A1191" w:rsidRPr="00C40D35" w:rsidDel="00E27E9C">
          <w:rPr>
            <w:color w:val="FF0000"/>
          </w:rPr>
          <w:delText xml:space="preserve">has </w:delText>
        </w:r>
      </w:del>
      <w:ins w:id="19" w:author="Chad Fogg" w:date="2018-04-19T09:16:00Z">
        <w:r w:rsidR="00E27E9C">
          <w:rPr>
            <w:color w:val="FF0000"/>
          </w:rPr>
          <w:t>provides</w:t>
        </w:r>
        <w:r w:rsidR="00E27E9C" w:rsidRPr="00C40D35">
          <w:rPr>
            <w:color w:val="FF0000"/>
          </w:rPr>
          <w:t xml:space="preserve"> </w:t>
        </w:r>
      </w:ins>
      <w:r w:rsidR="006A1191" w:rsidRPr="00C40D35">
        <w:rPr>
          <w:color w:val="FF0000"/>
        </w:rPr>
        <w:t>5 times as much precision</w:t>
      </w:r>
      <w:r w:rsidRPr="00C40D35">
        <w:rPr>
          <w:color w:val="FF0000"/>
        </w:rPr>
        <w:t>.</w:t>
      </w:r>
      <w:r w:rsidRPr="00C40D35">
        <w:rPr>
          <w:rFonts w:cs="Arial"/>
          <w:bCs/>
          <w:color w:val="FF0000"/>
        </w:rPr>
        <w:t xml:space="preserve"> ST 2086:2018 also states </w:t>
      </w:r>
      <w:r w:rsidR="00073A2F" w:rsidRPr="00C40D35">
        <w:rPr>
          <w:rFonts w:cs="Arial"/>
          <w:bCs/>
          <w:color w:val="FF0000"/>
        </w:rPr>
        <w:t xml:space="preserve">that </w:t>
      </w:r>
      <w:ins w:id="20" w:author="Chad Fogg" w:date="2018-04-19T09:57:00Z">
        <w:r w:rsidR="00C77476">
          <w:rPr>
            <w:rFonts w:cs="Arial"/>
            <w:bCs/>
            <w:color w:val="FF0000"/>
          </w:rPr>
          <w:t xml:space="preserve">the </w:t>
        </w:r>
      </w:ins>
      <w:r w:rsidRPr="00C40D35">
        <w:rPr>
          <w:rFonts w:cs="Arial"/>
          <w:bCs/>
          <w:color w:val="FF0000"/>
        </w:rPr>
        <w:t>x coordinate</w:t>
      </w:r>
      <w:del w:id="21" w:author="Chad Fogg" w:date="2018-04-19T09:57:00Z">
        <w:r w:rsidR="00073A2F" w:rsidRPr="00C40D35" w:rsidDel="00C77476">
          <w:rPr>
            <w:rFonts w:cs="Arial"/>
            <w:bCs/>
            <w:color w:val="FF0000"/>
          </w:rPr>
          <w:delText>s</w:delText>
        </w:r>
      </w:del>
      <w:r w:rsidRPr="00C40D35">
        <w:rPr>
          <w:rFonts w:cs="Arial"/>
          <w:bCs/>
          <w:color w:val="FF0000"/>
        </w:rPr>
        <w:t xml:space="preserve"> shall be </w:t>
      </w:r>
      <w:r w:rsidR="006A1191" w:rsidRPr="00C40D35">
        <w:rPr>
          <w:rFonts w:cs="Arial"/>
          <w:bCs/>
          <w:color w:val="FF0000"/>
        </w:rPr>
        <w:t>in</w:t>
      </w:r>
      <w:r w:rsidRPr="00C40D35">
        <w:rPr>
          <w:rFonts w:cs="Arial"/>
          <w:bCs/>
          <w:color w:val="FF0000"/>
        </w:rPr>
        <w:t xml:space="preserve"> the </w:t>
      </w:r>
      <w:r w:rsidR="00073A2F" w:rsidRPr="00C40D35">
        <w:rPr>
          <w:rFonts w:cs="Arial"/>
          <w:bCs/>
          <w:color w:val="FF0000"/>
        </w:rPr>
        <w:t xml:space="preserve">decimal </w:t>
      </w:r>
      <w:r w:rsidRPr="00C40D35">
        <w:rPr>
          <w:rFonts w:cs="Arial"/>
          <w:bCs/>
          <w:color w:val="FF0000"/>
        </w:rPr>
        <w:t xml:space="preserve">range [0.0001, 0.7400] and </w:t>
      </w:r>
      <w:ins w:id="22" w:author="Chad Fogg" w:date="2018-04-19T09:57:00Z">
        <w:r w:rsidR="00C77476">
          <w:rPr>
            <w:rFonts w:cs="Arial"/>
            <w:bCs/>
            <w:color w:val="FF0000"/>
          </w:rPr>
          <w:t xml:space="preserve">the </w:t>
        </w:r>
      </w:ins>
      <w:r w:rsidRPr="00C40D35">
        <w:rPr>
          <w:rFonts w:cs="Arial"/>
          <w:bCs/>
          <w:color w:val="FF0000"/>
        </w:rPr>
        <w:t>y coordinate</w:t>
      </w:r>
      <w:del w:id="23" w:author="Chad Fogg" w:date="2018-04-19T09:57:00Z">
        <w:r w:rsidR="00073A2F" w:rsidRPr="00C40D35" w:rsidDel="00C77476">
          <w:rPr>
            <w:rFonts w:cs="Arial"/>
            <w:bCs/>
            <w:color w:val="FF0000"/>
          </w:rPr>
          <w:delText>s</w:delText>
        </w:r>
      </w:del>
      <w:r w:rsidRPr="00C40D35">
        <w:rPr>
          <w:rFonts w:cs="Arial"/>
          <w:bCs/>
          <w:color w:val="FF0000"/>
        </w:rPr>
        <w:t xml:space="preserve"> shall be </w:t>
      </w:r>
      <w:r w:rsidR="006A1191" w:rsidRPr="00C40D35">
        <w:rPr>
          <w:rFonts w:cs="Arial"/>
          <w:bCs/>
          <w:color w:val="FF0000"/>
        </w:rPr>
        <w:t>in</w:t>
      </w:r>
      <w:r w:rsidRPr="00C40D35">
        <w:rPr>
          <w:rFonts w:cs="Arial"/>
          <w:bCs/>
          <w:color w:val="FF0000"/>
        </w:rPr>
        <w:t xml:space="preserve"> the </w:t>
      </w:r>
      <w:r w:rsidR="00073A2F" w:rsidRPr="00C40D35">
        <w:rPr>
          <w:rFonts w:cs="Arial"/>
          <w:bCs/>
          <w:color w:val="FF0000"/>
        </w:rPr>
        <w:t xml:space="preserve">decimal </w:t>
      </w:r>
      <w:r w:rsidRPr="00C40D35">
        <w:rPr>
          <w:rFonts w:cs="Arial"/>
          <w:bCs/>
          <w:color w:val="FF0000"/>
        </w:rPr>
        <w:t>range [0.0001, 0.8400].</w:t>
      </w:r>
    </w:p>
    <w:p w:rsidR="00542C4F" w:rsidRDefault="00542C4F" w:rsidP="00E20363"/>
    <w:p w:rsidR="00073A2F" w:rsidRDefault="00073A2F" w:rsidP="006A1191">
      <w:pPr>
        <w:rPr>
          <w:noProof/>
        </w:rPr>
      </w:pPr>
      <w:r w:rsidRPr="00073A2F">
        <w:t xml:space="preserve">After the definition of </w:t>
      </w:r>
      <w:r w:rsidRPr="00073A2F">
        <w:rPr>
          <w:noProof/>
        </w:rPr>
        <w:t>m</w:t>
      </w:r>
      <w:ins w:id="24" w:author="Chad Fogg" w:date="2018-04-19T09:48:00Z">
        <w:r w:rsidR="00C523EB">
          <w:rPr>
            <w:noProof/>
          </w:rPr>
          <w:t>ax</w:t>
        </w:r>
      </w:ins>
      <w:del w:id="25" w:author="Chad Fogg" w:date="2018-04-19T09:48:00Z">
        <w:r w:rsidRPr="00073A2F" w:rsidDel="00C523EB">
          <w:rPr>
            <w:noProof/>
          </w:rPr>
          <w:delText>in</w:delText>
        </w:r>
      </w:del>
      <w:r w:rsidRPr="00073A2F">
        <w:rPr>
          <w:noProof/>
        </w:rPr>
        <w:t xml:space="preserve">_display_mastering_luminance, add the following </w:t>
      </w:r>
      <w:del w:id="26" w:author="Chad Fogg" w:date="2018-04-19T09:47:00Z">
        <w:r w:rsidR="006A1191" w:rsidDel="00C523EB">
          <w:rPr>
            <w:noProof/>
          </w:rPr>
          <w:delText xml:space="preserve">two </w:delText>
        </w:r>
      </w:del>
      <w:r w:rsidRPr="00073A2F">
        <w:rPr>
          <w:noProof/>
        </w:rPr>
        <w:t>note</w:t>
      </w:r>
      <w:r w:rsidR="006A1191">
        <w:rPr>
          <w:noProof/>
        </w:rPr>
        <w:t>s</w:t>
      </w:r>
      <w:r w:rsidRPr="00073A2F">
        <w:rPr>
          <w:noProof/>
        </w:rPr>
        <w:t>:</w:t>
      </w:r>
    </w:p>
    <w:p w:rsidR="006A1191" w:rsidRDefault="006A1191" w:rsidP="006A1191">
      <w:pPr>
        <w:rPr>
          <w:noProof/>
        </w:rPr>
      </w:pPr>
    </w:p>
    <w:p w:rsidR="006A1191" w:rsidRPr="00C40D35" w:rsidDel="00C523EB" w:rsidRDefault="006A1191" w:rsidP="006A1191">
      <w:pPr>
        <w:ind w:left="360"/>
        <w:rPr>
          <w:del w:id="27" w:author="Chad Fogg" w:date="2018-04-19T09:48:00Z"/>
          <w:color w:val="FF0000"/>
        </w:rPr>
      </w:pPr>
      <w:r w:rsidRPr="00C40D35">
        <w:rPr>
          <w:color w:val="FF0000"/>
        </w:rPr>
        <w:t xml:space="preserve">NOTE: SMPTE ST 2086:2018 states that maximum display mastering luminance shall be a multiple of 1 </w:t>
      </w:r>
      <w:r w:rsidRPr="00C40D35">
        <w:rPr>
          <w:color w:val="FF0000"/>
          <w:lang w:eastAsia="x-none"/>
        </w:rPr>
        <w:t>candela per square meter</w:t>
      </w:r>
      <w:r w:rsidRPr="00C40D35">
        <w:rPr>
          <w:color w:val="FF0000"/>
        </w:rPr>
        <w:t xml:space="preserve">, thus </w:t>
      </w:r>
      <w:r w:rsidRPr="00C40D35">
        <w:rPr>
          <w:rFonts w:cs="Arial"/>
          <w:bCs/>
          <w:color w:val="FF0000"/>
        </w:rPr>
        <w:t xml:space="preserve">this SEI message syntax has </w:t>
      </w:r>
      <w:r w:rsidR="00C40D35" w:rsidRPr="00C40D35">
        <w:rPr>
          <w:rFonts w:cs="Arial"/>
          <w:bCs/>
          <w:color w:val="FF0000"/>
        </w:rPr>
        <w:t>1000 times as much precision for this element.</w:t>
      </w:r>
    </w:p>
    <w:p w:rsidR="00C523EB" w:rsidRDefault="00C523EB">
      <w:pPr>
        <w:ind w:left="360"/>
        <w:rPr>
          <w:ins w:id="28" w:author="Chad Fogg" w:date="2018-04-19T09:47:00Z"/>
        </w:rPr>
        <w:pPrChange w:id="29" w:author="Chad Fogg" w:date="2018-04-19T09:48:00Z">
          <w:pPr/>
        </w:pPrChange>
      </w:pPr>
    </w:p>
    <w:p w:rsidR="006A1191" w:rsidRDefault="006A1191" w:rsidP="00E20363"/>
    <w:p w:rsidR="00C523EB" w:rsidRDefault="00073A2F" w:rsidP="006A1191">
      <w:pPr>
        <w:ind w:left="360"/>
        <w:rPr>
          <w:ins w:id="30" w:author="Chad Fogg" w:date="2018-04-19T09:48:00Z"/>
          <w:color w:val="FF0000"/>
        </w:rPr>
      </w:pPr>
      <w:r w:rsidRPr="00C40D35">
        <w:rPr>
          <w:color w:val="FF0000"/>
        </w:rPr>
        <w:t>NOTE: SMPTE ST 2086</w:t>
      </w:r>
      <w:ins w:id="31" w:author="Chad Fogg" w:date="2018-04-19T09:49:00Z">
        <w:r w:rsidR="00ED59DB">
          <w:rPr>
            <w:color w:val="FF0000"/>
          </w:rPr>
          <w:t>:2018</w:t>
        </w:r>
      </w:ins>
      <w:r w:rsidRPr="00C40D35">
        <w:rPr>
          <w:color w:val="FF0000"/>
        </w:rPr>
        <w:t xml:space="preserve"> states that </w:t>
      </w:r>
      <w:r w:rsidR="006A1191" w:rsidRPr="00C40D35">
        <w:rPr>
          <w:color w:val="FF0000"/>
        </w:rPr>
        <w:t>a v</w:t>
      </w:r>
      <w:r w:rsidRPr="00C40D35">
        <w:rPr>
          <w:color w:val="FF0000"/>
        </w:rPr>
        <w:t xml:space="preserve">alue </w:t>
      </w:r>
      <w:r w:rsidR="006A1191" w:rsidRPr="00C40D35">
        <w:rPr>
          <w:color w:val="FF0000"/>
        </w:rPr>
        <w:t>in</w:t>
      </w:r>
      <w:r w:rsidRPr="00C40D35">
        <w:rPr>
          <w:color w:val="FF0000"/>
        </w:rPr>
        <w:t xml:space="preserve"> the range [5, 10000] candelas per square meter</w:t>
      </w:r>
      <w:r w:rsidR="006A1191" w:rsidRPr="00C40D35">
        <w:rPr>
          <w:color w:val="FF0000"/>
        </w:rPr>
        <w:t xml:space="preserve"> indicates the nominal maximum display luminance</w:t>
      </w:r>
      <w:ins w:id="32" w:author="Chad Fogg" w:date="2018-04-19T09:49:00Z">
        <w:r w:rsidR="00C523EB">
          <w:rPr>
            <w:color w:val="FF0000"/>
          </w:rPr>
          <w:t>.</w:t>
        </w:r>
      </w:ins>
    </w:p>
    <w:p w:rsidR="00C523EB" w:rsidRDefault="00C523EB" w:rsidP="00C523EB">
      <w:pPr>
        <w:rPr>
          <w:ins w:id="33" w:author="Chad Fogg" w:date="2018-04-19T09:48:00Z"/>
        </w:rPr>
      </w:pPr>
    </w:p>
    <w:p w:rsidR="00C523EB" w:rsidRDefault="00C523EB" w:rsidP="00C523EB">
      <w:pPr>
        <w:rPr>
          <w:ins w:id="34" w:author="Chad Fogg" w:date="2018-04-19T09:48:00Z"/>
          <w:noProof/>
        </w:rPr>
      </w:pPr>
      <w:ins w:id="35" w:author="Chad Fogg" w:date="2018-04-19T09:48:00Z">
        <w:r w:rsidRPr="00073A2F">
          <w:t xml:space="preserve">After the definition of </w:t>
        </w:r>
        <w:r>
          <w:rPr>
            <w:noProof/>
          </w:rPr>
          <w:t>min</w:t>
        </w:r>
        <w:r w:rsidRPr="00073A2F">
          <w:rPr>
            <w:noProof/>
          </w:rPr>
          <w:t>_display_mastering_luminance, add the following note:</w:t>
        </w:r>
      </w:ins>
    </w:p>
    <w:p w:rsidR="00C523EB" w:rsidRDefault="00C523EB" w:rsidP="006A1191">
      <w:pPr>
        <w:ind w:left="360"/>
        <w:rPr>
          <w:ins w:id="36" w:author="Chad Fogg" w:date="2018-04-19T09:48:00Z"/>
          <w:color w:val="FF0000"/>
        </w:rPr>
      </w:pPr>
    </w:p>
    <w:p w:rsidR="00073A2F" w:rsidRPr="00C40D35" w:rsidRDefault="00073A2F" w:rsidP="006A1191">
      <w:pPr>
        <w:ind w:left="360"/>
        <w:rPr>
          <w:color w:val="FF0000"/>
        </w:rPr>
      </w:pPr>
      <w:del w:id="37" w:author="Chad Fogg" w:date="2018-04-19T09:08:00Z">
        <w:r w:rsidRPr="00C40D35" w:rsidDel="00E61927">
          <w:rPr>
            <w:color w:val="FF0000"/>
          </w:rPr>
          <w:delText xml:space="preserve">, </w:delText>
        </w:r>
      </w:del>
      <w:ins w:id="38" w:author="Chad Fogg" w:date="2018-04-19T09:08:00Z">
        <w:r w:rsidR="00E61927" w:rsidRPr="00C40D35">
          <w:rPr>
            <w:color w:val="FF0000"/>
          </w:rPr>
          <w:t>SMPTE ST 2086</w:t>
        </w:r>
      </w:ins>
      <w:ins w:id="39" w:author="Chad Fogg" w:date="2018-04-19T09:49:00Z">
        <w:r w:rsidR="00ED59DB">
          <w:rPr>
            <w:color w:val="FF0000"/>
          </w:rPr>
          <w:t>:2018</w:t>
        </w:r>
      </w:ins>
      <w:ins w:id="40" w:author="Chad Fogg" w:date="2018-04-19T09:08:00Z">
        <w:r w:rsidR="00E61927" w:rsidRPr="00C40D35">
          <w:rPr>
            <w:color w:val="FF0000"/>
          </w:rPr>
          <w:t xml:space="preserve"> states </w:t>
        </w:r>
      </w:ins>
      <w:del w:id="41" w:author="Chad Fogg" w:date="2018-04-19T09:08:00Z">
        <w:r w:rsidRPr="00C40D35" w:rsidDel="00E61927">
          <w:rPr>
            <w:color w:val="FF0000"/>
          </w:rPr>
          <w:delText xml:space="preserve">and </w:delText>
        </w:r>
      </w:del>
      <w:r w:rsidRPr="00C40D35">
        <w:rPr>
          <w:color w:val="FF0000"/>
        </w:rPr>
        <w:t xml:space="preserve">that </w:t>
      </w:r>
      <w:r w:rsidR="006A1191" w:rsidRPr="00C40D35">
        <w:rPr>
          <w:color w:val="FF0000"/>
        </w:rPr>
        <w:t xml:space="preserve">a value in </w:t>
      </w:r>
      <w:r w:rsidRPr="00C40D35">
        <w:rPr>
          <w:color w:val="FF0000"/>
        </w:rPr>
        <w:t>the range [0.0001, 5.0000] candelas per square meter</w:t>
      </w:r>
      <w:r w:rsidR="006A1191" w:rsidRPr="00C40D35">
        <w:rPr>
          <w:color w:val="FF0000"/>
        </w:rPr>
        <w:t xml:space="preserve"> indicates the nominal minimum display luminance</w:t>
      </w:r>
      <w:r w:rsidRPr="00C40D35">
        <w:rPr>
          <w:color w:val="FF0000"/>
        </w:rPr>
        <w:t>.</w:t>
      </w:r>
    </w:p>
    <w:p w:rsidR="00073A2F" w:rsidRDefault="00073A2F" w:rsidP="00E20363">
      <w:r>
        <w:t xml:space="preserve"> </w:t>
      </w:r>
    </w:p>
    <w:p w:rsidR="00C40D35" w:rsidRDefault="00C40D35" w:rsidP="00E20363">
      <w:r>
        <w:t>Remove the following sentence, since it conflicts with the use of 0 value to indicate “</w:t>
      </w:r>
      <w:del w:id="42" w:author="Chad Fogg" w:date="2018-04-19T10:39:00Z">
        <w:r w:rsidDel="001A650A">
          <w:delText>unknown</w:delText>
        </w:r>
      </w:del>
      <w:ins w:id="43" w:author="Chad Fogg" w:date="2018-04-19T10:39:00Z">
        <w:r w:rsidR="001A650A">
          <w:t>unspecified</w:t>
        </w:r>
      </w:ins>
      <w:r>
        <w:t>”:</w:t>
      </w:r>
    </w:p>
    <w:p w:rsidR="00C40D35" w:rsidRPr="00617CB8" w:rsidRDefault="00C40D35" w:rsidP="00E20363"/>
    <w:p w:rsidR="00E20363" w:rsidRPr="00617CB8" w:rsidRDefault="00E20363" w:rsidP="00C40D35">
      <w:pPr>
        <w:ind w:left="360"/>
      </w:pPr>
      <w:r w:rsidRPr="00617CB8">
        <w:rPr>
          <w:b/>
          <w:noProof/>
        </w:rPr>
        <w:t>max_display_mastering_luminance</w:t>
      </w:r>
      <w:r w:rsidRPr="00617CB8">
        <w:t xml:space="preserve"> and </w:t>
      </w:r>
      <w:r w:rsidRPr="00617CB8">
        <w:rPr>
          <w:b/>
          <w:noProof/>
        </w:rPr>
        <w:t>min_display_mastering_luminance</w:t>
      </w:r>
      <w:r w:rsidRPr="00617CB8">
        <w:t xml:space="preserve"> </w:t>
      </w:r>
      <w:proofErr w:type="gramStart"/>
      <w:r w:rsidRPr="00617CB8">
        <w:t>specify</w:t>
      </w:r>
      <w:proofErr w:type="gramEnd"/>
      <w:r w:rsidRPr="00617CB8">
        <w:t xml:space="preserve"> the nominal maximum and minimum display luminance, respectively, of the mastering display in units of 0.0001 candelas per square </w:t>
      </w:r>
      <w:proofErr w:type="spellStart"/>
      <w:r w:rsidRPr="00617CB8">
        <w:t>metre</w:t>
      </w:r>
      <w:proofErr w:type="spellEnd"/>
      <w:r w:rsidRPr="00617CB8">
        <w:t xml:space="preserve">. </w:t>
      </w:r>
      <w:proofErr w:type="spellStart"/>
      <w:r w:rsidRPr="00C40D35">
        <w:rPr>
          <w:highlight w:val="yellow"/>
        </w:rPr>
        <w:t>min_display_mastering_luminance</w:t>
      </w:r>
      <w:proofErr w:type="spellEnd"/>
      <w:r w:rsidRPr="00C40D35">
        <w:rPr>
          <w:highlight w:val="yellow"/>
        </w:rPr>
        <w:t xml:space="preserve"> shall be less than </w:t>
      </w:r>
      <w:proofErr w:type="spellStart"/>
      <w:r w:rsidRPr="00C40D35">
        <w:rPr>
          <w:highlight w:val="yellow"/>
        </w:rPr>
        <w:t>max_display_mastering_luminance</w:t>
      </w:r>
      <w:proofErr w:type="spellEnd"/>
      <w:r w:rsidRPr="00617CB8">
        <w:t>.</w:t>
      </w:r>
    </w:p>
    <w:p w:rsidR="00C40D35" w:rsidRDefault="00C40D35" w:rsidP="00E20363"/>
    <w:p w:rsidR="00E13B7F" w:rsidRDefault="00E13B7F" w:rsidP="00E13B7F">
      <w:pPr>
        <w:pStyle w:val="Heading1"/>
        <w:rPr>
          <w:lang w:val="en-CA"/>
        </w:rPr>
      </w:pPr>
      <w:r>
        <w:rPr>
          <w:lang w:val="en-CA"/>
        </w:rPr>
        <w:t>References</w:t>
      </w:r>
    </w:p>
    <w:p w:rsidR="00E13B7F" w:rsidRPr="00E13B7F" w:rsidRDefault="00E13B7F" w:rsidP="001E1B2F">
      <w:pPr>
        <w:rPr>
          <w:lang w:val="en-CA"/>
        </w:rPr>
      </w:pPr>
    </w:p>
    <w:p w:rsidR="00E13B7F" w:rsidRDefault="00E13B7F" w:rsidP="00E13B7F">
      <w:r>
        <w:t>[1</w:t>
      </w:r>
      <w:r w:rsidR="001E1B2F">
        <w:t xml:space="preserve">] </w:t>
      </w:r>
      <w:r w:rsidRPr="00F405A6">
        <w:t xml:space="preserve">MovieLabs, “MovieLabs Best Practices for Mapping BT.709 Content to HDR10 for Consumer Distribution v1.0”, </w:t>
      </w:r>
      <w:hyperlink r:id="rId9" w:history="1">
        <w:r w:rsidRPr="00F405A6">
          <w:rPr>
            <w:rStyle w:val="Hyperlink"/>
          </w:rPr>
          <w:t>https://movielabs.com/download/938/</w:t>
        </w:r>
      </w:hyperlink>
    </w:p>
    <w:p w:rsidR="00E13B7F" w:rsidRDefault="00E13B7F" w:rsidP="00E13B7F"/>
    <w:p w:rsidR="00E13B7F" w:rsidRDefault="001E1B2F" w:rsidP="00E13B7F">
      <w:r>
        <w:t xml:space="preserve">[2] ITU-R </w:t>
      </w:r>
      <w:ins w:id="44" w:author="Chad Fogg" w:date="2018-04-19T10:46:00Z">
        <w:r w:rsidR="00ED24E2">
          <w:fldChar w:fldCharType="begin"/>
        </w:r>
        <w:r w:rsidR="00ED24E2">
          <w:instrText xml:space="preserve"> HYPERLINK "http://www.itu.int/pub/R-REP-BT.2390" </w:instrText>
        </w:r>
        <w:r w:rsidR="00ED24E2">
          <w:fldChar w:fldCharType="separate"/>
        </w:r>
        <w:r w:rsidRPr="00ED24E2">
          <w:rPr>
            <w:rStyle w:val="Hyperlink"/>
          </w:rPr>
          <w:t>BT.2390</w:t>
        </w:r>
        <w:r w:rsidR="00ED24E2">
          <w:fldChar w:fldCharType="end"/>
        </w:r>
      </w:ins>
      <w:r>
        <w:t xml:space="preserve">, </w:t>
      </w:r>
      <w:r w:rsidR="00E13B7F">
        <w:t xml:space="preserve">“High dynamic range television for production and </w:t>
      </w:r>
      <w:r>
        <w:t>international program</w:t>
      </w:r>
      <w:r w:rsidR="00E13B7F">
        <w:t xml:space="preserve"> exchange”</w:t>
      </w:r>
    </w:p>
    <w:p w:rsidR="00E13B7F" w:rsidRPr="00E13B7F" w:rsidRDefault="00E13B7F" w:rsidP="00E13B7F">
      <w:pPr>
        <w:rPr>
          <w:szCs w:val="22"/>
        </w:rPr>
      </w:pP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  <w:bookmarkStart w:id="45" w:name="_GoBack"/>
      <w:bookmarkEnd w:id="45"/>
    </w:p>
    <w:p w:rsidR="005801A2" w:rsidRPr="00806DFE" w:rsidRDefault="00884BB3" w:rsidP="00806DFE">
      <w:pPr>
        <w:rPr>
          <w:b/>
          <w:lang w:val="en-CA"/>
        </w:rPr>
      </w:pPr>
      <w:r>
        <w:rPr>
          <w:b/>
          <w:lang w:val="en-CA"/>
        </w:rPr>
        <w:t>Motion Picture Laboratories</w:t>
      </w:r>
      <w:r w:rsidR="005801A2" w:rsidRPr="00806DFE">
        <w:rPr>
          <w:b/>
          <w:lang w:val="en-CA"/>
        </w:rPr>
        <w:t xml:space="preserve"> does not have any current or pending patent rights relating to the technology described in this contribution.</w:t>
      </w:r>
    </w:p>
    <w:p w:rsidR="00342FF4" w:rsidRPr="005B217D" w:rsidRDefault="00342FF4" w:rsidP="009234A5">
      <w:pPr>
        <w:rPr>
          <w:szCs w:val="22"/>
          <w:lang w:val="en-CA"/>
        </w:rPr>
      </w:pPr>
    </w:p>
    <w:p w:rsidR="007F1F8B" w:rsidRPr="005B217D" w:rsidRDefault="007F1F8B" w:rsidP="009234A5">
      <w:pPr>
        <w:rPr>
          <w:szCs w:val="22"/>
          <w:lang w:val="en-CA"/>
        </w:rPr>
      </w:pPr>
    </w:p>
    <w:sectPr w:rsidR="007F1F8B" w:rsidRPr="005B217D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8C8" w:rsidRDefault="003678C8">
      <w:r>
        <w:separator/>
      </w:r>
    </w:p>
  </w:endnote>
  <w:endnote w:type="continuationSeparator" w:id="0">
    <w:p w:rsidR="003678C8" w:rsidRDefault="00367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pitch w:val="variable"/>
    <w:sig w:usb0="E0003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29D77CFB" w:usb2="00000012" w:usb3="00000000" w:csb0="0008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FF9" w:rsidRPr="00806DFE" w:rsidRDefault="000B4FF9" w:rsidP="002D16A2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8640"/>
        <w:tab w:val="right" w:pos="9360"/>
      </w:tabs>
    </w:pPr>
    <w:r w:rsidRPr="00806DFE">
      <w:tab/>
      <w:t xml:space="preserve">Page: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PAGE </w:instrText>
    </w:r>
    <w:r w:rsidRPr="00806DFE">
      <w:rPr>
        <w:rStyle w:val="PageNumber"/>
      </w:rPr>
      <w:fldChar w:fldCharType="separate"/>
    </w:r>
    <w:r w:rsidR="006B20FE">
      <w:rPr>
        <w:rStyle w:val="PageNumber"/>
        <w:noProof/>
      </w:rPr>
      <w:t>1</w:t>
    </w:r>
    <w:r w:rsidRPr="00806DFE">
      <w:rPr>
        <w:rStyle w:val="PageNumber"/>
      </w:rPr>
      <w:fldChar w:fldCharType="end"/>
    </w:r>
    <w:r w:rsidRPr="00806DFE">
      <w:rPr>
        <w:rStyle w:val="PageNumber"/>
      </w:rPr>
      <w:tab/>
      <w:t xml:space="preserve">Date Saved: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SAVEDATE  \@ "yyyy-MM-dd"  \* MERGEFORMAT </w:instrText>
    </w:r>
    <w:r w:rsidRPr="00806DFE">
      <w:rPr>
        <w:rStyle w:val="PageNumber"/>
      </w:rPr>
      <w:fldChar w:fldCharType="separate"/>
    </w:r>
    <w:ins w:id="46" w:author="Chad Fogg" w:date="2018-04-19T10:39:00Z">
      <w:r w:rsidR="001A650A">
        <w:rPr>
          <w:rStyle w:val="PageNumber"/>
          <w:noProof/>
        </w:rPr>
        <w:t>2018-04-19</w:t>
      </w:r>
    </w:ins>
    <w:del w:id="47" w:author="Chad Fogg" w:date="2018-04-19T10:39:00Z">
      <w:r w:rsidR="00532FF8" w:rsidDel="001A650A">
        <w:rPr>
          <w:rStyle w:val="PageNumber"/>
          <w:noProof/>
        </w:rPr>
        <w:delText>2018-04-04</w:delText>
      </w:r>
    </w:del>
    <w:r w:rsidRPr="00806DFE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8C8" w:rsidRDefault="003678C8">
      <w:r>
        <w:separator/>
      </w:r>
    </w:p>
  </w:footnote>
  <w:footnote w:type="continuationSeparator" w:id="0">
    <w:p w:rsidR="003678C8" w:rsidRDefault="00367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03472DD"/>
    <w:multiLevelType w:val="hybridMultilevel"/>
    <w:tmpl w:val="138659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 w15:restartNumberingAfterBreak="0">
    <w:nsid w:val="6E4C1C3B"/>
    <w:multiLevelType w:val="multilevel"/>
    <w:tmpl w:val="18FE1656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Annex4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pStyle w:val="Annex5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2" w15:restartNumberingAfterBreak="0">
    <w:nsid w:val="725F79C8"/>
    <w:multiLevelType w:val="hybridMultilevel"/>
    <w:tmpl w:val="8A50C236"/>
    <w:lvl w:ilvl="0" w:tplc="203059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501A71"/>
    <w:multiLevelType w:val="hybridMultilevel"/>
    <w:tmpl w:val="A3C666E2"/>
    <w:lvl w:ilvl="0" w:tplc="104ED8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11"/>
  </w:num>
  <w:num w:numId="13">
    <w:abstractNumId w:val="5"/>
  </w:num>
  <w:num w:numId="14">
    <w:abstractNumId w:val="12"/>
  </w:num>
  <w:num w:numId="15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had Fogg">
    <w15:presenceInfo w15:providerId="Windows Live" w15:userId="8e1380b60a59dbd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D39"/>
    <w:rsid w:val="0001553A"/>
    <w:rsid w:val="00023A2A"/>
    <w:rsid w:val="000308A3"/>
    <w:rsid w:val="000458BC"/>
    <w:rsid w:val="00045C41"/>
    <w:rsid w:val="00046C03"/>
    <w:rsid w:val="00051457"/>
    <w:rsid w:val="00065039"/>
    <w:rsid w:val="00073A2F"/>
    <w:rsid w:val="00074E38"/>
    <w:rsid w:val="0007614F"/>
    <w:rsid w:val="000832C3"/>
    <w:rsid w:val="000B0C0F"/>
    <w:rsid w:val="000B1C6B"/>
    <w:rsid w:val="000B4FF9"/>
    <w:rsid w:val="000C09AC"/>
    <w:rsid w:val="000E00F3"/>
    <w:rsid w:val="000F1148"/>
    <w:rsid w:val="000F158C"/>
    <w:rsid w:val="000F6C4F"/>
    <w:rsid w:val="00102F3D"/>
    <w:rsid w:val="00124E38"/>
    <w:rsid w:val="0012580B"/>
    <w:rsid w:val="00131F90"/>
    <w:rsid w:val="0013526E"/>
    <w:rsid w:val="00146152"/>
    <w:rsid w:val="00165B71"/>
    <w:rsid w:val="00171371"/>
    <w:rsid w:val="00175A24"/>
    <w:rsid w:val="0018104A"/>
    <w:rsid w:val="00187E58"/>
    <w:rsid w:val="001A297E"/>
    <w:rsid w:val="001A368E"/>
    <w:rsid w:val="001A650A"/>
    <w:rsid w:val="001A7329"/>
    <w:rsid w:val="001A792F"/>
    <w:rsid w:val="001B4A96"/>
    <w:rsid w:val="001B4E28"/>
    <w:rsid w:val="001C136F"/>
    <w:rsid w:val="001C16B9"/>
    <w:rsid w:val="001C3525"/>
    <w:rsid w:val="001C36D6"/>
    <w:rsid w:val="001C3AFB"/>
    <w:rsid w:val="001D1BD2"/>
    <w:rsid w:val="001E02BE"/>
    <w:rsid w:val="001E1B2F"/>
    <w:rsid w:val="001E3B37"/>
    <w:rsid w:val="001F2594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32F"/>
    <w:rsid w:val="002375C1"/>
    <w:rsid w:val="00263398"/>
    <w:rsid w:val="00266F06"/>
    <w:rsid w:val="00275BCF"/>
    <w:rsid w:val="00291E36"/>
    <w:rsid w:val="00292257"/>
    <w:rsid w:val="002A54E0"/>
    <w:rsid w:val="002B1595"/>
    <w:rsid w:val="002B191D"/>
    <w:rsid w:val="002C16F8"/>
    <w:rsid w:val="002D0AF6"/>
    <w:rsid w:val="002D16A2"/>
    <w:rsid w:val="002E6419"/>
    <w:rsid w:val="002F164D"/>
    <w:rsid w:val="00306206"/>
    <w:rsid w:val="00317D85"/>
    <w:rsid w:val="00327C56"/>
    <w:rsid w:val="003315A1"/>
    <w:rsid w:val="003373EC"/>
    <w:rsid w:val="00342FF4"/>
    <w:rsid w:val="00346148"/>
    <w:rsid w:val="003669EA"/>
    <w:rsid w:val="003678C8"/>
    <w:rsid w:val="003706CC"/>
    <w:rsid w:val="00372594"/>
    <w:rsid w:val="00377710"/>
    <w:rsid w:val="003811E9"/>
    <w:rsid w:val="003A2D8E"/>
    <w:rsid w:val="003A7CE6"/>
    <w:rsid w:val="003C20E4"/>
    <w:rsid w:val="003D6342"/>
    <w:rsid w:val="003E6F90"/>
    <w:rsid w:val="003F5D0F"/>
    <w:rsid w:val="00414101"/>
    <w:rsid w:val="00415515"/>
    <w:rsid w:val="004234F0"/>
    <w:rsid w:val="00433DDB"/>
    <w:rsid w:val="00437619"/>
    <w:rsid w:val="00465A1E"/>
    <w:rsid w:val="00485AAA"/>
    <w:rsid w:val="004870D3"/>
    <w:rsid w:val="004A2A63"/>
    <w:rsid w:val="004B210C"/>
    <w:rsid w:val="004D405F"/>
    <w:rsid w:val="004D5DC6"/>
    <w:rsid w:val="004E4F4F"/>
    <w:rsid w:val="004E6789"/>
    <w:rsid w:val="004F61E3"/>
    <w:rsid w:val="00502E10"/>
    <w:rsid w:val="0051015C"/>
    <w:rsid w:val="00516CF1"/>
    <w:rsid w:val="005253E1"/>
    <w:rsid w:val="00531369"/>
    <w:rsid w:val="00531AE9"/>
    <w:rsid w:val="00532FF8"/>
    <w:rsid w:val="00542C4F"/>
    <w:rsid w:val="00550540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07B43"/>
    <w:rsid w:val="00624B33"/>
    <w:rsid w:val="0063041A"/>
    <w:rsid w:val="00630AA2"/>
    <w:rsid w:val="00646707"/>
    <w:rsid w:val="00646B4E"/>
    <w:rsid w:val="00657F7E"/>
    <w:rsid w:val="00662E58"/>
    <w:rsid w:val="00664DCF"/>
    <w:rsid w:val="00690C02"/>
    <w:rsid w:val="006A1191"/>
    <w:rsid w:val="006B20FE"/>
    <w:rsid w:val="006B3D46"/>
    <w:rsid w:val="006C5D39"/>
    <w:rsid w:val="006D6D9B"/>
    <w:rsid w:val="006E2810"/>
    <w:rsid w:val="006E5417"/>
    <w:rsid w:val="007011B0"/>
    <w:rsid w:val="007023DE"/>
    <w:rsid w:val="00705ABE"/>
    <w:rsid w:val="00712F60"/>
    <w:rsid w:val="00720E3B"/>
    <w:rsid w:val="00734B71"/>
    <w:rsid w:val="0074393F"/>
    <w:rsid w:val="00745F6B"/>
    <w:rsid w:val="007510D3"/>
    <w:rsid w:val="00755276"/>
    <w:rsid w:val="0075585E"/>
    <w:rsid w:val="00756261"/>
    <w:rsid w:val="00770571"/>
    <w:rsid w:val="007768FF"/>
    <w:rsid w:val="007824D3"/>
    <w:rsid w:val="00796EE3"/>
    <w:rsid w:val="007A7D29"/>
    <w:rsid w:val="007B4AB8"/>
    <w:rsid w:val="007D1181"/>
    <w:rsid w:val="007E01A3"/>
    <w:rsid w:val="007F1F8B"/>
    <w:rsid w:val="007F67A1"/>
    <w:rsid w:val="00806DFE"/>
    <w:rsid w:val="00811C05"/>
    <w:rsid w:val="008206C8"/>
    <w:rsid w:val="00834267"/>
    <w:rsid w:val="00844F73"/>
    <w:rsid w:val="00855232"/>
    <w:rsid w:val="0086387C"/>
    <w:rsid w:val="00874A6C"/>
    <w:rsid w:val="00876C65"/>
    <w:rsid w:val="008777AC"/>
    <w:rsid w:val="00884BB3"/>
    <w:rsid w:val="00892D71"/>
    <w:rsid w:val="008A4B4C"/>
    <w:rsid w:val="008A4DDA"/>
    <w:rsid w:val="008C239F"/>
    <w:rsid w:val="008D59CB"/>
    <w:rsid w:val="008D7794"/>
    <w:rsid w:val="008E480C"/>
    <w:rsid w:val="00907757"/>
    <w:rsid w:val="009212B0"/>
    <w:rsid w:val="00921FA1"/>
    <w:rsid w:val="009234A5"/>
    <w:rsid w:val="00933453"/>
    <w:rsid w:val="009335AE"/>
    <w:rsid w:val="009336F7"/>
    <w:rsid w:val="0093636C"/>
    <w:rsid w:val="009374A7"/>
    <w:rsid w:val="00955F6D"/>
    <w:rsid w:val="00973018"/>
    <w:rsid w:val="00975472"/>
    <w:rsid w:val="0098551D"/>
    <w:rsid w:val="0099518F"/>
    <w:rsid w:val="009A523D"/>
    <w:rsid w:val="009B02A1"/>
    <w:rsid w:val="009F496B"/>
    <w:rsid w:val="00A01439"/>
    <w:rsid w:val="00A02E61"/>
    <w:rsid w:val="00A05CFF"/>
    <w:rsid w:val="00A13048"/>
    <w:rsid w:val="00A46843"/>
    <w:rsid w:val="00A56B97"/>
    <w:rsid w:val="00A6093D"/>
    <w:rsid w:val="00A767DC"/>
    <w:rsid w:val="00A76A6D"/>
    <w:rsid w:val="00A83253"/>
    <w:rsid w:val="00AA6E84"/>
    <w:rsid w:val="00AC2177"/>
    <w:rsid w:val="00AD05A8"/>
    <w:rsid w:val="00AD577E"/>
    <w:rsid w:val="00AE341B"/>
    <w:rsid w:val="00B07CA7"/>
    <w:rsid w:val="00B1279A"/>
    <w:rsid w:val="00B4194A"/>
    <w:rsid w:val="00B5222E"/>
    <w:rsid w:val="00B53179"/>
    <w:rsid w:val="00B600CD"/>
    <w:rsid w:val="00B61C96"/>
    <w:rsid w:val="00B73A2A"/>
    <w:rsid w:val="00B94B06"/>
    <w:rsid w:val="00B94C28"/>
    <w:rsid w:val="00BC0057"/>
    <w:rsid w:val="00BC10BA"/>
    <w:rsid w:val="00BC5AFD"/>
    <w:rsid w:val="00BD5566"/>
    <w:rsid w:val="00BE086E"/>
    <w:rsid w:val="00C04F43"/>
    <w:rsid w:val="00C0609D"/>
    <w:rsid w:val="00C115AB"/>
    <w:rsid w:val="00C26CCB"/>
    <w:rsid w:val="00C30249"/>
    <w:rsid w:val="00C33ADC"/>
    <w:rsid w:val="00C3723B"/>
    <w:rsid w:val="00C40D35"/>
    <w:rsid w:val="00C42466"/>
    <w:rsid w:val="00C4681E"/>
    <w:rsid w:val="00C523EB"/>
    <w:rsid w:val="00C606C9"/>
    <w:rsid w:val="00C77476"/>
    <w:rsid w:val="00C80288"/>
    <w:rsid w:val="00C84003"/>
    <w:rsid w:val="00C90650"/>
    <w:rsid w:val="00C97D78"/>
    <w:rsid w:val="00CC2AAE"/>
    <w:rsid w:val="00CC5A42"/>
    <w:rsid w:val="00CD0EAB"/>
    <w:rsid w:val="00CE5E02"/>
    <w:rsid w:val="00CF34DB"/>
    <w:rsid w:val="00CF558F"/>
    <w:rsid w:val="00D010C0"/>
    <w:rsid w:val="00D073E2"/>
    <w:rsid w:val="00D16DE0"/>
    <w:rsid w:val="00D23BB6"/>
    <w:rsid w:val="00D31F35"/>
    <w:rsid w:val="00D37AE6"/>
    <w:rsid w:val="00D446EC"/>
    <w:rsid w:val="00D51BF0"/>
    <w:rsid w:val="00D55942"/>
    <w:rsid w:val="00D77FDB"/>
    <w:rsid w:val="00D807BF"/>
    <w:rsid w:val="00D82FCC"/>
    <w:rsid w:val="00DA17FC"/>
    <w:rsid w:val="00DA4291"/>
    <w:rsid w:val="00DA71DD"/>
    <w:rsid w:val="00DA7887"/>
    <w:rsid w:val="00DB2C26"/>
    <w:rsid w:val="00DD0051"/>
    <w:rsid w:val="00DD02F4"/>
    <w:rsid w:val="00DE6B43"/>
    <w:rsid w:val="00E11923"/>
    <w:rsid w:val="00E13B7F"/>
    <w:rsid w:val="00E20363"/>
    <w:rsid w:val="00E262D4"/>
    <w:rsid w:val="00E27E9C"/>
    <w:rsid w:val="00E3385A"/>
    <w:rsid w:val="00E348DD"/>
    <w:rsid w:val="00E36250"/>
    <w:rsid w:val="00E54511"/>
    <w:rsid w:val="00E61927"/>
    <w:rsid w:val="00E61DAC"/>
    <w:rsid w:val="00E72B80"/>
    <w:rsid w:val="00E75FE3"/>
    <w:rsid w:val="00E86C4C"/>
    <w:rsid w:val="00E907A3"/>
    <w:rsid w:val="00EA5AE0"/>
    <w:rsid w:val="00EB009A"/>
    <w:rsid w:val="00EB7AB1"/>
    <w:rsid w:val="00EC604B"/>
    <w:rsid w:val="00ED24E2"/>
    <w:rsid w:val="00ED59DB"/>
    <w:rsid w:val="00EE7CD8"/>
    <w:rsid w:val="00EF48CC"/>
    <w:rsid w:val="00F00801"/>
    <w:rsid w:val="00F711F1"/>
    <w:rsid w:val="00F73032"/>
    <w:rsid w:val="00F848FC"/>
    <w:rsid w:val="00F84DC0"/>
    <w:rsid w:val="00F9282A"/>
    <w:rsid w:val="00F953BA"/>
    <w:rsid w:val="00F96BAD"/>
    <w:rsid w:val="00FA139D"/>
    <w:rsid w:val="00FA2F43"/>
    <w:rsid w:val="00FB0E84"/>
    <w:rsid w:val="00FD01C2"/>
    <w:rsid w:val="00FD6831"/>
    <w:rsid w:val="00FE595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438397"/>
  <w15:chartTrackingRefBased/>
  <w15:docId w15:val="{F3971392-89E4-4B0B-8369-8AE2877D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06DF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Annex3">
    <w:name w:val="Annex 3"/>
    <w:basedOn w:val="Normal"/>
    <w:next w:val="Normal"/>
    <w:link w:val="Annex3Char2"/>
    <w:qFormat/>
    <w:rsid w:val="00E20363"/>
    <w:pPr>
      <w:keepNext/>
      <w:tabs>
        <w:tab w:val="clear" w:pos="360"/>
        <w:tab w:val="clear" w:pos="1080"/>
        <w:tab w:val="clear" w:pos="180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outlineLvl w:val="2"/>
    </w:pPr>
    <w:rPr>
      <w:rFonts w:eastAsia="Malgun Gothic"/>
      <w:b/>
      <w:bCs/>
      <w:sz w:val="20"/>
      <w:lang w:val="en-GB"/>
    </w:rPr>
  </w:style>
  <w:style w:type="paragraph" w:customStyle="1" w:styleId="Annex4">
    <w:name w:val="Annex 4"/>
    <w:basedOn w:val="Normal"/>
    <w:next w:val="Normal"/>
    <w:autoRedefine/>
    <w:uiPriority w:val="99"/>
    <w:rsid w:val="00E20363"/>
    <w:pPr>
      <w:keepNext/>
      <w:numPr>
        <w:ilvl w:val="3"/>
        <w:numId w:val="12"/>
      </w:numPr>
      <w:tabs>
        <w:tab w:val="clear" w:pos="36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</w:tabs>
      <w:overflowPunct/>
      <w:autoSpaceDE/>
      <w:autoSpaceDN/>
      <w:adjustRightInd/>
      <w:spacing w:before="181"/>
      <w:textAlignment w:val="auto"/>
      <w:outlineLvl w:val="3"/>
    </w:pPr>
    <w:rPr>
      <w:rFonts w:eastAsia="Malgun Gothic"/>
      <w:b/>
      <w:bCs/>
      <w:sz w:val="20"/>
      <w:lang w:val="en-GB"/>
    </w:rPr>
  </w:style>
  <w:style w:type="paragraph" w:customStyle="1" w:styleId="Annex5">
    <w:name w:val="Annex 5"/>
    <w:basedOn w:val="Normal"/>
    <w:next w:val="Normal"/>
    <w:autoRedefine/>
    <w:uiPriority w:val="99"/>
    <w:rsid w:val="00E20363"/>
    <w:pPr>
      <w:keepNext/>
      <w:numPr>
        <w:ilvl w:val="4"/>
        <w:numId w:val="12"/>
      </w:numPr>
      <w:tabs>
        <w:tab w:val="clear" w:pos="360"/>
        <w:tab w:val="clear" w:pos="720"/>
        <w:tab w:val="clear" w:pos="862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num" w:pos="1170"/>
      </w:tabs>
      <w:overflowPunct/>
      <w:autoSpaceDE/>
      <w:autoSpaceDN/>
      <w:adjustRightInd/>
      <w:spacing w:before="181"/>
      <w:ind w:left="1170" w:hanging="1170"/>
      <w:textAlignment w:val="auto"/>
      <w:outlineLvl w:val="4"/>
    </w:pPr>
    <w:rPr>
      <w:rFonts w:eastAsia="Malgun Gothic"/>
      <w:b/>
      <w:bCs/>
      <w:sz w:val="20"/>
      <w:lang w:val="en-GB"/>
    </w:rPr>
  </w:style>
  <w:style w:type="character" w:customStyle="1" w:styleId="Annex3Char2">
    <w:name w:val="Annex 3 Char2"/>
    <w:link w:val="Annex3"/>
    <w:rsid w:val="00E20363"/>
    <w:rPr>
      <w:rFonts w:eastAsia="Malgun Gothic"/>
      <w:b/>
      <w:bCs/>
      <w:lang w:val="en-GB" w:eastAsia="en-US"/>
    </w:rPr>
  </w:style>
  <w:style w:type="paragraph" w:styleId="BodyText">
    <w:name w:val="Body Text"/>
    <w:aliases w:val="S Body Text"/>
    <w:basedOn w:val="Normal"/>
    <w:link w:val="BodyTextChar"/>
    <w:uiPriority w:val="99"/>
    <w:qFormat/>
    <w:rsid w:val="00542C4F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</w:tabs>
      <w:overflowPunct/>
      <w:autoSpaceDE/>
      <w:autoSpaceDN/>
      <w:adjustRightInd/>
      <w:spacing w:before="280" w:after="120"/>
      <w:jc w:val="left"/>
      <w:textAlignment w:val="auto"/>
    </w:pPr>
    <w:rPr>
      <w:rFonts w:ascii="Arial" w:hAnsi="Arial" w:cs="Courier New"/>
      <w:sz w:val="20"/>
    </w:rPr>
  </w:style>
  <w:style w:type="character" w:customStyle="1" w:styleId="BodyTextChar">
    <w:name w:val="Body Text Char"/>
    <w:aliases w:val="S Body Text Char"/>
    <w:basedOn w:val="DefaultParagraphFont"/>
    <w:link w:val="BodyText"/>
    <w:uiPriority w:val="99"/>
    <w:rsid w:val="00542C4F"/>
    <w:rPr>
      <w:rFonts w:ascii="Arial" w:hAnsi="Arial" w:cs="Courier New"/>
      <w:lang w:val="en-US" w:eastAsia="en-US"/>
    </w:rPr>
  </w:style>
  <w:style w:type="paragraph" w:styleId="ListParagraph">
    <w:name w:val="List Paragraph"/>
    <w:basedOn w:val="Normal"/>
    <w:uiPriority w:val="34"/>
    <w:qFormat/>
    <w:rsid w:val="00EB009A"/>
    <w:pPr>
      <w:ind w:left="720"/>
      <w:contextualSpacing/>
    </w:pPr>
  </w:style>
  <w:style w:type="paragraph" w:styleId="Revision">
    <w:name w:val="Revision"/>
    <w:hidden/>
    <w:uiPriority w:val="99"/>
    <w:semiHidden/>
    <w:rsid w:val="001E1B2F"/>
    <w:rPr>
      <w:sz w:val="22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A71D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urldefense.proofpoint.com/v2/url?u=https-3A__movielabs.com_download_938_&amp;d=DwMDaQ&amp;c=uw6TLu4hwhHdiGJOgwcWD4AjKQx6zvFcGEsbfiY9-EI&amp;r=L1LEMFOg_tTpsbHU896oCU-StIF6vVbJxlkDIo7DQM4&amp;m=CIRQrtlqjaSxyLi0ZaCtuTNfy9cFkAPs76dKFdx563U&amp;s=6mO9av2In3Aw1hrcq5nJGluLOCjqWgoL8pvnqVXCHAY&amp;e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1217</Words>
  <Characters>6937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8138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Chad Fogg</cp:lastModifiedBy>
  <cp:revision>8</cp:revision>
  <cp:lastPrinted>1900-01-01T08:00:00Z</cp:lastPrinted>
  <dcterms:created xsi:type="dcterms:W3CDTF">2018-04-19T16:09:00Z</dcterms:created>
  <dcterms:modified xsi:type="dcterms:W3CDTF">2018-04-19T17:49:00Z</dcterms:modified>
</cp:coreProperties>
</file>