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17FEDF51" w14:textId="77777777">
        <w:tc>
          <w:tcPr>
            <w:tcW w:w="6408" w:type="dxa"/>
          </w:tcPr>
          <w:p w14:paraId="01A3D8CE" w14:textId="77777777" w:rsidR="006C5D39" w:rsidRPr="005B217D" w:rsidRDefault="005741C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73A1FB4" wp14:editId="3BDF39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3A85BC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a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7DBCE98B" wp14:editId="535874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036CE359" wp14:editId="035A85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5C0F94F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728EE17" w14:textId="4143EDCA" w:rsidR="00E61DAC" w:rsidRPr="005B217D" w:rsidRDefault="002C091F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091F">
              <w:t>31st Meeting: San Diego, US, 13–20 Apr. 2018</w:t>
            </w:r>
          </w:p>
        </w:tc>
        <w:tc>
          <w:tcPr>
            <w:tcW w:w="3168" w:type="dxa"/>
          </w:tcPr>
          <w:p w14:paraId="5842DC00" w14:textId="4BA55C9D" w:rsidR="008A4B4C" w:rsidRPr="002C091F" w:rsidRDefault="00E61DAC" w:rsidP="00EC1BB3">
            <w:pPr>
              <w:tabs>
                <w:tab w:val="left" w:pos="7200"/>
              </w:tabs>
              <w:rPr>
                <w:u w:val="single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2C091F">
              <w:rPr>
                <w:lang w:val="en-CA"/>
              </w:rPr>
              <w:t>E</w:t>
            </w:r>
            <w:r w:rsidR="00316072">
              <w:rPr>
                <w:lang w:val="en-CA"/>
              </w:rPr>
              <w:t>00</w:t>
            </w:r>
            <w:r w:rsidR="00DB617F">
              <w:rPr>
                <w:lang w:val="en-CA"/>
              </w:rPr>
              <w:t>2</w:t>
            </w:r>
            <w:r w:rsidR="00550A94">
              <w:rPr>
                <w:lang w:val="en-CA"/>
              </w:rPr>
              <w:t>5</w:t>
            </w:r>
            <w:r w:rsidR="002C091F">
              <w:rPr>
                <w:lang w:val="en-CA"/>
              </w:rPr>
              <w:t>-v</w:t>
            </w:r>
            <w:ins w:id="0" w:author="Ye-Kui Wang" w:date="2018-04-05T20:19:00Z">
              <w:r w:rsidR="00EC1BB3">
                <w:rPr>
                  <w:lang w:val="en-CA"/>
                </w:rPr>
                <w:t>2</w:t>
              </w:r>
            </w:ins>
            <w:del w:id="1" w:author="Ye-Kui Wang" w:date="2018-04-05T20:19:00Z">
              <w:r w:rsidR="002C091F" w:rsidDel="00EC1BB3">
                <w:rPr>
                  <w:lang w:val="en-CA"/>
                </w:rPr>
                <w:delText>1</w:delText>
              </w:r>
            </w:del>
            <w:bookmarkStart w:id="2" w:name="_GoBack"/>
            <w:bookmarkEnd w:id="2"/>
          </w:p>
        </w:tc>
      </w:tr>
    </w:tbl>
    <w:p w14:paraId="27C9EECF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54EB5DAF" w14:textId="77777777">
        <w:tc>
          <w:tcPr>
            <w:tcW w:w="1458" w:type="dxa"/>
          </w:tcPr>
          <w:p w14:paraId="08DB40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E4695BD" w14:textId="7029105B" w:rsidR="00E61DAC" w:rsidRPr="005B217D" w:rsidRDefault="00550A94" w:rsidP="00FC4E3A">
            <w:pPr>
              <w:spacing w:before="60" w:after="60"/>
              <w:rPr>
                <w:b/>
                <w:szCs w:val="22"/>
                <w:lang w:val="en-CA"/>
              </w:rPr>
            </w:pPr>
            <w:r w:rsidRPr="00550A94">
              <w:rPr>
                <w:b/>
                <w:szCs w:val="22"/>
                <w:lang w:val="en-CA"/>
              </w:rPr>
              <w:t xml:space="preserve">On lightweight </w:t>
            </w:r>
            <w:proofErr w:type="spellStart"/>
            <w:r w:rsidRPr="00550A94">
              <w:rPr>
                <w:b/>
                <w:szCs w:val="22"/>
                <w:lang w:val="en-CA"/>
              </w:rPr>
              <w:t>bitstream</w:t>
            </w:r>
            <w:proofErr w:type="spellEnd"/>
            <w:r w:rsidRPr="00550A94">
              <w:rPr>
                <w:b/>
                <w:szCs w:val="22"/>
                <w:lang w:val="en-CA"/>
              </w:rPr>
              <w:t xml:space="preserve"> merging</w:t>
            </w:r>
          </w:p>
        </w:tc>
      </w:tr>
      <w:tr w:rsidR="00E61DAC" w:rsidRPr="005B217D" w14:paraId="7C356AE5" w14:textId="77777777">
        <w:tc>
          <w:tcPr>
            <w:tcW w:w="1458" w:type="dxa"/>
          </w:tcPr>
          <w:p w14:paraId="6475DD3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8B53EC3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2CA9AFB" w14:textId="77777777">
        <w:tc>
          <w:tcPr>
            <w:tcW w:w="1458" w:type="dxa"/>
          </w:tcPr>
          <w:p w14:paraId="2852CBE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652860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406CE389" w14:textId="77777777">
        <w:tc>
          <w:tcPr>
            <w:tcW w:w="1458" w:type="dxa"/>
          </w:tcPr>
          <w:p w14:paraId="71A85A2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49C7091" w14:textId="2D58FECA" w:rsidR="0028536B" w:rsidRDefault="00846526" w:rsidP="00846526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b/>
                <w:szCs w:val="22"/>
                <w:lang w:val="en-CA"/>
              </w:rPr>
              <w:t>Ye-Kui Wang</w:t>
            </w:r>
            <w:r w:rsidR="00FC4E3A">
              <w:rPr>
                <w:b/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Huawei Technologies Co.,</w:t>
            </w:r>
            <w:r w:rsidR="002C091F">
              <w:rPr>
                <w:szCs w:val="22"/>
                <w:lang w:val="en-CA"/>
              </w:rPr>
              <w:t xml:space="preserve"> </w:t>
            </w:r>
            <w:r w:rsidR="002C091F" w:rsidRPr="002C091F">
              <w:rPr>
                <w:szCs w:val="22"/>
                <w:lang w:val="en-CA"/>
              </w:rPr>
              <w:t>Ltd.</w:t>
            </w:r>
            <w:r w:rsidRPr="00316072">
              <w:rPr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Telesis C</w:t>
            </w:r>
            <w:r w:rsidR="002C091F">
              <w:rPr>
                <w:szCs w:val="22"/>
                <w:lang w:val="en-CA"/>
              </w:rPr>
              <w:t>ourt</w:t>
            </w:r>
            <w:r w:rsidR="002C091F" w:rsidRPr="002C091F">
              <w:rPr>
                <w:szCs w:val="22"/>
                <w:lang w:val="en-CA"/>
              </w:rPr>
              <w:t>, San Diego</w:t>
            </w:r>
            <w:r w:rsidR="002C091F">
              <w:rPr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CA 92121</w:t>
            </w:r>
            <w:r w:rsidR="002C091F">
              <w:rPr>
                <w:szCs w:val="22"/>
                <w:lang w:val="en-CA"/>
              </w:rPr>
              <w:t>, USA</w:t>
            </w:r>
          </w:p>
          <w:p w14:paraId="75FE6004" w14:textId="4D9D19A3" w:rsidR="00550A94" w:rsidRPr="00550A94" w:rsidRDefault="002652B8" w:rsidP="00846526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b/>
                <w:szCs w:val="22"/>
                <w:lang w:val="en-CA"/>
              </w:rPr>
              <w:t>Huameng</w:t>
            </w:r>
            <w:proofErr w:type="spellEnd"/>
            <w:r>
              <w:rPr>
                <w:b/>
                <w:szCs w:val="22"/>
                <w:lang w:val="en-CA"/>
              </w:rPr>
              <w:t xml:space="preserve"> Fang</w:t>
            </w:r>
            <w:r>
              <w:rPr>
                <w:b/>
                <w:szCs w:val="22"/>
                <w:lang w:val="en-CA"/>
              </w:rPr>
              <w:br/>
            </w:r>
            <w:proofErr w:type="spellStart"/>
            <w:r w:rsidR="00550A94" w:rsidRPr="00550A94">
              <w:rPr>
                <w:b/>
                <w:szCs w:val="22"/>
                <w:lang w:val="en-CA"/>
              </w:rPr>
              <w:t>Yuqu</w:t>
            </w:r>
            <w:del w:id="3" w:author="Ye-Kui Wang" w:date="2018-04-05T20:19:00Z">
              <w:r w:rsidR="00550A94" w:rsidRPr="00550A94" w:rsidDel="00EC1BB3">
                <w:rPr>
                  <w:b/>
                  <w:szCs w:val="22"/>
                  <w:lang w:val="en-CA"/>
                </w:rPr>
                <w:delText>a</w:delText>
              </w:r>
            </w:del>
            <w:r w:rsidR="00550A94" w:rsidRPr="00550A94">
              <w:rPr>
                <w:b/>
                <w:szCs w:val="22"/>
                <w:lang w:val="en-CA"/>
              </w:rPr>
              <w:t>n</w:t>
            </w:r>
            <w:proofErr w:type="spellEnd"/>
            <w:r w:rsidR="00550A94" w:rsidRPr="00550A94">
              <w:rPr>
                <w:b/>
                <w:szCs w:val="22"/>
                <w:lang w:val="en-CA"/>
              </w:rPr>
              <w:t xml:space="preserve"> Fan</w:t>
            </w:r>
            <w:r w:rsidR="00550A94" w:rsidRPr="00550A94">
              <w:rPr>
                <w:b/>
                <w:szCs w:val="22"/>
                <w:lang w:val="en-CA"/>
              </w:rPr>
              <w:br/>
            </w:r>
            <w:r w:rsidR="00550A94" w:rsidRPr="00550A94">
              <w:rPr>
                <w:szCs w:val="22"/>
                <w:lang w:val="en-CA"/>
              </w:rPr>
              <w:t xml:space="preserve">4#24C </w:t>
            </w:r>
            <w:proofErr w:type="spellStart"/>
            <w:r w:rsidR="00550A94" w:rsidRPr="00550A94">
              <w:rPr>
                <w:szCs w:val="22"/>
                <w:lang w:val="en-CA"/>
              </w:rPr>
              <w:t>TiXiangMingYuan</w:t>
            </w:r>
            <w:proofErr w:type="spellEnd"/>
            <w:r w:rsidR="00550A94">
              <w:rPr>
                <w:szCs w:val="22"/>
                <w:lang w:val="en-CA"/>
              </w:rPr>
              <w:br/>
            </w:r>
            <w:proofErr w:type="spellStart"/>
            <w:r w:rsidR="00550A94" w:rsidRPr="00550A94">
              <w:rPr>
                <w:szCs w:val="22"/>
                <w:lang w:val="en-CA"/>
              </w:rPr>
              <w:t>XiangMei</w:t>
            </w:r>
            <w:proofErr w:type="spellEnd"/>
            <w:r w:rsidR="00550A94" w:rsidRPr="00550A94">
              <w:rPr>
                <w:szCs w:val="22"/>
                <w:lang w:val="en-CA"/>
              </w:rPr>
              <w:t xml:space="preserve"> Road, </w:t>
            </w:r>
            <w:proofErr w:type="spellStart"/>
            <w:r w:rsidR="00550A94" w:rsidRPr="00550A94">
              <w:rPr>
                <w:szCs w:val="22"/>
                <w:lang w:val="en-CA"/>
              </w:rPr>
              <w:t>Futian</w:t>
            </w:r>
            <w:proofErr w:type="spellEnd"/>
            <w:r w:rsidR="00550A94" w:rsidRPr="00550A94">
              <w:rPr>
                <w:szCs w:val="22"/>
                <w:lang w:val="en-CA"/>
              </w:rPr>
              <w:t xml:space="preserve"> district, Shenzhen, Guangdong, China</w:t>
            </w:r>
          </w:p>
          <w:p w14:paraId="6298B675" w14:textId="1CE7731D" w:rsidR="00FC4E3A" w:rsidRPr="00316072" w:rsidRDefault="00FC4E3A" w:rsidP="00FC4E3A">
            <w:pPr>
              <w:spacing w:before="60" w:after="60"/>
              <w:rPr>
                <w:szCs w:val="22"/>
                <w:lang w:val="en-CA"/>
              </w:rPr>
            </w:pPr>
            <w:r w:rsidRPr="00FC4E3A">
              <w:rPr>
                <w:b/>
                <w:szCs w:val="22"/>
                <w:lang w:val="en-CA"/>
              </w:rPr>
              <w:t>Jianle Chen</w:t>
            </w:r>
            <w:r>
              <w:rPr>
                <w:b/>
                <w:szCs w:val="22"/>
                <w:lang w:val="en-CA"/>
              </w:rPr>
              <w:br/>
            </w:r>
            <w:r w:rsidRPr="002C091F">
              <w:rPr>
                <w:szCs w:val="22"/>
                <w:lang w:val="en-CA"/>
              </w:rPr>
              <w:t>Huawei Technologies Co.,</w:t>
            </w:r>
            <w:r>
              <w:rPr>
                <w:szCs w:val="22"/>
                <w:lang w:val="en-CA"/>
              </w:rPr>
              <w:t xml:space="preserve"> </w:t>
            </w:r>
            <w:r w:rsidRPr="002C091F">
              <w:rPr>
                <w:szCs w:val="22"/>
                <w:lang w:val="en-CA"/>
              </w:rPr>
              <w:t>Ltd.</w:t>
            </w:r>
            <w:r w:rsidRPr="00316072">
              <w:rPr>
                <w:szCs w:val="22"/>
                <w:lang w:val="en-CA"/>
              </w:rPr>
              <w:br/>
            </w:r>
            <w:r w:rsidRPr="00FC4E3A">
              <w:rPr>
                <w:szCs w:val="22"/>
                <w:lang w:val="en-CA"/>
              </w:rPr>
              <w:t xml:space="preserve">2330 Central </w:t>
            </w:r>
            <w:proofErr w:type="spellStart"/>
            <w:r w:rsidRPr="00FC4E3A">
              <w:rPr>
                <w:szCs w:val="22"/>
                <w:lang w:val="en-CA"/>
              </w:rPr>
              <w:t>Expy</w:t>
            </w:r>
            <w:proofErr w:type="spellEnd"/>
            <w:r w:rsidRPr="00FC4E3A">
              <w:rPr>
                <w:szCs w:val="22"/>
                <w:lang w:val="en-CA"/>
              </w:rPr>
              <w:t>, Santa Clara</w:t>
            </w:r>
            <w:r>
              <w:rPr>
                <w:szCs w:val="22"/>
                <w:lang w:val="en-CA"/>
              </w:rPr>
              <w:br/>
            </w:r>
            <w:r w:rsidRPr="00FC4E3A">
              <w:rPr>
                <w:szCs w:val="22"/>
                <w:lang w:val="en-CA"/>
              </w:rPr>
              <w:t>CA 95050</w:t>
            </w:r>
            <w:r>
              <w:rPr>
                <w:szCs w:val="22"/>
                <w:lang w:val="en-CA"/>
              </w:rPr>
              <w:t>, USA</w:t>
            </w:r>
          </w:p>
        </w:tc>
        <w:tc>
          <w:tcPr>
            <w:tcW w:w="900" w:type="dxa"/>
          </w:tcPr>
          <w:p w14:paraId="179C8A3C" w14:textId="402EDEBC" w:rsidR="00E61DAC" w:rsidRPr="00316072" w:rsidRDefault="00E61DAC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Tel:</w:t>
            </w:r>
            <w:r w:rsidRPr="0031607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64CC1F19" w14:textId="60059B16" w:rsidR="00F0428E" w:rsidRDefault="00846526" w:rsidP="002C091F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+1</w:t>
            </w:r>
            <w:r w:rsidR="002C091F">
              <w:rPr>
                <w:szCs w:val="22"/>
                <w:lang w:val="en-CA"/>
              </w:rPr>
              <w:t>-</w:t>
            </w:r>
            <w:r w:rsidR="002C091F" w:rsidRPr="002C091F">
              <w:rPr>
                <w:szCs w:val="22"/>
                <w:lang w:val="en-CA"/>
              </w:rPr>
              <w:t>858-754-3673</w:t>
            </w:r>
            <w:r w:rsidR="002C091F">
              <w:rPr>
                <w:szCs w:val="22"/>
                <w:lang w:val="en-CA"/>
              </w:rPr>
              <w:br/>
            </w:r>
            <w:hyperlink r:id="rId9" w:history="1">
              <w:r w:rsidR="002C091F" w:rsidRPr="002C091F">
                <w:rPr>
                  <w:rStyle w:val="Hyperlink"/>
                  <w:szCs w:val="22"/>
                  <w:lang w:val="en-CA"/>
                </w:rPr>
                <w:t>yekui.wang@huawei.com</w:t>
              </w:r>
            </w:hyperlink>
            <w:hyperlink r:id="rId10" w:history="1"/>
          </w:p>
          <w:p w14:paraId="1B0BE8C7" w14:textId="4AFBCB44" w:rsidR="002652B8" w:rsidRDefault="00FC4E3A" w:rsidP="002652B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r w:rsidR="002652B8" w:rsidRPr="002652B8">
              <w:rPr>
                <w:szCs w:val="22"/>
                <w:lang w:val="en-CA"/>
              </w:rPr>
              <w:t>+86-755-2897</w:t>
            </w:r>
            <w:r w:rsidR="002652B8">
              <w:rPr>
                <w:szCs w:val="22"/>
                <w:lang w:val="en-CA"/>
              </w:rPr>
              <w:t>-</w:t>
            </w:r>
            <w:r w:rsidR="002652B8" w:rsidRPr="002652B8">
              <w:rPr>
                <w:szCs w:val="22"/>
                <w:lang w:val="en-CA"/>
              </w:rPr>
              <w:t>9770</w:t>
            </w:r>
            <w:r w:rsidR="002652B8">
              <w:rPr>
                <w:szCs w:val="22"/>
                <w:lang w:val="en-CA"/>
              </w:rPr>
              <w:br/>
            </w:r>
            <w:hyperlink r:id="rId11" w:history="1">
              <w:r w:rsidR="002652B8" w:rsidRPr="002652B8">
                <w:rPr>
                  <w:rStyle w:val="Hyperlink"/>
                  <w:szCs w:val="22"/>
                  <w:lang w:val="en-CA"/>
                </w:rPr>
                <w:t>fanghuameng@huawei.com</w:t>
              </w:r>
            </w:hyperlink>
          </w:p>
          <w:p w14:paraId="39DC1AE9" w14:textId="6CD1507F" w:rsidR="00550A94" w:rsidRDefault="002652B8" w:rsidP="00FC4E3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r w:rsidR="00550A94" w:rsidRPr="00316072">
              <w:rPr>
                <w:szCs w:val="22"/>
                <w:lang w:val="en-CA"/>
              </w:rPr>
              <w:t>+</w:t>
            </w:r>
            <w:r w:rsidR="00550A94">
              <w:rPr>
                <w:szCs w:val="22"/>
                <w:lang w:val="en-CA"/>
              </w:rPr>
              <w:t>86-755</w:t>
            </w:r>
            <w:r w:rsidR="00550A94" w:rsidRPr="002C091F">
              <w:rPr>
                <w:szCs w:val="22"/>
                <w:lang w:val="en-CA"/>
              </w:rPr>
              <w:t>-</w:t>
            </w:r>
            <w:r w:rsidR="00550A94">
              <w:rPr>
                <w:szCs w:val="22"/>
                <w:lang w:val="en-CA"/>
              </w:rPr>
              <w:t>2897-5725</w:t>
            </w:r>
            <w:r w:rsidR="00550A94">
              <w:rPr>
                <w:szCs w:val="22"/>
                <w:lang w:val="en-CA"/>
              </w:rPr>
              <w:br/>
            </w:r>
            <w:hyperlink r:id="rId12" w:history="1">
              <w:r w:rsidR="00550A94" w:rsidRPr="00550A94">
                <w:rPr>
                  <w:rStyle w:val="Hyperlink"/>
                  <w:szCs w:val="22"/>
                  <w:lang w:val="en-CA"/>
                </w:rPr>
                <w:t>fanyuqun@huawei.com</w:t>
              </w:r>
            </w:hyperlink>
          </w:p>
          <w:p w14:paraId="6B6FF091" w14:textId="3733445F" w:rsidR="00FC4E3A" w:rsidRPr="00550A94" w:rsidRDefault="00550A94" w:rsidP="002652B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r w:rsidR="00FC4E3A" w:rsidRPr="00FC4E3A">
              <w:rPr>
                <w:szCs w:val="22"/>
                <w:lang w:val="en-CA"/>
              </w:rPr>
              <w:t>+1-408-330</w:t>
            </w:r>
            <w:r w:rsidR="00FC4E3A">
              <w:rPr>
                <w:szCs w:val="22"/>
                <w:lang w:val="en-CA"/>
              </w:rPr>
              <w:t>-</w:t>
            </w:r>
            <w:r w:rsidR="00FC4E3A" w:rsidRPr="00FC4E3A">
              <w:rPr>
                <w:szCs w:val="22"/>
                <w:lang w:val="en-CA"/>
              </w:rPr>
              <w:t>5334</w:t>
            </w:r>
            <w:r w:rsidR="00FC4E3A">
              <w:rPr>
                <w:szCs w:val="22"/>
                <w:lang w:val="en-CA"/>
              </w:rPr>
              <w:br/>
            </w:r>
            <w:hyperlink r:id="rId13" w:history="1">
              <w:r w:rsidR="00FC4E3A" w:rsidRPr="00FC4E3A">
                <w:rPr>
                  <w:rStyle w:val="Hyperlink"/>
                  <w:szCs w:val="22"/>
                </w:rPr>
                <w:t>jianle.chen@huawei.com</w:t>
              </w:r>
            </w:hyperlink>
          </w:p>
        </w:tc>
      </w:tr>
      <w:tr w:rsidR="00E61DAC" w:rsidRPr="005B217D" w14:paraId="7E505003" w14:textId="77777777">
        <w:tc>
          <w:tcPr>
            <w:tcW w:w="1458" w:type="dxa"/>
          </w:tcPr>
          <w:p w14:paraId="2C61D82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0AE6B1F" w14:textId="3AAD9D8B" w:rsidR="00E61DAC" w:rsidRPr="00316072" w:rsidRDefault="002C091F" w:rsidP="00507F77">
            <w:pPr>
              <w:spacing w:before="60" w:after="60"/>
              <w:rPr>
                <w:szCs w:val="22"/>
                <w:lang w:val="en-CA"/>
              </w:rPr>
            </w:pPr>
            <w:r w:rsidRPr="002C091F">
              <w:rPr>
                <w:szCs w:val="22"/>
                <w:lang w:val="en-CA"/>
              </w:rPr>
              <w:t>Huawei Technologies Co.,</w:t>
            </w:r>
            <w:r>
              <w:rPr>
                <w:szCs w:val="22"/>
                <w:lang w:val="en-CA"/>
              </w:rPr>
              <w:t xml:space="preserve"> </w:t>
            </w:r>
            <w:r w:rsidRPr="002C091F">
              <w:rPr>
                <w:szCs w:val="22"/>
                <w:lang w:val="en-CA"/>
              </w:rPr>
              <w:t>Ltd.</w:t>
            </w:r>
          </w:p>
        </w:tc>
      </w:tr>
    </w:tbl>
    <w:p w14:paraId="6A1A756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417DDFF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31F92116" w14:textId="169ABA7D" w:rsidR="009611E3" w:rsidRPr="009611E3" w:rsidRDefault="00B9471C" w:rsidP="00C33330">
      <w:pPr>
        <w:jc w:val="both"/>
        <w:rPr>
          <w:sz w:val="20"/>
        </w:rPr>
      </w:pPr>
      <w:r w:rsidRPr="00B9471C">
        <w:rPr>
          <w:sz w:val="20"/>
          <w:lang w:val="en-CA"/>
        </w:rPr>
        <w:t xml:space="preserve">This contribution proposes </w:t>
      </w:r>
      <w:r w:rsidR="004644F7">
        <w:rPr>
          <w:sz w:val="20"/>
          <w:lang w:val="en-CA"/>
        </w:rPr>
        <w:t xml:space="preserve">a new </w:t>
      </w:r>
      <w:r w:rsidR="009611E3">
        <w:rPr>
          <w:sz w:val="20"/>
          <w:lang w:val="en-CA"/>
        </w:rPr>
        <w:t xml:space="preserve">HEVC </w:t>
      </w:r>
      <w:r w:rsidR="004644F7">
        <w:rPr>
          <w:sz w:val="20"/>
          <w:lang w:val="en-CA"/>
        </w:rPr>
        <w:t xml:space="preserve">SEI message to indicate </w:t>
      </w:r>
      <w:r w:rsidR="004644F7">
        <w:rPr>
          <w:sz w:val="20"/>
        </w:rPr>
        <w:t xml:space="preserve">whether the </w:t>
      </w:r>
      <w:proofErr w:type="spellStart"/>
      <w:r w:rsidR="004644F7">
        <w:rPr>
          <w:sz w:val="20"/>
        </w:rPr>
        <w:t>bitstream</w:t>
      </w:r>
      <w:proofErr w:type="spellEnd"/>
      <w:r w:rsidR="004644F7">
        <w:rPr>
          <w:sz w:val="20"/>
        </w:rPr>
        <w:t xml:space="preserve"> is constrained in a manner such that the </w:t>
      </w:r>
      <w:proofErr w:type="spellStart"/>
      <w:r w:rsidR="004644F7">
        <w:rPr>
          <w:sz w:val="20"/>
        </w:rPr>
        <w:t>bitstream</w:t>
      </w:r>
      <w:proofErr w:type="spellEnd"/>
      <w:r w:rsidR="004644F7">
        <w:rPr>
          <w:sz w:val="20"/>
        </w:rPr>
        <w:t xml:space="preserve"> </w:t>
      </w:r>
      <w:r w:rsidR="009611E3">
        <w:rPr>
          <w:sz w:val="20"/>
        </w:rPr>
        <w:t xml:space="preserve">can </w:t>
      </w:r>
      <w:r w:rsidR="004644F7">
        <w:rPr>
          <w:sz w:val="20"/>
        </w:rPr>
        <w:t xml:space="preserve">be lightweight merged/rewritten with other </w:t>
      </w:r>
      <w:r w:rsidR="004A4BF6">
        <w:rPr>
          <w:sz w:val="20"/>
        </w:rPr>
        <w:t xml:space="preserve">similarly-constrained </w:t>
      </w:r>
      <w:r w:rsidR="004644F7">
        <w:rPr>
          <w:sz w:val="20"/>
        </w:rPr>
        <w:t xml:space="preserve">bitstreams into one conforming </w:t>
      </w:r>
      <w:proofErr w:type="spellStart"/>
      <w:r w:rsidR="004644F7">
        <w:rPr>
          <w:sz w:val="20"/>
        </w:rPr>
        <w:t>bitstream</w:t>
      </w:r>
      <w:proofErr w:type="spellEnd"/>
      <w:r w:rsidR="004644F7">
        <w:rPr>
          <w:sz w:val="20"/>
        </w:rPr>
        <w:t xml:space="preserve"> without unexpected artifacts</w:t>
      </w:r>
      <w:r w:rsidR="004644F7">
        <w:rPr>
          <w:rFonts w:eastAsia="Calibri"/>
          <w:sz w:val="20"/>
          <w:lang w:val="en-GB"/>
        </w:rPr>
        <w:t xml:space="preserve">. </w:t>
      </w:r>
      <w:r w:rsidR="009611E3">
        <w:rPr>
          <w:rFonts w:eastAsia="Calibri"/>
          <w:sz w:val="20"/>
          <w:lang w:val="en-GB"/>
        </w:rPr>
        <w:t xml:space="preserve">This contribution defines lightweight </w:t>
      </w:r>
      <w:r w:rsidR="009611E3">
        <w:rPr>
          <w:sz w:val="20"/>
        </w:rPr>
        <w:t xml:space="preserve">merging/rewriting of multiple bitstreams into one </w:t>
      </w:r>
      <w:proofErr w:type="spellStart"/>
      <w:r w:rsidR="009611E3">
        <w:rPr>
          <w:sz w:val="20"/>
        </w:rPr>
        <w:t>bitstream</w:t>
      </w:r>
      <w:proofErr w:type="spellEnd"/>
      <w:r w:rsidR="004A4BF6">
        <w:rPr>
          <w:sz w:val="20"/>
        </w:rPr>
        <w:t xml:space="preserve"> </w:t>
      </w:r>
      <w:r w:rsidR="009611E3">
        <w:rPr>
          <w:sz w:val="20"/>
        </w:rPr>
        <w:t xml:space="preserve">as a process that generates one HEVC </w:t>
      </w:r>
      <w:proofErr w:type="spellStart"/>
      <w:r w:rsidR="009611E3">
        <w:rPr>
          <w:sz w:val="20"/>
        </w:rPr>
        <w:t>bitstream</w:t>
      </w:r>
      <w:proofErr w:type="spellEnd"/>
      <w:r w:rsidR="009611E3">
        <w:rPr>
          <w:sz w:val="20"/>
        </w:rPr>
        <w:t xml:space="preserve"> out of multiple HEVC bitstreams without changing block-level coding results, similarly as </w:t>
      </w:r>
      <w:r w:rsidR="009611E3" w:rsidRPr="009611E3">
        <w:rPr>
          <w:sz w:val="20"/>
        </w:rPr>
        <w:t xml:space="preserve">the </w:t>
      </w:r>
      <w:r w:rsidR="009611E3">
        <w:rPr>
          <w:sz w:val="20"/>
        </w:rPr>
        <w:t>motion-constrained tile set (</w:t>
      </w:r>
      <w:r w:rsidR="009611E3" w:rsidRPr="009611E3">
        <w:rPr>
          <w:sz w:val="20"/>
        </w:rPr>
        <w:t>MCTS</w:t>
      </w:r>
      <w:r w:rsidR="009611E3">
        <w:rPr>
          <w:sz w:val="20"/>
        </w:rPr>
        <w:t>)</w:t>
      </w:r>
      <w:r w:rsidR="009611E3" w:rsidRPr="009611E3">
        <w:rPr>
          <w:sz w:val="20"/>
        </w:rPr>
        <w:t xml:space="preserve"> sub-</w:t>
      </w:r>
      <w:proofErr w:type="spellStart"/>
      <w:r w:rsidR="009611E3" w:rsidRPr="009611E3">
        <w:rPr>
          <w:sz w:val="20"/>
        </w:rPr>
        <w:t>bitstream</w:t>
      </w:r>
      <w:proofErr w:type="spellEnd"/>
      <w:r w:rsidR="009611E3" w:rsidRPr="009611E3">
        <w:rPr>
          <w:sz w:val="20"/>
        </w:rPr>
        <w:t xml:space="preserve"> extraction </w:t>
      </w:r>
      <w:r w:rsidR="009611E3">
        <w:rPr>
          <w:sz w:val="20"/>
        </w:rPr>
        <w:t xml:space="preserve">process that is </w:t>
      </w:r>
      <w:r w:rsidR="009611E3" w:rsidRPr="009611E3">
        <w:rPr>
          <w:sz w:val="20"/>
        </w:rPr>
        <w:t>specified as part of the semantics of the MCTSs extraction information sets SEI message</w:t>
      </w:r>
      <w:r w:rsidR="009611E3">
        <w:rPr>
          <w:sz w:val="20"/>
        </w:rPr>
        <w:t xml:space="preserve">. It is asserted that such </w:t>
      </w:r>
      <w:r w:rsidR="009611E3">
        <w:rPr>
          <w:rFonts w:eastAsia="Calibri"/>
          <w:sz w:val="20"/>
          <w:lang w:val="en-GB"/>
        </w:rPr>
        <w:t xml:space="preserve">lightweight </w:t>
      </w:r>
      <w:r w:rsidR="009611E3">
        <w:rPr>
          <w:sz w:val="20"/>
        </w:rPr>
        <w:t xml:space="preserve">merging/rewriting of multiple HEVC bitstreams into one HEVC </w:t>
      </w:r>
      <w:proofErr w:type="spellStart"/>
      <w:r w:rsidR="009611E3">
        <w:rPr>
          <w:sz w:val="20"/>
        </w:rPr>
        <w:t>bitstream</w:t>
      </w:r>
      <w:proofErr w:type="spellEnd"/>
      <w:r w:rsidR="009611E3">
        <w:rPr>
          <w:sz w:val="20"/>
        </w:rPr>
        <w:t xml:space="preserve"> is the basis of the </w:t>
      </w:r>
      <w:r w:rsidR="009611E3" w:rsidRPr="00CB6032">
        <w:rPr>
          <w:sz w:val="20"/>
        </w:rPr>
        <w:t xml:space="preserve">HEVC-based viewport-dependent </w:t>
      </w:r>
      <w:r w:rsidR="009611E3">
        <w:rPr>
          <w:sz w:val="20"/>
        </w:rPr>
        <w:t>omnidirectional media format (</w:t>
      </w:r>
      <w:r w:rsidR="009611E3" w:rsidRPr="00CB6032">
        <w:rPr>
          <w:sz w:val="20"/>
        </w:rPr>
        <w:t>OMAF</w:t>
      </w:r>
      <w:r w:rsidR="009611E3">
        <w:rPr>
          <w:sz w:val="20"/>
        </w:rPr>
        <w:t>)</w:t>
      </w:r>
      <w:r w:rsidR="009611E3" w:rsidRPr="00CB6032">
        <w:rPr>
          <w:sz w:val="20"/>
        </w:rPr>
        <w:t xml:space="preserve"> video profile</w:t>
      </w:r>
      <w:r w:rsidR="009611E3">
        <w:rPr>
          <w:sz w:val="20"/>
        </w:rPr>
        <w:t xml:space="preserve"> that is specified in version 1 of OMAF, a </w:t>
      </w:r>
      <w:r w:rsidR="004A4BF6">
        <w:rPr>
          <w:sz w:val="20"/>
        </w:rPr>
        <w:t xml:space="preserve">media format </w:t>
      </w:r>
      <w:r w:rsidR="009611E3">
        <w:rPr>
          <w:sz w:val="20"/>
        </w:rPr>
        <w:t>standard that has been recently specified by MPEG for</w:t>
      </w:r>
      <w:r w:rsidR="004A4BF6">
        <w:rPr>
          <w:sz w:val="20"/>
        </w:rPr>
        <w:t xml:space="preserve"> enabling of </w:t>
      </w:r>
      <w:r w:rsidR="004A4BF6" w:rsidRPr="00A411FE">
        <w:rPr>
          <w:sz w:val="20"/>
        </w:rPr>
        <w:t>omnidirectional media applications, focusing on 360</w:t>
      </w:r>
      <w:r w:rsidR="004A4BF6" w:rsidRPr="00A411FE">
        <w:rPr>
          <w:rFonts w:eastAsia="Malgun Gothic"/>
          <w:sz w:val="20"/>
          <w:lang w:eastAsia="ko-KR"/>
        </w:rPr>
        <w:t>°</w:t>
      </w:r>
      <w:r w:rsidR="004A4BF6" w:rsidRPr="00A411FE">
        <w:rPr>
          <w:sz w:val="20"/>
        </w:rPr>
        <w:t xml:space="preserve"> video</w:t>
      </w:r>
      <w:r w:rsidR="004A4BF6">
        <w:rPr>
          <w:sz w:val="20"/>
        </w:rPr>
        <w:t>, images,</w:t>
      </w:r>
      <w:r w:rsidR="004A4BF6" w:rsidRPr="00A411FE">
        <w:rPr>
          <w:sz w:val="20"/>
        </w:rPr>
        <w:t xml:space="preserve"> and audio</w:t>
      </w:r>
      <w:r w:rsidR="004A4BF6">
        <w:rPr>
          <w:sz w:val="20"/>
        </w:rPr>
        <w:t>, as well as associated timed text</w:t>
      </w:r>
      <w:r w:rsidR="004A4BF6" w:rsidRPr="00A411FE">
        <w:rPr>
          <w:sz w:val="20"/>
        </w:rPr>
        <w:t>.</w:t>
      </w:r>
    </w:p>
    <w:p w14:paraId="038318FE" w14:textId="7DA8367C" w:rsidR="0057777B" w:rsidRDefault="0057777B" w:rsidP="003003F2">
      <w:pPr>
        <w:pStyle w:val="Heading1"/>
        <w:rPr>
          <w:lang w:val="en-CA"/>
        </w:rPr>
      </w:pPr>
      <w:bookmarkStart w:id="4" w:name="_Ref486586278"/>
      <w:r>
        <w:rPr>
          <w:lang w:val="en-CA"/>
        </w:rPr>
        <w:t>Introduction</w:t>
      </w:r>
    </w:p>
    <w:p w14:paraId="393F337A" w14:textId="68ED67D2" w:rsidR="0057777B" w:rsidRDefault="0057777B" w:rsidP="0057777B">
      <w:pPr>
        <w:jc w:val="both"/>
        <w:rPr>
          <w:sz w:val="20"/>
        </w:rPr>
      </w:pPr>
      <w:r>
        <w:rPr>
          <w:sz w:val="20"/>
        </w:rPr>
        <w:t>Omnidirectional media format (</w:t>
      </w:r>
      <w:r w:rsidRPr="00CB6032">
        <w:rPr>
          <w:sz w:val="20"/>
        </w:rPr>
        <w:t>OMAF</w:t>
      </w:r>
      <w:r>
        <w:rPr>
          <w:sz w:val="20"/>
        </w:rPr>
        <w:t>), part 2 of ISO/IEC 23090,</w:t>
      </w:r>
      <w:r w:rsidRPr="00CB6032">
        <w:rPr>
          <w:sz w:val="20"/>
        </w:rPr>
        <w:t xml:space="preserve"> </w:t>
      </w:r>
      <w:r>
        <w:rPr>
          <w:sz w:val="20"/>
        </w:rPr>
        <w:t xml:space="preserve">is a media format standard that has been recently specified by MPEG for enabling of </w:t>
      </w:r>
      <w:r w:rsidRPr="00A411FE">
        <w:rPr>
          <w:sz w:val="20"/>
        </w:rPr>
        <w:t>omnidirectional media applications, focusing on 360</w:t>
      </w:r>
      <w:r w:rsidRPr="00A411FE">
        <w:rPr>
          <w:rFonts w:eastAsia="Malgun Gothic"/>
          <w:sz w:val="20"/>
          <w:lang w:eastAsia="ko-KR"/>
        </w:rPr>
        <w:t>°</w:t>
      </w:r>
      <w:r w:rsidRPr="00A411FE">
        <w:rPr>
          <w:sz w:val="20"/>
        </w:rPr>
        <w:t xml:space="preserve"> video</w:t>
      </w:r>
      <w:r>
        <w:rPr>
          <w:sz w:val="20"/>
        </w:rPr>
        <w:t>, images,</w:t>
      </w:r>
      <w:r w:rsidRPr="00A411FE">
        <w:rPr>
          <w:sz w:val="20"/>
        </w:rPr>
        <w:t xml:space="preserve"> and audio</w:t>
      </w:r>
      <w:r>
        <w:rPr>
          <w:sz w:val="20"/>
        </w:rPr>
        <w:t>, as well as associated timed text.</w:t>
      </w:r>
    </w:p>
    <w:p w14:paraId="09279726" w14:textId="313B5B6D" w:rsidR="00ED10B9" w:rsidRDefault="0057777B" w:rsidP="00ED10B9">
      <w:pPr>
        <w:jc w:val="both"/>
        <w:rPr>
          <w:sz w:val="20"/>
        </w:rPr>
      </w:pPr>
      <w:r>
        <w:rPr>
          <w:sz w:val="20"/>
        </w:rPr>
        <w:t xml:space="preserve">The </w:t>
      </w:r>
      <w:r w:rsidRPr="00CB6032">
        <w:rPr>
          <w:sz w:val="20"/>
        </w:rPr>
        <w:t>HEVC-based viewport-dependent OMAF video profile</w:t>
      </w:r>
      <w:r>
        <w:rPr>
          <w:sz w:val="20"/>
        </w:rPr>
        <w:t xml:space="preserve"> is a media profile specified in OMAF. The key feature of this OMAF media profile is that it supports</w:t>
      </w:r>
      <w:r w:rsidR="0010059F">
        <w:rPr>
          <w:sz w:val="20"/>
        </w:rPr>
        <w:t xml:space="preserve"> viewport-dependent streaming of omnidirectional video by utilizing a file format feature for lightweight merging/rewriting of multiple HEVC bitstreams into one HEVC </w:t>
      </w:r>
      <w:proofErr w:type="spellStart"/>
      <w:r w:rsidR="0010059F">
        <w:rPr>
          <w:sz w:val="20"/>
        </w:rPr>
        <w:t>bitstream</w:t>
      </w:r>
      <w:proofErr w:type="spellEnd"/>
      <w:r w:rsidR="0010059F">
        <w:rPr>
          <w:sz w:val="20"/>
        </w:rPr>
        <w:t xml:space="preserve">, wherein one HEVC </w:t>
      </w:r>
      <w:proofErr w:type="spellStart"/>
      <w:r w:rsidR="0010059F">
        <w:rPr>
          <w:sz w:val="20"/>
        </w:rPr>
        <w:t>bitstream</w:t>
      </w:r>
      <w:proofErr w:type="spellEnd"/>
      <w:r w:rsidR="0010059F">
        <w:rPr>
          <w:sz w:val="20"/>
        </w:rPr>
        <w:t xml:space="preserve"> is generated out of multiple HEVC bitstreams without changing block-level coding results, similarly as </w:t>
      </w:r>
      <w:r w:rsidR="0010059F" w:rsidRPr="009611E3">
        <w:rPr>
          <w:sz w:val="20"/>
        </w:rPr>
        <w:t xml:space="preserve">the </w:t>
      </w:r>
      <w:r w:rsidR="0010059F">
        <w:rPr>
          <w:sz w:val="20"/>
        </w:rPr>
        <w:t>motion-constrained tile set (</w:t>
      </w:r>
      <w:r w:rsidR="0010059F" w:rsidRPr="009611E3">
        <w:rPr>
          <w:sz w:val="20"/>
        </w:rPr>
        <w:t>MCTS</w:t>
      </w:r>
      <w:r w:rsidR="0010059F">
        <w:rPr>
          <w:sz w:val="20"/>
        </w:rPr>
        <w:t>)</w:t>
      </w:r>
      <w:r w:rsidR="0010059F" w:rsidRPr="009611E3">
        <w:rPr>
          <w:sz w:val="20"/>
        </w:rPr>
        <w:t xml:space="preserve"> sub-</w:t>
      </w:r>
      <w:proofErr w:type="spellStart"/>
      <w:r w:rsidR="0010059F" w:rsidRPr="009611E3">
        <w:rPr>
          <w:sz w:val="20"/>
        </w:rPr>
        <w:t>bitstream</w:t>
      </w:r>
      <w:proofErr w:type="spellEnd"/>
      <w:r w:rsidR="0010059F" w:rsidRPr="009611E3">
        <w:rPr>
          <w:sz w:val="20"/>
        </w:rPr>
        <w:t xml:space="preserve"> extraction </w:t>
      </w:r>
      <w:r w:rsidR="0010059F">
        <w:rPr>
          <w:sz w:val="20"/>
        </w:rPr>
        <w:t xml:space="preserve">process that is </w:t>
      </w:r>
      <w:r w:rsidR="0010059F" w:rsidRPr="009611E3">
        <w:rPr>
          <w:sz w:val="20"/>
        </w:rPr>
        <w:t>specified as part of the semantics of the MCTSs extraction information sets SEI message</w:t>
      </w:r>
      <w:r w:rsidR="0010059F">
        <w:rPr>
          <w:sz w:val="20"/>
        </w:rPr>
        <w:t>.</w:t>
      </w:r>
      <w:r w:rsidR="00ED10B9">
        <w:rPr>
          <w:sz w:val="20"/>
        </w:rPr>
        <w:t xml:space="preserve"> The output </w:t>
      </w:r>
      <w:proofErr w:type="spellStart"/>
      <w:r w:rsidR="00ED10B9">
        <w:rPr>
          <w:sz w:val="20"/>
        </w:rPr>
        <w:t>bitstream</w:t>
      </w:r>
      <w:proofErr w:type="spellEnd"/>
      <w:r w:rsidR="00ED10B9">
        <w:rPr>
          <w:sz w:val="20"/>
        </w:rPr>
        <w:t xml:space="preserve"> usually consists of multiple MCTSs.</w:t>
      </w:r>
    </w:p>
    <w:p w14:paraId="50C224DA" w14:textId="77777777" w:rsidR="00ED10B9" w:rsidRDefault="00ED10B9" w:rsidP="00ED10B9">
      <w:pPr>
        <w:jc w:val="both"/>
        <w:rPr>
          <w:sz w:val="20"/>
        </w:rPr>
      </w:pPr>
      <w:r w:rsidRPr="0061214F">
        <w:rPr>
          <w:sz w:val="20"/>
        </w:rPr>
        <w:t xml:space="preserve">In lightweight </w:t>
      </w:r>
      <w:r>
        <w:rPr>
          <w:sz w:val="20"/>
        </w:rPr>
        <w:t xml:space="preserve">merging/rewriting of multiple HEVC </w:t>
      </w:r>
      <w:r w:rsidRPr="0061214F">
        <w:rPr>
          <w:sz w:val="20"/>
        </w:rPr>
        <w:t>bitstream</w:t>
      </w:r>
      <w:r>
        <w:rPr>
          <w:sz w:val="20"/>
        </w:rPr>
        <w:t xml:space="preserve">s into one HEVC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, </w:t>
      </w:r>
      <w:r w:rsidRPr="0061214F">
        <w:rPr>
          <w:sz w:val="20"/>
        </w:rPr>
        <w:t xml:space="preserve">when some motion vectors of some pictures in </w:t>
      </w:r>
      <w:r>
        <w:rPr>
          <w:sz w:val="20"/>
        </w:rPr>
        <w:t xml:space="preserve">an input </w:t>
      </w:r>
      <w:proofErr w:type="spellStart"/>
      <w:r w:rsidRPr="0061214F">
        <w:rPr>
          <w:sz w:val="20"/>
        </w:rPr>
        <w:t>bitstream</w:t>
      </w:r>
      <w:proofErr w:type="spellEnd"/>
      <w:r w:rsidRPr="0061214F">
        <w:rPr>
          <w:sz w:val="20"/>
        </w:rPr>
        <w:t xml:space="preserve"> point</w:t>
      </w:r>
      <w:r>
        <w:rPr>
          <w:sz w:val="20"/>
        </w:rPr>
        <w:t xml:space="preserve"> to sample positions</w:t>
      </w:r>
      <w:r w:rsidRPr="0061214F">
        <w:rPr>
          <w:sz w:val="20"/>
        </w:rPr>
        <w:t xml:space="preserve"> out </w:t>
      </w:r>
      <w:r>
        <w:rPr>
          <w:sz w:val="20"/>
        </w:rPr>
        <w:t xml:space="preserve">of </w:t>
      </w:r>
      <w:r w:rsidRPr="0061214F">
        <w:rPr>
          <w:sz w:val="20"/>
        </w:rPr>
        <w:t xml:space="preserve">the picture boundary, the </w:t>
      </w:r>
      <w:r>
        <w:rPr>
          <w:sz w:val="20"/>
        </w:rPr>
        <w:t xml:space="preserve">output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 </w:t>
      </w:r>
      <w:r w:rsidRPr="0061214F">
        <w:rPr>
          <w:sz w:val="20"/>
        </w:rPr>
        <w:t xml:space="preserve">can still be a conforming </w:t>
      </w:r>
      <w:r>
        <w:rPr>
          <w:sz w:val="20"/>
        </w:rPr>
        <w:t xml:space="preserve">HEVC </w:t>
      </w:r>
      <w:proofErr w:type="spellStart"/>
      <w:r w:rsidRPr="0061214F">
        <w:rPr>
          <w:sz w:val="20"/>
        </w:rPr>
        <w:t>bitstream</w:t>
      </w:r>
      <w:proofErr w:type="spellEnd"/>
      <w:r w:rsidRPr="0061214F">
        <w:rPr>
          <w:sz w:val="20"/>
        </w:rPr>
        <w:t xml:space="preserve"> </w:t>
      </w:r>
      <w:r>
        <w:rPr>
          <w:sz w:val="20"/>
        </w:rPr>
        <w:t xml:space="preserve">that </w:t>
      </w:r>
      <w:r w:rsidRPr="0061214F">
        <w:rPr>
          <w:sz w:val="20"/>
        </w:rPr>
        <w:t xml:space="preserve">satisfy all the specified </w:t>
      </w:r>
      <w:proofErr w:type="spellStart"/>
      <w:r w:rsidRPr="0061214F">
        <w:rPr>
          <w:sz w:val="20"/>
        </w:rPr>
        <w:t>bitstream</w:t>
      </w:r>
      <w:proofErr w:type="spellEnd"/>
      <w:r w:rsidRPr="0061214F">
        <w:rPr>
          <w:sz w:val="20"/>
        </w:rPr>
        <w:t xml:space="preserve"> constraints, but the decoded picture can have unexpected, serious mismatch.</w:t>
      </w:r>
    </w:p>
    <w:p w14:paraId="61752BF1" w14:textId="5ADE4A50" w:rsidR="00ED10B9" w:rsidRDefault="00ED10B9" w:rsidP="00ED10B9">
      <w:pPr>
        <w:jc w:val="both"/>
        <w:rPr>
          <w:sz w:val="20"/>
        </w:rPr>
      </w:pPr>
      <w:r>
        <w:rPr>
          <w:sz w:val="20"/>
        </w:rPr>
        <w:lastRenderedPageBreak/>
        <w:t xml:space="preserve">Moreover, when decoding an MCTS of the output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, </w:t>
      </w:r>
      <w:r w:rsidR="0056368A">
        <w:rPr>
          <w:sz w:val="20"/>
        </w:rPr>
        <w:t xml:space="preserve">which is a </w:t>
      </w:r>
      <w:r>
        <w:rPr>
          <w:sz w:val="20"/>
        </w:rPr>
        <w:t xml:space="preserve">conforming HEVC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, it is still possible that </w:t>
      </w:r>
      <w:r w:rsidRPr="00470DEC">
        <w:rPr>
          <w:sz w:val="20"/>
        </w:rPr>
        <w:t xml:space="preserve">the usage of motion vector candidates for temporal motion vector prediction </w:t>
      </w:r>
      <w:r>
        <w:rPr>
          <w:sz w:val="20"/>
        </w:rPr>
        <w:t xml:space="preserve">are </w:t>
      </w:r>
      <w:r w:rsidRPr="00470DEC">
        <w:rPr>
          <w:sz w:val="20"/>
        </w:rPr>
        <w:t xml:space="preserve">derived from blocks outside the </w:t>
      </w:r>
      <w:r w:rsidR="0056368A">
        <w:rPr>
          <w:sz w:val="20"/>
        </w:rPr>
        <w:t xml:space="preserve">MCTS, </w:t>
      </w:r>
      <w:r>
        <w:rPr>
          <w:sz w:val="20"/>
        </w:rPr>
        <w:t>and when this occurs, again the decoded picture can have unexpected, serious mismatch artifacts.</w:t>
      </w:r>
    </w:p>
    <w:p w14:paraId="14999F06" w14:textId="36DC2B5B" w:rsidR="0056368A" w:rsidRPr="0056368A" w:rsidRDefault="0056368A" w:rsidP="0057777B">
      <w:pPr>
        <w:jc w:val="both"/>
        <w:rPr>
          <w:sz w:val="20"/>
          <w:lang w:val="en-CA"/>
        </w:rPr>
      </w:pPr>
      <w:r w:rsidRPr="0056368A">
        <w:rPr>
          <w:sz w:val="20"/>
          <w:lang w:val="en-CA"/>
        </w:rPr>
        <w:t xml:space="preserve">Therefore, </w:t>
      </w:r>
      <w:r>
        <w:rPr>
          <w:sz w:val="20"/>
          <w:lang w:val="en-CA"/>
        </w:rPr>
        <w:t xml:space="preserve">to be able to be lightweight </w:t>
      </w:r>
      <w:r>
        <w:rPr>
          <w:sz w:val="20"/>
        </w:rPr>
        <w:t xml:space="preserve">merged/rewritten with other bitstreams into one conforming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 without unexpected artifacts</w:t>
      </w:r>
      <w:r>
        <w:rPr>
          <w:sz w:val="20"/>
          <w:lang w:val="en-CA"/>
        </w:rPr>
        <w:t xml:space="preserve">, </w:t>
      </w:r>
      <w:r w:rsidRPr="0056368A">
        <w:rPr>
          <w:sz w:val="20"/>
          <w:lang w:val="en-CA"/>
        </w:rPr>
        <w:t xml:space="preserve">the input bitstreams need to be constrained such that the above issues do not occur. Actually, the constraints </w:t>
      </w:r>
      <w:r>
        <w:rPr>
          <w:sz w:val="20"/>
          <w:lang w:val="en-CA"/>
        </w:rPr>
        <w:t xml:space="preserve">needed are </w:t>
      </w:r>
      <w:r w:rsidRPr="0056368A">
        <w:rPr>
          <w:sz w:val="20"/>
          <w:lang w:val="en-CA"/>
        </w:rPr>
        <w:t>similarly as the MCTS constraints that are specified as part of the semantics of the temporal MCTSs SEI message, which has been amended in JCTVC-AC1005-v2, as follows:</w:t>
      </w:r>
    </w:p>
    <w:p w14:paraId="12C47A96" w14:textId="77777777" w:rsidR="0056368A" w:rsidRPr="0056368A" w:rsidRDefault="0056368A" w:rsidP="0056368A">
      <w:pPr>
        <w:ind w:left="360"/>
        <w:jc w:val="both"/>
        <w:rPr>
          <w:bCs/>
          <w:sz w:val="20"/>
        </w:rPr>
      </w:pPr>
      <w:r w:rsidRPr="0056368A">
        <w:rPr>
          <w:bCs/>
          <w:sz w:val="20"/>
        </w:rPr>
        <w:t>...</w:t>
      </w:r>
    </w:p>
    <w:p w14:paraId="169F9879" w14:textId="77777777" w:rsidR="0056368A" w:rsidRPr="00A44B62" w:rsidRDefault="0056368A" w:rsidP="0056368A">
      <w:pPr>
        <w:ind w:left="360"/>
        <w:jc w:val="both"/>
        <w:rPr>
          <w:bCs/>
          <w:sz w:val="20"/>
        </w:rPr>
      </w:pPr>
      <w:r w:rsidRPr="00A44B62">
        <w:rPr>
          <w:bCs/>
          <w:sz w:val="20"/>
        </w:rPr>
        <w:t xml:space="preserve">The temporal motion-constrained tile sets SEI message </w:t>
      </w:r>
      <w:r w:rsidRPr="00A44B62">
        <w:rPr>
          <w:sz w:val="20"/>
        </w:rPr>
        <w:t xml:space="preserve">indicates that the following </w:t>
      </w:r>
      <w:r>
        <w:rPr>
          <w:sz w:val="20"/>
        </w:rPr>
        <w:t>constraints</w:t>
      </w:r>
      <w:r w:rsidRPr="00A44B62">
        <w:rPr>
          <w:sz w:val="20"/>
        </w:rPr>
        <w:t xml:space="preserve"> apply:</w:t>
      </w:r>
    </w:p>
    <w:p w14:paraId="03A9147B" w14:textId="77777777" w:rsidR="0056368A" w:rsidRPr="0056368A" w:rsidRDefault="0056368A" w:rsidP="0056368A">
      <w:pPr>
        <w:pStyle w:val="enumlev1"/>
        <w:ind w:left="757"/>
        <w:rPr>
          <w:lang w:val="en-CA"/>
        </w:rPr>
      </w:pPr>
      <w:r w:rsidRPr="0056368A">
        <w:rPr>
          <w:lang w:val="en-CA"/>
        </w:rPr>
        <w:t>–</w:t>
      </w:r>
      <w:r w:rsidRPr="0056368A">
        <w:rPr>
          <w:lang w:val="en-CA"/>
        </w:rPr>
        <w:tab/>
        <w:t>No sample values outside each identified tile set or outside the picture are referenced for inter prediction.</w:t>
      </w:r>
    </w:p>
    <w:p w14:paraId="088360D8" w14:textId="77777777" w:rsidR="0056368A" w:rsidRPr="0056368A" w:rsidRDefault="0056368A" w:rsidP="0056368A">
      <w:pPr>
        <w:pStyle w:val="enumlev1"/>
        <w:ind w:left="757"/>
        <w:rPr>
          <w:lang w:val="en-CA"/>
        </w:rPr>
      </w:pPr>
      <w:r w:rsidRPr="0056368A">
        <w:rPr>
          <w:lang w:val="en-CA"/>
        </w:rPr>
        <w:t>–</w:t>
      </w:r>
      <w:r w:rsidRPr="0056368A">
        <w:rPr>
          <w:lang w:val="en-CA"/>
        </w:rPr>
        <w:tab/>
        <w:t xml:space="preserve">For PUs located directly left of the right tile boundary of each identified tile set except the last one at the bottom right, the following applies when </w:t>
      </w:r>
      <w:proofErr w:type="spellStart"/>
      <w:r w:rsidRPr="0056368A">
        <w:rPr>
          <w:lang w:val="en-CA"/>
        </w:rPr>
        <w:t>CuPredMode</w:t>
      </w:r>
      <w:proofErr w:type="spellEnd"/>
      <w:r w:rsidRPr="0056368A">
        <w:rPr>
          <w:lang w:val="en-CA"/>
        </w:rPr>
        <w:t>[</w:t>
      </w:r>
      <w:r w:rsidRPr="0056368A" w:rsidDel="003C51E6">
        <w:rPr>
          <w:noProof/>
          <w:lang w:val="en-CA"/>
        </w:rPr>
        <w:t> </w:t>
      </w:r>
      <w:proofErr w:type="spellStart"/>
      <w:r w:rsidRPr="0056368A">
        <w:rPr>
          <w:lang w:val="en-CA"/>
        </w:rPr>
        <w:t>xPb</w:t>
      </w:r>
      <w:proofErr w:type="spellEnd"/>
      <w:r w:rsidRPr="0056368A" w:rsidDel="003C51E6">
        <w:rPr>
          <w:noProof/>
          <w:lang w:val="en-CA"/>
        </w:rPr>
        <w:t> </w:t>
      </w:r>
      <w:r w:rsidRPr="0056368A">
        <w:rPr>
          <w:lang w:val="en-CA"/>
        </w:rPr>
        <w:t>][</w:t>
      </w:r>
      <w:r w:rsidRPr="0056368A" w:rsidDel="003C51E6">
        <w:rPr>
          <w:noProof/>
          <w:lang w:val="en-CA"/>
        </w:rPr>
        <w:t> </w:t>
      </w:r>
      <w:proofErr w:type="spellStart"/>
      <w:r w:rsidRPr="0056368A">
        <w:rPr>
          <w:lang w:val="en-CA"/>
        </w:rPr>
        <w:t>yPb</w:t>
      </w:r>
      <w:proofErr w:type="spellEnd"/>
      <w:r w:rsidRPr="0056368A" w:rsidDel="003C51E6">
        <w:rPr>
          <w:noProof/>
          <w:lang w:val="en-CA"/>
        </w:rPr>
        <w:t> </w:t>
      </w:r>
      <w:r w:rsidRPr="0056368A">
        <w:rPr>
          <w:lang w:val="en-CA"/>
        </w:rPr>
        <w:t>] is equal to MODE_INTER, where ( </w:t>
      </w:r>
      <w:proofErr w:type="spellStart"/>
      <w:r w:rsidRPr="0056368A">
        <w:rPr>
          <w:lang w:val="en-CA"/>
        </w:rPr>
        <w:t>xPb</w:t>
      </w:r>
      <w:proofErr w:type="spellEnd"/>
      <w:r w:rsidRPr="0056368A">
        <w:rPr>
          <w:lang w:val="en-CA"/>
        </w:rPr>
        <w:t>,</w:t>
      </w:r>
      <w:r w:rsidRPr="0056368A" w:rsidDel="003C51E6">
        <w:rPr>
          <w:noProof/>
          <w:lang w:val="en-CA"/>
        </w:rPr>
        <w:t> </w:t>
      </w:r>
      <w:proofErr w:type="spellStart"/>
      <w:r w:rsidRPr="0056368A">
        <w:rPr>
          <w:lang w:val="en-CA"/>
        </w:rPr>
        <w:t>yPb</w:t>
      </w:r>
      <w:proofErr w:type="spellEnd"/>
      <w:r w:rsidRPr="0056368A">
        <w:rPr>
          <w:noProof/>
          <w:lang w:val="en-CA"/>
        </w:rPr>
        <w:t xml:space="preserve"> ) </w:t>
      </w:r>
      <w:r w:rsidRPr="0056368A">
        <w:rPr>
          <w:lang w:val="en-CA"/>
        </w:rPr>
        <w:t xml:space="preserve">specifies the top-left sample of the corresponding </w:t>
      </w:r>
      <w:proofErr w:type="spellStart"/>
      <w:r w:rsidRPr="0056368A">
        <w:rPr>
          <w:lang w:val="en-CA"/>
        </w:rPr>
        <w:t>luma</w:t>
      </w:r>
      <w:proofErr w:type="spellEnd"/>
      <w:r w:rsidRPr="0056368A">
        <w:rPr>
          <w:lang w:val="en-CA"/>
        </w:rPr>
        <w:t xml:space="preserve"> prediction block relative to the top-left sample of the current picture:</w:t>
      </w:r>
    </w:p>
    <w:p w14:paraId="3326EDC0" w14:textId="77777777" w:rsidR="0056368A" w:rsidRPr="0056368A" w:rsidRDefault="0056368A" w:rsidP="0056368A">
      <w:pPr>
        <w:pStyle w:val="enumlev1"/>
        <w:tabs>
          <w:tab w:val="clear" w:pos="794"/>
          <w:tab w:val="left" w:pos="851"/>
        </w:tabs>
        <w:ind w:left="1211"/>
        <w:rPr>
          <w:lang w:val="en-CA"/>
        </w:rPr>
      </w:pPr>
      <w:r w:rsidRPr="0056368A">
        <w:rPr>
          <w:lang w:val="en-CA"/>
        </w:rPr>
        <w:t>–</w:t>
      </w:r>
      <w:r w:rsidRPr="0056368A">
        <w:rPr>
          <w:lang w:val="en-CA"/>
        </w:rPr>
        <w:tab/>
        <w:t xml:space="preserve">With the number of spatial merging </w:t>
      </w:r>
      <w:proofErr w:type="gramStart"/>
      <w:r w:rsidRPr="0056368A">
        <w:rPr>
          <w:lang w:val="en-CA"/>
        </w:rPr>
        <w:t>candidates</w:t>
      </w:r>
      <w:proofErr w:type="gramEnd"/>
      <w:r w:rsidRPr="0056368A">
        <w:rPr>
          <w:lang w:val="en-CA"/>
        </w:rPr>
        <w:t xml:space="preserve"> </w:t>
      </w:r>
      <w:proofErr w:type="spellStart"/>
      <w:r w:rsidRPr="0056368A">
        <w:rPr>
          <w:lang w:val="en-CA"/>
        </w:rPr>
        <w:t>numSpatialMergeCand</w:t>
      </w:r>
      <w:proofErr w:type="spellEnd"/>
      <w:r w:rsidRPr="0056368A">
        <w:rPr>
          <w:lang w:val="en-CA"/>
        </w:rPr>
        <w:t xml:space="preserve"> derived as follows:</w:t>
      </w:r>
    </w:p>
    <w:p w14:paraId="777BA9D3" w14:textId="77777777" w:rsidR="0056368A" w:rsidRPr="0056368A" w:rsidRDefault="0056368A" w:rsidP="0056368A">
      <w:pPr>
        <w:pStyle w:val="Equation"/>
        <w:tabs>
          <w:tab w:val="clear" w:pos="794"/>
          <w:tab w:val="clear" w:pos="9696"/>
          <w:tab w:val="left" w:pos="1418"/>
          <w:tab w:val="left" w:pos="3261"/>
          <w:tab w:val="right" w:pos="9356"/>
        </w:tabs>
        <w:ind w:left="1494"/>
        <w:rPr>
          <w:lang w:val="en-CA"/>
        </w:rPr>
      </w:pPr>
      <w:proofErr w:type="spellStart"/>
      <w:proofErr w:type="gramStart"/>
      <w:r w:rsidRPr="0056368A">
        <w:rPr>
          <w:lang w:val="en-CA"/>
        </w:rPr>
        <w:t>numSpatialMergeCand</w:t>
      </w:r>
      <w:proofErr w:type="spellEnd"/>
      <w:proofErr w:type="gramEnd"/>
      <w:r w:rsidRPr="0056368A">
        <w:rPr>
          <w:lang w:val="en-CA"/>
        </w:rPr>
        <w:t xml:space="preserve"> =</w:t>
      </w:r>
      <w:r w:rsidRPr="0056368A">
        <w:rPr>
          <w:lang w:val="en-CA"/>
        </w:rPr>
        <w:tab/>
      </w:r>
      <w:r w:rsidRPr="0056368A" w:rsidDel="003C51E6">
        <w:rPr>
          <w:noProof/>
          <w:lang w:val="en-CA" w:eastAsia="ko-KR"/>
        </w:rPr>
        <w:t>availableFlagA</w:t>
      </w:r>
      <w:r w:rsidRPr="0056368A" w:rsidDel="003C51E6">
        <w:rPr>
          <w:noProof/>
          <w:vertAlign w:val="subscript"/>
          <w:lang w:val="en-CA" w:eastAsia="ko-KR"/>
        </w:rPr>
        <w:t>0</w:t>
      </w:r>
      <w:r w:rsidRPr="0056368A" w:rsidDel="003C51E6">
        <w:rPr>
          <w:noProof/>
          <w:lang w:val="en-CA" w:eastAsia="ko-KR"/>
        </w:rPr>
        <w:t> </w:t>
      </w:r>
      <w:r w:rsidRPr="0056368A">
        <w:rPr>
          <w:noProof/>
          <w:lang w:val="en-CA" w:eastAsia="ko-KR"/>
        </w:rPr>
        <w:t>+</w:t>
      </w:r>
      <w:r w:rsidRPr="0056368A" w:rsidDel="003C51E6">
        <w:rPr>
          <w:noProof/>
          <w:lang w:val="en-CA" w:eastAsia="ko-KR"/>
        </w:rPr>
        <w:t> availableFlagA</w:t>
      </w:r>
      <w:r w:rsidRPr="0056368A" w:rsidDel="003C51E6">
        <w:rPr>
          <w:noProof/>
          <w:vertAlign w:val="subscript"/>
          <w:lang w:val="en-CA" w:eastAsia="ko-KR"/>
        </w:rPr>
        <w:t>1</w:t>
      </w:r>
      <w:r w:rsidRPr="0056368A" w:rsidDel="003C51E6">
        <w:rPr>
          <w:noProof/>
          <w:lang w:val="en-CA" w:eastAsia="ko-KR"/>
        </w:rPr>
        <w:t> </w:t>
      </w:r>
      <w:r w:rsidRPr="0056368A">
        <w:rPr>
          <w:noProof/>
          <w:lang w:val="en-CA" w:eastAsia="ko-KR"/>
        </w:rPr>
        <w:t>+</w:t>
      </w:r>
      <w:r w:rsidRPr="0056368A" w:rsidDel="003C51E6">
        <w:rPr>
          <w:noProof/>
          <w:lang w:val="en-CA" w:eastAsia="ko-KR"/>
        </w:rPr>
        <w:t> </w:t>
      </w:r>
      <w:r w:rsidRPr="0056368A">
        <w:rPr>
          <w:noProof/>
          <w:lang w:val="en-CA"/>
        </w:rPr>
        <w:tab/>
      </w:r>
      <w:r w:rsidRPr="0056368A">
        <w:rPr>
          <w:lang w:val="en-CA"/>
        </w:rPr>
        <w:t>(D</w:t>
      </w:r>
      <w:r w:rsidRPr="0056368A">
        <w:rPr>
          <w:lang w:val="en-CA"/>
        </w:rPr>
        <w:noBreakHyphen/>
      </w:r>
      <w:r w:rsidRPr="0056368A">
        <w:rPr>
          <w:noProof/>
          <w:lang w:val="en-CA"/>
        </w:rPr>
        <w:t>42</w:t>
      </w:r>
      <w:r w:rsidRPr="0056368A">
        <w:rPr>
          <w:lang w:val="en-CA"/>
        </w:rPr>
        <w:t>)</w:t>
      </w:r>
      <w:r w:rsidRPr="0056368A" w:rsidDel="003C51E6">
        <w:rPr>
          <w:noProof/>
          <w:lang w:val="en-CA" w:eastAsia="ko-KR"/>
        </w:rPr>
        <w:br/>
      </w:r>
      <w:r w:rsidRPr="0056368A">
        <w:rPr>
          <w:lang w:val="en-CA"/>
        </w:rPr>
        <w:tab/>
      </w:r>
      <w:r w:rsidRPr="0056368A">
        <w:rPr>
          <w:lang w:val="en-CA"/>
        </w:rPr>
        <w:tab/>
      </w:r>
      <w:r w:rsidRPr="0056368A">
        <w:rPr>
          <w:lang w:val="en-CA"/>
        </w:rPr>
        <w:tab/>
      </w:r>
      <w:r w:rsidRPr="0056368A" w:rsidDel="003C51E6">
        <w:rPr>
          <w:noProof/>
          <w:lang w:val="en-CA" w:eastAsia="ko-KR"/>
        </w:rPr>
        <w:t>availableFlagB</w:t>
      </w:r>
      <w:r w:rsidRPr="0056368A" w:rsidDel="003C51E6">
        <w:rPr>
          <w:noProof/>
          <w:vertAlign w:val="subscript"/>
          <w:lang w:val="en-CA" w:eastAsia="ko-KR"/>
        </w:rPr>
        <w:t>0</w:t>
      </w:r>
      <w:r w:rsidRPr="0056368A" w:rsidDel="003C51E6">
        <w:rPr>
          <w:noProof/>
          <w:lang w:val="en-CA" w:eastAsia="ko-KR"/>
        </w:rPr>
        <w:t> </w:t>
      </w:r>
      <w:r w:rsidRPr="0056368A">
        <w:rPr>
          <w:noProof/>
          <w:lang w:val="en-CA" w:eastAsia="ko-KR"/>
        </w:rPr>
        <w:t>+</w:t>
      </w:r>
      <w:r w:rsidRPr="0056368A" w:rsidDel="003C51E6">
        <w:rPr>
          <w:noProof/>
          <w:lang w:val="en-CA" w:eastAsia="ko-KR"/>
        </w:rPr>
        <w:t> availableFlagB</w:t>
      </w:r>
      <w:r w:rsidRPr="0056368A" w:rsidDel="003C51E6">
        <w:rPr>
          <w:noProof/>
          <w:vertAlign w:val="subscript"/>
          <w:lang w:val="en-CA" w:eastAsia="ko-KR"/>
        </w:rPr>
        <w:t>1</w:t>
      </w:r>
      <w:r w:rsidRPr="0056368A" w:rsidDel="003C51E6">
        <w:rPr>
          <w:noProof/>
          <w:lang w:val="en-CA" w:eastAsia="ko-KR"/>
        </w:rPr>
        <w:t> </w:t>
      </w:r>
      <w:r w:rsidRPr="0056368A">
        <w:rPr>
          <w:noProof/>
          <w:lang w:val="en-CA" w:eastAsia="ko-KR"/>
        </w:rPr>
        <w:t>+</w:t>
      </w:r>
      <w:r w:rsidRPr="0056368A" w:rsidDel="003C51E6">
        <w:rPr>
          <w:noProof/>
          <w:lang w:val="en-CA" w:eastAsia="ko-KR"/>
        </w:rPr>
        <w:t> availableFlagB</w:t>
      </w:r>
      <w:r w:rsidRPr="0056368A" w:rsidDel="003C51E6">
        <w:rPr>
          <w:noProof/>
          <w:vertAlign w:val="subscript"/>
          <w:lang w:val="en-CA" w:eastAsia="ko-KR"/>
        </w:rPr>
        <w:t>2</w:t>
      </w:r>
    </w:p>
    <w:p w14:paraId="5E2F0401" w14:textId="080FFDB8" w:rsidR="0056368A" w:rsidRPr="0056368A" w:rsidRDefault="004B459D" w:rsidP="0056368A">
      <w:pPr>
        <w:pStyle w:val="enumlev1"/>
        <w:tabs>
          <w:tab w:val="clear" w:pos="794"/>
          <w:tab w:val="left" w:pos="851"/>
        </w:tabs>
        <w:ind w:left="1211"/>
        <w:rPr>
          <w:lang w:val="en-CA"/>
        </w:rPr>
      </w:pPr>
      <w:r>
        <w:rPr>
          <w:lang w:val="en-CA"/>
        </w:rPr>
        <w:tab/>
      </w:r>
      <w:r w:rsidR="0056368A" w:rsidRPr="0056368A">
        <w:rPr>
          <w:lang w:val="en-CA"/>
        </w:rPr>
        <w:tab/>
      </w:r>
      <w:proofErr w:type="gramStart"/>
      <w:r w:rsidR="0056368A" w:rsidRPr="0056368A">
        <w:rPr>
          <w:lang w:val="en-CA"/>
        </w:rPr>
        <w:t>where</w:t>
      </w:r>
      <w:proofErr w:type="gramEnd"/>
      <w:r w:rsidR="0056368A" w:rsidRPr="0056368A">
        <w:rPr>
          <w:lang w:val="en-CA"/>
        </w:rPr>
        <w:t xml:space="preserve"> </w:t>
      </w:r>
      <w:r w:rsidR="0056368A" w:rsidRPr="0056368A" w:rsidDel="003C51E6">
        <w:rPr>
          <w:noProof/>
          <w:lang w:val="en-CA" w:eastAsia="ko-KR"/>
        </w:rPr>
        <w:t>availableFlagA</w:t>
      </w:r>
      <w:r w:rsidR="0056368A" w:rsidRPr="0056368A" w:rsidDel="003C51E6">
        <w:rPr>
          <w:noProof/>
          <w:vertAlign w:val="subscript"/>
          <w:lang w:val="en-CA" w:eastAsia="ko-KR"/>
        </w:rPr>
        <w:t>0</w:t>
      </w:r>
      <w:r w:rsidR="0056368A" w:rsidRPr="0056368A">
        <w:rPr>
          <w:noProof/>
          <w:lang w:val="en-CA" w:eastAsia="ko-KR"/>
        </w:rPr>
        <w:t xml:space="preserve">, </w:t>
      </w:r>
      <w:r w:rsidR="0056368A" w:rsidRPr="0056368A" w:rsidDel="003C51E6">
        <w:rPr>
          <w:noProof/>
          <w:lang w:val="en-CA" w:eastAsia="ko-KR"/>
        </w:rPr>
        <w:t>availableFlagA</w:t>
      </w:r>
      <w:r w:rsidR="0056368A" w:rsidRPr="0056368A" w:rsidDel="003C51E6">
        <w:rPr>
          <w:noProof/>
          <w:vertAlign w:val="subscript"/>
          <w:lang w:val="en-CA" w:eastAsia="ko-KR"/>
        </w:rPr>
        <w:t>1</w:t>
      </w:r>
      <w:r w:rsidR="0056368A" w:rsidRPr="0056368A">
        <w:rPr>
          <w:noProof/>
          <w:lang w:val="en-CA" w:eastAsia="ko-KR"/>
        </w:rPr>
        <w:t xml:space="preserve">, </w:t>
      </w:r>
      <w:r w:rsidR="0056368A" w:rsidRPr="0056368A" w:rsidDel="003C51E6">
        <w:rPr>
          <w:noProof/>
          <w:lang w:val="en-CA" w:eastAsia="ko-KR"/>
        </w:rPr>
        <w:t>availableFlagB</w:t>
      </w:r>
      <w:r w:rsidR="0056368A" w:rsidRPr="0056368A" w:rsidDel="003C51E6">
        <w:rPr>
          <w:noProof/>
          <w:vertAlign w:val="subscript"/>
          <w:lang w:val="en-CA" w:eastAsia="ko-KR"/>
        </w:rPr>
        <w:t>0</w:t>
      </w:r>
      <w:r w:rsidR="0056368A" w:rsidRPr="0056368A">
        <w:rPr>
          <w:noProof/>
          <w:lang w:val="en-CA" w:eastAsia="ko-KR"/>
        </w:rPr>
        <w:t xml:space="preserve">, </w:t>
      </w:r>
      <w:r w:rsidR="0056368A" w:rsidRPr="0056368A" w:rsidDel="003C51E6">
        <w:rPr>
          <w:noProof/>
          <w:lang w:val="en-CA" w:eastAsia="ko-KR"/>
        </w:rPr>
        <w:t>availableFlagB</w:t>
      </w:r>
      <w:r w:rsidR="0056368A" w:rsidRPr="0056368A" w:rsidDel="003C51E6">
        <w:rPr>
          <w:noProof/>
          <w:vertAlign w:val="subscript"/>
          <w:lang w:val="en-CA" w:eastAsia="ko-KR"/>
        </w:rPr>
        <w:t>1</w:t>
      </w:r>
      <w:r w:rsidR="0056368A" w:rsidRPr="0056368A">
        <w:rPr>
          <w:noProof/>
          <w:lang w:val="en-CA" w:eastAsia="ko-KR"/>
        </w:rPr>
        <w:t xml:space="preserve">, and </w:t>
      </w:r>
      <w:r w:rsidR="0056368A" w:rsidRPr="0056368A" w:rsidDel="003C51E6">
        <w:rPr>
          <w:noProof/>
          <w:lang w:val="en-CA" w:eastAsia="ko-KR"/>
        </w:rPr>
        <w:t>availableFlagB</w:t>
      </w:r>
      <w:r w:rsidR="0056368A" w:rsidRPr="0056368A" w:rsidDel="003C51E6">
        <w:rPr>
          <w:noProof/>
          <w:vertAlign w:val="subscript"/>
          <w:lang w:val="en-CA" w:eastAsia="ko-KR"/>
        </w:rPr>
        <w:t>2</w:t>
      </w:r>
      <w:r w:rsidR="0056368A" w:rsidRPr="0056368A">
        <w:rPr>
          <w:noProof/>
          <w:vertAlign w:val="subscript"/>
          <w:lang w:val="en-CA" w:eastAsia="ko-KR"/>
        </w:rPr>
        <w:t xml:space="preserve"> </w:t>
      </w:r>
      <w:r w:rsidR="0056368A" w:rsidRPr="0056368A">
        <w:rPr>
          <w:lang w:val="en-CA"/>
        </w:rPr>
        <w:t xml:space="preserve">are the output of the </w:t>
      </w:r>
      <w:r w:rsidR="0056368A" w:rsidRPr="0056368A">
        <w:rPr>
          <w:noProof/>
          <w:lang w:val="en-CA"/>
        </w:rPr>
        <w:t>d</w:t>
      </w:r>
      <w:r w:rsidR="0056368A" w:rsidRPr="0056368A" w:rsidDel="003C51E6">
        <w:rPr>
          <w:noProof/>
          <w:lang w:val="en-CA"/>
        </w:rPr>
        <w:t>erivation process for spatial merging candidates</w:t>
      </w:r>
      <w:r w:rsidR="0056368A" w:rsidRPr="0056368A" w:rsidDel="003C51E6">
        <w:rPr>
          <w:noProof/>
          <w:lang w:val="en-CA" w:eastAsia="ko-KR"/>
        </w:rPr>
        <w:t xml:space="preserve"> </w:t>
      </w:r>
      <w:r w:rsidR="0056368A" w:rsidRPr="0056368A">
        <w:rPr>
          <w:noProof/>
          <w:lang w:val="en-CA" w:eastAsia="ko-KR"/>
        </w:rPr>
        <w:t xml:space="preserve">specified in clause </w:t>
      </w:r>
      <w:r w:rsidR="0056368A" w:rsidRPr="0056368A">
        <w:rPr>
          <w:lang w:val="en-CA"/>
        </w:rPr>
        <w:t>8.5.3.2.3,</w:t>
      </w:r>
      <w:r w:rsidR="0056368A" w:rsidRPr="0056368A">
        <w:rPr>
          <w:noProof/>
          <w:lang w:val="en-CA" w:eastAsia="ko-KR"/>
        </w:rPr>
        <w:t xml:space="preserve"> </w:t>
      </w:r>
      <w:r w:rsidR="0056368A" w:rsidRPr="0056368A">
        <w:rPr>
          <w:lang w:val="en-CA"/>
        </w:rPr>
        <w:t>the following applies:</w:t>
      </w:r>
    </w:p>
    <w:p w14:paraId="4CB97A0C" w14:textId="77777777" w:rsidR="0056368A" w:rsidRPr="0056368A" w:rsidRDefault="0056368A" w:rsidP="0056368A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636"/>
        <w:rPr>
          <w:lang w:val="en-CA"/>
        </w:rPr>
      </w:pPr>
      <w:r w:rsidRPr="0056368A">
        <w:rPr>
          <w:lang w:val="en-CA"/>
        </w:rPr>
        <w:t>–</w:t>
      </w:r>
      <w:r w:rsidRPr="0056368A">
        <w:rPr>
          <w:lang w:val="en-CA"/>
        </w:rPr>
        <w:tab/>
        <w:t xml:space="preserve">If </w:t>
      </w:r>
      <w:proofErr w:type="spellStart"/>
      <w:r w:rsidRPr="0056368A">
        <w:rPr>
          <w:lang w:val="en-CA"/>
        </w:rPr>
        <w:t>numSpatialMergeCand</w:t>
      </w:r>
      <w:proofErr w:type="spellEnd"/>
      <w:r w:rsidRPr="0056368A">
        <w:rPr>
          <w:lang w:val="en-CA"/>
        </w:rPr>
        <w:t xml:space="preserve"> is equal to 0, </w:t>
      </w:r>
      <w:proofErr w:type="spellStart"/>
      <w:r w:rsidRPr="0056368A">
        <w:rPr>
          <w:lang w:val="en-CA"/>
        </w:rPr>
        <w:t>merge_</w:t>
      </w:r>
      <w:proofErr w:type="gramStart"/>
      <w:r w:rsidRPr="0056368A">
        <w:rPr>
          <w:lang w:val="en-CA"/>
        </w:rPr>
        <w:t>flag</w:t>
      </w:r>
      <w:proofErr w:type="spellEnd"/>
      <w:r w:rsidRPr="0056368A" w:rsidDel="003C51E6">
        <w:rPr>
          <w:noProof/>
          <w:lang w:val="en-CA" w:eastAsia="ko-KR"/>
        </w:rPr>
        <w:t>[</w:t>
      </w:r>
      <w:proofErr w:type="gramEnd"/>
      <w:r w:rsidRPr="0056368A" w:rsidDel="003C51E6">
        <w:rPr>
          <w:noProof/>
          <w:lang w:val="en-CA"/>
        </w:rPr>
        <w:t> x</w:t>
      </w:r>
      <w:r w:rsidRPr="0056368A">
        <w:rPr>
          <w:noProof/>
          <w:lang w:val="en-CA"/>
        </w:rPr>
        <w:t>Pb</w:t>
      </w:r>
      <w:r w:rsidRPr="0056368A" w:rsidDel="003C51E6">
        <w:rPr>
          <w:noProof/>
          <w:lang w:val="en-CA" w:eastAsia="ko-KR"/>
        </w:rPr>
        <w:t> ][ y</w:t>
      </w:r>
      <w:r w:rsidRPr="0056368A">
        <w:rPr>
          <w:noProof/>
          <w:lang w:val="en-CA"/>
        </w:rPr>
        <w:t>Pb</w:t>
      </w:r>
      <w:r w:rsidRPr="0056368A" w:rsidDel="003C51E6">
        <w:rPr>
          <w:noProof/>
          <w:lang w:val="en-CA" w:eastAsia="ko-KR"/>
        </w:rPr>
        <w:t> ]</w:t>
      </w:r>
      <w:r w:rsidRPr="0056368A">
        <w:rPr>
          <w:lang w:val="en-CA"/>
        </w:rPr>
        <w:t xml:space="preserve"> is equal to 0.</w:t>
      </w:r>
    </w:p>
    <w:p w14:paraId="028BF67B" w14:textId="77777777" w:rsidR="0056368A" w:rsidRPr="0056368A" w:rsidRDefault="0056368A" w:rsidP="0056368A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636"/>
        <w:rPr>
          <w:lang w:val="en-CA"/>
        </w:rPr>
      </w:pPr>
      <w:r w:rsidRPr="0056368A">
        <w:rPr>
          <w:lang w:val="en-CA"/>
        </w:rPr>
        <w:t>–</w:t>
      </w:r>
      <w:r w:rsidRPr="0056368A">
        <w:rPr>
          <w:lang w:val="en-CA"/>
        </w:rPr>
        <w:tab/>
        <w:t>Otherwise (</w:t>
      </w:r>
      <w:proofErr w:type="spellStart"/>
      <w:r w:rsidRPr="0056368A">
        <w:rPr>
          <w:lang w:val="en-CA"/>
        </w:rPr>
        <w:t>numSpatialMergeCand</w:t>
      </w:r>
      <w:proofErr w:type="spellEnd"/>
      <w:r w:rsidRPr="0056368A">
        <w:rPr>
          <w:lang w:val="en-CA"/>
        </w:rPr>
        <w:t xml:space="preserve"> is greater than 0</w:t>
      </w:r>
      <w:r w:rsidRPr="0056368A">
        <w:rPr>
          <w:noProof/>
          <w:lang w:val="en-CA" w:eastAsia="ko-KR"/>
        </w:rPr>
        <w:t>)</w:t>
      </w:r>
      <w:r w:rsidRPr="0056368A">
        <w:rPr>
          <w:lang w:val="en-CA"/>
        </w:rPr>
        <w:t xml:space="preserve">, </w:t>
      </w:r>
      <w:proofErr w:type="spellStart"/>
      <w:r w:rsidRPr="0056368A">
        <w:rPr>
          <w:lang w:val="en-CA"/>
        </w:rPr>
        <w:t>merge_</w:t>
      </w:r>
      <w:proofErr w:type="gramStart"/>
      <w:r w:rsidRPr="0056368A">
        <w:rPr>
          <w:lang w:val="en-CA"/>
        </w:rPr>
        <w:t>idx</w:t>
      </w:r>
      <w:proofErr w:type="spellEnd"/>
      <w:r w:rsidRPr="0056368A" w:rsidDel="003C51E6">
        <w:rPr>
          <w:noProof/>
          <w:lang w:val="en-CA" w:eastAsia="ko-KR"/>
        </w:rPr>
        <w:t>[</w:t>
      </w:r>
      <w:proofErr w:type="gramEnd"/>
      <w:r w:rsidRPr="0056368A" w:rsidDel="003C51E6">
        <w:rPr>
          <w:noProof/>
          <w:lang w:val="en-CA"/>
        </w:rPr>
        <w:t> x</w:t>
      </w:r>
      <w:r w:rsidRPr="0056368A">
        <w:rPr>
          <w:noProof/>
          <w:lang w:val="en-CA"/>
        </w:rPr>
        <w:t>Pb</w:t>
      </w:r>
      <w:r w:rsidRPr="0056368A" w:rsidDel="003C51E6">
        <w:rPr>
          <w:noProof/>
          <w:lang w:val="en-CA" w:eastAsia="ko-KR"/>
        </w:rPr>
        <w:t> ][ y</w:t>
      </w:r>
      <w:r w:rsidRPr="0056368A">
        <w:rPr>
          <w:noProof/>
          <w:lang w:val="en-CA"/>
        </w:rPr>
        <w:t>Pb</w:t>
      </w:r>
      <w:r w:rsidRPr="0056368A" w:rsidDel="003C51E6">
        <w:rPr>
          <w:noProof/>
          <w:lang w:val="en-CA" w:eastAsia="ko-KR"/>
        </w:rPr>
        <w:t> ]</w:t>
      </w:r>
      <w:r w:rsidRPr="0056368A">
        <w:rPr>
          <w:lang w:val="en-CA"/>
        </w:rPr>
        <w:t xml:space="preserve"> is in the range of 0 to </w:t>
      </w:r>
      <w:proofErr w:type="spellStart"/>
      <w:r w:rsidRPr="0056368A">
        <w:rPr>
          <w:lang w:val="en-CA"/>
        </w:rPr>
        <w:t>numSpatialMergeCand</w:t>
      </w:r>
      <w:proofErr w:type="spellEnd"/>
      <w:r w:rsidRPr="0056368A">
        <w:rPr>
          <w:noProof/>
          <w:lang w:val="en-CA"/>
        </w:rPr>
        <w:t> − </w:t>
      </w:r>
      <w:r w:rsidRPr="0056368A">
        <w:rPr>
          <w:lang w:val="en-CA"/>
        </w:rPr>
        <w:t>1, inclusive.</w:t>
      </w:r>
    </w:p>
    <w:p w14:paraId="4E7B712C" w14:textId="77777777" w:rsidR="0056368A" w:rsidRPr="0056368A" w:rsidRDefault="0056368A" w:rsidP="0056368A">
      <w:pPr>
        <w:pStyle w:val="enumlev1"/>
        <w:tabs>
          <w:tab w:val="clear" w:pos="794"/>
          <w:tab w:val="left" w:pos="851"/>
        </w:tabs>
        <w:ind w:left="1211"/>
        <w:rPr>
          <w:lang w:val="en-CA"/>
        </w:rPr>
      </w:pPr>
      <w:r w:rsidRPr="0056368A">
        <w:rPr>
          <w:lang w:val="en-CA"/>
        </w:rPr>
        <w:t>–</w:t>
      </w:r>
      <w:r w:rsidRPr="0056368A">
        <w:rPr>
          <w:lang w:val="en-CA"/>
        </w:rPr>
        <w:tab/>
        <w:t xml:space="preserve">With the number of spatial motion vector predictor </w:t>
      </w:r>
      <w:proofErr w:type="gramStart"/>
      <w:r w:rsidRPr="0056368A">
        <w:rPr>
          <w:lang w:val="en-CA"/>
        </w:rPr>
        <w:t>candidates</w:t>
      </w:r>
      <w:proofErr w:type="gramEnd"/>
      <w:r w:rsidRPr="0056368A">
        <w:rPr>
          <w:lang w:val="en-CA"/>
        </w:rPr>
        <w:t xml:space="preserve"> </w:t>
      </w:r>
      <w:proofErr w:type="spellStart"/>
      <w:r w:rsidRPr="0056368A">
        <w:rPr>
          <w:lang w:val="en-CA"/>
        </w:rPr>
        <w:t>numSpatialMvpCand</w:t>
      </w:r>
      <w:proofErr w:type="spellEnd"/>
      <w:r w:rsidRPr="0056368A">
        <w:rPr>
          <w:lang w:val="en-CA"/>
        </w:rPr>
        <w:t xml:space="preserve"> derived as follows:</w:t>
      </w:r>
    </w:p>
    <w:p w14:paraId="70B1906E" w14:textId="77777777" w:rsidR="0056368A" w:rsidRPr="0056368A" w:rsidRDefault="0056368A" w:rsidP="0056368A">
      <w:pPr>
        <w:pStyle w:val="Equation"/>
        <w:tabs>
          <w:tab w:val="clear" w:pos="794"/>
          <w:tab w:val="clear" w:pos="9696"/>
          <w:tab w:val="left" w:pos="1418"/>
          <w:tab w:val="right" w:pos="9356"/>
        </w:tabs>
        <w:ind w:left="1494"/>
        <w:rPr>
          <w:lang w:val="en-CA"/>
        </w:rPr>
      </w:pPr>
      <w:r w:rsidRPr="0056368A">
        <w:rPr>
          <w:lang w:val="en-CA"/>
        </w:rPr>
        <w:t>if ( </w:t>
      </w:r>
      <w:proofErr w:type="spellStart"/>
      <w:r w:rsidRPr="0056368A" w:rsidDel="003C51E6">
        <w:rPr>
          <w:noProof/>
          <w:lang w:val="en-CA" w:eastAsia="ko-KR"/>
        </w:rPr>
        <w:t>availableFlagLXA</w:t>
      </w:r>
      <w:proofErr w:type="spellEnd"/>
      <w:r w:rsidRPr="0056368A">
        <w:rPr>
          <w:noProof/>
          <w:lang w:val="en-CA" w:eastAsia="ko-KR"/>
        </w:rPr>
        <w:t> )</w:t>
      </w:r>
      <w:r w:rsidRPr="0056368A" w:rsidDel="003C51E6">
        <w:rPr>
          <w:noProof/>
          <w:lang w:val="en-CA" w:eastAsia="ko-KR"/>
        </w:rPr>
        <w:br/>
      </w:r>
      <w:r w:rsidRPr="0056368A">
        <w:rPr>
          <w:noProof/>
          <w:lang w:val="en-CA"/>
        </w:rPr>
        <w:tab/>
      </w:r>
      <w:proofErr w:type="spellStart"/>
      <w:r w:rsidRPr="0056368A">
        <w:rPr>
          <w:lang w:val="en-CA"/>
        </w:rPr>
        <w:t>numSpatialMvpCand</w:t>
      </w:r>
      <w:proofErr w:type="spellEnd"/>
      <w:r w:rsidRPr="0056368A">
        <w:rPr>
          <w:noProof/>
          <w:lang w:val="en-CA"/>
        </w:rPr>
        <w:t xml:space="preserve"> = </w:t>
      </w:r>
      <w:r w:rsidRPr="0056368A" w:rsidDel="003C51E6">
        <w:rPr>
          <w:noProof/>
          <w:lang w:val="en-CA" w:eastAsia="ko-KR"/>
        </w:rPr>
        <w:t>availableFlagLXA</w:t>
      </w:r>
      <w:r w:rsidRPr="0056368A">
        <w:rPr>
          <w:noProof/>
          <w:lang w:val="en-CA" w:eastAsia="ko-KR"/>
        </w:rPr>
        <w:t> +</w:t>
      </w:r>
      <w:r w:rsidRPr="0056368A" w:rsidDel="003C51E6">
        <w:rPr>
          <w:noProof/>
          <w:lang w:val="en-CA"/>
        </w:rPr>
        <w:t> </w:t>
      </w:r>
      <w:r w:rsidRPr="0056368A">
        <w:rPr>
          <w:noProof/>
          <w:lang w:val="en-CA"/>
        </w:rPr>
        <w:t>( </w:t>
      </w:r>
      <w:r w:rsidRPr="0056368A">
        <w:rPr>
          <w:noProof/>
          <w:lang w:val="en-CA" w:eastAsia="ko-KR"/>
        </w:rPr>
        <w:t>( </w:t>
      </w:r>
      <w:r w:rsidRPr="0056368A" w:rsidDel="003C51E6">
        <w:rPr>
          <w:noProof/>
          <w:lang w:val="en-CA" w:eastAsia="ko-KR"/>
        </w:rPr>
        <w:t>mvLXA</w:t>
      </w:r>
      <w:r w:rsidRPr="0056368A" w:rsidDel="003C51E6">
        <w:rPr>
          <w:noProof/>
          <w:lang w:val="en-CA"/>
        </w:rPr>
        <w:t> </w:t>
      </w:r>
      <w:r w:rsidRPr="0056368A">
        <w:rPr>
          <w:noProof/>
          <w:lang w:val="en-CA"/>
        </w:rPr>
        <w:t> </w:t>
      </w:r>
      <w:r w:rsidRPr="0056368A" w:rsidDel="003C51E6">
        <w:rPr>
          <w:noProof/>
          <w:lang w:val="en-CA" w:eastAsia="ko-KR"/>
        </w:rPr>
        <w:t>!=</w:t>
      </w:r>
      <w:r w:rsidRPr="0056368A">
        <w:rPr>
          <w:noProof/>
          <w:lang w:val="en-CA" w:eastAsia="ko-KR"/>
        </w:rPr>
        <w:t> </w:t>
      </w:r>
      <w:r w:rsidRPr="0056368A" w:rsidDel="003C51E6">
        <w:rPr>
          <w:noProof/>
          <w:lang w:val="en-CA"/>
        </w:rPr>
        <w:t> </w:t>
      </w:r>
      <w:r w:rsidRPr="0056368A" w:rsidDel="003C51E6">
        <w:rPr>
          <w:noProof/>
          <w:lang w:val="en-CA" w:eastAsia="ko-KR"/>
        </w:rPr>
        <w:t>mvLXB</w:t>
      </w:r>
      <w:r w:rsidRPr="0056368A">
        <w:rPr>
          <w:noProof/>
          <w:lang w:val="en-CA"/>
        </w:rPr>
        <w:t> ) </w:t>
      </w:r>
      <w:r w:rsidRPr="0056368A">
        <w:rPr>
          <w:lang w:val="en-CA"/>
        </w:rPr>
        <w:t>?</w:t>
      </w:r>
      <w:r w:rsidRPr="0056368A" w:rsidDel="003C51E6">
        <w:rPr>
          <w:noProof/>
          <w:lang w:val="en-CA"/>
        </w:rPr>
        <w:t> </w:t>
      </w:r>
      <w:proofErr w:type="spellStart"/>
      <w:r w:rsidRPr="0056368A" w:rsidDel="003C51E6">
        <w:rPr>
          <w:noProof/>
          <w:lang w:val="en-CA" w:eastAsia="ko-KR"/>
        </w:rPr>
        <w:t>availableFlagLXB</w:t>
      </w:r>
      <w:proofErr w:type="spellEnd"/>
      <w:r w:rsidRPr="0056368A">
        <w:rPr>
          <w:noProof/>
          <w:lang w:val="en-CA" w:eastAsia="ko-KR"/>
        </w:rPr>
        <w:t> : 0 )</w:t>
      </w:r>
      <w:r w:rsidRPr="0056368A" w:rsidDel="003C51E6">
        <w:rPr>
          <w:noProof/>
          <w:lang w:val="en-CA" w:eastAsia="ko-KR"/>
        </w:rPr>
        <w:br/>
      </w:r>
      <w:r w:rsidRPr="0056368A">
        <w:rPr>
          <w:noProof/>
          <w:lang w:val="en-CA" w:eastAsia="ko-KR"/>
        </w:rPr>
        <w:t>else</w:t>
      </w:r>
      <w:r w:rsidRPr="0056368A">
        <w:rPr>
          <w:noProof/>
          <w:lang w:val="en-CA"/>
        </w:rPr>
        <w:tab/>
      </w:r>
      <w:r w:rsidRPr="0056368A">
        <w:rPr>
          <w:noProof/>
          <w:lang w:val="en-CA"/>
        </w:rPr>
        <w:tab/>
      </w:r>
      <w:r w:rsidRPr="0056368A">
        <w:rPr>
          <w:noProof/>
          <w:lang w:val="en-CA"/>
        </w:rPr>
        <w:tab/>
      </w:r>
      <w:r w:rsidRPr="0056368A">
        <w:rPr>
          <w:lang w:val="en-CA"/>
        </w:rPr>
        <w:t>(D</w:t>
      </w:r>
      <w:r w:rsidRPr="0056368A">
        <w:rPr>
          <w:lang w:val="en-CA"/>
        </w:rPr>
        <w:noBreakHyphen/>
      </w:r>
      <w:r w:rsidRPr="0056368A">
        <w:rPr>
          <w:noProof/>
          <w:lang w:val="en-CA"/>
        </w:rPr>
        <w:t>43</w:t>
      </w:r>
      <w:r w:rsidRPr="0056368A">
        <w:rPr>
          <w:lang w:val="en-CA"/>
        </w:rPr>
        <w:t>)</w:t>
      </w:r>
      <w:r w:rsidRPr="0056368A" w:rsidDel="003C51E6">
        <w:rPr>
          <w:noProof/>
          <w:lang w:val="en-CA" w:eastAsia="ko-KR"/>
        </w:rPr>
        <w:br/>
      </w:r>
      <w:r w:rsidRPr="0056368A">
        <w:rPr>
          <w:noProof/>
          <w:lang w:val="en-CA"/>
        </w:rPr>
        <w:tab/>
      </w:r>
      <w:proofErr w:type="spellStart"/>
      <w:r w:rsidRPr="0056368A">
        <w:rPr>
          <w:lang w:val="en-CA"/>
        </w:rPr>
        <w:t>numSpatialMvpCand</w:t>
      </w:r>
      <w:proofErr w:type="spellEnd"/>
      <w:r w:rsidRPr="0056368A">
        <w:rPr>
          <w:noProof/>
          <w:lang w:val="en-CA"/>
        </w:rPr>
        <w:t xml:space="preserve"> = </w:t>
      </w:r>
      <w:r w:rsidRPr="0056368A" w:rsidDel="003C51E6">
        <w:rPr>
          <w:noProof/>
          <w:lang w:val="en-CA" w:eastAsia="ko-KR"/>
        </w:rPr>
        <w:t>availableFlagLXB</w:t>
      </w:r>
    </w:p>
    <w:p w14:paraId="66FECEEF" w14:textId="0EB9E5CC" w:rsidR="0056368A" w:rsidRPr="0056368A" w:rsidRDefault="004B459D" w:rsidP="0056368A">
      <w:pPr>
        <w:pStyle w:val="enumlev1"/>
        <w:tabs>
          <w:tab w:val="clear" w:pos="794"/>
          <w:tab w:val="left" w:pos="851"/>
        </w:tabs>
        <w:ind w:left="1211"/>
        <w:rPr>
          <w:lang w:val="en-CA"/>
        </w:rPr>
      </w:pPr>
      <w:r>
        <w:rPr>
          <w:lang w:val="en-CA"/>
        </w:rPr>
        <w:tab/>
      </w:r>
      <w:r w:rsidR="0056368A" w:rsidRPr="0056368A">
        <w:rPr>
          <w:lang w:val="en-CA"/>
        </w:rPr>
        <w:tab/>
      </w:r>
      <w:proofErr w:type="gramStart"/>
      <w:r w:rsidR="0056368A" w:rsidRPr="0056368A">
        <w:rPr>
          <w:lang w:val="en-CA"/>
        </w:rPr>
        <w:t>where</w:t>
      </w:r>
      <w:proofErr w:type="gramEnd"/>
      <w:r w:rsidR="0056368A" w:rsidRPr="0056368A">
        <w:rPr>
          <w:lang w:val="en-CA"/>
        </w:rPr>
        <w:t xml:space="preserve"> </w:t>
      </w:r>
      <w:r w:rsidR="0056368A" w:rsidRPr="0056368A" w:rsidDel="003C51E6">
        <w:rPr>
          <w:noProof/>
          <w:lang w:val="en-CA" w:eastAsia="ko-KR"/>
        </w:rPr>
        <w:t>availableFlagLXA</w:t>
      </w:r>
      <w:r w:rsidR="0056368A" w:rsidRPr="0056368A">
        <w:rPr>
          <w:noProof/>
          <w:lang w:val="en-CA" w:eastAsia="ko-KR"/>
        </w:rPr>
        <w:t xml:space="preserve">, availableFlagLXB, </w:t>
      </w:r>
      <w:r w:rsidR="0056368A" w:rsidRPr="0056368A" w:rsidDel="003C51E6">
        <w:rPr>
          <w:noProof/>
          <w:lang w:val="en-CA" w:eastAsia="ko-KR"/>
        </w:rPr>
        <w:t>mvLXA</w:t>
      </w:r>
      <w:r w:rsidR="0056368A" w:rsidRPr="0056368A">
        <w:rPr>
          <w:noProof/>
          <w:lang w:val="en-CA" w:eastAsia="ko-KR"/>
        </w:rPr>
        <w:t xml:space="preserve">, and </w:t>
      </w:r>
      <w:r w:rsidR="0056368A" w:rsidRPr="0056368A" w:rsidDel="003C51E6">
        <w:rPr>
          <w:noProof/>
          <w:lang w:val="en-CA" w:eastAsia="ko-KR"/>
        </w:rPr>
        <w:t>mvLXB</w:t>
      </w:r>
      <w:r w:rsidR="0056368A" w:rsidRPr="0056368A">
        <w:rPr>
          <w:noProof/>
          <w:lang w:val="en-CA"/>
        </w:rPr>
        <w:t xml:space="preserve"> are the output of the </w:t>
      </w:r>
      <w:r w:rsidR="0056368A" w:rsidRPr="0056368A" w:rsidDel="003C51E6">
        <w:rPr>
          <w:noProof/>
          <w:lang w:val="en-CA" w:eastAsia="ko-KR"/>
        </w:rPr>
        <w:t xml:space="preserve">derivation process for motion vector predictor candidates from neighbouring prediction unit partitions </w:t>
      </w:r>
      <w:r w:rsidR="0056368A" w:rsidRPr="0056368A">
        <w:rPr>
          <w:noProof/>
          <w:lang w:val="en-CA" w:eastAsia="ko-KR"/>
        </w:rPr>
        <w:t xml:space="preserve">specified </w:t>
      </w:r>
      <w:r w:rsidR="0056368A" w:rsidRPr="0056368A" w:rsidDel="003C51E6">
        <w:rPr>
          <w:noProof/>
          <w:lang w:val="en-CA" w:eastAsia="ko-KR"/>
        </w:rPr>
        <w:t xml:space="preserve">in clause </w:t>
      </w:r>
      <w:r w:rsidR="0056368A" w:rsidRPr="0056368A">
        <w:rPr>
          <w:noProof/>
          <w:lang w:val="en-CA" w:eastAsia="ko-KR"/>
        </w:rPr>
        <w:t>8.5.3.2.7, the following applies</w:t>
      </w:r>
      <w:r w:rsidR="0056368A" w:rsidRPr="0056368A">
        <w:rPr>
          <w:lang w:val="en-CA"/>
        </w:rPr>
        <w:t>:</w:t>
      </w:r>
    </w:p>
    <w:p w14:paraId="58559425" w14:textId="77777777" w:rsidR="0056368A" w:rsidRPr="0056368A" w:rsidRDefault="0056368A" w:rsidP="0056368A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636"/>
        <w:rPr>
          <w:lang w:val="en-CA"/>
        </w:rPr>
      </w:pPr>
      <w:r w:rsidRPr="0056368A">
        <w:rPr>
          <w:lang w:val="en-CA"/>
        </w:rPr>
        <w:t>–</w:t>
      </w:r>
      <w:r w:rsidRPr="0056368A">
        <w:rPr>
          <w:lang w:val="en-CA"/>
        </w:rPr>
        <w:tab/>
        <w:t xml:space="preserve">If </w:t>
      </w:r>
      <w:proofErr w:type="spellStart"/>
      <w:r w:rsidRPr="0056368A">
        <w:rPr>
          <w:lang w:val="en-CA"/>
        </w:rPr>
        <w:t>numSpatialMvpCand</w:t>
      </w:r>
      <w:proofErr w:type="spellEnd"/>
      <w:r w:rsidRPr="0056368A">
        <w:rPr>
          <w:lang w:val="en-CA"/>
        </w:rPr>
        <w:t xml:space="preserve"> is equal to 0, mvp_l0_flag</w:t>
      </w:r>
      <w:r w:rsidRPr="0056368A" w:rsidDel="003C51E6">
        <w:rPr>
          <w:noProof/>
          <w:lang w:val="en-CA" w:eastAsia="ko-KR"/>
        </w:rPr>
        <w:t>[</w:t>
      </w:r>
      <w:r w:rsidRPr="0056368A" w:rsidDel="003C51E6">
        <w:rPr>
          <w:noProof/>
          <w:lang w:val="en-CA"/>
        </w:rPr>
        <w:t> </w:t>
      </w:r>
      <w:proofErr w:type="spellStart"/>
      <w:r w:rsidRPr="0056368A" w:rsidDel="003C51E6">
        <w:rPr>
          <w:noProof/>
          <w:lang w:val="en-CA"/>
        </w:rPr>
        <w:t>x</w:t>
      </w:r>
      <w:r w:rsidRPr="0056368A">
        <w:rPr>
          <w:noProof/>
          <w:lang w:val="en-CA"/>
        </w:rPr>
        <w:t>Pb</w:t>
      </w:r>
      <w:proofErr w:type="spellEnd"/>
      <w:r w:rsidRPr="0056368A" w:rsidDel="003C51E6">
        <w:rPr>
          <w:noProof/>
          <w:lang w:val="en-CA" w:eastAsia="ko-KR"/>
        </w:rPr>
        <w:t> ][ y</w:t>
      </w:r>
      <w:r w:rsidRPr="0056368A">
        <w:rPr>
          <w:noProof/>
          <w:lang w:val="en-CA"/>
        </w:rPr>
        <w:t>Pb</w:t>
      </w:r>
      <w:r w:rsidRPr="0056368A" w:rsidDel="003C51E6">
        <w:rPr>
          <w:noProof/>
          <w:lang w:val="en-CA" w:eastAsia="ko-KR"/>
        </w:rPr>
        <w:t> ]</w:t>
      </w:r>
      <w:r w:rsidRPr="0056368A">
        <w:rPr>
          <w:lang w:val="en-CA"/>
        </w:rPr>
        <w:t xml:space="preserve"> and mvp_l1_flag</w:t>
      </w:r>
      <w:r w:rsidRPr="0056368A" w:rsidDel="003C51E6">
        <w:rPr>
          <w:noProof/>
          <w:lang w:val="en-CA" w:eastAsia="ko-KR"/>
        </w:rPr>
        <w:t>[</w:t>
      </w:r>
      <w:r w:rsidRPr="0056368A" w:rsidDel="003C51E6">
        <w:rPr>
          <w:noProof/>
          <w:lang w:val="en-CA"/>
        </w:rPr>
        <w:t> </w:t>
      </w:r>
      <w:proofErr w:type="spellStart"/>
      <w:r w:rsidRPr="0056368A" w:rsidDel="003C51E6">
        <w:rPr>
          <w:noProof/>
          <w:lang w:val="en-CA"/>
        </w:rPr>
        <w:t>x</w:t>
      </w:r>
      <w:r w:rsidRPr="0056368A">
        <w:rPr>
          <w:noProof/>
          <w:lang w:val="en-CA"/>
        </w:rPr>
        <w:t>Pb</w:t>
      </w:r>
      <w:proofErr w:type="spellEnd"/>
      <w:r w:rsidRPr="0056368A" w:rsidDel="003C51E6">
        <w:rPr>
          <w:noProof/>
          <w:lang w:val="en-CA" w:eastAsia="ko-KR"/>
        </w:rPr>
        <w:t> ][ y</w:t>
      </w:r>
      <w:r w:rsidRPr="0056368A">
        <w:rPr>
          <w:noProof/>
          <w:lang w:val="en-CA"/>
        </w:rPr>
        <w:t>Pb</w:t>
      </w:r>
      <w:r w:rsidRPr="0056368A" w:rsidDel="003C51E6">
        <w:rPr>
          <w:noProof/>
          <w:lang w:val="en-CA" w:eastAsia="ko-KR"/>
        </w:rPr>
        <w:t> ]</w:t>
      </w:r>
      <w:r w:rsidRPr="0056368A">
        <w:rPr>
          <w:noProof/>
          <w:lang w:val="en-CA" w:eastAsia="ko-KR"/>
        </w:rPr>
        <w:t xml:space="preserve"> is equal to 1</w:t>
      </w:r>
      <w:r w:rsidRPr="0056368A">
        <w:rPr>
          <w:lang w:val="en-CA"/>
        </w:rPr>
        <w:t>.</w:t>
      </w:r>
    </w:p>
    <w:p w14:paraId="662129CE" w14:textId="77777777" w:rsidR="0056368A" w:rsidRPr="0056368A" w:rsidRDefault="0056368A" w:rsidP="0056368A">
      <w:pPr>
        <w:pStyle w:val="enumlev1"/>
        <w:tabs>
          <w:tab w:val="clear" w:pos="794"/>
          <w:tab w:val="clear" w:pos="1191"/>
          <w:tab w:val="left" w:pos="851"/>
          <w:tab w:val="left" w:pos="1276"/>
        </w:tabs>
        <w:ind w:left="1636"/>
        <w:rPr>
          <w:lang w:val="en-CA"/>
        </w:rPr>
      </w:pPr>
      <w:r w:rsidRPr="0056368A">
        <w:rPr>
          <w:lang w:val="en-CA"/>
        </w:rPr>
        <w:t>–</w:t>
      </w:r>
      <w:r w:rsidRPr="0056368A">
        <w:rPr>
          <w:lang w:val="en-CA"/>
        </w:rPr>
        <w:tab/>
        <w:t>Otherwise (</w:t>
      </w:r>
      <w:proofErr w:type="spellStart"/>
      <w:r w:rsidRPr="0056368A">
        <w:rPr>
          <w:lang w:val="en-CA"/>
        </w:rPr>
        <w:t>numSpatialMvpCand</w:t>
      </w:r>
      <w:proofErr w:type="spellEnd"/>
      <w:r w:rsidRPr="0056368A">
        <w:rPr>
          <w:lang w:val="en-CA"/>
        </w:rPr>
        <w:t xml:space="preserve"> is greater than 0</w:t>
      </w:r>
      <w:r w:rsidRPr="0056368A">
        <w:rPr>
          <w:noProof/>
          <w:lang w:val="en-CA" w:eastAsia="ko-KR"/>
        </w:rPr>
        <w:t>)</w:t>
      </w:r>
      <w:r w:rsidRPr="0056368A">
        <w:rPr>
          <w:lang w:val="en-CA"/>
        </w:rPr>
        <w:t>, mvp_l0_flag</w:t>
      </w:r>
      <w:r w:rsidRPr="0056368A" w:rsidDel="003C51E6">
        <w:rPr>
          <w:noProof/>
          <w:lang w:val="en-CA" w:eastAsia="ko-KR"/>
        </w:rPr>
        <w:t>[</w:t>
      </w:r>
      <w:r w:rsidRPr="0056368A" w:rsidDel="003C51E6">
        <w:rPr>
          <w:noProof/>
          <w:lang w:val="en-CA"/>
        </w:rPr>
        <w:t> </w:t>
      </w:r>
      <w:proofErr w:type="spellStart"/>
      <w:r w:rsidRPr="0056368A" w:rsidDel="003C51E6">
        <w:rPr>
          <w:noProof/>
          <w:lang w:val="en-CA"/>
        </w:rPr>
        <w:t>x</w:t>
      </w:r>
      <w:r w:rsidRPr="0056368A">
        <w:rPr>
          <w:noProof/>
          <w:lang w:val="en-CA"/>
        </w:rPr>
        <w:t>Pb</w:t>
      </w:r>
      <w:proofErr w:type="spellEnd"/>
      <w:r w:rsidRPr="0056368A" w:rsidDel="003C51E6">
        <w:rPr>
          <w:noProof/>
          <w:lang w:val="en-CA" w:eastAsia="ko-KR"/>
        </w:rPr>
        <w:t> ][ y</w:t>
      </w:r>
      <w:r w:rsidRPr="0056368A">
        <w:rPr>
          <w:noProof/>
          <w:lang w:val="en-CA"/>
        </w:rPr>
        <w:t>Pb</w:t>
      </w:r>
      <w:r w:rsidRPr="0056368A" w:rsidDel="003C51E6">
        <w:rPr>
          <w:noProof/>
          <w:lang w:val="en-CA" w:eastAsia="ko-KR"/>
        </w:rPr>
        <w:t> ]</w:t>
      </w:r>
      <w:r w:rsidRPr="0056368A">
        <w:rPr>
          <w:lang w:val="en-CA"/>
        </w:rPr>
        <w:t xml:space="preserve"> and mvp_l1_flag</w:t>
      </w:r>
      <w:r w:rsidRPr="0056368A" w:rsidDel="003C51E6">
        <w:rPr>
          <w:noProof/>
          <w:lang w:val="en-CA" w:eastAsia="ko-KR"/>
        </w:rPr>
        <w:t>[</w:t>
      </w:r>
      <w:r w:rsidRPr="0056368A" w:rsidDel="003C51E6">
        <w:rPr>
          <w:noProof/>
          <w:lang w:val="en-CA"/>
        </w:rPr>
        <w:t> </w:t>
      </w:r>
      <w:proofErr w:type="spellStart"/>
      <w:r w:rsidRPr="0056368A" w:rsidDel="003C51E6">
        <w:rPr>
          <w:noProof/>
          <w:lang w:val="en-CA"/>
        </w:rPr>
        <w:t>x</w:t>
      </w:r>
      <w:r w:rsidRPr="0056368A">
        <w:rPr>
          <w:noProof/>
          <w:lang w:val="en-CA"/>
        </w:rPr>
        <w:t>Pb</w:t>
      </w:r>
      <w:proofErr w:type="spellEnd"/>
      <w:r w:rsidRPr="0056368A" w:rsidDel="003C51E6">
        <w:rPr>
          <w:noProof/>
          <w:lang w:val="en-CA" w:eastAsia="ko-KR"/>
        </w:rPr>
        <w:t> ][ y</w:t>
      </w:r>
      <w:r w:rsidRPr="0056368A">
        <w:rPr>
          <w:noProof/>
          <w:lang w:val="en-CA"/>
        </w:rPr>
        <w:t>Pb</w:t>
      </w:r>
      <w:r w:rsidRPr="0056368A" w:rsidDel="003C51E6">
        <w:rPr>
          <w:noProof/>
          <w:lang w:val="en-CA" w:eastAsia="ko-KR"/>
        </w:rPr>
        <w:t> ]</w:t>
      </w:r>
      <w:r w:rsidRPr="0056368A">
        <w:rPr>
          <w:noProof/>
          <w:lang w:val="en-CA" w:eastAsia="ko-KR"/>
        </w:rPr>
        <w:t xml:space="preserve"> is in the range of 0 to </w:t>
      </w:r>
      <w:proofErr w:type="spellStart"/>
      <w:r w:rsidRPr="0056368A">
        <w:rPr>
          <w:lang w:val="en-CA"/>
        </w:rPr>
        <w:t>numSpatialMvpCand</w:t>
      </w:r>
      <w:proofErr w:type="spellEnd"/>
      <w:r w:rsidRPr="0056368A">
        <w:rPr>
          <w:noProof/>
          <w:lang w:val="en-CA"/>
        </w:rPr>
        <w:t> − </w:t>
      </w:r>
      <w:r w:rsidRPr="0056368A">
        <w:rPr>
          <w:lang w:val="en-CA"/>
        </w:rPr>
        <w:t>1, inclusive.</w:t>
      </w:r>
    </w:p>
    <w:p w14:paraId="214D9FED" w14:textId="77777777" w:rsidR="0056368A" w:rsidRPr="0056368A" w:rsidRDefault="0056368A" w:rsidP="0056368A">
      <w:pPr>
        <w:pStyle w:val="enumlev1"/>
        <w:ind w:left="757"/>
        <w:rPr>
          <w:sz w:val="18"/>
          <w:szCs w:val="18"/>
          <w:lang w:val="en-CA"/>
        </w:rPr>
      </w:pPr>
      <w:r w:rsidRPr="0056368A">
        <w:rPr>
          <w:sz w:val="18"/>
          <w:szCs w:val="18"/>
          <w:lang w:val="en-CA"/>
        </w:rPr>
        <w:t>NOTE </w:t>
      </w:r>
      <w:r w:rsidRPr="0056368A">
        <w:rPr>
          <w:noProof/>
          <w:sz w:val="18"/>
          <w:szCs w:val="18"/>
          <w:lang w:val="en-CA"/>
        </w:rPr>
        <w:t>1</w:t>
      </w:r>
      <w:r w:rsidRPr="0056368A">
        <w:rPr>
          <w:sz w:val="18"/>
          <w:szCs w:val="18"/>
          <w:lang w:val="en-CA"/>
        </w:rPr>
        <w:t> – The first constraint restricts motion vectors to point to full-sample locations inside each identified tile set and to fractional-sample locations that require only full-sample locations inside each identified tile set for interpolation. The second constraint restricts the usage of motion vector candidates derived from blocks outside each identified tile set.</w:t>
      </w:r>
    </w:p>
    <w:p w14:paraId="39FD03A4" w14:textId="77777777" w:rsidR="0056368A" w:rsidRDefault="0056368A" w:rsidP="0056368A">
      <w:pPr>
        <w:ind w:left="360"/>
        <w:jc w:val="both"/>
        <w:rPr>
          <w:i/>
          <w:sz w:val="20"/>
        </w:rPr>
      </w:pPr>
      <w:r w:rsidRPr="0056368A">
        <w:rPr>
          <w:i/>
          <w:sz w:val="20"/>
        </w:rPr>
        <w:t>...</w:t>
      </w:r>
    </w:p>
    <w:p w14:paraId="67C011ED" w14:textId="77777777" w:rsidR="00871425" w:rsidRDefault="00871425" w:rsidP="0056368A">
      <w:pPr>
        <w:jc w:val="both"/>
        <w:rPr>
          <w:sz w:val="20"/>
        </w:rPr>
      </w:pPr>
      <w:r>
        <w:rPr>
          <w:sz w:val="20"/>
          <w:lang w:val="en-CA"/>
        </w:rPr>
        <w:t xml:space="preserve">Currently, given an HEVC </w:t>
      </w:r>
      <w:proofErr w:type="spellStart"/>
      <w:r>
        <w:rPr>
          <w:sz w:val="20"/>
          <w:lang w:val="en-CA"/>
        </w:rPr>
        <w:t>bitstream</w:t>
      </w:r>
      <w:proofErr w:type="spellEnd"/>
      <w:r>
        <w:rPr>
          <w:sz w:val="20"/>
          <w:lang w:val="en-CA"/>
        </w:rPr>
        <w:t xml:space="preserve">, </w:t>
      </w:r>
      <w:r w:rsidR="0056368A">
        <w:rPr>
          <w:sz w:val="20"/>
          <w:lang w:val="en-CA"/>
        </w:rPr>
        <w:t xml:space="preserve">whether </w:t>
      </w:r>
      <w:r>
        <w:rPr>
          <w:sz w:val="20"/>
          <w:lang w:val="en-CA"/>
        </w:rPr>
        <w:t xml:space="preserve">it </w:t>
      </w:r>
      <w:r w:rsidR="0056368A">
        <w:rPr>
          <w:sz w:val="20"/>
          <w:lang w:val="en-CA"/>
        </w:rPr>
        <w:t xml:space="preserve">satisfies </w:t>
      </w:r>
      <w:r>
        <w:rPr>
          <w:sz w:val="20"/>
          <w:lang w:val="en-CA"/>
        </w:rPr>
        <w:t xml:space="preserve">these </w:t>
      </w:r>
      <w:r w:rsidR="0056368A">
        <w:rPr>
          <w:sz w:val="20"/>
          <w:lang w:val="en-CA"/>
        </w:rPr>
        <w:t>constraints</w:t>
      </w:r>
      <w:r>
        <w:rPr>
          <w:sz w:val="20"/>
        </w:rPr>
        <w:t xml:space="preserve"> can only be concluded by parsing into the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 xml:space="preserve"> to block-level details such as motion information and performing the d</w:t>
      </w:r>
      <w:r w:rsidRPr="00A0236B">
        <w:rPr>
          <w:sz w:val="20"/>
        </w:rPr>
        <w:t>erivation process for motion vector components and reference indice</w:t>
      </w:r>
      <w:r>
        <w:rPr>
          <w:sz w:val="20"/>
        </w:rPr>
        <w:t>s, possibly for all the pictures.</w:t>
      </w:r>
    </w:p>
    <w:p w14:paraId="3F0D0BBD" w14:textId="7659C137" w:rsidR="0056368A" w:rsidRPr="0056368A" w:rsidRDefault="00871425" w:rsidP="0056368A">
      <w:pPr>
        <w:jc w:val="both"/>
        <w:rPr>
          <w:sz w:val="20"/>
          <w:lang w:val="en-CA"/>
        </w:rPr>
      </w:pPr>
      <w:r>
        <w:rPr>
          <w:sz w:val="20"/>
        </w:rPr>
        <w:t xml:space="preserve">Therefore, to be able to easily indicate whether these constraints are satisfied for an HEVC </w:t>
      </w:r>
      <w:proofErr w:type="spellStart"/>
      <w:r>
        <w:rPr>
          <w:sz w:val="20"/>
        </w:rPr>
        <w:t>bitstream</w:t>
      </w:r>
      <w:proofErr w:type="spellEnd"/>
      <w:r>
        <w:rPr>
          <w:sz w:val="20"/>
        </w:rPr>
        <w:t>, a new SEI message is proposed.</w:t>
      </w:r>
    </w:p>
    <w:p w14:paraId="3374EC15" w14:textId="3B63FCC9" w:rsidR="003003F2" w:rsidRDefault="003003F2" w:rsidP="003003F2">
      <w:pPr>
        <w:pStyle w:val="Heading1"/>
        <w:rPr>
          <w:lang w:val="en-CA"/>
        </w:rPr>
      </w:pPr>
      <w:r>
        <w:rPr>
          <w:lang w:val="en-CA"/>
        </w:rPr>
        <w:t>Propo</w:t>
      </w:r>
      <w:r w:rsidR="00B9471C">
        <w:rPr>
          <w:lang w:val="en-CA"/>
        </w:rPr>
        <w:t>s</w:t>
      </w:r>
      <w:r w:rsidR="0057777B">
        <w:rPr>
          <w:lang w:val="en-CA"/>
        </w:rPr>
        <w:t>al</w:t>
      </w:r>
      <w:bookmarkEnd w:id="4"/>
    </w:p>
    <w:p w14:paraId="344E7A19" w14:textId="396211E3" w:rsidR="00871425" w:rsidRDefault="00871425" w:rsidP="00A41EFB">
      <w:pPr>
        <w:jc w:val="both"/>
        <w:rPr>
          <w:sz w:val="20"/>
        </w:rPr>
      </w:pPr>
      <w:r>
        <w:rPr>
          <w:bCs/>
          <w:sz w:val="20"/>
        </w:rPr>
        <w:t xml:space="preserve">The proposed new SEI message is named </w:t>
      </w:r>
      <w:r>
        <w:rPr>
          <w:sz w:val="20"/>
        </w:rPr>
        <w:t>lightweight merging indication SEI message. The syntax and semantics of this SEI message are as follows.</w:t>
      </w:r>
    </w:p>
    <w:p w14:paraId="13AD2279" w14:textId="77777777" w:rsidR="00EE291E" w:rsidRPr="00997809" w:rsidRDefault="00EE291E" w:rsidP="00EE291E">
      <w:pPr>
        <w:keepNext/>
        <w:rPr>
          <w:noProof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EE291E" w:rsidRPr="00F450F2" w14:paraId="7047B97E" w14:textId="77777777" w:rsidTr="00991E8E">
        <w:trPr>
          <w:cantSplit/>
          <w:jc w:val="center"/>
        </w:trPr>
        <w:tc>
          <w:tcPr>
            <w:tcW w:w="7920" w:type="dxa"/>
          </w:tcPr>
          <w:p w14:paraId="7410381F" w14:textId="77777777" w:rsidR="00EE291E" w:rsidRPr="00F450F2" w:rsidRDefault="00EE291E" w:rsidP="00991E8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eastAsia="Malgun Gothic"/>
                <w:sz w:val="20"/>
              </w:rPr>
            </w:pPr>
            <w:r>
              <w:rPr>
                <w:noProof/>
                <w:sz w:val="20"/>
              </w:rPr>
              <w:t>lightweight_merging_indication</w:t>
            </w:r>
            <w:r w:rsidRPr="00F450F2">
              <w:rPr>
                <w:rFonts w:eastAsia="Malgun Gothic"/>
                <w:sz w:val="20"/>
              </w:rPr>
              <w:t>( </w:t>
            </w:r>
            <w:proofErr w:type="spellStart"/>
            <w:r w:rsidRPr="00F450F2">
              <w:rPr>
                <w:rFonts w:eastAsia="Malgun Gothic"/>
                <w:sz w:val="20"/>
              </w:rPr>
              <w:t>payloadSize</w:t>
            </w:r>
            <w:proofErr w:type="spellEnd"/>
            <w:r w:rsidRPr="00F450F2">
              <w:rPr>
                <w:rFonts w:eastAsia="Malgun Gothic"/>
                <w:sz w:val="20"/>
              </w:rPr>
              <w:t> ) {</w:t>
            </w:r>
          </w:p>
        </w:tc>
        <w:tc>
          <w:tcPr>
            <w:tcW w:w="1157" w:type="dxa"/>
          </w:tcPr>
          <w:p w14:paraId="2D45F7FF" w14:textId="77777777" w:rsidR="00EE291E" w:rsidRPr="00F450F2" w:rsidRDefault="00EE291E" w:rsidP="00991E8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Malgun Gothic"/>
                <w:bCs/>
                <w:sz w:val="20"/>
              </w:rPr>
            </w:pPr>
            <w:r w:rsidRPr="00F450F2">
              <w:rPr>
                <w:rFonts w:eastAsia="Malgun Gothic"/>
                <w:b/>
                <w:bCs/>
                <w:sz w:val="20"/>
              </w:rPr>
              <w:t>Descriptor</w:t>
            </w:r>
          </w:p>
        </w:tc>
      </w:tr>
      <w:tr w:rsidR="00EE291E" w:rsidRPr="00F450F2" w14:paraId="7494140F" w14:textId="77777777" w:rsidTr="00991E8E">
        <w:trPr>
          <w:cantSplit/>
          <w:jc w:val="center"/>
        </w:trPr>
        <w:tc>
          <w:tcPr>
            <w:tcW w:w="7920" w:type="dxa"/>
          </w:tcPr>
          <w:p w14:paraId="0AA3F809" w14:textId="77777777" w:rsidR="00EE291E" w:rsidRPr="00F450F2" w:rsidRDefault="00EE291E" w:rsidP="00991E8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}</w:t>
            </w:r>
          </w:p>
        </w:tc>
        <w:tc>
          <w:tcPr>
            <w:tcW w:w="1157" w:type="dxa"/>
          </w:tcPr>
          <w:p w14:paraId="4F6F1C0E" w14:textId="77777777" w:rsidR="00EE291E" w:rsidRPr="00F450F2" w:rsidRDefault="00EE291E" w:rsidP="00991E8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Malgun Gothic"/>
                <w:bCs/>
                <w:sz w:val="20"/>
              </w:rPr>
            </w:pPr>
          </w:p>
        </w:tc>
      </w:tr>
    </w:tbl>
    <w:p w14:paraId="6FD26E85" w14:textId="77777777" w:rsidR="00EE291E" w:rsidRDefault="00EE291E" w:rsidP="00EE291E">
      <w:pPr>
        <w:rPr>
          <w:sz w:val="20"/>
        </w:rPr>
      </w:pPr>
    </w:p>
    <w:p w14:paraId="76E6D3E2" w14:textId="77777777" w:rsidR="00EE291E" w:rsidRPr="00EE291E" w:rsidRDefault="00EE291E" w:rsidP="00EE291E">
      <w:pPr>
        <w:jc w:val="both"/>
        <w:rPr>
          <w:sz w:val="20"/>
        </w:rPr>
      </w:pPr>
      <w:r w:rsidRPr="00EE291E">
        <w:rPr>
          <w:sz w:val="20"/>
        </w:rPr>
        <w:t>When a lightweight merging indication SEI message is present for any picture of a CLVS, there shall be a lightweight merging indication SEI message present for the first picture of the CLVS.</w:t>
      </w:r>
    </w:p>
    <w:p w14:paraId="105B70C7" w14:textId="77777777" w:rsidR="00EE291E" w:rsidRPr="00EE291E" w:rsidRDefault="00EE291E" w:rsidP="00EE291E">
      <w:pPr>
        <w:jc w:val="both"/>
        <w:rPr>
          <w:sz w:val="20"/>
        </w:rPr>
      </w:pPr>
      <w:r w:rsidRPr="00EE291E">
        <w:rPr>
          <w:sz w:val="20"/>
        </w:rPr>
        <w:t>The presence of the lightweight merging indication SEI message in a CLVS indicates that the following constraints apply for each picture of the CLVS:</w:t>
      </w:r>
    </w:p>
    <w:p w14:paraId="1F023685" w14:textId="1BB5A62D" w:rsidR="00EE291E" w:rsidRPr="00EE291E" w:rsidRDefault="004B459D" w:rsidP="004B459D">
      <w:pPr>
        <w:pStyle w:val="enumlev1"/>
        <w:tabs>
          <w:tab w:val="clear" w:pos="794"/>
          <w:tab w:val="left" w:pos="851"/>
        </w:tabs>
        <w:ind w:left="397"/>
      </w:pPr>
      <w:r w:rsidRPr="0056368A">
        <w:rPr>
          <w:lang w:val="en-CA"/>
        </w:rPr>
        <w:t>–</w:t>
      </w:r>
      <w:r w:rsidRPr="0056368A">
        <w:rPr>
          <w:lang w:val="en-CA"/>
        </w:rPr>
        <w:tab/>
      </w:r>
      <w:r w:rsidR="00EE291E" w:rsidRPr="00EE291E">
        <w:t>There shall be no sample values outside the picture that are referenced for inter prediction.</w:t>
      </w:r>
    </w:p>
    <w:p w14:paraId="32F256F2" w14:textId="2ADEB2E5" w:rsidR="00EE291E" w:rsidRPr="00EE291E" w:rsidRDefault="004B459D" w:rsidP="004B459D">
      <w:pPr>
        <w:pStyle w:val="enumlev1"/>
        <w:tabs>
          <w:tab w:val="clear" w:pos="794"/>
          <w:tab w:val="left" w:pos="851"/>
        </w:tabs>
        <w:ind w:left="397"/>
      </w:pPr>
      <w:r w:rsidRPr="0056368A">
        <w:rPr>
          <w:lang w:val="en-CA"/>
        </w:rPr>
        <w:t>–</w:t>
      </w:r>
      <w:r w:rsidRPr="0056368A">
        <w:rPr>
          <w:lang w:val="en-CA"/>
        </w:rPr>
        <w:tab/>
      </w:r>
      <w:r w:rsidR="00EE291E" w:rsidRPr="00EE291E">
        <w:t xml:space="preserve">For </w:t>
      </w:r>
      <w:r w:rsidR="00EE291E">
        <w:t>PUs</w:t>
      </w:r>
      <w:r w:rsidR="00EE291E" w:rsidRPr="00EE291E">
        <w:t xml:space="preserve"> located on the right-side picture boundary except the last one at the bottom-right corner of the picture, the following applies when </w:t>
      </w:r>
      <w:proofErr w:type="spellStart"/>
      <w:r w:rsidR="00EE291E" w:rsidRPr="00EE291E">
        <w:t>CuPredMode</w:t>
      </w:r>
      <w:proofErr w:type="spellEnd"/>
      <w:r w:rsidR="00EE291E" w:rsidRPr="00EE291E">
        <w:t>[ </w:t>
      </w:r>
      <w:proofErr w:type="spellStart"/>
      <w:r w:rsidR="00EE291E" w:rsidRPr="00EE291E">
        <w:t>xPb</w:t>
      </w:r>
      <w:proofErr w:type="spellEnd"/>
      <w:r w:rsidR="00EE291E" w:rsidRPr="00EE291E">
        <w:t> ][ </w:t>
      </w:r>
      <w:proofErr w:type="spellStart"/>
      <w:r w:rsidR="00EE291E" w:rsidRPr="00EE291E">
        <w:t>yPb</w:t>
      </w:r>
      <w:proofErr w:type="spellEnd"/>
      <w:r w:rsidR="00EE291E" w:rsidRPr="00EE291E">
        <w:t> ] is equal to MODE_INTER, where ( </w:t>
      </w:r>
      <w:proofErr w:type="spellStart"/>
      <w:r w:rsidR="00EE291E" w:rsidRPr="00EE291E">
        <w:t>xPb</w:t>
      </w:r>
      <w:proofErr w:type="spellEnd"/>
      <w:r w:rsidR="00EE291E" w:rsidRPr="00EE291E">
        <w:t>, </w:t>
      </w:r>
      <w:proofErr w:type="spellStart"/>
      <w:r w:rsidR="00EE291E" w:rsidRPr="00EE291E">
        <w:t>yPb</w:t>
      </w:r>
      <w:proofErr w:type="spellEnd"/>
      <w:r w:rsidR="00EE291E" w:rsidRPr="00EE291E">
        <w:t xml:space="preserve"> ) specifies the top-left sample of the corresponding </w:t>
      </w:r>
      <w:proofErr w:type="spellStart"/>
      <w:r w:rsidR="00EE291E" w:rsidRPr="00EE291E">
        <w:t>luma</w:t>
      </w:r>
      <w:proofErr w:type="spellEnd"/>
      <w:r w:rsidR="00EE291E" w:rsidRPr="00EE291E">
        <w:t xml:space="preserve"> prediction block relative to the top-left sample of the current picture:</w:t>
      </w:r>
    </w:p>
    <w:p w14:paraId="15FE5876" w14:textId="331A2609" w:rsidR="00EE291E" w:rsidRPr="00EE291E" w:rsidRDefault="004B459D" w:rsidP="004B459D">
      <w:pPr>
        <w:pStyle w:val="enumlev1"/>
        <w:tabs>
          <w:tab w:val="clear" w:pos="794"/>
          <w:tab w:val="left" w:pos="851"/>
        </w:tabs>
        <w:ind w:left="794"/>
      </w:pPr>
      <w:r w:rsidRPr="0056368A">
        <w:rPr>
          <w:lang w:val="en-CA"/>
        </w:rPr>
        <w:t>–</w:t>
      </w:r>
      <w:r w:rsidRPr="0056368A">
        <w:rPr>
          <w:lang w:val="en-CA"/>
        </w:rPr>
        <w:tab/>
      </w:r>
      <w:r w:rsidR="00EE291E" w:rsidRPr="00EE291E">
        <w:t xml:space="preserve">With the number of spatial merging </w:t>
      </w:r>
      <w:proofErr w:type="gramStart"/>
      <w:r w:rsidR="00EE291E" w:rsidRPr="00EE291E">
        <w:t>candidates</w:t>
      </w:r>
      <w:proofErr w:type="gramEnd"/>
      <w:r w:rsidR="00EE291E" w:rsidRPr="00EE291E">
        <w:t xml:space="preserve"> </w:t>
      </w:r>
      <w:proofErr w:type="spellStart"/>
      <w:r w:rsidR="00EE291E" w:rsidRPr="00EE291E">
        <w:t>numSpatialMergeCand</w:t>
      </w:r>
      <w:proofErr w:type="spellEnd"/>
      <w:r w:rsidR="00EE291E" w:rsidRPr="00EE291E">
        <w:t xml:space="preserve"> derived as follows:</w:t>
      </w:r>
    </w:p>
    <w:p w14:paraId="59945279" w14:textId="367E310C" w:rsidR="00EE291E" w:rsidRPr="00EE291E" w:rsidRDefault="00EE291E" w:rsidP="00EE291E">
      <w:pPr>
        <w:pStyle w:val="Equation"/>
        <w:ind w:left="1331"/>
        <w:jc w:val="both"/>
      </w:pPr>
      <w:proofErr w:type="spellStart"/>
      <w:proofErr w:type="gramStart"/>
      <w:r w:rsidRPr="00EE291E">
        <w:t>numSpatialMergeCand</w:t>
      </w:r>
      <w:proofErr w:type="spellEnd"/>
      <w:proofErr w:type="gramEnd"/>
      <w:r w:rsidRPr="00EE291E">
        <w:t xml:space="preserve"> = </w:t>
      </w:r>
      <w:r w:rsidRPr="00EE291E">
        <w:rPr>
          <w:lang w:eastAsia="ko-KR"/>
        </w:rPr>
        <w:t>availableFlagA</w:t>
      </w:r>
      <w:r w:rsidRPr="00EE291E">
        <w:rPr>
          <w:vertAlign w:val="subscript"/>
          <w:lang w:eastAsia="ko-KR"/>
        </w:rPr>
        <w:t>0</w:t>
      </w:r>
      <w:r w:rsidRPr="00EE291E">
        <w:rPr>
          <w:lang w:eastAsia="ko-KR"/>
        </w:rPr>
        <w:t> + availableFlagA</w:t>
      </w:r>
      <w:r w:rsidRPr="00EE291E">
        <w:rPr>
          <w:vertAlign w:val="subscript"/>
          <w:lang w:eastAsia="ko-KR"/>
        </w:rPr>
        <w:t>1</w:t>
      </w:r>
      <w:r w:rsidRPr="00EE291E">
        <w:rPr>
          <w:lang w:eastAsia="ko-KR"/>
        </w:rPr>
        <w:t> +</w:t>
      </w:r>
      <w:r w:rsidRPr="0056368A">
        <w:rPr>
          <w:noProof/>
          <w:lang w:val="en-CA"/>
        </w:rPr>
        <w:tab/>
      </w:r>
      <w:r w:rsidRPr="0056368A">
        <w:rPr>
          <w:lang w:val="en-CA"/>
        </w:rPr>
        <w:t>(D</w:t>
      </w:r>
      <w:r w:rsidRPr="0056368A">
        <w:rPr>
          <w:lang w:val="en-CA"/>
        </w:rPr>
        <w:noBreakHyphen/>
      </w:r>
      <w:r w:rsidRPr="00EE291E">
        <w:rPr>
          <w:highlight w:val="yellow"/>
          <w:lang w:val="en-CA"/>
        </w:rPr>
        <w:t>X</w:t>
      </w:r>
      <w:r w:rsidRPr="0056368A">
        <w:rPr>
          <w:lang w:val="en-CA"/>
        </w:rPr>
        <w:t>)</w:t>
      </w:r>
      <w:r w:rsidRPr="00EE291E">
        <w:rPr>
          <w:lang w:eastAsia="ko-KR"/>
        </w:rPr>
        <w:br/>
      </w:r>
      <w:r w:rsidRPr="00EE291E">
        <w:rPr>
          <w:lang w:eastAsia="ko-KR"/>
        </w:rPr>
        <w:tab/>
      </w:r>
      <w:r w:rsidRPr="00EE291E">
        <w:rPr>
          <w:lang w:eastAsia="ko-KR"/>
        </w:rPr>
        <w:tab/>
        <w:t>availableFlagB</w:t>
      </w:r>
      <w:r w:rsidRPr="00EE291E">
        <w:rPr>
          <w:vertAlign w:val="subscript"/>
          <w:lang w:eastAsia="ko-KR"/>
        </w:rPr>
        <w:t>0</w:t>
      </w:r>
      <w:r w:rsidRPr="00EE291E">
        <w:rPr>
          <w:lang w:eastAsia="ko-KR"/>
        </w:rPr>
        <w:t> + availableFlagB</w:t>
      </w:r>
      <w:r w:rsidRPr="00EE291E">
        <w:rPr>
          <w:vertAlign w:val="subscript"/>
          <w:lang w:eastAsia="ko-KR"/>
        </w:rPr>
        <w:t>1</w:t>
      </w:r>
      <w:r w:rsidRPr="00EE291E">
        <w:rPr>
          <w:lang w:eastAsia="ko-KR"/>
        </w:rPr>
        <w:t> + availableFlagB</w:t>
      </w:r>
      <w:r w:rsidRPr="00EE291E">
        <w:rPr>
          <w:vertAlign w:val="subscript"/>
          <w:lang w:eastAsia="ko-KR"/>
        </w:rPr>
        <w:t>2</w:t>
      </w:r>
    </w:p>
    <w:p w14:paraId="2A2CE139" w14:textId="0139A15B" w:rsidR="00EE291E" w:rsidRPr="00EE291E" w:rsidRDefault="00EE291E" w:rsidP="004B459D">
      <w:pPr>
        <w:pStyle w:val="Equation"/>
        <w:tabs>
          <w:tab w:val="clear" w:pos="794"/>
          <w:tab w:val="left" w:pos="1080"/>
        </w:tabs>
        <w:ind w:left="810"/>
        <w:jc w:val="both"/>
      </w:pPr>
      <w:proofErr w:type="gramStart"/>
      <w:r w:rsidRPr="00EE291E">
        <w:t>where</w:t>
      </w:r>
      <w:proofErr w:type="gramEnd"/>
      <w:r w:rsidRPr="00EE291E">
        <w:t xml:space="preserve"> </w:t>
      </w:r>
      <w:r w:rsidRPr="00EE291E">
        <w:rPr>
          <w:lang w:eastAsia="ko-KR"/>
        </w:rPr>
        <w:t>availableFlagA</w:t>
      </w:r>
      <w:r w:rsidRPr="00EE291E">
        <w:rPr>
          <w:vertAlign w:val="subscript"/>
          <w:lang w:eastAsia="ko-KR"/>
        </w:rPr>
        <w:t>0</w:t>
      </w:r>
      <w:r w:rsidRPr="00EE291E">
        <w:rPr>
          <w:lang w:eastAsia="ko-KR"/>
        </w:rPr>
        <w:t>, availableFlagA</w:t>
      </w:r>
      <w:r w:rsidRPr="00EE291E">
        <w:rPr>
          <w:vertAlign w:val="subscript"/>
          <w:lang w:eastAsia="ko-KR"/>
        </w:rPr>
        <w:t>1</w:t>
      </w:r>
      <w:r w:rsidRPr="00EE291E">
        <w:rPr>
          <w:lang w:eastAsia="ko-KR"/>
        </w:rPr>
        <w:t>, availableFlagB</w:t>
      </w:r>
      <w:r w:rsidRPr="00EE291E">
        <w:rPr>
          <w:vertAlign w:val="subscript"/>
          <w:lang w:eastAsia="ko-KR"/>
        </w:rPr>
        <w:t>0</w:t>
      </w:r>
      <w:r w:rsidRPr="00EE291E">
        <w:rPr>
          <w:lang w:eastAsia="ko-KR"/>
        </w:rPr>
        <w:t>, availableFlagB</w:t>
      </w:r>
      <w:r w:rsidRPr="00EE291E">
        <w:rPr>
          <w:vertAlign w:val="subscript"/>
          <w:lang w:eastAsia="ko-KR"/>
        </w:rPr>
        <w:t>1</w:t>
      </w:r>
      <w:r w:rsidRPr="00EE291E">
        <w:rPr>
          <w:lang w:eastAsia="ko-KR"/>
        </w:rPr>
        <w:t>, and availableFlagB</w:t>
      </w:r>
      <w:r w:rsidRPr="00EE291E">
        <w:rPr>
          <w:vertAlign w:val="subscript"/>
          <w:lang w:eastAsia="ko-KR"/>
        </w:rPr>
        <w:t xml:space="preserve">2 </w:t>
      </w:r>
      <w:r w:rsidRPr="00EE291E">
        <w:t>are the output of the derivation process for spatial merging candidates</w:t>
      </w:r>
      <w:r w:rsidRPr="00EE291E">
        <w:rPr>
          <w:lang w:eastAsia="ko-KR"/>
        </w:rPr>
        <w:t xml:space="preserve"> specified in clause </w:t>
      </w:r>
      <w:r w:rsidRPr="00EE291E">
        <w:t>8.5.3.2.3,</w:t>
      </w:r>
      <w:r w:rsidRPr="00EE291E">
        <w:rPr>
          <w:lang w:eastAsia="ko-KR"/>
        </w:rPr>
        <w:t xml:space="preserve"> </w:t>
      </w:r>
      <w:r w:rsidRPr="00EE291E">
        <w:t>the following applies:</w:t>
      </w:r>
    </w:p>
    <w:p w14:paraId="16C90573" w14:textId="09966802" w:rsidR="00EE291E" w:rsidRPr="00EE291E" w:rsidRDefault="004B459D" w:rsidP="004B459D">
      <w:pPr>
        <w:pStyle w:val="enumlev1"/>
        <w:tabs>
          <w:tab w:val="clear" w:pos="794"/>
          <w:tab w:val="left" w:pos="851"/>
        </w:tabs>
        <w:ind w:left="1207"/>
      </w:pPr>
      <w:r w:rsidRPr="0056368A">
        <w:rPr>
          <w:lang w:val="en-CA"/>
        </w:rPr>
        <w:t>–</w:t>
      </w:r>
      <w:r w:rsidRPr="0056368A">
        <w:rPr>
          <w:lang w:val="en-CA"/>
        </w:rPr>
        <w:tab/>
      </w:r>
      <w:r w:rsidR="00EE291E" w:rsidRPr="00EE291E">
        <w:t xml:space="preserve">If </w:t>
      </w:r>
      <w:proofErr w:type="spellStart"/>
      <w:r w:rsidR="00EE291E" w:rsidRPr="00EE291E">
        <w:t>numSpatialMergeCand</w:t>
      </w:r>
      <w:proofErr w:type="spellEnd"/>
      <w:r w:rsidR="00EE291E" w:rsidRPr="00EE291E">
        <w:t xml:space="preserve"> is equal to 0, </w:t>
      </w:r>
      <w:proofErr w:type="spellStart"/>
      <w:r w:rsidR="00EE291E" w:rsidRPr="00EE291E">
        <w:t>merge_</w:t>
      </w:r>
      <w:proofErr w:type="gramStart"/>
      <w:r w:rsidR="00EE291E" w:rsidRPr="00EE291E">
        <w:t>flag</w:t>
      </w:r>
      <w:proofErr w:type="spellEnd"/>
      <w:r w:rsidR="00EE291E" w:rsidRPr="00EE291E">
        <w:rPr>
          <w:lang w:eastAsia="ko-KR"/>
        </w:rPr>
        <w:t>[</w:t>
      </w:r>
      <w:proofErr w:type="gramEnd"/>
      <w:r w:rsidR="00EE291E" w:rsidRPr="00EE291E">
        <w:t> </w:t>
      </w:r>
      <w:proofErr w:type="spellStart"/>
      <w:r w:rsidR="00EE291E" w:rsidRPr="00EE291E">
        <w:t>xPb</w:t>
      </w:r>
      <w:proofErr w:type="spellEnd"/>
      <w:r w:rsidR="00EE291E" w:rsidRPr="00EE291E">
        <w:rPr>
          <w:lang w:eastAsia="ko-KR"/>
        </w:rPr>
        <w:t> ][ </w:t>
      </w:r>
      <w:proofErr w:type="spellStart"/>
      <w:r w:rsidR="00EE291E" w:rsidRPr="00EE291E">
        <w:rPr>
          <w:lang w:eastAsia="ko-KR"/>
        </w:rPr>
        <w:t>y</w:t>
      </w:r>
      <w:r w:rsidR="00EE291E" w:rsidRPr="00EE291E">
        <w:t>Pb</w:t>
      </w:r>
      <w:proofErr w:type="spellEnd"/>
      <w:r w:rsidR="00EE291E" w:rsidRPr="00EE291E">
        <w:rPr>
          <w:lang w:eastAsia="ko-KR"/>
        </w:rPr>
        <w:t> ]</w:t>
      </w:r>
      <w:r w:rsidR="00EE291E" w:rsidRPr="00EE291E">
        <w:t xml:space="preserve"> shall be equal to 0.</w:t>
      </w:r>
    </w:p>
    <w:p w14:paraId="38E2DA07" w14:textId="65883036" w:rsidR="00EE291E" w:rsidRPr="00EE291E" w:rsidRDefault="004B459D" w:rsidP="004B459D">
      <w:pPr>
        <w:pStyle w:val="enumlev1"/>
        <w:tabs>
          <w:tab w:val="clear" w:pos="794"/>
          <w:tab w:val="left" w:pos="851"/>
        </w:tabs>
        <w:ind w:left="1207"/>
      </w:pPr>
      <w:r w:rsidRPr="0056368A">
        <w:rPr>
          <w:lang w:val="en-CA"/>
        </w:rPr>
        <w:t>–</w:t>
      </w:r>
      <w:r w:rsidRPr="0056368A">
        <w:rPr>
          <w:lang w:val="en-CA"/>
        </w:rPr>
        <w:tab/>
      </w:r>
      <w:r w:rsidR="00EE291E" w:rsidRPr="00EE291E">
        <w:t>Otherwise (</w:t>
      </w:r>
      <w:proofErr w:type="spellStart"/>
      <w:r w:rsidR="00EE291E" w:rsidRPr="00EE291E">
        <w:t>numSpatialMergeCand</w:t>
      </w:r>
      <w:proofErr w:type="spellEnd"/>
      <w:r w:rsidR="00EE291E" w:rsidRPr="00EE291E">
        <w:t xml:space="preserve"> is greater than 0</w:t>
      </w:r>
      <w:r w:rsidR="00EE291E" w:rsidRPr="00EE291E">
        <w:rPr>
          <w:lang w:eastAsia="ko-KR"/>
        </w:rPr>
        <w:t>)</w:t>
      </w:r>
      <w:r w:rsidR="00EE291E" w:rsidRPr="00EE291E">
        <w:t xml:space="preserve">, </w:t>
      </w:r>
      <w:proofErr w:type="spellStart"/>
      <w:r w:rsidR="00EE291E" w:rsidRPr="00EE291E">
        <w:t>merge_</w:t>
      </w:r>
      <w:proofErr w:type="gramStart"/>
      <w:r w:rsidR="00EE291E" w:rsidRPr="00EE291E">
        <w:t>idx</w:t>
      </w:r>
      <w:proofErr w:type="spellEnd"/>
      <w:r w:rsidR="00EE291E" w:rsidRPr="00EE291E">
        <w:rPr>
          <w:lang w:eastAsia="ko-KR"/>
        </w:rPr>
        <w:t>[</w:t>
      </w:r>
      <w:proofErr w:type="gramEnd"/>
      <w:r w:rsidR="00EE291E" w:rsidRPr="00EE291E">
        <w:t> </w:t>
      </w:r>
      <w:proofErr w:type="spellStart"/>
      <w:r w:rsidR="00EE291E" w:rsidRPr="00EE291E">
        <w:t>xPb</w:t>
      </w:r>
      <w:proofErr w:type="spellEnd"/>
      <w:r w:rsidR="00EE291E" w:rsidRPr="00EE291E">
        <w:rPr>
          <w:lang w:eastAsia="ko-KR"/>
        </w:rPr>
        <w:t> ][ </w:t>
      </w:r>
      <w:proofErr w:type="spellStart"/>
      <w:r w:rsidR="00EE291E" w:rsidRPr="00EE291E">
        <w:rPr>
          <w:lang w:eastAsia="ko-KR"/>
        </w:rPr>
        <w:t>y</w:t>
      </w:r>
      <w:r w:rsidR="00EE291E" w:rsidRPr="00EE291E">
        <w:t>Pb</w:t>
      </w:r>
      <w:proofErr w:type="spellEnd"/>
      <w:r w:rsidR="00EE291E" w:rsidRPr="00EE291E">
        <w:rPr>
          <w:lang w:eastAsia="ko-KR"/>
        </w:rPr>
        <w:t> ]</w:t>
      </w:r>
      <w:r w:rsidR="00EE291E" w:rsidRPr="00EE291E">
        <w:t xml:space="preserve"> shall be in the range of 0 to </w:t>
      </w:r>
      <w:proofErr w:type="spellStart"/>
      <w:r w:rsidR="00EE291E" w:rsidRPr="00EE291E">
        <w:t>numSpatialMergeCand</w:t>
      </w:r>
      <w:proofErr w:type="spellEnd"/>
      <w:r w:rsidR="00EE291E" w:rsidRPr="00EE291E">
        <w:t> − 1, inclusive.</w:t>
      </w:r>
    </w:p>
    <w:p w14:paraId="71D322CB" w14:textId="44DAEFF8" w:rsidR="00EE291E" w:rsidRPr="00EE291E" w:rsidRDefault="004B459D" w:rsidP="004B459D">
      <w:pPr>
        <w:pStyle w:val="enumlev1"/>
        <w:tabs>
          <w:tab w:val="clear" w:pos="794"/>
          <w:tab w:val="left" w:pos="851"/>
        </w:tabs>
        <w:ind w:left="794"/>
      </w:pPr>
      <w:r w:rsidRPr="0056368A">
        <w:rPr>
          <w:lang w:val="en-CA"/>
        </w:rPr>
        <w:t>–</w:t>
      </w:r>
      <w:r w:rsidRPr="0056368A">
        <w:rPr>
          <w:lang w:val="en-CA"/>
        </w:rPr>
        <w:tab/>
      </w:r>
      <w:r w:rsidR="00EE291E" w:rsidRPr="00EE291E">
        <w:t xml:space="preserve">With the number of spatial motion vector predictor </w:t>
      </w:r>
      <w:proofErr w:type="gramStart"/>
      <w:r w:rsidR="00EE291E" w:rsidRPr="00EE291E">
        <w:t>candidates</w:t>
      </w:r>
      <w:proofErr w:type="gramEnd"/>
      <w:r w:rsidR="00EE291E" w:rsidRPr="00EE291E">
        <w:t xml:space="preserve"> </w:t>
      </w:r>
      <w:proofErr w:type="spellStart"/>
      <w:r w:rsidR="00EE291E" w:rsidRPr="00EE291E">
        <w:t>numSpatialMvpCand</w:t>
      </w:r>
      <w:proofErr w:type="spellEnd"/>
      <w:r w:rsidR="00EE291E" w:rsidRPr="00EE291E">
        <w:t xml:space="preserve"> derived as follows:</w:t>
      </w:r>
    </w:p>
    <w:p w14:paraId="4BEAC74C" w14:textId="3299F92B" w:rsidR="00EE291E" w:rsidRPr="00EE291E" w:rsidRDefault="00EE291E" w:rsidP="00EE291E">
      <w:pPr>
        <w:pStyle w:val="Equation"/>
        <w:ind w:left="1331"/>
        <w:jc w:val="both"/>
      </w:pPr>
      <w:r w:rsidRPr="00EE291E">
        <w:t>if ( </w:t>
      </w:r>
      <w:proofErr w:type="spellStart"/>
      <w:r w:rsidRPr="00EE291E">
        <w:t>availableFlagLXA</w:t>
      </w:r>
      <w:proofErr w:type="spellEnd"/>
      <w:r w:rsidRPr="00EE291E">
        <w:rPr>
          <w:lang w:eastAsia="ko-KR"/>
        </w:rPr>
        <w:t> )</w:t>
      </w:r>
      <w:r w:rsidRPr="00EE291E">
        <w:rPr>
          <w:lang w:eastAsia="ko-KR"/>
        </w:rPr>
        <w:br/>
      </w:r>
      <w:r w:rsidRPr="00EE291E">
        <w:tab/>
      </w:r>
      <w:proofErr w:type="spellStart"/>
      <w:r w:rsidRPr="00EE291E">
        <w:t>numSpatialMvpCand</w:t>
      </w:r>
      <w:proofErr w:type="spellEnd"/>
      <w:r w:rsidRPr="00EE291E">
        <w:t xml:space="preserve"> = </w:t>
      </w:r>
      <w:proofErr w:type="spellStart"/>
      <w:r w:rsidRPr="00EE291E">
        <w:rPr>
          <w:lang w:eastAsia="ko-KR"/>
        </w:rPr>
        <w:t>availableFlagLXA</w:t>
      </w:r>
      <w:proofErr w:type="spellEnd"/>
      <w:r w:rsidRPr="00EE291E">
        <w:rPr>
          <w:lang w:eastAsia="ko-KR"/>
        </w:rPr>
        <w:t> +</w:t>
      </w:r>
      <w:r w:rsidRPr="00EE291E">
        <w:t> </w:t>
      </w:r>
      <w:r w:rsidRPr="0056368A">
        <w:rPr>
          <w:noProof/>
          <w:lang w:val="en-CA"/>
        </w:rPr>
        <w:tab/>
      </w:r>
      <w:r w:rsidRPr="0056368A">
        <w:rPr>
          <w:lang w:val="en-CA"/>
        </w:rPr>
        <w:t>(D</w:t>
      </w:r>
      <w:r w:rsidRPr="0056368A">
        <w:rPr>
          <w:lang w:val="en-CA"/>
        </w:rPr>
        <w:noBreakHyphen/>
      </w:r>
      <w:r w:rsidRPr="00EE291E">
        <w:rPr>
          <w:highlight w:val="yellow"/>
          <w:lang w:val="en-CA"/>
        </w:rPr>
        <w:t>X</w:t>
      </w:r>
      <w:r w:rsidRPr="0056368A">
        <w:rPr>
          <w:lang w:val="en-CA"/>
        </w:rPr>
        <w:t>)</w:t>
      </w:r>
      <w:r w:rsidRPr="00EE291E">
        <w:br/>
      </w:r>
      <w:r w:rsidRPr="00EE291E">
        <w:tab/>
      </w:r>
      <w:r w:rsidRPr="00EE291E">
        <w:tab/>
        <w:t>( </w:t>
      </w:r>
      <w:r w:rsidRPr="00EE291E">
        <w:rPr>
          <w:lang w:eastAsia="ko-KR"/>
        </w:rPr>
        <w:t>( mvLXA</w:t>
      </w:r>
      <w:r w:rsidRPr="00EE291E">
        <w:t>  </w:t>
      </w:r>
      <w:r w:rsidRPr="00EE291E">
        <w:rPr>
          <w:lang w:eastAsia="ko-KR"/>
        </w:rPr>
        <w:t>!= </w:t>
      </w:r>
      <w:r w:rsidRPr="00EE291E">
        <w:t> </w:t>
      </w:r>
      <w:r w:rsidRPr="00EE291E">
        <w:rPr>
          <w:lang w:eastAsia="ko-KR"/>
        </w:rPr>
        <w:t>mvLXB</w:t>
      </w:r>
      <w:r w:rsidRPr="00EE291E">
        <w:t> ) ? </w:t>
      </w:r>
      <w:proofErr w:type="spellStart"/>
      <w:r w:rsidRPr="00EE291E">
        <w:rPr>
          <w:lang w:eastAsia="ko-KR"/>
        </w:rPr>
        <w:t>availableFlagLXB</w:t>
      </w:r>
      <w:proofErr w:type="spellEnd"/>
      <w:r w:rsidRPr="00EE291E">
        <w:rPr>
          <w:lang w:eastAsia="ko-KR"/>
        </w:rPr>
        <w:t> : 0 )</w:t>
      </w:r>
      <w:r w:rsidRPr="00EE291E">
        <w:rPr>
          <w:lang w:eastAsia="ko-KR"/>
        </w:rPr>
        <w:br/>
        <w:t>else</w:t>
      </w:r>
      <w:r w:rsidRPr="00EE291E">
        <w:rPr>
          <w:lang w:eastAsia="ko-KR"/>
        </w:rPr>
        <w:br/>
      </w:r>
      <w:r w:rsidRPr="00EE291E">
        <w:rPr>
          <w:lang w:eastAsia="ko-KR"/>
        </w:rPr>
        <w:tab/>
      </w:r>
      <w:proofErr w:type="spellStart"/>
      <w:r w:rsidRPr="00EE291E">
        <w:t>numSpatialMvpCand</w:t>
      </w:r>
      <w:proofErr w:type="spellEnd"/>
      <w:r w:rsidRPr="00EE291E">
        <w:t xml:space="preserve"> = </w:t>
      </w:r>
      <w:proofErr w:type="spellStart"/>
      <w:r w:rsidRPr="00EE291E">
        <w:rPr>
          <w:lang w:eastAsia="ko-KR"/>
        </w:rPr>
        <w:t>availableFlagLXB</w:t>
      </w:r>
      <w:proofErr w:type="spellEnd"/>
    </w:p>
    <w:p w14:paraId="08EC8AB3" w14:textId="251CB41E" w:rsidR="00EE291E" w:rsidRPr="00EE291E" w:rsidRDefault="00EE291E" w:rsidP="004B459D">
      <w:pPr>
        <w:pStyle w:val="Equation"/>
        <w:tabs>
          <w:tab w:val="clear" w:pos="794"/>
          <w:tab w:val="left" w:pos="1080"/>
        </w:tabs>
        <w:ind w:left="810"/>
        <w:jc w:val="both"/>
      </w:pPr>
      <w:proofErr w:type="gramStart"/>
      <w:r w:rsidRPr="00EE291E">
        <w:t>where</w:t>
      </w:r>
      <w:proofErr w:type="gramEnd"/>
      <w:r w:rsidRPr="00EE291E">
        <w:t xml:space="preserve"> </w:t>
      </w:r>
      <w:proofErr w:type="spellStart"/>
      <w:r w:rsidRPr="00EE291E">
        <w:rPr>
          <w:lang w:eastAsia="ko-KR"/>
        </w:rPr>
        <w:t>availableFlagLXA</w:t>
      </w:r>
      <w:proofErr w:type="spellEnd"/>
      <w:r w:rsidRPr="00EE291E">
        <w:rPr>
          <w:lang w:eastAsia="ko-KR"/>
        </w:rPr>
        <w:t xml:space="preserve">, </w:t>
      </w:r>
      <w:proofErr w:type="spellStart"/>
      <w:r w:rsidRPr="00EE291E">
        <w:rPr>
          <w:lang w:eastAsia="ko-KR"/>
        </w:rPr>
        <w:t>availableFlagLXB</w:t>
      </w:r>
      <w:proofErr w:type="spellEnd"/>
      <w:r w:rsidRPr="00EE291E">
        <w:rPr>
          <w:lang w:eastAsia="ko-KR"/>
        </w:rPr>
        <w:t xml:space="preserve">, </w:t>
      </w:r>
      <w:proofErr w:type="spellStart"/>
      <w:r w:rsidRPr="00EE291E">
        <w:rPr>
          <w:lang w:eastAsia="ko-KR"/>
        </w:rPr>
        <w:t>mvLXA</w:t>
      </w:r>
      <w:proofErr w:type="spellEnd"/>
      <w:r w:rsidRPr="00EE291E">
        <w:rPr>
          <w:lang w:eastAsia="ko-KR"/>
        </w:rPr>
        <w:t xml:space="preserve">, and </w:t>
      </w:r>
      <w:proofErr w:type="spellStart"/>
      <w:r w:rsidRPr="00EE291E">
        <w:rPr>
          <w:lang w:eastAsia="ko-KR"/>
        </w:rPr>
        <w:t>mvLXB</w:t>
      </w:r>
      <w:proofErr w:type="spellEnd"/>
      <w:r w:rsidRPr="00EE291E">
        <w:t xml:space="preserve"> are the output of the </w:t>
      </w:r>
      <w:r w:rsidRPr="00EE291E">
        <w:rPr>
          <w:lang w:eastAsia="ko-KR"/>
        </w:rPr>
        <w:t>derivation process for motion vector predictor candidates from neighbouring prediction unit partitions specified in clause 8.5.3.2.7, the following applies</w:t>
      </w:r>
      <w:r w:rsidRPr="00EE291E">
        <w:t>:</w:t>
      </w:r>
    </w:p>
    <w:p w14:paraId="7591B191" w14:textId="69DB326D" w:rsidR="00EE291E" w:rsidRPr="00EE291E" w:rsidRDefault="004B459D" w:rsidP="004B459D">
      <w:pPr>
        <w:pStyle w:val="enumlev1"/>
        <w:tabs>
          <w:tab w:val="clear" w:pos="794"/>
          <w:tab w:val="left" w:pos="851"/>
        </w:tabs>
        <w:ind w:left="1207"/>
      </w:pPr>
      <w:r w:rsidRPr="0056368A">
        <w:rPr>
          <w:lang w:val="en-CA"/>
        </w:rPr>
        <w:t>–</w:t>
      </w:r>
      <w:r w:rsidRPr="0056368A">
        <w:rPr>
          <w:lang w:val="en-CA"/>
        </w:rPr>
        <w:tab/>
      </w:r>
      <w:r w:rsidR="00EE291E" w:rsidRPr="00EE291E">
        <w:t xml:space="preserve">If </w:t>
      </w:r>
      <w:proofErr w:type="spellStart"/>
      <w:r w:rsidR="00EE291E" w:rsidRPr="00EE291E">
        <w:t>numSpatialMvpCand</w:t>
      </w:r>
      <w:proofErr w:type="spellEnd"/>
      <w:r w:rsidR="00EE291E" w:rsidRPr="00EE291E">
        <w:t xml:space="preserve"> is equal to 0, mvp_l0_flag</w:t>
      </w:r>
      <w:r w:rsidR="00EE291E" w:rsidRPr="00EE291E">
        <w:rPr>
          <w:lang w:eastAsia="ko-KR"/>
        </w:rPr>
        <w:t>[</w:t>
      </w:r>
      <w:r w:rsidR="00EE291E" w:rsidRPr="00EE291E">
        <w:t> </w:t>
      </w:r>
      <w:proofErr w:type="spellStart"/>
      <w:r w:rsidR="00EE291E" w:rsidRPr="00EE291E">
        <w:t>xPb</w:t>
      </w:r>
      <w:proofErr w:type="spellEnd"/>
      <w:r w:rsidR="00EE291E" w:rsidRPr="00EE291E">
        <w:rPr>
          <w:lang w:eastAsia="ko-KR"/>
        </w:rPr>
        <w:t> ][ </w:t>
      </w:r>
      <w:proofErr w:type="spellStart"/>
      <w:r w:rsidR="00EE291E" w:rsidRPr="00EE291E">
        <w:rPr>
          <w:lang w:eastAsia="ko-KR"/>
        </w:rPr>
        <w:t>y</w:t>
      </w:r>
      <w:r w:rsidR="00EE291E" w:rsidRPr="00EE291E">
        <w:t>Pb</w:t>
      </w:r>
      <w:proofErr w:type="spellEnd"/>
      <w:r w:rsidR="00EE291E" w:rsidRPr="00EE291E">
        <w:rPr>
          <w:lang w:eastAsia="ko-KR"/>
        </w:rPr>
        <w:t> ]</w:t>
      </w:r>
      <w:r w:rsidR="00EE291E" w:rsidRPr="00EE291E">
        <w:t xml:space="preserve"> and mvp_l1_flag</w:t>
      </w:r>
      <w:r w:rsidR="00EE291E" w:rsidRPr="00EE291E">
        <w:rPr>
          <w:lang w:eastAsia="ko-KR"/>
        </w:rPr>
        <w:t>[</w:t>
      </w:r>
      <w:r w:rsidR="00EE291E" w:rsidRPr="00EE291E">
        <w:t> </w:t>
      </w:r>
      <w:proofErr w:type="spellStart"/>
      <w:r w:rsidR="00EE291E" w:rsidRPr="00EE291E">
        <w:t>xPb</w:t>
      </w:r>
      <w:proofErr w:type="spellEnd"/>
      <w:r w:rsidR="00EE291E" w:rsidRPr="00EE291E">
        <w:rPr>
          <w:lang w:eastAsia="ko-KR"/>
        </w:rPr>
        <w:t> ][ </w:t>
      </w:r>
      <w:proofErr w:type="spellStart"/>
      <w:r w:rsidR="00EE291E" w:rsidRPr="00EE291E">
        <w:rPr>
          <w:lang w:eastAsia="ko-KR"/>
        </w:rPr>
        <w:t>y</w:t>
      </w:r>
      <w:r w:rsidR="00EE291E" w:rsidRPr="00EE291E">
        <w:t>Pb</w:t>
      </w:r>
      <w:proofErr w:type="spellEnd"/>
      <w:r w:rsidR="00EE291E" w:rsidRPr="00EE291E">
        <w:rPr>
          <w:lang w:eastAsia="ko-KR"/>
        </w:rPr>
        <w:t xml:space="preserve"> ] </w:t>
      </w:r>
      <w:r w:rsidR="00EE291E" w:rsidRPr="00EE291E">
        <w:t xml:space="preserve">shall </w:t>
      </w:r>
      <w:r>
        <w:t xml:space="preserve">both </w:t>
      </w:r>
      <w:r w:rsidR="00EE291E" w:rsidRPr="00EE291E">
        <w:t>be</w:t>
      </w:r>
      <w:r w:rsidR="00EE291E" w:rsidRPr="00EE291E">
        <w:rPr>
          <w:lang w:eastAsia="ko-KR"/>
        </w:rPr>
        <w:t xml:space="preserve"> equal to 1</w:t>
      </w:r>
      <w:r w:rsidR="00EE291E" w:rsidRPr="00EE291E">
        <w:t>.</w:t>
      </w:r>
    </w:p>
    <w:p w14:paraId="7155FEE2" w14:textId="208DBB3C" w:rsidR="00EE291E" w:rsidRPr="00EE291E" w:rsidRDefault="004B459D" w:rsidP="004B459D">
      <w:pPr>
        <w:pStyle w:val="enumlev1"/>
        <w:tabs>
          <w:tab w:val="clear" w:pos="794"/>
          <w:tab w:val="left" w:pos="851"/>
        </w:tabs>
        <w:ind w:left="1207"/>
      </w:pPr>
      <w:r w:rsidRPr="0056368A">
        <w:rPr>
          <w:lang w:val="en-CA"/>
        </w:rPr>
        <w:t>–</w:t>
      </w:r>
      <w:r w:rsidRPr="0056368A">
        <w:rPr>
          <w:lang w:val="en-CA"/>
        </w:rPr>
        <w:tab/>
      </w:r>
      <w:r w:rsidR="00EE291E" w:rsidRPr="00EE291E">
        <w:t>Otherwise (</w:t>
      </w:r>
      <w:proofErr w:type="spellStart"/>
      <w:r w:rsidR="00EE291E" w:rsidRPr="00EE291E">
        <w:t>numSpatialMvpCand</w:t>
      </w:r>
      <w:proofErr w:type="spellEnd"/>
      <w:r w:rsidR="00EE291E" w:rsidRPr="00EE291E">
        <w:t xml:space="preserve"> is greater than 0</w:t>
      </w:r>
      <w:r w:rsidR="00EE291E" w:rsidRPr="00EE291E">
        <w:rPr>
          <w:lang w:eastAsia="ko-KR"/>
        </w:rPr>
        <w:t>)</w:t>
      </w:r>
      <w:r w:rsidR="00EE291E" w:rsidRPr="00EE291E">
        <w:t>, mvp_l0_flag</w:t>
      </w:r>
      <w:r w:rsidR="00EE291E" w:rsidRPr="00EE291E">
        <w:rPr>
          <w:lang w:eastAsia="ko-KR"/>
        </w:rPr>
        <w:t>[</w:t>
      </w:r>
      <w:r w:rsidR="00EE291E" w:rsidRPr="00EE291E">
        <w:t> </w:t>
      </w:r>
      <w:proofErr w:type="spellStart"/>
      <w:r w:rsidR="00EE291E" w:rsidRPr="00EE291E">
        <w:t>xPb</w:t>
      </w:r>
      <w:proofErr w:type="spellEnd"/>
      <w:r w:rsidR="00EE291E" w:rsidRPr="00EE291E">
        <w:rPr>
          <w:lang w:eastAsia="ko-KR"/>
        </w:rPr>
        <w:t> ][ </w:t>
      </w:r>
      <w:proofErr w:type="spellStart"/>
      <w:r w:rsidR="00EE291E" w:rsidRPr="00EE291E">
        <w:rPr>
          <w:lang w:eastAsia="ko-KR"/>
        </w:rPr>
        <w:t>y</w:t>
      </w:r>
      <w:r w:rsidR="00EE291E" w:rsidRPr="00EE291E">
        <w:t>Pb</w:t>
      </w:r>
      <w:proofErr w:type="spellEnd"/>
      <w:r w:rsidR="00EE291E" w:rsidRPr="00EE291E">
        <w:rPr>
          <w:lang w:eastAsia="ko-KR"/>
        </w:rPr>
        <w:t> ]</w:t>
      </w:r>
      <w:r w:rsidR="00EE291E" w:rsidRPr="00EE291E">
        <w:t xml:space="preserve"> and mvp_l1_flag</w:t>
      </w:r>
      <w:r w:rsidR="00EE291E" w:rsidRPr="00EE291E">
        <w:rPr>
          <w:lang w:eastAsia="ko-KR"/>
        </w:rPr>
        <w:t>[</w:t>
      </w:r>
      <w:r w:rsidR="00EE291E" w:rsidRPr="00EE291E">
        <w:t> </w:t>
      </w:r>
      <w:proofErr w:type="spellStart"/>
      <w:r w:rsidR="00EE291E" w:rsidRPr="00EE291E">
        <w:t>xPb</w:t>
      </w:r>
      <w:proofErr w:type="spellEnd"/>
      <w:r w:rsidR="00EE291E" w:rsidRPr="00EE291E">
        <w:rPr>
          <w:lang w:eastAsia="ko-KR"/>
        </w:rPr>
        <w:t> ][ </w:t>
      </w:r>
      <w:proofErr w:type="spellStart"/>
      <w:r w:rsidR="00EE291E" w:rsidRPr="00EE291E">
        <w:rPr>
          <w:lang w:eastAsia="ko-KR"/>
        </w:rPr>
        <w:t>y</w:t>
      </w:r>
      <w:r w:rsidR="00EE291E" w:rsidRPr="00EE291E">
        <w:t>Pb</w:t>
      </w:r>
      <w:proofErr w:type="spellEnd"/>
      <w:r w:rsidR="00EE291E" w:rsidRPr="00EE291E">
        <w:rPr>
          <w:lang w:eastAsia="ko-KR"/>
        </w:rPr>
        <w:t xml:space="preserve"> ] </w:t>
      </w:r>
      <w:r w:rsidR="00EE291E" w:rsidRPr="00EE291E">
        <w:t xml:space="preserve">shall </w:t>
      </w:r>
      <w:r>
        <w:t xml:space="preserve">both </w:t>
      </w:r>
      <w:r w:rsidR="00EE291E" w:rsidRPr="00EE291E">
        <w:t>be</w:t>
      </w:r>
      <w:r w:rsidR="00EE291E" w:rsidRPr="00EE291E">
        <w:rPr>
          <w:lang w:eastAsia="ko-KR"/>
        </w:rPr>
        <w:t xml:space="preserve"> in the range of 0 to </w:t>
      </w:r>
      <w:proofErr w:type="spellStart"/>
      <w:r w:rsidR="00EE291E" w:rsidRPr="00EE291E">
        <w:t>numSpatialMvpCand</w:t>
      </w:r>
      <w:proofErr w:type="spellEnd"/>
      <w:r w:rsidR="00EE291E" w:rsidRPr="00EE291E">
        <w:t> − 1, inclusive.</w:t>
      </w:r>
    </w:p>
    <w:p w14:paraId="0B202402" w14:textId="3A9DC545" w:rsidR="00EE291E" w:rsidRDefault="00EE291E" w:rsidP="004B459D">
      <w:pPr>
        <w:jc w:val="both"/>
        <w:rPr>
          <w:sz w:val="18"/>
          <w:szCs w:val="18"/>
        </w:rPr>
      </w:pPr>
      <w:r w:rsidRPr="00EE291E">
        <w:rPr>
          <w:sz w:val="18"/>
          <w:szCs w:val="18"/>
        </w:rPr>
        <w:t xml:space="preserve">NOTE – The first constraint restricts that motion vectors point either to full-sample locations inside the picture or to fractional-sample locations that require only full-sample locations inside the picture for interpolation. The second constraint restricts that, when the </w:t>
      </w:r>
      <w:proofErr w:type="spellStart"/>
      <w:r w:rsidRPr="00EE291E">
        <w:rPr>
          <w:sz w:val="18"/>
          <w:szCs w:val="18"/>
        </w:rPr>
        <w:t>bitstream</w:t>
      </w:r>
      <w:proofErr w:type="spellEnd"/>
      <w:r w:rsidRPr="00EE291E">
        <w:rPr>
          <w:sz w:val="18"/>
          <w:szCs w:val="18"/>
        </w:rPr>
        <w:t xml:space="preserve"> is merged with other </w:t>
      </w:r>
      <w:r w:rsidR="004B459D">
        <w:rPr>
          <w:sz w:val="18"/>
          <w:szCs w:val="18"/>
        </w:rPr>
        <w:t xml:space="preserve">similarly-constrained </w:t>
      </w:r>
      <w:r w:rsidRPr="00EE291E">
        <w:rPr>
          <w:sz w:val="18"/>
          <w:szCs w:val="18"/>
        </w:rPr>
        <w:t xml:space="preserve">bitstreams into one conforming </w:t>
      </w:r>
      <w:proofErr w:type="spellStart"/>
      <w:r w:rsidRPr="00EE291E">
        <w:rPr>
          <w:sz w:val="18"/>
          <w:szCs w:val="18"/>
        </w:rPr>
        <w:t>bitstream</w:t>
      </w:r>
      <w:proofErr w:type="spellEnd"/>
      <w:r w:rsidRPr="00EE291E">
        <w:rPr>
          <w:sz w:val="18"/>
          <w:szCs w:val="18"/>
        </w:rPr>
        <w:t xml:space="preserve"> in a fashion where block-level coding results remain unchanged, e.g., similarly as the </w:t>
      </w:r>
      <w:r w:rsidRPr="00EE291E">
        <w:rPr>
          <w:sz w:val="18"/>
          <w:szCs w:val="18"/>
          <w:lang w:val="en-CA"/>
        </w:rPr>
        <w:t>MCTS sub-</w:t>
      </w:r>
      <w:proofErr w:type="spellStart"/>
      <w:r w:rsidRPr="00EE291E">
        <w:rPr>
          <w:sz w:val="18"/>
          <w:szCs w:val="18"/>
          <w:lang w:val="en-CA"/>
        </w:rPr>
        <w:t>bitstream</w:t>
      </w:r>
      <w:proofErr w:type="spellEnd"/>
      <w:r w:rsidRPr="00EE291E">
        <w:rPr>
          <w:sz w:val="18"/>
          <w:szCs w:val="18"/>
          <w:lang w:val="en-CA"/>
        </w:rPr>
        <w:t xml:space="preserve"> extraction specified as part of the semantics of the MCTSs extraction information sets SEI message</w:t>
      </w:r>
      <w:r w:rsidRPr="00EE291E">
        <w:rPr>
          <w:sz w:val="18"/>
          <w:szCs w:val="18"/>
        </w:rPr>
        <w:t xml:space="preserve">, in decoding of the entire merged </w:t>
      </w:r>
      <w:proofErr w:type="spellStart"/>
      <w:r w:rsidRPr="00EE291E">
        <w:rPr>
          <w:sz w:val="18"/>
          <w:szCs w:val="18"/>
        </w:rPr>
        <w:t>bitstream</w:t>
      </w:r>
      <w:proofErr w:type="spellEnd"/>
      <w:r w:rsidRPr="00EE291E">
        <w:rPr>
          <w:sz w:val="18"/>
          <w:szCs w:val="18"/>
        </w:rPr>
        <w:t xml:space="preserve">, for blocks of the "sub-picture" corresponding to this </w:t>
      </w:r>
      <w:proofErr w:type="spellStart"/>
      <w:r w:rsidRPr="00EE291E">
        <w:rPr>
          <w:sz w:val="18"/>
          <w:szCs w:val="18"/>
        </w:rPr>
        <w:t>bitstream</w:t>
      </w:r>
      <w:proofErr w:type="spellEnd"/>
      <w:r w:rsidRPr="00EE291E">
        <w:rPr>
          <w:sz w:val="18"/>
          <w:szCs w:val="18"/>
        </w:rPr>
        <w:t>, there won't be motion vector candidates for temporal motion vector prediction derived from blocks outside the "sub-picture".</w:t>
      </w:r>
    </w:p>
    <w:p w14:paraId="2F4784A3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65B8379B" w14:textId="5040A02B" w:rsidR="00C35E0B" w:rsidRPr="005B217D" w:rsidRDefault="00871425" w:rsidP="00871425">
      <w:pPr>
        <w:jc w:val="both"/>
        <w:rPr>
          <w:szCs w:val="22"/>
          <w:lang w:val="en-CA"/>
        </w:rPr>
      </w:pPr>
      <w:r w:rsidRPr="007774C1">
        <w:rPr>
          <w:b/>
          <w:szCs w:val="22"/>
          <w:lang w:val="en-CA"/>
        </w:rPr>
        <w:t>Huawei Technologies Co., Ltd.</w:t>
      </w:r>
      <w:r>
        <w:rPr>
          <w:b/>
          <w:szCs w:val="22"/>
          <w:lang w:val="en-CA"/>
        </w:rPr>
        <w:t xml:space="preserve">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C35E0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77DF9" w14:textId="77777777" w:rsidR="00714BC0" w:rsidRDefault="00714BC0">
      <w:r>
        <w:separator/>
      </w:r>
    </w:p>
  </w:endnote>
  <w:endnote w:type="continuationSeparator" w:id="0">
    <w:p w14:paraId="0529BF76" w14:textId="77777777" w:rsidR="00714BC0" w:rsidRDefault="0071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1599" w14:textId="41DAA3B6" w:rsidR="001D5E2F" w:rsidRDefault="001D5E2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1BB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C1BB3">
      <w:rPr>
        <w:rStyle w:val="PageNumber"/>
        <w:noProof/>
      </w:rPr>
      <w:t>2018-04-04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7221A" w14:textId="77777777" w:rsidR="00714BC0" w:rsidRDefault="00714BC0">
      <w:r>
        <w:separator/>
      </w:r>
    </w:p>
  </w:footnote>
  <w:footnote w:type="continuationSeparator" w:id="0">
    <w:p w14:paraId="3FE159C7" w14:textId="77777777" w:rsidR="00714BC0" w:rsidRDefault="00714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B31C8"/>
    <w:multiLevelType w:val="hybridMultilevel"/>
    <w:tmpl w:val="BC94054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75B40566">
      <w:numFmt w:val="bullet"/>
      <w:lvlText w:val="–"/>
      <w:lvlJc w:val="left"/>
      <w:pPr>
        <w:ind w:left="1530" w:hanging="450"/>
      </w:pPr>
      <w:rPr>
        <w:rFonts w:ascii="Times New Roman" w:eastAsia="Malgun Gothic" w:hAnsi="Times New Roman" w:cs="Times New Roman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C01FA"/>
    <w:multiLevelType w:val="hybridMultilevel"/>
    <w:tmpl w:val="E73CA04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D486F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EE1583F"/>
    <w:multiLevelType w:val="hybridMultilevel"/>
    <w:tmpl w:val="6DA4CCCA"/>
    <w:lvl w:ilvl="0" w:tplc="4612A3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71" w:hanging="360"/>
      </w:pPr>
    </w:lvl>
    <w:lvl w:ilvl="2" w:tplc="1009001B">
      <w:start w:val="1"/>
      <w:numFmt w:val="lowerRoman"/>
      <w:lvlText w:val="%3."/>
      <w:lvlJc w:val="right"/>
      <w:pPr>
        <w:ind w:left="1791" w:hanging="180"/>
      </w:pPr>
    </w:lvl>
    <w:lvl w:ilvl="3" w:tplc="1009000F" w:tentative="1">
      <w:start w:val="1"/>
      <w:numFmt w:val="decimal"/>
      <w:lvlText w:val="%4."/>
      <w:lvlJc w:val="left"/>
      <w:pPr>
        <w:ind w:left="2511" w:hanging="360"/>
      </w:pPr>
    </w:lvl>
    <w:lvl w:ilvl="4" w:tplc="10090019" w:tentative="1">
      <w:start w:val="1"/>
      <w:numFmt w:val="lowerLetter"/>
      <w:lvlText w:val="%5."/>
      <w:lvlJc w:val="left"/>
      <w:pPr>
        <w:ind w:left="3231" w:hanging="360"/>
      </w:pPr>
    </w:lvl>
    <w:lvl w:ilvl="5" w:tplc="1009001B" w:tentative="1">
      <w:start w:val="1"/>
      <w:numFmt w:val="lowerRoman"/>
      <w:lvlText w:val="%6."/>
      <w:lvlJc w:val="right"/>
      <w:pPr>
        <w:ind w:left="3951" w:hanging="180"/>
      </w:pPr>
    </w:lvl>
    <w:lvl w:ilvl="6" w:tplc="1009000F" w:tentative="1">
      <w:start w:val="1"/>
      <w:numFmt w:val="decimal"/>
      <w:lvlText w:val="%7."/>
      <w:lvlJc w:val="left"/>
      <w:pPr>
        <w:ind w:left="4671" w:hanging="360"/>
      </w:pPr>
    </w:lvl>
    <w:lvl w:ilvl="7" w:tplc="10090019" w:tentative="1">
      <w:start w:val="1"/>
      <w:numFmt w:val="lowerLetter"/>
      <w:lvlText w:val="%8."/>
      <w:lvlJc w:val="left"/>
      <w:pPr>
        <w:ind w:left="5391" w:hanging="360"/>
      </w:pPr>
    </w:lvl>
    <w:lvl w:ilvl="8" w:tplc="10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2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8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7031E5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3"/>
  </w:num>
  <w:num w:numId="4">
    <w:abstractNumId w:val="20"/>
  </w:num>
  <w:num w:numId="5">
    <w:abstractNumId w:val="21"/>
  </w:num>
  <w:num w:numId="6">
    <w:abstractNumId w:val="13"/>
  </w:num>
  <w:num w:numId="7">
    <w:abstractNumId w:val="16"/>
  </w:num>
  <w:num w:numId="8">
    <w:abstractNumId w:val="13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27"/>
  </w:num>
  <w:num w:numId="14">
    <w:abstractNumId w:val="5"/>
  </w:num>
  <w:num w:numId="15">
    <w:abstractNumId w:val="28"/>
  </w:num>
  <w:num w:numId="16">
    <w:abstractNumId w:val="6"/>
  </w:num>
  <w:num w:numId="17">
    <w:abstractNumId w:val="17"/>
  </w:num>
  <w:num w:numId="18">
    <w:abstractNumId w:val="18"/>
  </w:num>
  <w:num w:numId="19">
    <w:abstractNumId w:val="19"/>
  </w:num>
  <w:num w:numId="20">
    <w:abstractNumId w:val="14"/>
  </w:num>
  <w:num w:numId="21">
    <w:abstractNumId w:val="26"/>
  </w:num>
  <w:num w:numId="22">
    <w:abstractNumId w:val="24"/>
  </w:num>
  <w:num w:numId="23">
    <w:abstractNumId w:val="7"/>
  </w:num>
  <w:num w:numId="24">
    <w:abstractNumId w:val="29"/>
  </w:num>
  <w:num w:numId="25">
    <w:abstractNumId w:val="15"/>
  </w:num>
  <w:num w:numId="26">
    <w:abstractNumId w:val="9"/>
  </w:num>
  <w:num w:numId="27">
    <w:abstractNumId w:val="13"/>
  </w:num>
  <w:num w:numId="28">
    <w:abstractNumId w:val="22"/>
  </w:num>
  <w:num w:numId="29">
    <w:abstractNumId w:val="25"/>
  </w:num>
  <w:num w:numId="30">
    <w:abstractNumId w:val="13"/>
  </w:num>
  <w:num w:numId="31">
    <w:abstractNumId w:val="8"/>
  </w:num>
  <w:num w:numId="32">
    <w:abstractNumId w:val="10"/>
  </w:num>
  <w:num w:numId="33">
    <w:abstractNumId w:val="3"/>
  </w:num>
  <w:num w:numId="3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Ye-Kui Wang">
    <w15:presenceInfo w15:providerId="None" w15:userId="Ye-Kui W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7585"/>
    <w:rsid w:val="00012D9C"/>
    <w:rsid w:val="00020DB3"/>
    <w:rsid w:val="00027033"/>
    <w:rsid w:val="000308A3"/>
    <w:rsid w:val="000405B2"/>
    <w:rsid w:val="000458BC"/>
    <w:rsid w:val="00045C41"/>
    <w:rsid w:val="00046C03"/>
    <w:rsid w:val="00056B81"/>
    <w:rsid w:val="00065039"/>
    <w:rsid w:val="0007614F"/>
    <w:rsid w:val="00076F6B"/>
    <w:rsid w:val="00091996"/>
    <w:rsid w:val="0009667D"/>
    <w:rsid w:val="000B0C0F"/>
    <w:rsid w:val="000B1C6B"/>
    <w:rsid w:val="000B4FF9"/>
    <w:rsid w:val="000C09AC"/>
    <w:rsid w:val="000C5ABE"/>
    <w:rsid w:val="000E00F3"/>
    <w:rsid w:val="000E0DF6"/>
    <w:rsid w:val="000F072E"/>
    <w:rsid w:val="000F158C"/>
    <w:rsid w:val="000F41E4"/>
    <w:rsid w:val="0010059F"/>
    <w:rsid w:val="00102F3D"/>
    <w:rsid w:val="001050D6"/>
    <w:rsid w:val="00124E38"/>
    <w:rsid w:val="0012580B"/>
    <w:rsid w:val="00131F90"/>
    <w:rsid w:val="00134412"/>
    <w:rsid w:val="0013526E"/>
    <w:rsid w:val="00137426"/>
    <w:rsid w:val="0014167D"/>
    <w:rsid w:val="00142690"/>
    <w:rsid w:val="00146152"/>
    <w:rsid w:val="00152121"/>
    <w:rsid w:val="001571D1"/>
    <w:rsid w:val="00171371"/>
    <w:rsid w:val="00174E0E"/>
    <w:rsid w:val="00175426"/>
    <w:rsid w:val="00175A24"/>
    <w:rsid w:val="0018104A"/>
    <w:rsid w:val="001846F2"/>
    <w:rsid w:val="00187E58"/>
    <w:rsid w:val="00197A6D"/>
    <w:rsid w:val="001A18E2"/>
    <w:rsid w:val="001A297E"/>
    <w:rsid w:val="001A368E"/>
    <w:rsid w:val="001A7329"/>
    <w:rsid w:val="001A792F"/>
    <w:rsid w:val="001B4E28"/>
    <w:rsid w:val="001C3525"/>
    <w:rsid w:val="001C3AFB"/>
    <w:rsid w:val="001C5BE5"/>
    <w:rsid w:val="001D1BD2"/>
    <w:rsid w:val="001D1C55"/>
    <w:rsid w:val="001D5E2F"/>
    <w:rsid w:val="001E02BE"/>
    <w:rsid w:val="001E3B37"/>
    <w:rsid w:val="001F2594"/>
    <w:rsid w:val="00201C40"/>
    <w:rsid w:val="00203C5D"/>
    <w:rsid w:val="002055A6"/>
    <w:rsid w:val="00206460"/>
    <w:rsid w:val="002069B4"/>
    <w:rsid w:val="00210E0D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5738"/>
    <w:rsid w:val="002375C1"/>
    <w:rsid w:val="00241494"/>
    <w:rsid w:val="00241507"/>
    <w:rsid w:val="00263398"/>
    <w:rsid w:val="002652B8"/>
    <w:rsid w:val="00266F06"/>
    <w:rsid w:val="00275BCF"/>
    <w:rsid w:val="00280A65"/>
    <w:rsid w:val="0028536B"/>
    <w:rsid w:val="00290E5D"/>
    <w:rsid w:val="002913E8"/>
    <w:rsid w:val="00291E36"/>
    <w:rsid w:val="00292257"/>
    <w:rsid w:val="00292A4F"/>
    <w:rsid w:val="002A54E0"/>
    <w:rsid w:val="002B1595"/>
    <w:rsid w:val="002B191D"/>
    <w:rsid w:val="002B5469"/>
    <w:rsid w:val="002B6FB0"/>
    <w:rsid w:val="002C091F"/>
    <w:rsid w:val="002C4A15"/>
    <w:rsid w:val="002C6254"/>
    <w:rsid w:val="002D0AF6"/>
    <w:rsid w:val="002F164D"/>
    <w:rsid w:val="002F7094"/>
    <w:rsid w:val="003003F2"/>
    <w:rsid w:val="00305F25"/>
    <w:rsid w:val="00306206"/>
    <w:rsid w:val="00316072"/>
    <w:rsid w:val="00317D85"/>
    <w:rsid w:val="00320D78"/>
    <w:rsid w:val="003239AB"/>
    <w:rsid w:val="003251A3"/>
    <w:rsid w:val="00327C56"/>
    <w:rsid w:val="003315A1"/>
    <w:rsid w:val="003334ED"/>
    <w:rsid w:val="003373EC"/>
    <w:rsid w:val="00342FF4"/>
    <w:rsid w:val="00346148"/>
    <w:rsid w:val="0036207F"/>
    <w:rsid w:val="003669EA"/>
    <w:rsid w:val="00367FD4"/>
    <w:rsid w:val="003706CC"/>
    <w:rsid w:val="00377710"/>
    <w:rsid w:val="00386BDB"/>
    <w:rsid w:val="003A0201"/>
    <w:rsid w:val="003A2D8E"/>
    <w:rsid w:val="003A7CE6"/>
    <w:rsid w:val="003B13DA"/>
    <w:rsid w:val="003C20E4"/>
    <w:rsid w:val="003C255A"/>
    <w:rsid w:val="003C67E8"/>
    <w:rsid w:val="003D6342"/>
    <w:rsid w:val="003D6584"/>
    <w:rsid w:val="003E6F90"/>
    <w:rsid w:val="003F1BB2"/>
    <w:rsid w:val="003F5D0F"/>
    <w:rsid w:val="004044FE"/>
    <w:rsid w:val="00412161"/>
    <w:rsid w:val="00414101"/>
    <w:rsid w:val="004149A7"/>
    <w:rsid w:val="004234F0"/>
    <w:rsid w:val="0042772C"/>
    <w:rsid w:val="00433DDB"/>
    <w:rsid w:val="00437619"/>
    <w:rsid w:val="00462A8F"/>
    <w:rsid w:val="004644F7"/>
    <w:rsid w:val="00465A1E"/>
    <w:rsid w:val="0047575B"/>
    <w:rsid w:val="004771F6"/>
    <w:rsid w:val="004806A7"/>
    <w:rsid w:val="00481C64"/>
    <w:rsid w:val="004870D3"/>
    <w:rsid w:val="00495866"/>
    <w:rsid w:val="004A0413"/>
    <w:rsid w:val="004A1488"/>
    <w:rsid w:val="004A2A63"/>
    <w:rsid w:val="004A4BF6"/>
    <w:rsid w:val="004B210C"/>
    <w:rsid w:val="004B459D"/>
    <w:rsid w:val="004C27FB"/>
    <w:rsid w:val="004D2C9C"/>
    <w:rsid w:val="004D405F"/>
    <w:rsid w:val="004E4F4F"/>
    <w:rsid w:val="004E6789"/>
    <w:rsid w:val="004F61E3"/>
    <w:rsid w:val="004F6931"/>
    <w:rsid w:val="0050139A"/>
    <w:rsid w:val="00502E10"/>
    <w:rsid w:val="00503A09"/>
    <w:rsid w:val="0050469B"/>
    <w:rsid w:val="00506019"/>
    <w:rsid w:val="00506F17"/>
    <w:rsid w:val="00507F77"/>
    <w:rsid w:val="0051015C"/>
    <w:rsid w:val="0051120C"/>
    <w:rsid w:val="00516CF1"/>
    <w:rsid w:val="00517067"/>
    <w:rsid w:val="00531AE9"/>
    <w:rsid w:val="00534214"/>
    <w:rsid w:val="00550A66"/>
    <w:rsid w:val="00550A94"/>
    <w:rsid w:val="005524F7"/>
    <w:rsid w:val="005551A7"/>
    <w:rsid w:val="00555ED6"/>
    <w:rsid w:val="005608CA"/>
    <w:rsid w:val="0056368A"/>
    <w:rsid w:val="00567EC7"/>
    <w:rsid w:val="00570013"/>
    <w:rsid w:val="005741C3"/>
    <w:rsid w:val="0057777B"/>
    <w:rsid w:val="005778F6"/>
    <w:rsid w:val="005801A2"/>
    <w:rsid w:val="0058466E"/>
    <w:rsid w:val="00591412"/>
    <w:rsid w:val="005952A5"/>
    <w:rsid w:val="00595663"/>
    <w:rsid w:val="005979DB"/>
    <w:rsid w:val="005A33A1"/>
    <w:rsid w:val="005B217D"/>
    <w:rsid w:val="005C385F"/>
    <w:rsid w:val="005C5718"/>
    <w:rsid w:val="005D1763"/>
    <w:rsid w:val="005E1AC6"/>
    <w:rsid w:val="005E6639"/>
    <w:rsid w:val="005F012A"/>
    <w:rsid w:val="005F6F1B"/>
    <w:rsid w:val="006025CA"/>
    <w:rsid w:val="00624B33"/>
    <w:rsid w:val="00626D43"/>
    <w:rsid w:val="0063041A"/>
    <w:rsid w:val="00630AA2"/>
    <w:rsid w:val="00644FE9"/>
    <w:rsid w:val="00646707"/>
    <w:rsid w:val="006520F2"/>
    <w:rsid w:val="00656803"/>
    <w:rsid w:val="00657F7E"/>
    <w:rsid w:val="00662E58"/>
    <w:rsid w:val="00664126"/>
    <w:rsid w:val="00664DCF"/>
    <w:rsid w:val="00665D64"/>
    <w:rsid w:val="00681A74"/>
    <w:rsid w:val="00682694"/>
    <w:rsid w:val="00691CAB"/>
    <w:rsid w:val="006A03A4"/>
    <w:rsid w:val="006B3D46"/>
    <w:rsid w:val="006C5D39"/>
    <w:rsid w:val="006D6D9B"/>
    <w:rsid w:val="006D762C"/>
    <w:rsid w:val="006E2810"/>
    <w:rsid w:val="006E5417"/>
    <w:rsid w:val="007023DE"/>
    <w:rsid w:val="00703B6A"/>
    <w:rsid w:val="00710CA0"/>
    <w:rsid w:val="00712F60"/>
    <w:rsid w:val="00714BC0"/>
    <w:rsid w:val="00720E3B"/>
    <w:rsid w:val="00721286"/>
    <w:rsid w:val="007246E1"/>
    <w:rsid w:val="0074393F"/>
    <w:rsid w:val="00745F6B"/>
    <w:rsid w:val="00746D7C"/>
    <w:rsid w:val="00746FB1"/>
    <w:rsid w:val="007518C3"/>
    <w:rsid w:val="00755276"/>
    <w:rsid w:val="0075585E"/>
    <w:rsid w:val="0075742D"/>
    <w:rsid w:val="00770571"/>
    <w:rsid w:val="007719D2"/>
    <w:rsid w:val="007768FF"/>
    <w:rsid w:val="007774C1"/>
    <w:rsid w:val="007824D3"/>
    <w:rsid w:val="00796EE3"/>
    <w:rsid w:val="00797EBA"/>
    <w:rsid w:val="007A2FE9"/>
    <w:rsid w:val="007A7D29"/>
    <w:rsid w:val="007B4AB8"/>
    <w:rsid w:val="007C0B4F"/>
    <w:rsid w:val="007D1181"/>
    <w:rsid w:val="007D26BB"/>
    <w:rsid w:val="007E01A3"/>
    <w:rsid w:val="007E7371"/>
    <w:rsid w:val="007F1F8B"/>
    <w:rsid w:val="007F312D"/>
    <w:rsid w:val="007F3B51"/>
    <w:rsid w:val="007F467C"/>
    <w:rsid w:val="007F4E6D"/>
    <w:rsid w:val="007F67A1"/>
    <w:rsid w:val="00802B1E"/>
    <w:rsid w:val="00811C05"/>
    <w:rsid w:val="008206C8"/>
    <w:rsid w:val="008210BF"/>
    <w:rsid w:val="00822BDB"/>
    <w:rsid w:val="00826EEF"/>
    <w:rsid w:val="008305ED"/>
    <w:rsid w:val="00843910"/>
    <w:rsid w:val="00846526"/>
    <w:rsid w:val="00851AE3"/>
    <w:rsid w:val="00852D13"/>
    <w:rsid w:val="00853C1B"/>
    <w:rsid w:val="0086387C"/>
    <w:rsid w:val="00871425"/>
    <w:rsid w:val="00874A6C"/>
    <w:rsid w:val="00876C65"/>
    <w:rsid w:val="008A38D1"/>
    <w:rsid w:val="008A4B4C"/>
    <w:rsid w:val="008B2661"/>
    <w:rsid w:val="008B35FA"/>
    <w:rsid w:val="008C061F"/>
    <w:rsid w:val="008C239F"/>
    <w:rsid w:val="008C546F"/>
    <w:rsid w:val="008D08A0"/>
    <w:rsid w:val="008E480C"/>
    <w:rsid w:val="008F7B09"/>
    <w:rsid w:val="00907757"/>
    <w:rsid w:val="00914433"/>
    <w:rsid w:val="009212B0"/>
    <w:rsid w:val="00921FA1"/>
    <w:rsid w:val="009234A5"/>
    <w:rsid w:val="00925F3A"/>
    <w:rsid w:val="00933453"/>
    <w:rsid w:val="009336F7"/>
    <w:rsid w:val="0093636C"/>
    <w:rsid w:val="009374A7"/>
    <w:rsid w:val="00942134"/>
    <w:rsid w:val="00955F6D"/>
    <w:rsid w:val="00957E38"/>
    <w:rsid w:val="009611E3"/>
    <w:rsid w:val="0096288A"/>
    <w:rsid w:val="0096743E"/>
    <w:rsid w:val="00967B54"/>
    <w:rsid w:val="00975472"/>
    <w:rsid w:val="00976412"/>
    <w:rsid w:val="0098551D"/>
    <w:rsid w:val="009917F5"/>
    <w:rsid w:val="00993A2D"/>
    <w:rsid w:val="0099518F"/>
    <w:rsid w:val="00996154"/>
    <w:rsid w:val="009A523D"/>
    <w:rsid w:val="009B02A1"/>
    <w:rsid w:val="009B3323"/>
    <w:rsid w:val="009C6613"/>
    <w:rsid w:val="009C71D3"/>
    <w:rsid w:val="009F25FE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17035"/>
    <w:rsid w:val="00A203BC"/>
    <w:rsid w:val="00A32942"/>
    <w:rsid w:val="00A41EFB"/>
    <w:rsid w:val="00A42635"/>
    <w:rsid w:val="00A46843"/>
    <w:rsid w:val="00A56B97"/>
    <w:rsid w:val="00A6093D"/>
    <w:rsid w:val="00A767DC"/>
    <w:rsid w:val="00A76A6D"/>
    <w:rsid w:val="00A77D8C"/>
    <w:rsid w:val="00A82746"/>
    <w:rsid w:val="00A83253"/>
    <w:rsid w:val="00AA38C2"/>
    <w:rsid w:val="00AA6E84"/>
    <w:rsid w:val="00AB148B"/>
    <w:rsid w:val="00AC2EB7"/>
    <w:rsid w:val="00AD05A8"/>
    <w:rsid w:val="00AE2626"/>
    <w:rsid w:val="00AE341B"/>
    <w:rsid w:val="00AE67D2"/>
    <w:rsid w:val="00AE6F8F"/>
    <w:rsid w:val="00AF0BDF"/>
    <w:rsid w:val="00AF0C28"/>
    <w:rsid w:val="00AF2081"/>
    <w:rsid w:val="00B029FD"/>
    <w:rsid w:val="00B07CA7"/>
    <w:rsid w:val="00B1279A"/>
    <w:rsid w:val="00B320E7"/>
    <w:rsid w:val="00B32A5C"/>
    <w:rsid w:val="00B33017"/>
    <w:rsid w:val="00B4194A"/>
    <w:rsid w:val="00B43AEC"/>
    <w:rsid w:val="00B5154A"/>
    <w:rsid w:val="00B5222E"/>
    <w:rsid w:val="00B53179"/>
    <w:rsid w:val="00B5403B"/>
    <w:rsid w:val="00B55164"/>
    <w:rsid w:val="00B5530E"/>
    <w:rsid w:val="00B600CD"/>
    <w:rsid w:val="00B61C96"/>
    <w:rsid w:val="00B712F9"/>
    <w:rsid w:val="00B7367B"/>
    <w:rsid w:val="00B73A2A"/>
    <w:rsid w:val="00B75044"/>
    <w:rsid w:val="00B816CA"/>
    <w:rsid w:val="00B8788D"/>
    <w:rsid w:val="00B9471C"/>
    <w:rsid w:val="00B94B06"/>
    <w:rsid w:val="00B94C28"/>
    <w:rsid w:val="00B958B6"/>
    <w:rsid w:val="00BA1A99"/>
    <w:rsid w:val="00BA1C1E"/>
    <w:rsid w:val="00BA342F"/>
    <w:rsid w:val="00BA56C6"/>
    <w:rsid w:val="00BB329E"/>
    <w:rsid w:val="00BB736A"/>
    <w:rsid w:val="00BC10BA"/>
    <w:rsid w:val="00BC1C41"/>
    <w:rsid w:val="00BC5AFD"/>
    <w:rsid w:val="00BD4201"/>
    <w:rsid w:val="00BD5566"/>
    <w:rsid w:val="00BD6F28"/>
    <w:rsid w:val="00BE154D"/>
    <w:rsid w:val="00BE5124"/>
    <w:rsid w:val="00C04F43"/>
    <w:rsid w:val="00C0609D"/>
    <w:rsid w:val="00C115AB"/>
    <w:rsid w:val="00C13EDE"/>
    <w:rsid w:val="00C22BF2"/>
    <w:rsid w:val="00C230EB"/>
    <w:rsid w:val="00C26CCB"/>
    <w:rsid w:val="00C30249"/>
    <w:rsid w:val="00C33330"/>
    <w:rsid w:val="00C35E0B"/>
    <w:rsid w:val="00C3714A"/>
    <w:rsid w:val="00C3723B"/>
    <w:rsid w:val="00C412B3"/>
    <w:rsid w:val="00C42466"/>
    <w:rsid w:val="00C574EB"/>
    <w:rsid w:val="00C606C9"/>
    <w:rsid w:val="00C670F8"/>
    <w:rsid w:val="00C70246"/>
    <w:rsid w:val="00C710C2"/>
    <w:rsid w:val="00C711F4"/>
    <w:rsid w:val="00C80288"/>
    <w:rsid w:val="00C80889"/>
    <w:rsid w:val="00C84003"/>
    <w:rsid w:val="00C90650"/>
    <w:rsid w:val="00C9605D"/>
    <w:rsid w:val="00C97D78"/>
    <w:rsid w:val="00CA2F90"/>
    <w:rsid w:val="00CA31F9"/>
    <w:rsid w:val="00CA4FE1"/>
    <w:rsid w:val="00CA5A47"/>
    <w:rsid w:val="00CB346E"/>
    <w:rsid w:val="00CC2AAE"/>
    <w:rsid w:val="00CC5080"/>
    <w:rsid w:val="00CC5A42"/>
    <w:rsid w:val="00CD0EAB"/>
    <w:rsid w:val="00CD21E1"/>
    <w:rsid w:val="00CD2DDB"/>
    <w:rsid w:val="00CD5070"/>
    <w:rsid w:val="00CE01FC"/>
    <w:rsid w:val="00CE5E02"/>
    <w:rsid w:val="00CE6A3C"/>
    <w:rsid w:val="00CF34DB"/>
    <w:rsid w:val="00CF558F"/>
    <w:rsid w:val="00D010C0"/>
    <w:rsid w:val="00D073E2"/>
    <w:rsid w:val="00D16036"/>
    <w:rsid w:val="00D304D8"/>
    <w:rsid w:val="00D446EC"/>
    <w:rsid w:val="00D4708E"/>
    <w:rsid w:val="00D51BF0"/>
    <w:rsid w:val="00D520A2"/>
    <w:rsid w:val="00D53E6C"/>
    <w:rsid w:val="00D55942"/>
    <w:rsid w:val="00D65690"/>
    <w:rsid w:val="00D807BF"/>
    <w:rsid w:val="00D82FCC"/>
    <w:rsid w:val="00D84204"/>
    <w:rsid w:val="00D87DE4"/>
    <w:rsid w:val="00D97A84"/>
    <w:rsid w:val="00DA17FC"/>
    <w:rsid w:val="00DA3823"/>
    <w:rsid w:val="00DA4E34"/>
    <w:rsid w:val="00DA7887"/>
    <w:rsid w:val="00DB2C26"/>
    <w:rsid w:val="00DB326E"/>
    <w:rsid w:val="00DB617F"/>
    <w:rsid w:val="00DB6AF8"/>
    <w:rsid w:val="00DD0051"/>
    <w:rsid w:val="00DD02F4"/>
    <w:rsid w:val="00DD34C7"/>
    <w:rsid w:val="00DE47E6"/>
    <w:rsid w:val="00DE4D63"/>
    <w:rsid w:val="00DE6B43"/>
    <w:rsid w:val="00E05466"/>
    <w:rsid w:val="00E11923"/>
    <w:rsid w:val="00E14002"/>
    <w:rsid w:val="00E2483A"/>
    <w:rsid w:val="00E262D4"/>
    <w:rsid w:val="00E31FB1"/>
    <w:rsid w:val="00E36250"/>
    <w:rsid w:val="00E4087C"/>
    <w:rsid w:val="00E42C9E"/>
    <w:rsid w:val="00E54511"/>
    <w:rsid w:val="00E55566"/>
    <w:rsid w:val="00E60284"/>
    <w:rsid w:val="00E61914"/>
    <w:rsid w:val="00E61DAC"/>
    <w:rsid w:val="00E72B80"/>
    <w:rsid w:val="00E75FE3"/>
    <w:rsid w:val="00E76826"/>
    <w:rsid w:val="00E86C4C"/>
    <w:rsid w:val="00E907A3"/>
    <w:rsid w:val="00E9337C"/>
    <w:rsid w:val="00EA0801"/>
    <w:rsid w:val="00EA5AE0"/>
    <w:rsid w:val="00EB7AB1"/>
    <w:rsid w:val="00EC1BB3"/>
    <w:rsid w:val="00ED07E6"/>
    <w:rsid w:val="00ED0D6A"/>
    <w:rsid w:val="00ED10B9"/>
    <w:rsid w:val="00ED25F3"/>
    <w:rsid w:val="00EE2056"/>
    <w:rsid w:val="00EE291E"/>
    <w:rsid w:val="00EE7CD8"/>
    <w:rsid w:val="00EF101A"/>
    <w:rsid w:val="00EF48CC"/>
    <w:rsid w:val="00EF67F2"/>
    <w:rsid w:val="00F00801"/>
    <w:rsid w:val="00F0428E"/>
    <w:rsid w:val="00F04379"/>
    <w:rsid w:val="00F04AE2"/>
    <w:rsid w:val="00F07742"/>
    <w:rsid w:val="00F1147D"/>
    <w:rsid w:val="00F419CF"/>
    <w:rsid w:val="00F711F1"/>
    <w:rsid w:val="00F72AD2"/>
    <w:rsid w:val="00F73032"/>
    <w:rsid w:val="00F80B77"/>
    <w:rsid w:val="00F848FC"/>
    <w:rsid w:val="00F9282A"/>
    <w:rsid w:val="00F9389F"/>
    <w:rsid w:val="00F96BAD"/>
    <w:rsid w:val="00FA0790"/>
    <w:rsid w:val="00FA139D"/>
    <w:rsid w:val="00FB0E84"/>
    <w:rsid w:val="00FC4678"/>
    <w:rsid w:val="00FC4E3A"/>
    <w:rsid w:val="00FC5FF9"/>
    <w:rsid w:val="00FD01C2"/>
    <w:rsid w:val="00FE595C"/>
    <w:rsid w:val="00FE607E"/>
    <w:rsid w:val="00FF0CE3"/>
    <w:rsid w:val="00FF1868"/>
    <w:rsid w:val="00FF1B82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N2Char">
    <w:name w:val="3N2 Char"/>
    <w:link w:val="3N2"/>
    <w:locked/>
    <w:rsid w:val="00210E0D"/>
    <w:rPr>
      <w:rFonts w:eastAsia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210E0D"/>
    <w:pPr>
      <w:widowControl w:val="0"/>
      <w:tabs>
        <w:tab w:val="clear" w:pos="360"/>
        <w:tab w:val="clear" w:pos="720"/>
        <w:tab w:val="clear" w:pos="1080"/>
        <w:tab w:val="clear" w:pos="1440"/>
      </w:tabs>
      <w:ind w:left="720"/>
      <w:jc w:val="both"/>
      <w:textAlignment w:val="auto"/>
      <w:outlineLvl w:val="3"/>
    </w:pPr>
    <w:rPr>
      <w:rFonts w:eastAsia="Times New Roman"/>
      <w:sz w:val="20"/>
      <w:lang w:val="en-GB" w:eastAsia="ko-KR"/>
    </w:rPr>
  </w:style>
  <w:style w:type="paragraph" w:customStyle="1" w:styleId="enumlev1">
    <w:name w:val="enumlev1"/>
    <w:basedOn w:val="Normal"/>
    <w:uiPriority w:val="99"/>
    <w:rsid w:val="00E1400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uiPriority w:val="99"/>
    <w:qFormat/>
    <w:rsid w:val="003F1BB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jianle.chen@huawei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fanyuqun@huawei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anghuameng@huawei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garysull@microsof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kui.wang@huawe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10774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Ye-Kui Wang</dc:creator>
  <cp:keywords>JCT-VC, MPEG, VCEG</cp:keywords>
  <cp:lastModifiedBy>Ye-Kui Wang</cp:lastModifiedBy>
  <cp:revision>23</cp:revision>
  <cp:lastPrinted>2017-03-17T21:00:00Z</cp:lastPrinted>
  <dcterms:created xsi:type="dcterms:W3CDTF">2018-04-04T22:29:00Z</dcterms:created>
  <dcterms:modified xsi:type="dcterms:W3CDTF">2018-04-06T03:20:00Z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-531473426</vt:i4>
  </property>
  <property fmtid="{D5CDD505-2E9C-101B-9397-08002B2CF9AE}" pid="3" name="_NewReviewCycle">
    <vt:lpwstr/>
  </property>
  <property fmtid="{D5CDD505-2E9C-101B-9397-08002B2CF9AE}" pid="4" name="_EmailSubject">
    <vt:lpwstr>A few topics for Torino MPEG and JCT-VC meetings</vt:lpwstr>
  </property>
  <property fmtid="{D5CDD505-2E9C-101B-9397-08002B2CF9AE}" pid="5" name="_AuthorEmail">
    <vt:lpwstr>yekuiw@qti.qualcomm.com</vt:lpwstr>
  </property>
  <property fmtid="{D5CDD505-2E9C-101B-9397-08002B2CF9AE}" pid="6" name="_AuthorEmailDisplayName">
    <vt:lpwstr>Ye-Kui Wang</vt:lpwstr>
  </property>
  <property fmtid="{D5CDD505-2E9C-101B-9397-08002B2CF9AE}" pid="7" name="_PreviousAdHocReviewCycleID">
    <vt:i4>-2029332325</vt:i4>
  </property>
  <property fmtid="{D5CDD505-2E9C-101B-9397-08002B2CF9AE}" pid="8" name="_ReviewingToolsShownOnce">
    <vt:lpwstr/>
  </property>
</Properties>
</file>