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682016BC" w14:textId="77777777">
        <w:tc>
          <w:tcPr>
            <w:tcW w:w="6408" w:type="dxa"/>
          </w:tcPr>
          <w:p w14:paraId="09A510B1" w14:textId="77777777" w:rsidR="006C5D39" w:rsidRPr="005B217D" w:rsidRDefault="00E345C6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 w14:anchorId="79C45207">
                <v:group id="_x0000_s1026" style="position:absolute;left:0;text-align:left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szCs w:val="22"/>
                <w:lang w:val="en-CA"/>
              </w:rPr>
              <w:pict w14:anchorId="7B8BC54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left:0;text-align:left;margin-left:48.05pt;margin-top:-25.1pt;width:23.1pt;height:21.05pt;z-index:251658752">
                  <v:imagedata r:id="rId7" o:title=""/>
                </v:shape>
              </w:pict>
            </w:r>
            <w:r>
              <w:rPr>
                <w:b/>
                <w:szCs w:val="22"/>
                <w:lang w:val="en-CA"/>
              </w:rPr>
              <w:pict w14:anchorId="3C1C6D58">
                <v:shape id="_x0000_s1050" type="#_x0000_t75" style="position:absolute;left:0;text-align:left;margin-left:21.15pt;margin-top:-25.1pt;width:23.2pt;height:21.05pt;z-index:251657728">
                  <v:imagedata r:id="rId8" o:title=""/>
                </v:shape>
              </w:pict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1C7E1086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2B4C9D54" w14:textId="77777777" w:rsidR="00E61DAC" w:rsidRPr="005B217D" w:rsidRDefault="00855232" w:rsidP="00844F73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30</w:t>
            </w:r>
            <w:r w:rsidR="00BD5566">
              <w:t>th</w:t>
            </w:r>
            <w:r w:rsidR="00A767DC" w:rsidRPr="00B648F1">
              <w:t xml:space="preserve"> Meeting: </w:t>
            </w:r>
            <w:proofErr w:type="spellStart"/>
            <w:r>
              <w:rPr>
                <w:lang w:val="en-CA"/>
              </w:rPr>
              <w:t>Gwangju</w:t>
            </w:r>
            <w:proofErr w:type="spellEnd"/>
            <w:r w:rsidR="00975472">
              <w:rPr>
                <w:lang w:val="en-CA"/>
              </w:rPr>
              <w:t>,</w:t>
            </w:r>
            <w:r w:rsidR="00975472"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KR</w:t>
            </w:r>
            <w:r w:rsidR="00975472">
              <w:rPr>
                <w:lang w:val="en-CA"/>
              </w:rPr>
              <w:t xml:space="preserve">, </w:t>
            </w:r>
            <w:r>
              <w:rPr>
                <w:lang w:val="en-CA"/>
              </w:rPr>
              <w:t>20</w:t>
            </w:r>
            <w:r w:rsidR="00D77FDB">
              <w:rPr>
                <w:lang w:val="en-CA"/>
              </w:rPr>
              <w:t>–</w:t>
            </w:r>
            <w:r w:rsidR="000F6C4F">
              <w:rPr>
                <w:lang w:val="en-CA"/>
              </w:rPr>
              <w:t>2</w:t>
            </w:r>
            <w:r>
              <w:rPr>
                <w:lang w:val="en-CA"/>
              </w:rPr>
              <w:t>6</w:t>
            </w:r>
            <w:r w:rsidR="00975472"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Jan</w:t>
            </w:r>
            <w:r w:rsidR="00844F73">
              <w:rPr>
                <w:lang w:val="en-CA"/>
              </w:rPr>
              <w:t>.</w:t>
            </w:r>
            <w:r w:rsidR="00975472"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8</w:t>
            </w:r>
          </w:p>
        </w:tc>
        <w:tc>
          <w:tcPr>
            <w:tcW w:w="3168" w:type="dxa"/>
          </w:tcPr>
          <w:p w14:paraId="353C5F48" w14:textId="2D7599AF" w:rsidR="008A4B4C" w:rsidRPr="005B217D" w:rsidRDefault="00E61DAC" w:rsidP="00023A2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975472">
              <w:rPr>
                <w:lang w:val="en-CA"/>
              </w:rPr>
              <w:t>A</w:t>
            </w:r>
            <w:r w:rsidR="00855232">
              <w:rPr>
                <w:lang w:val="en-CA"/>
              </w:rPr>
              <w:t>D</w:t>
            </w:r>
            <w:r w:rsidR="00534391">
              <w:rPr>
                <w:lang w:val="en-CA"/>
              </w:rPr>
              <w:t>0025</w:t>
            </w:r>
            <w:ins w:id="0" w:author="Gary Sullivan" w:date="2018-01-21T16:18:00Z">
              <w:r w:rsidR="001E60C9">
                <w:rPr>
                  <w:lang w:val="en-CA"/>
                </w:rPr>
                <w:t>-v2</w:t>
              </w:r>
            </w:ins>
          </w:p>
        </w:tc>
      </w:tr>
    </w:tbl>
    <w:p w14:paraId="32151260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3B4E2EE3" w14:textId="77777777">
        <w:tc>
          <w:tcPr>
            <w:tcW w:w="1458" w:type="dxa"/>
          </w:tcPr>
          <w:p w14:paraId="6D6EABD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49C23A94" w14:textId="2F7F9C22" w:rsidR="00E61DAC" w:rsidRPr="005B217D" w:rsidRDefault="00A14D5E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Questions on reference software capabilities</w:t>
            </w:r>
            <w:r w:rsidR="00E345C6">
              <w:rPr>
                <w:b/>
                <w:szCs w:val="22"/>
                <w:lang w:val="en-CA"/>
              </w:rPr>
              <w:t xml:space="preserve"> for e</w:t>
            </w:r>
            <w:bookmarkStart w:id="1" w:name="_GoBack"/>
            <w:bookmarkEnd w:id="1"/>
            <w:r w:rsidR="00E345C6">
              <w:rPr>
                <w:b/>
                <w:szCs w:val="22"/>
                <w:lang w:val="en-CA"/>
              </w:rPr>
              <w:t>xperimental uses</w:t>
            </w:r>
          </w:p>
        </w:tc>
      </w:tr>
      <w:tr w:rsidR="00E61DAC" w:rsidRPr="005B217D" w14:paraId="0A1ECD37" w14:textId="77777777">
        <w:tc>
          <w:tcPr>
            <w:tcW w:w="1458" w:type="dxa"/>
          </w:tcPr>
          <w:p w14:paraId="41697C41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06D08F86" w14:textId="30E37753" w:rsidR="00E61DAC" w:rsidRPr="005B217D" w:rsidRDefault="00646B4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</w:t>
            </w:r>
            <w:r w:rsidR="00E61DAC" w:rsidRPr="005B217D">
              <w:rPr>
                <w:szCs w:val="22"/>
                <w:lang w:val="en-CA"/>
              </w:rPr>
              <w:t xml:space="preserve">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14:paraId="47CDA43F" w14:textId="77777777">
        <w:tc>
          <w:tcPr>
            <w:tcW w:w="1458" w:type="dxa"/>
          </w:tcPr>
          <w:p w14:paraId="5AB38009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3343B6EE" w14:textId="483D6B8D" w:rsidR="00E61DAC" w:rsidRPr="005B217D" w:rsidRDefault="00A14D5E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Query</w:t>
            </w:r>
            <w:r w:rsidR="00534391">
              <w:rPr>
                <w:szCs w:val="22"/>
                <w:lang w:val="en-CA"/>
              </w:rPr>
              <w:t xml:space="preserve"> for discussion and potential action</w:t>
            </w:r>
          </w:p>
        </w:tc>
      </w:tr>
      <w:tr w:rsidR="00E61DAC" w:rsidRPr="005B217D" w14:paraId="11A48DDC" w14:textId="77777777">
        <w:tc>
          <w:tcPr>
            <w:tcW w:w="1458" w:type="dxa"/>
          </w:tcPr>
          <w:p w14:paraId="3722F248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52B5957D" w14:textId="3FB03BA0" w:rsidR="00A14D5E" w:rsidRPr="005B217D" w:rsidRDefault="00A14D5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Gary Sullivan</w:t>
            </w:r>
            <w:r>
              <w:rPr>
                <w:szCs w:val="22"/>
                <w:lang w:val="en-CA"/>
              </w:rPr>
              <w:br/>
              <w:t>1 Microsoft Way</w:t>
            </w:r>
            <w:r>
              <w:rPr>
                <w:szCs w:val="22"/>
                <w:lang w:val="en-CA"/>
              </w:rPr>
              <w:br/>
              <w:t>Redmond, WA 98052</w:t>
            </w:r>
          </w:p>
        </w:tc>
        <w:tc>
          <w:tcPr>
            <w:tcW w:w="900" w:type="dxa"/>
          </w:tcPr>
          <w:p w14:paraId="1B34B461" w14:textId="77777777"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4FF8AA28" w14:textId="76433CC6" w:rsidR="00E61DAC" w:rsidRPr="005B217D" w:rsidRDefault="00E61DAC" w:rsidP="005952A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A14D5E">
              <w:rPr>
                <w:szCs w:val="22"/>
                <w:lang w:val="en-CA"/>
              </w:rPr>
              <w:t>+1 425 703 5308</w:t>
            </w:r>
            <w:r w:rsidRPr="005B217D">
              <w:rPr>
                <w:szCs w:val="22"/>
                <w:lang w:val="en-CA"/>
              </w:rPr>
              <w:br/>
            </w:r>
            <w:r w:rsidR="00A14D5E">
              <w:rPr>
                <w:szCs w:val="22"/>
                <w:lang w:val="en-CA"/>
              </w:rPr>
              <w:t>garysull@microsoft.com</w:t>
            </w:r>
          </w:p>
        </w:tc>
      </w:tr>
      <w:tr w:rsidR="00E61DAC" w:rsidRPr="005B217D" w14:paraId="508325BE" w14:textId="77777777">
        <w:tc>
          <w:tcPr>
            <w:tcW w:w="1458" w:type="dxa"/>
          </w:tcPr>
          <w:p w14:paraId="70E2F5C7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4DFBD0B9" w14:textId="438C0E76" w:rsidR="00E61DAC" w:rsidRPr="005B217D" w:rsidRDefault="00A14D5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Microsoft</w:t>
            </w:r>
          </w:p>
        </w:tc>
      </w:tr>
    </w:tbl>
    <w:p w14:paraId="524BD060" w14:textId="77777777" w:rsidR="00E61DAC" w:rsidRPr="005B217D" w:rsidRDefault="00E61DAC">
      <w:pPr>
        <w:tabs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4185D15C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5C6252B9" w14:textId="0C92D713" w:rsidR="00263398" w:rsidRDefault="00A14D5E" w:rsidP="009234A5">
      <w:pPr>
        <w:rPr>
          <w:lang w:val="en-CA"/>
        </w:rPr>
      </w:pPr>
      <w:r>
        <w:rPr>
          <w:lang w:val="en-CA"/>
        </w:rPr>
        <w:t xml:space="preserve">This document contains questions about </w:t>
      </w:r>
      <w:r w:rsidR="009D29B3">
        <w:rPr>
          <w:lang w:val="en-CA"/>
        </w:rPr>
        <w:t xml:space="preserve">HEVC </w:t>
      </w:r>
      <w:r>
        <w:rPr>
          <w:lang w:val="en-CA"/>
        </w:rPr>
        <w:t xml:space="preserve">reference software capabilities </w:t>
      </w:r>
      <w:r w:rsidR="009D29B3">
        <w:rPr>
          <w:lang w:val="en-CA"/>
        </w:rPr>
        <w:t xml:space="preserve">and limitations </w:t>
      </w:r>
      <w:r>
        <w:rPr>
          <w:lang w:val="en-CA"/>
        </w:rPr>
        <w:t>for experimental uses. It was generated in response to comments and queries that arose in MPEG</w:t>
      </w:r>
      <w:r w:rsidR="009D29B3">
        <w:rPr>
          <w:lang w:val="en-CA"/>
        </w:rPr>
        <w:t xml:space="preserve"> (see WG 11 output documents </w:t>
      </w:r>
      <w:r w:rsidR="009D29B3">
        <w:rPr>
          <w:szCs w:val="22"/>
          <w:lang w:val="en-CA"/>
        </w:rPr>
        <w:t>N16522 and N17133, and input</w:t>
      </w:r>
      <w:ins w:id="2" w:author="Gary Sullivan" w:date="2018-01-21T16:18:00Z">
        <w:r w:rsidR="001E60C9">
          <w:rPr>
            <w:szCs w:val="22"/>
            <w:lang w:val="en-CA"/>
          </w:rPr>
          <w:t>s</w:t>
        </w:r>
      </w:ins>
      <w:r w:rsidR="009D29B3">
        <w:rPr>
          <w:szCs w:val="22"/>
          <w:lang w:val="en-CA"/>
        </w:rPr>
        <w:t xml:space="preserve"> m42109</w:t>
      </w:r>
      <w:ins w:id="3" w:author="Gary Sullivan" w:date="2018-01-21T16:18:00Z">
        <w:r w:rsidR="001E60C9">
          <w:rPr>
            <w:szCs w:val="22"/>
            <w:lang w:val="en-CA"/>
          </w:rPr>
          <w:t xml:space="preserve"> and m42150</w:t>
        </w:r>
      </w:ins>
      <w:r w:rsidR="009D29B3">
        <w:rPr>
          <w:szCs w:val="22"/>
          <w:lang w:val="en-CA"/>
        </w:rPr>
        <w:t>)</w:t>
      </w:r>
      <w:r>
        <w:rPr>
          <w:lang w:val="en-CA"/>
        </w:rPr>
        <w:t>.</w:t>
      </w:r>
    </w:p>
    <w:p w14:paraId="57842F52" w14:textId="2E9139B7" w:rsidR="009D29B3" w:rsidRDefault="009D29B3" w:rsidP="009D29B3">
      <w:pPr>
        <w:rPr>
          <w:szCs w:val="22"/>
          <w:lang w:val="en-CA"/>
        </w:rPr>
      </w:pPr>
      <w:r>
        <w:rPr>
          <w:szCs w:val="22"/>
          <w:lang w:val="en-CA"/>
        </w:rPr>
        <w:t>It is requested to determine the extent to which these concerns are valid and whether it is feasible to extend the software to address the limitations.</w:t>
      </w:r>
    </w:p>
    <w:p w14:paraId="75F55C1E" w14:textId="02A806AB" w:rsidR="009D29B3" w:rsidRPr="005B217D" w:rsidRDefault="009D29B3" w:rsidP="009D29B3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Specific queries</w:t>
      </w:r>
    </w:p>
    <w:p w14:paraId="7BD05E88" w14:textId="3CBB0D04" w:rsidR="009868F6" w:rsidRDefault="009868F6" w:rsidP="009868F6">
      <w:pPr>
        <w:numPr>
          <w:ilvl w:val="0"/>
          <w:numId w:val="12"/>
        </w:numPr>
        <w:rPr>
          <w:szCs w:val="22"/>
          <w:lang w:val="en-CA"/>
        </w:rPr>
      </w:pPr>
      <w:r w:rsidRPr="009868F6">
        <w:rPr>
          <w:szCs w:val="22"/>
          <w:lang w:val="en-CA"/>
        </w:rPr>
        <w:t xml:space="preserve">3D-HEVC </w:t>
      </w:r>
      <w:r>
        <w:rPr>
          <w:szCs w:val="22"/>
          <w:lang w:val="en-CA"/>
        </w:rPr>
        <w:t>encoding/decoding</w:t>
      </w:r>
      <w:r w:rsidRPr="009868F6">
        <w:rPr>
          <w:szCs w:val="22"/>
          <w:lang w:val="en-CA"/>
        </w:rPr>
        <w:t xml:space="preserve"> with more than 16 views</w:t>
      </w:r>
      <w:r>
        <w:rPr>
          <w:szCs w:val="22"/>
          <w:lang w:val="en-CA"/>
        </w:rPr>
        <w:t xml:space="preserve"> (suggested to be a non-normative issue; see patch </w:t>
      </w:r>
      <w:r w:rsidR="009D29B3">
        <w:rPr>
          <w:szCs w:val="22"/>
          <w:lang w:val="en-CA"/>
        </w:rPr>
        <w:t xml:space="preserve">provided </w:t>
      </w:r>
      <w:r>
        <w:rPr>
          <w:szCs w:val="22"/>
          <w:lang w:val="en-CA"/>
        </w:rPr>
        <w:t>in WG 11 N 16522)</w:t>
      </w:r>
    </w:p>
    <w:p w14:paraId="1500436A" w14:textId="3DB0C59A" w:rsidR="009868F6" w:rsidRDefault="009868F6" w:rsidP="009868F6">
      <w:pPr>
        <w:numPr>
          <w:ilvl w:val="0"/>
          <w:numId w:val="12"/>
        </w:numPr>
        <w:rPr>
          <w:szCs w:val="22"/>
          <w:lang w:val="en-CA"/>
        </w:rPr>
      </w:pPr>
      <w:r>
        <w:rPr>
          <w:szCs w:val="22"/>
          <w:lang w:val="en-CA"/>
        </w:rPr>
        <w:t>encoding/decoding with more than 16 PPSs "</w:t>
      </w:r>
      <w:proofErr w:type="spellStart"/>
      <w:r w:rsidRPr="009868F6">
        <w:rPr>
          <w:szCs w:val="22"/>
          <w:lang w:val="en-CA"/>
        </w:rPr>
        <w:t>pps_seq_parameter_set_id</w:t>
      </w:r>
      <w:proofErr w:type="spellEnd"/>
      <w:r w:rsidRPr="009868F6">
        <w:rPr>
          <w:szCs w:val="22"/>
          <w:lang w:val="en-CA"/>
        </w:rPr>
        <w:t xml:space="preserve"> shall be in the range 0 to 15 inclusive </w:t>
      </w:r>
      <w:r>
        <w:rPr>
          <w:szCs w:val="22"/>
          <w:lang w:val="en-CA"/>
        </w:rPr>
        <w:t>" (</w:t>
      </w:r>
      <w:r w:rsidR="009D29B3">
        <w:rPr>
          <w:szCs w:val="22"/>
          <w:lang w:val="en-CA"/>
        </w:rPr>
        <w:t xml:space="preserve">MV-HEVC and 3D-HEVC; </w:t>
      </w:r>
      <w:r>
        <w:rPr>
          <w:szCs w:val="22"/>
          <w:lang w:val="en-CA"/>
        </w:rPr>
        <w:t>sharing PPSs across multiple views may be an acceptable work-around)</w:t>
      </w:r>
    </w:p>
    <w:p w14:paraId="02D5DB7C" w14:textId="08A31054" w:rsidR="009868F6" w:rsidRDefault="009868F6" w:rsidP="009868F6">
      <w:pPr>
        <w:numPr>
          <w:ilvl w:val="0"/>
          <w:numId w:val="12"/>
        </w:numPr>
        <w:rPr>
          <w:szCs w:val="22"/>
          <w:lang w:val="en-CA"/>
        </w:rPr>
      </w:pPr>
      <w:r>
        <w:rPr>
          <w:szCs w:val="22"/>
          <w:lang w:val="en-CA"/>
        </w:rPr>
        <w:t>Maximum layer ID range "</w:t>
      </w:r>
      <w:r w:rsidRPr="009868F6">
        <w:rPr>
          <w:szCs w:val="22"/>
          <w:lang w:val="en-CA"/>
        </w:rPr>
        <w:t xml:space="preserve">The value of </w:t>
      </w:r>
      <w:proofErr w:type="spellStart"/>
      <w:r w:rsidRPr="009868F6">
        <w:rPr>
          <w:szCs w:val="22"/>
          <w:lang w:val="en-CA"/>
        </w:rPr>
        <w:t>nuh_layer_id</w:t>
      </w:r>
      <w:proofErr w:type="spellEnd"/>
      <w:r w:rsidRPr="009868F6">
        <w:rPr>
          <w:szCs w:val="22"/>
          <w:lang w:val="en-CA"/>
        </w:rPr>
        <w:t xml:space="preserve"> shall be in the range of 0 to 62, inclusive</w:t>
      </w:r>
      <w:r>
        <w:rPr>
          <w:szCs w:val="22"/>
          <w:lang w:val="en-CA"/>
        </w:rPr>
        <w:t>."</w:t>
      </w:r>
      <w:r w:rsidR="009D29B3">
        <w:rPr>
          <w:szCs w:val="22"/>
          <w:lang w:val="en-CA"/>
        </w:rPr>
        <w:t xml:space="preserve"> (MV-HEVC and 3D-HEVC)</w:t>
      </w:r>
      <w:ins w:id="4" w:author="Gary Sullivan" w:date="2018-01-21T16:19:00Z">
        <w:r w:rsidR="001E60C9">
          <w:rPr>
            <w:szCs w:val="22"/>
            <w:lang w:val="en-CA"/>
          </w:rPr>
          <w:t xml:space="preserve">. For experiments reported in m42150, this limitation was </w:t>
        </w:r>
      </w:ins>
      <w:ins w:id="5" w:author="Gary Sullivan" w:date="2018-01-21T16:20:00Z">
        <w:r w:rsidR="001E60C9">
          <w:rPr>
            <w:szCs w:val="22"/>
            <w:lang w:val="en-CA"/>
          </w:rPr>
          <w:t xml:space="preserve">addressed by </w:t>
        </w:r>
      </w:ins>
      <w:ins w:id="6" w:author="Gary Sullivan" w:date="2018-01-21T16:21:00Z">
        <w:r w:rsidR="001E60C9">
          <w:rPr>
            <w:szCs w:val="22"/>
            <w:lang w:val="en-CA"/>
          </w:rPr>
          <w:t xml:space="preserve">increasing the </w:t>
        </w:r>
      </w:ins>
      <w:ins w:id="7" w:author="Gary Sullivan" w:date="2018-01-21T16:22:00Z">
        <w:r w:rsidR="001E60C9">
          <w:rPr>
            <w:szCs w:val="22"/>
            <w:lang w:val="en-CA"/>
          </w:rPr>
          <w:t>length of</w:t>
        </w:r>
      </w:ins>
      <w:ins w:id="8" w:author="Gary Sullivan" w:date="2018-01-21T16:21:00Z">
        <w:r w:rsidR="001E60C9">
          <w:rPr>
            <w:szCs w:val="22"/>
            <w:lang w:val="en-CA"/>
          </w:rPr>
          <w:t xml:space="preserve"> </w:t>
        </w:r>
        <w:proofErr w:type="spellStart"/>
        <w:r w:rsidR="001E60C9">
          <w:rPr>
            <w:szCs w:val="22"/>
            <w:lang w:val="en-CA"/>
          </w:rPr>
          <w:t>nuh_layer_id</w:t>
        </w:r>
        <w:proofErr w:type="spellEnd"/>
        <w:r w:rsidR="001E60C9">
          <w:rPr>
            <w:szCs w:val="22"/>
            <w:lang w:val="en-CA"/>
          </w:rPr>
          <w:t xml:space="preserve"> from 6 bits to 8 bits</w:t>
        </w:r>
      </w:ins>
      <w:ins w:id="9" w:author="Gary Sullivan" w:date="2018-01-21T16:24:00Z">
        <w:r w:rsidR="001E60C9">
          <w:rPr>
            <w:szCs w:val="22"/>
            <w:lang w:val="en-CA"/>
          </w:rPr>
          <w:t xml:space="preserve">, </w:t>
        </w:r>
      </w:ins>
      <w:ins w:id="10" w:author="Gary Sullivan" w:date="2018-01-21T16:21:00Z">
        <w:r w:rsidR="001E60C9">
          <w:rPr>
            <w:szCs w:val="22"/>
            <w:lang w:val="en-CA"/>
          </w:rPr>
          <w:t xml:space="preserve">and removing 2 bits from </w:t>
        </w:r>
      </w:ins>
      <w:ins w:id="11" w:author="Gary Sullivan" w:date="2018-01-21T16:22:00Z">
        <w:r w:rsidR="001E60C9">
          <w:rPr>
            <w:szCs w:val="22"/>
            <w:lang w:val="en-CA"/>
          </w:rPr>
          <w:t>nuh_temporal_id_plus1 (which became only one bit).</w:t>
        </w:r>
      </w:ins>
      <w:ins w:id="12" w:author="Gary Sullivan" w:date="2018-01-21T16:26:00Z">
        <w:r w:rsidR="001E60C9">
          <w:rPr>
            <w:szCs w:val="22"/>
            <w:lang w:val="en-CA"/>
          </w:rPr>
          <w:t xml:space="preserve"> The latter change was motivated by not wanting to increase the </w:t>
        </w:r>
      </w:ins>
      <w:ins w:id="13" w:author="Gary Sullivan" w:date="2018-01-21T16:27:00Z">
        <w:r w:rsidR="001E60C9">
          <w:rPr>
            <w:szCs w:val="22"/>
            <w:lang w:val="en-CA"/>
          </w:rPr>
          <w:t xml:space="preserve">16-bit </w:t>
        </w:r>
      </w:ins>
      <w:ins w:id="14" w:author="Gary Sullivan" w:date="2018-01-21T16:26:00Z">
        <w:r w:rsidR="001E60C9">
          <w:rPr>
            <w:szCs w:val="22"/>
            <w:lang w:val="en-CA"/>
          </w:rPr>
          <w:t>length of the NAL unit header.</w:t>
        </w:r>
      </w:ins>
    </w:p>
    <w:p w14:paraId="61036A8A" w14:textId="6FAFE70B" w:rsidR="009868F6" w:rsidRDefault="009868F6" w:rsidP="009868F6">
      <w:pPr>
        <w:numPr>
          <w:ilvl w:val="0"/>
          <w:numId w:val="12"/>
        </w:numPr>
        <w:rPr>
          <w:szCs w:val="22"/>
          <w:lang w:val="en-CA"/>
        </w:rPr>
      </w:pPr>
      <w:r>
        <w:rPr>
          <w:szCs w:val="22"/>
          <w:lang w:val="en-CA"/>
        </w:rPr>
        <w:t>Lack of support for temporal sub-layers in HTM software</w:t>
      </w:r>
      <w:r w:rsidR="009D29B3">
        <w:rPr>
          <w:szCs w:val="22"/>
          <w:lang w:val="en-CA"/>
        </w:rPr>
        <w:t xml:space="preserve"> (3D-HEVC)</w:t>
      </w:r>
      <w:r>
        <w:rPr>
          <w:szCs w:val="22"/>
          <w:lang w:val="en-CA"/>
        </w:rPr>
        <w:t>.</w:t>
      </w:r>
    </w:p>
    <w:p w14:paraId="160C69D0" w14:textId="47A85323" w:rsidR="009868F6" w:rsidRDefault="009868F6" w:rsidP="009868F6">
      <w:pPr>
        <w:numPr>
          <w:ilvl w:val="0"/>
          <w:numId w:val="12"/>
        </w:numPr>
        <w:rPr>
          <w:szCs w:val="22"/>
          <w:lang w:val="en-CA"/>
        </w:rPr>
      </w:pPr>
      <w:r>
        <w:rPr>
          <w:szCs w:val="22"/>
          <w:lang w:val="en-CA"/>
        </w:rPr>
        <w:t xml:space="preserve">Lack of support (or limited support) for vertically displaced inter-view prediction </w:t>
      </w:r>
      <w:r w:rsidR="009D29B3">
        <w:rPr>
          <w:szCs w:val="22"/>
          <w:lang w:val="en-CA"/>
        </w:rPr>
        <w:t>in</w:t>
      </w:r>
      <w:r>
        <w:rPr>
          <w:szCs w:val="22"/>
          <w:lang w:val="en-CA"/>
        </w:rPr>
        <w:t xml:space="preserve"> 3D-HEVC.</w:t>
      </w:r>
    </w:p>
    <w:p w14:paraId="4A3EE3EC" w14:textId="1C5DAFAD" w:rsidR="009868F6" w:rsidRDefault="009868F6" w:rsidP="009D29B3">
      <w:pPr>
        <w:numPr>
          <w:ilvl w:val="0"/>
          <w:numId w:val="12"/>
        </w:numPr>
        <w:rPr>
          <w:szCs w:val="22"/>
          <w:lang w:val="en-CA"/>
        </w:rPr>
      </w:pPr>
      <w:proofErr w:type="spellStart"/>
      <w:r w:rsidRPr="009868F6">
        <w:rPr>
          <w:szCs w:val="22"/>
          <w:lang w:val="en-CA"/>
        </w:rPr>
        <w:t>depthRefinementFlag</w:t>
      </w:r>
      <w:proofErr w:type="spellEnd"/>
      <w:r>
        <w:rPr>
          <w:szCs w:val="22"/>
          <w:lang w:val="en-CA"/>
        </w:rPr>
        <w:t xml:space="preserve"> limited to 0 for views other than those with view ID equal to 0, 1, or 2</w:t>
      </w:r>
      <w:r w:rsidR="009D29B3">
        <w:rPr>
          <w:szCs w:val="22"/>
          <w:lang w:val="en-CA"/>
        </w:rPr>
        <w:t xml:space="preserve"> in </w:t>
      </w:r>
      <w:r w:rsidR="009D29B3" w:rsidRPr="009D29B3">
        <w:rPr>
          <w:szCs w:val="22"/>
          <w:lang w:val="en-CA"/>
        </w:rPr>
        <w:t>3D-HEVC</w:t>
      </w:r>
      <w:r>
        <w:rPr>
          <w:szCs w:val="22"/>
          <w:lang w:val="en-CA"/>
        </w:rPr>
        <w:t>.</w:t>
      </w:r>
    </w:p>
    <w:p w14:paraId="48E89911" w14:textId="74C97992" w:rsidR="009868F6" w:rsidRDefault="009868F6" w:rsidP="009868F6">
      <w:pPr>
        <w:numPr>
          <w:ilvl w:val="0"/>
          <w:numId w:val="12"/>
        </w:numPr>
        <w:rPr>
          <w:szCs w:val="22"/>
          <w:lang w:val="en-CA"/>
        </w:rPr>
      </w:pPr>
      <w:r>
        <w:rPr>
          <w:szCs w:val="22"/>
          <w:lang w:val="en-CA"/>
        </w:rPr>
        <w:t>depth maps with a bit depth greater than 8 in 3D-HEVC.</w:t>
      </w:r>
    </w:p>
    <w:p w14:paraId="7049C48E" w14:textId="7FCDEDE0" w:rsidR="009868F6" w:rsidRDefault="009868F6" w:rsidP="009D29B3">
      <w:pPr>
        <w:numPr>
          <w:ilvl w:val="0"/>
          <w:numId w:val="12"/>
        </w:numPr>
        <w:rPr>
          <w:szCs w:val="22"/>
          <w:lang w:val="en-CA"/>
        </w:rPr>
      </w:pPr>
      <w:r>
        <w:rPr>
          <w:szCs w:val="22"/>
          <w:lang w:val="en-CA"/>
        </w:rPr>
        <w:t>layers required to be ordered from left to right for HTM encoding</w:t>
      </w:r>
      <w:r w:rsidR="009D29B3">
        <w:rPr>
          <w:szCs w:val="22"/>
          <w:lang w:val="en-CA"/>
        </w:rPr>
        <w:t xml:space="preserve"> for </w:t>
      </w:r>
      <w:r w:rsidR="009D29B3" w:rsidRPr="009D29B3">
        <w:rPr>
          <w:szCs w:val="22"/>
          <w:lang w:val="en-CA"/>
        </w:rPr>
        <w:t xml:space="preserve">3D-HEVC </w:t>
      </w:r>
      <w:r w:rsidR="009D29B3">
        <w:rPr>
          <w:szCs w:val="22"/>
          <w:lang w:val="en-CA"/>
        </w:rPr>
        <w:t xml:space="preserve">(view IDs must </w:t>
      </w:r>
      <w:proofErr w:type="gramStart"/>
      <w:r w:rsidR="009D29B3">
        <w:rPr>
          <w:szCs w:val="22"/>
          <w:lang w:val="en-CA"/>
        </w:rPr>
        <w:t>increase</w:t>
      </w:r>
      <w:proofErr w:type="gramEnd"/>
      <w:r w:rsidR="009D29B3">
        <w:rPr>
          <w:szCs w:val="22"/>
          <w:lang w:val="en-CA"/>
        </w:rPr>
        <w:t xml:space="preserve"> and the encoder needs this relationship for effective encoding)</w:t>
      </w:r>
      <w:r>
        <w:rPr>
          <w:szCs w:val="22"/>
          <w:lang w:val="en-CA"/>
        </w:rPr>
        <w:t>.</w:t>
      </w:r>
    </w:p>
    <w:p w14:paraId="22EE1364" w14:textId="795CE10C" w:rsidR="009D29B3" w:rsidRDefault="009D29B3" w:rsidP="009868F6">
      <w:pPr>
        <w:numPr>
          <w:ilvl w:val="0"/>
          <w:numId w:val="12"/>
        </w:numPr>
        <w:rPr>
          <w:szCs w:val="22"/>
          <w:lang w:val="en-CA"/>
        </w:rPr>
      </w:pPr>
      <w:r>
        <w:rPr>
          <w:szCs w:val="22"/>
          <w:lang w:val="en-CA"/>
        </w:rPr>
        <w:t>operation with picture sizes larger than 8192×4320 (see m42109).</w:t>
      </w:r>
    </w:p>
    <w:p w14:paraId="78912ABE" w14:textId="281BBAEB" w:rsidR="009D29B3" w:rsidRPr="009868F6" w:rsidRDefault="009D29B3" w:rsidP="009868F6">
      <w:pPr>
        <w:numPr>
          <w:ilvl w:val="0"/>
          <w:numId w:val="12"/>
        </w:numPr>
        <w:rPr>
          <w:szCs w:val="22"/>
          <w:lang w:val="en-CA"/>
        </w:rPr>
      </w:pPr>
      <w:r>
        <w:rPr>
          <w:szCs w:val="22"/>
          <w:lang w:val="en-CA"/>
        </w:rPr>
        <w:t>operation with bit depths greater than 12, and especially equal to 16, including lossless modes (see m42109).</w:t>
      </w:r>
    </w:p>
    <w:p w14:paraId="4C35579C" w14:textId="77777777" w:rsidR="00A14D5E" w:rsidRPr="005B217D" w:rsidRDefault="00A14D5E" w:rsidP="009234A5">
      <w:pPr>
        <w:rPr>
          <w:szCs w:val="22"/>
          <w:lang w:val="en-CA"/>
        </w:rPr>
      </w:pPr>
    </w:p>
    <w:sectPr w:rsidR="00A14D5E" w:rsidRPr="005B217D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3BEDA7" w14:textId="77777777" w:rsidR="00AD577E" w:rsidRDefault="00AD577E">
      <w:r>
        <w:separator/>
      </w:r>
    </w:p>
  </w:endnote>
  <w:endnote w:type="continuationSeparator" w:id="0">
    <w:p w14:paraId="02962880" w14:textId="77777777" w:rsidR="00AD577E" w:rsidRDefault="00AD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3D92E" w14:textId="0E26BFDA" w:rsidR="000B4FF9" w:rsidRPr="00806DFE" w:rsidRDefault="000B4FF9" w:rsidP="002D16A2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8640"/>
        <w:tab w:val="right" w:pos="9360"/>
      </w:tabs>
    </w:pPr>
    <w:r w:rsidRPr="00806DFE">
      <w:tab/>
      <w:t xml:space="preserve">Page: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PAGE </w:instrText>
    </w:r>
    <w:r w:rsidRPr="00806DFE">
      <w:rPr>
        <w:rStyle w:val="PageNumber"/>
      </w:rPr>
      <w:fldChar w:fldCharType="separate"/>
    </w:r>
    <w:r w:rsidR="00E345C6">
      <w:rPr>
        <w:rStyle w:val="PageNumber"/>
        <w:noProof/>
      </w:rPr>
      <w:t>1</w:t>
    </w:r>
    <w:r w:rsidRPr="00806DFE">
      <w:rPr>
        <w:rStyle w:val="PageNumber"/>
      </w:rPr>
      <w:fldChar w:fldCharType="end"/>
    </w:r>
    <w:r w:rsidRPr="00806DFE">
      <w:rPr>
        <w:rStyle w:val="PageNumber"/>
      </w:rPr>
      <w:tab/>
      <w:t xml:space="preserve">Date Saved: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SAVEDATE  \@ "yyyy-MM-dd"  \* MERGEFORMAT </w:instrText>
    </w:r>
    <w:r w:rsidRPr="00806DFE">
      <w:rPr>
        <w:rStyle w:val="PageNumber"/>
      </w:rPr>
      <w:fldChar w:fldCharType="separate"/>
    </w:r>
    <w:r w:rsidR="00E345C6">
      <w:rPr>
        <w:rStyle w:val="PageNumber"/>
        <w:noProof/>
      </w:rPr>
      <w:t>2018-01-21</w:t>
    </w:r>
    <w:r w:rsidRPr="00806DFE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C07EF3" w14:textId="77777777" w:rsidR="00AD577E" w:rsidRDefault="00AD577E">
      <w:r>
        <w:separator/>
      </w:r>
    </w:p>
  </w:footnote>
  <w:footnote w:type="continuationSeparator" w:id="0">
    <w:p w14:paraId="31BBAA18" w14:textId="77777777" w:rsidR="00AD577E" w:rsidRDefault="00AD57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0" w15:restartNumberingAfterBreak="0">
    <w:nsid w:val="73F604F2"/>
    <w:multiLevelType w:val="hybridMultilevel"/>
    <w:tmpl w:val="CC08E6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ary Sullivan">
    <w15:presenceInfo w15:providerId="None" w15:userId="Gary Sulliv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D39"/>
    <w:rsid w:val="0001553A"/>
    <w:rsid w:val="00023A2A"/>
    <w:rsid w:val="000308A3"/>
    <w:rsid w:val="000458BC"/>
    <w:rsid w:val="00045C41"/>
    <w:rsid w:val="00046C03"/>
    <w:rsid w:val="00051457"/>
    <w:rsid w:val="00065039"/>
    <w:rsid w:val="0007614F"/>
    <w:rsid w:val="000B0C0F"/>
    <w:rsid w:val="000B1C6B"/>
    <w:rsid w:val="000B4FF9"/>
    <w:rsid w:val="000C09AC"/>
    <w:rsid w:val="000E00F3"/>
    <w:rsid w:val="000F1148"/>
    <w:rsid w:val="000F158C"/>
    <w:rsid w:val="000F6C4F"/>
    <w:rsid w:val="00102F3D"/>
    <w:rsid w:val="00124E38"/>
    <w:rsid w:val="0012580B"/>
    <w:rsid w:val="00131F90"/>
    <w:rsid w:val="0013526E"/>
    <w:rsid w:val="00146152"/>
    <w:rsid w:val="00165B71"/>
    <w:rsid w:val="00171371"/>
    <w:rsid w:val="00175A24"/>
    <w:rsid w:val="0018104A"/>
    <w:rsid w:val="00187E58"/>
    <w:rsid w:val="001A297E"/>
    <w:rsid w:val="001A368E"/>
    <w:rsid w:val="001A7329"/>
    <w:rsid w:val="001A792F"/>
    <w:rsid w:val="001B4E28"/>
    <w:rsid w:val="001C16B9"/>
    <w:rsid w:val="001C3525"/>
    <w:rsid w:val="001C3AFB"/>
    <w:rsid w:val="001D1BD2"/>
    <w:rsid w:val="001E02BE"/>
    <w:rsid w:val="001E3B37"/>
    <w:rsid w:val="001E60C9"/>
    <w:rsid w:val="001F2594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63398"/>
    <w:rsid w:val="00266F06"/>
    <w:rsid w:val="00275BCF"/>
    <w:rsid w:val="00291E36"/>
    <w:rsid w:val="00292257"/>
    <w:rsid w:val="002A54E0"/>
    <w:rsid w:val="002B1595"/>
    <w:rsid w:val="002B191D"/>
    <w:rsid w:val="002D0AF6"/>
    <w:rsid w:val="002D16A2"/>
    <w:rsid w:val="002F164D"/>
    <w:rsid w:val="00306206"/>
    <w:rsid w:val="00317D85"/>
    <w:rsid w:val="00327C56"/>
    <w:rsid w:val="003315A1"/>
    <w:rsid w:val="003373EC"/>
    <w:rsid w:val="00342FF4"/>
    <w:rsid w:val="00346148"/>
    <w:rsid w:val="003669EA"/>
    <w:rsid w:val="003706CC"/>
    <w:rsid w:val="00377710"/>
    <w:rsid w:val="003811E9"/>
    <w:rsid w:val="003A2D8E"/>
    <w:rsid w:val="003A7CE6"/>
    <w:rsid w:val="003C20E4"/>
    <w:rsid w:val="003D6342"/>
    <w:rsid w:val="003E6F90"/>
    <w:rsid w:val="003F5D0F"/>
    <w:rsid w:val="00414101"/>
    <w:rsid w:val="004234F0"/>
    <w:rsid w:val="00433DDB"/>
    <w:rsid w:val="00437619"/>
    <w:rsid w:val="00465A1E"/>
    <w:rsid w:val="004870D3"/>
    <w:rsid w:val="004A2A63"/>
    <w:rsid w:val="004B210C"/>
    <w:rsid w:val="004D405F"/>
    <w:rsid w:val="004E4F4F"/>
    <w:rsid w:val="004E6789"/>
    <w:rsid w:val="004F61E3"/>
    <w:rsid w:val="00502E10"/>
    <w:rsid w:val="0051015C"/>
    <w:rsid w:val="00516CF1"/>
    <w:rsid w:val="00531AE9"/>
    <w:rsid w:val="00534391"/>
    <w:rsid w:val="00550540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24B33"/>
    <w:rsid w:val="0063041A"/>
    <w:rsid w:val="00630AA2"/>
    <w:rsid w:val="00646707"/>
    <w:rsid w:val="00646B4E"/>
    <w:rsid w:val="00657F7E"/>
    <w:rsid w:val="00662E58"/>
    <w:rsid w:val="00664DCF"/>
    <w:rsid w:val="006B3D46"/>
    <w:rsid w:val="006C5D39"/>
    <w:rsid w:val="006D6D9B"/>
    <w:rsid w:val="006E2810"/>
    <w:rsid w:val="006E5417"/>
    <w:rsid w:val="007023DE"/>
    <w:rsid w:val="00712F60"/>
    <w:rsid w:val="00720E3B"/>
    <w:rsid w:val="0074393F"/>
    <w:rsid w:val="00745F6B"/>
    <w:rsid w:val="00755276"/>
    <w:rsid w:val="0075585E"/>
    <w:rsid w:val="00770571"/>
    <w:rsid w:val="007768FF"/>
    <w:rsid w:val="007824D3"/>
    <w:rsid w:val="00796EE3"/>
    <w:rsid w:val="007A7D29"/>
    <w:rsid w:val="007B4AB8"/>
    <w:rsid w:val="007D1181"/>
    <w:rsid w:val="007E01A3"/>
    <w:rsid w:val="007F1F8B"/>
    <w:rsid w:val="007F67A1"/>
    <w:rsid w:val="00806DFE"/>
    <w:rsid w:val="00811C05"/>
    <w:rsid w:val="008206C8"/>
    <w:rsid w:val="00844F73"/>
    <w:rsid w:val="00855232"/>
    <w:rsid w:val="0086387C"/>
    <w:rsid w:val="00874A6C"/>
    <w:rsid w:val="00876C65"/>
    <w:rsid w:val="008A4B4C"/>
    <w:rsid w:val="008A4DDA"/>
    <w:rsid w:val="008C239F"/>
    <w:rsid w:val="008D59CB"/>
    <w:rsid w:val="008E480C"/>
    <w:rsid w:val="00907757"/>
    <w:rsid w:val="009212B0"/>
    <w:rsid w:val="00921FA1"/>
    <w:rsid w:val="009234A5"/>
    <w:rsid w:val="00933453"/>
    <w:rsid w:val="009335AE"/>
    <w:rsid w:val="009336F7"/>
    <w:rsid w:val="0093636C"/>
    <w:rsid w:val="009374A7"/>
    <w:rsid w:val="00955F6D"/>
    <w:rsid w:val="00975472"/>
    <w:rsid w:val="0098551D"/>
    <w:rsid w:val="009868F6"/>
    <w:rsid w:val="0099518F"/>
    <w:rsid w:val="009A523D"/>
    <w:rsid w:val="009B02A1"/>
    <w:rsid w:val="009D29B3"/>
    <w:rsid w:val="009F496B"/>
    <w:rsid w:val="00A01439"/>
    <w:rsid w:val="00A02E61"/>
    <w:rsid w:val="00A05CFF"/>
    <w:rsid w:val="00A13048"/>
    <w:rsid w:val="00A14D5E"/>
    <w:rsid w:val="00A46843"/>
    <w:rsid w:val="00A56B97"/>
    <w:rsid w:val="00A6093D"/>
    <w:rsid w:val="00A767DC"/>
    <w:rsid w:val="00A76A6D"/>
    <w:rsid w:val="00A83253"/>
    <w:rsid w:val="00AA6E84"/>
    <w:rsid w:val="00AD05A8"/>
    <w:rsid w:val="00AD577E"/>
    <w:rsid w:val="00AE341B"/>
    <w:rsid w:val="00B07CA7"/>
    <w:rsid w:val="00B1279A"/>
    <w:rsid w:val="00B4194A"/>
    <w:rsid w:val="00B5222E"/>
    <w:rsid w:val="00B53179"/>
    <w:rsid w:val="00B600CD"/>
    <w:rsid w:val="00B61C96"/>
    <w:rsid w:val="00B73A2A"/>
    <w:rsid w:val="00B94B06"/>
    <w:rsid w:val="00B94C28"/>
    <w:rsid w:val="00BC10BA"/>
    <w:rsid w:val="00BC5AFD"/>
    <w:rsid w:val="00BD5566"/>
    <w:rsid w:val="00BE086E"/>
    <w:rsid w:val="00C04F43"/>
    <w:rsid w:val="00C0609D"/>
    <w:rsid w:val="00C115AB"/>
    <w:rsid w:val="00C26CCB"/>
    <w:rsid w:val="00C30249"/>
    <w:rsid w:val="00C3723B"/>
    <w:rsid w:val="00C42466"/>
    <w:rsid w:val="00C606C9"/>
    <w:rsid w:val="00C80288"/>
    <w:rsid w:val="00C84003"/>
    <w:rsid w:val="00C90650"/>
    <w:rsid w:val="00C97D78"/>
    <w:rsid w:val="00CC2AAE"/>
    <w:rsid w:val="00CC5A42"/>
    <w:rsid w:val="00CD0EAB"/>
    <w:rsid w:val="00CE5E02"/>
    <w:rsid w:val="00CF34DB"/>
    <w:rsid w:val="00CF558F"/>
    <w:rsid w:val="00D010C0"/>
    <w:rsid w:val="00D073E2"/>
    <w:rsid w:val="00D23BB6"/>
    <w:rsid w:val="00D446EC"/>
    <w:rsid w:val="00D51BF0"/>
    <w:rsid w:val="00D55942"/>
    <w:rsid w:val="00D77FDB"/>
    <w:rsid w:val="00D807BF"/>
    <w:rsid w:val="00D82FCC"/>
    <w:rsid w:val="00DA17FC"/>
    <w:rsid w:val="00DA7887"/>
    <w:rsid w:val="00DB2C26"/>
    <w:rsid w:val="00DD0051"/>
    <w:rsid w:val="00DD02F4"/>
    <w:rsid w:val="00DE6B43"/>
    <w:rsid w:val="00E11923"/>
    <w:rsid w:val="00E262D4"/>
    <w:rsid w:val="00E345C6"/>
    <w:rsid w:val="00E36250"/>
    <w:rsid w:val="00E54511"/>
    <w:rsid w:val="00E61DAC"/>
    <w:rsid w:val="00E72B80"/>
    <w:rsid w:val="00E75FE3"/>
    <w:rsid w:val="00E86C4C"/>
    <w:rsid w:val="00E907A3"/>
    <w:rsid w:val="00EA5AE0"/>
    <w:rsid w:val="00EB7AB1"/>
    <w:rsid w:val="00EE7CD8"/>
    <w:rsid w:val="00EF48CC"/>
    <w:rsid w:val="00F00801"/>
    <w:rsid w:val="00F711F1"/>
    <w:rsid w:val="00F73032"/>
    <w:rsid w:val="00F848FC"/>
    <w:rsid w:val="00F84DC0"/>
    <w:rsid w:val="00F9282A"/>
    <w:rsid w:val="00F96BAD"/>
    <w:rsid w:val="00FA139D"/>
    <w:rsid w:val="00FB0E84"/>
    <w:rsid w:val="00FD01C2"/>
    <w:rsid w:val="00FD6831"/>
    <w:rsid w:val="00FE595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."/>
  <w:listSeparator w:val=","/>
  <w14:docId w14:val="50AECF47"/>
  <w15:chartTrackingRefBased/>
  <w15:docId w15:val="{F3971392-89E4-4B0B-8369-8AE2877D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06DF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2369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Gary Sullivan</cp:lastModifiedBy>
  <cp:revision>8</cp:revision>
  <cp:lastPrinted>1900-01-01T08:00:00Z</cp:lastPrinted>
  <dcterms:created xsi:type="dcterms:W3CDTF">2017-12-03T02:30:00Z</dcterms:created>
  <dcterms:modified xsi:type="dcterms:W3CDTF">2018-01-22T00:39:00Z</dcterms:modified>
</cp:coreProperties>
</file>