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CD2AE4" w14:paraId="682016BC" w14:textId="77777777">
        <w:tc>
          <w:tcPr>
            <w:tcW w:w="6408" w:type="dxa"/>
          </w:tcPr>
          <w:p w14:paraId="09A510B1" w14:textId="77777777" w:rsidR="006C5D39" w:rsidRPr="00CD2AE4" w:rsidRDefault="00927CB4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bookmarkStart w:id="0" w:name="_GoBack"/>
            <w:bookmarkEnd w:id="0"/>
            <w:r>
              <w:rPr>
                <w:b/>
                <w:szCs w:val="22"/>
                <w:lang w:val="en-CA"/>
              </w:rPr>
              <w:pict w14:anchorId="79C45207">
                <v:group id="_x0000_s1026" style="position:absolute;left:0;text-align:left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szCs w:val="22"/>
                <w:lang w:val="en-CA"/>
              </w:rPr>
              <w:pict w14:anchorId="7B8BC54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left:0;text-align:left;margin-left:48.05pt;margin-top:-25.1pt;width:23.1pt;height:21.05pt;z-index:3">
                  <v:imagedata r:id="rId9" o:title=""/>
                </v:shape>
              </w:pict>
            </w:r>
            <w:r>
              <w:rPr>
                <w:b/>
                <w:szCs w:val="22"/>
                <w:lang w:val="en-CA"/>
              </w:rPr>
              <w:pict w14:anchorId="3C1C6D58">
                <v:shape id="_x0000_s1050" type="#_x0000_t75" style="position:absolute;left:0;text-align:left;margin-left:21.15pt;margin-top:-25.1pt;width:23.2pt;height:21.05pt;z-index:2">
                  <v:imagedata r:id="rId10" o:title=""/>
                </v:shape>
              </w:pict>
            </w:r>
            <w:r w:rsidR="00E61DAC" w:rsidRPr="00CD2AE4">
              <w:rPr>
                <w:b/>
                <w:szCs w:val="22"/>
                <w:lang w:val="en-CA"/>
              </w:rPr>
              <w:t xml:space="preserve">Joint </w:t>
            </w:r>
            <w:r w:rsidR="006C5D39" w:rsidRPr="00CD2AE4">
              <w:rPr>
                <w:b/>
                <w:szCs w:val="22"/>
                <w:lang w:val="en-CA"/>
              </w:rPr>
              <w:t>Collaborative</w:t>
            </w:r>
            <w:r w:rsidR="00E61DAC" w:rsidRPr="00CD2AE4">
              <w:rPr>
                <w:b/>
                <w:szCs w:val="22"/>
                <w:lang w:val="en-CA"/>
              </w:rPr>
              <w:t xml:space="preserve"> Team </w:t>
            </w:r>
            <w:r w:rsidR="006C5D39" w:rsidRPr="00CD2AE4">
              <w:rPr>
                <w:b/>
                <w:szCs w:val="22"/>
                <w:lang w:val="en-CA"/>
              </w:rPr>
              <w:t>on Video Coding (JCT-VC)</w:t>
            </w:r>
          </w:p>
          <w:p w14:paraId="1C7E1086" w14:textId="77777777" w:rsidR="00E61DAC" w:rsidRPr="00CD2AE4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CD2AE4">
              <w:rPr>
                <w:b/>
                <w:szCs w:val="22"/>
                <w:lang w:val="en-CA"/>
              </w:rPr>
              <w:t xml:space="preserve">of </w:t>
            </w:r>
            <w:r w:rsidR="007F1F8B" w:rsidRPr="00CD2AE4">
              <w:rPr>
                <w:b/>
                <w:szCs w:val="22"/>
                <w:lang w:val="en-CA"/>
              </w:rPr>
              <w:t>ITU-T SG</w:t>
            </w:r>
            <w:r w:rsidR="005E1AC6" w:rsidRPr="00CD2AE4">
              <w:rPr>
                <w:b/>
                <w:szCs w:val="22"/>
                <w:lang w:val="en-CA"/>
              </w:rPr>
              <w:t> </w:t>
            </w:r>
            <w:r w:rsidR="007F1F8B" w:rsidRPr="00CD2AE4">
              <w:rPr>
                <w:b/>
                <w:szCs w:val="22"/>
                <w:lang w:val="en-CA"/>
              </w:rPr>
              <w:t>16 WP</w:t>
            </w:r>
            <w:r w:rsidR="005E1AC6" w:rsidRPr="00CD2AE4">
              <w:rPr>
                <w:b/>
                <w:szCs w:val="22"/>
                <w:lang w:val="en-CA"/>
              </w:rPr>
              <w:t> </w:t>
            </w:r>
            <w:r w:rsidR="007F1F8B" w:rsidRPr="00CD2AE4">
              <w:rPr>
                <w:b/>
                <w:szCs w:val="22"/>
                <w:lang w:val="en-CA"/>
              </w:rPr>
              <w:t>3 and ISO/IEC JTC</w:t>
            </w:r>
            <w:r w:rsidR="005E1AC6" w:rsidRPr="00CD2AE4">
              <w:rPr>
                <w:b/>
                <w:szCs w:val="22"/>
                <w:lang w:val="en-CA"/>
              </w:rPr>
              <w:t> </w:t>
            </w:r>
            <w:r w:rsidR="007F1F8B" w:rsidRPr="00CD2AE4">
              <w:rPr>
                <w:b/>
                <w:szCs w:val="22"/>
                <w:lang w:val="en-CA"/>
              </w:rPr>
              <w:t>1/SC</w:t>
            </w:r>
            <w:r w:rsidR="005E1AC6" w:rsidRPr="00CD2AE4">
              <w:rPr>
                <w:b/>
                <w:szCs w:val="22"/>
                <w:lang w:val="en-CA"/>
              </w:rPr>
              <w:t> </w:t>
            </w:r>
            <w:r w:rsidR="007F1F8B" w:rsidRPr="00CD2AE4">
              <w:rPr>
                <w:b/>
                <w:szCs w:val="22"/>
                <w:lang w:val="en-CA"/>
              </w:rPr>
              <w:t>29/WG</w:t>
            </w:r>
            <w:r w:rsidR="005E1AC6" w:rsidRPr="00CD2AE4">
              <w:rPr>
                <w:b/>
                <w:szCs w:val="22"/>
                <w:lang w:val="en-CA"/>
              </w:rPr>
              <w:t> </w:t>
            </w:r>
            <w:r w:rsidR="007F1F8B" w:rsidRPr="00CD2AE4">
              <w:rPr>
                <w:b/>
                <w:szCs w:val="22"/>
                <w:lang w:val="en-CA"/>
              </w:rPr>
              <w:t>11</w:t>
            </w:r>
          </w:p>
          <w:p w14:paraId="2B4C9D54" w14:textId="77777777" w:rsidR="00E61DAC" w:rsidRPr="00CD2AE4" w:rsidRDefault="00855232" w:rsidP="00844F73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CD2AE4">
              <w:t>30</w:t>
            </w:r>
            <w:r w:rsidR="00BD5566" w:rsidRPr="00CD2AE4">
              <w:t>th</w:t>
            </w:r>
            <w:r w:rsidR="00A767DC" w:rsidRPr="00CD2AE4">
              <w:t xml:space="preserve"> Meeting: </w:t>
            </w:r>
            <w:r w:rsidRPr="00CD2AE4">
              <w:rPr>
                <w:lang w:val="en-CA"/>
              </w:rPr>
              <w:t>Gwangju</w:t>
            </w:r>
            <w:r w:rsidR="00975472" w:rsidRPr="00CD2AE4">
              <w:rPr>
                <w:lang w:val="en-CA"/>
              </w:rPr>
              <w:t xml:space="preserve">, </w:t>
            </w:r>
            <w:r w:rsidRPr="00CD2AE4">
              <w:rPr>
                <w:lang w:val="en-CA"/>
              </w:rPr>
              <w:t>KR</w:t>
            </w:r>
            <w:r w:rsidR="00975472" w:rsidRPr="00CD2AE4">
              <w:rPr>
                <w:lang w:val="en-CA"/>
              </w:rPr>
              <w:t xml:space="preserve">, </w:t>
            </w:r>
            <w:r w:rsidRPr="00CD2AE4">
              <w:rPr>
                <w:lang w:val="en-CA"/>
              </w:rPr>
              <w:t>20</w:t>
            </w:r>
            <w:r w:rsidR="00D77FDB" w:rsidRPr="00CD2AE4">
              <w:rPr>
                <w:lang w:val="en-CA"/>
              </w:rPr>
              <w:t>–</w:t>
            </w:r>
            <w:r w:rsidR="000F6C4F" w:rsidRPr="00CD2AE4">
              <w:rPr>
                <w:lang w:val="en-CA"/>
              </w:rPr>
              <w:t>2</w:t>
            </w:r>
            <w:r w:rsidRPr="00CD2AE4">
              <w:rPr>
                <w:lang w:val="en-CA"/>
              </w:rPr>
              <w:t>6</w:t>
            </w:r>
            <w:r w:rsidR="00975472" w:rsidRPr="00CD2AE4">
              <w:rPr>
                <w:lang w:val="en-CA"/>
              </w:rPr>
              <w:t xml:space="preserve"> </w:t>
            </w:r>
            <w:r w:rsidRPr="00CD2AE4">
              <w:rPr>
                <w:lang w:val="en-CA"/>
              </w:rPr>
              <w:t>Jan</w:t>
            </w:r>
            <w:r w:rsidR="00844F73" w:rsidRPr="00CD2AE4">
              <w:rPr>
                <w:lang w:val="en-CA"/>
              </w:rPr>
              <w:t>.</w:t>
            </w:r>
            <w:r w:rsidR="00975472" w:rsidRPr="00CD2AE4">
              <w:rPr>
                <w:lang w:val="en-CA"/>
              </w:rPr>
              <w:t xml:space="preserve"> 201</w:t>
            </w:r>
            <w:r w:rsidRPr="00CD2AE4">
              <w:rPr>
                <w:lang w:val="en-CA"/>
              </w:rPr>
              <w:t>8</w:t>
            </w:r>
          </w:p>
        </w:tc>
        <w:tc>
          <w:tcPr>
            <w:tcW w:w="3168" w:type="dxa"/>
          </w:tcPr>
          <w:p w14:paraId="353C5F48" w14:textId="249E8DB8" w:rsidR="008A4B4C" w:rsidRPr="00CD2AE4" w:rsidRDefault="00E61DAC" w:rsidP="00F171B7">
            <w:pPr>
              <w:tabs>
                <w:tab w:val="left" w:pos="7200"/>
              </w:tabs>
              <w:rPr>
                <w:u w:val="single"/>
                <w:lang w:val="en-CA" w:eastAsia="ko-KR"/>
              </w:rPr>
            </w:pPr>
            <w:r w:rsidRPr="00CD2AE4">
              <w:rPr>
                <w:lang w:val="en-CA"/>
              </w:rPr>
              <w:t>Document</w:t>
            </w:r>
            <w:r w:rsidR="006C5D39" w:rsidRPr="00CD2AE4">
              <w:rPr>
                <w:lang w:val="en-CA"/>
              </w:rPr>
              <w:t>: JC</w:t>
            </w:r>
            <w:r w:rsidRPr="00CD2AE4">
              <w:rPr>
                <w:lang w:val="en-CA"/>
              </w:rPr>
              <w:t>T</w:t>
            </w:r>
            <w:r w:rsidR="006C5D39" w:rsidRPr="00CD2AE4">
              <w:rPr>
                <w:lang w:val="en-CA"/>
              </w:rPr>
              <w:t>VC</w:t>
            </w:r>
            <w:r w:rsidRPr="00CD2AE4">
              <w:rPr>
                <w:lang w:val="en-CA"/>
              </w:rPr>
              <w:t>-</w:t>
            </w:r>
            <w:r w:rsidR="00975472" w:rsidRPr="00CD2AE4">
              <w:rPr>
                <w:lang w:val="en-CA"/>
              </w:rPr>
              <w:t>A</w:t>
            </w:r>
            <w:r w:rsidR="00855232" w:rsidRPr="00CD2AE4">
              <w:rPr>
                <w:lang w:val="en-CA"/>
              </w:rPr>
              <w:t>D</w:t>
            </w:r>
            <w:r w:rsidR="00746EFA" w:rsidRPr="00746EFA">
              <w:rPr>
                <w:rFonts w:hint="eastAsia"/>
                <w:lang w:val="en-CA" w:eastAsia="ko-KR"/>
              </w:rPr>
              <w:t>0023</w:t>
            </w:r>
            <w:ins w:id="1" w:author="Hyun-Mook Oh" w:date="2018-01-15T22:26:00Z">
              <w:r w:rsidR="007C71F9">
                <w:rPr>
                  <w:rFonts w:hint="eastAsia"/>
                  <w:lang w:val="en-CA" w:eastAsia="ko-KR"/>
                </w:rPr>
                <w:t>r</w:t>
              </w:r>
              <w:del w:id="2" w:author="Hyun-Mook Oh2" w:date="2018-01-23T15:52:00Z">
                <w:r w:rsidR="007C71F9" w:rsidDel="00F171B7">
                  <w:rPr>
                    <w:rFonts w:hint="eastAsia"/>
                    <w:lang w:val="en-CA" w:eastAsia="ko-KR"/>
                  </w:rPr>
                  <w:delText>1</w:delText>
                </w:r>
              </w:del>
            </w:ins>
            <w:ins w:id="3" w:author="Hyun-Mook Oh2" w:date="2018-01-23T15:52:00Z">
              <w:r w:rsidR="00F171B7">
                <w:rPr>
                  <w:rFonts w:hint="eastAsia"/>
                  <w:lang w:val="en-CA" w:eastAsia="ko-KR"/>
                </w:rPr>
                <w:t>2</w:t>
              </w:r>
            </w:ins>
          </w:p>
        </w:tc>
      </w:tr>
    </w:tbl>
    <w:p w14:paraId="32151260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CD2AE4" w14:paraId="3B4E2EE3" w14:textId="77777777">
        <w:tc>
          <w:tcPr>
            <w:tcW w:w="1458" w:type="dxa"/>
          </w:tcPr>
          <w:p w14:paraId="6D6EABD0" w14:textId="77777777" w:rsidR="00E61DAC" w:rsidRPr="00CD2AE4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CD2AE4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49C23A94" w14:textId="76DE067D" w:rsidR="00E61DAC" w:rsidRPr="00CD2AE4" w:rsidRDefault="00734E97">
            <w:pPr>
              <w:spacing w:before="60" w:after="60"/>
              <w:rPr>
                <w:b/>
                <w:szCs w:val="22"/>
                <w:lang w:val="en-CA" w:eastAsia="ko-KR"/>
              </w:rPr>
            </w:pPr>
            <w:r w:rsidRPr="00CD2AE4">
              <w:rPr>
                <w:rFonts w:hint="eastAsia"/>
                <w:b/>
                <w:szCs w:val="22"/>
                <w:lang w:val="en-CA" w:eastAsia="ko-KR"/>
              </w:rPr>
              <w:t>Omnidirectional fisheye video SEI message</w:t>
            </w:r>
          </w:p>
        </w:tc>
      </w:tr>
      <w:tr w:rsidR="00E61DAC" w:rsidRPr="00CD2AE4" w14:paraId="0A1ECD37" w14:textId="77777777">
        <w:tc>
          <w:tcPr>
            <w:tcW w:w="1458" w:type="dxa"/>
          </w:tcPr>
          <w:p w14:paraId="41697C41" w14:textId="77777777" w:rsidR="00E61DAC" w:rsidRPr="00CD2AE4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CD2AE4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06D08F86" w14:textId="64FA14AC" w:rsidR="00E61DAC" w:rsidRPr="00CD2AE4" w:rsidRDefault="00646B4E" w:rsidP="00734E97">
            <w:pPr>
              <w:spacing w:before="60" w:after="60"/>
              <w:rPr>
                <w:szCs w:val="22"/>
                <w:lang w:val="en-CA" w:eastAsia="ko-KR"/>
              </w:rPr>
            </w:pPr>
            <w:r w:rsidRPr="00CD2AE4">
              <w:rPr>
                <w:szCs w:val="22"/>
                <w:lang w:val="en-CA"/>
              </w:rPr>
              <w:t>Input d</w:t>
            </w:r>
            <w:r w:rsidR="00E61DAC" w:rsidRPr="00CD2AE4">
              <w:rPr>
                <w:szCs w:val="22"/>
                <w:lang w:val="en-CA"/>
              </w:rPr>
              <w:t xml:space="preserve">ocument to </w:t>
            </w:r>
            <w:r w:rsidR="00AE341B" w:rsidRPr="00CD2AE4">
              <w:rPr>
                <w:szCs w:val="22"/>
                <w:lang w:val="en-CA"/>
              </w:rPr>
              <w:t>JCT-VC</w:t>
            </w:r>
          </w:p>
        </w:tc>
      </w:tr>
      <w:tr w:rsidR="00E61DAC" w:rsidRPr="00CD2AE4" w14:paraId="47CDA43F" w14:textId="77777777">
        <w:tc>
          <w:tcPr>
            <w:tcW w:w="1458" w:type="dxa"/>
          </w:tcPr>
          <w:p w14:paraId="5AB38009" w14:textId="77777777" w:rsidR="00E61DAC" w:rsidRPr="00CD2AE4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CD2AE4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3343B6EE" w14:textId="0D2985D9" w:rsidR="00E61DAC" w:rsidRPr="00CD2AE4" w:rsidRDefault="00E61DAC" w:rsidP="00734E97">
            <w:pPr>
              <w:spacing w:before="60" w:after="60"/>
              <w:rPr>
                <w:szCs w:val="22"/>
                <w:lang w:val="en-CA" w:eastAsia="ko-KR"/>
              </w:rPr>
            </w:pPr>
            <w:r w:rsidRPr="00CD2AE4">
              <w:rPr>
                <w:szCs w:val="22"/>
                <w:lang w:val="en-CA"/>
              </w:rPr>
              <w:t>Proposal</w:t>
            </w:r>
          </w:p>
        </w:tc>
      </w:tr>
      <w:tr w:rsidR="00E61DAC" w:rsidRPr="00CD2AE4" w14:paraId="11A48DDC" w14:textId="77777777">
        <w:tc>
          <w:tcPr>
            <w:tcW w:w="1458" w:type="dxa"/>
          </w:tcPr>
          <w:p w14:paraId="3722F248" w14:textId="77777777" w:rsidR="00E61DAC" w:rsidRPr="00CD2AE4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CD2AE4">
              <w:rPr>
                <w:i/>
                <w:szCs w:val="22"/>
                <w:lang w:val="en-CA"/>
              </w:rPr>
              <w:t>Author(s) or</w:t>
            </w:r>
            <w:r w:rsidRPr="00CD2AE4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52B5957D" w14:textId="0D870610" w:rsidR="00E61DAC" w:rsidRPr="00CD2AE4" w:rsidRDefault="00FC33BA" w:rsidP="00FC33BA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hint="eastAsia"/>
                <w:szCs w:val="22"/>
                <w:lang w:val="en-CA" w:eastAsia="ko-KR"/>
              </w:rPr>
              <w:t>Hyun-Mook Oh</w:t>
            </w:r>
            <w:r>
              <w:rPr>
                <w:szCs w:val="22"/>
                <w:lang w:val="en-CA" w:eastAsia="ko-KR"/>
              </w:rPr>
              <w:br/>
            </w:r>
            <w:r>
              <w:rPr>
                <w:rFonts w:hint="eastAsia"/>
                <w:szCs w:val="22"/>
                <w:lang w:val="en-CA" w:eastAsia="ko-KR"/>
              </w:rPr>
              <w:t>Sejin Oh</w:t>
            </w:r>
          </w:p>
        </w:tc>
        <w:tc>
          <w:tcPr>
            <w:tcW w:w="900" w:type="dxa"/>
          </w:tcPr>
          <w:p w14:paraId="1B34B461" w14:textId="170D45D1" w:rsidR="00E61DAC" w:rsidRPr="00CD2AE4" w:rsidRDefault="00E61DAC">
            <w:pPr>
              <w:spacing w:before="60" w:after="60"/>
              <w:rPr>
                <w:szCs w:val="22"/>
                <w:lang w:val="en-CA"/>
              </w:rPr>
            </w:pPr>
            <w:r w:rsidRPr="00CD2AE4">
              <w:rPr>
                <w:szCs w:val="22"/>
                <w:lang w:val="en-CA"/>
              </w:rPr>
              <w:t>Email:</w:t>
            </w:r>
          </w:p>
        </w:tc>
        <w:tc>
          <w:tcPr>
            <w:tcW w:w="3168" w:type="dxa"/>
          </w:tcPr>
          <w:p w14:paraId="4FF8AA28" w14:textId="02E68DC9" w:rsidR="006A1007" w:rsidRPr="00CD2AE4" w:rsidRDefault="00927CB4" w:rsidP="006A1007">
            <w:pPr>
              <w:spacing w:before="60" w:after="60"/>
              <w:rPr>
                <w:szCs w:val="22"/>
                <w:lang w:val="en-CA" w:eastAsia="ko-KR"/>
              </w:rPr>
            </w:pPr>
            <w:hyperlink r:id="rId11" w:history="1">
              <w:r w:rsidR="006A1007" w:rsidRPr="002E2055">
                <w:rPr>
                  <w:rStyle w:val="a6"/>
                  <w:rFonts w:hint="eastAsia"/>
                  <w:szCs w:val="22"/>
                  <w:lang w:val="en-CA" w:eastAsia="ko-KR"/>
                </w:rPr>
                <w:t>hyunmook.oh@lge.com</w:t>
              </w:r>
            </w:hyperlink>
          </w:p>
        </w:tc>
      </w:tr>
      <w:tr w:rsidR="00E61DAC" w:rsidRPr="00CD2AE4" w14:paraId="508325BE" w14:textId="77777777">
        <w:tc>
          <w:tcPr>
            <w:tcW w:w="1458" w:type="dxa"/>
          </w:tcPr>
          <w:p w14:paraId="70E2F5C7" w14:textId="77777777" w:rsidR="00E61DAC" w:rsidRPr="00CD2AE4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CD2AE4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4DFBD0B9" w14:textId="6966C472" w:rsidR="00E61DAC" w:rsidRPr="00CD2AE4" w:rsidRDefault="00734E97" w:rsidP="00734E97">
            <w:pPr>
              <w:spacing w:before="60" w:after="60"/>
              <w:rPr>
                <w:szCs w:val="22"/>
                <w:lang w:val="en-CA" w:eastAsia="ko-KR"/>
              </w:rPr>
            </w:pPr>
            <w:r w:rsidRPr="00CD2AE4">
              <w:rPr>
                <w:rFonts w:hint="eastAsia"/>
                <w:szCs w:val="22"/>
                <w:lang w:val="en-CA" w:eastAsia="ko-KR"/>
              </w:rPr>
              <w:t>LG Electronics Inc.</w:t>
            </w:r>
          </w:p>
        </w:tc>
      </w:tr>
    </w:tbl>
    <w:p w14:paraId="524BD060" w14:textId="5A47C698" w:rsidR="00E61DAC" w:rsidRPr="005B217D" w:rsidRDefault="00E61DAC">
      <w:pPr>
        <w:tabs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4185D15C" w14:textId="77777777"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09E1D355" w14:textId="186E4F9A" w:rsidR="00AB28C2" w:rsidRDefault="00AB28C2" w:rsidP="005E433B">
      <w:pPr>
        <w:rPr>
          <w:ins w:id="4" w:author="Hyun-Mook Oh2" w:date="2018-01-23T15:52:00Z"/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This contribution proposes to define an omnidirectional fisheye video SEI message that </w:t>
      </w:r>
      <w:r>
        <w:rPr>
          <w:szCs w:val="22"/>
          <w:lang w:val="en-CA" w:eastAsia="ko-KR"/>
        </w:rPr>
        <w:t>carr</w:t>
      </w:r>
      <w:r>
        <w:rPr>
          <w:rFonts w:hint="eastAsia"/>
          <w:szCs w:val="22"/>
          <w:lang w:val="en-CA" w:eastAsia="ko-KR"/>
        </w:rPr>
        <w:t xml:space="preserve">ies parameters used in the receiver to reconstruct </w:t>
      </w:r>
      <w:r>
        <w:rPr>
          <w:szCs w:val="22"/>
          <w:lang w:val="en-CA" w:eastAsia="ko-KR"/>
        </w:rPr>
        <w:t>a</w:t>
      </w:r>
      <w:r>
        <w:rPr>
          <w:rFonts w:hint="eastAsia"/>
          <w:szCs w:val="22"/>
          <w:lang w:val="en-CA" w:eastAsia="ko-KR"/>
        </w:rPr>
        <w:t>n</w:t>
      </w:r>
      <w:r>
        <w:rPr>
          <w:szCs w:val="22"/>
          <w:lang w:val="en-CA" w:eastAsia="ko-KR"/>
        </w:rPr>
        <w:t xml:space="preserve"> </w:t>
      </w:r>
      <w:r>
        <w:rPr>
          <w:rFonts w:hint="eastAsia"/>
          <w:szCs w:val="22"/>
          <w:lang w:val="en-CA" w:eastAsia="ko-KR"/>
        </w:rPr>
        <w:t xml:space="preserve">omnidirectional spherical </w:t>
      </w:r>
      <w:r>
        <w:rPr>
          <w:szCs w:val="22"/>
          <w:lang w:val="en-CA" w:eastAsia="ko-KR"/>
        </w:rPr>
        <w:t>video</w:t>
      </w:r>
      <w:r>
        <w:rPr>
          <w:rFonts w:hint="eastAsia"/>
          <w:szCs w:val="22"/>
          <w:lang w:val="en-CA" w:eastAsia="ko-KR"/>
        </w:rPr>
        <w:t xml:space="preserve"> from circular fisheye camera outputs contained in a decoded picture. </w:t>
      </w:r>
      <w:r w:rsidR="005E433B">
        <w:rPr>
          <w:rFonts w:hint="eastAsia"/>
          <w:szCs w:val="22"/>
          <w:lang w:val="en-CA" w:eastAsia="ko-KR"/>
        </w:rPr>
        <w:t>B</w:t>
      </w:r>
      <w:r>
        <w:rPr>
          <w:rFonts w:hint="eastAsia"/>
          <w:szCs w:val="22"/>
          <w:lang w:val="en-CA" w:eastAsia="ko-KR"/>
        </w:rPr>
        <w:t xml:space="preserve">ased on the </w:t>
      </w:r>
      <w:r w:rsidR="005E433B" w:rsidRPr="00AB28C2">
        <w:rPr>
          <w:szCs w:val="22"/>
          <w:lang w:val="en-CA" w:eastAsia="ko-KR"/>
        </w:rPr>
        <w:t>FisheyeVideoEssentialInfoStruct</w:t>
      </w:r>
      <w:r w:rsidR="005E433B">
        <w:rPr>
          <w:rFonts w:hint="eastAsia"/>
          <w:szCs w:val="22"/>
          <w:lang w:val="en-CA" w:eastAsia="ko-KR"/>
        </w:rPr>
        <w:t xml:space="preserve"> in </w:t>
      </w:r>
      <w:r>
        <w:rPr>
          <w:rFonts w:hint="eastAsia"/>
          <w:szCs w:val="22"/>
          <w:lang w:val="en-CA" w:eastAsia="ko-KR"/>
        </w:rPr>
        <w:t>OMAF FDIS</w:t>
      </w:r>
      <w:r w:rsidR="00E079C6">
        <w:rPr>
          <w:rFonts w:hint="eastAsia"/>
          <w:szCs w:val="22"/>
          <w:lang w:val="en-CA" w:eastAsia="ko-KR"/>
        </w:rPr>
        <w:t xml:space="preserve">, </w:t>
      </w:r>
      <w:r w:rsidR="005E433B">
        <w:rPr>
          <w:rFonts w:hint="eastAsia"/>
          <w:szCs w:val="22"/>
          <w:lang w:val="en-CA" w:eastAsia="ko-KR"/>
        </w:rPr>
        <w:t xml:space="preserve">the essential fisheye video parameters, such as </w:t>
      </w:r>
      <w:r w:rsidR="00E079C6">
        <w:rPr>
          <w:rFonts w:hint="eastAsia"/>
          <w:szCs w:val="22"/>
          <w:lang w:val="en-CA" w:eastAsia="ko-KR"/>
        </w:rPr>
        <w:t>region information of circular images in the coded picture</w:t>
      </w:r>
      <w:r w:rsidR="00CA7BCB">
        <w:rPr>
          <w:rFonts w:hint="eastAsia"/>
          <w:szCs w:val="22"/>
          <w:lang w:val="en-CA" w:eastAsia="ko-KR"/>
        </w:rPr>
        <w:t>,</w:t>
      </w:r>
      <w:r w:rsidR="00E079C6">
        <w:rPr>
          <w:rFonts w:hint="eastAsia"/>
          <w:szCs w:val="22"/>
          <w:lang w:val="en-CA" w:eastAsia="ko-KR"/>
        </w:rPr>
        <w:t xml:space="preserve"> field of view</w:t>
      </w:r>
      <w:r w:rsidR="00CA7BCB">
        <w:rPr>
          <w:rFonts w:hint="eastAsia"/>
          <w:szCs w:val="22"/>
          <w:lang w:val="en-CA" w:eastAsia="ko-KR"/>
        </w:rPr>
        <w:t xml:space="preserve"> of fisheye lens,</w:t>
      </w:r>
      <w:r w:rsidR="00E079C6">
        <w:rPr>
          <w:rFonts w:hint="eastAsia"/>
          <w:szCs w:val="22"/>
          <w:lang w:val="en-CA" w:eastAsia="ko-KR"/>
        </w:rPr>
        <w:t xml:space="preserve"> and </w:t>
      </w:r>
      <w:r w:rsidR="00CA7BCB">
        <w:rPr>
          <w:rFonts w:hint="eastAsia"/>
          <w:szCs w:val="22"/>
          <w:lang w:val="en-CA" w:eastAsia="ko-KR"/>
        </w:rPr>
        <w:t xml:space="preserve">fisheye </w:t>
      </w:r>
      <w:r w:rsidR="00E079C6">
        <w:rPr>
          <w:rFonts w:hint="eastAsia"/>
          <w:szCs w:val="22"/>
          <w:lang w:val="en-CA" w:eastAsia="ko-KR"/>
        </w:rPr>
        <w:t>camera parameters</w:t>
      </w:r>
      <w:r w:rsidR="005E433B">
        <w:rPr>
          <w:rFonts w:hint="eastAsia"/>
          <w:szCs w:val="22"/>
          <w:lang w:val="en-CA" w:eastAsia="ko-KR"/>
        </w:rPr>
        <w:t xml:space="preserve">, are </w:t>
      </w:r>
      <w:r w:rsidR="0073490B">
        <w:rPr>
          <w:rFonts w:hint="eastAsia"/>
          <w:szCs w:val="22"/>
          <w:lang w:val="en-CA" w:eastAsia="ko-KR"/>
        </w:rPr>
        <w:t>defined</w:t>
      </w:r>
      <w:r w:rsidR="003A16B6">
        <w:rPr>
          <w:rFonts w:hint="eastAsia"/>
          <w:szCs w:val="22"/>
          <w:lang w:val="en-CA" w:eastAsia="ko-KR"/>
        </w:rPr>
        <w:t xml:space="preserve"> </w:t>
      </w:r>
      <w:r w:rsidR="0073490B">
        <w:rPr>
          <w:rFonts w:hint="eastAsia"/>
          <w:szCs w:val="22"/>
          <w:lang w:val="en-CA" w:eastAsia="ko-KR"/>
        </w:rPr>
        <w:t>in</w:t>
      </w:r>
      <w:r w:rsidR="003A16B6">
        <w:rPr>
          <w:rFonts w:hint="eastAsia"/>
          <w:szCs w:val="22"/>
          <w:lang w:val="en-CA" w:eastAsia="ko-KR"/>
        </w:rPr>
        <w:t xml:space="preserve"> the </w:t>
      </w:r>
      <w:r w:rsidR="0073490B">
        <w:rPr>
          <w:rFonts w:hint="eastAsia"/>
          <w:szCs w:val="22"/>
          <w:lang w:val="en-CA" w:eastAsia="ko-KR"/>
        </w:rPr>
        <w:t xml:space="preserve">proposed </w:t>
      </w:r>
      <w:r w:rsidR="003A16B6">
        <w:rPr>
          <w:rFonts w:hint="eastAsia"/>
          <w:szCs w:val="22"/>
          <w:lang w:val="en-CA" w:eastAsia="ko-KR"/>
        </w:rPr>
        <w:t xml:space="preserve">SEI message. </w:t>
      </w:r>
    </w:p>
    <w:p w14:paraId="214D0A3C" w14:textId="70BE6148" w:rsidR="00F171B7" w:rsidRPr="00F8785D" w:rsidRDefault="00101D98" w:rsidP="005E433B">
      <w:pPr>
        <w:rPr>
          <w:lang w:eastAsia="ko-KR"/>
        </w:rPr>
      </w:pPr>
      <w:ins w:id="5" w:author="Hyun-Mook Oh2" w:date="2018-01-24T11:40:00Z">
        <w:r>
          <w:rPr>
            <w:rFonts w:hint="eastAsia"/>
            <w:szCs w:val="22"/>
            <w:lang w:val="en-CA" w:eastAsia="ko-KR"/>
          </w:rPr>
          <w:t>T</w:t>
        </w:r>
      </w:ins>
      <w:ins w:id="6" w:author="Hyun-Mook Oh2" w:date="2018-01-23T15:52:00Z">
        <w:r w:rsidR="00F171B7">
          <w:rPr>
            <w:rFonts w:hint="eastAsia"/>
            <w:szCs w:val="22"/>
            <w:lang w:val="en-CA" w:eastAsia="ko-KR"/>
          </w:rPr>
          <w:t xml:space="preserve">he second </w:t>
        </w:r>
      </w:ins>
      <w:ins w:id="7" w:author="Hyun-Mook Oh2" w:date="2018-01-23T23:20:00Z">
        <w:r w:rsidR="00590D30">
          <w:rPr>
            <w:rFonts w:hint="eastAsia"/>
            <w:szCs w:val="22"/>
            <w:lang w:val="en-CA" w:eastAsia="ko-KR"/>
          </w:rPr>
          <w:t xml:space="preserve">revised </w:t>
        </w:r>
      </w:ins>
      <w:ins w:id="8" w:author="Hyun-Mook Oh2" w:date="2018-01-23T23:21:00Z">
        <w:r w:rsidR="00590D30">
          <w:rPr>
            <w:rFonts w:hint="eastAsia"/>
            <w:szCs w:val="22"/>
            <w:lang w:val="en-CA" w:eastAsia="ko-KR"/>
          </w:rPr>
          <w:t>contribution</w:t>
        </w:r>
      </w:ins>
      <w:ins w:id="9" w:author="Hyun-Mook Oh2" w:date="2018-01-24T11:40:00Z">
        <w:r>
          <w:rPr>
            <w:rFonts w:hint="eastAsia"/>
            <w:szCs w:val="22"/>
            <w:lang w:val="en-CA" w:eastAsia="ko-KR"/>
          </w:rPr>
          <w:t xml:space="preserve"> includes the conversion from a smaple location of a circular image to sphere mapping</w:t>
        </w:r>
      </w:ins>
      <w:ins w:id="10" w:author="Hyun-Mook Oh2" w:date="2018-01-23T15:52:00Z">
        <w:r w:rsidR="00F171B7">
          <w:rPr>
            <w:rFonts w:hint="eastAsia"/>
            <w:szCs w:val="22"/>
            <w:lang w:val="en-CA" w:eastAsia="ko-KR"/>
          </w:rPr>
          <w:t xml:space="preserve"> to resolve </w:t>
        </w:r>
      </w:ins>
      <w:ins w:id="11" w:author="Hyun-Mook Oh2" w:date="2018-01-23T23:24:00Z">
        <w:r w:rsidR="00F8785D">
          <w:rPr>
            <w:rFonts w:hint="eastAsia"/>
            <w:szCs w:val="22"/>
            <w:lang w:val="en-CA" w:eastAsia="ko-KR"/>
          </w:rPr>
          <w:t>a</w:t>
        </w:r>
      </w:ins>
      <w:ins w:id="12" w:author="Hyun-Mook Oh2" w:date="2018-01-23T23:22:00Z">
        <w:r w:rsidR="00F8785D">
          <w:rPr>
            <w:rFonts w:hint="eastAsia"/>
            <w:szCs w:val="22"/>
            <w:lang w:val="en-CA" w:eastAsia="ko-KR"/>
          </w:rPr>
          <w:t xml:space="preserve"> </w:t>
        </w:r>
      </w:ins>
      <w:ins w:id="13" w:author="Hyun-Mook Oh2" w:date="2018-01-23T15:52:00Z">
        <w:r w:rsidR="00F171B7">
          <w:rPr>
            <w:rFonts w:hint="eastAsia"/>
            <w:szCs w:val="22"/>
            <w:lang w:val="en-CA" w:eastAsia="ko-KR"/>
          </w:rPr>
          <w:t>comment</w:t>
        </w:r>
      </w:ins>
      <w:ins w:id="14" w:author="Hyun-Mook Oh2" w:date="2018-01-23T23:23:00Z">
        <w:r w:rsidR="00F8785D">
          <w:rPr>
            <w:rFonts w:hint="eastAsia"/>
            <w:szCs w:val="22"/>
            <w:lang w:val="en-CA" w:eastAsia="ko-KR"/>
          </w:rPr>
          <w:t xml:space="preserve"> addressed</w:t>
        </w:r>
      </w:ins>
      <w:ins w:id="15" w:author="Hyun-Mook Oh2" w:date="2018-01-23T15:52:00Z">
        <w:r w:rsidR="00F171B7">
          <w:rPr>
            <w:rFonts w:hint="eastAsia"/>
            <w:szCs w:val="22"/>
            <w:lang w:val="en-CA" w:eastAsia="ko-KR"/>
          </w:rPr>
          <w:t xml:space="preserve"> during the </w:t>
        </w:r>
      </w:ins>
      <w:ins w:id="16" w:author="Hyun-Mook Oh2" w:date="2018-01-23T23:23:00Z">
        <w:r w:rsidR="00F8785D">
          <w:rPr>
            <w:rFonts w:hint="eastAsia"/>
            <w:szCs w:val="22"/>
            <w:lang w:val="en-CA" w:eastAsia="ko-KR"/>
          </w:rPr>
          <w:t>30</w:t>
        </w:r>
        <w:r w:rsidR="00F8785D" w:rsidRPr="00F8785D">
          <w:rPr>
            <w:rFonts w:hint="eastAsia"/>
            <w:szCs w:val="22"/>
            <w:vertAlign w:val="superscript"/>
            <w:lang w:val="en-CA" w:eastAsia="ko-KR"/>
          </w:rPr>
          <w:t>th</w:t>
        </w:r>
        <w:r w:rsidR="00F8785D">
          <w:rPr>
            <w:rFonts w:hint="eastAsia"/>
            <w:szCs w:val="22"/>
            <w:lang w:val="en-CA" w:eastAsia="ko-KR"/>
          </w:rPr>
          <w:t xml:space="preserve"> </w:t>
        </w:r>
      </w:ins>
      <w:ins w:id="17" w:author="Hyun-Mook Oh2" w:date="2018-01-23T15:52:00Z">
        <w:r w:rsidR="00F171B7">
          <w:rPr>
            <w:rFonts w:hint="eastAsia"/>
            <w:szCs w:val="22"/>
            <w:lang w:val="en-CA" w:eastAsia="ko-KR"/>
          </w:rPr>
          <w:t>JCT-VC meeting</w:t>
        </w:r>
      </w:ins>
      <w:ins w:id="18" w:author="Hyun-Mook Oh2" w:date="2018-01-24T11:41:00Z">
        <w:r>
          <w:rPr>
            <w:rFonts w:hint="eastAsia"/>
            <w:szCs w:val="22"/>
            <w:lang w:val="en-CA" w:eastAsia="ko-KR"/>
          </w:rPr>
          <w:t>.</w:t>
        </w:r>
      </w:ins>
    </w:p>
    <w:p w14:paraId="430C72DA" w14:textId="368E3242" w:rsidR="00745F6B" w:rsidRPr="005B217D" w:rsidRDefault="00745F6B" w:rsidP="00E11923">
      <w:pPr>
        <w:pStyle w:val="1"/>
        <w:rPr>
          <w:lang w:val="en-CA"/>
        </w:rPr>
      </w:pPr>
      <w:r w:rsidRPr="005B217D">
        <w:rPr>
          <w:lang w:val="en-CA"/>
        </w:rPr>
        <w:t>Problem Statement</w:t>
      </w:r>
    </w:p>
    <w:p w14:paraId="117D50A0" w14:textId="49ABC222" w:rsidR="008F2985" w:rsidRPr="00926B02" w:rsidRDefault="00E079C6" w:rsidP="00926B02">
      <w:pPr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In omnidirectional video applications, two types of video formats are considered </w:t>
      </w:r>
      <w:r>
        <w:rPr>
          <w:szCs w:val="22"/>
          <w:lang w:val="en-CA" w:eastAsia="ko-KR"/>
        </w:rPr>
        <w:t>as input</w:t>
      </w:r>
      <w:r>
        <w:rPr>
          <w:rFonts w:hint="eastAsia"/>
          <w:szCs w:val="22"/>
          <w:lang w:val="en-CA" w:eastAsia="ko-KR"/>
        </w:rPr>
        <w:t>s</w:t>
      </w:r>
      <w:r>
        <w:rPr>
          <w:szCs w:val="22"/>
          <w:lang w:val="en-CA" w:eastAsia="ko-KR"/>
        </w:rPr>
        <w:t xml:space="preserve"> to video encoding</w:t>
      </w:r>
      <w:r>
        <w:rPr>
          <w:rFonts w:hint="eastAsia"/>
          <w:szCs w:val="22"/>
          <w:lang w:val="en-CA" w:eastAsia="ko-KR"/>
        </w:rPr>
        <w:t>: a projected picture and a fisheye circular picture. T</w:t>
      </w:r>
      <w:r>
        <w:rPr>
          <w:szCs w:val="22"/>
          <w:lang w:val="en-CA" w:eastAsia="ko-KR"/>
        </w:rPr>
        <w:t>he projected picture</w:t>
      </w:r>
      <w:r>
        <w:rPr>
          <w:rFonts w:hint="eastAsia"/>
          <w:szCs w:val="22"/>
          <w:lang w:val="en-CA" w:eastAsia="ko-KR"/>
        </w:rPr>
        <w:t xml:space="preserve"> is </w:t>
      </w:r>
      <w:r>
        <w:rPr>
          <w:szCs w:val="22"/>
          <w:lang w:val="en-CA" w:eastAsia="ko-KR"/>
        </w:rPr>
        <w:t>generate</w:t>
      </w:r>
      <w:r>
        <w:rPr>
          <w:rFonts w:hint="eastAsia"/>
          <w:szCs w:val="22"/>
          <w:lang w:val="en-CA" w:eastAsia="ko-KR"/>
        </w:rPr>
        <w:t xml:space="preserve">d by stitching an omnidirectional camera output and then </w:t>
      </w:r>
      <w:r>
        <w:rPr>
          <w:szCs w:val="22"/>
          <w:lang w:val="en-CA" w:eastAsia="ko-KR"/>
        </w:rPr>
        <w:t xml:space="preserve">arranging </w:t>
      </w:r>
      <w:r>
        <w:rPr>
          <w:rFonts w:hint="eastAsia"/>
          <w:szCs w:val="22"/>
          <w:lang w:val="en-CA" w:eastAsia="ko-KR"/>
        </w:rPr>
        <w:t>the</w:t>
      </w:r>
      <w:r>
        <w:rPr>
          <w:szCs w:val="22"/>
          <w:lang w:val="en-CA" w:eastAsia="ko-KR"/>
        </w:rPr>
        <w:t xml:space="preserve"> image on </w:t>
      </w:r>
      <w:r>
        <w:rPr>
          <w:rFonts w:hint="eastAsia"/>
          <w:szCs w:val="22"/>
          <w:lang w:val="en-CA" w:eastAsia="ko-KR"/>
        </w:rPr>
        <w:t>a</w:t>
      </w:r>
      <w:r>
        <w:rPr>
          <w:szCs w:val="22"/>
          <w:lang w:val="en-CA" w:eastAsia="ko-KR"/>
        </w:rPr>
        <w:t xml:space="preserve"> sphere onto a two-dimensional picture</w:t>
      </w:r>
      <w:r w:rsidR="00B5560E">
        <w:rPr>
          <w:rFonts w:hint="eastAsia"/>
          <w:szCs w:val="22"/>
          <w:lang w:val="en-CA" w:eastAsia="ko-KR"/>
        </w:rPr>
        <w:t>,</w:t>
      </w:r>
      <w:r>
        <w:rPr>
          <w:rFonts w:hint="eastAsia"/>
          <w:szCs w:val="22"/>
          <w:lang w:val="en-CA" w:eastAsia="ko-KR"/>
        </w:rPr>
        <w:t xml:space="preserve"> while the </w:t>
      </w:r>
      <w:r>
        <w:rPr>
          <w:szCs w:val="22"/>
          <w:lang w:val="en-CA" w:eastAsia="ko-KR"/>
        </w:rPr>
        <w:t xml:space="preserve">fisheye circular picture conveys </w:t>
      </w:r>
      <w:r w:rsidR="005E433B">
        <w:rPr>
          <w:rFonts w:hint="eastAsia"/>
          <w:szCs w:val="22"/>
          <w:lang w:val="en-CA" w:eastAsia="ko-KR"/>
        </w:rPr>
        <w:t>raw</w:t>
      </w:r>
      <w:r>
        <w:rPr>
          <w:rFonts w:hint="eastAsia"/>
          <w:szCs w:val="22"/>
          <w:lang w:val="en-CA" w:eastAsia="ko-KR"/>
        </w:rPr>
        <w:t xml:space="preserve"> omnidirectional camera outputs in a rectangular format. When </w:t>
      </w:r>
      <w:r>
        <w:rPr>
          <w:szCs w:val="22"/>
          <w:lang w:val="en-CA" w:eastAsia="ko-KR"/>
        </w:rPr>
        <w:t>the</w:t>
      </w:r>
      <w:r>
        <w:rPr>
          <w:rFonts w:hint="eastAsia"/>
          <w:szCs w:val="22"/>
          <w:lang w:val="en-CA" w:eastAsia="ko-KR"/>
        </w:rPr>
        <w:t xml:space="preserve"> projected picture is delivered, </w:t>
      </w:r>
      <w:r>
        <w:rPr>
          <w:szCs w:val="22"/>
          <w:lang w:val="en-CA" w:eastAsia="ko-KR"/>
        </w:rPr>
        <w:t xml:space="preserve">the picture is decoded and </w:t>
      </w:r>
      <w:r w:rsidR="005E433B">
        <w:rPr>
          <w:rFonts w:hint="eastAsia"/>
          <w:szCs w:val="22"/>
          <w:lang w:val="en-CA" w:eastAsia="ko-KR"/>
        </w:rPr>
        <w:t xml:space="preserve">rendered to </w:t>
      </w:r>
      <w:r w:rsidR="0073490B">
        <w:rPr>
          <w:rFonts w:hint="eastAsia"/>
          <w:szCs w:val="22"/>
          <w:lang w:val="en-CA" w:eastAsia="ko-KR"/>
        </w:rPr>
        <w:t>display on</w:t>
      </w:r>
      <w:r>
        <w:rPr>
          <w:szCs w:val="22"/>
          <w:lang w:val="en-CA" w:eastAsia="ko-KR"/>
        </w:rPr>
        <w:t xml:space="preserve"> the screen of head-mounted display or any other display device</w:t>
      </w:r>
      <w:r w:rsidR="0073490B">
        <w:rPr>
          <w:rFonts w:hint="eastAsia"/>
          <w:szCs w:val="22"/>
          <w:lang w:val="en-CA" w:eastAsia="ko-KR"/>
        </w:rPr>
        <w:t>s</w:t>
      </w:r>
      <w:r>
        <w:rPr>
          <w:rFonts w:hint="eastAsia"/>
          <w:szCs w:val="22"/>
          <w:lang w:val="en-CA" w:eastAsia="ko-KR"/>
        </w:rPr>
        <w:t xml:space="preserve">. </w:t>
      </w:r>
      <w:r w:rsidR="008E10BE">
        <w:rPr>
          <w:rFonts w:hint="eastAsia"/>
          <w:szCs w:val="22"/>
          <w:lang w:val="en-CA" w:eastAsia="ko-KR"/>
        </w:rPr>
        <w:t>On the other hand</w:t>
      </w:r>
      <w:r>
        <w:rPr>
          <w:szCs w:val="22"/>
          <w:lang w:val="en-CA" w:eastAsia="ko-KR"/>
        </w:rPr>
        <w:t>, w</w:t>
      </w:r>
      <w:r>
        <w:rPr>
          <w:rFonts w:hint="eastAsia"/>
          <w:szCs w:val="22"/>
          <w:lang w:val="en-CA" w:eastAsia="ko-KR"/>
        </w:rPr>
        <w:t xml:space="preserve">hen the fisheye </w:t>
      </w:r>
      <w:r>
        <w:rPr>
          <w:szCs w:val="22"/>
          <w:lang w:val="en-CA" w:eastAsia="ko-KR"/>
        </w:rPr>
        <w:t>circular picture</w:t>
      </w:r>
      <w:r>
        <w:rPr>
          <w:rFonts w:hint="eastAsia"/>
          <w:szCs w:val="22"/>
          <w:lang w:val="en-CA" w:eastAsia="ko-KR"/>
        </w:rPr>
        <w:t xml:space="preserve"> is delivered, </w:t>
      </w:r>
      <w:r w:rsidR="00D147E3">
        <w:rPr>
          <w:rFonts w:hint="eastAsia"/>
          <w:szCs w:val="22"/>
          <w:lang w:val="en-CA" w:eastAsia="ko-KR"/>
        </w:rPr>
        <w:t>additional steps, such as stitching,</w:t>
      </w:r>
      <w:r w:rsidR="008E10BE">
        <w:rPr>
          <w:rFonts w:hint="eastAsia"/>
          <w:szCs w:val="22"/>
          <w:lang w:val="en-CA" w:eastAsia="ko-KR"/>
        </w:rPr>
        <w:t xml:space="preserve"> </w:t>
      </w:r>
      <w:r w:rsidR="00D147E3">
        <w:rPr>
          <w:rFonts w:hint="eastAsia"/>
          <w:szCs w:val="22"/>
          <w:lang w:val="en-CA" w:eastAsia="ko-KR"/>
        </w:rPr>
        <w:t xml:space="preserve">should be performed </w:t>
      </w:r>
      <w:r w:rsidR="00E51E2C">
        <w:rPr>
          <w:rFonts w:hint="eastAsia"/>
          <w:szCs w:val="22"/>
          <w:lang w:val="en-CA" w:eastAsia="ko-KR"/>
        </w:rPr>
        <w:t>in the receiver devices</w:t>
      </w:r>
      <w:r w:rsidR="00D147E3">
        <w:rPr>
          <w:rFonts w:hint="eastAsia"/>
          <w:szCs w:val="22"/>
          <w:lang w:val="en-CA" w:eastAsia="ko-KR"/>
        </w:rPr>
        <w:t xml:space="preserve"> as shown in Figure 1.</w:t>
      </w:r>
    </w:p>
    <w:p w14:paraId="35305444" w14:textId="530BE69F" w:rsidR="00E079C6" w:rsidRPr="00F2400B" w:rsidRDefault="00927CB4" w:rsidP="00E079C6">
      <w:pPr>
        <w:jc w:val="center"/>
        <w:rPr>
          <w:szCs w:val="22"/>
          <w:lang w:eastAsia="ko-KR"/>
        </w:rPr>
      </w:pPr>
      <w:r>
        <w:rPr>
          <w:noProof/>
          <w:lang w:eastAsia="ko-KR"/>
        </w:rPr>
        <w:pict w14:anchorId="0A57EDE3">
          <v:shape id="Picture 62" o:spid="_x0000_i1025" type="#_x0000_t75" style="width:321.95pt;height:180pt;visibility:visible;mso-wrap-style:square">
            <v:imagedata r:id="rId12" o:title=""/>
          </v:shape>
        </w:pict>
      </w:r>
    </w:p>
    <w:p w14:paraId="1A1D9212" w14:textId="203CD0CA" w:rsidR="00E079C6" w:rsidRDefault="00E079C6" w:rsidP="00E079C6">
      <w:pPr>
        <w:spacing w:before="240" w:after="240" w:line="257" w:lineRule="auto"/>
        <w:jc w:val="center"/>
        <w:rPr>
          <w:b/>
          <w:sz w:val="20"/>
          <w:lang w:eastAsia="ko-KR"/>
        </w:rPr>
      </w:pPr>
      <w:bookmarkStart w:id="19" w:name="_Ref489950708"/>
      <w:r w:rsidRPr="00E0064C">
        <w:rPr>
          <w:b/>
          <w:sz w:val="20"/>
          <w:lang w:eastAsia="ko-KR"/>
        </w:rPr>
        <w:t>Figure</w:t>
      </w:r>
      <w:r w:rsidRPr="00B547AB">
        <w:rPr>
          <w:sz w:val="20"/>
          <w:lang w:val="en-CA"/>
        </w:rPr>
        <w:t> </w:t>
      </w:r>
      <w:r>
        <w:rPr>
          <w:rFonts w:hint="eastAsia"/>
          <w:sz w:val="20"/>
          <w:lang w:val="en-CA" w:eastAsia="ko-KR"/>
        </w:rPr>
        <w:t>1</w:t>
      </w:r>
      <w:bookmarkEnd w:id="19"/>
      <w:r w:rsidRPr="00B547AB">
        <w:rPr>
          <w:sz w:val="20"/>
          <w:lang w:val="en-CA"/>
        </w:rPr>
        <w:t xml:space="preserve"> –</w:t>
      </w:r>
      <w:r w:rsidRPr="00E0064C">
        <w:rPr>
          <w:b/>
          <w:sz w:val="20"/>
          <w:lang w:eastAsia="ko-KR"/>
        </w:rPr>
        <w:t xml:space="preserve"> Content</w:t>
      </w:r>
      <w:r w:rsidRPr="00A411FE">
        <w:rPr>
          <w:b/>
          <w:sz w:val="20"/>
          <w:lang w:eastAsia="ko-KR"/>
        </w:rPr>
        <w:t xml:space="preserve"> flow process for </w:t>
      </w:r>
      <w:r>
        <w:rPr>
          <w:b/>
          <w:sz w:val="20"/>
          <w:lang w:eastAsia="ko-KR"/>
        </w:rPr>
        <w:t>omnidirectional media with</w:t>
      </w:r>
      <w:r w:rsidRPr="00A411FE">
        <w:rPr>
          <w:b/>
          <w:sz w:val="20"/>
          <w:lang w:eastAsia="ko-KR"/>
        </w:rPr>
        <w:t xml:space="preserve"> </w:t>
      </w:r>
      <w:r w:rsidR="00E51E2C">
        <w:rPr>
          <w:rFonts w:hint="eastAsia"/>
          <w:b/>
          <w:sz w:val="20"/>
          <w:lang w:eastAsia="ko-KR"/>
        </w:rPr>
        <w:t>fisheye video [1]</w:t>
      </w:r>
    </w:p>
    <w:p w14:paraId="3305C0F1" w14:textId="02DE92F9" w:rsidR="00F31261" w:rsidRDefault="002C24DD" w:rsidP="00865895">
      <w:pPr>
        <w:rPr>
          <w:szCs w:val="22"/>
          <w:lang w:val="en-CA" w:eastAsia="ko-KR"/>
        </w:rPr>
      </w:pPr>
      <w:r>
        <w:rPr>
          <w:szCs w:val="22"/>
          <w:lang w:val="en-CA" w:eastAsia="ko-KR"/>
        </w:rPr>
        <w:lastRenderedPageBreak/>
        <w:t>T</w:t>
      </w:r>
      <w:r>
        <w:rPr>
          <w:rFonts w:hint="eastAsia"/>
          <w:szCs w:val="22"/>
          <w:lang w:val="en-CA" w:eastAsia="ko-KR"/>
        </w:rPr>
        <w:t>o support the 360 fisheye camera use case</w:t>
      </w:r>
      <w:r w:rsidR="00B5560E">
        <w:rPr>
          <w:rFonts w:hint="eastAsia"/>
          <w:szCs w:val="22"/>
          <w:lang w:val="en-CA" w:eastAsia="ko-KR"/>
        </w:rPr>
        <w:t xml:space="preserve">, </w:t>
      </w:r>
      <w:r w:rsidR="00E079C6">
        <w:rPr>
          <w:rFonts w:hint="eastAsia"/>
          <w:szCs w:val="22"/>
          <w:lang w:val="en-CA" w:eastAsia="ko-KR"/>
        </w:rPr>
        <w:t>omnidirectional fisheye video SEI message was proposed in the previous JCT-VC meeting</w:t>
      </w:r>
      <w:r w:rsidR="00B5560E">
        <w:rPr>
          <w:rFonts w:hint="eastAsia"/>
          <w:szCs w:val="22"/>
          <w:lang w:val="en-CA" w:eastAsia="ko-KR"/>
        </w:rPr>
        <w:t>s</w:t>
      </w:r>
      <w:r>
        <w:rPr>
          <w:rFonts w:hint="eastAsia"/>
          <w:szCs w:val="22"/>
          <w:lang w:val="en-CA" w:eastAsia="ko-KR"/>
        </w:rPr>
        <w:t xml:space="preserve"> </w:t>
      </w:r>
      <w:r w:rsidR="00E079C6">
        <w:rPr>
          <w:rFonts w:hint="eastAsia"/>
          <w:szCs w:val="22"/>
          <w:lang w:val="en-CA" w:eastAsia="ko-KR"/>
        </w:rPr>
        <w:t>[2]</w:t>
      </w:r>
      <w:r w:rsidR="009049B5">
        <w:rPr>
          <w:rFonts w:hint="eastAsia"/>
          <w:szCs w:val="22"/>
          <w:lang w:val="en-CA" w:eastAsia="ko-KR"/>
        </w:rPr>
        <w:t>[3]</w:t>
      </w:r>
      <w:r w:rsidR="00E079C6">
        <w:rPr>
          <w:rFonts w:hint="eastAsia"/>
          <w:szCs w:val="22"/>
          <w:lang w:val="en-CA" w:eastAsia="ko-KR"/>
        </w:rPr>
        <w:t xml:space="preserve">. In </w:t>
      </w:r>
      <w:r w:rsidR="00781741">
        <w:rPr>
          <w:rFonts w:hint="eastAsia"/>
          <w:szCs w:val="22"/>
          <w:lang w:val="en-CA" w:eastAsia="ko-KR"/>
        </w:rPr>
        <w:t xml:space="preserve">the </w:t>
      </w:r>
      <w:r w:rsidR="00513014">
        <w:rPr>
          <w:rFonts w:hint="eastAsia"/>
          <w:szCs w:val="22"/>
          <w:lang w:val="en-CA" w:eastAsia="ko-KR"/>
        </w:rPr>
        <w:t>28</w:t>
      </w:r>
      <w:r w:rsidR="00513014" w:rsidRPr="00513014">
        <w:rPr>
          <w:rFonts w:hint="eastAsia"/>
          <w:szCs w:val="22"/>
          <w:vertAlign w:val="superscript"/>
          <w:lang w:val="en-CA" w:eastAsia="ko-KR"/>
        </w:rPr>
        <w:t>th</w:t>
      </w:r>
      <w:r w:rsidR="00513014">
        <w:rPr>
          <w:rFonts w:hint="eastAsia"/>
          <w:szCs w:val="22"/>
          <w:lang w:val="en-CA" w:eastAsia="ko-KR"/>
        </w:rPr>
        <w:t xml:space="preserve"> JCT-VC</w:t>
      </w:r>
      <w:r w:rsidR="00E079C6">
        <w:rPr>
          <w:rFonts w:hint="eastAsia"/>
          <w:szCs w:val="22"/>
          <w:lang w:val="en-CA" w:eastAsia="ko-KR"/>
        </w:rPr>
        <w:t xml:space="preserve"> meeting, </w:t>
      </w:r>
      <w:r w:rsidR="00B5560E">
        <w:rPr>
          <w:rFonts w:hint="eastAsia"/>
          <w:szCs w:val="22"/>
          <w:lang w:val="en-CA" w:eastAsia="ko-KR"/>
        </w:rPr>
        <w:t xml:space="preserve">the </w:t>
      </w:r>
      <w:r>
        <w:rPr>
          <w:rFonts w:hint="eastAsia"/>
          <w:szCs w:val="22"/>
          <w:lang w:val="en-CA" w:eastAsia="ko-KR"/>
        </w:rPr>
        <w:t>OMAF DIS based SEI message</w:t>
      </w:r>
      <w:r w:rsidR="00F34696">
        <w:rPr>
          <w:rFonts w:hint="eastAsia"/>
          <w:szCs w:val="22"/>
          <w:lang w:val="en-CA" w:eastAsia="ko-KR"/>
        </w:rPr>
        <w:t xml:space="preserve"> [2]</w:t>
      </w:r>
      <w:r w:rsidR="00B5560E">
        <w:rPr>
          <w:rFonts w:hint="eastAsia"/>
          <w:szCs w:val="22"/>
          <w:lang w:val="en-CA" w:eastAsia="ko-KR"/>
        </w:rPr>
        <w:t xml:space="preserve"> was reviewed and </w:t>
      </w:r>
      <w:r w:rsidR="00E079C6">
        <w:rPr>
          <w:rFonts w:hint="eastAsia"/>
          <w:szCs w:val="22"/>
          <w:lang w:val="en-CA" w:eastAsia="ko-KR"/>
        </w:rPr>
        <w:t xml:space="preserve">it was recommended to simplify the syntax elements. Based on the </w:t>
      </w:r>
      <w:r w:rsidR="00C63FC7">
        <w:rPr>
          <w:rFonts w:hint="eastAsia"/>
          <w:szCs w:val="22"/>
          <w:lang w:val="en-CA" w:eastAsia="ko-KR"/>
        </w:rPr>
        <w:t>feedback f</w:t>
      </w:r>
      <w:ins w:id="20" w:author="Hyun-Mook Oh" w:date="2018-01-15T22:28:00Z">
        <w:r w:rsidR="00C4402B">
          <w:rPr>
            <w:rFonts w:hint="eastAsia"/>
            <w:szCs w:val="22"/>
            <w:lang w:val="en-CA" w:eastAsia="ko-KR"/>
          </w:rPr>
          <w:t>r</w:t>
        </w:r>
      </w:ins>
      <w:r w:rsidR="00C63FC7">
        <w:rPr>
          <w:rFonts w:hint="eastAsia"/>
          <w:szCs w:val="22"/>
          <w:lang w:val="en-CA" w:eastAsia="ko-KR"/>
        </w:rPr>
        <w:t>o</w:t>
      </w:r>
      <w:del w:id="21" w:author="Hyun-Mook Oh" w:date="2018-01-15T22:28:00Z">
        <w:r w:rsidR="00C63FC7" w:rsidDel="00C4402B">
          <w:rPr>
            <w:rFonts w:hint="eastAsia"/>
            <w:szCs w:val="22"/>
            <w:lang w:val="en-CA" w:eastAsia="ko-KR"/>
          </w:rPr>
          <w:delText>r</w:delText>
        </w:r>
      </w:del>
      <w:r w:rsidR="00C63FC7">
        <w:rPr>
          <w:rFonts w:hint="eastAsia"/>
          <w:szCs w:val="22"/>
          <w:lang w:val="en-CA" w:eastAsia="ko-KR"/>
        </w:rPr>
        <w:t>m JCT-VC</w:t>
      </w:r>
      <w:r w:rsidR="00E079C6">
        <w:rPr>
          <w:rFonts w:hint="eastAsia"/>
          <w:szCs w:val="22"/>
          <w:lang w:val="en-CA" w:eastAsia="ko-KR"/>
        </w:rPr>
        <w:t xml:space="preserve">, </w:t>
      </w:r>
      <w:r w:rsidR="0011795F">
        <w:rPr>
          <w:rFonts w:hint="eastAsia"/>
          <w:szCs w:val="22"/>
          <w:lang w:val="en-CA" w:eastAsia="ko-KR"/>
        </w:rPr>
        <w:t xml:space="preserve">the simplification of the parameters </w:t>
      </w:r>
      <w:r w:rsidR="00C63FC7">
        <w:rPr>
          <w:rFonts w:hint="eastAsia"/>
          <w:szCs w:val="22"/>
          <w:lang w:val="en-CA" w:eastAsia="ko-KR"/>
        </w:rPr>
        <w:t xml:space="preserve">was discussed </w:t>
      </w:r>
      <w:r w:rsidR="0073490B">
        <w:rPr>
          <w:rFonts w:hint="eastAsia"/>
          <w:szCs w:val="22"/>
          <w:lang w:val="en-CA" w:eastAsia="ko-KR"/>
        </w:rPr>
        <w:t>in</w:t>
      </w:r>
      <w:r w:rsidR="00F31261">
        <w:rPr>
          <w:rFonts w:hint="eastAsia"/>
          <w:szCs w:val="22"/>
          <w:lang w:val="en-CA" w:eastAsia="ko-KR"/>
        </w:rPr>
        <w:t xml:space="preserve"> OMAF</w:t>
      </w:r>
      <w:r>
        <w:rPr>
          <w:rFonts w:hint="eastAsia"/>
          <w:szCs w:val="22"/>
          <w:lang w:val="en-CA" w:eastAsia="ko-KR"/>
        </w:rPr>
        <w:t xml:space="preserve">. In </w:t>
      </w:r>
      <w:r w:rsidR="00513014">
        <w:rPr>
          <w:rFonts w:hint="eastAsia"/>
          <w:szCs w:val="22"/>
          <w:lang w:val="en-CA" w:eastAsia="ko-KR"/>
        </w:rPr>
        <w:t xml:space="preserve">the last OMAF </w:t>
      </w:r>
      <w:r>
        <w:rPr>
          <w:rFonts w:hint="eastAsia"/>
          <w:szCs w:val="22"/>
          <w:lang w:val="en-CA" w:eastAsia="ko-KR"/>
        </w:rPr>
        <w:t xml:space="preserve">meeting, it was agreed that some of the parameters </w:t>
      </w:r>
      <w:r w:rsidR="008F2985">
        <w:rPr>
          <w:rFonts w:hint="eastAsia"/>
          <w:szCs w:val="22"/>
          <w:lang w:val="en-CA" w:eastAsia="ko-KR"/>
        </w:rPr>
        <w:t>were</w:t>
      </w:r>
      <w:r w:rsidR="00F34696">
        <w:rPr>
          <w:rFonts w:hint="eastAsia"/>
          <w:szCs w:val="22"/>
          <w:lang w:val="en-CA" w:eastAsia="ko-KR"/>
        </w:rPr>
        <w:t xml:space="preserve"> </w:t>
      </w:r>
      <w:r w:rsidR="008F2985">
        <w:rPr>
          <w:rFonts w:hint="eastAsia"/>
          <w:szCs w:val="22"/>
          <w:lang w:val="en-CA" w:eastAsia="ko-KR"/>
        </w:rPr>
        <w:t>optional</w:t>
      </w:r>
      <w:r>
        <w:rPr>
          <w:rFonts w:hint="eastAsia"/>
          <w:szCs w:val="22"/>
          <w:lang w:val="en-CA" w:eastAsia="ko-KR"/>
        </w:rPr>
        <w:t xml:space="preserve"> </w:t>
      </w:r>
      <w:r w:rsidR="008F2985">
        <w:rPr>
          <w:rFonts w:hint="eastAsia"/>
          <w:szCs w:val="22"/>
          <w:lang w:val="en-CA" w:eastAsia="ko-KR"/>
        </w:rPr>
        <w:t>for receivers in</w:t>
      </w:r>
      <w:r>
        <w:rPr>
          <w:rFonts w:hint="eastAsia"/>
          <w:szCs w:val="22"/>
          <w:lang w:val="en-CA" w:eastAsia="ko-KR"/>
        </w:rPr>
        <w:t xml:space="preserve"> stitch</w:t>
      </w:r>
      <w:r w:rsidR="008F2985">
        <w:rPr>
          <w:rFonts w:hint="eastAsia"/>
          <w:szCs w:val="22"/>
          <w:lang w:val="en-CA" w:eastAsia="ko-KR"/>
        </w:rPr>
        <w:t>ing process,</w:t>
      </w:r>
      <w:r w:rsidR="00F34696">
        <w:rPr>
          <w:rFonts w:hint="eastAsia"/>
          <w:szCs w:val="22"/>
          <w:lang w:val="en-CA" w:eastAsia="ko-KR"/>
        </w:rPr>
        <w:t xml:space="preserve"> </w:t>
      </w:r>
      <w:r w:rsidR="008F2985">
        <w:rPr>
          <w:rFonts w:hint="eastAsia"/>
          <w:szCs w:val="22"/>
          <w:lang w:val="en-CA" w:eastAsia="ko-KR"/>
        </w:rPr>
        <w:t xml:space="preserve">so that the </w:t>
      </w:r>
      <w:r w:rsidR="00F34696">
        <w:rPr>
          <w:rFonts w:hint="eastAsia"/>
          <w:szCs w:val="22"/>
          <w:lang w:val="en-CA" w:eastAsia="ko-KR"/>
        </w:rPr>
        <w:t xml:space="preserve">fisheye-specific parameters </w:t>
      </w:r>
      <w:r w:rsidR="008F2985">
        <w:rPr>
          <w:rFonts w:hint="eastAsia"/>
          <w:szCs w:val="22"/>
          <w:lang w:val="en-CA" w:eastAsia="ko-KR"/>
        </w:rPr>
        <w:t>were</w:t>
      </w:r>
      <w:r w:rsidR="00F34696">
        <w:rPr>
          <w:rFonts w:hint="eastAsia"/>
          <w:szCs w:val="22"/>
          <w:lang w:val="en-CA" w:eastAsia="ko-KR"/>
        </w:rPr>
        <w:t xml:space="preserve"> categorized into </w:t>
      </w:r>
      <w:r>
        <w:rPr>
          <w:rFonts w:hint="eastAsia"/>
          <w:szCs w:val="22"/>
          <w:lang w:val="en-CA" w:eastAsia="ko-KR"/>
        </w:rPr>
        <w:t xml:space="preserve">essential and supplementary parts, i.e., </w:t>
      </w:r>
      <w:r w:rsidRPr="00AB28C2">
        <w:rPr>
          <w:szCs w:val="22"/>
          <w:lang w:val="en-CA" w:eastAsia="ko-KR"/>
        </w:rPr>
        <w:t>FisheyeVideoEssentialInfoStruct</w:t>
      </w:r>
      <w:r>
        <w:rPr>
          <w:rFonts w:hint="eastAsia"/>
          <w:szCs w:val="22"/>
          <w:lang w:val="en-CA" w:eastAsia="ko-KR"/>
        </w:rPr>
        <w:t xml:space="preserve"> and </w:t>
      </w:r>
      <w:r w:rsidRPr="002C24DD">
        <w:rPr>
          <w:szCs w:val="22"/>
          <w:lang w:val="en-CA" w:eastAsia="ko-KR"/>
        </w:rPr>
        <w:t>FisheyeVideoSupplementalInfoStruct</w:t>
      </w:r>
      <w:ins w:id="22" w:author="Hyun-Mook Oh" w:date="2018-01-16T14:05:00Z">
        <w:r w:rsidR="00BF7477">
          <w:rPr>
            <w:rFonts w:hint="eastAsia"/>
            <w:szCs w:val="22"/>
            <w:lang w:val="en-CA" w:eastAsia="ko-KR"/>
          </w:rPr>
          <w:t xml:space="preserve">. </w:t>
        </w:r>
      </w:ins>
      <w:ins w:id="23" w:author="Hyun-Mook Oh" w:date="2018-01-17T03:36:00Z">
        <w:r w:rsidR="0031290C">
          <w:rPr>
            <w:rFonts w:hint="eastAsia"/>
            <w:szCs w:val="22"/>
            <w:lang w:val="en-CA" w:eastAsia="ko-KR"/>
          </w:rPr>
          <w:t>Based on the result</w:t>
        </w:r>
      </w:ins>
      <w:ins w:id="24" w:author="Hyun-Mook Oh" w:date="2018-01-16T14:05:00Z">
        <w:r w:rsidR="00BF7477">
          <w:rPr>
            <w:rFonts w:hint="eastAsia"/>
            <w:szCs w:val="22"/>
            <w:lang w:val="en-CA" w:eastAsia="ko-KR"/>
          </w:rPr>
          <w:t xml:space="preserve">, </w:t>
        </w:r>
        <w:r w:rsidR="00BF7477" w:rsidRPr="006E3333">
          <w:rPr>
            <w:szCs w:val="22"/>
            <w:lang w:val="en-CA" w:eastAsia="ko-KR"/>
          </w:rPr>
          <w:t>OMAF made the following recommendation</w:t>
        </w:r>
        <w:r w:rsidR="00BF7477">
          <w:rPr>
            <w:rFonts w:hint="eastAsia"/>
            <w:szCs w:val="22"/>
            <w:lang w:val="en-CA" w:eastAsia="ko-KR"/>
          </w:rPr>
          <w:t xml:space="preserve"> [4]</w:t>
        </w:r>
        <w:r w:rsidR="00BF7477" w:rsidRPr="006E3333">
          <w:rPr>
            <w:szCs w:val="22"/>
            <w:lang w:val="en-CA" w:eastAsia="ko-KR"/>
          </w:rPr>
          <w:t>: "Recommend JCT-VC to specify an SEI message to carry the essential fisheye video parameters."</w:t>
        </w:r>
      </w:ins>
      <w:r w:rsidR="00F34696">
        <w:rPr>
          <w:rFonts w:hint="eastAsia"/>
          <w:szCs w:val="22"/>
          <w:lang w:val="en-CA" w:eastAsia="ko-KR"/>
        </w:rPr>
        <w:t>, where t</w:t>
      </w:r>
      <w:r w:rsidR="00DE70F8">
        <w:rPr>
          <w:rFonts w:hint="eastAsia"/>
          <w:szCs w:val="22"/>
          <w:lang w:val="en-CA" w:eastAsia="ko-KR"/>
        </w:rPr>
        <w:t xml:space="preserve">he essential parameters in OMAF FDIS </w:t>
      </w:r>
      <w:r w:rsidR="0011795F">
        <w:rPr>
          <w:rFonts w:hint="eastAsia"/>
          <w:szCs w:val="22"/>
          <w:lang w:val="en-CA" w:eastAsia="ko-KR"/>
        </w:rPr>
        <w:t xml:space="preserve">[1] </w:t>
      </w:r>
      <w:r w:rsidR="008F2985">
        <w:rPr>
          <w:rFonts w:hint="eastAsia"/>
          <w:szCs w:val="22"/>
          <w:lang w:val="en-CA" w:eastAsia="ko-KR"/>
        </w:rPr>
        <w:t>were</w:t>
      </w:r>
      <w:r w:rsidR="009049B5">
        <w:rPr>
          <w:rFonts w:hint="eastAsia"/>
          <w:szCs w:val="22"/>
          <w:lang w:val="en-CA" w:eastAsia="ko-KR"/>
        </w:rPr>
        <w:t xml:space="preserve"> </w:t>
      </w:r>
    </w:p>
    <w:p w14:paraId="01555203" w14:textId="4DEC8A91" w:rsidR="009049B5" w:rsidRPr="00C63FC7" w:rsidRDefault="009049B5" w:rsidP="009049B5">
      <w:pPr>
        <w:rPr>
          <w:szCs w:val="22"/>
          <w:lang w:val="en-GB" w:eastAsia="ko-KR"/>
        </w:rPr>
      </w:pPr>
      <w:r>
        <w:rPr>
          <w:rFonts w:hint="eastAsia"/>
          <w:szCs w:val="22"/>
          <w:lang w:val="en-GB" w:eastAsia="ko-KR"/>
        </w:rPr>
        <w:tab/>
      </w:r>
      <w:r w:rsidR="00CF5A76">
        <w:rPr>
          <w:rFonts w:hint="eastAsia"/>
          <w:szCs w:val="22"/>
          <w:lang w:val="en-GB" w:eastAsia="ko-KR"/>
        </w:rPr>
        <w:t>r</w:t>
      </w:r>
      <w:r w:rsidRPr="00C63FC7">
        <w:rPr>
          <w:szCs w:val="22"/>
          <w:lang w:val="en-GB" w:eastAsia="ko-KR"/>
        </w:rPr>
        <w:t>egion information of circular images in the coded picture,</w:t>
      </w:r>
    </w:p>
    <w:p w14:paraId="4137EC12" w14:textId="5D3D4EE7" w:rsidR="009049B5" w:rsidRPr="00C63FC7" w:rsidRDefault="009049B5" w:rsidP="009049B5">
      <w:pPr>
        <w:rPr>
          <w:szCs w:val="22"/>
          <w:lang w:val="en-GB" w:eastAsia="ko-KR"/>
        </w:rPr>
      </w:pPr>
      <w:r w:rsidRPr="00C63FC7">
        <w:rPr>
          <w:szCs w:val="22"/>
          <w:lang w:val="en-GB" w:eastAsia="ko-KR"/>
        </w:rPr>
        <w:t></w:t>
      </w:r>
      <w:r w:rsidRPr="00C63FC7">
        <w:rPr>
          <w:szCs w:val="22"/>
          <w:lang w:val="en-GB" w:eastAsia="ko-KR"/>
        </w:rPr>
        <w:tab/>
      </w:r>
      <w:r w:rsidR="00CF5A76">
        <w:rPr>
          <w:rFonts w:hint="eastAsia"/>
          <w:szCs w:val="22"/>
          <w:lang w:val="en-GB" w:eastAsia="ko-KR"/>
        </w:rPr>
        <w:t>f</w:t>
      </w:r>
      <w:r w:rsidRPr="00C63FC7">
        <w:rPr>
          <w:szCs w:val="22"/>
          <w:lang w:val="en-GB" w:eastAsia="ko-KR"/>
        </w:rPr>
        <w:t>ield of view and camera parameters of fisheye lens,</w:t>
      </w:r>
      <w:r w:rsidR="00FE6A58">
        <w:rPr>
          <w:rFonts w:hint="eastAsia"/>
          <w:szCs w:val="22"/>
          <w:lang w:val="en-GB" w:eastAsia="ko-KR"/>
        </w:rPr>
        <w:t xml:space="preserve"> and</w:t>
      </w:r>
    </w:p>
    <w:p w14:paraId="31F23E7C" w14:textId="481AC1CF" w:rsidR="00010FD5" w:rsidDel="00590D30" w:rsidRDefault="009049B5" w:rsidP="00926B02">
      <w:pPr>
        <w:rPr>
          <w:del w:id="25" w:author="Hyun-Mook Oh2" w:date="2018-01-23T23:10:00Z"/>
          <w:szCs w:val="22"/>
          <w:lang w:val="en-GB" w:eastAsia="ko-KR"/>
        </w:rPr>
      </w:pPr>
      <w:r w:rsidRPr="00C63FC7">
        <w:rPr>
          <w:szCs w:val="22"/>
          <w:lang w:val="en-GB" w:eastAsia="ko-KR"/>
        </w:rPr>
        <w:t></w:t>
      </w:r>
      <w:r w:rsidRPr="00C63FC7">
        <w:rPr>
          <w:szCs w:val="22"/>
          <w:lang w:val="en-GB" w:eastAsia="ko-KR"/>
        </w:rPr>
        <w:tab/>
      </w:r>
      <w:r w:rsidR="00CF5A76">
        <w:rPr>
          <w:rFonts w:hint="eastAsia"/>
          <w:szCs w:val="22"/>
          <w:lang w:val="en-GB" w:eastAsia="ko-KR"/>
        </w:rPr>
        <w:t>l</w:t>
      </w:r>
      <w:r w:rsidRPr="00C63FC7">
        <w:rPr>
          <w:szCs w:val="22"/>
          <w:lang w:val="en-GB" w:eastAsia="ko-KR"/>
        </w:rPr>
        <w:t>ens distortion correction (LDC) parameters</w:t>
      </w:r>
      <w:r w:rsidR="00FE6A58">
        <w:rPr>
          <w:rFonts w:hint="eastAsia"/>
          <w:szCs w:val="22"/>
          <w:lang w:val="en-GB" w:eastAsia="ko-KR"/>
        </w:rPr>
        <w:t xml:space="preserve">. </w:t>
      </w:r>
    </w:p>
    <w:p w14:paraId="5819C074" w14:textId="77777777" w:rsidR="00590D30" w:rsidRPr="00010FD5" w:rsidRDefault="00590D30" w:rsidP="009049B5">
      <w:pPr>
        <w:rPr>
          <w:ins w:id="26" w:author="Hyun-Mook Oh2" w:date="2018-01-23T23:13:00Z"/>
          <w:szCs w:val="22"/>
          <w:lang w:val="en-CA" w:eastAsia="ko-KR"/>
        </w:rPr>
      </w:pPr>
    </w:p>
    <w:p w14:paraId="4589F30C" w14:textId="39504953" w:rsidR="00010FD5" w:rsidRDefault="0011795F" w:rsidP="00926B02">
      <w:pPr>
        <w:rPr>
          <w:ins w:id="27" w:author="Hyun-Mook Oh2" w:date="2018-01-23T23:36:00Z"/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>Following</w:t>
      </w:r>
      <w:r w:rsidR="00FE6A58">
        <w:rPr>
          <w:rFonts w:hint="eastAsia"/>
          <w:szCs w:val="22"/>
          <w:lang w:val="en-CA" w:eastAsia="ko-KR"/>
        </w:rPr>
        <w:t xml:space="preserve"> the</w:t>
      </w:r>
      <w:r w:rsidR="00DE70F8">
        <w:rPr>
          <w:rFonts w:hint="eastAsia"/>
          <w:szCs w:val="22"/>
          <w:lang w:val="en-CA" w:eastAsia="ko-KR"/>
        </w:rPr>
        <w:t xml:space="preserve"> definition in the</w:t>
      </w:r>
      <w:r w:rsidR="00FE6A58">
        <w:rPr>
          <w:rFonts w:hint="eastAsia"/>
          <w:szCs w:val="22"/>
          <w:lang w:val="en-CA" w:eastAsia="ko-KR"/>
        </w:rPr>
        <w:t xml:space="preserve"> </w:t>
      </w:r>
      <w:r w:rsidR="00FE6A58" w:rsidRPr="00AB28C2">
        <w:rPr>
          <w:szCs w:val="22"/>
          <w:lang w:val="en-CA" w:eastAsia="ko-KR"/>
        </w:rPr>
        <w:t>FisheyeVideoEssentialInfoStruct</w:t>
      </w:r>
      <w:r w:rsidR="00FE6A58" w:rsidRPr="00AB28C2">
        <w:rPr>
          <w:rFonts w:hint="eastAsia"/>
          <w:szCs w:val="22"/>
          <w:lang w:val="en-CA" w:eastAsia="ko-KR"/>
        </w:rPr>
        <w:t xml:space="preserve"> </w:t>
      </w:r>
      <w:r w:rsidR="00FE6A58">
        <w:rPr>
          <w:rFonts w:hint="eastAsia"/>
          <w:szCs w:val="22"/>
          <w:lang w:val="en-CA" w:eastAsia="ko-KR"/>
        </w:rPr>
        <w:t>in OMAF FDIS</w:t>
      </w:r>
      <w:ins w:id="28" w:author="Hyun-Mook Oh" w:date="2018-01-15T22:24:00Z">
        <w:r w:rsidR="006E3333">
          <w:rPr>
            <w:rFonts w:hint="eastAsia"/>
            <w:szCs w:val="22"/>
            <w:lang w:val="en-CA" w:eastAsia="ko-KR"/>
          </w:rPr>
          <w:t xml:space="preserve"> and the recommendation</w:t>
        </w:r>
      </w:ins>
      <w:ins w:id="29" w:author="Hyun-Mook Oh" w:date="2018-01-15T22:31:00Z">
        <w:r w:rsidR="00C4402B">
          <w:rPr>
            <w:rFonts w:hint="eastAsia"/>
            <w:szCs w:val="22"/>
            <w:lang w:val="en-CA" w:eastAsia="ko-KR"/>
          </w:rPr>
          <w:t xml:space="preserve"> from OMAF</w:t>
        </w:r>
      </w:ins>
      <w:r w:rsidR="00FE6A58">
        <w:rPr>
          <w:rFonts w:hint="eastAsia"/>
          <w:szCs w:val="22"/>
          <w:lang w:val="en-CA" w:eastAsia="ko-KR"/>
        </w:rPr>
        <w:t xml:space="preserve">, </w:t>
      </w:r>
      <w:r w:rsidR="008F2985">
        <w:rPr>
          <w:rFonts w:hint="eastAsia"/>
          <w:szCs w:val="22"/>
          <w:lang w:val="en-CA" w:eastAsia="ko-KR"/>
        </w:rPr>
        <w:t>we</w:t>
      </w:r>
      <w:r w:rsidR="00DE70F8">
        <w:rPr>
          <w:rFonts w:hint="eastAsia"/>
          <w:szCs w:val="22"/>
          <w:lang w:val="en-CA" w:eastAsia="ko-KR"/>
        </w:rPr>
        <w:t xml:space="preserve"> propose to define </w:t>
      </w:r>
      <w:r>
        <w:rPr>
          <w:rFonts w:hint="eastAsia"/>
          <w:szCs w:val="22"/>
          <w:lang w:val="en-CA" w:eastAsia="ko-KR"/>
        </w:rPr>
        <w:t xml:space="preserve">omnidirectional fisheye video SEI message </w:t>
      </w:r>
      <w:r w:rsidR="00B5560E">
        <w:rPr>
          <w:rFonts w:hint="eastAsia"/>
          <w:szCs w:val="22"/>
          <w:lang w:val="en-CA" w:eastAsia="ko-KR"/>
        </w:rPr>
        <w:t xml:space="preserve">which contains </w:t>
      </w:r>
      <w:r w:rsidR="00DE70F8">
        <w:rPr>
          <w:rFonts w:hint="eastAsia"/>
          <w:szCs w:val="22"/>
          <w:lang w:val="en-CA" w:eastAsia="ko-KR"/>
        </w:rPr>
        <w:t xml:space="preserve">essential </w:t>
      </w:r>
      <w:r>
        <w:rPr>
          <w:rFonts w:hint="eastAsia"/>
          <w:szCs w:val="22"/>
          <w:lang w:val="en-CA" w:eastAsia="ko-KR"/>
        </w:rPr>
        <w:t xml:space="preserve">parameters for omnidirectional video </w:t>
      </w:r>
      <w:r w:rsidR="008F2985">
        <w:rPr>
          <w:rFonts w:hint="eastAsia"/>
          <w:szCs w:val="22"/>
          <w:lang w:val="en-CA" w:eastAsia="ko-KR"/>
        </w:rPr>
        <w:t xml:space="preserve">stitching </w:t>
      </w:r>
      <w:r w:rsidR="002155B0">
        <w:rPr>
          <w:rFonts w:hint="eastAsia"/>
          <w:szCs w:val="22"/>
          <w:lang w:val="en-CA" w:eastAsia="ko-KR"/>
        </w:rPr>
        <w:t>as</w:t>
      </w:r>
      <w:r w:rsidR="008F2985">
        <w:rPr>
          <w:rFonts w:hint="eastAsia"/>
          <w:szCs w:val="22"/>
          <w:lang w:val="en-CA" w:eastAsia="ko-KR"/>
        </w:rPr>
        <w:t xml:space="preserve"> </w:t>
      </w:r>
      <w:r w:rsidR="002155B0">
        <w:rPr>
          <w:rFonts w:hint="eastAsia"/>
          <w:szCs w:val="22"/>
          <w:lang w:val="en-CA" w:eastAsia="ko-KR"/>
        </w:rPr>
        <w:t>a</w:t>
      </w:r>
      <w:r w:rsidR="008F2985">
        <w:rPr>
          <w:rFonts w:hint="eastAsia"/>
          <w:szCs w:val="22"/>
          <w:lang w:val="en-CA" w:eastAsia="ko-KR"/>
        </w:rPr>
        <w:t xml:space="preserve"> receiver process</w:t>
      </w:r>
      <w:r>
        <w:rPr>
          <w:rFonts w:hint="eastAsia"/>
          <w:szCs w:val="22"/>
          <w:lang w:val="en-CA" w:eastAsia="ko-KR"/>
        </w:rPr>
        <w:t>.</w:t>
      </w:r>
    </w:p>
    <w:p w14:paraId="0730F41E" w14:textId="3A9BFA85" w:rsidR="00101D98" w:rsidRDefault="00101D98" w:rsidP="00101D98">
      <w:pPr>
        <w:rPr>
          <w:ins w:id="30" w:author="Hyun-Mook Oh2" w:date="2018-01-24T11:41:00Z"/>
          <w:szCs w:val="22"/>
          <w:lang w:val="en-CA" w:eastAsia="ko-KR"/>
        </w:rPr>
      </w:pPr>
      <w:ins w:id="31" w:author="Hyun-Mook Oh2" w:date="2018-01-24T11:41:00Z">
        <w:r>
          <w:rPr>
            <w:szCs w:val="22"/>
            <w:lang w:val="en-CA" w:eastAsia="ko-KR"/>
          </w:rPr>
          <w:t>Moreover, the precise equations for c</w:t>
        </w:r>
        <w:r w:rsidRPr="007D0569">
          <w:rPr>
            <w:szCs w:val="22"/>
            <w:lang w:val="en-CA" w:eastAsia="ko-KR"/>
          </w:rPr>
          <w:t xml:space="preserve">onversion from a sample location of a circular image to sphere </w:t>
        </w:r>
        <w:r>
          <w:rPr>
            <w:szCs w:val="22"/>
            <w:lang w:val="en-CA" w:eastAsia="ko-KR"/>
          </w:rPr>
          <w:t xml:space="preserve">mapping need to be specified. To achieve this, this contribution </w:t>
        </w:r>
      </w:ins>
      <w:ins w:id="32" w:author="Hyun-Mook Oh2" w:date="2018-01-24T11:45:00Z">
        <w:r>
          <w:rPr>
            <w:rFonts w:hint="eastAsia"/>
            <w:szCs w:val="22"/>
            <w:lang w:val="en-CA" w:eastAsia="ko-KR"/>
          </w:rPr>
          <w:t xml:space="preserve">also </w:t>
        </w:r>
      </w:ins>
      <w:ins w:id="33" w:author="Hyun-Mook Oh2" w:date="2018-01-24T11:46:00Z">
        <w:r>
          <w:rPr>
            <w:rFonts w:hint="eastAsia"/>
            <w:szCs w:val="22"/>
            <w:lang w:val="en-CA" w:eastAsia="ko-KR"/>
          </w:rPr>
          <w:t>describes the</w:t>
        </w:r>
      </w:ins>
      <w:ins w:id="34" w:author="Hyun-Mook Oh2" w:date="2018-01-24T11:41:00Z">
        <w:r>
          <w:rPr>
            <w:szCs w:val="22"/>
            <w:lang w:val="en-CA" w:eastAsia="ko-KR"/>
          </w:rPr>
          <w:t xml:space="preserve"> spherical coordinate mapping of a sample location of the circular image. </w:t>
        </w:r>
      </w:ins>
    </w:p>
    <w:p w14:paraId="0B81609E" w14:textId="786C5963" w:rsidR="00E66279" w:rsidRPr="00101D98" w:rsidDel="00101D98" w:rsidRDefault="00E66279" w:rsidP="00926B02">
      <w:pPr>
        <w:rPr>
          <w:del w:id="35" w:author="Hyun-Mook Oh2" w:date="2018-01-24T11:41:00Z"/>
          <w:szCs w:val="22"/>
          <w:lang w:val="en-CA" w:eastAsia="ko-KR"/>
        </w:rPr>
      </w:pPr>
    </w:p>
    <w:p w14:paraId="42A953D8" w14:textId="77777777" w:rsidR="00E079C6" w:rsidRDefault="00E079C6" w:rsidP="00E079C6">
      <w:pPr>
        <w:pStyle w:val="1"/>
        <w:tabs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jc w:val="left"/>
        <w:rPr>
          <w:lang w:val="en-CA" w:eastAsia="ko-KR"/>
        </w:rPr>
      </w:pPr>
      <w:r>
        <w:rPr>
          <w:rFonts w:hint="eastAsia"/>
          <w:lang w:val="en-CA" w:eastAsia="ko-KR"/>
        </w:rPr>
        <w:t>Proposal</w:t>
      </w:r>
    </w:p>
    <w:p w14:paraId="445EB6B3" w14:textId="16B08CAA" w:rsidR="009575CF" w:rsidRDefault="00E079C6" w:rsidP="009234A5">
      <w:pPr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In this contribution, </w:t>
      </w:r>
      <w:r w:rsidR="006236E8">
        <w:rPr>
          <w:rFonts w:hint="eastAsia"/>
          <w:szCs w:val="22"/>
          <w:lang w:val="en-CA" w:eastAsia="ko-KR"/>
        </w:rPr>
        <w:t>it is</w:t>
      </w:r>
      <w:r>
        <w:rPr>
          <w:rFonts w:hint="eastAsia"/>
          <w:szCs w:val="22"/>
          <w:lang w:val="en-CA" w:eastAsia="ko-KR"/>
        </w:rPr>
        <w:t xml:space="preserve"> propose</w:t>
      </w:r>
      <w:r w:rsidR="006236E8">
        <w:rPr>
          <w:rFonts w:hint="eastAsia"/>
          <w:szCs w:val="22"/>
          <w:lang w:val="en-CA" w:eastAsia="ko-KR"/>
        </w:rPr>
        <w:t>d</w:t>
      </w:r>
      <w:r>
        <w:rPr>
          <w:rFonts w:hint="eastAsia"/>
          <w:szCs w:val="22"/>
          <w:lang w:val="en-CA" w:eastAsia="ko-KR"/>
        </w:rPr>
        <w:t xml:space="preserve"> to define an SEI message to carry on </w:t>
      </w:r>
      <w:r w:rsidR="00F34696">
        <w:rPr>
          <w:rFonts w:hint="eastAsia"/>
          <w:szCs w:val="22"/>
          <w:lang w:val="en-CA" w:eastAsia="ko-KR"/>
        </w:rPr>
        <w:t xml:space="preserve">fisheye camera </w:t>
      </w:r>
      <w:r w:rsidR="003A16B6">
        <w:rPr>
          <w:rFonts w:hint="eastAsia"/>
          <w:szCs w:val="22"/>
          <w:lang w:val="en-CA" w:eastAsia="ko-KR"/>
        </w:rPr>
        <w:t xml:space="preserve">and image </w:t>
      </w:r>
      <w:r w:rsidR="00F34696">
        <w:rPr>
          <w:rFonts w:hint="eastAsia"/>
          <w:szCs w:val="22"/>
          <w:lang w:val="en-CA" w:eastAsia="ko-KR"/>
        </w:rPr>
        <w:t xml:space="preserve">information that is </w:t>
      </w:r>
      <w:r w:rsidR="006236E8">
        <w:rPr>
          <w:rFonts w:hint="eastAsia"/>
          <w:szCs w:val="22"/>
          <w:lang w:val="en-CA" w:eastAsia="ko-KR"/>
        </w:rPr>
        <w:t>necessary</w:t>
      </w:r>
      <w:r w:rsidR="00F34696">
        <w:rPr>
          <w:rFonts w:hint="eastAsia"/>
          <w:szCs w:val="22"/>
          <w:lang w:val="en-CA" w:eastAsia="ko-KR"/>
        </w:rPr>
        <w:t xml:space="preserve"> to construct </w:t>
      </w:r>
      <w:r w:rsidR="006236E8">
        <w:rPr>
          <w:rFonts w:hint="eastAsia"/>
          <w:szCs w:val="22"/>
          <w:lang w:val="en-CA" w:eastAsia="ko-KR"/>
        </w:rPr>
        <w:t>a</w:t>
      </w:r>
      <w:r w:rsidR="00F34696">
        <w:rPr>
          <w:rFonts w:hint="eastAsia"/>
          <w:szCs w:val="22"/>
          <w:lang w:val="en-CA" w:eastAsia="ko-KR"/>
        </w:rPr>
        <w:t xml:space="preserve"> </w:t>
      </w:r>
      <w:r w:rsidR="00F34696">
        <w:rPr>
          <w:szCs w:val="22"/>
          <w:lang w:val="en-CA" w:eastAsia="ko-KR"/>
        </w:rPr>
        <w:t>spherical</w:t>
      </w:r>
      <w:r w:rsidR="00F34696">
        <w:rPr>
          <w:rFonts w:hint="eastAsia"/>
          <w:szCs w:val="22"/>
          <w:lang w:val="en-CA" w:eastAsia="ko-KR"/>
        </w:rPr>
        <w:t xml:space="preserve"> </w:t>
      </w:r>
      <w:r w:rsidR="00F34696">
        <w:rPr>
          <w:szCs w:val="22"/>
          <w:lang w:val="en-CA" w:eastAsia="ko-KR"/>
        </w:rPr>
        <w:t>video</w:t>
      </w:r>
      <w:r w:rsidR="00F34696">
        <w:rPr>
          <w:rFonts w:hint="eastAsia"/>
          <w:szCs w:val="22"/>
          <w:lang w:val="en-CA" w:eastAsia="ko-KR"/>
        </w:rPr>
        <w:t xml:space="preserve"> from </w:t>
      </w:r>
      <w:r w:rsidR="006236E8">
        <w:rPr>
          <w:rFonts w:hint="eastAsia"/>
          <w:szCs w:val="22"/>
          <w:lang w:val="en-CA" w:eastAsia="ko-KR"/>
        </w:rPr>
        <w:t>a</w:t>
      </w:r>
      <w:r w:rsidR="00F34696">
        <w:rPr>
          <w:rFonts w:hint="eastAsia"/>
          <w:szCs w:val="22"/>
          <w:lang w:val="en-CA" w:eastAsia="ko-KR"/>
        </w:rPr>
        <w:t xml:space="preserve"> decoded picture. </w:t>
      </w:r>
      <w:r>
        <w:rPr>
          <w:rFonts w:hint="eastAsia"/>
          <w:szCs w:val="22"/>
          <w:lang w:val="en-CA" w:eastAsia="ko-KR"/>
        </w:rPr>
        <w:t xml:space="preserve">The syntax elements and its semantics are </w:t>
      </w:r>
      <w:r w:rsidR="00F34696">
        <w:rPr>
          <w:rFonts w:hint="eastAsia"/>
          <w:szCs w:val="22"/>
          <w:lang w:val="en-CA" w:eastAsia="ko-KR"/>
        </w:rPr>
        <w:t>proposed</w:t>
      </w:r>
      <w:r>
        <w:rPr>
          <w:rFonts w:hint="eastAsia"/>
          <w:szCs w:val="22"/>
          <w:lang w:val="en-CA" w:eastAsia="ko-KR"/>
        </w:rPr>
        <w:t xml:space="preserve"> based on the </w:t>
      </w:r>
      <w:r w:rsidRPr="00AB28C2">
        <w:rPr>
          <w:szCs w:val="22"/>
          <w:lang w:val="en-CA" w:eastAsia="ko-KR"/>
        </w:rPr>
        <w:t>FisheyeVideoEssentialInfoStruct</w:t>
      </w:r>
      <w:r w:rsidRPr="00AB28C2">
        <w:rPr>
          <w:rFonts w:hint="eastAsia"/>
          <w:szCs w:val="22"/>
          <w:lang w:val="en-CA" w:eastAsia="ko-KR"/>
        </w:rPr>
        <w:t xml:space="preserve"> </w:t>
      </w:r>
      <w:r>
        <w:rPr>
          <w:rFonts w:hint="eastAsia"/>
          <w:szCs w:val="22"/>
          <w:lang w:val="en-CA" w:eastAsia="ko-KR"/>
        </w:rPr>
        <w:t>in OMAF FDIS, which defines region information of circular images in the coded picture</w:t>
      </w:r>
      <w:r w:rsidR="002155B0">
        <w:rPr>
          <w:rFonts w:hint="eastAsia"/>
          <w:szCs w:val="22"/>
          <w:lang w:val="en-CA" w:eastAsia="ko-KR"/>
        </w:rPr>
        <w:t>,</w:t>
      </w:r>
      <w:r>
        <w:rPr>
          <w:rFonts w:hint="eastAsia"/>
          <w:szCs w:val="22"/>
          <w:lang w:val="en-CA" w:eastAsia="ko-KR"/>
        </w:rPr>
        <w:t xml:space="preserve"> field of view and camera parameters of fisheye l</w:t>
      </w:r>
      <w:r w:rsidR="002155B0">
        <w:rPr>
          <w:rFonts w:hint="eastAsia"/>
          <w:szCs w:val="22"/>
          <w:lang w:val="en-CA" w:eastAsia="ko-KR"/>
        </w:rPr>
        <w:t xml:space="preserve">ens, and </w:t>
      </w:r>
      <w:r w:rsidR="002155B0">
        <w:rPr>
          <w:rFonts w:hint="eastAsia"/>
          <w:szCs w:val="22"/>
          <w:lang w:val="en-GB" w:eastAsia="ko-KR"/>
        </w:rPr>
        <w:t>l</w:t>
      </w:r>
      <w:r w:rsidR="002155B0">
        <w:rPr>
          <w:szCs w:val="22"/>
          <w:lang w:val="en-GB" w:eastAsia="ko-KR"/>
        </w:rPr>
        <w:t xml:space="preserve">ens distortion correction </w:t>
      </w:r>
      <w:r w:rsidR="002155B0" w:rsidRPr="00C63FC7">
        <w:rPr>
          <w:szCs w:val="22"/>
          <w:lang w:val="en-GB" w:eastAsia="ko-KR"/>
        </w:rPr>
        <w:t>parameters</w:t>
      </w:r>
      <w:r w:rsidR="002155B0">
        <w:rPr>
          <w:rFonts w:hint="eastAsia"/>
          <w:szCs w:val="22"/>
          <w:lang w:val="en-GB" w:eastAsia="ko-KR"/>
        </w:rPr>
        <w:t>.</w:t>
      </w:r>
    </w:p>
    <w:p w14:paraId="1A1512F4" w14:textId="10AD7D22" w:rsidR="002155B0" w:rsidRPr="00865895" w:rsidRDefault="002155B0" w:rsidP="00865895">
      <w:pPr>
        <w:pStyle w:val="2"/>
        <w:tabs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jc w:val="left"/>
        <w:rPr>
          <w:szCs w:val="22"/>
          <w:lang w:val="en-CA" w:eastAsia="ko-KR"/>
        </w:rPr>
      </w:pPr>
      <w:r w:rsidRPr="00865895">
        <w:rPr>
          <w:rFonts w:hint="eastAsia"/>
          <w:lang w:val="en-CA" w:eastAsia="ko-KR"/>
        </w:rPr>
        <w:t>Syntax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97"/>
        <w:gridCol w:w="1280"/>
      </w:tblGrid>
      <w:tr w:rsidR="002155B0" w:rsidRPr="00C9691B" w14:paraId="5257EDCD" w14:textId="77777777" w:rsidTr="00865895">
        <w:trPr>
          <w:cantSplit/>
          <w:jc w:val="center"/>
        </w:trPr>
        <w:tc>
          <w:tcPr>
            <w:tcW w:w="7797" w:type="dxa"/>
          </w:tcPr>
          <w:p w14:paraId="2BCB5C0F" w14:textId="378130FE" w:rsidR="002155B0" w:rsidRPr="00C9691B" w:rsidRDefault="002155B0" w:rsidP="00AC6D5D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sz w:val="20"/>
              </w:rPr>
            </w:pPr>
            <w:r w:rsidRPr="00CD2AE4">
              <w:rPr>
                <w:rFonts w:hint="eastAsia"/>
                <w:lang w:eastAsia="ko-KR"/>
              </w:rPr>
              <w:t xml:space="preserve">omnidirectional_fisheye_video </w:t>
            </w:r>
            <w:r w:rsidRPr="00CD2AE4">
              <w:t>(</w:t>
            </w:r>
            <w:r w:rsidRPr="00CA53FA">
              <w:rPr>
                <w:rFonts w:eastAsia="Times New Roman"/>
                <w:color w:val="000000"/>
              </w:rPr>
              <w:t> </w:t>
            </w:r>
            <w:r w:rsidRPr="00CD2AE4">
              <w:t>payloadSize</w:t>
            </w:r>
            <w:r w:rsidRPr="00CA53FA">
              <w:rPr>
                <w:rFonts w:eastAsia="Times New Roman"/>
                <w:color w:val="000000"/>
              </w:rPr>
              <w:t> </w:t>
            </w:r>
            <w:r w:rsidRPr="00CD2AE4">
              <w:t>) {</w:t>
            </w:r>
          </w:p>
        </w:tc>
        <w:tc>
          <w:tcPr>
            <w:tcW w:w="1280" w:type="dxa"/>
          </w:tcPr>
          <w:p w14:paraId="33976705" w14:textId="72414F52" w:rsidR="002155B0" w:rsidRPr="00C9691B" w:rsidRDefault="002155B0" w:rsidP="00AC6D5D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sz w:val="20"/>
              </w:rPr>
            </w:pPr>
            <w:r w:rsidRPr="00CD2AE4">
              <w:rPr>
                <w:b/>
                <w:bCs/>
              </w:rPr>
              <w:t>Descriptor</w:t>
            </w:r>
          </w:p>
        </w:tc>
      </w:tr>
      <w:tr w:rsidR="002155B0" w:rsidRPr="00C9691B" w14:paraId="7E150509" w14:textId="77777777" w:rsidTr="00865895">
        <w:trPr>
          <w:cantSplit/>
          <w:jc w:val="center"/>
        </w:trPr>
        <w:tc>
          <w:tcPr>
            <w:tcW w:w="7797" w:type="dxa"/>
          </w:tcPr>
          <w:p w14:paraId="124ABA27" w14:textId="4E8CEED4" w:rsidR="002155B0" w:rsidRPr="00C9691B" w:rsidRDefault="002155B0" w:rsidP="00AC6D5D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sz w:val="20"/>
              </w:rPr>
            </w:pPr>
            <w:r w:rsidRPr="00CD2AE4">
              <w:rPr>
                <w:b/>
                <w:lang w:eastAsia="ko-KR"/>
              </w:rPr>
              <w:tab/>
            </w:r>
            <w:r w:rsidRPr="00CD2AE4">
              <w:rPr>
                <w:rFonts w:hint="eastAsia"/>
                <w:b/>
                <w:lang w:eastAsia="ko-KR"/>
              </w:rPr>
              <w:t>view_dimension_idc</w:t>
            </w:r>
          </w:p>
        </w:tc>
        <w:tc>
          <w:tcPr>
            <w:tcW w:w="1280" w:type="dxa"/>
          </w:tcPr>
          <w:p w14:paraId="57D41420" w14:textId="0FB3268A" w:rsidR="002155B0" w:rsidRPr="00C9691B" w:rsidRDefault="002155B0" w:rsidP="00AC6D5D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sz w:val="20"/>
              </w:rPr>
            </w:pPr>
            <w:r w:rsidRPr="00CD2AE4">
              <w:rPr>
                <w:rFonts w:hint="eastAsia"/>
                <w:bCs/>
                <w:lang w:eastAsia="ko-KR"/>
              </w:rPr>
              <w:t>u(3)</w:t>
            </w:r>
          </w:p>
        </w:tc>
      </w:tr>
      <w:tr w:rsidR="002155B0" w:rsidRPr="00C9691B" w14:paraId="61C8CD48" w14:textId="77777777" w:rsidTr="00865895">
        <w:trPr>
          <w:cantSplit/>
          <w:jc w:val="center"/>
        </w:trPr>
        <w:tc>
          <w:tcPr>
            <w:tcW w:w="7797" w:type="dxa"/>
          </w:tcPr>
          <w:p w14:paraId="076F1C50" w14:textId="66DA48B5" w:rsidR="002155B0" w:rsidRPr="00C9691B" w:rsidRDefault="002155B0" w:rsidP="00AC6D5D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sz w:val="20"/>
              </w:rPr>
            </w:pPr>
            <w:r w:rsidRPr="00CD2AE4">
              <w:rPr>
                <w:rFonts w:hint="eastAsia"/>
                <w:lang w:eastAsia="ko-KR"/>
              </w:rPr>
              <w:tab/>
              <w:t>reserved_zero_5bits</w:t>
            </w:r>
          </w:p>
        </w:tc>
        <w:tc>
          <w:tcPr>
            <w:tcW w:w="1280" w:type="dxa"/>
          </w:tcPr>
          <w:p w14:paraId="4C9DEE39" w14:textId="5F243A05" w:rsidR="002155B0" w:rsidRPr="00C9691B" w:rsidRDefault="002155B0" w:rsidP="00AC6D5D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sz w:val="20"/>
              </w:rPr>
            </w:pPr>
            <w:r w:rsidRPr="00CD2AE4">
              <w:rPr>
                <w:rFonts w:hint="eastAsia"/>
                <w:bCs/>
                <w:lang w:eastAsia="ko-KR"/>
              </w:rPr>
              <w:t>u(5)</w:t>
            </w:r>
          </w:p>
        </w:tc>
      </w:tr>
      <w:tr w:rsidR="002155B0" w:rsidRPr="00C9691B" w14:paraId="13776C73" w14:textId="77777777" w:rsidTr="00865895">
        <w:trPr>
          <w:cantSplit/>
          <w:jc w:val="center"/>
        </w:trPr>
        <w:tc>
          <w:tcPr>
            <w:tcW w:w="7797" w:type="dxa"/>
          </w:tcPr>
          <w:p w14:paraId="6F78356B" w14:textId="0BD2ABBC" w:rsidR="002155B0" w:rsidRPr="00C9691B" w:rsidRDefault="002155B0" w:rsidP="00AC6D5D">
            <w:pPr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sz w:val="20"/>
              </w:rPr>
            </w:pPr>
            <w:r w:rsidRPr="00CD2AE4">
              <w:rPr>
                <w:rFonts w:hint="eastAsia"/>
                <w:b/>
                <w:lang w:eastAsia="ko-KR"/>
              </w:rPr>
              <w:tab/>
              <w:t>num_circular_images_minus1</w:t>
            </w:r>
          </w:p>
        </w:tc>
        <w:tc>
          <w:tcPr>
            <w:tcW w:w="1280" w:type="dxa"/>
          </w:tcPr>
          <w:p w14:paraId="71A64A25" w14:textId="2C12FD93" w:rsidR="002155B0" w:rsidRPr="00C9691B" w:rsidRDefault="002155B0" w:rsidP="00AC6D5D">
            <w:pPr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sz w:val="20"/>
              </w:rPr>
            </w:pPr>
            <w:r w:rsidRPr="00CD2AE4">
              <w:rPr>
                <w:bCs/>
              </w:rPr>
              <w:t>u(</w:t>
            </w:r>
            <w:r w:rsidRPr="00CD2AE4">
              <w:rPr>
                <w:rFonts w:hint="eastAsia"/>
                <w:bCs/>
                <w:lang w:eastAsia="ko-KR"/>
              </w:rPr>
              <w:t>8</w:t>
            </w:r>
            <w:r w:rsidRPr="00CD2AE4">
              <w:rPr>
                <w:bCs/>
              </w:rPr>
              <w:t>)</w:t>
            </w:r>
          </w:p>
        </w:tc>
      </w:tr>
      <w:tr w:rsidR="002155B0" w:rsidRPr="00C9691B" w14:paraId="59ABAE78" w14:textId="77777777" w:rsidTr="00865895">
        <w:trPr>
          <w:cantSplit/>
          <w:jc w:val="center"/>
        </w:trPr>
        <w:tc>
          <w:tcPr>
            <w:tcW w:w="7797" w:type="dxa"/>
          </w:tcPr>
          <w:p w14:paraId="678826C1" w14:textId="43FFCAC5" w:rsidR="002155B0" w:rsidRPr="00C9691B" w:rsidRDefault="002155B0" w:rsidP="00AC6D5D">
            <w:pPr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sz w:val="20"/>
              </w:rPr>
            </w:pPr>
            <w:r w:rsidRPr="00CD2AE4">
              <w:rPr>
                <w:bCs/>
                <w:lang w:eastAsia="ko-KR"/>
              </w:rPr>
              <w:tab/>
            </w:r>
            <w:r w:rsidRPr="00CD2AE4">
              <w:rPr>
                <w:rFonts w:hint="eastAsia"/>
                <w:bCs/>
                <w:lang w:eastAsia="ko-KR"/>
              </w:rPr>
              <w:t>for(</w:t>
            </w:r>
            <w:r w:rsidRPr="00EF7415">
              <w:rPr>
                <w:rFonts w:eastAsia="Times New Roman"/>
              </w:rPr>
              <w:t> </w:t>
            </w:r>
            <w:r w:rsidRPr="00CD2AE4">
              <w:rPr>
                <w:rFonts w:hint="eastAsia"/>
                <w:bCs/>
                <w:lang w:eastAsia="ko-KR"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CD2AE4">
              <w:rPr>
                <w:rFonts w:hint="eastAsia"/>
                <w:bCs/>
                <w:lang w:eastAsia="ko-KR"/>
              </w:rPr>
              <w:t>=</w:t>
            </w:r>
            <w:r w:rsidRPr="00EF7415">
              <w:rPr>
                <w:rFonts w:eastAsia="Times New Roman"/>
              </w:rPr>
              <w:t> </w:t>
            </w:r>
            <w:r w:rsidRPr="00CD2AE4">
              <w:rPr>
                <w:rFonts w:hint="eastAsia"/>
                <w:bCs/>
                <w:lang w:eastAsia="ko-KR"/>
              </w:rPr>
              <w:t>0</w:t>
            </w:r>
            <w:r w:rsidRPr="00EF7415">
              <w:rPr>
                <w:rFonts w:eastAsia="Times New Roman"/>
              </w:rPr>
              <w:t> </w:t>
            </w:r>
            <w:r w:rsidRPr="00CD2AE4">
              <w:rPr>
                <w:rFonts w:hint="eastAsia"/>
                <w:bCs/>
                <w:lang w:eastAsia="ko-KR"/>
              </w:rPr>
              <w:t>;</w:t>
            </w:r>
            <w:r w:rsidRPr="00EF7415">
              <w:rPr>
                <w:rFonts w:eastAsia="Times New Roman"/>
              </w:rPr>
              <w:t> </w:t>
            </w:r>
            <w:r w:rsidRPr="00CD2AE4">
              <w:rPr>
                <w:rFonts w:hint="eastAsia"/>
                <w:bCs/>
                <w:lang w:eastAsia="ko-KR"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CD2AE4">
              <w:rPr>
                <w:rFonts w:hint="eastAsia"/>
                <w:bCs/>
                <w:lang w:eastAsia="ko-KR"/>
              </w:rPr>
              <w:t>&lt;=</w:t>
            </w:r>
            <w:r w:rsidRPr="00EF7415">
              <w:rPr>
                <w:rFonts w:eastAsia="Times New Roman"/>
              </w:rPr>
              <w:t> </w:t>
            </w:r>
            <w:r w:rsidRPr="00CD2AE4">
              <w:rPr>
                <w:rFonts w:hint="eastAsia"/>
                <w:bCs/>
                <w:lang w:eastAsia="ko-KR"/>
              </w:rPr>
              <w:t>num_circular_images_minus1;</w:t>
            </w:r>
            <w:r w:rsidRPr="00EF7415">
              <w:rPr>
                <w:rFonts w:eastAsia="Times New Roman"/>
              </w:rPr>
              <w:t> </w:t>
            </w:r>
            <w:r w:rsidRPr="00CD2AE4">
              <w:rPr>
                <w:rFonts w:hint="eastAsia"/>
                <w:bCs/>
                <w:lang w:eastAsia="ko-KR"/>
              </w:rPr>
              <w:t>i++</w:t>
            </w:r>
            <w:r w:rsidRPr="00EF7415">
              <w:rPr>
                <w:rFonts w:eastAsia="Times New Roman"/>
              </w:rPr>
              <w:t> </w:t>
            </w:r>
            <w:r w:rsidRPr="00CD2AE4">
              <w:rPr>
                <w:rFonts w:hint="eastAsia"/>
                <w:bCs/>
                <w:lang w:eastAsia="ko-KR"/>
              </w:rPr>
              <w:t>) {</w:t>
            </w:r>
          </w:p>
        </w:tc>
        <w:tc>
          <w:tcPr>
            <w:tcW w:w="1280" w:type="dxa"/>
          </w:tcPr>
          <w:p w14:paraId="6D43B60B" w14:textId="77777777" w:rsidR="002155B0" w:rsidRPr="00C9691B" w:rsidRDefault="002155B0" w:rsidP="00AC6D5D">
            <w:pPr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sz w:val="20"/>
              </w:rPr>
            </w:pPr>
          </w:p>
        </w:tc>
      </w:tr>
      <w:tr w:rsidR="002155B0" w:rsidRPr="00C9691B" w14:paraId="13AC77B0" w14:textId="77777777" w:rsidTr="00865895">
        <w:trPr>
          <w:cantSplit/>
          <w:jc w:val="center"/>
        </w:trPr>
        <w:tc>
          <w:tcPr>
            <w:tcW w:w="7797" w:type="dxa"/>
          </w:tcPr>
          <w:p w14:paraId="2A510FC8" w14:textId="062A2617" w:rsidR="002155B0" w:rsidRPr="00C9691B" w:rsidRDefault="002155B0" w:rsidP="00AC6D5D">
            <w:pPr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sz w:val="20"/>
              </w:rPr>
            </w:pPr>
            <w:r w:rsidRPr="00CD2AE4">
              <w:rPr>
                <w:rFonts w:hint="eastAsia"/>
                <w:b/>
                <w:lang w:eastAsia="ko-KR"/>
              </w:rPr>
              <w:tab/>
            </w:r>
            <w:r w:rsidRPr="00CD2AE4">
              <w:rPr>
                <w:b/>
                <w:lang w:eastAsia="ko-KR"/>
              </w:rPr>
              <w:tab/>
            </w:r>
            <w:r>
              <w:rPr>
                <w:rFonts w:hint="eastAsia"/>
                <w:b/>
                <w:lang w:eastAsia="ko-KR"/>
              </w:rPr>
              <w:t>circular_</w:t>
            </w:r>
            <w:r w:rsidRPr="00CD2AE4">
              <w:rPr>
                <w:rFonts w:hint="eastAsia"/>
                <w:b/>
                <w:lang w:eastAsia="ko-KR"/>
              </w:rPr>
              <w:t>image_center_x</w:t>
            </w:r>
            <w:r w:rsidRPr="00CD2AE4">
              <w:rPr>
                <w:bCs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CD2AE4">
              <w:rPr>
                <w:bCs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CD2AE4">
              <w:rPr>
                <w:bCs/>
              </w:rPr>
              <w:t>]</w:t>
            </w:r>
          </w:p>
        </w:tc>
        <w:tc>
          <w:tcPr>
            <w:tcW w:w="1280" w:type="dxa"/>
          </w:tcPr>
          <w:p w14:paraId="02D72B80" w14:textId="1A03E24D" w:rsidR="002155B0" w:rsidRPr="00C9691B" w:rsidRDefault="002155B0" w:rsidP="00AC6D5D">
            <w:pPr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sz w:val="20"/>
              </w:rPr>
            </w:pPr>
            <w:r w:rsidRPr="00CD2AE4">
              <w:rPr>
                <w:rFonts w:hint="eastAsia"/>
                <w:bCs/>
                <w:lang w:eastAsia="ko-KR"/>
              </w:rPr>
              <w:t>u(32)</w:t>
            </w:r>
          </w:p>
        </w:tc>
      </w:tr>
      <w:tr w:rsidR="002155B0" w:rsidRPr="00C9691B" w14:paraId="6DD8AFA2" w14:textId="77777777" w:rsidTr="00865895">
        <w:trPr>
          <w:cantSplit/>
          <w:jc w:val="center"/>
        </w:trPr>
        <w:tc>
          <w:tcPr>
            <w:tcW w:w="7797" w:type="dxa"/>
          </w:tcPr>
          <w:p w14:paraId="5A785888" w14:textId="220D6251" w:rsidR="002155B0" w:rsidRPr="00C9691B" w:rsidRDefault="002155B0" w:rsidP="00AC6D5D">
            <w:pPr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sz w:val="20"/>
              </w:rPr>
            </w:pPr>
            <w:r w:rsidRPr="00CD2AE4">
              <w:rPr>
                <w:rFonts w:hint="eastAsia"/>
                <w:b/>
                <w:lang w:eastAsia="ko-KR"/>
              </w:rPr>
              <w:tab/>
            </w:r>
            <w:r w:rsidRPr="00CD2AE4">
              <w:rPr>
                <w:b/>
                <w:lang w:eastAsia="ko-KR"/>
              </w:rPr>
              <w:tab/>
            </w:r>
            <w:r>
              <w:rPr>
                <w:rFonts w:hint="eastAsia"/>
                <w:b/>
                <w:lang w:eastAsia="ko-KR"/>
              </w:rPr>
              <w:t>circular_</w:t>
            </w:r>
            <w:r w:rsidRPr="00CD2AE4">
              <w:rPr>
                <w:rFonts w:hint="eastAsia"/>
                <w:b/>
                <w:lang w:eastAsia="ko-KR"/>
              </w:rPr>
              <w:t>image_center_y</w:t>
            </w:r>
            <w:r w:rsidRPr="00CD2AE4">
              <w:rPr>
                <w:bCs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CD2AE4">
              <w:rPr>
                <w:bCs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CD2AE4">
              <w:rPr>
                <w:bCs/>
              </w:rPr>
              <w:t>]</w:t>
            </w:r>
          </w:p>
        </w:tc>
        <w:tc>
          <w:tcPr>
            <w:tcW w:w="1280" w:type="dxa"/>
          </w:tcPr>
          <w:p w14:paraId="55E92FB9" w14:textId="768175B2" w:rsidR="002155B0" w:rsidRPr="00C9691B" w:rsidRDefault="002155B0" w:rsidP="00AC6D5D">
            <w:pPr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sz w:val="20"/>
              </w:rPr>
            </w:pPr>
            <w:r w:rsidRPr="00CD2AE4">
              <w:rPr>
                <w:rFonts w:hint="eastAsia"/>
                <w:bCs/>
                <w:lang w:eastAsia="ko-KR"/>
              </w:rPr>
              <w:t>u(32)</w:t>
            </w:r>
          </w:p>
        </w:tc>
      </w:tr>
      <w:tr w:rsidR="002155B0" w:rsidRPr="00C9691B" w14:paraId="4F33B388" w14:textId="77777777" w:rsidTr="00865895">
        <w:trPr>
          <w:cantSplit/>
          <w:jc w:val="center"/>
        </w:trPr>
        <w:tc>
          <w:tcPr>
            <w:tcW w:w="7797" w:type="dxa"/>
          </w:tcPr>
          <w:p w14:paraId="2CD6DB7B" w14:textId="5F8D1750" w:rsidR="002155B0" w:rsidRPr="00C9691B" w:rsidRDefault="002155B0" w:rsidP="00AC6D5D">
            <w:pPr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sz w:val="20"/>
              </w:rPr>
            </w:pPr>
            <w:r w:rsidRPr="00CD2AE4">
              <w:rPr>
                <w:b/>
                <w:lang w:eastAsia="ko-KR"/>
              </w:rPr>
              <w:tab/>
            </w:r>
            <w:r w:rsidRPr="00CD2AE4">
              <w:rPr>
                <w:rFonts w:hint="eastAsia"/>
                <w:b/>
                <w:lang w:eastAsia="ko-KR"/>
              </w:rPr>
              <w:tab/>
              <w:t>rect_region_top</w:t>
            </w:r>
            <w:r w:rsidRPr="00CD2AE4">
              <w:rPr>
                <w:bCs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CD2AE4">
              <w:rPr>
                <w:bCs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CD2AE4">
              <w:rPr>
                <w:bCs/>
              </w:rPr>
              <w:t>]</w:t>
            </w:r>
          </w:p>
        </w:tc>
        <w:tc>
          <w:tcPr>
            <w:tcW w:w="1280" w:type="dxa"/>
          </w:tcPr>
          <w:p w14:paraId="49AEBA73" w14:textId="42C43666" w:rsidR="002155B0" w:rsidRPr="00C9691B" w:rsidRDefault="002155B0" w:rsidP="00AC6D5D">
            <w:pPr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sz w:val="20"/>
              </w:rPr>
            </w:pPr>
            <w:r w:rsidRPr="00CD2AE4">
              <w:rPr>
                <w:rFonts w:hint="eastAsia"/>
                <w:bCs/>
                <w:lang w:eastAsia="ko-KR"/>
              </w:rPr>
              <w:t>u(32)</w:t>
            </w:r>
          </w:p>
        </w:tc>
      </w:tr>
      <w:tr w:rsidR="002155B0" w:rsidRPr="00C9691B" w14:paraId="58C2C1ED" w14:textId="77777777" w:rsidTr="00865895">
        <w:trPr>
          <w:cantSplit/>
          <w:jc w:val="center"/>
        </w:trPr>
        <w:tc>
          <w:tcPr>
            <w:tcW w:w="7797" w:type="dxa"/>
          </w:tcPr>
          <w:p w14:paraId="0D7B3583" w14:textId="7C67B4D4" w:rsidR="002155B0" w:rsidRPr="00C9691B" w:rsidRDefault="002155B0" w:rsidP="00AC6D5D">
            <w:pPr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sz w:val="20"/>
              </w:rPr>
            </w:pPr>
            <w:r w:rsidRPr="00CD2AE4">
              <w:rPr>
                <w:b/>
                <w:lang w:eastAsia="ko-KR"/>
              </w:rPr>
              <w:tab/>
            </w:r>
            <w:r w:rsidRPr="00CD2AE4">
              <w:rPr>
                <w:rFonts w:hint="eastAsia"/>
                <w:b/>
                <w:lang w:eastAsia="ko-KR"/>
              </w:rPr>
              <w:tab/>
              <w:t>rect_region_left</w:t>
            </w:r>
            <w:r w:rsidRPr="00CD2AE4">
              <w:rPr>
                <w:bCs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CD2AE4">
              <w:rPr>
                <w:bCs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CD2AE4">
              <w:rPr>
                <w:bCs/>
              </w:rPr>
              <w:t>]</w:t>
            </w:r>
          </w:p>
        </w:tc>
        <w:tc>
          <w:tcPr>
            <w:tcW w:w="1280" w:type="dxa"/>
          </w:tcPr>
          <w:p w14:paraId="4AC0928B" w14:textId="319117B0" w:rsidR="002155B0" w:rsidRPr="00C9691B" w:rsidRDefault="002155B0" w:rsidP="00AC6D5D">
            <w:pPr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sz w:val="20"/>
              </w:rPr>
            </w:pPr>
            <w:r w:rsidRPr="00CD2AE4">
              <w:rPr>
                <w:rFonts w:hint="eastAsia"/>
                <w:bCs/>
                <w:lang w:eastAsia="ko-KR"/>
              </w:rPr>
              <w:t>u(32)</w:t>
            </w:r>
          </w:p>
        </w:tc>
      </w:tr>
      <w:tr w:rsidR="002155B0" w:rsidRPr="00C9691B" w14:paraId="4F081F3C" w14:textId="77777777" w:rsidTr="00865895">
        <w:trPr>
          <w:cantSplit/>
          <w:jc w:val="center"/>
        </w:trPr>
        <w:tc>
          <w:tcPr>
            <w:tcW w:w="7797" w:type="dxa"/>
          </w:tcPr>
          <w:p w14:paraId="42967C5C" w14:textId="2646795B" w:rsidR="002155B0" w:rsidRPr="00C9691B" w:rsidRDefault="002155B0" w:rsidP="00AC6D5D">
            <w:pPr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sz w:val="20"/>
              </w:rPr>
            </w:pPr>
            <w:r w:rsidRPr="00CD2AE4">
              <w:rPr>
                <w:b/>
                <w:lang w:eastAsia="ko-KR"/>
              </w:rPr>
              <w:tab/>
            </w:r>
            <w:r w:rsidRPr="00CD2AE4">
              <w:rPr>
                <w:rFonts w:hint="eastAsia"/>
                <w:b/>
                <w:lang w:eastAsia="ko-KR"/>
              </w:rPr>
              <w:tab/>
              <w:t>rect_region_width</w:t>
            </w:r>
            <w:r w:rsidRPr="00CD2AE4">
              <w:rPr>
                <w:bCs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CD2AE4">
              <w:rPr>
                <w:bCs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CD2AE4">
              <w:rPr>
                <w:bCs/>
              </w:rPr>
              <w:t>]</w:t>
            </w:r>
          </w:p>
        </w:tc>
        <w:tc>
          <w:tcPr>
            <w:tcW w:w="1280" w:type="dxa"/>
          </w:tcPr>
          <w:p w14:paraId="222DB867" w14:textId="78AA574C" w:rsidR="002155B0" w:rsidRPr="00C9691B" w:rsidRDefault="002155B0" w:rsidP="00AC6D5D">
            <w:pPr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sz w:val="20"/>
              </w:rPr>
            </w:pPr>
            <w:r w:rsidRPr="00CD2AE4">
              <w:rPr>
                <w:rFonts w:hint="eastAsia"/>
                <w:bCs/>
                <w:lang w:eastAsia="ko-KR"/>
              </w:rPr>
              <w:t>u(32)</w:t>
            </w:r>
          </w:p>
        </w:tc>
      </w:tr>
      <w:tr w:rsidR="002155B0" w:rsidRPr="00C9691B" w14:paraId="63AAFC6A" w14:textId="77777777" w:rsidTr="00865895">
        <w:trPr>
          <w:cantSplit/>
          <w:jc w:val="center"/>
        </w:trPr>
        <w:tc>
          <w:tcPr>
            <w:tcW w:w="7797" w:type="dxa"/>
          </w:tcPr>
          <w:p w14:paraId="05A31625" w14:textId="39E3E423" w:rsidR="002155B0" w:rsidRPr="00C9691B" w:rsidRDefault="002155B0" w:rsidP="00AC6D5D">
            <w:pPr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sz w:val="20"/>
              </w:rPr>
            </w:pPr>
            <w:r w:rsidRPr="00CD2AE4">
              <w:rPr>
                <w:b/>
                <w:lang w:eastAsia="ko-KR"/>
              </w:rPr>
              <w:tab/>
            </w:r>
            <w:r w:rsidRPr="00CD2AE4">
              <w:rPr>
                <w:rFonts w:hint="eastAsia"/>
                <w:b/>
                <w:lang w:eastAsia="ko-KR"/>
              </w:rPr>
              <w:tab/>
              <w:t>rect_region_height</w:t>
            </w:r>
            <w:r w:rsidRPr="00CD2AE4">
              <w:rPr>
                <w:bCs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CD2AE4">
              <w:rPr>
                <w:bCs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CD2AE4">
              <w:rPr>
                <w:bCs/>
              </w:rPr>
              <w:t>]</w:t>
            </w:r>
          </w:p>
        </w:tc>
        <w:tc>
          <w:tcPr>
            <w:tcW w:w="1280" w:type="dxa"/>
          </w:tcPr>
          <w:p w14:paraId="5C9538A5" w14:textId="76B3F159" w:rsidR="002155B0" w:rsidRPr="00C9691B" w:rsidRDefault="002155B0" w:rsidP="00AC6D5D">
            <w:pPr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sz w:val="20"/>
              </w:rPr>
            </w:pPr>
            <w:r w:rsidRPr="00CD2AE4">
              <w:rPr>
                <w:rFonts w:hint="eastAsia"/>
                <w:bCs/>
                <w:lang w:eastAsia="ko-KR"/>
              </w:rPr>
              <w:t>u(32)</w:t>
            </w:r>
          </w:p>
        </w:tc>
      </w:tr>
      <w:tr w:rsidR="002155B0" w:rsidRPr="00C9691B" w14:paraId="62BDA385" w14:textId="77777777" w:rsidTr="00865895">
        <w:trPr>
          <w:cantSplit/>
          <w:jc w:val="center"/>
        </w:trPr>
        <w:tc>
          <w:tcPr>
            <w:tcW w:w="7797" w:type="dxa"/>
          </w:tcPr>
          <w:p w14:paraId="31A24C9E" w14:textId="703ECCFA" w:rsidR="002155B0" w:rsidRPr="00C9691B" w:rsidRDefault="002155B0" w:rsidP="00AC6D5D">
            <w:pPr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sz w:val="20"/>
              </w:rPr>
            </w:pPr>
            <w:r w:rsidRPr="00CD2AE4">
              <w:rPr>
                <w:b/>
              </w:rPr>
              <w:tab/>
            </w:r>
            <w:r w:rsidRPr="00CD2AE4">
              <w:rPr>
                <w:b/>
              </w:rPr>
              <w:tab/>
            </w:r>
            <w:r w:rsidRPr="00CD2AE4">
              <w:rPr>
                <w:rFonts w:hint="eastAsia"/>
                <w:b/>
                <w:lang w:eastAsia="ko-KR"/>
              </w:rPr>
              <w:t>full_</w:t>
            </w:r>
            <w:r w:rsidRPr="00CD2AE4">
              <w:rPr>
                <w:rFonts w:hint="eastAsia"/>
                <w:b/>
                <w:bCs/>
                <w:lang w:eastAsia="ko-KR"/>
              </w:rPr>
              <w:t>radius</w:t>
            </w:r>
            <w:r w:rsidRPr="00CD2AE4">
              <w:rPr>
                <w:bCs/>
              </w:rPr>
              <w:t>[</w:t>
            </w:r>
            <w:r w:rsidRPr="00FA7CA9">
              <w:rPr>
                <w:rFonts w:eastAsia="Times New Roman"/>
              </w:rPr>
              <w:t> </w:t>
            </w:r>
            <w:r w:rsidRPr="00CD2AE4">
              <w:rPr>
                <w:bCs/>
              </w:rPr>
              <w:t>i</w:t>
            </w:r>
            <w:r w:rsidRPr="00FA7CA9">
              <w:rPr>
                <w:rFonts w:eastAsia="Times New Roman"/>
              </w:rPr>
              <w:t> </w:t>
            </w:r>
            <w:r w:rsidRPr="00CD2AE4">
              <w:rPr>
                <w:bCs/>
              </w:rPr>
              <w:t>]</w:t>
            </w:r>
          </w:p>
        </w:tc>
        <w:tc>
          <w:tcPr>
            <w:tcW w:w="1280" w:type="dxa"/>
          </w:tcPr>
          <w:p w14:paraId="3A6228A2" w14:textId="344A9785" w:rsidR="002155B0" w:rsidRPr="00C9691B" w:rsidRDefault="002155B0" w:rsidP="00AC6D5D">
            <w:pPr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sz w:val="20"/>
              </w:rPr>
            </w:pPr>
            <w:r w:rsidRPr="00CD2AE4">
              <w:rPr>
                <w:bCs/>
                <w:lang w:eastAsia="ko-KR"/>
              </w:rPr>
              <w:t>u</w:t>
            </w:r>
            <w:r w:rsidRPr="00CD2AE4">
              <w:rPr>
                <w:rFonts w:hint="eastAsia"/>
                <w:bCs/>
                <w:lang w:eastAsia="ko-KR"/>
              </w:rPr>
              <w:t>(32)</w:t>
            </w:r>
          </w:p>
        </w:tc>
      </w:tr>
      <w:tr w:rsidR="002155B0" w:rsidRPr="00C9691B" w14:paraId="61FD3111" w14:textId="77777777" w:rsidTr="00865895">
        <w:trPr>
          <w:cantSplit/>
          <w:jc w:val="center"/>
        </w:trPr>
        <w:tc>
          <w:tcPr>
            <w:tcW w:w="7797" w:type="dxa"/>
          </w:tcPr>
          <w:p w14:paraId="203708E6" w14:textId="2CA3972B" w:rsidR="002155B0" w:rsidRPr="00C9691B" w:rsidRDefault="002155B0" w:rsidP="00AC6D5D">
            <w:pPr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sz w:val="20"/>
              </w:rPr>
            </w:pPr>
            <w:r w:rsidRPr="00CD2AE4">
              <w:rPr>
                <w:rFonts w:hint="eastAsia"/>
                <w:b/>
                <w:lang w:eastAsia="ko-KR"/>
              </w:rPr>
              <w:tab/>
            </w:r>
            <w:r w:rsidRPr="00CD2AE4">
              <w:rPr>
                <w:b/>
                <w:lang w:eastAsia="ko-KR"/>
              </w:rPr>
              <w:tab/>
            </w:r>
            <w:r w:rsidRPr="00CD2AE4">
              <w:rPr>
                <w:rFonts w:hint="eastAsia"/>
                <w:b/>
                <w:lang w:eastAsia="ko-KR"/>
              </w:rPr>
              <w:t>scene_radius</w:t>
            </w:r>
            <w:r w:rsidRPr="00CD2AE4">
              <w:rPr>
                <w:bCs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CD2AE4">
              <w:rPr>
                <w:bCs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CD2AE4">
              <w:rPr>
                <w:bCs/>
              </w:rPr>
              <w:t>]</w:t>
            </w:r>
          </w:p>
        </w:tc>
        <w:tc>
          <w:tcPr>
            <w:tcW w:w="1280" w:type="dxa"/>
          </w:tcPr>
          <w:p w14:paraId="7A5D2263" w14:textId="1AEB1BE6" w:rsidR="002155B0" w:rsidRPr="00C9691B" w:rsidRDefault="002155B0" w:rsidP="00AC6D5D">
            <w:pPr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sz w:val="20"/>
              </w:rPr>
            </w:pPr>
            <w:r w:rsidRPr="00CD2AE4">
              <w:rPr>
                <w:rFonts w:hint="eastAsia"/>
                <w:bCs/>
                <w:lang w:eastAsia="ko-KR"/>
              </w:rPr>
              <w:t>u(32)</w:t>
            </w:r>
          </w:p>
        </w:tc>
      </w:tr>
      <w:tr w:rsidR="002155B0" w:rsidRPr="00C9691B" w14:paraId="5B0BF0C3" w14:textId="77777777" w:rsidTr="00865895">
        <w:trPr>
          <w:cantSplit/>
          <w:jc w:val="center"/>
        </w:trPr>
        <w:tc>
          <w:tcPr>
            <w:tcW w:w="7797" w:type="dxa"/>
          </w:tcPr>
          <w:p w14:paraId="495031D1" w14:textId="489A00C6" w:rsidR="002155B0" w:rsidRPr="00C9691B" w:rsidRDefault="002155B0" w:rsidP="00AC6D5D">
            <w:pPr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sz w:val="20"/>
              </w:rPr>
            </w:pPr>
            <w:r w:rsidRPr="00CD2AE4">
              <w:rPr>
                <w:lang w:eastAsia="ko-KR"/>
              </w:rPr>
              <w:tab/>
            </w:r>
            <w:r w:rsidRPr="00CD2AE4">
              <w:rPr>
                <w:rFonts w:hint="eastAsia"/>
                <w:lang w:eastAsia="ko-KR"/>
              </w:rPr>
              <w:tab/>
            </w:r>
            <w:r w:rsidRPr="00CD2AE4">
              <w:rPr>
                <w:rFonts w:hint="eastAsia"/>
                <w:b/>
                <w:lang w:eastAsia="ko-KR"/>
              </w:rPr>
              <w:t>camera_</w:t>
            </w:r>
            <w:r w:rsidRPr="00CD2AE4">
              <w:rPr>
                <w:b/>
                <w:lang w:eastAsia="ko-KR"/>
              </w:rPr>
              <w:t>center_</w:t>
            </w:r>
            <w:r w:rsidRPr="00CD2AE4">
              <w:rPr>
                <w:rFonts w:hint="eastAsia"/>
                <w:b/>
                <w:lang w:eastAsia="ko-KR"/>
              </w:rPr>
              <w:t>azimuth</w:t>
            </w:r>
            <w:r w:rsidRPr="00CD2AE4">
              <w:rPr>
                <w:bCs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CD2AE4">
              <w:rPr>
                <w:bCs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CD2AE4">
              <w:rPr>
                <w:bCs/>
              </w:rPr>
              <w:t>]</w:t>
            </w:r>
          </w:p>
        </w:tc>
        <w:tc>
          <w:tcPr>
            <w:tcW w:w="1280" w:type="dxa"/>
          </w:tcPr>
          <w:p w14:paraId="2493F432" w14:textId="571C8AF0" w:rsidR="002155B0" w:rsidRPr="00C9691B" w:rsidRDefault="002155B0" w:rsidP="00AC6D5D">
            <w:pPr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sz w:val="20"/>
              </w:rPr>
            </w:pPr>
            <w:r w:rsidRPr="00CD2AE4">
              <w:rPr>
                <w:rFonts w:hint="eastAsia"/>
                <w:bCs/>
                <w:lang w:eastAsia="ko-KR"/>
              </w:rPr>
              <w:t>i</w:t>
            </w:r>
            <w:r w:rsidRPr="00CD2AE4">
              <w:rPr>
                <w:bCs/>
              </w:rPr>
              <w:t>(</w:t>
            </w:r>
            <w:r w:rsidRPr="00CD2AE4">
              <w:rPr>
                <w:rFonts w:hint="eastAsia"/>
                <w:bCs/>
                <w:lang w:eastAsia="ko-KR"/>
              </w:rPr>
              <w:t>32</w:t>
            </w:r>
            <w:r w:rsidRPr="00CD2AE4">
              <w:rPr>
                <w:bCs/>
              </w:rPr>
              <w:t>)</w:t>
            </w:r>
          </w:p>
        </w:tc>
      </w:tr>
      <w:tr w:rsidR="002155B0" w:rsidRPr="00C9691B" w14:paraId="4C65F147" w14:textId="77777777" w:rsidTr="00865895">
        <w:trPr>
          <w:cantSplit/>
          <w:jc w:val="center"/>
        </w:trPr>
        <w:tc>
          <w:tcPr>
            <w:tcW w:w="7797" w:type="dxa"/>
          </w:tcPr>
          <w:p w14:paraId="7420576E" w14:textId="7D0AFF50" w:rsidR="002155B0" w:rsidRPr="00C9691B" w:rsidRDefault="002155B0" w:rsidP="00AC6D5D">
            <w:pPr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sz w:val="20"/>
              </w:rPr>
            </w:pPr>
            <w:r w:rsidRPr="00CD2AE4">
              <w:rPr>
                <w:lang w:eastAsia="ko-KR"/>
              </w:rPr>
              <w:tab/>
            </w:r>
            <w:r w:rsidRPr="00CD2AE4">
              <w:rPr>
                <w:rFonts w:hint="eastAsia"/>
                <w:lang w:eastAsia="ko-KR"/>
              </w:rPr>
              <w:tab/>
            </w:r>
            <w:r w:rsidRPr="00CD2AE4">
              <w:rPr>
                <w:rFonts w:hint="eastAsia"/>
                <w:b/>
                <w:lang w:eastAsia="ko-KR"/>
              </w:rPr>
              <w:t>camera_</w:t>
            </w:r>
            <w:r w:rsidRPr="00CD2AE4">
              <w:rPr>
                <w:b/>
                <w:lang w:eastAsia="ko-KR"/>
              </w:rPr>
              <w:t>center_</w:t>
            </w:r>
            <w:r w:rsidRPr="00CD2AE4">
              <w:rPr>
                <w:rFonts w:hint="eastAsia"/>
                <w:b/>
                <w:lang w:eastAsia="ko-KR"/>
              </w:rPr>
              <w:t>elevation</w:t>
            </w:r>
            <w:r w:rsidRPr="00CD2AE4">
              <w:rPr>
                <w:bCs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CD2AE4">
              <w:rPr>
                <w:bCs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CD2AE4">
              <w:rPr>
                <w:bCs/>
              </w:rPr>
              <w:t>]</w:t>
            </w:r>
          </w:p>
        </w:tc>
        <w:tc>
          <w:tcPr>
            <w:tcW w:w="1280" w:type="dxa"/>
          </w:tcPr>
          <w:p w14:paraId="17C71B10" w14:textId="29F19002" w:rsidR="002155B0" w:rsidRPr="00C9691B" w:rsidRDefault="002155B0" w:rsidP="00AC6D5D">
            <w:pPr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sz w:val="20"/>
              </w:rPr>
            </w:pPr>
            <w:r w:rsidRPr="00CD2AE4">
              <w:rPr>
                <w:rFonts w:hint="eastAsia"/>
                <w:bCs/>
                <w:lang w:eastAsia="ko-KR"/>
              </w:rPr>
              <w:t>i</w:t>
            </w:r>
            <w:r w:rsidRPr="00CD2AE4">
              <w:rPr>
                <w:bCs/>
              </w:rPr>
              <w:t>(</w:t>
            </w:r>
            <w:r w:rsidRPr="00CD2AE4">
              <w:rPr>
                <w:rFonts w:hint="eastAsia"/>
                <w:bCs/>
                <w:lang w:eastAsia="ko-KR"/>
              </w:rPr>
              <w:t>32</w:t>
            </w:r>
            <w:r w:rsidRPr="00CD2AE4">
              <w:rPr>
                <w:bCs/>
              </w:rPr>
              <w:t>)</w:t>
            </w:r>
          </w:p>
        </w:tc>
      </w:tr>
      <w:tr w:rsidR="002155B0" w:rsidRPr="00C9691B" w14:paraId="6A682D73" w14:textId="77777777" w:rsidTr="00865895">
        <w:trPr>
          <w:cantSplit/>
          <w:jc w:val="center"/>
        </w:trPr>
        <w:tc>
          <w:tcPr>
            <w:tcW w:w="7797" w:type="dxa"/>
          </w:tcPr>
          <w:p w14:paraId="7DE62108" w14:textId="332E5E97" w:rsidR="002155B0" w:rsidRPr="00C9691B" w:rsidRDefault="002155B0" w:rsidP="00AC6D5D">
            <w:pPr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sz w:val="20"/>
              </w:rPr>
            </w:pPr>
            <w:r w:rsidRPr="00CD2AE4">
              <w:rPr>
                <w:lang w:eastAsia="ko-KR"/>
              </w:rPr>
              <w:tab/>
            </w:r>
            <w:r w:rsidRPr="00CD2AE4">
              <w:rPr>
                <w:rFonts w:hint="eastAsia"/>
                <w:lang w:eastAsia="ko-KR"/>
              </w:rPr>
              <w:tab/>
            </w:r>
            <w:r w:rsidRPr="00CD2AE4">
              <w:rPr>
                <w:rFonts w:hint="eastAsia"/>
                <w:b/>
                <w:lang w:eastAsia="ko-KR"/>
              </w:rPr>
              <w:t>camera_</w:t>
            </w:r>
            <w:r w:rsidRPr="00CD2AE4">
              <w:rPr>
                <w:b/>
                <w:lang w:eastAsia="ko-KR"/>
              </w:rPr>
              <w:t>center_</w:t>
            </w:r>
            <w:r w:rsidRPr="00CD2AE4">
              <w:rPr>
                <w:rFonts w:hint="eastAsia"/>
                <w:b/>
                <w:lang w:eastAsia="ko-KR"/>
              </w:rPr>
              <w:t>tilt</w:t>
            </w:r>
            <w:r w:rsidRPr="00CD2AE4">
              <w:rPr>
                <w:bCs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CD2AE4">
              <w:rPr>
                <w:bCs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CD2AE4">
              <w:rPr>
                <w:bCs/>
              </w:rPr>
              <w:t>]</w:t>
            </w:r>
          </w:p>
        </w:tc>
        <w:tc>
          <w:tcPr>
            <w:tcW w:w="1280" w:type="dxa"/>
          </w:tcPr>
          <w:p w14:paraId="008E33DC" w14:textId="14EF93BC" w:rsidR="002155B0" w:rsidRPr="00C9691B" w:rsidRDefault="002155B0" w:rsidP="00AC6D5D">
            <w:pPr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sz w:val="20"/>
              </w:rPr>
            </w:pPr>
            <w:r w:rsidRPr="00CD2AE4">
              <w:rPr>
                <w:rFonts w:hint="eastAsia"/>
                <w:bCs/>
                <w:lang w:eastAsia="ko-KR"/>
              </w:rPr>
              <w:t>i</w:t>
            </w:r>
            <w:r w:rsidRPr="00CD2AE4">
              <w:rPr>
                <w:bCs/>
              </w:rPr>
              <w:t>(</w:t>
            </w:r>
            <w:r w:rsidRPr="00CD2AE4">
              <w:rPr>
                <w:rFonts w:hint="eastAsia"/>
                <w:bCs/>
                <w:lang w:eastAsia="ko-KR"/>
              </w:rPr>
              <w:t>32</w:t>
            </w:r>
            <w:r w:rsidRPr="00CD2AE4">
              <w:rPr>
                <w:bCs/>
              </w:rPr>
              <w:t>)</w:t>
            </w:r>
          </w:p>
        </w:tc>
      </w:tr>
      <w:tr w:rsidR="002155B0" w:rsidRPr="00C9691B" w14:paraId="4BB3066C" w14:textId="77777777" w:rsidTr="00865895">
        <w:trPr>
          <w:cantSplit/>
          <w:jc w:val="center"/>
        </w:trPr>
        <w:tc>
          <w:tcPr>
            <w:tcW w:w="7797" w:type="dxa"/>
          </w:tcPr>
          <w:p w14:paraId="39A48D44" w14:textId="460354B6" w:rsidR="002155B0" w:rsidRPr="00C9691B" w:rsidRDefault="002155B0" w:rsidP="00AC6D5D">
            <w:pPr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sz w:val="20"/>
              </w:rPr>
            </w:pPr>
            <w:r w:rsidRPr="00CD2AE4">
              <w:rPr>
                <w:rFonts w:hint="eastAsia"/>
                <w:lang w:eastAsia="ko-KR"/>
              </w:rPr>
              <w:lastRenderedPageBreak/>
              <w:tab/>
            </w:r>
            <w:r w:rsidRPr="00CD2AE4">
              <w:rPr>
                <w:lang w:eastAsia="ko-KR"/>
              </w:rPr>
              <w:tab/>
            </w:r>
            <w:r w:rsidRPr="00CD2AE4">
              <w:rPr>
                <w:rFonts w:hint="eastAsia"/>
                <w:b/>
                <w:lang w:eastAsia="ko-KR"/>
              </w:rPr>
              <w:t>camera_center_offset_x</w:t>
            </w:r>
            <w:r w:rsidRPr="00CD2AE4">
              <w:rPr>
                <w:bCs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CD2AE4">
              <w:rPr>
                <w:bCs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CD2AE4">
              <w:rPr>
                <w:bCs/>
              </w:rPr>
              <w:t>]</w:t>
            </w:r>
          </w:p>
        </w:tc>
        <w:tc>
          <w:tcPr>
            <w:tcW w:w="1280" w:type="dxa"/>
          </w:tcPr>
          <w:p w14:paraId="78CC2BA3" w14:textId="08D5938D" w:rsidR="002155B0" w:rsidRPr="00C9691B" w:rsidRDefault="002155B0" w:rsidP="00AC6D5D">
            <w:pPr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sz w:val="20"/>
              </w:rPr>
            </w:pPr>
            <w:r w:rsidRPr="00CD2AE4">
              <w:rPr>
                <w:rFonts w:hint="eastAsia"/>
                <w:bCs/>
                <w:lang w:eastAsia="ko-KR"/>
              </w:rPr>
              <w:t>u(32)</w:t>
            </w:r>
          </w:p>
        </w:tc>
      </w:tr>
      <w:tr w:rsidR="002155B0" w:rsidRPr="00C9691B" w14:paraId="58FE6B5C" w14:textId="77777777" w:rsidTr="00865895">
        <w:trPr>
          <w:cantSplit/>
          <w:jc w:val="center"/>
        </w:trPr>
        <w:tc>
          <w:tcPr>
            <w:tcW w:w="7797" w:type="dxa"/>
          </w:tcPr>
          <w:p w14:paraId="2E0A40F7" w14:textId="048A3C01" w:rsidR="002155B0" w:rsidRPr="00C9691B" w:rsidRDefault="002155B0" w:rsidP="00AC6D5D">
            <w:pPr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sz w:val="20"/>
              </w:rPr>
            </w:pPr>
            <w:r w:rsidRPr="00CD2AE4">
              <w:rPr>
                <w:rFonts w:hint="eastAsia"/>
                <w:lang w:eastAsia="ko-KR"/>
              </w:rPr>
              <w:tab/>
            </w:r>
            <w:r w:rsidRPr="00CD2AE4">
              <w:rPr>
                <w:lang w:eastAsia="ko-KR"/>
              </w:rPr>
              <w:tab/>
            </w:r>
            <w:r w:rsidRPr="00CD2AE4">
              <w:rPr>
                <w:rFonts w:hint="eastAsia"/>
                <w:b/>
                <w:lang w:eastAsia="ko-KR"/>
              </w:rPr>
              <w:t>camera_center_offset_y</w:t>
            </w:r>
            <w:r w:rsidRPr="00CD2AE4">
              <w:rPr>
                <w:bCs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CD2AE4">
              <w:rPr>
                <w:bCs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CD2AE4">
              <w:rPr>
                <w:bCs/>
              </w:rPr>
              <w:t>]</w:t>
            </w:r>
          </w:p>
        </w:tc>
        <w:tc>
          <w:tcPr>
            <w:tcW w:w="1280" w:type="dxa"/>
          </w:tcPr>
          <w:p w14:paraId="5A6B1480" w14:textId="462C932F" w:rsidR="002155B0" w:rsidRPr="00C9691B" w:rsidRDefault="002155B0" w:rsidP="00AC6D5D">
            <w:pPr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sz w:val="20"/>
              </w:rPr>
            </w:pPr>
            <w:r w:rsidRPr="00CD2AE4">
              <w:rPr>
                <w:rFonts w:hint="eastAsia"/>
                <w:bCs/>
                <w:lang w:eastAsia="ko-KR"/>
              </w:rPr>
              <w:t>u(32)</w:t>
            </w:r>
          </w:p>
        </w:tc>
      </w:tr>
      <w:tr w:rsidR="002155B0" w:rsidRPr="00C9691B" w14:paraId="13E7653F" w14:textId="77777777" w:rsidTr="00865895">
        <w:trPr>
          <w:cantSplit/>
          <w:jc w:val="center"/>
        </w:trPr>
        <w:tc>
          <w:tcPr>
            <w:tcW w:w="7797" w:type="dxa"/>
          </w:tcPr>
          <w:p w14:paraId="336981BD" w14:textId="37173AFB" w:rsidR="002155B0" w:rsidRPr="00C9691B" w:rsidRDefault="002155B0" w:rsidP="00AC6D5D">
            <w:pPr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sz w:val="20"/>
              </w:rPr>
            </w:pPr>
            <w:r w:rsidRPr="00CD2AE4">
              <w:rPr>
                <w:rFonts w:hint="eastAsia"/>
                <w:lang w:eastAsia="ko-KR"/>
              </w:rPr>
              <w:tab/>
            </w:r>
            <w:r w:rsidRPr="00CD2AE4">
              <w:rPr>
                <w:lang w:eastAsia="ko-KR"/>
              </w:rPr>
              <w:tab/>
            </w:r>
            <w:r w:rsidRPr="00CD2AE4">
              <w:rPr>
                <w:rFonts w:hint="eastAsia"/>
                <w:b/>
                <w:lang w:eastAsia="ko-KR"/>
              </w:rPr>
              <w:t>camera_center_offset_z</w:t>
            </w:r>
            <w:r w:rsidRPr="00CD2AE4">
              <w:rPr>
                <w:bCs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CD2AE4">
              <w:rPr>
                <w:bCs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CD2AE4">
              <w:rPr>
                <w:bCs/>
              </w:rPr>
              <w:t>]</w:t>
            </w:r>
          </w:p>
        </w:tc>
        <w:tc>
          <w:tcPr>
            <w:tcW w:w="1280" w:type="dxa"/>
          </w:tcPr>
          <w:p w14:paraId="71A2F6EA" w14:textId="113E7EE9" w:rsidR="002155B0" w:rsidRPr="00C9691B" w:rsidRDefault="002155B0" w:rsidP="00AC6D5D">
            <w:pPr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sz w:val="20"/>
              </w:rPr>
            </w:pPr>
            <w:r w:rsidRPr="00CD2AE4">
              <w:rPr>
                <w:rFonts w:hint="eastAsia"/>
                <w:bCs/>
                <w:lang w:eastAsia="ko-KR"/>
              </w:rPr>
              <w:t>u(32)</w:t>
            </w:r>
          </w:p>
        </w:tc>
      </w:tr>
      <w:tr w:rsidR="002155B0" w:rsidRPr="00C9691B" w14:paraId="5FFDC077" w14:textId="77777777" w:rsidTr="00865895">
        <w:trPr>
          <w:cantSplit/>
          <w:jc w:val="center"/>
        </w:trPr>
        <w:tc>
          <w:tcPr>
            <w:tcW w:w="7797" w:type="dxa"/>
          </w:tcPr>
          <w:p w14:paraId="2F23EDA4" w14:textId="25976E50" w:rsidR="002155B0" w:rsidRPr="00C9691B" w:rsidRDefault="002155B0" w:rsidP="00AC6D5D">
            <w:pPr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sz w:val="20"/>
              </w:rPr>
            </w:pPr>
            <w:r w:rsidRPr="00CD2AE4">
              <w:rPr>
                <w:rFonts w:hint="eastAsia"/>
                <w:lang w:eastAsia="ko-KR"/>
              </w:rPr>
              <w:tab/>
            </w:r>
            <w:r w:rsidRPr="00CD2AE4">
              <w:rPr>
                <w:lang w:eastAsia="ko-KR"/>
              </w:rPr>
              <w:tab/>
            </w:r>
            <w:r w:rsidRPr="00CD2AE4">
              <w:rPr>
                <w:rFonts w:hint="eastAsia"/>
                <w:b/>
                <w:lang w:eastAsia="ko-KR"/>
              </w:rPr>
              <w:t>field_of_view</w:t>
            </w:r>
            <w:r w:rsidRPr="00CD2AE4">
              <w:rPr>
                <w:bCs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CD2AE4">
              <w:rPr>
                <w:bCs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CD2AE4">
              <w:rPr>
                <w:bCs/>
              </w:rPr>
              <w:t>]</w:t>
            </w:r>
          </w:p>
        </w:tc>
        <w:tc>
          <w:tcPr>
            <w:tcW w:w="1280" w:type="dxa"/>
          </w:tcPr>
          <w:p w14:paraId="1060788F" w14:textId="3D6FB959" w:rsidR="002155B0" w:rsidRPr="00C9691B" w:rsidRDefault="002155B0" w:rsidP="00AC6D5D">
            <w:pPr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sz w:val="20"/>
              </w:rPr>
            </w:pPr>
            <w:r w:rsidRPr="00CD2AE4">
              <w:rPr>
                <w:rFonts w:hint="eastAsia"/>
                <w:bCs/>
                <w:lang w:eastAsia="ko-KR"/>
              </w:rPr>
              <w:t>u(32)</w:t>
            </w:r>
          </w:p>
        </w:tc>
      </w:tr>
      <w:tr w:rsidR="002155B0" w:rsidRPr="00C9691B" w14:paraId="15DB75CB" w14:textId="77777777" w:rsidTr="00865895">
        <w:trPr>
          <w:cantSplit/>
          <w:jc w:val="center"/>
        </w:trPr>
        <w:tc>
          <w:tcPr>
            <w:tcW w:w="7797" w:type="dxa"/>
          </w:tcPr>
          <w:p w14:paraId="24CD901D" w14:textId="02264D59" w:rsidR="002155B0" w:rsidRPr="00C9691B" w:rsidRDefault="002155B0" w:rsidP="00AC6D5D">
            <w:pPr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sz w:val="20"/>
              </w:rPr>
            </w:pPr>
            <w:r w:rsidRPr="00CD2AE4">
              <w:rPr>
                <w:rFonts w:hint="eastAsia"/>
                <w:lang w:eastAsia="ko-KR"/>
              </w:rPr>
              <w:tab/>
            </w:r>
            <w:r w:rsidRPr="00CD2AE4">
              <w:rPr>
                <w:lang w:eastAsia="ko-KR"/>
              </w:rPr>
              <w:tab/>
            </w:r>
            <w:r w:rsidRPr="00CD2AE4">
              <w:rPr>
                <w:rFonts w:hint="eastAsia"/>
                <w:b/>
                <w:lang w:eastAsia="ko-KR"/>
              </w:rPr>
              <w:t>num_polynomial_</w:t>
            </w:r>
            <w:r>
              <w:rPr>
                <w:rFonts w:hint="eastAsia"/>
                <w:b/>
                <w:lang w:eastAsia="ko-KR"/>
              </w:rPr>
              <w:t>coefs_</w:t>
            </w:r>
            <w:r w:rsidRPr="00CD2AE4">
              <w:rPr>
                <w:rFonts w:hint="eastAsia"/>
                <w:b/>
                <w:lang w:eastAsia="ko-KR"/>
              </w:rPr>
              <w:t>distortion</w:t>
            </w:r>
            <w:r w:rsidRPr="00CD2AE4">
              <w:rPr>
                <w:bCs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CD2AE4">
              <w:rPr>
                <w:bCs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CD2AE4">
              <w:rPr>
                <w:bCs/>
              </w:rPr>
              <w:t>]</w:t>
            </w:r>
          </w:p>
        </w:tc>
        <w:tc>
          <w:tcPr>
            <w:tcW w:w="1280" w:type="dxa"/>
          </w:tcPr>
          <w:p w14:paraId="7D1E7E2D" w14:textId="127203C9" w:rsidR="002155B0" w:rsidRPr="00C9691B" w:rsidRDefault="002155B0" w:rsidP="00AC6D5D">
            <w:pPr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sz w:val="20"/>
              </w:rPr>
            </w:pPr>
            <w:r w:rsidRPr="00CD2AE4">
              <w:rPr>
                <w:rFonts w:hint="eastAsia"/>
                <w:bCs/>
                <w:lang w:eastAsia="ko-KR"/>
              </w:rPr>
              <w:t>u(16)</w:t>
            </w:r>
          </w:p>
        </w:tc>
      </w:tr>
      <w:tr w:rsidR="002155B0" w:rsidRPr="00C9691B" w14:paraId="720F1630" w14:textId="77777777" w:rsidTr="00865895">
        <w:trPr>
          <w:cantSplit/>
          <w:jc w:val="center"/>
        </w:trPr>
        <w:tc>
          <w:tcPr>
            <w:tcW w:w="7797" w:type="dxa"/>
          </w:tcPr>
          <w:p w14:paraId="1F42A086" w14:textId="5F8CEE5A" w:rsidR="002155B0" w:rsidRPr="00C9691B" w:rsidRDefault="002155B0" w:rsidP="00AC6D5D">
            <w:pPr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sz w:val="20"/>
              </w:rPr>
            </w:pPr>
            <w:r w:rsidRPr="00CD2AE4">
              <w:rPr>
                <w:rFonts w:hint="eastAsia"/>
                <w:lang w:eastAsia="ko-KR"/>
              </w:rPr>
              <w:tab/>
            </w:r>
            <w:r w:rsidRPr="00CD2AE4">
              <w:rPr>
                <w:lang w:eastAsia="ko-KR"/>
              </w:rPr>
              <w:tab/>
            </w:r>
            <w:r w:rsidRPr="00CD2AE4">
              <w:rPr>
                <w:rFonts w:hint="eastAsia"/>
                <w:lang w:eastAsia="ko-KR"/>
              </w:rPr>
              <w:t>for(</w:t>
            </w:r>
            <w:r w:rsidRPr="00EF7415">
              <w:rPr>
                <w:rFonts w:eastAsia="Times New Roman"/>
              </w:rPr>
              <w:t> </w:t>
            </w:r>
            <w:r w:rsidRPr="00CD2AE4">
              <w:rPr>
                <w:rFonts w:hint="eastAsia"/>
                <w:lang w:eastAsia="ko-KR"/>
              </w:rPr>
              <w:t>j</w:t>
            </w:r>
            <w:r w:rsidRPr="00EF7415">
              <w:rPr>
                <w:rFonts w:eastAsia="Times New Roman"/>
              </w:rPr>
              <w:t> </w:t>
            </w:r>
            <w:r w:rsidRPr="00CD2AE4">
              <w:rPr>
                <w:rFonts w:hint="eastAsia"/>
                <w:lang w:eastAsia="ko-KR"/>
              </w:rPr>
              <w:t>=</w:t>
            </w:r>
            <w:r w:rsidRPr="00EF7415">
              <w:rPr>
                <w:rFonts w:eastAsia="Times New Roman"/>
              </w:rPr>
              <w:t> </w:t>
            </w:r>
            <w:r w:rsidRPr="00CD2AE4">
              <w:rPr>
                <w:rFonts w:hint="eastAsia"/>
                <w:lang w:eastAsia="ko-KR"/>
              </w:rPr>
              <w:t>0</w:t>
            </w:r>
            <w:r w:rsidRPr="00EF7415">
              <w:rPr>
                <w:rFonts w:eastAsia="Times New Roman"/>
              </w:rPr>
              <w:t> </w:t>
            </w:r>
            <w:r w:rsidRPr="00CD2AE4">
              <w:rPr>
                <w:rFonts w:hint="eastAsia"/>
                <w:lang w:eastAsia="ko-KR"/>
              </w:rPr>
              <w:t>;</w:t>
            </w:r>
            <w:r w:rsidRPr="00EF7415">
              <w:rPr>
                <w:rFonts w:eastAsia="Times New Roman"/>
              </w:rPr>
              <w:t xml:space="preserve">  </w:t>
            </w:r>
            <w:r w:rsidRPr="00CD2AE4">
              <w:rPr>
                <w:rFonts w:hint="eastAsia"/>
                <w:lang w:eastAsia="ko-KR"/>
              </w:rPr>
              <w:t>j</w:t>
            </w:r>
            <w:r w:rsidRPr="00EF7415">
              <w:rPr>
                <w:rFonts w:eastAsia="Times New Roman"/>
              </w:rPr>
              <w:t> </w:t>
            </w:r>
            <w:r w:rsidRPr="00CD2AE4">
              <w:rPr>
                <w:rFonts w:hint="eastAsia"/>
                <w:lang w:eastAsia="ko-KR"/>
              </w:rPr>
              <w:t>&lt;</w:t>
            </w:r>
            <w:r w:rsidRPr="00EF7415">
              <w:rPr>
                <w:rFonts w:eastAsia="Times New Roman"/>
              </w:rPr>
              <w:t> </w:t>
            </w:r>
            <w:r w:rsidRPr="00CD2AE4">
              <w:rPr>
                <w:rFonts w:hint="eastAsia"/>
                <w:lang w:eastAsia="ko-KR"/>
              </w:rPr>
              <w:t>num_polynomial_</w:t>
            </w:r>
            <w:r>
              <w:rPr>
                <w:rFonts w:hint="eastAsia"/>
                <w:lang w:eastAsia="ko-KR"/>
              </w:rPr>
              <w:t>coefs_</w:t>
            </w:r>
            <w:r w:rsidRPr="00CD2AE4">
              <w:rPr>
                <w:rFonts w:hint="eastAsia"/>
                <w:lang w:eastAsia="ko-KR"/>
              </w:rPr>
              <w:t>distortion[</w:t>
            </w:r>
            <w:r w:rsidRPr="00EF7415">
              <w:rPr>
                <w:rFonts w:eastAsia="Times New Roman"/>
              </w:rPr>
              <w:t> </w:t>
            </w:r>
            <w:r w:rsidRPr="00CD2AE4">
              <w:rPr>
                <w:rFonts w:hint="eastAsia"/>
                <w:lang w:eastAsia="ko-KR"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CD2AE4">
              <w:rPr>
                <w:rFonts w:hint="eastAsia"/>
                <w:lang w:eastAsia="ko-KR"/>
              </w:rPr>
              <w:t>];</w:t>
            </w:r>
            <w:r w:rsidRPr="00EF7415">
              <w:rPr>
                <w:rFonts w:eastAsia="Times New Roman"/>
              </w:rPr>
              <w:t> </w:t>
            </w:r>
            <w:r w:rsidRPr="00CD2AE4">
              <w:rPr>
                <w:rFonts w:hint="eastAsia"/>
                <w:lang w:eastAsia="ko-KR"/>
              </w:rPr>
              <w:t>j++</w:t>
            </w:r>
            <w:r w:rsidR="00746EFA" w:rsidRPr="00EF7415">
              <w:rPr>
                <w:rFonts w:eastAsia="Times New Roman"/>
              </w:rPr>
              <w:t> </w:t>
            </w:r>
            <w:r w:rsidRPr="00CD2AE4">
              <w:rPr>
                <w:rFonts w:hint="eastAsia"/>
                <w:lang w:eastAsia="ko-KR"/>
              </w:rPr>
              <w:t>)</w:t>
            </w:r>
          </w:p>
        </w:tc>
        <w:tc>
          <w:tcPr>
            <w:tcW w:w="1280" w:type="dxa"/>
          </w:tcPr>
          <w:p w14:paraId="5A14FBDC" w14:textId="77777777" w:rsidR="002155B0" w:rsidRPr="00C9691B" w:rsidRDefault="002155B0" w:rsidP="00AC6D5D">
            <w:pPr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sz w:val="20"/>
              </w:rPr>
            </w:pPr>
          </w:p>
        </w:tc>
      </w:tr>
      <w:tr w:rsidR="002155B0" w:rsidRPr="00C9691B" w14:paraId="3D0B3167" w14:textId="77777777" w:rsidTr="00865895">
        <w:trPr>
          <w:cantSplit/>
          <w:jc w:val="center"/>
        </w:trPr>
        <w:tc>
          <w:tcPr>
            <w:tcW w:w="7797" w:type="dxa"/>
          </w:tcPr>
          <w:p w14:paraId="47D32586" w14:textId="3A700BFC" w:rsidR="002155B0" w:rsidRPr="00C9691B" w:rsidRDefault="002155B0" w:rsidP="00AC6D5D">
            <w:pPr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sz w:val="20"/>
              </w:rPr>
            </w:pPr>
            <w:r w:rsidRPr="00CD2AE4">
              <w:rPr>
                <w:rFonts w:hint="eastAsia"/>
                <w:lang w:eastAsia="ko-KR"/>
              </w:rPr>
              <w:tab/>
            </w:r>
            <w:r w:rsidRPr="00CD2AE4">
              <w:rPr>
                <w:lang w:eastAsia="ko-KR"/>
              </w:rPr>
              <w:tab/>
            </w:r>
            <w:r w:rsidRPr="00CD2AE4">
              <w:rPr>
                <w:rFonts w:hint="eastAsia"/>
                <w:lang w:eastAsia="ko-KR"/>
              </w:rPr>
              <w:tab/>
            </w:r>
            <w:r w:rsidRPr="00CD2AE4">
              <w:rPr>
                <w:rFonts w:hint="eastAsia"/>
                <w:b/>
                <w:lang w:eastAsia="ko-KR"/>
              </w:rPr>
              <w:t>polynomial_coef_k_distortion</w:t>
            </w:r>
            <w:r w:rsidRPr="00CD2AE4">
              <w:rPr>
                <w:rFonts w:hint="eastAsia"/>
                <w:lang w:eastAsia="ko-KR"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CD2AE4">
              <w:rPr>
                <w:rFonts w:hint="eastAsia"/>
                <w:lang w:eastAsia="ko-KR"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CD2AE4">
              <w:rPr>
                <w:rFonts w:hint="eastAsia"/>
                <w:lang w:eastAsia="ko-KR"/>
              </w:rPr>
              <w:t>][</w:t>
            </w:r>
            <w:r w:rsidRPr="00EF7415">
              <w:rPr>
                <w:rFonts w:eastAsia="Times New Roman"/>
              </w:rPr>
              <w:t> </w:t>
            </w:r>
            <w:r w:rsidRPr="00CD2AE4">
              <w:rPr>
                <w:rFonts w:hint="eastAsia"/>
                <w:lang w:eastAsia="ko-KR"/>
              </w:rPr>
              <w:t>j</w:t>
            </w:r>
            <w:r w:rsidRPr="00EF7415">
              <w:rPr>
                <w:rFonts w:eastAsia="Times New Roman"/>
              </w:rPr>
              <w:t> </w:t>
            </w:r>
            <w:r w:rsidRPr="00CD2AE4">
              <w:rPr>
                <w:rFonts w:hint="eastAsia"/>
                <w:lang w:eastAsia="ko-KR"/>
              </w:rPr>
              <w:t>]</w:t>
            </w:r>
          </w:p>
        </w:tc>
        <w:tc>
          <w:tcPr>
            <w:tcW w:w="1280" w:type="dxa"/>
          </w:tcPr>
          <w:p w14:paraId="0A5369B6" w14:textId="77888C93" w:rsidR="002155B0" w:rsidRPr="00C9691B" w:rsidRDefault="002155B0" w:rsidP="00AC6D5D">
            <w:pPr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sz w:val="20"/>
              </w:rPr>
            </w:pPr>
            <w:r w:rsidRPr="00CD2AE4">
              <w:rPr>
                <w:rFonts w:hint="eastAsia"/>
                <w:bCs/>
                <w:lang w:eastAsia="ko-KR"/>
              </w:rPr>
              <w:t>u(32)</w:t>
            </w:r>
          </w:p>
        </w:tc>
      </w:tr>
      <w:tr w:rsidR="002155B0" w:rsidRPr="00C9691B" w14:paraId="4A663777" w14:textId="77777777" w:rsidTr="00865895">
        <w:trPr>
          <w:cantSplit/>
          <w:jc w:val="center"/>
        </w:trPr>
        <w:tc>
          <w:tcPr>
            <w:tcW w:w="7797" w:type="dxa"/>
          </w:tcPr>
          <w:p w14:paraId="7172FE6D" w14:textId="4C85CEED" w:rsidR="002155B0" w:rsidRPr="00C9691B" w:rsidRDefault="002155B0" w:rsidP="00AC6D5D">
            <w:pPr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sz w:val="20"/>
              </w:rPr>
            </w:pPr>
            <w:r w:rsidRPr="00CD2AE4">
              <w:rPr>
                <w:lang w:eastAsia="ko-KR"/>
              </w:rPr>
              <w:tab/>
            </w:r>
            <w:r w:rsidRPr="00CD2AE4">
              <w:rPr>
                <w:rFonts w:hint="eastAsia"/>
                <w:lang w:eastAsia="ko-KR"/>
              </w:rPr>
              <w:t>}</w:t>
            </w:r>
          </w:p>
        </w:tc>
        <w:tc>
          <w:tcPr>
            <w:tcW w:w="1280" w:type="dxa"/>
          </w:tcPr>
          <w:p w14:paraId="63979CC6" w14:textId="77777777" w:rsidR="002155B0" w:rsidRPr="00C9691B" w:rsidRDefault="002155B0" w:rsidP="00AC6D5D">
            <w:pPr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sz w:val="20"/>
              </w:rPr>
            </w:pPr>
          </w:p>
        </w:tc>
      </w:tr>
      <w:tr w:rsidR="002155B0" w:rsidRPr="00C9691B" w14:paraId="5D14EBDB" w14:textId="77777777" w:rsidTr="00865895">
        <w:trPr>
          <w:cantSplit/>
          <w:jc w:val="center"/>
        </w:trPr>
        <w:tc>
          <w:tcPr>
            <w:tcW w:w="7797" w:type="dxa"/>
          </w:tcPr>
          <w:p w14:paraId="4E6A9A69" w14:textId="446026C0" w:rsidR="002155B0" w:rsidRPr="00C9691B" w:rsidRDefault="002155B0" w:rsidP="00AC6D5D">
            <w:pPr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sz w:val="20"/>
              </w:rPr>
            </w:pPr>
            <w:r w:rsidRPr="00CD2AE4">
              <w:rPr>
                <w:rFonts w:hint="eastAsia"/>
                <w:lang w:eastAsia="ko-KR"/>
              </w:rPr>
              <w:t>}</w:t>
            </w:r>
          </w:p>
        </w:tc>
        <w:tc>
          <w:tcPr>
            <w:tcW w:w="1280" w:type="dxa"/>
          </w:tcPr>
          <w:p w14:paraId="6AB2813D" w14:textId="77777777" w:rsidR="002155B0" w:rsidRPr="00C9691B" w:rsidRDefault="002155B0" w:rsidP="00AC6D5D">
            <w:pPr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sz w:val="20"/>
              </w:rPr>
            </w:pPr>
          </w:p>
        </w:tc>
      </w:tr>
    </w:tbl>
    <w:p w14:paraId="78320E18" w14:textId="77777777" w:rsidR="009575CF" w:rsidRDefault="009575CF" w:rsidP="009575CF">
      <w:pPr>
        <w:pStyle w:val="2"/>
        <w:tabs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jc w:val="left"/>
        <w:rPr>
          <w:lang w:val="en-CA" w:eastAsia="ko-KR"/>
        </w:rPr>
      </w:pPr>
      <w:r>
        <w:rPr>
          <w:rFonts w:hint="eastAsia"/>
          <w:lang w:val="en-CA" w:eastAsia="ko-KR"/>
        </w:rPr>
        <w:t>Semantics</w:t>
      </w:r>
    </w:p>
    <w:p w14:paraId="33539E5D" w14:textId="639923E1" w:rsidR="009575CF" w:rsidRPr="00865895" w:rsidRDefault="009575CF" w:rsidP="009575CF">
      <w:pPr>
        <w:rPr>
          <w:szCs w:val="22"/>
          <w:lang w:val="en-CA" w:eastAsia="ko-KR"/>
        </w:rPr>
      </w:pPr>
      <w:r w:rsidRPr="00865895">
        <w:rPr>
          <w:szCs w:val="22"/>
          <w:lang w:val="en-CA" w:eastAsia="ko-KR"/>
        </w:rPr>
        <w:t>The presence of the omnidirectional fisheye video SEI message in a CLVS indicates that each coded video picture in the CLVS is an omnidirectional fisheye video picture containing a number of circular images captured by fisheye camera lens. The information of the omnidirectional fisheye video carried in the omnidirectional fisheye video SEI message can be used by a receiver to properly render the omnidirectional fisheye video.</w:t>
      </w:r>
    </w:p>
    <w:p w14:paraId="29EF2224" w14:textId="77777777" w:rsidR="009575CF" w:rsidRPr="00865895" w:rsidRDefault="009575CF" w:rsidP="009575CF">
      <w:pPr>
        <w:rPr>
          <w:szCs w:val="22"/>
          <w:lang w:val="en-CA" w:eastAsia="ko-KR"/>
        </w:rPr>
      </w:pPr>
      <w:r w:rsidRPr="00865895">
        <w:rPr>
          <w:szCs w:val="22"/>
          <w:lang w:val="en-CA" w:eastAsia="ko-KR"/>
        </w:rPr>
        <w:t>The omnidirectional fisheye video SEI message applies to the CLVS that contains the SEI message, also referred to as the current CLVS. When present in a CVLS the omnidirectional fisheye video SEI message shall be present in the first access unit of the CLVS and may be present in other access units of the CLVS.</w:t>
      </w:r>
    </w:p>
    <w:p w14:paraId="678C1C45" w14:textId="4E90D723" w:rsidR="00734E97" w:rsidRPr="00865895" w:rsidRDefault="00734E97" w:rsidP="009575CF">
      <w:pPr>
        <w:rPr>
          <w:szCs w:val="22"/>
          <w:lang w:eastAsia="ko-KR"/>
        </w:rPr>
      </w:pPr>
    </w:p>
    <w:p w14:paraId="46904B7D" w14:textId="167CF7FC" w:rsidR="004C3E37" w:rsidRPr="00865895" w:rsidRDefault="00D46B93" w:rsidP="009575CF">
      <w:pPr>
        <w:rPr>
          <w:szCs w:val="22"/>
          <w:lang w:val="en-GB" w:eastAsia="ko-KR"/>
        </w:rPr>
      </w:pPr>
      <w:r w:rsidRPr="00865895">
        <w:rPr>
          <w:rFonts w:hint="eastAsia"/>
          <w:b/>
          <w:szCs w:val="22"/>
          <w:lang w:val="en-GB" w:eastAsia="ko-KR"/>
        </w:rPr>
        <w:t>view_dimension_idc</w:t>
      </w:r>
      <w:r w:rsidR="0056017A" w:rsidRPr="00865895">
        <w:rPr>
          <w:rFonts w:hint="eastAsia"/>
          <w:szCs w:val="22"/>
          <w:lang w:val="en-GB" w:eastAsia="ko-KR"/>
        </w:rPr>
        <w:t xml:space="preserve"> indicates</w:t>
      </w:r>
      <w:r w:rsidR="00643C0E" w:rsidRPr="00865895">
        <w:rPr>
          <w:rFonts w:hint="eastAsia"/>
          <w:szCs w:val="22"/>
          <w:lang w:val="en-GB" w:eastAsia="ko-KR"/>
        </w:rPr>
        <w:t xml:space="preserve"> alignment and </w:t>
      </w:r>
      <w:r w:rsidR="00287759">
        <w:rPr>
          <w:rFonts w:hint="eastAsia"/>
          <w:szCs w:val="22"/>
          <w:lang w:val="en-GB" w:eastAsia="ko-KR"/>
        </w:rPr>
        <w:t xml:space="preserve">viewing </w:t>
      </w:r>
      <w:r w:rsidR="00643C0E" w:rsidRPr="00865895">
        <w:rPr>
          <w:rFonts w:hint="eastAsia"/>
          <w:szCs w:val="22"/>
          <w:lang w:val="en-GB" w:eastAsia="ko-KR"/>
        </w:rPr>
        <w:t xml:space="preserve">direction of fisheye lens. </w:t>
      </w:r>
    </w:p>
    <w:p w14:paraId="58D45804" w14:textId="24504FDA" w:rsidR="0011795F" w:rsidRPr="00865895" w:rsidRDefault="00EC35FD" w:rsidP="00865895">
      <w:pPr>
        <w:pStyle w:val="enumlev1"/>
        <w:ind w:left="397"/>
        <w:rPr>
          <w:noProof/>
          <w:sz w:val="22"/>
          <w:szCs w:val="22"/>
          <w:lang w:val="en-CA"/>
        </w:rPr>
      </w:pPr>
      <w:r w:rsidRPr="00865895">
        <w:rPr>
          <w:noProof/>
          <w:sz w:val="22"/>
          <w:szCs w:val="22"/>
          <w:lang w:val="en-CA"/>
        </w:rPr>
        <w:t>–</w:t>
      </w:r>
      <w:r w:rsidRPr="00865895">
        <w:rPr>
          <w:noProof/>
          <w:sz w:val="22"/>
          <w:szCs w:val="22"/>
          <w:lang w:val="en-CA"/>
        </w:rPr>
        <w:tab/>
      </w:r>
      <w:r w:rsidR="0099516D" w:rsidRPr="00865895">
        <w:rPr>
          <w:rFonts w:hint="eastAsia"/>
          <w:noProof/>
          <w:sz w:val="22"/>
          <w:szCs w:val="22"/>
          <w:lang w:val="en-CA"/>
        </w:rPr>
        <w:t>view_dimension_idc equal to 0</w:t>
      </w:r>
      <w:r w:rsidR="006236E8">
        <w:rPr>
          <w:rFonts w:hint="eastAsia"/>
          <w:noProof/>
          <w:sz w:val="22"/>
          <w:szCs w:val="22"/>
          <w:lang w:val="en-CA" w:eastAsia="ko-KR"/>
        </w:rPr>
        <w:t xml:space="preserve"> specifies that</w:t>
      </w:r>
      <w:r w:rsidR="0099516D" w:rsidRPr="00865895">
        <w:rPr>
          <w:rFonts w:hint="eastAsia"/>
          <w:noProof/>
          <w:sz w:val="22"/>
          <w:szCs w:val="22"/>
          <w:lang w:val="en-CA"/>
        </w:rPr>
        <w:t xml:space="preserve"> num_circular_images equal to 2</w:t>
      </w:r>
      <w:r w:rsidR="006236E8">
        <w:rPr>
          <w:rFonts w:hint="eastAsia"/>
          <w:noProof/>
          <w:sz w:val="22"/>
          <w:szCs w:val="22"/>
          <w:lang w:val="en-CA" w:eastAsia="ko-KR"/>
        </w:rPr>
        <w:t xml:space="preserve">, </w:t>
      </w:r>
      <w:r w:rsidR="0099516D" w:rsidRPr="00865895">
        <w:rPr>
          <w:rFonts w:hint="eastAsia"/>
          <w:noProof/>
          <w:sz w:val="22"/>
          <w:szCs w:val="22"/>
          <w:lang w:val="en-CA"/>
        </w:rPr>
        <w:t xml:space="preserve">the values of </w:t>
      </w:r>
      <w:r w:rsidR="0099516D" w:rsidRPr="00865895">
        <w:rPr>
          <w:noProof/>
          <w:sz w:val="22"/>
          <w:szCs w:val="22"/>
          <w:lang w:val="en-CA"/>
        </w:rPr>
        <w:t>camera_center_azimuth, camera_center_elevation, camera_center_tilt, camera_center_offset_x, camera_center_offset_y, and camera_center_offset_z are such that the circular images have aligned optical axes and face opposite directions</w:t>
      </w:r>
      <w:r w:rsidR="0099516D" w:rsidRPr="00865895">
        <w:rPr>
          <w:rFonts w:hint="eastAsia"/>
          <w:noProof/>
          <w:sz w:val="22"/>
          <w:szCs w:val="22"/>
          <w:lang w:val="en-CA"/>
        </w:rPr>
        <w:t>, and t</w:t>
      </w:r>
      <w:r w:rsidR="0099516D" w:rsidRPr="00865895">
        <w:rPr>
          <w:noProof/>
          <w:sz w:val="22"/>
          <w:szCs w:val="22"/>
          <w:lang w:val="en-CA"/>
        </w:rPr>
        <w:t xml:space="preserve">he sum of field_of_view values is greater than or equal to </w:t>
      </w:r>
      <w:r w:rsidR="0099516D" w:rsidRPr="00865895">
        <w:rPr>
          <w:rFonts w:hint="eastAsia"/>
          <w:noProof/>
          <w:sz w:val="22"/>
          <w:szCs w:val="22"/>
          <w:lang w:val="en-CA"/>
        </w:rPr>
        <w:t>360</w:t>
      </w:r>
      <w:r w:rsidR="0099516D" w:rsidRPr="00865895">
        <w:rPr>
          <w:noProof/>
          <w:sz w:val="22"/>
          <w:szCs w:val="22"/>
          <w:lang w:val="en-CA"/>
        </w:rPr>
        <w:t> </w:t>
      </w:r>
      <w:r w:rsidR="0099516D" w:rsidRPr="00865895">
        <w:rPr>
          <w:rFonts w:hint="eastAsia"/>
          <w:noProof/>
          <w:sz w:val="22"/>
          <w:szCs w:val="22"/>
          <w:lang w:val="en-CA"/>
        </w:rPr>
        <w:t>*</w:t>
      </w:r>
      <w:r w:rsidR="0099516D" w:rsidRPr="00865895">
        <w:rPr>
          <w:noProof/>
          <w:sz w:val="22"/>
          <w:szCs w:val="22"/>
          <w:lang w:val="en-CA"/>
        </w:rPr>
        <w:t> 2</w:t>
      </w:r>
      <w:r w:rsidR="0099516D" w:rsidRPr="006236E8">
        <w:rPr>
          <w:noProof/>
          <w:sz w:val="22"/>
          <w:szCs w:val="22"/>
          <w:vertAlign w:val="superscript"/>
          <w:lang w:val="en-CA"/>
        </w:rPr>
        <w:t>16</w:t>
      </w:r>
      <w:r w:rsidR="0099516D" w:rsidRPr="00865895">
        <w:rPr>
          <w:noProof/>
          <w:sz w:val="22"/>
          <w:szCs w:val="22"/>
          <w:lang w:val="en-CA"/>
        </w:rPr>
        <w:t>.</w:t>
      </w:r>
      <w:r w:rsidR="0099516D" w:rsidRPr="00865895">
        <w:rPr>
          <w:rFonts w:hint="eastAsia"/>
          <w:noProof/>
          <w:sz w:val="22"/>
          <w:szCs w:val="22"/>
          <w:lang w:val="en-CA"/>
        </w:rPr>
        <w:t xml:space="preserve"> </w:t>
      </w:r>
    </w:p>
    <w:p w14:paraId="2E9AC613" w14:textId="05A84AF5" w:rsidR="0011795F" w:rsidRPr="00865895" w:rsidRDefault="00EC35FD" w:rsidP="00865895">
      <w:pPr>
        <w:pStyle w:val="enumlev1"/>
        <w:ind w:left="397"/>
        <w:rPr>
          <w:noProof/>
          <w:sz w:val="22"/>
          <w:szCs w:val="22"/>
          <w:lang w:val="en-CA"/>
        </w:rPr>
      </w:pPr>
      <w:r w:rsidRPr="00865895">
        <w:rPr>
          <w:noProof/>
          <w:sz w:val="22"/>
          <w:szCs w:val="22"/>
          <w:lang w:val="en-CA"/>
        </w:rPr>
        <w:t>–</w:t>
      </w:r>
      <w:r w:rsidRPr="00865895">
        <w:rPr>
          <w:noProof/>
          <w:sz w:val="22"/>
          <w:szCs w:val="22"/>
          <w:lang w:val="en-CA"/>
        </w:rPr>
        <w:tab/>
      </w:r>
      <w:r w:rsidR="0099516D" w:rsidRPr="00865895">
        <w:rPr>
          <w:rFonts w:hint="eastAsia"/>
          <w:noProof/>
          <w:sz w:val="22"/>
          <w:szCs w:val="22"/>
          <w:lang w:val="en-CA"/>
        </w:rPr>
        <w:t>view_dimension_idc equal to 1</w:t>
      </w:r>
      <w:r w:rsidR="006236E8">
        <w:rPr>
          <w:rFonts w:hint="eastAsia"/>
          <w:noProof/>
          <w:sz w:val="22"/>
          <w:szCs w:val="22"/>
          <w:lang w:val="en-CA" w:eastAsia="ko-KR"/>
        </w:rPr>
        <w:t xml:space="preserve"> specifies that</w:t>
      </w:r>
      <w:r w:rsidR="0099516D" w:rsidRPr="00865895">
        <w:rPr>
          <w:rFonts w:hint="eastAsia"/>
          <w:noProof/>
          <w:sz w:val="22"/>
          <w:szCs w:val="22"/>
          <w:lang w:val="en-CA"/>
        </w:rPr>
        <w:t xml:space="preserve"> num_circular_images equal to 2, the values of </w:t>
      </w:r>
      <w:r w:rsidR="0099516D" w:rsidRPr="00865895">
        <w:rPr>
          <w:noProof/>
          <w:sz w:val="22"/>
          <w:szCs w:val="22"/>
          <w:lang w:val="en-CA"/>
        </w:rPr>
        <w:t>camera_center_azimuth, camera_center_elevation, camera_center_tilt, camera_center_offset_x, camera_center_offset_y, and camera_center_offset_z are such that the circular images have parallel optical axes that are orthogonal to the line intersecting the camera center points</w:t>
      </w:r>
      <w:r w:rsidR="0099516D" w:rsidRPr="00865895">
        <w:rPr>
          <w:rFonts w:hint="eastAsia"/>
          <w:noProof/>
          <w:sz w:val="22"/>
          <w:szCs w:val="22"/>
          <w:lang w:val="en-CA"/>
        </w:rPr>
        <w:t xml:space="preserve">, and </w:t>
      </w:r>
      <w:r w:rsidR="0099516D" w:rsidRPr="00865895">
        <w:rPr>
          <w:noProof/>
          <w:sz w:val="22"/>
          <w:szCs w:val="22"/>
          <w:lang w:val="en-CA"/>
        </w:rPr>
        <w:t>camera with i equal to 0 is the left view.</w:t>
      </w:r>
      <w:r w:rsidR="0099516D" w:rsidRPr="00865895">
        <w:rPr>
          <w:rFonts w:hint="eastAsia"/>
          <w:noProof/>
          <w:sz w:val="22"/>
          <w:szCs w:val="22"/>
          <w:lang w:val="en-CA"/>
        </w:rPr>
        <w:t xml:space="preserve"> </w:t>
      </w:r>
    </w:p>
    <w:p w14:paraId="1A0BA16F" w14:textId="30213984" w:rsidR="0011795F" w:rsidRPr="00865895" w:rsidRDefault="00EC35FD" w:rsidP="00865895">
      <w:pPr>
        <w:pStyle w:val="enumlev1"/>
        <w:ind w:left="397"/>
        <w:rPr>
          <w:noProof/>
          <w:sz w:val="22"/>
          <w:szCs w:val="22"/>
          <w:lang w:val="en-CA"/>
        </w:rPr>
      </w:pPr>
      <w:r w:rsidRPr="00865895">
        <w:rPr>
          <w:noProof/>
          <w:sz w:val="22"/>
          <w:szCs w:val="22"/>
          <w:lang w:val="en-CA"/>
        </w:rPr>
        <w:t>–</w:t>
      </w:r>
      <w:r w:rsidRPr="00865895">
        <w:rPr>
          <w:noProof/>
          <w:sz w:val="22"/>
          <w:szCs w:val="22"/>
          <w:lang w:val="en-CA"/>
        </w:rPr>
        <w:tab/>
      </w:r>
      <w:r w:rsidR="0099516D" w:rsidRPr="00865895">
        <w:rPr>
          <w:rFonts w:hint="eastAsia"/>
          <w:noProof/>
          <w:sz w:val="22"/>
          <w:szCs w:val="22"/>
          <w:lang w:val="en-CA"/>
        </w:rPr>
        <w:t>view_dimension_idc equal to 2</w:t>
      </w:r>
      <w:r w:rsidR="006236E8">
        <w:rPr>
          <w:rFonts w:hint="eastAsia"/>
          <w:noProof/>
          <w:sz w:val="22"/>
          <w:szCs w:val="22"/>
          <w:lang w:val="en-CA" w:eastAsia="ko-KR"/>
        </w:rPr>
        <w:t xml:space="preserve"> specifies that</w:t>
      </w:r>
      <w:r w:rsidR="0099516D" w:rsidRPr="00865895">
        <w:rPr>
          <w:rFonts w:hint="eastAsia"/>
          <w:noProof/>
          <w:sz w:val="22"/>
          <w:szCs w:val="22"/>
          <w:lang w:val="en-CA"/>
        </w:rPr>
        <w:t xml:space="preserve"> num_circular_images equal to 2, the values of </w:t>
      </w:r>
      <w:r w:rsidR="0099516D" w:rsidRPr="00865895">
        <w:rPr>
          <w:noProof/>
          <w:sz w:val="22"/>
          <w:szCs w:val="22"/>
          <w:lang w:val="en-CA"/>
        </w:rPr>
        <w:t>camera_center_azimuth, camera_center_elevation, camera_center_tilt, camera_center_offset_x, camera_center_offset_y, and camera_center_offset_z are such that the circular images have parallel optical axes that are orthogonal to the line intersecting the camera center points</w:t>
      </w:r>
      <w:r w:rsidR="0099516D" w:rsidRPr="00865895">
        <w:rPr>
          <w:rFonts w:hint="eastAsia"/>
          <w:noProof/>
          <w:sz w:val="22"/>
          <w:szCs w:val="22"/>
          <w:lang w:val="en-CA"/>
        </w:rPr>
        <w:t xml:space="preserve">, and </w:t>
      </w:r>
      <w:r w:rsidR="0099516D" w:rsidRPr="00865895">
        <w:rPr>
          <w:noProof/>
          <w:sz w:val="22"/>
          <w:szCs w:val="22"/>
          <w:lang w:val="en-CA"/>
        </w:rPr>
        <w:t xml:space="preserve">camera with i equal to 0 is the </w:t>
      </w:r>
      <w:r w:rsidR="004C3E37" w:rsidRPr="00865895">
        <w:rPr>
          <w:rFonts w:hint="eastAsia"/>
          <w:noProof/>
          <w:sz w:val="22"/>
          <w:szCs w:val="22"/>
          <w:lang w:val="en-CA"/>
        </w:rPr>
        <w:t>right</w:t>
      </w:r>
      <w:r w:rsidR="0099516D" w:rsidRPr="00865895">
        <w:rPr>
          <w:noProof/>
          <w:sz w:val="22"/>
          <w:szCs w:val="22"/>
          <w:lang w:val="en-CA"/>
        </w:rPr>
        <w:t xml:space="preserve"> view.</w:t>
      </w:r>
    </w:p>
    <w:p w14:paraId="062FD2E4" w14:textId="361DCBD3" w:rsidR="0011795F" w:rsidRPr="00865895" w:rsidRDefault="00EC35FD" w:rsidP="00865895">
      <w:pPr>
        <w:pStyle w:val="enumlev1"/>
        <w:ind w:left="397"/>
        <w:rPr>
          <w:noProof/>
          <w:sz w:val="22"/>
          <w:szCs w:val="22"/>
          <w:lang w:val="en-CA"/>
        </w:rPr>
      </w:pPr>
      <w:r w:rsidRPr="00865895">
        <w:rPr>
          <w:noProof/>
          <w:sz w:val="22"/>
          <w:szCs w:val="22"/>
          <w:lang w:val="en-CA"/>
        </w:rPr>
        <w:t>–</w:t>
      </w:r>
      <w:r w:rsidRPr="00865895">
        <w:rPr>
          <w:noProof/>
          <w:sz w:val="22"/>
          <w:szCs w:val="22"/>
          <w:lang w:val="en-CA"/>
        </w:rPr>
        <w:tab/>
      </w:r>
      <w:r w:rsidR="004C3E37" w:rsidRPr="00865895">
        <w:rPr>
          <w:rFonts w:hint="eastAsia"/>
          <w:noProof/>
          <w:sz w:val="22"/>
          <w:szCs w:val="22"/>
          <w:lang w:val="en-CA"/>
        </w:rPr>
        <w:t>view_dimension_idc equal to 7</w:t>
      </w:r>
      <w:r w:rsidR="006236E8">
        <w:rPr>
          <w:rFonts w:hint="eastAsia"/>
          <w:noProof/>
          <w:sz w:val="22"/>
          <w:szCs w:val="22"/>
          <w:lang w:val="en-CA" w:eastAsia="ko-KR"/>
        </w:rPr>
        <w:t xml:space="preserve"> specifies that</w:t>
      </w:r>
      <w:r w:rsidR="004C3E37" w:rsidRPr="00865895">
        <w:rPr>
          <w:rFonts w:hint="eastAsia"/>
          <w:noProof/>
          <w:sz w:val="22"/>
          <w:szCs w:val="22"/>
          <w:lang w:val="en-CA"/>
        </w:rPr>
        <w:t xml:space="preserve"> </w:t>
      </w:r>
      <w:r w:rsidR="0011795F" w:rsidRPr="00865895">
        <w:rPr>
          <w:rFonts w:hint="eastAsia"/>
          <w:noProof/>
          <w:sz w:val="22"/>
          <w:szCs w:val="22"/>
          <w:lang w:val="en-CA"/>
        </w:rPr>
        <w:t>n</w:t>
      </w:r>
      <w:r w:rsidR="004C3E37" w:rsidRPr="00865895">
        <w:rPr>
          <w:noProof/>
          <w:sz w:val="22"/>
          <w:szCs w:val="22"/>
          <w:lang w:val="en-CA"/>
        </w:rPr>
        <w:t xml:space="preserve">o additional constraints are implied for the syntax element values within </w:t>
      </w:r>
      <w:r w:rsidR="004C3E37" w:rsidRPr="00865895">
        <w:rPr>
          <w:rFonts w:hint="eastAsia"/>
          <w:noProof/>
          <w:sz w:val="22"/>
          <w:szCs w:val="22"/>
          <w:lang w:val="en-CA"/>
        </w:rPr>
        <w:t>the o</w:t>
      </w:r>
      <w:r w:rsidR="004C3E37" w:rsidRPr="00865895">
        <w:rPr>
          <w:noProof/>
          <w:sz w:val="22"/>
          <w:szCs w:val="22"/>
          <w:lang w:val="en-CA"/>
        </w:rPr>
        <w:t>mnidirectional fisheye video SEI message</w:t>
      </w:r>
      <w:r w:rsidR="004C3E37" w:rsidRPr="00865895">
        <w:rPr>
          <w:rFonts w:hint="eastAsia"/>
          <w:noProof/>
          <w:sz w:val="22"/>
          <w:szCs w:val="22"/>
          <w:lang w:val="en-CA"/>
        </w:rPr>
        <w:t xml:space="preserve">. </w:t>
      </w:r>
    </w:p>
    <w:p w14:paraId="4034412C" w14:textId="30A5D65F" w:rsidR="00D46B93" w:rsidRPr="00865895" w:rsidRDefault="00EC35FD" w:rsidP="00865895">
      <w:pPr>
        <w:pStyle w:val="enumlev1"/>
        <w:ind w:left="397"/>
        <w:rPr>
          <w:noProof/>
          <w:sz w:val="22"/>
          <w:szCs w:val="22"/>
          <w:lang w:val="en-CA"/>
        </w:rPr>
      </w:pPr>
      <w:r w:rsidRPr="00865895">
        <w:rPr>
          <w:noProof/>
          <w:sz w:val="22"/>
          <w:szCs w:val="22"/>
          <w:lang w:val="en-CA"/>
        </w:rPr>
        <w:t>–</w:t>
      </w:r>
      <w:r w:rsidRPr="00865895">
        <w:rPr>
          <w:noProof/>
          <w:sz w:val="22"/>
          <w:szCs w:val="22"/>
          <w:lang w:val="en-CA"/>
        </w:rPr>
        <w:tab/>
      </w:r>
      <w:r w:rsidR="004C3E37" w:rsidRPr="00865895">
        <w:rPr>
          <w:rFonts w:hint="eastAsia"/>
          <w:noProof/>
          <w:sz w:val="22"/>
          <w:szCs w:val="22"/>
          <w:lang w:val="en-CA"/>
        </w:rPr>
        <w:t xml:space="preserve">view_dimension_idc ranges from 3 to 6, inclusive, are reserved for future use. </w:t>
      </w:r>
    </w:p>
    <w:p w14:paraId="77A79D2D" w14:textId="77777777" w:rsidR="009575CF" w:rsidRPr="00865895" w:rsidRDefault="009575CF" w:rsidP="009575CF">
      <w:pPr>
        <w:rPr>
          <w:szCs w:val="22"/>
          <w:lang w:val="en-GB" w:eastAsia="ko-KR"/>
        </w:rPr>
      </w:pPr>
      <w:r w:rsidRPr="00865895">
        <w:rPr>
          <w:b/>
          <w:szCs w:val="22"/>
          <w:lang w:val="en-GB" w:eastAsia="ko-KR"/>
        </w:rPr>
        <w:t>num_circular_images</w:t>
      </w:r>
      <w:r w:rsidRPr="00865895">
        <w:rPr>
          <w:rFonts w:hint="eastAsia"/>
          <w:b/>
          <w:szCs w:val="22"/>
          <w:lang w:val="en-GB" w:eastAsia="ko-KR"/>
        </w:rPr>
        <w:t>_minus1</w:t>
      </w:r>
      <w:r w:rsidRPr="00865895">
        <w:rPr>
          <w:szCs w:val="22"/>
          <w:lang w:val="en-GB" w:eastAsia="ko-KR"/>
        </w:rPr>
        <w:t xml:space="preserve"> </w:t>
      </w:r>
      <w:r w:rsidRPr="00865895">
        <w:rPr>
          <w:rFonts w:hint="eastAsia"/>
          <w:szCs w:val="22"/>
          <w:lang w:val="en-GB" w:eastAsia="ko-KR"/>
        </w:rPr>
        <w:t xml:space="preserve">plus 1 </w:t>
      </w:r>
      <w:r w:rsidRPr="00865895">
        <w:rPr>
          <w:szCs w:val="22"/>
          <w:lang w:val="en-GB" w:eastAsia="ko-KR"/>
        </w:rPr>
        <w:t xml:space="preserve">specifies the number of circular images in the coded picture. </w:t>
      </w:r>
    </w:p>
    <w:p w14:paraId="328954B2" w14:textId="2F5B7FC9" w:rsidR="00734E97" w:rsidRPr="00865895" w:rsidRDefault="00734E97" w:rsidP="009575CF">
      <w:pPr>
        <w:rPr>
          <w:b/>
          <w:szCs w:val="22"/>
          <w:lang w:val="en-GB" w:eastAsia="ko-KR"/>
        </w:rPr>
      </w:pPr>
      <w:r w:rsidRPr="00865895">
        <w:rPr>
          <w:b/>
          <w:szCs w:val="22"/>
          <w:lang w:val="en-GB" w:eastAsia="ko-KR"/>
        </w:rPr>
        <w:t>circular</w:t>
      </w:r>
      <w:r w:rsidRPr="00865895">
        <w:rPr>
          <w:rFonts w:hint="eastAsia"/>
          <w:b/>
          <w:szCs w:val="22"/>
          <w:lang w:val="en-GB" w:eastAsia="ko-KR"/>
        </w:rPr>
        <w:t>_</w:t>
      </w:r>
      <w:r w:rsidRPr="00865895">
        <w:rPr>
          <w:b/>
          <w:szCs w:val="22"/>
          <w:lang w:val="en-GB" w:eastAsia="ko-KR"/>
        </w:rPr>
        <w:t>image_center_x</w:t>
      </w:r>
      <w:r w:rsidRPr="00865895">
        <w:rPr>
          <w:rFonts w:hint="eastAsia"/>
          <w:szCs w:val="22"/>
          <w:lang w:val="en-GB" w:eastAsia="ko-KR"/>
        </w:rPr>
        <w:t>[</w:t>
      </w:r>
      <w:r w:rsidRPr="00865895">
        <w:rPr>
          <w:rFonts w:eastAsia="Times New Roman"/>
          <w:szCs w:val="22"/>
        </w:rPr>
        <w:t> </w:t>
      </w:r>
      <w:r w:rsidRPr="00865895">
        <w:rPr>
          <w:rFonts w:hint="eastAsia"/>
          <w:szCs w:val="22"/>
          <w:lang w:val="en-GB" w:eastAsia="ko-KR"/>
        </w:rPr>
        <w:t>i</w:t>
      </w:r>
      <w:r w:rsidRPr="00865895">
        <w:rPr>
          <w:rFonts w:eastAsia="Times New Roman"/>
          <w:szCs w:val="22"/>
        </w:rPr>
        <w:t> </w:t>
      </w:r>
      <w:r w:rsidRPr="00865895">
        <w:rPr>
          <w:rFonts w:hint="eastAsia"/>
          <w:szCs w:val="22"/>
          <w:lang w:val="en-GB" w:eastAsia="ko-KR"/>
        </w:rPr>
        <w:t>]</w:t>
      </w:r>
      <w:r w:rsidRPr="00865895">
        <w:rPr>
          <w:szCs w:val="22"/>
          <w:lang w:val="en-GB" w:eastAsia="ko-KR"/>
        </w:rPr>
        <w:t xml:space="preserve"> </w:t>
      </w:r>
      <w:r w:rsidRPr="00865895">
        <w:rPr>
          <w:rFonts w:hint="eastAsia"/>
          <w:szCs w:val="22"/>
          <w:lang w:val="en-GB" w:eastAsia="ko-KR"/>
        </w:rPr>
        <w:t xml:space="preserve">and </w:t>
      </w:r>
      <w:r w:rsidRPr="00865895">
        <w:rPr>
          <w:b/>
          <w:szCs w:val="22"/>
          <w:lang w:val="en-GB" w:eastAsia="ko-KR"/>
        </w:rPr>
        <w:t>circular</w:t>
      </w:r>
      <w:r w:rsidRPr="00865895">
        <w:rPr>
          <w:rFonts w:hint="eastAsia"/>
          <w:b/>
          <w:szCs w:val="22"/>
          <w:lang w:val="en-GB" w:eastAsia="ko-KR"/>
        </w:rPr>
        <w:t>_</w:t>
      </w:r>
      <w:r w:rsidRPr="00865895">
        <w:rPr>
          <w:b/>
          <w:szCs w:val="22"/>
          <w:lang w:val="en-GB" w:eastAsia="ko-KR"/>
        </w:rPr>
        <w:t>image_center_y</w:t>
      </w:r>
      <w:r w:rsidRPr="00865895">
        <w:rPr>
          <w:rFonts w:hint="eastAsia"/>
          <w:szCs w:val="22"/>
          <w:lang w:val="en-GB" w:eastAsia="ko-KR"/>
        </w:rPr>
        <w:t>[</w:t>
      </w:r>
      <w:r w:rsidRPr="00865895">
        <w:rPr>
          <w:rFonts w:eastAsia="Times New Roman"/>
          <w:szCs w:val="22"/>
        </w:rPr>
        <w:t> </w:t>
      </w:r>
      <w:r w:rsidRPr="00865895">
        <w:rPr>
          <w:rFonts w:hint="eastAsia"/>
          <w:szCs w:val="22"/>
          <w:lang w:val="en-GB" w:eastAsia="ko-KR"/>
        </w:rPr>
        <w:t>i</w:t>
      </w:r>
      <w:r w:rsidRPr="00865895">
        <w:rPr>
          <w:rFonts w:eastAsia="Times New Roman"/>
          <w:szCs w:val="22"/>
        </w:rPr>
        <w:t> </w:t>
      </w:r>
      <w:r w:rsidRPr="00865895">
        <w:rPr>
          <w:rFonts w:hint="eastAsia"/>
          <w:szCs w:val="22"/>
          <w:lang w:val="en-GB" w:eastAsia="ko-KR"/>
        </w:rPr>
        <w:t>]</w:t>
      </w:r>
      <w:r w:rsidRPr="00865895">
        <w:rPr>
          <w:szCs w:val="22"/>
          <w:lang w:val="en-GB" w:eastAsia="ko-KR"/>
        </w:rPr>
        <w:t xml:space="preserve"> specif</w:t>
      </w:r>
      <w:r w:rsidRPr="00865895">
        <w:rPr>
          <w:rFonts w:hint="eastAsia"/>
          <w:szCs w:val="22"/>
          <w:lang w:val="en-GB" w:eastAsia="ko-KR"/>
        </w:rPr>
        <w:t>y</w:t>
      </w:r>
      <w:r w:rsidRPr="00865895">
        <w:rPr>
          <w:szCs w:val="22"/>
          <w:lang w:val="en-GB" w:eastAsia="ko-KR"/>
        </w:rPr>
        <w:t xml:space="preserve"> the horizontal </w:t>
      </w:r>
      <w:r w:rsidRPr="00865895">
        <w:rPr>
          <w:rFonts w:hint="eastAsia"/>
          <w:szCs w:val="22"/>
          <w:lang w:val="en-GB" w:eastAsia="ko-KR"/>
        </w:rPr>
        <w:t xml:space="preserve">and vertical </w:t>
      </w:r>
      <w:r w:rsidRPr="00865895">
        <w:rPr>
          <w:szCs w:val="22"/>
          <w:lang w:val="en-GB" w:eastAsia="ko-KR"/>
        </w:rPr>
        <w:t xml:space="preserve">coordinate of the center of the </w:t>
      </w:r>
      <w:r w:rsidRPr="00865895">
        <w:rPr>
          <w:rFonts w:hint="eastAsia"/>
          <w:szCs w:val="22"/>
          <w:lang w:val="en-GB" w:eastAsia="ko-KR"/>
        </w:rPr>
        <w:t xml:space="preserve">i-th </w:t>
      </w:r>
      <w:r w:rsidRPr="00865895">
        <w:rPr>
          <w:szCs w:val="22"/>
          <w:lang w:val="en-GB" w:eastAsia="ko-KR"/>
        </w:rPr>
        <w:t>circular image in the coded picture</w:t>
      </w:r>
      <w:r w:rsidRPr="00865895">
        <w:rPr>
          <w:rFonts w:hint="eastAsia"/>
          <w:szCs w:val="22"/>
          <w:lang w:val="en-GB" w:eastAsia="ko-KR"/>
        </w:rPr>
        <w:t xml:space="preserve">, respectively, in units of </w:t>
      </w:r>
      <w:r w:rsidRPr="00865895">
        <w:rPr>
          <w:szCs w:val="22"/>
          <w:lang w:val="en-CA" w:eastAsia="ko-KR"/>
        </w:rPr>
        <w:t>2</w:t>
      </w:r>
      <w:r w:rsidRPr="00865895">
        <w:rPr>
          <w:szCs w:val="22"/>
          <w:vertAlign w:val="superscript"/>
          <w:lang w:val="en-CA" w:eastAsia="ko-KR"/>
        </w:rPr>
        <w:t>−16</w:t>
      </w:r>
      <w:r w:rsidRPr="00865895">
        <w:rPr>
          <w:rFonts w:hint="eastAsia"/>
          <w:szCs w:val="22"/>
          <w:vertAlign w:val="superscript"/>
          <w:lang w:val="en-CA" w:eastAsia="ko-KR"/>
        </w:rPr>
        <w:t xml:space="preserve"> </w:t>
      </w:r>
      <w:r w:rsidRPr="00865895">
        <w:rPr>
          <w:rFonts w:hint="eastAsia"/>
          <w:szCs w:val="22"/>
          <w:lang w:val="en-GB" w:eastAsia="ko-KR"/>
        </w:rPr>
        <w:t>luma samples</w:t>
      </w:r>
      <w:r w:rsidRPr="00865895">
        <w:rPr>
          <w:szCs w:val="22"/>
          <w:lang w:val="en-GB" w:eastAsia="ko-KR"/>
        </w:rPr>
        <w:t>.</w:t>
      </w:r>
      <w:r w:rsidRPr="00865895">
        <w:rPr>
          <w:rFonts w:hint="eastAsia"/>
          <w:szCs w:val="22"/>
          <w:lang w:val="en-GB" w:eastAsia="ko-KR"/>
        </w:rPr>
        <w:t xml:space="preserve"> The value of </w:t>
      </w:r>
      <w:r w:rsidRPr="00865895">
        <w:rPr>
          <w:szCs w:val="22"/>
          <w:lang w:val="en-GB" w:eastAsia="ko-KR"/>
        </w:rPr>
        <w:t>circular</w:t>
      </w:r>
      <w:r w:rsidRPr="00865895">
        <w:rPr>
          <w:rFonts w:hint="eastAsia"/>
          <w:szCs w:val="22"/>
          <w:lang w:val="en-GB" w:eastAsia="ko-KR"/>
        </w:rPr>
        <w:t>_</w:t>
      </w:r>
      <w:r w:rsidRPr="00865895">
        <w:rPr>
          <w:szCs w:val="22"/>
          <w:lang w:val="en-GB" w:eastAsia="ko-KR"/>
        </w:rPr>
        <w:t>image_center_x</w:t>
      </w:r>
      <w:r w:rsidRPr="00865895">
        <w:rPr>
          <w:rFonts w:hint="eastAsia"/>
          <w:szCs w:val="22"/>
          <w:lang w:val="en-GB" w:eastAsia="ko-KR"/>
        </w:rPr>
        <w:t>[</w:t>
      </w:r>
      <w:r w:rsidRPr="00865895">
        <w:rPr>
          <w:rFonts w:eastAsia="Times New Roman"/>
          <w:szCs w:val="22"/>
        </w:rPr>
        <w:t> </w:t>
      </w:r>
      <w:r w:rsidRPr="00865895">
        <w:rPr>
          <w:rFonts w:hint="eastAsia"/>
          <w:szCs w:val="22"/>
          <w:lang w:val="en-GB" w:eastAsia="ko-KR"/>
        </w:rPr>
        <w:t>i</w:t>
      </w:r>
      <w:r w:rsidRPr="00865895">
        <w:rPr>
          <w:rFonts w:eastAsia="Times New Roman"/>
          <w:szCs w:val="22"/>
        </w:rPr>
        <w:t> </w:t>
      </w:r>
      <w:r w:rsidRPr="00865895">
        <w:rPr>
          <w:rFonts w:hint="eastAsia"/>
          <w:szCs w:val="22"/>
          <w:lang w:val="en-GB" w:eastAsia="ko-KR"/>
        </w:rPr>
        <w:t>]</w:t>
      </w:r>
      <w:r w:rsidRPr="00865895">
        <w:rPr>
          <w:szCs w:val="22"/>
          <w:lang w:val="en-GB" w:eastAsia="ko-KR"/>
        </w:rPr>
        <w:t xml:space="preserve"> </w:t>
      </w:r>
      <w:r w:rsidRPr="00865895">
        <w:rPr>
          <w:rFonts w:hint="eastAsia"/>
          <w:szCs w:val="22"/>
          <w:lang w:val="en-GB" w:eastAsia="ko-KR"/>
        </w:rPr>
        <w:t xml:space="preserve">and </w:t>
      </w:r>
      <w:r w:rsidRPr="00865895">
        <w:rPr>
          <w:szCs w:val="22"/>
          <w:lang w:val="en-GB" w:eastAsia="ko-KR"/>
        </w:rPr>
        <w:t>circular</w:t>
      </w:r>
      <w:r w:rsidRPr="00865895">
        <w:rPr>
          <w:rFonts w:hint="eastAsia"/>
          <w:szCs w:val="22"/>
          <w:lang w:val="en-GB" w:eastAsia="ko-KR"/>
        </w:rPr>
        <w:t>_</w:t>
      </w:r>
      <w:r w:rsidRPr="00865895">
        <w:rPr>
          <w:szCs w:val="22"/>
          <w:lang w:val="en-GB" w:eastAsia="ko-KR"/>
        </w:rPr>
        <w:t>image_center_y</w:t>
      </w:r>
      <w:r w:rsidRPr="00865895">
        <w:rPr>
          <w:rFonts w:hint="eastAsia"/>
          <w:szCs w:val="22"/>
          <w:lang w:val="en-GB" w:eastAsia="ko-KR"/>
        </w:rPr>
        <w:t>[</w:t>
      </w:r>
      <w:r w:rsidRPr="00865895">
        <w:rPr>
          <w:rFonts w:eastAsia="Times New Roman"/>
          <w:szCs w:val="22"/>
        </w:rPr>
        <w:t> </w:t>
      </w:r>
      <w:r w:rsidRPr="00865895">
        <w:rPr>
          <w:rFonts w:hint="eastAsia"/>
          <w:szCs w:val="22"/>
          <w:lang w:val="en-GB" w:eastAsia="ko-KR"/>
        </w:rPr>
        <w:t>i</w:t>
      </w:r>
      <w:r w:rsidRPr="00865895">
        <w:rPr>
          <w:rFonts w:eastAsia="Times New Roman"/>
          <w:szCs w:val="22"/>
        </w:rPr>
        <w:t> </w:t>
      </w:r>
      <w:r w:rsidRPr="00865895">
        <w:rPr>
          <w:rFonts w:hint="eastAsia"/>
          <w:szCs w:val="22"/>
          <w:lang w:val="en-GB" w:eastAsia="ko-KR"/>
        </w:rPr>
        <w:t>] shall be in the range of 0 to 65536</w:t>
      </w:r>
      <w:r w:rsidRPr="00865895">
        <w:rPr>
          <w:szCs w:val="22"/>
          <w:lang w:val="en-CA"/>
        </w:rPr>
        <w:t> </w:t>
      </w:r>
      <w:r w:rsidRPr="00865895">
        <w:rPr>
          <w:rFonts w:hint="eastAsia"/>
          <w:szCs w:val="22"/>
          <w:lang w:val="en-GB" w:eastAsia="ko-KR"/>
        </w:rPr>
        <w:t>*</w:t>
      </w:r>
      <w:r w:rsidRPr="00865895">
        <w:rPr>
          <w:szCs w:val="22"/>
          <w:lang w:val="en-CA"/>
        </w:rPr>
        <w:t> </w:t>
      </w:r>
      <w:r w:rsidRPr="00865895">
        <w:rPr>
          <w:szCs w:val="22"/>
          <w:lang w:val="en-CA" w:eastAsia="ko-KR"/>
        </w:rPr>
        <w:t>2</w:t>
      </w:r>
      <w:r w:rsidRPr="00865895">
        <w:rPr>
          <w:szCs w:val="22"/>
          <w:vertAlign w:val="superscript"/>
          <w:lang w:val="en-CA" w:eastAsia="ko-KR"/>
        </w:rPr>
        <w:t>16</w:t>
      </w:r>
      <w:r w:rsidRPr="00865895">
        <w:rPr>
          <w:szCs w:val="22"/>
          <w:lang w:val="en-CA"/>
        </w:rPr>
        <w:t> </w:t>
      </w:r>
      <w:r w:rsidRPr="00865895">
        <w:rPr>
          <w:szCs w:val="22"/>
          <w:lang w:eastAsia="ko-KR"/>
        </w:rPr>
        <w:t>–</w:t>
      </w:r>
      <w:r w:rsidRPr="00865895">
        <w:rPr>
          <w:szCs w:val="22"/>
          <w:lang w:val="en-CA"/>
        </w:rPr>
        <w:t> </w:t>
      </w:r>
      <w:r w:rsidRPr="00865895">
        <w:rPr>
          <w:rFonts w:hint="eastAsia"/>
          <w:szCs w:val="22"/>
          <w:lang w:val="en-GB" w:eastAsia="ko-KR"/>
        </w:rPr>
        <w:t xml:space="preserve">1 </w:t>
      </w:r>
      <w:r w:rsidRPr="00865895">
        <w:rPr>
          <w:szCs w:val="22"/>
          <w:lang w:val="en-CA"/>
        </w:rPr>
        <w:t>(i.e., </w:t>
      </w:r>
      <w:r w:rsidRPr="00865895">
        <w:rPr>
          <w:szCs w:val="22"/>
          <w:lang w:val="en-CA" w:eastAsia="ko-KR"/>
        </w:rPr>
        <w:t>4294967295)</w:t>
      </w:r>
      <w:r w:rsidRPr="00865895">
        <w:rPr>
          <w:rFonts w:hint="eastAsia"/>
          <w:szCs w:val="22"/>
          <w:lang w:val="en-GB" w:eastAsia="ko-KR"/>
        </w:rPr>
        <w:t xml:space="preserve">, inclusive. </w:t>
      </w:r>
    </w:p>
    <w:p w14:paraId="7445C539" w14:textId="77777777" w:rsidR="009575CF" w:rsidRPr="00865895" w:rsidRDefault="009575CF" w:rsidP="009575CF">
      <w:pPr>
        <w:rPr>
          <w:szCs w:val="22"/>
          <w:lang w:val="en-GB" w:eastAsia="ko-KR"/>
        </w:rPr>
      </w:pPr>
      <w:r w:rsidRPr="00865895">
        <w:rPr>
          <w:rFonts w:hint="eastAsia"/>
          <w:b/>
          <w:szCs w:val="22"/>
          <w:lang w:eastAsia="ko-KR"/>
        </w:rPr>
        <w:t>rect_region_top</w:t>
      </w:r>
      <w:r w:rsidRPr="00865895">
        <w:rPr>
          <w:bCs/>
          <w:szCs w:val="22"/>
        </w:rPr>
        <w:t>[</w:t>
      </w:r>
      <w:r w:rsidRPr="00865895">
        <w:rPr>
          <w:rFonts w:eastAsia="Times New Roman"/>
          <w:szCs w:val="22"/>
        </w:rPr>
        <w:t> </w:t>
      </w:r>
      <w:r w:rsidRPr="00865895">
        <w:rPr>
          <w:bCs/>
          <w:szCs w:val="22"/>
        </w:rPr>
        <w:t>i</w:t>
      </w:r>
      <w:r w:rsidRPr="00865895">
        <w:rPr>
          <w:rFonts w:eastAsia="Times New Roman"/>
          <w:szCs w:val="22"/>
        </w:rPr>
        <w:t> </w:t>
      </w:r>
      <w:r w:rsidRPr="00865895">
        <w:rPr>
          <w:bCs/>
          <w:szCs w:val="22"/>
        </w:rPr>
        <w:t>]</w:t>
      </w:r>
      <w:r w:rsidRPr="00865895">
        <w:rPr>
          <w:rFonts w:hint="eastAsia"/>
          <w:bCs/>
          <w:szCs w:val="22"/>
          <w:lang w:eastAsia="ko-KR"/>
        </w:rPr>
        <w:t xml:space="preserve">, </w:t>
      </w:r>
      <w:r w:rsidRPr="00865895">
        <w:rPr>
          <w:rFonts w:hint="eastAsia"/>
          <w:b/>
          <w:szCs w:val="22"/>
          <w:lang w:eastAsia="ko-KR"/>
        </w:rPr>
        <w:t>rect_region_left</w:t>
      </w:r>
      <w:r w:rsidRPr="00865895">
        <w:rPr>
          <w:bCs/>
          <w:szCs w:val="22"/>
        </w:rPr>
        <w:t>[</w:t>
      </w:r>
      <w:r w:rsidRPr="00865895">
        <w:rPr>
          <w:rFonts w:eastAsia="Times New Roman"/>
          <w:szCs w:val="22"/>
        </w:rPr>
        <w:t> </w:t>
      </w:r>
      <w:r w:rsidRPr="00865895">
        <w:rPr>
          <w:bCs/>
          <w:szCs w:val="22"/>
        </w:rPr>
        <w:t>i</w:t>
      </w:r>
      <w:r w:rsidRPr="00865895">
        <w:rPr>
          <w:rFonts w:eastAsia="Times New Roman"/>
          <w:szCs w:val="22"/>
        </w:rPr>
        <w:t> </w:t>
      </w:r>
      <w:r w:rsidRPr="00865895">
        <w:rPr>
          <w:bCs/>
          <w:szCs w:val="22"/>
        </w:rPr>
        <w:t>]</w:t>
      </w:r>
      <w:r w:rsidRPr="00865895">
        <w:rPr>
          <w:rFonts w:hint="eastAsia"/>
          <w:bCs/>
          <w:szCs w:val="22"/>
          <w:lang w:eastAsia="ko-KR"/>
        </w:rPr>
        <w:t xml:space="preserve">, </w:t>
      </w:r>
      <w:r w:rsidRPr="00865895">
        <w:rPr>
          <w:rFonts w:hint="eastAsia"/>
          <w:b/>
          <w:szCs w:val="22"/>
          <w:lang w:eastAsia="ko-KR"/>
        </w:rPr>
        <w:t>rect_region_width</w:t>
      </w:r>
      <w:r w:rsidRPr="00865895">
        <w:rPr>
          <w:bCs/>
          <w:szCs w:val="22"/>
        </w:rPr>
        <w:t>[</w:t>
      </w:r>
      <w:r w:rsidRPr="00865895">
        <w:rPr>
          <w:rFonts w:eastAsia="Times New Roman"/>
          <w:szCs w:val="22"/>
        </w:rPr>
        <w:t> </w:t>
      </w:r>
      <w:r w:rsidRPr="00865895">
        <w:rPr>
          <w:bCs/>
          <w:szCs w:val="22"/>
        </w:rPr>
        <w:t>i</w:t>
      </w:r>
      <w:r w:rsidRPr="00865895">
        <w:rPr>
          <w:rFonts w:eastAsia="Times New Roman"/>
          <w:szCs w:val="22"/>
        </w:rPr>
        <w:t> </w:t>
      </w:r>
      <w:r w:rsidRPr="00865895">
        <w:rPr>
          <w:bCs/>
          <w:szCs w:val="22"/>
        </w:rPr>
        <w:t>]</w:t>
      </w:r>
      <w:r w:rsidRPr="00865895">
        <w:rPr>
          <w:rFonts w:hint="eastAsia"/>
          <w:bCs/>
          <w:szCs w:val="22"/>
          <w:lang w:eastAsia="ko-KR"/>
        </w:rPr>
        <w:t xml:space="preserve">, and </w:t>
      </w:r>
      <w:r w:rsidRPr="00865895">
        <w:rPr>
          <w:rFonts w:hint="eastAsia"/>
          <w:b/>
          <w:szCs w:val="22"/>
          <w:lang w:eastAsia="ko-KR"/>
        </w:rPr>
        <w:t>rect_region_height</w:t>
      </w:r>
      <w:r w:rsidRPr="00865895">
        <w:rPr>
          <w:bCs/>
          <w:szCs w:val="22"/>
        </w:rPr>
        <w:t>[</w:t>
      </w:r>
      <w:r w:rsidRPr="00865895">
        <w:rPr>
          <w:rFonts w:eastAsia="Times New Roman"/>
          <w:szCs w:val="22"/>
        </w:rPr>
        <w:t> </w:t>
      </w:r>
      <w:r w:rsidRPr="00865895">
        <w:rPr>
          <w:bCs/>
          <w:szCs w:val="22"/>
        </w:rPr>
        <w:t>i</w:t>
      </w:r>
      <w:r w:rsidRPr="00865895">
        <w:rPr>
          <w:rFonts w:eastAsia="Times New Roman"/>
          <w:szCs w:val="22"/>
        </w:rPr>
        <w:t> </w:t>
      </w:r>
      <w:r w:rsidRPr="00865895">
        <w:rPr>
          <w:bCs/>
          <w:szCs w:val="22"/>
        </w:rPr>
        <w:t>]</w:t>
      </w:r>
      <w:r w:rsidRPr="00865895">
        <w:rPr>
          <w:rFonts w:hint="eastAsia"/>
          <w:bCs/>
          <w:szCs w:val="22"/>
          <w:lang w:eastAsia="ko-KR"/>
        </w:rPr>
        <w:t xml:space="preserve"> </w:t>
      </w:r>
      <w:r w:rsidRPr="00865895">
        <w:rPr>
          <w:bCs/>
          <w:szCs w:val="22"/>
          <w:lang w:eastAsia="ko-KR"/>
        </w:rPr>
        <w:t xml:space="preserve">specify the coordinates </w:t>
      </w:r>
      <w:r w:rsidRPr="00865895">
        <w:rPr>
          <w:rFonts w:hint="eastAsia"/>
          <w:bCs/>
          <w:szCs w:val="22"/>
          <w:lang w:eastAsia="ko-KR"/>
        </w:rPr>
        <w:t xml:space="preserve">of the top-left corner and the width and height </w:t>
      </w:r>
      <w:r w:rsidRPr="00865895">
        <w:rPr>
          <w:bCs/>
          <w:szCs w:val="22"/>
          <w:lang w:eastAsia="ko-KR"/>
        </w:rPr>
        <w:t xml:space="preserve">of the i-th rectangular region </w:t>
      </w:r>
      <w:r w:rsidRPr="00865895">
        <w:rPr>
          <w:rFonts w:hint="eastAsia"/>
          <w:bCs/>
          <w:szCs w:val="22"/>
          <w:lang w:eastAsia="ko-KR"/>
        </w:rPr>
        <w:t>that contains the i-th fisheye circular image</w:t>
      </w:r>
      <w:r w:rsidRPr="00865895">
        <w:rPr>
          <w:bCs/>
          <w:szCs w:val="22"/>
          <w:lang w:eastAsia="ko-KR"/>
        </w:rPr>
        <w:t>.</w:t>
      </w:r>
      <w:r w:rsidRPr="00865895">
        <w:rPr>
          <w:rFonts w:hint="eastAsia"/>
          <w:bCs/>
          <w:szCs w:val="22"/>
          <w:lang w:eastAsia="ko-KR"/>
        </w:rPr>
        <w:t xml:space="preserve"> </w:t>
      </w:r>
      <w:r w:rsidRPr="00865895">
        <w:rPr>
          <w:bCs/>
          <w:szCs w:val="22"/>
          <w:lang w:eastAsia="ko-KR"/>
        </w:rPr>
        <w:t>The</w:t>
      </w:r>
      <w:r w:rsidRPr="00865895">
        <w:rPr>
          <w:rFonts w:hint="eastAsia"/>
          <w:bCs/>
          <w:szCs w:val="22"/>
          <w:lang w:eastAsia="ko-KR"/>
        </w:rPr>
        <w:t>se</w:t>
      </w:r>
      <w:r w:rsidRPr="00865895">
        <w:rPr>
          <w:bCs/>
          <w:szCs w:val="22"/>
          <w:lang w:eastAsia="ko-KR"/>
        </w:rPr>
        <w:t xml:space="preserve"> </w:t>
      </w:r>
      <w:r w:rsidRPr="00865895">
        <w:rPr>
          <w:rFonts w:hint="eastAsia"/>
          <w:bCs/>
          <w:szCs w:val="22"/>
          <w:lang w:eastAsia="ko-KR"/>
        </w:rPr>
        <w:t xml:space="preserve">values </w:t>
      </w:r>
      <w:r w:rsidRPr="00865895">
        <w:rPr>
          <w:bCs/>
          <w:szCs w:val="22"/>
          <w:lang w:eastAsia="ko-KR"/>
        </w:rPr>
        <w:t>are specified in units of luma samples.</w:t>
      </w:r>
    </w:p>
    <w:p w14:paraId="6D9D810B" w14:textId="0DA4A6F7" w:rsidR="009575CF" w:rsidRPr="00865895" w:rsidRDefault="000B0D2F" w:rsidP="009575CF">
      <w:pPr>
        <w:rPr>
          <w:szCs w:val="22"/>
          <w:lang w:val="en-GB" w:eastAsia="ko-KR"/>
        </w:rPr>
      </w:pPr>
      <w:r w:rsidRPr="00865895">
        <w:rPr>
          <w:rFonts w:hint="eastAsia"/>
          <w:b/>
          <w:szCs w:val="22"/>
          <w:lang w:val="en-GB" w:eastAsia="ko-KR"/>
        </w:rPr>
        <w:lastRenderedPageBreak/>
        <w:t>full</w:t>
      </w:r>
      <w:r w:rsidR="009575CF" w:rsidRPr="00865895">
        <w:rPr>
          <w:b/>
          <w:szCs w:val="22"/>
          <w:lang w:val="en-GB" w:eastAsia="ko-KR"/>
        </w:rPr>
        <w:t>_radius</w:t>
      </w:r>
      <w:r w:rsidR="009575CF" w:rsidRPr="00865895">
        <w:rPr>
          <w:rFonts w:hint="eastAsia"/>
          <w:szCs w:val="22"/>
          <w:lang w:val="en-GB" w:eastAsia="ko-KR"/>
        </w:rPr>
        <w:t>[</w:t>
      </w:r>
      <w:r w:rsidR="009575CF" w:rsidRPr="00865895">
        <w:rPr>
          <w:rFonts w:eastAsia="Times New Roman"/>
          <w:szCs w:val="22"/>
        </w:rPr>
        <w:t> </w:t>
      </w:r>
      <w:r w:rsidR="009575CF" w:rsidRPr="00865895">
        <w:rPr>
          <w:rFonts w:hint="eastAsia"/>
          <w:szCs w:val="22"/>
          <w:lang w:val="en-GB" w:eastAsia="ko-KR"/>
        </w:rPr>
        <w:t>i</w:t>
      </w:r>
      <w:r w:rsidR="009575CF" w:rsidRPr="00865895">
        <w:rPr>
          <w:rFonts w:eastAsia="Times New Roman"/>
          <w:szCs w:val="22"/>
        </w:rPr>
        <w:t> </w:t>
      </w:r>
      <w:r w:rsidR="009575CF" w:rsidRPr="00865895">
        <w:rPr>
          <w:rFonts w:hint="eastAsia"/>
          <w:szCs w:val="22"/>
          <w:lang w:val="en-GB" w:eastAsia="ko-KR"/>
        </w:rPr>
        <w:t>]</w:t>
      </w:r>
      <w:r w:rsidR="009575CF" w:rsidRPr="00865895">
        <w:rPr>
          <w:szCs w:val="22"/>
          <w:lang w:val="en-GB" w:eastAsia="ko-KR"/>
        </w:rPr>
        <w:t xml:space="preserve"> specifies the radius</w:t>
      </w:r>
      <w:r w:rsidR="009575CF" w:rsidRPr="00865895">
        <w:rPr>
          <w:rFonts w:hint="eastAsia"/>
          <w:szCs w:val="22"/>
          <w:lang w:val="en-GB" w:eastAsia="ko-KR"/>
        </w:rPr>
        <w:t xml:space="preserve"> of the i-th circular image that is defined as a </w:t>
      </w:r>
      <w:r w:rsidR="009575CF" w:rsidRPr="00865895">
        <w:rPr>
          <w:szCs w:val="22"/>
          <w:lang w:val="en-GB" w:eastAsia="ko-KR"/>
        </w:rPr>
        <w:t>length</w:t>
      </w:r>
      <w:r w:rsidR="009575CF" w:rsidRPr="00865895">
        <w:rPr>
          <w:rFonts w:hint="eastAsia"/>
          <w:szCs w:val="22"/>
          <w:lang w:val="en-GB" w:eastAsia="ko-KR"/>
        </w:rPr>
        <w:t xml:space="preserve"> </w:t>
      </w:r>
      <w:r w:rsidR="009575CF" w:rsidRPr="00865895">
        <w:rPr>
          <w:szCs w:val="22"/>
          <w:lang w:val="en-GB" w:eastAsia="ko-KR"/>
        </w:rPr>
        <w:t xml:space="preserve">from the center of the </w:t>
      </w:r>
      <w:r w:rsidR="009575CF" w:rsidRPr="00865895">
        <w:rPr>
          <w:rFonts w:hint="eastAsia"/>
          <w:szCs w:val="22"/>
          <w:lang w:val="en-GB" w:eastAsia="ko-KR"/>
        </w:rPr>
        <w:t>i</w:t>
      </w:r>
      <w:r w:rsidR="009575CF" w:rsidRPr="00865895">
        <w:rPr>
          <w:szCs w:val="22"/>
          <w:lang w:val="en-GB" w:eastAsia="ko-KR"/>
        </w:rPr>
        <w:t>-</w:t>
      </w:r>
      <w:r w:rsidR="009575CF" w:rsidRPr="00865895">
        <w:rPr>
          <w:rFonts w:hint="eastAsia"/>
          <w:szCs w:val="22"/>
          <w:lang w:val="en-GB" w:eastAsia="ko-KR"/>
        </w:rPr>
        <w:t xml:space="preserve">th </w:t>
      </w:r>
      <w:r w:rsidR="009575CF" w:rsidRPr="00865895">
        <w:rPr>
          <w:szCs w:val="22"/>
          <w:lang w:val="en-GB" w:eastAsia="ko-KR"/>
        </w:rPr>
        <w:t>circular image</w:t>
      </w:r>
      <w:r w:rsidR="009575CF" w:rsidRPr="00865895">
        <w:rPr>
          <w:rFonts w:hint="eastAsia"/>
          <w:szCs w:val="22"/>
          <w:lang w:val="en-GB" w:eastAsia="ko-KR"/>
        </w:rPr>
        <w:t xml:space="preserve"> represented by circular_image_center_x[</w:t>
      </w:r>
      <w:r w:rsidR="009575CF" w:rsidRPr="00865895">
        <w:rPr>
          <w:rFonts w:eastAsia="Times New Roman"/>
          <w:szCs w:val="22"/>
        </w:rPr>
        <w:t> </w:t>
      </w:r>
      <w:r w:rsidR="009575CF" w:rsidRPr="00865895">
        <w:rPr>
          <w:rFonts w:hint="eastAsia"/>
          <w:szCs w:val="22"/>
          <w:lang w:val="en-GB" w:eastAsia="ko-KR"/>
        </w:rPr>
        <w:t>i</w:t>
      </w:r>
      <w:r w:rsidR="009575CF" w:rsidRPr="00865895">
        <w:rPr>
          <w:rFonts w:eastAsia="Times New Roman"/>
          <w:szCs w:val="22"/>
        </w:rPr>
        <w:t> </w:t>
      </w:r>
      <w:r w:rsidR="009575CF" w:rsidRPr="00865895">
        <w:rPr>
          <w:rFonts w:hint="eastAsia"/>
          <w:szCs w:val="22"/>
          <w:lang w:val="en-GB" w:eastAsia="ko-KR"/>
        </w:rPr>
        <w:t>] and circular_image_center_y[</w:t>
      </w:r>
      <w:r w:rsidR="009575CF" w:rsidRPr="00865895">
        <w:rPr>
          <w:rFonts w:eastAsia="Times New Roman"/>
          <w:szCs w:val="22"/>
        </w:rPr>
        <w:t> </w:t>
      </w:r>
      <w:r w:rsidR="009575CF" w:rsidRPr="00865895">
        <w:rPr>
          <w:rFonts w:hint="eastAsia"/>
          <w:szCs w:val="22"/>
          <w:lang w:val="en-GB" w:eastAsia="ko-KR"/>
        </w:rPr>
        <w:t>i</w:t>
      </w:r>
      <w:r w:rsidR="009575CF" w:rsidRPr="00865895">
        <w:rPr>
          <w:rFonts w:eastAsia="Times New Roman"/>
          <w:szCs w:val="22"/>
        </w:rPr>
        <w:t> </w:t>
      </w:r>
      <w:r w:rsidR="009575CF" w:rsidRPr="00865895">
        <w:rPr>
          <w:rFonts w:hint="eastAsia"/>
          <w:szCs w:val="22"/>
          <w:lang w:val="en-GB" w:eastAsia="ko-KR"/>
        </w:rPr>
        <w:t>]</w:t>
      </w:r>
      <w:r w:rsidR="009575CF" w:rsidRPr="00865895">
        <w:rPr>
          <w:szCs w:val="22"/>
          <w:lang w:val="en-GB" w:eastAsia="ko-KR"/>
        </w:rPr>
        <w:t xml:space="preserve"> to the </w:t>
      </w:r>
      <w:r w:rsidR="009575CF" w:rsidRPr="00865895">
        <w:rPr>
          <w:rFonts w:hint="eastAsia"/>
          <w:szCs w:val="22"/>
          <w:lang w:val="en-GB" w:eastAsia="ko-KR"/>
        </w:rPr>
        <w:t>outermost pixel boundary</w:t>
      </w:r>
      <w:r w:rsidR="009575CF" w:rsidRPr="00865895">
        <w:rPr>
          <w:szCs w:val="22"/>
          <w:lang w:val="en-GB" w:eastAsia="ko-KR"/>
        </w:rPr>
        <w:t xml:space="preserve"> of the</w:t>
      </w:r>
      <w:r w:rsidR="009575CF" w:rsidRPr="00865895">
        <w:rPr>
          <w:rFonts w:hint="eastAsia"/>
          <w:szCs w:val="22"/>
          <w:lang w:val="en-GB" w:eastAsia="ko-KR"/>
        </w:rPr>
        <w:t xml:space="preserve"> i-th</w:t>
      </w:r>
      <w:r w:rsidR="009575CF" w:rsidRPr="00865895">
        <w:rPr>
          <w:szCs w:val="22"/>
          <w:lang w:val="en-GB" w:eastAsia="ko-KR"/>
        </w:rPr>
        <w:t xml:space="preserve"> </w:t>
      </w:r>
      <w:r w:rsidR="009575CF" w:rsidRPr="00865895">
        <w:rPr>
          <w:rFonts w:hint="eastAsia"/>
          <w:szCs w:val="22"/>
          <w:lang w:val="en-GB" w:eastAsia="ko-KR"/>
        </w:rPr>
        <w:t xml:space="preserve">circular </w:t>
      </w:r>
      <w:r w:rsidR="009575CF" w:rsidRPr="00865895">
        <w:rPr>
          <w:szCs w:val="22"/>
          <w:lang w:val="en-GB" w:eastAsia="ko-KR"/>
        </w:rPr>
        <w:t>image</w:t>
      </w:r>
      <w:r w:rsidR="009575CF" w:rsidRPr="00865895">
        <w:rPr>
          <w:rFonts w:hint="eastAsia"/>
          <w:szCs w:val="22"/>
          <w:lang w:val="en-GB" w:eastAsia="ko-KR"/>
        </w:rPr>
        <w:t xml:space="preserve">, in units of </w:t>
      </w:r>
      <w:r w:rsidR="009575CF" w:rsidRPr="00865895">
        <w:rPr>
          <w:szCs w:val="22"/>
          <w:lang w:val="en-CA" w:eastAsia="ko-KR"/>
        </w:rPr>
        <w:t>2</w:t>
      </w:r>
      <w:r w:rsidR="009575CF" w:rsidRPr="00865895">
        <w:rPr>
          <w:szCs w:val="22"/>
          <w:vertAlign w:val="superscript"/>
          <w:lang w:val="en-CA" w:eastAsia="ko-KR"/>
        </w:rPr>
        <w:t>−16</w:t>
      </w:r>
      <w:r w:rsidR="009575CF" w:rsidRPr="00865895">
        <w:rPr>
          <w:rFonts w:hint="eastAsia"/>
          <w:szCs w:val="22"/>
          <w:vertAlign w:val="superscript"/>
          <w:lang w:val="en-CA" w:eastAsia="ko-KR"/>
        </w:rPr>
        <w:t xml:space="preserve"> </w:t>
      </w:r>
      <w:r w:rsidR="009575CF" w:rsidRPr="00865895">
        <w:rPr>
          <w:rFonts w:hint="eastAsia"/>
          <w:szCs w:val="22"/>
          <w:lang w:val="en-GB" w:eastAsia="ko-KR"/>
        </w:rPr>
        <w:t>luma samples</w:t>
      </w:r>
      <w:r w:rsidR="00F2050C" w:rsidRPr="00865895">
        <w:rPr>
          <w:rFonts w:hint="eastAsia"/>
          <w:szCs w:val="22"/>
          <w:lang w:val="en-GB" w:eastAsia="ko-KR"/>
        </w:rPr>
        <w:t>, that corresponds to the maximum field of view of the i-th fisheye lens, specified by field_of_view[</w:t>
      </w:r>
      <w:r w:rsidR="00F2050C" w:rsidRPr="00865895">
        <w:rPr>
          <w:rFonts w:eastAsia="Times New Roman"/>
          <w:szCs w:val="22"/>
        </w:rPr>
        <w:t> </w:t>
      </w:r>
      <w:r w:rsidR="00F2050C" w:rsidRPr="00865895">
        <w:rPr>
          <w:rFonts w:hint="eastAsia"/>
          <w:szCs w:val="22"/>
          <w:lang w:val="en-GB" w:eastAsia="ko-KR"/>
        </w:rPr>
        <w:t>i</w:t>
      </w:r>
      <w:r w:rsidR="00F2050C" w:rsidRPr="00865895">
        <w:rPr>
          <w:rFonts w:eastAsia="Times New Roman"/>
          <w:szCs w:val="22"/>
        </w:rPr>
        <w:t> </w:t>
      </w:r>
      <w:r w:rsidR="00F2050C" w:rsidRPr="00865895">
        <w:rPr>
          <w:rFonts w:hint="eastAsia"/>
          <w:szCs w:val="22"/>
          <w:lang w:val="en-GB" w:eastAsia="ko-KR"/>
        </w:rPr>
        <w:t>]</w:t>
      </w:r>
      <w:r w:rsidR="009575CF" w:rsidRPr="00865895">
        <w:rPr>
          <w:szCs w:val="22"/>
          <w:lang w:val="en-GB" w:eastAsia="ko-KR"/>
        </w:rPr>
        <w:t>.</w:t>
      </w:r>
      <w:r w:rsidR="009575CF" w:rsidRPr="00865895">
        <w:rPr>
          <w:rFonts w:hint="eastAsia"/>
          <w:szCs w:val="22"/>
          <w:lang w:val="en-GB" w:eastAsia="ko-KR"/>
        </w:rPr>
        <w:t xml:space="preserve"> The value of </w:t>
      </w:r>
      <w:r w:rsidR="009575CF" w:rsidRPr="00865895">
        <w:rPr>
          <w:szCs w:val="22"/>
          <w:lang w:val="en-GB" w:eastAsia="ko-KR"/>
        </w:rPr>
        <w:t>circular</w:t>
      </w:r>
      <w:r w:rsidR="009575CF" w:rsidRPr="00865895">
        <w:rPr>
          <w:rFonts w:hint="eastAsia"/>
          <w:szCs w:val="22"/>
          <w:lang w:val="en-GB" w:eastAsia="ko-KR"/>
        </w:rPr>
        <w:t>_</w:t>
      </w:r>
      <w:r w:rsidR="009575CF" w:rsidRPr="00865895">
        <w:rPr>
          <w:szCs w:val="22"/>
          <w:lang w:val="en-GB" w:eastAsia="ko-KR"/>
        </w:rPr>
        <w:t>image_</w:t>
      </w:r>
      <w:r w:rsidR="009575CF" w:rsidRPr="00865895">
        <w:rPr>
          <w:rFonts w:hint="eastAsia"/>
          <w:szCs w:val="22"/>
          <w:lang w:val="en-GB" w:eastAsia="ko-KR"/>
        </w:rPr>
        <w:t>radius[</w:t>
      </w:r>
      <w:r w:rsidR="009575CF" w:rsidRPr="00865895">
        <w:rPr>
          <w:rFonts w:eastAsia="Times New Roman"/>
          <w:szCs w:val="22"/>
        </w:rPr>
        <w:t> </w:t>
      </w:r>
      <w:r w:rsidR="009575CF" w:rsidRPr="00865895">
        <w:rPr>
          <w:rFonts w:hint="eastAsia"/>
          <w:szCs w:val="22"/>
          <w:lang w:val="en-GB" w:eastAsia="ko-KR"/>
        </w:rPr>
        <w:t>i</w:t>
      </w:r>
      <w:r w:rsidR="009575CF" w:rsidRPr="00865895">
        <w:rPr>
          <w:rFonts w:eastAsia="Times New Roman"/>
          <w:szCs w:val="22"/>
        </w:rPr>
        <w:t> </w:t>
      </w:r>
      <w:r w:rsidR="009575CF" w:rsidRPr="00865895">
        <w:rPr>
          <w:rFonts w:hint="eastAsia"/>
          <w:szCs w:val="22"/>
          <w:lang w:val="en-GB" w:eastAsia="ko-KR"/>
        </w:rPr>
        <w:t>] shall be in the range of 0 to 65536</w:t>
      </w:r>
      <w:r w:rsidR="009575CF" w:rsidRPr="00865895">
        <w:rPr>
          <w:szCs w:val="22"/>
          <w:lang w:val="en-CA"/>
        </w:rPr>
        <w:t> </w:t>
      </w:r>
      <w:r w:rsidR="009575CF" w:rsidRPr="00865895">
        <w:rPr>
          <w:rFonts w:hint="eastAsia"/>
          <w:szCs w:val="22"/>
          <w:lang w:val="en-GB" w:eastAsia="ko-KR"/>
        </w:rPr>
        <w:t>*</w:t>
      </w:r>
      <w:r w:rsidR="009575CF" w:rsidRPr="00865895">
        <w:rPr>
          <w:szCs w:val="22"/>
          <w:lang w:val="en-CA"/>
        </w:rPr>
        <w:t> </w:t>
      </w:r>
      <w:r w:rsidR="009575CF" w:rsidRPr="00865895">
        <w:rPr>
          <w:szCs w:val="22"/>
          <w:lang w:val="en-CA" w:eastAsia="ko-KR"/>
        </w:rPr>
        <w:t>2</w:t>
      </w:r>
      <w:r w:rsidR="009575CF" w:rsidRPr="00865895">
        <w:rPr>
          <w:szCs w:val="22"/>
          <w:vertAlign w:val="superscript"/>
          <w:lang w:val="en-CA" w:eastAsia="ko-KR"/>
        </w:rPr>
        <w:t>16</w:t>
      </w:r>
      <w:r w:rsidR="009575CF" w:rsidRPr="00865895">
        <w:rPr>
          <w:szCs w:val="22"/>
          <w:lang w:val="en-CA"/>
        </w:rPr>
        <w:t> </w:t>
      </w:r>
      <w:r w:rsidR="009575CF" w:rsidRPr="00865895">
        <w:rPr>
          <w:szCs w:val="22"/>
          <w:lang w:eastAsia="ko-KR"/>
        </w:rPr>
        <w:t>–</w:t>
      </w:r>
      <w:r w:rsidR="009575CF" w:rsidRPr="00865895">
        <w:rPr>
          <w:szCs w:val="22"/>
          <w:lang w:val="en-CA"/>
        </w:rPr>
        <w:t> </w:t>
      </w:r>
      <w:r w:rsidR="009575CF" w:rsidRPr="00865895">
        <w:rPr>
          <w:rFonts w:hint="eastAsia"/>
          <w:szCs w:val="22"/>
          <w:lang w:val="en-GB" w:eastAsia="ko-KR"/>
        </w:rPr>
        <w:t xml:space="preserve">1 </w:t>
      </w:r>
      <w:r w:rsidR="009575CF" w:rsidRPr="00865895">
        <w:rPr>
          <w:szCs w:val="22"/>
          <w:lang w:val="en-CA"/>
        </w:rPr>
        <w:t>(i.e., </w:t>
      </w:r>
      <w:r w:rsidR="009575CF" w:rsidRPr="00865895">
        <w:rPr>
          <w:szCs w:val="22"/>
          <w:lang w:val="en-CA" w:eastAsia="ko-KR"/>
        </w:rPr>
        <w:t>4294967295)</w:t>
      </w:r>
      <w:r w:rsidR="009575CF" w:rsidRPr="00865895">
        <w:rPr>
          <w:rFonts w:hint="eastAsia"/>
          <w:szCs w:val="22"/>
          <w:lang w:val="en-GB" w:eastAsia="ko-KR"/>
        </w:rPr>
        <w:t>.</w:t>
      </w:r>
    </w:p>
    <w:p w14:paraId="3913793C" w14:textId="7B9D8693" w:rsidR="00F2050C" w:rsidRPr="00865895" w:rsidRDefault="00F2050C" w:rsidP="009575CF">
      <w:pPr>
        <w:rPr>
          <w:szCs w:val="22"/>
          <w:lang w:val="en-GB" w:eastAsia="ko-KR"/>
        </w:rPr>
      </w:pPr>
      <w:r w:rsidRPr="00865895">
        <w:rPr>
          <w:szCs w:val="22"/>
          <w:lang w:val="en-GB" w:eastAsia="ko-KR"/>
        </w:rPr>
        <w:t xml:space="preserve">The </w:t>
      </w:r>
      <w:r w:rsidR="002155B0" w:rsidRPr="00865895">
        <w:rPr>
          <w:rFonts w:hint="eastAsia"/>
          <w:szCs w:val="22"/>
          <w:lang w:val="en-GB" w:eastAsia="ko-KR"/>
        </w:rPr>
        <w:t>actual</w:t>
      </w:r>
      <w:r w:rsidRPr="00865895">
        <w:rPr>
          <w:szCs w:val="22"/>
          <w:lang w:val="en-GB" w:eastAsia="ko-KR"/>
        </w:rPr>
        <w:t xml:space="preserve"> pixel area of </w:t>
      </w:r>
      <w:r w:rsidRPr="00865895">
        <w:rPr>
          <w:rFonts w:hint="eastAsia"/>
          <w:szCs w:val="22"/>
          <w:lang w:val="en-GB" w:eastAsia="ko-KR"/>
        </w:rPr>
        <w:t>the i-th</w:t>
      </w:r>
      <w:r w:rsidRPr="00865895">
        <w:rPr>
          <w:szCs w:val="22"/>
          <w:lang w:val="en-GB" w:eastAsia="ko-KR"/>
        </w:rPr>
        <w:t xml:space="preserve"> circular image is defined by the intersection of the rectangular region, defined by rect_region_top</w:t>
      </w:r>
      <w:r w:rsidRPr="00865895">
        <w:rPr>
          <w:rFonts w:hint="eastAsia"/>
          <w:szCs w:val="22"/>
          <w:lang w:val="en-GB" w:eastAsia="ko-KR"/>
        </w:rPr>
        <w:t>[</w:t>
      </w:r>
      <w:r w:rsidRPr="00865895">
        <w:rPr>
          <w:rFonts w:eastAsia="Times New Roman"/>
          <w:szCs w:val="22"/>
        </w:rPr>
        <w:t> </w:t>
      </w:r>
      <w:r w:rsidRPr="00865895">
        <w:rPr>
          <w:rFonts w:hint="eastAsia"/>
          <w:szCs w:val="22"/>
          <w:lang w:val="en-GB" w:eastAsia="ko-KR"/>
        </w:rPr>
        <w:t>i</w:t>
      </w:r>
      <w:r w:rsidRPr="00865895">
        <w:rPr>
          <w:rFonts w:eastAsia="Times New Roman"/>
          <w:szCs w:val="22"/>
        </w:rPr>
        <w:t> </w:t>
      </w:r>
      <w:r w:rsidRPr="00865895">
        <w:rPr>
          <w:rFonts w:hint="eastAsia"/>
          <w:szCs w:val="22"/>
          <w:lang w:val="en-GB" w:eastAsia="ko-KR"/>
        </w:rPr>
        <w:t>]</w:t>
      </w:r>
      <w:r w:rsidRPr="00865895">
        <w:rPr>
          <w:szCs w:val="22"/>
          <w:lang w:val="en-GB" w:eastAsia="ko-KR"/>
        </w:rPr>
        <w:t>, rect_region_left</w:t>
      </w:r>
      <w:r w:rsidRPr="00865895">
        <w:rPr>
          <w:rFonts w:hint="eastAsia"/>
          <w:szCs w:val="22"/>
          <w:lang w:val="en-GB" w:eastAsia="ko-KR"/>
        </w:rPr>
        <w:t>[</w:t>
      </w:r>
      <w:r w:rsidRPr="00865895">
        <w:rPr>
          <w:rFonts w:eastAsia="Times New Roman"/>
          <w:szCs w:val="22"/>
        </w:rPr>
        <w:t> </w:t>
      </w:r>
      <w:r w:rsidRPr="00865895">
        <w:rPr>
          <w:rFonts w:hint="eastAsia"/>
          <w:szCs w:val="22"/>
          <w:lang w:val="en-GB" w:eastAsia="ko-KR"/>
        </w:rPr>
        <w:t>i</w:t>
      </w:r>
      <w:r w:rsidRPr="00865895">
        <w:rPr>
          <w:rFonts w:eastAsia="Times New Roman"/>
          <w:szCs w:val="22"/>
        </w:rPr>
        <w:t> </w:t>
      </w:r>
      <w:r w:rsidRPr="00865895">
        <w:rPr>
          <w:rFonts w:hint="eastAsia"/>
          <w:szCs w:val="22"/>
          <w:lang w:val="en-GB" w:eastAsia="ko-KR"/>
        </w:rPr>
        <w:t>]</w:t>
      </w:r>
      <w:r w:rsidRPr="00865895">
        <w:rPr>
          <w:szCs w:val="22"/>
          <w:lang w:val="en-GB" w:eastAsia="ko-KR"/>
        </w:rPr>
        <w:t>, rect_region_width</w:t>
      </w:r>
      <w:r w:rsidRPr="00865895">
        <w:rPr>
          <w:rFonts w:hint="eastAsia"/>
          <w:szCs w:val="22"/>
          <w:lang w:val="en-GB" w:eastAsia="ko-KR"/>
        </w:rPr>
        <w:t>[</w:t>
      </w:r>
      <w:r w:rsidRPr="00865895">
        <w:rPr>
          <w:rFonts w:eastAsia="Times New Roman"/>
          <w:szCs w:val="22"/>
        </w:rPr>
        <w:t> </w:t>
      </w:r>
      <w:r w:rsidRPr="00865895">
        <w:rPr>
          <w:rFonts w:hint="eastAsia"/>
          <w:szCs w:val="22"/>
          <w:lang w:val="en-GB" w:eastAsia="ko-KR"/>
        </w:rPr>
        <w:t>i</w:t>
      </w:r>
      <w:r w:rsidRPr="00865895">
        <w:rPr>
          <w:rFonts w:eastAsia="Times New Roman"/>
          <w:szCs w:val="22"/>
        </w:rPr>
        <w:t> </w:t>
      </w:r>
      <w:r w:rsidRPr="00865895">
        <w:rPr>
          <w:rFonts w:hint="eastAsia"/>
          <w:szCs w:val="22"/>
          <w:lang w:val="en-GB" w:eastAsia="ko-KR"/>
        </w:rPr>
        <w:t>]</w:t>
      </w:r>
      <w:r w:rsidRPr="00865895">
        <w:rPr>
          <w:szCs w:val="22"/>
          <w:lang w:val="en-GB" w:eastAsia="ko-KR"/>
        </w:rPr>
        <w:t>, and rect_region_height</w:t>
      </w:r>
      <w:r w:rsidRPr="00865895">
        <w:rPr>
          <w:rFonts w:hint="eastAsia"/>
          <w:szCs w:val="22"/>
          <w:lang w:val="en-GB" w:eastAsia="ko-KR"/>
        </w:rPr>
        <w:t>[</w:t>
      </w:r>
      <w:r w:rsidRPr="00865895">
        <w:rPr>
          <w:rFonts w:eastAsia="Times New Roman"/>
          <w:szCs w:val="22"/>
        </w:rPr>
        <w:t> </w:t>
      </w:r>
      <w:r w:rsidRPr="00865895">
        <w:rPr>
          <w:rFonts w:hint="eastAsia"/>
          <w:szCs w:val="22"/>
          <w:lang w:val="en-GB" w:eastAsia="ko-KR"/>
        </w:rPr>
        <w:t>i</w:t>
      </w:r>
      <w:r w:rsidRPr="00865895">
        <w:rPr>
          <w:rFonts w:eastAsia="Times New Roman"/>
          <w:szCs w:val="22"/>
        </w:rPr>
        <w:t> </w:t>
      </w:r>
      <w:r w:rsidRPr="00865895">
        <w:rPr>
          <w:rFonts w:hint="eastAsia"/>
          <w:szCs w:val="22"/>
          <w:lang w:val="en-GB" w:eastAsia="ko-KR"/>
        </w:rPr>
        <w:t>]</w:t>
      </w:r>
      <w:r w:rsidR="00EC35FD" w:rsidRPr="00865895">
        <w:rPr>
          <w:szCs w:val="22"/>
          <w:lang w:val="en-GB" w:eastAsia="ko-KR"/>
        </w:rPr>
        <w:t>, and the circ</w:t>
      </w:r>
      <w:r w:rsidR="00EC35FD" w:rsidRPr="00865895">
        <w:rPr>
          <w:rFonts w:hint="eastAsia"/>
          <w:szCs w:val="22"/>
          <w:lang w:val="en-GB" w:eastAsia="ko-KR"/>
        </w:rPr>
        <w:t>ular region</w:t>
      </w:r>
      <w:r w:rsidRPr="00865895">
        <w:rPr>
          <w:szCs w:val="22"/>
          <w:lang w:val="en-GB" w:eastAsia="ko-KR"/>
        </w:rPr>
        <w:t xml:space="preserve"> defined by image_center_x</w:t>
      </w:r>
      <w:r w:rsidRPr="00865895">
        <w:rPr>
          <w:rFonts w:hint="eastAsia"/>
          <w:szCs w:val="22"/>
          <w:lang w:val="en-GB" w:eastAsia="ko-KR"/>
        </w:rPr>
        <w:t>[</w:t>
      </w:r>
      <w:r w:rsidRPr="00865895">
        <w:rPr>
          <w:rFonts w:eastAsia="Times New Roman"/>
          <w:szCs w:val="22"/>
        </w:rPr>
        <w:t> </w:t>
      </w:r>
      <w:r w:rsidRPr="00865895">
        <w:rPr>
          <w:rFonts w:hint="eastAsia"/>
          <w:szCs w:val="22"/>
          <w:lang w:val="en-GB" w:eastAsia="ko-KR"/>
        </w:rPr>
        <w:t>i</w:t>
      </w:r>
      <w:r w:rsidRPr="00865895">
        <w:rPr>
          <w:rFonts w:eastAsia="Times New Roman"/>
          <w:szCs w:val="22"/>
        </w:rPr>
        <w:t> </w:t>
      </w:r>
      <w:r w:rsidRPr="00865895">
        <w:rPr>
          <w:rFonts w:hint="eastAsia"/>
          <w:szCs w:val="22"/>
          <w:lang w:val="en-GB" w:eastAsia="ko-KR"/>
        </w:rPr>
        <w:t>]</w:t>
      </w:r>
      <w:r w:rsidRPr="00865895">
        <w:rPr>
          <w:szCs w:val="22"/>
          <w:lang w:val="en-GB" w:eastAsia="ko-KR"/>
        </w:rPr>
        <w:t>, image_center_y</w:t>
      </w:r>
      <w:r w:rsidRPr="00865895">
        <w:rPr>
          <w:rFonts w:hint="eastAsia"/>
          <w:szCs w:val="22"/>
          <w:lang w:val="en-GB" w:eastAsia="ko-KR"/>
        </w:rPr>
        <w:t>[</w:t>
      </w:r>
      <w:r w:rsidRPr="00865895">
        <w:rPr>
          <w:rFonts w:eastAsia="Times New Roman"/>
          <w:szCs w:val="22"/>
        </w:rPr>
        <w:t> </w:t>
      </w:r>
      <w:r w:rsidRPr="00865895">
        <w:rPr>
          <w:rFonts w:hint="eastAsia"/>
          <w:szCs w:val="22"/>
          <w:lang w:val="en-GB" w:eastAsia="ko-KR"/>
        </w:rPr>
        <w:t>i</w:t>
      </w:r>
      <w:r w:rsidRPr="00865895">
        <w:rPr>
          <w:rFonts w:eastAsia="Times New Roman"/>
          <w:szCs w:val="22"/>
        </w:rPr>
        <w:t> </w:t>
      </w:r>
      <w:r w:rsidRPr="00865895">
        <w:rPr>
          <w:rFonts w:hint="eastAsia"/>
          <w:szCs w:val="22"/>
          <w:lang w:val="en-GB" w:eastAsia="ko-KR"/>
        </w:rPr>
        <w:t>]</w:t>
      </w:r>
      <w:r w:rsidRPr="00865895">
        <w:rPr>
          <w:szCs w:val="22"/>
          <w:lang w:val="en-GB" w:eastAsia="ko-KR"/>
        </w:rPr>
        <w:t xml:space="preserve">, and </w:t>
      </w:r>
      <w:r w:rsidR="000B0D2F" w:rsidRPr="00865895">
        <w:rPr>
          <w:rFonts w:hint="eastAsia"/>
          <w:szCs w:val="22"/>
          <w:lang w:val="en-GB" w:eastAsia="ko-KR"/>
        </w:rPr>
        <w:t>full</w:t>
      </w:r>
      <w:r w:rsidRPr="00865895">
        <w:rPr>
          <w:rFonts w:hint="eastAsia"/>
          <w:szCs w:val="22"/>
          <w:lang w:val="en-GB" w:eastAsia="ko-KR"/>
        </w:rPr>
        <w:t>_radius[</w:t>
      </w:r>
      <w:r w:rsidRPr="00865895">
        <w:rPr>
          <w:rFonts w:eastAsia="Times New Roman"/>
          <w:szCs w:val="22"/>
        </w:rPr>
        <w:t> </w:t>
      </w:r>
      <w:r w:rsidRPr="00865895">
        <w:rPr>
          <w:rFonts w:hint="eastAsia"/>
          <w:szCs w:val="22"/>
          <w:lang w:val="en-GB" w:eastAsia="ko-KR"/>
        </w:rPr>
        <w:t>i</w:t>
      </w:r>
      <w:r w:rsidRPr="00865895">
        <w:rPr>
          <w:rFonts w:eastAsia="Times New Roman"/>
          <w:szCs w:val="22"/>
        </w:rPr>
        <w:t> </w:t>
      </w:r>
      <w:r w:rsidR="00EC35FD" w:rsidRPr="00AA43C5">
        <w:rPr>
          <w:rFonts w:hint="eastAsia"/>
          <w:szCs w:val="22"/>
          <w:lang w:eastAsia="ko-KR"/>
        </w:rPr>
        <w:t>]</w:t>
      </w:r>
      <w:r w:rsidRPr="00865895">
        <w:rPr>
          <w:szCs w:val="22"/>
          <w:lang w:val="en-GB" w:eastAsia="ko-KR"/>
        </w:rPr>
        <w:t>.</w:t>
      </w:r>
    </w:p>
    <w:p w14:paraId="177AB67F" w14:textId="147B5B78" w:rsidR="000B0D2F" w:rsidRPr="00865895" w:rsidRDefault="00F2050C" w:rsidP="009575CF">
      <w:pPr>
        <w:rPr>
          <w:szCs w:val="22"/>
          <w:lang w:val="en-GB" w:eastAsia="ko-KR"/>
        </w:rPr>
      </w:pPr>
      <w:r w:rsidRPr="00865895">
        <w:rPr>
          <w:b/>
          <w:szCs w:val="22"/>
          <w:lang w:val="en-GB" w:eastAsia="ko-KR"/>
        </w:rPr>
        <w:t>scene</w:t>
      </w:r>
      <w:r w:rsidRPr="00865895">
        <w:rPr>
          <w:rFonts w:hint="eastAsia"/>
          <w:b/>
          <w:szCs w:val="22"/>
          <w:lang w:val="en-GB" w:eastAsia="ko-KR"/>
        </w:rPr>
        <w:t>_radius</w:t>
      </w:r>
      <w:r w:rsidR="00FC1C9D" w:rsidRPr="00865895">
        <w:rPr>
          <w:rFonts w:hint="eastAsia"/>
          <w:szCs w:val="22"/>
          <w:lang w:val="en-GB" w:eastAsia="ko-KR"/>
        </w:rPr>
        <w:t>[</w:t>
      </w:r>
      <w:r w:rsidR="00FC1C9D" w:rsidRPr="00865895">
        <w:rPr>
          <w:rFonts w:eastAsia="Times New Roman"/>
          <w:szCs w:val="22"/>
        </w:rPr>
        <w:t> </w:t>
      </w:r>
      <w:r w:rsidR="00FC1C9D" w:rsidRPr="00865895">
        <w:rPr>
          <w:rFonts w:hint="eastAsia"/>
          <w:szCs w:val="22"/>
          <w:lang w:val="en-GB" w:eastAsia="ko-KR"/>
        </w:rPr>
        <w:t>i</w:t>
      </w:r>
      <w:r w:rsidR="00FC1C9D" w:rsidRPr="00865895">
        <w:rPr>
          <w:rFonts w:eastAsia="Times New Roman"/>
          <w:szCs w:val="22"/>
        </w:rPr>
        <w:t> </w:t>
      </w:r>
      <w:r w:rsidR="00FC1C9D" w:rsidRPr="00865895">
        <w:rPr>
          <w:rFonts w:hint="eastAsia"/>
          <w:szCs w:val="22"/>
          <w:lang w:val="en-GB" w:eastAsia="ko-KR"/>
        </w:rPr>
        <w:t>]</w:t>
      </w:r>
      <w:r w:rsidR="0011014A" w:rsidRPr="00865895">
        <w:rPr>
          <w:rFonts w:hint="eastAsia"/>
          <w:szCs w:val="22"/>
          <w:lang w:val="en-GB" w:eastAsia="ko-KR"/>
        </w:rPr>
        <w:t xml:space="preserve"> specifies the radius of </w:t>
      </w:r>
      <w:r w:rsidR="00EC35FD" w:rsidRPr="00865895">
        <w:rPr>
          <w:rFonts w:hint="eastAsia"/>
          <w:szCs w:val="22"/>
          <w:lang w:val="en-GB" w:eastAsia="ko-KR"/>
        </w:rPr>
        <w:t>a</w:t>
      </w:r>
      <w:r w:rsidR="0011014A" w:rsidRPr="00865895">
        <w:rPr>
          <w:rFonts w:hint="eastAsia"/>
          <w:szCs w:val="22"/>
          <w:lang w:val="en-GB" w:eastAsia="ko-KR"/>
        </w:rPr>
        <w:t xml:space="preserve"> circular region within the i-th circular image </w:t>
      </w:r>
      <w:ins w:id="36" w:author="Hyun-Mook Oh2" w:date="2018-01-23T16:28:00Z">
        <w:r w:rsidR="00A87240" w:rsidRPr="00865895">
          <w:rPr>
            <w:rFonts w:hint="eastAsia"/>
            <w:szCs w:val="22"/>
            <w:lang w:val="en-GB" w:eastAsia="ko-KR"/>
          </w:rPr>
          <w:t xml:space="preserve">in units of </w:t>
        </w:r>
        <w:r w:rsidR="00A87240" w:rsidRPr="00865895">
          <w:rPr>
            <w:szCs w:val="22"/>
            <w:lang w:val="en-CA" w:eastAsia="ko-KR"/>
          </w:rPr>
          <w:t>2</w:t>
        </w:r>
        <w:r w:rsidR="00A87240" w:rsidRPr="00865895">
          <w:rPr>
            <w:szCs w:val="22"/>
            <w:vertAlign w:val="superscript"/>
            <w:lang w:val="en-CA" w:eastAsia="ko-KR"/>
          </w:rPr>
          <w:t>−16</w:t>
        </w:r>
        <w:r w:rsidR="00A87240" w:rsidRPr="00865895">
          <w:rPr>
            <w:rFonts w:hint="eastAsia"/>
            <w:szCs w:val="22"/>
            <w:vertAlign w:val="superscript"/>
            <w:lang w:val="en-CA" w:eastAsia="ko-KR"/>
          </w:rPr>
          <w:t xml:space="preserve"> </w:t>
        </w:r>
        <w:r w:rsidR="00A87240" w:rsidRPr="00865895">
          <w:rPr>
            <w:rFonts w:hint="eastAsia"/>
            <w:szCs w:val="22"/>
            <w:lang w:val="en-GB" w:eastAsia="ko-KR"/>
          </w:rPr>
          <w:t xml:space="preserve">luma samples, </w:t>
        </w:r>
      </w:ins>
      <w:r w:rsidR="0011014A" w:rsidRPr="00865895">
        <w:rPr>
          <w:rFonts w:hint="eastAsia"/>
          <w:szCs w:val="22"/>
          <w:lang w:val="en-GB" w:eastAsia="ko-KR"/>
        </w:rPr>
        <w:t>where the obstruction</w:t>
      </w:r>
      <w:r w:rsidR="002B5AEB" w:rsidRPr="00865895">
        <w:rPr>
          <w:rFonts w:hint="eastAsia"/>
          <w:szCs w:val="22"/>
          <w:lang w:val="en-GB" w:eastAsia="ko-KR"/>
        </w:rPr>
        <w:t>, such as</w:t>
      </w:r>
      <w:r w:rsidR="0011014A" w:rsidRPr="00865895">
        <w:rPr>
          <w:rFonts w:hint="eastAsia"/>
          <w:szCs w:val="22"/>
          <w:lang w:val="en-GB" w:eastAsia="ko-KR"/>
        </w:rPr>
        <w:t xml:space="preserve"> the camera body</w:t>
      </w:r>
      <w:r w:rsidR="002B5AEB" w:rsidRPr="00865895">
        <w:rPr>
          <w:rFonts w:hint="eastAsia"/>
          <w:szCs w:val="22"/>
          <w:lang w:val="en-GB" w:eastAsia="ko-KR"/>
        </w:rPr>
        <w:t>,</w:t>
      </w:r>
      <w:r w:rsidR="0011014A" w:rsidRPr="00865895">
        <w:rPr>
          <w:rFonts w:hint="eastAsia"/>
          <w:szCs w:val="22"/>
          <w:lang w:val="en-GB" w:eastAsia="ko-KR"/>
        </w:rPr>
        <w:t xml:space="preserve"> is not shown in the </w:t>
      </w:r>
      <w:r w:rsidR="002B5AEB" w:rsidRPr="00865895">
        <w:rPr>
          <w:rFonts w:hint="eastAsia"/>
          <w:szCs w:val="22"/>
          <w:lang w:val="en-GB" w:eastAsia="ko-KR"/>
        </w:rPr>
        <w:t>region</w:t>
      </w:r>
      <w:r w:rsidR="0011014A" w:rsidRPr="00865895">
        <w:rPr>
          <w:rFonts w:hint="eastAsia"/>
          <w:szCs w:val="22"/>
          <w:lang w:val="en-GB" w:eastAsia="ko-KR"/>
        </w:rPr>
        <w:t xml:space="preserve"> defined by the circular_image_center_x[</w:t>
      </w:r>
      <w:r w:rsidR="0011014A" w:rsidRPr="00865895">
        <w:rPr>
          <w:rFonts w:eastAsia="Times New Roman"/>
          <w:szCs w:val="22"/>
        </w:rPr>
        <w:t> </w:t>
      </w:r>
      <w:r w:rsidR="0011014A" w:rsidRPr="00865895">
        <w:rPr>
          <w:rFonts w:hint="eastAsia"/>
          <w:szCs w:val="22"/>
          <w:lang w:val="en-GB" w:eastAsia="ko-KR"/>
        </w:rPr>
        <w:t>i</w:t>
      </w:r>
      <w:r w:rsidR="0011014A" w:rsidRPr="00865895">
        <w:rPr>
          <w:rFonts w:eastAsia="Times New Roman"/>
          <w:szCs w:val="22"/>
        </w:rPr>
        <w:t> </w:t>
      </w:r>
      <w:r w:rsidR="0011014A" w:rsidRPr="00865895">
        <w:rPr>
          <w:rFonts w:hint="eastAsia"/>
          <w:szCs w:val="22"/>
          <w:lang w:val="en-GB" w:eastAsia="ko-KR"/>
        </w:rPr>
        <w:t>] and circular_image_center_y[</w:t>
      </w:r>
      <w:r w:rsidR="0011014A" w:rsidRPr="00865895">
        <w:rPr>
          <w:rFonts w:eastAsia="Times New Roman"/>
          <w:szCs w:val="22"/>
        </w:rPr>
        <w:t> </w:t>
      </w:r>
      <w:r w:rsidR="0011014A" w:rsidRPr="00865895">
        <w:rPr>
          <w:rFonts w:hint="eastAsia"/>
          <w:szCs w:val="22"/>
          <w:lang w:val="en-GB" w:eastAsia="ko-KR"/>
        </w:rPr>
        <w:t>i</w:t>
      </w:r>
      <w:r w:rsidR="0011014A" w:rsidRPr="00865895">
        <w:rPr>
          <w:rFonts w:eastAsia="Times New Roman"/>
          <w:szCs w:val="22"/>
        </w:rPr>
        <w:t> </w:t>
      </w:r>
      <w:r w:rsidR="0011014A" w:rsidRPr="00865895">
        <w:rPr>
          <w:rFonts w:hint="eastAsia"/>
          <w:szCs w:val="22"/>
          <w:lang w:val="en-GB" w:eastAsia="ko-KR"/>
        </w:rPr>
        <w:t>] and scene_radius[</w:t>
      </w:r>
      <w:r w:rsidR="0011014A" w:rsidRPr="00865895">
        <w:rPr>
          <w:rFonts w:eastAsia="Times New Roman"/>
          <w:szCs w:val="22"/>
        </w:rPr>
        <w:t> </w:t>
      </w:r>
      <w:r w:rsidR="0011014A" w:rsidRPr="00865895">
        <w:rPr>
          <w:rFonts w:hint="eastAsia"/>
          <w:szCs w:val="22"/>
          <w:lang w:val="en-GB" w:eastAsia="ko-KR"/>
        </w:rPr>
        <w:t>i</w:t>
      </w:r>
      <w:r w:rsidR="0011014A" w:rsidRPr="00865895">
        <w:rPr>
          <w:rFonts w:eastAsia="Times New Roman"/>
          <w:szCs w:val="22"/>
        </w:rPr>
        <w:t> </w:t>
      </w:r>
      <w:r w:rsidR="0011014A" w:rsidRPr="00865895">
        <w:rPr>
          <w:rFonts w:hint="eastAsia"/>
          <w:szCs w:val="22"/>
          <w:lang w:val="en-GB" w:eastAsia="ko-KR"/>
        </w:rPr>
        <w:t>]. The value of scene</w:t>
      </w:r>
      <w:r w:rsidR="0011014A" w:rsidRPr="00865895">
        <w:rPr>
          <w:szCs w:val="22"/>
          <w:lang w:val="en-GB" w:eastAsia="ko-KR"/>
        </w:rPr>
        <w:t>_</w:t>
      </w:r>
      <w:r w:rsidR="0011014A" w:rsidRPr="00865895">
        <w:rPr>
          <w:rFonts w:hint="eastAsia"/>
          <w:szCs w:val="22"/>
          <w:lang w:val="en-GB" w:eastAsia="ko-KR"/>
        </w:rPr>
        <w:t>radius[</w:t>
      </w:r>
      <w:r w:rsidR="0011014A" w:rsidRPr="00865895">
        <w:rPr>
          <w:rFonts w:eastAsia="Times New Roman"/>
          <w:szCs w:val="22"/>
        </w:rPr>
        <w:t> </w:t>
      </w:r>
      <w:r w:rsidR="0011014A" w:rsidRPr="00865895">
        <w:rPr>
          <w:rFonts w:hint="eastAsia"/>
          <w:szCs w:val="22"/>
          <w:lang w:val="en-GB" w:eastAsia="ko-KR"/>
        </w:rPr>
        <w:t>i</w:t>
      </w:r>
      <w:r w:rsidR="0011014A" w:rsidRPr="00865895">
        <w:rPr>
          <w:rFonts w:eastAsia="Times New Roman"/>
          <w:szCs w:val="22"/>
        </w:rPr>
        <w:t> </w:t>
      </w:r>
      <w:r w:rsidR="0011014A" w:rsidRPr="00865895">
        <w:rPr>
          <w:rFonts w:hint="eastAsia"/>
          <w:szCs w:val="22"/>
          <w:lang w:val="en-GB" w:eastAsia="ko-KR"/>
        </w:rPr>
        <w:t xml:space="preserve">] shall be equal or smaller than </w:t>
      </w:r>
      <w:r w:rsidR="000B0D2F" w:rsidRPr="00865895">
        <w:rPr>
          <w:rFonts w:hint="eastAsia"/>
          <w:szCs w:val="22"/>
          <w:lang w:val="en-GB" w:eastAsia="ko-KR"/>
        </w:rPr>
        <w:t>full</w:t>
      </w:r>
      <w:r w:rsidR="00235DDD" w:rsidRPr="00865895">
        <w:rPr>
          <w:szCs w:val="22"/>
          <w:lang w:val="en-GB" w:eastAsia="ko-KR"/>
        </w:rPr>
        <w:t>_</w:t>
      </w:r>
      <w:r w:rsidR="00235DDD" w:rsidRPr="00865895">
        <w:rPr>
          <w:rFonts w:hint="eastAsia"/>
          <w:szCs w:val="22"/>
          <w:lang w:val="en-GB" w:eastAsia="ko-KR"/>
        </w:rPr>
        <w:t>radius[</w:t>
      </w:r>
      <w:r w:rsidR="00235DDD" w:rsidRPr="00865895">
        <w:rPr>
          <w:rFonts w:eastAsia="Times New Roman"/>
          <w:szCs w:val="22"/>
        </w:rPr>
        <w:t> </w:t>
      </w:r>
      <w:r w:rsidR="00235DDD" w:rsidRPr="00865895">
        <w:rPr>
          <w:rFonts w:hint="eastAsia"/>
          <w:szCs w:val="22"/>
          <w:lang w:val="en-GB" w:eastAsia="ko-KR"/>
        </w:rPr>
        <w:t>i</w:t>
      </w:r>
      <w:r w:rsidR="00235DDD" w:rsidRPr="00865895">
        <w:rPr>
          <w:rFonts w:eastAsia="Times New Roman"/>
          <w:szCs w:val="22"/>
        </w:rPr>
        <w:t> </w:t>
      </w:r>
      <w:r w:rsidR="00235DDD" w:rsidRPr="00865895">
        <w:rPr>
          <w:rFonts w:hint="eastAsia"/>
          <w:szCs w:val="22"/>
          <w:lang w:val="en-GB" w:eastAsia="ko-KR"/>
        </w:rPr>
        <w:t xml:space="preserve">] and </w:t>
      </w:r>
      <w:r w:rsidR="0011014A" w:rsidRPr="00865895">
        <w:rPr>
          <w:rFonts w:hint="eastAsia"/>
          <w:szCs w:val="22"/>
          <w:lang w:val="en-GB" w:eastAsia="ko-KR"/>
        </w:rPr>
        <w:t>shall be in the range of 0 to 65536</w:t>
      </w:r>
      <w:r w:rsidR="0011014A" w:rsidRPr="00865895">
        <w:rPr>
          <w:szCs w:val="22"/>
          <w:lang w:val="en-CA"/>
        </w:rPr>
        <w:t> </w:t>
      </w:r>
      <w:r w:rsidR="0011014A" w:rsidRPr="00865895">
        <w:rPr>
          <w:rFonts w:hint="eastAsia"/>
          <w:szCs w:val="22"/>
          <w:lang w:val="en-GB" w:eastAsia="ko-KR"/>
        </w:rPr>
        <w:t>*</w:t>
      </w:r>
      <w:r w:rsidR="0011014A" w:rsidRPr="00865895">
        <w:rPr>
          <w:szCs w:val="22"/>
          <w:lang w:val="en-CA"/>
        </w:rPr>
        <w:t> </w:t>
      </w:r>
      <w:r w:rsidR="0011014A" w:rsidRPr="00865895">
        <w:rPr>
          <w:szCs w:val="22"/>
          <w:lang w:val="en-CA" w:eastAsia="ko-KR"/>
        </w:rPr>
        <w:t>2</w:t>
      </w:r>
      <w:r w:rsidR="0011014A" w:rsidRPr="00865895">
        <w:rPr>
          <w:szCs w:val="22"/>
          <w:vertAlign w:val="superscript"/>
          <w:lang w:val="en-CA" w:eastAsia="ko-KR"/>
        </w:rPr>
        <w:t>16</w:t>
      </w:r>
      <w:r w:rsidR="0011014A" w:rsidRPr="00865895">
        <w:rPr>
          <w:szCs w:val="22"/>
          <w:lang w:val="en-CA"/>
        </w:rPr>
        <w:t> </w:t>
      </w:r>
      <w:r w:rsidR="0011014A" w:rsidRPr="00865895">
        <w:rPr>
          <w:szCs w:val="22"/>
          <w:lang w:eastAsia="ko-KR"/>
        </w:rPr>
        <w:t>–</w:t>
      </w:r>
      <w:r w:rsidR="0011014A" w:rsidRPr="00865895">
        <w:rPr>
          <w:szCs w:val="22"/>
          <w:lang w:val="en-CA"/>
        </w:rPr>
        <w:t> </w:t>
      </w:r>
      <w:r w:rsidR="0011014A" w:rsidRPr="00865895">
        <w:rPr>
          <w:rFonts w:hint="eastAsia"/>
          <w:szCs w:val="22"/>
          <w:lang w:val="en-GB" w:eastAsia="ko-KR"/>
        </w:rPr>
        <w:t xml:space="preserve">1 </w:t>
      </w:r>
      <w:r w:rsidR="0011014A" w:rsidRPr="00865895">
        <w:rPr>
          <w:szCs w:val="22"/>
          <w:lang w:val="en-CA"/>
        </w:rPr>
        <w:t>(i.e., </w:t>
      </w:r>
      <w:r w:rsidR="0011014A" w:rsidRPr="00865895">
        <w:rPr>
          <w:szCs w:val="22"/>
          <w:lang w:val="en-CA" w:eastAsia="ko-KR"/>
        </w:rPr>
        <w:t>4294967295)</w:t>
      </w:r>
      <w:r w:rsidR="0011014A" w:rsidRPr="00865895">
        <w:rPr>
          <w:rFonts w:hint="eastAsia"/>
          <w:szCs w:val="22"/>
          <w:lang w:val="en-GB" w:eastAsia="ko-KR"/>
        </w:rPr>
        <w:t>.</w:t>
      </w:r>
      <w:r w:rsidR="00235DDD" w:rsidRPr="00865895">
        <w:rPr>
          <w:szCs w:val="22"/>
          <w:lang w:val="en-GB" w:eastAsia="ko-KR"/>
        </w:rPr>
        <w:t xml:space="preserve"> </w:t>
      </w:r>
      <w:r w:rsidR="00235DDD" w:rsidRPr="00865895">
        <w:rPr>
          <w:rFonts w:hint="eastAsia"/>
          <w:szCs w:val="22"/>
          <w:lang w:val="en-GB" w:eastAsia="ko-KR"/>
        </w:rPr>
        <w:t>T</w:t>
      </w:r>
      <w:r w:rsidR="00235DDD" w:rsidRPr="00865895">
        <w:rPr>
          <w:szCs w:val="22"/>
          <w:lang w:val="en-GB" w:eastAsia="ko-KR"/>
        </w:rPr>
        <w:t>he enclosed area is the suggested area for stitching as recommended by the content provider.</w:t>
      </w:r>
      <w:r w:rsidR="00CA7BCB" w:rsidRPr="00865895">
        <w:rPr>
          <w:rFonts w:hint="eastAsia"/>
          <w:szCs w:val="22"/>
          <w:lang w:val="en-GB" w:eastAsia="ko-KR"/>
        </w:rPr>
        <w:t xml:space="preserve"> </w:t>
      </w:r>
    </w:p>
    <w:p w14:paraId="3182496A" w14:textId="15899512" w:rsidR="009575CF" w:rsidRPr="00865895" w:rsidRDefault="00F2050C" w:rsidP="009575CF">
      <w:pPr>
        <w:rPr>
          <w:szCs w:val="22"/>
          <w:lang w:eastAsia="ko-KR"/>
        </w:rPr>
      </w:pPr>
      <w:r w:rsidRPr="00865895">
        <w:rPr>
          <w:b/>
          <w:szCs w:val="22"/>
          <w:lang w:eastAsia="ko-KR"/>
        </w:rPr>
        <w:t>camera_</w:t>
      </w:r>
      <w:r w:rsidR="009575CF" w:rsidRPr="00865895">
        <w:rPr>
          <w:b/>
          <w:szCs w:val="22"/>
          <w:lang w:eastAsia="ko-KR"/>
        </w:rPr>
        <w:t>center_azimuth</w:t>
      </w:r>
      <w:r w:rsidR="009575CF" w:rsidRPr="00865895">
        <w:rPr>
          <w:rFonts w:hint="eastAsia"/>
          <w:szCs w:val="22"/>
          <w:lang w:val="en-GB" w:eastAsia="ko-KR"/>
        </w:rPr>
        <w:t>[</w:t>
      </w:r>
      <w:r w:rsidR="009575CF" w:rsidRPr="00865895">
        <w:rPr>
          <w:rFonts w:eastAsia="Times New Roman"/>
          <w:szCs w:val="22"/>
        </w:rPr>
        <w:t> </w:t>
      </w:r>
      <w:r w:rsidR="009575CF" w:rsidRPr="00865895">
        <w:rPr>
          <w:rFonts w:hint="eastAsia"/>
          <w:szCs w:val="22"/>
          <w:lang w:val="en-GB" w:eastAsia="ko-KR"/>
        </w:rPr>
        <w:t>i</w:t>
      </w:r>
      <w:r w:rsidR="009575CF" w:rsidRPr="00865895">
        <w:rPr>
          <w:rFonts w:eastAsia="Times New Roman"/>
          <w:szCs w:val="22"/>
        </w:rPr>
        <w:t> </w:t>
      </w:r>
      <w:r w:rsidR="009575CF" w:rsidRPr="00865895">
        <w:rPr>
          <w:rFonts w:hint="eastAsia"/>
          <w:szCs w:val="22"/>
          <w:lang w:val="en-GB" w:eastAsia="ko-KR"/>
        </w:rPr>
        <w:t>]</w:t>
      </w:r>
      <w:r w:rsidR="009575CF" w:rsidRPr="00865895">
        <w:rPr>
          <w:szCs w:val="22"/>
          <w:lang w:eastAsia="ko-KR"/>
        </w:rPr>
        <w:t xml:space="preserve"> and </w:t>
      </w:r>
      <w:r w:rsidRPr="00865895">
        <w:rPr>
          <w:b/>
          <w:szCs w:val="22"/>
          <w:lang w:eastAsia="ko-KR"/>
        </w:rPr>
        <w:t>camera_</w:t>
      </w:r>
      <w:r w:rsidR="009575CF" w:rsidRPr="00865895">
        <w:rPr>
          <w:b/>
          <w:szCs w:val="22"/>
          <w:lang w:eastAsia="ko-KR"/>
        </w:rPr>
        <w:t>center_elevation</w:t>
      </w:r>
      <w:r w:rsidR="009575CF" w:rsidRPr="00865895">
        <w:rPr>
          <w:rFonts w:hint="eastAsia"/>
          <w:szCs w:val="22"/>
          <w:lang w:val="en-GB" w:eastAsia="ko-KR"/>
        </w:rPr>
        <w:t>[</w:t>
      </w:r>
      <w:r w:rsidR="009575CF" w:rsidRPr="00865895">
        <w:rPr>
          <w:rFonts w:eastAsia="Times New Roman"/>
          <w:szCs w:val="22"/>
        </w:rPr>
        <w:t> </w:t>
      </w:r>
      <w:r w:rsidR="009575CF" w:rsidRPr="00865895">
        <w:rPr>
          <w:rFonts w:hint="eastAsia"/>
          <w:szCs w:val="22"/>
          <w:lang w:val="en-GB" w:eastAsia="ko-KR"/>
        </w:rPr>
        <w:t>i</w:t>
      </w:r>
      <w:r w:rsidR="009575CF" w:rsidRPr="00865895">
        <w:rPr>
          <w:rFonts w:eastAsia="Times New Roman"/>
          <w:szCs w:val="22"/>
        </w:rPr>
        <w:t> </w:t>
      </w:r>
      <w:r w:rsidR="009575CF" w:rsidRPr="00865895">
        <w:rPr>
          <w:rFonts w:hint="eastAsia"/>
          <w:szCs w:val="22"/>
          <w:lang w:val="en-GB" w:eastAsia="ko-KR"/>
        </w:rPr>
        <w:t>]</w:t>
      </w:r>
      <w:r w:rsidR="009575CF" w:rsidRPr="00865895">
        <w:rPr>
          <w:szCs w:val="22"/>
          <w:lang w:val="en-GB" w:eastAsia="ko-KR"/>
        </w:rPr>
        <w:t xml:space="preserve"> </w:t>
      </w:r>
      <w:r w:rsidR="009575CF" w:rsidRPr="00865895">
        <w:rPr>
          <w:szCs w:val="22"/>
          <w:lang w:val="en-CA" w:eastAsia="ko-KR"/>
        </w:rPr>
        <w:t>indicate</w:t>
      </w:r>
      <w:r w:rsidR="009575CF" w:rsidRPr="00865895">
        <w:rPr>
          <w:szCs w:val="22"/>
          <w:lang w:val="en-CA"/>
        </w:rPr>
        <w:t xml:space="preserve"> the </w:t>
      </w:r>
      <w:r w:rsidR="009575CF" w:rsidRPr="00865895">
        <w:rPr>
          <w:rFonts w:hint="eastAsia"/>
          <w:szCs w:val="22"/>
          <w:lang w:val="en-CA" w:eastAsia="ko-KR"/>
        </w:rPr>
        <w:t>spherical coordinate</w:t>
      </w:r>
      <w:r w:rsidR="009575CF" w:rsidRPr="00865895">
        <w:rPr>
          <w:szCs w:val="22"/>
          <w:lang w:val="en-CA"/>
        </w:rPr>
        <w:t xml:space="preserve"> that corresponds to the center of the </w:t>
      </w:r>
      <w:r w:rsidR="009575CF" w:rsidRPr="00865895">
        <w:rPr>
          <w:rFonts w:hint="eastAsia"/>
          <w:szCs w:val="22"/>
          <w:lang w:val="en-CA" w:eastAsia="ko-KR"/>
        </w:rPr>
        <w:t xml:space="preserve">i-th circular image in the </w:t>
      </w:r>
      <w:r w:rsidR="009575CF" w:rsidRPr="00865895">
        <w:rPr>
          <w:szCs w:val="22"/>
          <w:lang w:val="en-CA"/>
        </w:rPr>
        <w:t xml:space="preserve">cropped output picture, in units of </w:t>
      </w:r>
      <w:r w:rsidR="009575CF" w:rsidRPr="00865895">
        <w:rPr>
          <w:szCs w:val="22"/>
          <w:lang w:val="en-CA" w:eastAsia="ko-KR"/>
        </w:rPr>
        <w:t>2</w:t>
      </w:r>
      <w:r w:rsidR="009575CF" w:rsidRPr="00865895">
        <w:rPr>
          <w:szCs w:val="22"/>
          <w:vertAlign w:val="superscript"/>
          <w:lang w:val="en-CA" w:eastAsia="ko-KR"/>
        </w:rPr>
        <w:t>−16</w:t>
      </w:r>
      <w:r w:rsidR="009575CF" w:rsidRPr="00865895">
        <w:rPr>
          <w:szCs w:val="22"/>
          <w:lang w:val="en-CA" w:eastAsia="ko-KR"/>
        </w:rPr>
        <w:t xml:space="preserve"> </w:t>
      </w:r>
      <w:r w:rsidR="009575CF" w:rsidRPr="00865895">
        <w:rPr>
          <w:szCs w:val="22"/>
          <w:lang w:val="en-CA"/>
        </w:rPr>
        <w:t>degrees.</w:t>
      </w:r>
      <w:r w:rsidR="009575CF" w:rsidRPr="00865895">
        <w:rPr>
          <w:rFonts w:hint="eastAsia"/>
          <w:szCs w:val="22"/>
          <w:lang w:val="en-CA" w:eastAsia="ko-KR"/>
        </w:rPr>
        <w:t xml:space="preserve"> </w:t>
      </w:r>
      <w:r w:rsidR="009575CF" w:rsidRPr="00865895">
        <w:rPr>
          <w:szCs w:val="22"/>
          <w:lang w:val="en-CA"/>
        </w:rPr>
        <w:t xml:space="preserve">The value of </w:t>
      </w:r>
      <w:r w:rsidRPr="00865895">
        <w:rPr>
          <w:rFonts w:hint="eastAsia"/>
          <w:szCs w:val="22"/>
          <w:lang w:val="en-CA" w:eastAsia="ko-KR"/>
        </w:rPr>
        <w:t>camera_</w:t>
      </w:r>
      <w:r w:rsidR="009575CF" w:rsidRPr="00865895">
        <w:rPr>
          <w:szCs w:val="22"/>
          <w:lang w:val="en-CA"/>
        </w:rPr>
        <w:t>center</w:t>
      </w:r>
      <w:r w:rsidR="009575CF" w:rsidRPr="00865895">
        <w:rPr>
          <w:rFonts w:hint="eastAsia"/>
          <w:szCs w:val="22"/>
          <w:lang w:val="en-CA" w:eastAsia="ko-KR"/>
        </w:rPr>
        <w:t>_azimuth</w:t>
      </w:r>
      <w:r w:rsidR="009575CF" w:rsidRPr="00865895">
        <w:rPr>
          <w:bCs/>
          <w:szCs w:val="22"/>
          <w:lang w:val="en-CA"/>
        </w:rPr>
        <w:t>[ i ]</w:t>
      </w:r>
      <w:r w:rsidR="009575CF" w:rsidRPr="00865895">
        <w:rPr>
          <w:szCs w:val="22"/>
          <w:lang w:val="en-CA"/>
        </w:rPr>
        <w:t xml:space="preserve"> shall be in the range of </w:t>
      </w:r>
      <w:r w:rsidR="009575CF" w:rsidRPr="00865895">
        <w:rPr>
          <w:szCs w:val="22"/>
          <w:lang w:val="en-CA" w:eastAsia="ko-KR"/>
        </w:rPr>
        <w:t>−</w:t>
      </w:r>
      <w:r w:rsidR="009575CF" w:rsidRPr="00865895">
        <w:rPr>
          <w:szCs w:val="22"/>
          <w:lang w:val="en-CA"/>
        </w:rPr>
        <w:t>180 * 2</w:t>
      </w:r>
      <w:r w:rsidR="009575CF" w:rsidRPr="00865895">
        <w:rPr>
          <w:szCs w:val="22"/>
          <w:vertAlign w:val="superscript"/>
          <w:lang w:val="en-CA"/>
        </w:rPr>
        <w:t>16</w:t>
      </w:r>
      <w:r w:rsidR="009575CF" w:rsidRPr="00865895">
        <w:rPr>
          <w:szCs w:val="22"/>
          <w:lang w:val="en-CA"/>
        </w:rPr>
        <w:t xml:space="preserve"> (i.e., </w:t>
      </w:r>
      <w:r w:rsidR="009575CF" w:rsidRPr="00865895">
        <w:rPr>
          <w:szCs w:val="22"/>
          <w:lang w:val="en-CA" w:eastAsia="ko-KR"/>
        </w:rPr>
        <w:t>−11796480) to</w:t>
      </w:r>
      <w:r w:rsidR="009575CF" w:rsidRPr="00865895">
        <w:rPr>
          <w:szCs w:val="22"/>
          <w:lang w:val="en-CA"/>
        </w:rPr>
        <w:t xml:space="preserve"> 180 * 2</w:t>
      </w:r>
      <w:r w:rsidR="009575CF" w:rsidRPr="00865895">
        <w:rPr>
          <w:szCs w:val="22"/>
          <w:vertAlign w:val="superscript"/>
          <w:lang w:val="en-CA"/>
        </w:rPr>
        <w:t>16</w:t>
      </w:r>
      <w:r w:rsidR="009575CF" w:rsidRPr="00865895">
        <w:rPr>
          <w:szCs w:val="22"/>
          <w:lang w:val="en-CA"/>
        </w:rPr>
        <w:t> − 1 (i.e., </w:t>
      </w:r>
      <w:r w:rsidR="009575CF" w:rsidRPr="00865895">
        <w:rPr>
          <w:szCs w:val="22"/>
          <w:lang w:val="en-CA" w:eastAsia="ko-KR"/>
        </w:rPr>
        <w:t>11796479), inclusive</w:t>
      </w:r>
      <w:r w:rsidR="009575CF" w:rsidRPr="00865895">
        <w:rPr>
          <w:rFonts w:hint="eastAsia"/>
          <w:szCs w:val="22"/>
          <w:lang w:val="en-CA" w:eastAsia="ko-KR"/>
        </w:rPr>
        <w:t xml:space="preserve">, and the value of </w:t>
      </w:r>
      <w:r w:rsidRPr="00865895">
        <w:rPr>
          <w:rFonts w:hint="eastAsia"/>
          <w:szCs w:val="22"/>
          <w:lang w:val="en-CA" w:eastAsia="ko-KR"/>
        </w:rPr>
        <w:t>camera_</w:t>
      </w:r>
      <w:r w:rsidR="009575CF" w:rsidRPr="00865895">
        <w:rPr>
          <w:rFonts w:hint="eastAsia"/>
          <w:szCs w:val="22"/>
          <w:lang w:val="en-CA" w:eastAsia="ko-KR"/>
        </w:rPr>
        <w:t>center_elevation</w:t>
      </w:r>
      <w:r w:rsidR="009575CF" w:rsidRPr="00865895">
        <w:rPr>
          <w:rFonts w:hint="eastAsia"/>
          <w:szCs w:val="22"/>
          <w:lang w:val="en-GB" w:eastAsia="ko-KR"/>
        </w:rPr>
        <w:t>[</w:t>
      </w:r>
      <w:r w:rsidR="009575CF" w:rsidRPr="00865895">
        <w:rPr>
          <w:rFonts w:eastAsia="Times New Roman"/>
          <w:szCs w:val="22"/>
        </w:rPr>
        <w:t> </w:t>
      </w:r>
      <w:r w:rsidR="009575CF" w:rsidRPr="00865895">
        <w:rPr>
          <w:rFonts w:hint="eastAsia"/>
          <w:szCs w:val="22"/>
          <w:lang w:val="en-GB" w:eastAsia="ko-KR"/>
        </w:rPr>
        <w:t>i</w:t>
      </w:r>
      <w:r w:rsidR="009575CF" w:rsidRPr="00865895">
        <w:rPr>
          <w:rFonts w:eastAsia="Times New Roman"/>
          <w:szCs w:val="22"/>
        </w:rPr>
        <w:t> </w:t>
      </w:r>
      <w:r w:rsidR="009575CF" w:rsidRPr="00865895">
        <w:rPr>
          <w:rFonts w:hint="eastAsia"/>
          <w:szCs w:val="22"/>
          <w:lang w:val="en-GB" w:eastAsia="ko-KR"/>
        </w:rPr>
        <w:t>]</w:t>
      </w:r>
      <w:r w:rsidR="009575CF" w:rsidRPr="00865895">
        <w:rPr>
          <w:szCs w:val="22"/>
          <w:lang w:val="en-CA"/>
        </w:rPr>
        <w:t xml:space="preserve"> shall be in the range of </w:t>
      </w:r>
      <w:r w:rsidR="009575CF" w:rsidRPr="00865895">
        <w:rPr>
          <w:szCs w:val="22"/>
          <w:lang w:val="en-CA" w:eastAsia="ko-KR"/>
        </w:rPr>
        <w:t>−</w:t>
      </w:r>
      <w:r w:rsidR="009575CF" w:rsidRPr="00865895">
        <w:rPr>
          <w:szCs w:val="22"/>
          <w:lang w:val="en-CA"/>
        </w:rPr>
        <w:t>90 * 2</w:t>
      </w:r>
      <w:r w:rsidR="009575CF" w:rsidRPr="00865895">
        <w:rPr>
          <w:szCs w:val="22"/>
          <w:vertAlign w:val="superscript"/>
          <w:lang w:val="en-CA"/>
        </w:rPr>
        <w:t>16</w:t>
      </w:r>
      <w:r w:rsidR="009575CF" w:rsidRPr="00865895">
        <w:rPr>
          <w:szCs w:val="22"/>
          <w:lang w:val="en-CA"/>
        </w:rPr>
        <w:t xml:space="preserve"> (i.e., </w:t>
      </w:r>
      <w:r w:rsidR="009575CF" w:rsidRPr="00865895">
        <w:rPr>
          <w:szCs w:val="22"/>
          <w:lang w:val="en-CA" w:eastAsia="ko-KR"/>
        </w:rPr>
        <w:t xml:space="preserve">−5898240) to </w:t>
      </w:r>
      <w:r w:rsidR="009575CF" w:rsidRPr="00865895">
        <w:rPr>
          <w:szCs w:val="22"/>
          <w:lang w:val="en-CA"/>
        </w:rPr>
        <w:t>90 * 2</w:t>
      </w:r>
      <w:r w:rsidR="009575CF" w:rsidRPr="00865895">
        <w:rPr>
          <w:szCs w:val="22"/>
          <w:vertAlign w:val="superscript"/>
          <w:lang w:val="en-CA"/>
        </w:rPr>
        <w:t>16</w:t>
      </w:r>
      <w:r w:rsidR="009575CF" w:rsidRPr="00865895">
        <w:rPr>
          <w:szCs w:val="22"/>
          <w:lang w:val="en-CA"/>
        </w:rPr>
        <w:t xml:space="preserve"> (i.e., </w:t>
      </w:r>
      <w:r w:rsidR="009575CF" w:rsidRPr="00865895">
        <w:rPr>
          <w:szCs w:val="22"/>
          <w:lang w:val="en-CA" w:eastAsia="ko-KR"/>
        </w:rPr>
        <w:t>5898240), inclusive</w:t>
      </w:r>
      <w:r w:rsidR="009575CF" w:rsidRPr="00865895">
        <w:rPr>
          <w:szCs w:val="22"/>
          <w:lang w:val="en-CA"/>
        </w:rPr>
        <w:t xml:space="preserve">. </w:t>
      </w:r>
    </w:p>
    <w:p w14:paraId="6E473462" w14:textId="1A4EEFFE" w:rsidR="009575CF" w:rsidRPr="00865895" w:rsidRDefault="00D46B93" w:rsidP="009575CF">
      <w:pPr>
        <w:rPr>
          <w:i/>
          <w:szCs w:val="22"/>
          <w:lang w:eastAsia="ko-KR"/>
        </w:rPr>
      </w:pPr>
      <w:r w:rsidRPr="00865895">
        <w:rPr>
          <w:b/>
          <w:szCs w:val="22"/>
          <w:lang w:eastAsia="ko-KR"/>
        </w:rPr>
        <w:t>camera</w:t>
      </w:r>
      <w:r w:rsidR="00F2050C" w:rsidRPr="00865895">
        <w:rPr>
          <w:rFonts w:hint="eastAsia"/>
          <w:b/>
          <w:szCs w:val="22"/>
          <w:lang w:eastAsia="ko-KR"/>
        </w:rPr>
        <w:t>_</w:t>
      </w:r>
      <w:r w:rsidR="009575CF" w:rsidRPr="00865895">
        <w:rPr>
          <w:b/>
          <w:szCs w:val="22"/>
          <w:lang w:eastAsia="ko-KR"/>
        </w:rPr>
        <w:t>center_</w:t>
      </w:r>
      <w:r w:rsidR="009575CF" w:rsidRPr="00865895">
        <w:rPr>
          <w:rFonts w:hint="eastAsia"/>
          <w:b/>
          <w:szCs w:val="22"/>
          <w:lang w:eastAsia="ko-KR"/>
        </w:rPr>
        <w:t>tilt</w:t>
      </w:r>
      <w:r w:rsidR="009575CF" w:rsidRPr="00865895">
        <w:rPr>
          <w:rFonts w:hint="eastAsia"/>
          <w:szCs w:val="22"/>
          <w:lang w:val="en-GB" w:eastAsia="ko-KR"/>
        </w:rPr>
        <w:t>[</w:t>
      </w:r>
      <w:r w:rsidR="009575CF" w:rsidRPr="00865895">
        <w:rPr>
          <w:rFonts w:eastAsia="Times New Roman"/>
          <w:szCs w:val="22"/>
        </w:rPr>
        <w:t> </w:t>
      </w:r>
      <w:r w:rsidR="009575CF" w:rsidRPr="00865895">
        <w:rPr>
          <w:rFonts w:hint="eastAsia"/>
          <w:szCs w:val="22"/>
          <w:lang w:val="en-GB" w:eastAsia="ko-KR"/>
        </w:rPr>
        <w:t>i</w:t>
      </w:r>
      <w:r w:rsidR="009575CF" w:rsidRPr="00865895">
        <w:rPr>
          <w:rFonts w:eastAsia="Times New Roman"/>
          <w:szCs w:val="22"/>
        </w:rPr>
        <w:t> </w:t>
      </w:r>
      <w:r w:rsidR="009575CF" w:rsidRPr="00865895">
        <w:rPr>
          <w:rFonts w:hint="eastAsia"/>
          <w:szCs w:val="22"/>
          <w:lang w:val="en-GB" w:eastAsia="ko-KR"/>
        </w:rPr>
        <w:t>]</w:t>
      </w:r>
      <w:r w:rsidR="009575CF" w:rsidRPr="00865895">
        <w:rPr>
          <w:szCs w:val="22"/>
          <w:lang w:eastAsia="ko-KR"/>
        </w:rPr>
        <w:t xml:space="preserve"> </w:t>
      </w:r>
      <w:r w:rsidR="009575CF" w:rsidRPr="00865895">
        <w:rPr>
          <w:rFonts w:hint="eastAsia"/>
          <w:szCs w:val="22"/>
          <w:lang w:eastAsia="ko-KR"/>
        </w:rPr>
        <w:t xml:space="preserve">indicates the tilt angle </w:t>
      </w:r>
      <w:r w:rsidR="009575CF" w:rsidRPr="00865895">
        <w:rPr>
          <w:rFonts w:hint="eastAsia"/>
          <w:szCs w:val="22"/>
          <w:lang w:val="en-CA" w:eastAsia="ko-KR"/>
        </w:rPr>
        <w:t>of the i-th circular image</w:t>
      </w:r>
      <w:r w:rsidR="009575CF" w:rsidRPr="00865895">
        <w:rPr>
          <w:szCs w:val="22"/>
          <w:lang w:val="en-CA"/>
        </w:rPr>
        <w:t xml:space="preserve"> of the cropped output picture, in units of 2</w:t>
      </w:r>
      <w:r w:rsidR="009575CF" w:rsidRPr="00865895">
        <w:rPr>
          <w:szCs w:val="22"/>
          <w:vertAlign w:val="superscript"/>
          <w:lang w:val="en-CA"/>
        </w:rPr>
        <w:t>−16</w:t>
      </w:r>
      <w:r w:rsidR="009575CF" w:rsidRPr="00865895">
        <w:rPr>
          <w:szCs w:val="22"/>
          <w:lang w:val="en-CA"/>
        </w:rPr>
        <w:t xml:space="preserve"> degrees. The value of </w:t>
      </w:r>
      <w:r w:rsidR="00F2050C" w:rsidRPr="00865895">
        <w:rPr>
          <w:rFonts w:hint="eastAsia"/>
          <w:szCs w:val="22"/>
          <w:lang w:val="en-CA" w:eastAsia="ko-KR"/>
        </w:rPr>
        <w:t>camera_</w:t>
      </w:r>
      <w:r w:rsidR="009575CF" w:rsidRPr="00865895">
        <w:rPr>
          <w:rFonts w:hint="eastAsia"/>
          <w:szCs w:val="22"/>
          <w:lang w:val="en-CA" w:eastAsia="ko-KR"/>
        </w:rPr>
        <w:t>center_tilt</w:t>
      </w:r>
      <w:r w:rsidR="009575CF" w:rsidRPr="00865895">
        <w:rPr>
          <w:rFonts w:hint="eastAsia"/>
          <w:szCs w:val="22"/>
          <w:lang w:val="en-GB" w:eastAsia="ko-KR"/>
        </w:rPr>
        <w:t>[</w:t>
      </w:r>
      <w:r w:rsidR="009575CF" w:rsidRPr="00865895">
        <w:rPr>
          <w:rFonts w:eastAsia="Times New Roman"/>
          <w:szCs w:val="22"/>
        </w:rPr>
        <w:t> </w:t>
      </w:r>
      <w:r w:rsidR="009575CF" w:rsidRPr="00865895">
        <w:rPr>
          <w:rFonts w:hint="eastAsia"/>
          <w:szCs w:val="22"/>
          <w:lang w:val="en-GB" w:eastAsia="ko-KR"/>
        </w:rPr>
        <w:t>i</w:t>
      </w:r>
      <w:r w:rsidR="009575CF" w:rsidRPr="00865895">
        <w:rPr>
          <w:rFonts w:eastAsia="Times New Roman"/>
          <w:szCs w:val="22"/>
        </w:rPr>
        <w:t> </w:t>
      </w:r>
      <w:r w:rsidR="009575CF" w:rsidRPr="00865895">
        <w:rPr>
          <w:rFonts w:hint="eastAsia"/>
          <w:szCs w:val="22"/>
          <w:lang w:val="en-GB" w:eastAsia="ko-KR"/>
        </w:rPr>
        <w:t>]</w:t>
      </w:r>
      <w:r w:rsidR="009575CF" w:rsidRPr="00865895">
        <w:rPr>
          <w:szCs w:val="22"/>
          <w:lang w:val="en-CA"/>
        </w:rPr>
        <w:t xml:space="preserve"> shall be in the range of </w:t>
      </w:r>
      <w:r w:rsidR="009575CF" w:rsidRPr="00865895">
        <w:rPr>
          <w:szCs w:val="22"/>
          <w:lang w:val="en-CA" w:eastAsia="ko-KR"/>
        </w:rPr>
        <w:t>−</w:t>
      </w:r>
      <w:r w:rsidR="009575CF" w:rsidRPr="00865895">
        <w:rPr>
          <w:szCs w:val="22"/>
          <w:lang w:val="en-CA"/>
        </w:rPr>
        <w:t>180 * 2</w:t>
      </w:r>
      <w:r w:rsidR="009575CF" w:rsidRPr="00865895">
        <w:rPr>
          <w:szCs w:val="22"/>
          <w:vertAlign w:val="superscript"/>
          <w:lang w:val="en-CA"/>
        </w:rPr>
        <w:t>16</w:t>
      </w:r>
      <w:r w:rsidR="009575CF" w:rsidRPr="00865895">
        <w:rPr>
          <w:szCs w:val="22"/>
          <w:lang w:val="en-CA"/>
        </w:rPr>
        <w:t xml:space="preserve"> (i.e., </w:t>
      </w:r>
      <w:r w:rsidR="009575CF" w:rsidRPr="00865895">
        <w:rPr>
          <w:szCs w:val="22"/>
          <w:lang w:val="en-CA" w:eastAsia="ko-KR"/>
        </w:rPr>
        <w:t>−11796480)</w:t>
      </w:r>
      <w:r w:rsidR="009575CF" w:rsidRPr="00865895">
        <w:rPr>
          <w:szCs w:val="22"/>
          <w:lang w:val="en-CA"/>
        </w:rPr>
        <w:t xml:space="preserve"> to 180 * 2</w:t>
      </w:r>
      <w:r w:rsidR="009575CF" w:rsidRPr="00865895">
        <w:rPr>
          <w:szCs w:val="22"/>
          <w:vertAlign w:val="superscript"/>
          <w:lang w:val="en-CA"/>
        </w:rPr>
        <w:t>16</w:t>
      </w:r>
      <w:r w:rsidR="009575CF" w:rsidRPr="00865895">
        <w:rPr>
          <w:szCs w:val="22"/>
          <w:lang w:val="en-CA"/>
        </w:rPr>
        <w:t> − 1 (i.e., </w:t>
      </w:r>
      <w:r w:rsidR="009575CF" w:rsidRPr="00865895">
        <w:rPr>
          <w:szCs w:val="22"/>
          <w:lang w:val="en-CA" w:eastAsia="ko-KR"/>
        </w:rPr>
        <w:t>11796479), inclusive</w:t>
      </w:r>
      <w:r w:rsidR="009575CF" w:rsidRPr="00865895">
        <w:rPr>
          <w:szCs w:val="22"/>
          <w:lang w:val="en-CA"/>
        </w:rPr>
        <w:t xml:space="preserve">. </w:t>
      </w:r>
      <w:r w:rsidR="009575CF" w:rsidRPr="00865895">
        <w:rPr>
          <w:rFonts w:hint="eastAsia"/>
          <w:szCs w:val="22"/>
          <w:lang w:val="en-CA" w:eastAsia="ko-KR"/>
        </w:rPr>
        <w:t xml:space="preserve"> </w:t>
      </w:r>
    </w:p>
    <w:p w14:paraId="0093D00A" w14:textId="14537CC7" w:rsidR="009575CF" w:rsidRPr="00865895" w:rsidRDefault="00F2050C" w:rsidP="009234A5">
      <w:pPr>
        <w:rPr>
          <w:szCs w:val="22"/>
          <w:lang w:eastAsia="ko-KR"/>
        </w:rPr>
      </w:pPr>
      <w:r w:rsidRPr="00865895">
        <w:rPr>
          <w:b/>
          <w:szCs w:val="22"/>
          <w:lang w:eastAsia="ko-KR"/>
        </w:rPr>
        <w:t>camera_center_offset_x</w:t>
      </w:r>
      <w:r w:rsidRPr="00865895">
        <w:rPr>
          <w:rFonts w:hint="eastAsia"/>
          <w:szCs w:val="22"/>
          <w:lang w:val="en-GB" w:eastAsia="ko-KR"/>
        </w:rPr>
        <w:t>[</w:t>
      </w:r>
      <w:r w:rsidRPr="00865895">
        <w:rPr>
          <w:rFonts w:eastAsia="Times New Roman"/>
          <w:szCs w:val="22"/>
        </w:rPr>
        <w:t> </w:t>
      </w:r>
      <w:r w:rsidRPr="00865895">
        <w:rPr>
          <w:rFonts w:hint="eastAsia"/>
          <w:szCs w:val="22"/>
          <w:lang w:val="en-GB" w:eastAsia="ko-KR"/>
        </w:rPr>
        <w:t>i</w:t>
      </w:r>
      <w:r w:rsidRPr="00865895">
        <w:rPr>
          <w:rFonts w:eastAsia="Times New Roman"/>
          <w:szCs w:val="22"/>
        </w:rPr>
        <w:t> </w:t>
      </w:r>
      <w:r w:rsidRPr="00865895">
        <w:rPr>
          <w:rFonts w:hint="eastAsia"/>
          <w:szCs w:val="22"/>
          <w:lang w:val="en-GB" w:eastAsia="ko-KR"/>
        </w:rPr>
        <w:t>]</w:t>
      </w:r>
      <w:r w:rsidRPr="00865895">
        <w:rPr>
          <w:szCs w:val="22"/>
          <w:lang w:eastAsia="ko-KR"/>
        </w:rPr>
        <w:t xml:space="preserve">, </w:t>
      </w:r>
      <w:r w:rsidRPr="00865895">
        <w:rPr>
          <w:b/>
          <w:szCs w:val="22"/>
          <w:lang w:eastAsia="ko-KR"/>
        </w:rPr>
        <w:t>camera_center_offset_y</w:t>
      </w:r>
      <w:r w:rsidRPr="00865895">
        <w:rPr>
          <w:rFonts w:hint="eastAsia"/>
          <w:szCs w:val="22"/>
          <w:lang w:val="en-GB" w:eastAsia="ko-KR"/>
        </w:rPr>
        <w:t>[</w:t>
      </w:r>
      <w:r w:rsidRPr="00865895">
        <w:rPr>
          <w:rFonts w:eastAsia="Times New Roman"/>
          <w:szCs w:val="22"/>
        </w:rPr>
        <w:t> </w:t>
      </w:r>
      <w:r w:rsidRPr="00865895">
        <w:rPr>
          <w:rFonts w:hint="eastAsia"/>
          <w:szCs w:val="22"/>
          <w:lang w:val="en-GB" w:eastAsia="ko-KR"/>
        </w:rPr>
        <w:t>i</w:t>
      </w:r>
      <w:r w:rsidRPr="00865895">
        <w:rPr>
          <w:rFonts w:eastAsia="Times New Roman"/>
          <w:szCs w:val="22"/>
        </w:rPr>
        <w:t> </w:t>
      </w:r>
      <w:r w:rsidRPr="00865895">
        <w:rPr>
          <w:rFonts w:hint="eastAsia"/>
          <w:szCs w:val="22"/>
          <w:lang w:val="en-GB" w:eastAsia="ko-KR"/>
        </w:rPr>
        <w:t>]</w:t>
      </w:r>
      <w:r w:rsidRPr="00865895">
        <w:rPr>
          <w:szCs w:val="22"/>
          <w:lang w:eastAsia="ko-KR"/>
        </w:rPr>
        <w:t xml:space="preserve"> and </w:t>
      </w:r>
      <w:r w:rsidRPr="00865895">
        <w:rPr>
          <w:b/>
          <w:szCs w:val="22"/>
          <w:lang w:eastAsia="ko-KR"/>
        </w:rPr>
        <w:t>camera_center_offset_z</w:t>
      </w:r>
      <w:r w:rsidRPr="00865895">
        <w:rPr>
          <w:rFonts w:hint="eastAsia"/>
          <w:szCs w:val="22"/>
          <w:lang w:val="en-GB" w:eastAsia="ko-KR"/>
        </w:rPr>
        <w:t>[</w:t>
      </w:r>
      <w:r w:rsidRPr="00865895">
        <w:rPr>
          <w:rFonts w:eastAsia="Times New Roman"/>
          <w:szCs w:val="22"/>
        </w:rPr>
        <w:t> </w:t>
      </w:r>
      <w:r w:rsidRPr="00865895">
        <w:rPr>
          <w:rFonts w:hint="eastAsia"/>
          <w:szCs w:val="22"/>
          <w:lang w:val="en-GB" w:eastAsia="ko-KR"/>
        </w:rPr>
        <w:t>i</w:t>
      </w:r>
      <w:r w:rsidRPr="00865895">
        <w:rPr>
          <w:rFonts w:eastAsia="Times New Roman"/>
          <w:szCs w:val="22"/>
        </w:rPr>
        <w:t> </w:t>
      </w:r>
      <w:r w:rsidRPr="00865895">
        <w:rPr>
          <w:rFonts w:hint="eastAsia"/>
          <w:szCs w:val="22"/>
          <w:lang w:val="en-GB" w:eastAsia="ko-KR"/>
        </w:rPr>
        <w:t>]</w:t>
      </w:r>
      <w:r w:rsidRPr="00865895">
        <w:rPr>
          <w:rFonts w:hint="eastAsia"/>
          <w:szCs w:val="22"/>
          <w:lang w:eastAsia="ko-KR"/>
        </w:rPr>
        <w:t xml:space="preserve"> indicate</w:t>
      </w:r>
      <w:r w:rsidR="00235DDD" w:rsidRPr="00865895">
        <w:rPr>
          <w:rFonts w:hint="eastAsia"/>
          <w:szCs w:val="22"/>
          <w:lang w:eastAsia="ko-KR"/>
        </w:rPr>
        <w:t xml:space="preserve"> </w:t>
      </w:r>
      <w:r w:rsidR="00C95BC8" w:rsidRPr="00865895">
        <w:rPr>
          <w:szCs w:val="22"/>
          <w:lang w:eastAsia="ko-KR"/>
        </w:rPr>
        <w:t xml:space="preserve">the XYZ offset values, in </w:t>
      </w:r>
      <w:ins w:id="37" w:author="Hyun-Mook Oh2" w:date="2018-01-23T16:28:00Z">
        <w:r w:rsidR="00A87240">
          <w:rPr>
            <w:rFonts w:hint="eastAsia"/>
            <w:szCs w:val="22"/>
            <w:lang w:eastAsia="ko-KR"/>
          </w:rPr>
          <w:t xml:space="preserve">units </w:t>
        </w:r>
        <w:r w:rsidR="00A87240" w:rsidRPr="00865895">
          <w:rPr>
            <w:rFonts w:hint="eastAsia"/>
            <w:szCs w:val="22"/>
            <w:lang w:val="en-GB" w:eastAsia="ko-KR"/>
          </w:rPr>
          <w:t xml:space="preserve">of </w:t>
        </w:r>
        <w:r w:rsidR="00A87240" w:rsidRPr="00865895">
          <w:rPr>
            <w:szCs w:val="22"/>
            <w:lang w:val="en-CA" w:eastAsia="ko-KR"/>
          </w:rPr>
          <w:t>2</w:t>
        </w:r>
        <w:r w:rsidR="00A87240" w:rsidRPr="00865895">
          <w:rPr>
            <w:szCs w:val="22"/>
            <w:vertAlign w:val="superscript"/>
            <w:lang w:val="en-CA" w:eastAsia="ko-KR"/>
          </w:rPr>
          <w:t>−16</w:t>
        </w:r>
        <w:r w:rsidR="00A87240" w:rsidRPr="00865895">
          <w:rPr>
            <w:szCs w:val="22"/>
            <w:lang w:eastAsia="ko-KR"/>
          </w:rPr>
          <w:t xml:space="preserve"> </w:t>
        </w:r>
      </w:ins>
      <w:r w:rsidR="00C95BC8" w:rsidRPr="00865895">
        <w:rPr>
          <w:szCs w:val="22"/>
          <w:lang w:eastAsia="ko-KR"/>
        </w:rPr>
        <w:t xml:space="preserve">millimeters, of the focal center of the fisheye camera lens corresponding to the </w:t>
      </w:r>
      <w:r w:rsidR="00FF7F1C" w:rsidRPr="00865895">
        <w:rPr>
          <w:rFonts w:hint="eastAsia"/>
          <w:szCs w:val="22"/>
          <w:lang w:eastAsia="ko-KR"/>
        </w:rPr>
        <w:t xml:space="preserve">i-th </w:t>
      </w:r>
      <w:r w:rsidR="00C95BC8" w:rsidRPr="00865895">
        <w:rPr>
          <w:szCs w:val="22"/>
          <w:lang w:eastAsia="ko-KR"/>
        </w:rPr>
        <w:t>circular image from the focal center origin of the overall fisheye camera configuration</w:t>
      </w:r>
      <w:r w:rsidR="00C95BC8" w:rsidRPr="00865895">
        <w:rPr>
          <w:rFonts w:hint="eastAsia"/>
          <w:szCs w:val="22"/>
          <w:lang w:eastAsia="ko-KR"/>
        </w:rPr>
        <w:t xml:space="preserve">. </w:t>
      </w:r>
      <w:r w:rsidR="00C95BC8" w:rsidRPr="00865895">
        <w:rPr>
          <w:rFonts w:hint="eastAsia"/>
          <w:szCs w:val="22"/>
          <w:lang w:val="en-GB" w:eastAsia="ko-KR"/>
        </w:rPr>
        <w:t>The value of camera_center_offset_x[</w:t>
      </w:r>
      <w:r w:rsidR="00C95BC8" w:rsidRPr="00865895">
        <w:rPr>
          <w:rFonts w:eastAsia="Times New Roman"/>
          <w:szCs w:val="22"/>
        </w:rPr>
        <w:t> </w:t>
      </w:r>
      <w:r w:rsidR="00C95BC8" w:rsidRPr="00865895">
        <w:rPr>
          <w:rFonts w:hint="eastAsia"/>
          <w:szCs w:val="22"/>
          <w:lang w:val="en-GB" w:eastAsia="ko-KR"/>
        </w:rPr>
        <w:t>i</w:t>
      </w:r>
      <w:r w:rsidR="00C95BC8" w:rsidRPr="00865895">
        <w:rPr>
          <w:rFonts w:eastAsia="Times New Roman"/>
          <w:szCs w:val="22"/>
        </w:rPr>
        <w:t> </w:t>
      </w:r>
      <w:r w:rsidR="00C95BC8" w:rsidRPr="00865895">
        <w:rPr>
          <w:rFonts w:hint="eastAsia"/>
          <w:szCs w:val="22"/>
          <w:lang w:val="en-GB" w:eastAsia="ko-KR"/>
        </w:rPr>
        <w:t>], camera_center_offset_y[</w:t>
      </w:r>
      <w:r w:rsidR="00C95BC8" w:rsidRPr="00865895">
        <w:rPr>
          <w:rFonts w:eastAsia="Times New Roman"/>
          <w:szCs w:val="22"/>
        </w:rPr>
        <w:t> </w:t>
      </w:r>
      <w:r w:rsidR="00C95BC8" w:rsidRPr="00865895">
        <w:rPr>
          <w:rFonts w:hint="eastAsia"/>
          <w:szCs w:val="22"/>
          <w:lang w:val="en-GB" w:eastAsia="ko-KR"/>
        </w:rPr>
        <w:t>i</w:t>
      </w:r>
      <w:r w:rsidR="00C95BC8" w:rsidRPr="00865895">
        <w:rPr>
          <w:rFonts w:eastAsia="Times New Roman"/>
          <w:szCs w:val="22"/>
        </w:rPr>
        <w:t> </w:t>
      </w:r>
      <w:r w:rsidR="00C95BC8" w:rsidRPr="00865895">
        <w:rPr>
          <w:rFonts w:hint="eastAsia"/>
          <w:szCs w:val="22"/>
          <w:lang w:val="en-GB" w:eastAsia="ko-KR"/>
        </w:rPr>
        <w:t>], and camera_center_offset_z[</w:t>
      </w:r>
      <w:r w:rsidR="00C95BC8" w:rsidRPr="00865895">
        <w:rPr>
          <w:rFonts w:eastAsia="Times New Roman"/>
          <w:szCs w:val="22"/>
        </w:rPr>
        <w:t> </w:t>
      </w:r>
      <w:r w:rsidR="00C95BC8" w:rsidRPr="00865895">
        <w:rPr>
          <w:rFonts w:hint="eastAsia"/>
          <w:szCs w:val="22"/>
          <w:lang w:val="en-GB" w:eastAsia="ko-KR"/>
        </w:rPr>
        <w:t>i</w:t>
      </w:r>
      <w:r w:rsidR="00C95BC8" w:rsidRPr="00865895">
        <w:rPr>
          <w:rFonts w:eastAsia="Times New Roman"/>
          <w:szCs w:val="22"/>
        </w:rPr>
        <w:t> </w:t>
      </w:r>
      <w:r w:rsidR="00C95BC8" w:rsidRPr="00865895">
        <w:rPr>
          <w:rFonts w:hint="eastAsia"/>
          <w:szCs w:val="22"/>
          <w:lang w:val="en-GB" w:eastAsia="ko-KR"/>
        </w:rPr>
        <w:t>] shall be in the range of 0 to 65536</w:t>
      </w:r>
      <w:r w:rsidR="00C95BC8" w:rsidRPr="00865895">
        <w:rPr>
          <w:szCs w:val="22"/>
          <w:lang w:val="en-CA"/>
        </w:rPr>
        <w:t> </w:t>
      </w:r>
      <w:r w:rsidR="00C95BC8" w:rsidRPr="00865895">
        <w:rPr>
          <w:rFonts w:hint="eastAsia"/>
          <w:szCs w:val="22"/>
          <w:lang w:val="en-GB" w:eastAsia="ko-KR"/>
        </w:rPr>
        <w:t>*</w:t>
      </w:r>
      <w:r w:rsidR="00C95BC8" w:rsidRPr="00865895">
        <w:rPr>
          <w:szCs w:val="22"/>
          <w:lang w:val="en-CA"/>
        </w:rPr>
        <w:t> </w:t>
      </w:r>
      <w:r w:rsidR="00C95BC8" w:rsidRPr="00865895">
        <w:rPr>
          <w:szCs w:val="22"/>
          <w:lang w:val="en-CA" w:eastAsia="ko-KR"/>
        </w:rPr>
        <w:t>2</w:t>
      </w:r>
      <w:r w:rsidR="00C95BC8" w:rsidRPr="00865895">
        <w:rPr>
          <w:szCs w:val="22"/>
          <w:vertAlign w:val="superscript"/>
          <w:lang w:val="en-CA" w:eastAsia="ko-KR"/>
        </w:rPr>
        <w:t>16</w:t>
      </w:r>
      <w:r w:rsidR="00C95BC8" w:rsidRPr="00865895">
        <w:rPr>
          <w:szCs w:val="22"/>
          <w:lang w:val="en-CA"/>
        </w:rPr>
        <w:t> </w:t>
      </w:r>
      <w:r w:rsidR="00C95BC8" w:rsidRPr="00865895">
        <w:rPr>
          <w:szCs w:val="22"/>
          <w:lang w:eastAsia="ko-KR"/>
        </w:rPr>
        <w:t>–</w:t>
      </w:r>
      <w:r w:rsidR="00C95BC8" w:rsidRPr="00865895">
        <w:rPr>
          <w:szCs w:val="22"/>
          <w:lang w:val="en-CA"/>
        </w:rPr>
        <w:t> </w:t>
      </w:r>
      <w:r w:rsidR="00C95BC8" w:rsidRPr="00865895">
        <w:rPr>
          <w:rFonts w:hint="eastAsia"/>
          <w:szCs w:val="22"/>
          <w:lang w:val="en-GB" w:eastAsia="ko-KR"/>
        </w:rPr>
        <w:t xml:space="preserve">1 </w:t>
      </w:r>
      <w:r w:rsidR="00C95BC8" w:rsidRPr="00865895">
        <w:rPr>
          <w:szCs w:val="22"/>
          <w:lang w:val="en-CA"/>
        </w:rPr>
        <w:t>(i.e., </w:t>
      </w:r>
      <w:r w:rsidR="00C95BC8" w:rsidRPr="00865895">
        <w:rPr>
          <w:szCs w:val="22"/>
          <w:lang w:val="en-CA" w:eastAsia="ko-KR"/>
        </w:rPr>
        <w:t>4294967295)</w:t>
      </w:r>
      <w:r w:rsidR="00C95BC8" w:rsidRPr="00865895">
        <w:rPr>
          <w:rFonts w:hint="eastAsia"/>
          <w:szCs w:val="22"/>
          <w:lang w:val="en-CA" w:eastAsia="ko-KR"/>
        </w:rPr>
        <w:t>, respectively</w:t>
      </w:r>
      <w:r w:rsidR="00C95BC8" w:rsidRPr="00865895">
        <w:rPr>
          <w:rFonts w:hint="eastAsia"/>
          <w:szCs w:val="22"/>
          <w:lang w:val="en-GB" w:eastAsia="ko-KR"/>
        </w:rPr>
        <w:t>.</w:t>
      </w:r>
    </w:p>
    <w:p w14:paraId="568CF927" w14:textId="77777777" w:rsidR="00F2050C" w:rsidRPr="00865895" w:rsidRDefault="00F2050C" w:rsidP="00F2050C">
      <w:pPr>
        <w:rPr>
          <w:szCs w:val="22"/>
          <w:lang w:eastAsia="ko-KR"/>
        </w:rPr>
      </w:pPr>
      <w:r w:rsidRPr="00865895">
        <w:rPr>
          <w:b/>
          <w:szCs w:val="22"/>
          <w:lang w:eastAsia="ko-KR"/>
        </w:rPr>
        <w:t>field_of_view</w:t>
      </w:r>
      <w:r w:rsidRPr="00865895">
        <w:rPr>
          <w:rFonts w:hint="eastAsia"/>
          <w:szCs w:val="22"/>
          <w:lang w:val="en-GB" w:eastAsia="ko-KR"/>
        </w:rPr>
        <w:t>[</w:t>
      </w:r>
      <w:r w:rsidRPr="00865895">
        <w:rPr>
          <w:rFonts w:eastAsia="Times New Roman"/>
          <w:szCs w:val="22"/>
        </w:rPr>
        <w:t> </w:t>
      </w:r>
      <w:r w:rsidRPr="00865895">
        <w:rPr>
          <w:rFonts w:hint="eastAsia"/>
          <w:szCs w:val="22"/>
          <w:lang w:val="en-GB" w:eastAsia="ko-KR"/>
        </w:rPr>
        <w:t>i</w:t>
      </w:r>
      <w:r w:rsidRPr="00865895">
        <w:rPr>
          <w:rFonts w:eastAsia="Times New Roman"/>
          <w:szCs w:val="22"/>
        </w:rPr>
        <w:t> </w:t>
      </w:r>
      <w:r w:rsidRPr="00865895">
        <w:rPr>
          <w:rFonts w:hint="eastAsia"/>
          <w:szCs w:val="22"/>
          <w:lang w:val="en-GB" w:eastAsia="ko-KR"/>
        </w:rPr>
        <w:t>]</w:t>
      </w:r>
      <w:r w:rsidRPr="00865895">
        <w:rPr>
          <w:szCs w:val="22"/>
          <w:lang w:eastAsia="ko-KR"/>
        </w:rPr>
        <w:t xml:space="preserve"> specifies the </w:t>
      </w:r>
      <w:r w:rsidRPr="00865895">
        <w:rPr>
          <w:rFonts w:hint="eastAsia"/>
          <w:szCs w:val="22"/>
          <w:lang w:eastAsia="ko-KR"/>
        </w:rPr>
        <w:t>spherical domain coverage</w:t>
      </w:r>
      <w:r w:rsidRPr="00865895">
        <w:rPr>
          <w:szCs w:val="22"/>
          <w:lang w:eastAsia="ko-KR"/>
        </w:rPr>
        <w:t xml:space="preserve"> of the </w:t>
      </w:r>
      <w:r w:rsidRPr="00865895">
        <w:rPr>
          <w:rFonts w:hint="eastAsia"/>
          <w:szCs w:val="22"/>
          <w:lang w:eastAsia="ko-KR"/>
        </w:rPr>
        <w:t xml:space="preserve">i-th </w:t>
      </w:r>
      <w:r w:rsidRPr="00865895">
        <w:rPr>
          <w:rFonts w:hint="eastAsia"/>
          <w:szCs w:val="22"/>
          <w:lang w:val="en-GB" w:eastAsia="ko-KR"/>
        </w:rPr>
        <w:t xml:space="preserve">circular </w:t>
      </w:r>
      <w:r w:rsidRPr="00865895">
        <w:rPr>
          <w:szCs w:val="22"/>
          <w:lang w:val="en-GB" w:eastAsia="ko-KR"/>
        </w:rPr>
        <w:t>image</w:t>
      </w:r>
      <w:r w:rsidRPr="00865895">
        <w:rPr>
          <w:rFonts w:hint="eastAsia"/>
          <w:szCs w:val="22"/>
          <w:lang w:val="en-GB" w:eastAsia="ko-KR"/>
        </w:rPr>
        <w:t xml:space="preserve"> </w:t>
      </w:r>
      <w:r w:rsidRPr="00865895">
        <w:rPr>
          <w:szCs w:val="22"/>
          <w:lang w:val="en-GB" w:eastAsia="ko-KR"/>
        </w:rPr>
        <w:t>in the coded picture</w:t>
      </w:r>
      <w:r w:rsidRPr="00865895">
        <w:rPr>
          <w:rFonts w:hint="eastAsia"/>
          <w:szCs w:val="22"/>
          <w:lang w:val="en-GB" w:eastAsia="ko-KR"/>
        </w:rPr>
        <w:t xml:space="preserve">, in units of </w:t>
      </w:r>
      <w:r w:rsidRPr="00865895">
        <w:rPr>
          <w:szCs w:val="22"/>
          <w:lang w:val="en-CA" w:eastAsia="ko-KR"/>
        </w:rPr>
        <w:t>2</w:t>
      </w:r>
      <w:r w:rsidRPr="00865895">
        <w:rPr>
          <w:szCs w:val="22"/>
          <w:vertAlign w:val="superscript"/>
          <w:lang w:val="en-CA" w:eastAsia="ko-KR"/>
        </w:rPr>
        <w:t>−16</w:t>
      </w:r>
      <w:r w:rsidRPr="00865895">
        <w:rPr>
          <w:szCs w:val="22"/>
          <w:lang w:val="en-CA" w:eastAsia="ko-KR"/>
        </w:rPr>
        <w:t xml:space="preserve"> </w:t>
      </w:r>
      <w:r w:rsidRPr="00865895">
        <w:rPr>
          <w:szCs w:val="22"/>
          <w:lang w:eastAsia="ko-KR"/>
        </w:rPr>
        <w:t>degrees. T</w:t>
      </w:r>
      <w:r w:rsidRPr="00865895">
        <w:rPr>
          <w:rFonts w:hint="eastAsia"/>
          <w:szCs w:val="22"/>
          <w:lang w:eastAsia="ko-KR"/>
        </w:rPr>
        <w:t>he value of field_of_view</w:t>
      </w:r>
      <w:r w:rsidRPr="00865895">
        <w:rPr>
          <w:rFonts w:hint="eastAsia"/>
          <w:szCs w:val="22"/>
          <w:lang w:val="en-GB" w:eastAsia="ko-KR"/>
        </w:rPr>
        <w:t>[</w:t>
      </w:r>
      <w:r w:rsidRPr="00865895">
        <w:rPr>
          <w:rFonts w:eastAsia="Times New Roman"/>
          <w:szCs w:val="22"/>
        </w:rPr>
        <w:t> </w:t>
      </w:r>
      <w:r w:rsidRPr="00865895">
        <w:rPr>
          <w:rFonts w:hint="eastAsia"/>
          <w:szCs w:val="22"/>
          <w:lang w:val="en-GB" w:eastAsia="ko-KR"/>
        </w:rPr>
        <w:t>i</w:t>
      </w:r>
      <w:r w:rsidRPr="00865895">
        <w:rPr>
          <w:rFonts w:eastAsia="Times New Roman"/>
          <w:szCs w:val="22"/>
        </w:rPr>
        <w:t> </w:t>
      </w:r>
      <w:r w:rsidRPr="00865895">
        <w:rPr>
          <w:rFonts w:hint="eastAsia"/>
          <w:szCs w:val="22"/>
          <w:lang w:val="en-GB" w:eastAsia="ko-KR"/>
        </w:rPr>
        <w:t>] shall be in the range of 0 to 360</w:t>
      </w:r>
      <w:r w:rsidRPr="00865895">
        <w:rPr>
          <w:szCs w:val="22"/>
          <w:lang w:val="en-CA"/>
        </w:rPr>
        <w:t> </w:t>
      </w:r>
      <w:r w:rsidRPr="00865895">
        <w:rPr>
          <w:rFonts w:hint="eastAsia"/>
          <w:szCs w:val="22"/>
          <w:lang w:val="en-GB" w:eastAsia="ko-KR"/>
        </w:rPr>
        <w:t>*</w:t>
      </w:r>
      <w:r w:rsidRPr="00865895">
        <w:rPr>
          <w:szCs w:val="22"/>
          <w:lang w:val="en-CA"/>
        </w:rPr>
        <w:t> </w:t>
      </w:r>
      <w:r w:rsidRPr="00865895">
        <w:rPr>
          <w:szCs w:val="22"/>
          <w:lang w:val="en-CA" w:eastAsia="ko-KR"/>
        </w:rPr>
        <w:t>2</w:t>
      </w:r>
      <w:r w:rsidRPr="00865895">
        <w:rPr>
          <w:szCs w:val="22"/>
          <w:vertAlign w:val="superscript"/>
          <w:lang w:val="en-CA" w:eastAsia="ko-KR"/>
        </w:rPr>
        <w:t>16</w:t>
      </w:r>
      <w:r w:rsidRPr="00865895">
        <w:rPr>
          <w:rFonts w:hint="eastAsia"/>
          <w:szCs w:val="22"/>
          <w:lang w:eastAsia="ko-KR"/>
        </w:rPr>
        <w:t xml:space="preserve">, inclusive. </w:t>
      </w:r>
    </w:p>
    <w:p w14:paraId="17D369CF" w14:textId="04F1AACD" w:rsidR="00F2050C" w:rsidRPr="00865895" w:rsidRDefault="00F2050C" w:rsidP="009234A5">
      <w:pPr>
        <w:rPr>
          <w:szCs w:val="22"/>
          <w:lang w:val="en-GB" w:eastAsia="ko-KR"/>
        </w:rPr>
      </w:pPr>
      <w:r w:rsidRPr="00865895">
        <w:rPr>
          <w:rFonts w:hint="eastAsia"/>
          <w:b/>
          <w:szCs w:val="22"/>
          <w:lang w:eastAsia="ko-KR"/>
        </w:rPr>
        <w:t>num_polynomial_</w:t>
      </w:r>
      <w:r w:rsidR="000B0D2F" w:rsidRPr="00865895">
        <w:rPr>
          <w:rFonts w:hint="eastAsia"/>
          <w:b/>
          <w:szCs w:val="22"/>
          <w:lang w:eastAsia="ko-KR"/>
        </w:rPr>
        <w:t>coefs_</w:t>
      </w:r>
      <w:r w:rsidRPr="00865895">
        <w:rPr>
          <w:rFonts w:hint="eastAsia"/>
          <w:b/>
          <w:szCs w:val="22"/>
          <w:lang w:eastAsia="ko-KR"/>
        </w:rPr>
        <w:t>distortion</w:t>
      </w:r>
      <w:r w:rsidRPr="00865895">
        <w:rPr>
          <w:rFonts w:hint="eastAsia"/>
          <w:szCs w:val="22"/>
          <w:lang w:val="en-GB" w:eastAsia="ko-KR"/>
        </w:rPr>
        <w:t>[</w:t>
      </w:r>
      <w:r w:rsidRPr="00865895">
        <w:rPr>
          <w:rFonts w:eastAsia="Times New Roman"/>
          <w:szCs w:val="22"/>
        </w:rPr>
        <w:t> </w:t>
      </w:r>
      <w:r w:rsidRPr="00865895">
        <w:rPr>
          <w:rFonts w:hint="eastAsia"/>
          <w:szCs w:val="22"/>
          <w:lang w:val="en-GB" w:eastAsia="ko-KR"/>
        </w:rPr>
        <w:t>i</w:t>
      </w:r>
      <w:r w:rsidRPr="00865895">
        <w:rPr>
          <w:rFonts w:eastAsia="Times New Roman"/>
          <w:szCs w:val="22"/>
        </w:rPr>
        <w:t> </w:t>
      </w:r>
      <w:r w:rsidRPr="00865895">
        <w:rPr>
          <w:rFonts w:hint="eastAsia"/>
          <w:szCs w:val="22"/>
          <w:lang w:val="en-GB" w:eastAsia="ko-KR"/>
        </w:rPr>
        <w:t>]</w:t>
      </w:r>
      <w:r w:rsidR="00C95BC8" w:rsidRPr="00865895">
        <w:rPr>
          <w:rFonts w:hint="eastAsia"/>
          <w:szCs w:val="22"/>
          <w:lang w:val="en-GB" w:eastAsia="ko-KR"/>
        </w:rPr>
        <w:t xml:space="preserve"> </w:t>
      </w:r>
      <w:r w:rsidR="00C95BC8" w:rsidRPr="00865895">
        <w:rPr>
          <w:szCs w:val="22"/>
          <w:lang w:val="en-GB" w:eastAsia="ko-KR"/>
        </w:rPr>
        <w:t xml:space="preserve">specifies the number of polynomial coefficients corresponding to the </w:t>
      </w:r>
      <w:r w:rsidR="00C95BC8" w:rsidRPr="00865895">
        <w:rPr>
          <w:rFonts w:hint="eastAsia"/>
          <w:szCs w:val="22"/>
          <w:lang w:val="en-GB" w:eastAsia="ko-KR"/>
        </w:rPr>
        <w:t xml:space="preserve">i-th </w:t>
      </w:r>
      <w:r w:rsidR="00C95BC8" w:rsidRPr="00865895">
        <w:rPr>
          <w:szCs w:val="22"/>
          <w:lang w:val="en-GB" w:eastAsia="ko-KR"/>
        </w:rPr>
        <w:t>circular image</w:t>
      </w:r>
      <w:r w:rsidR="00C95BC8" w:rsidRPr="00865895">
        <w:rPr>
          <w:rFonts w:hint="eastAsia"/>
          <w:szCs w:val="22"/>
          <w:lang w:val="en-GB" w:eastAsia="ko-KR"/>
        </w:rPr>
        <w:t xml:space="preserve">. </w:t>
      </w:r>
    </w:p>
    <w:p w14:paraId="667C80A8" w14:textId="7FFC5C2F" w:rsidR="0056017A" w:rsidRDefault="00F2050C" w:rsidP="00C95BC8">
      <w:pPr>
        <w:rPr>
          <w:ins w:id="38" w:author="Hyun-Mook Oh2" w:date="2018-01-23T15:53:00Z"/>
          <w:szCs w:val="22"/>
          <w:lang w:val="en-GB" w:eastAsia="ko-KR"/>
        </w:rPr>
      </w:pPr>
      <w:r w:rsidRPr="00865895">
        <w:rPr>
          <w:rFonts w:hint="eastAsia"/>
          <w:b/>
          <w:szCs w:val="22"/>
          <w:lang w:eastAsia="ko-KR"/>
        </w:rPr>
        <w:t>polynomial_coef_k_distortion</w:t>
      </w:r>
      <w:r w:rsidRPr="00865895">
        <w:rPr>
          <w:rFonts w:hint="eastAsia"/>
          <w:szCs w:val="22"/>
          <w:lang w:val="en-GB" w:eastAsia="ko-KR"/>
        </w:rPr>
        <w:t>[</w:t>
      </w:r>
      <w:r w:rsidRPr="00865895">
        <w:rPr>
          <w:rFonts w:eastAsia="Times New Roman"/>
          <w:szCs w:val="22"/>
        </w:rPr>
        <w:t> </w:t>
      </w:r>
      <w:r w:rsidRPr="00865895">
        <w:rPr>
          <w:rFonts w:hint="eastAsia"/>
          <w:szCs w:val="22"/>
          <w:lang w:val="en-GB" w:eastAsia="ko-KR"/>
        </w:rPr>
        <w:t>i</w:t>
      </w:r>
      <w:r w:rsidRPr="00865895">
        <w:rPr>
          <w:rFonts w:eastAsia="Times New Roman"/>
          <w:szCs w:val="22"/>
        </w:rPr>
        <w:t> </w:t>
      </w:r>
      <w:r w:rsidRPr="00865895">
        <w:rPr>
          <w:rFonts w:hint="eastAsia"/>
          <w:szCs w:val="22"/>
          <w:lang w:val="en-GB" w:eastAsia="ko-KR"/>
        </w:rPr>
        <w:t>]</w:t>
      </w:r>
      <w:r w:rsidR="00375FF2" w:rsidRPr="00865895">
        <w:rPr>
          <w:rFonts w:hint="eastAsia"/>
          <w:szCs w:val="22"/>
          <w:lang w:val="en-GB" w:eastAsia="ko-KR"/>
        </w:rPr>
        <w:t>[</w:t>
      </w:r>
      <w:r w:rsidR="00375FF2" w:rsidRPr="00865895">
        <w:rPr>
          <w:rFonts w:eastAsia="Times New Roman"/>
          <w:szCs w:val="22"/>
        </w:rPr>
        <w:t> </w:t>
      </w:r>
      <w:r w:rsidR="00375FF2" w:rsidRPr="00865895">
        <w:rPr>
          <w:rFonts w:hint="eastAsia"/>
          <w:szCs w:val="22"/>
          <w:lang w:val="en-GB" w:eastAsia="ko-KR"/>
        </w:rPr>
        <w:t>j</w:t>
      </w:r>
      <w:r w:rsidR="00375FF2" w:rsidRPr="00865895">
        <w:rPr>
          <w:rFonts w:eastAsia="Times New Roman"/>
          <w:szCs w:val="22"/>
        </w:rPr>
        <w:t> </w:t>
      </w:r>
      <w:r w:rsidR="00375FF2" w:rsidRPr="00865895">
        <w:rPr>
          <w:rFonts w:hint="eastAsia"/>
          <w:szCs w:val="22"/>
          <w:lang w:val="en-GB" w:eastAsia="ko-KR"/>
        </w:rPr>
        <w:t xml:space="preserve">] </w:t>
      </w:r>
      <w:r w:rsidR="00C95BC8" w:rsidRPr="00865895">
        <w:rPr>
          <w:rFonts w:hint="eastAsia"/>
          <w:szCs w:val="22"/>
          <w:lang w:val="en-GB" w:eastAsia="ko-KR"/>
        </w:rPr>
        <w:t xml:space="preserve">specifies the </w:t>
      </w:r>
      <w:r w:rsidR="00B64B8C" w:rsidRPr="00865895">
        <w:rPr>
          <w:rFonts w:hint="eastAsia"/>
          <w:szCs w:val="22"/>
          <w:lang w:val="en-GB" w:eastAsia="ko-KR"/>
        </w:rPr>
        <w:t>j-</w:t>
      </w:r>
      <w:r w:rsidR="00375FF2" w:rsidRPr="00865895">
        <w:rPr>
          <w:rFonts w:hint="eastAsia"/>
          <w:szCs w:val="22"/>
          <w:lang w:val="en-GB" w:eastAsia="ko-KR"/>
        </w:rPr>
        <w:t xml:space="preserve">th </w:t>
      </w:r>
      <w:r w:rsidR="00C95BC8" w:rsidRPr="00865895">
        <w:rPr>
          <w:szCs w:val="22"/>
          <w:lang w:val="en-GB" w:eastAsia="ko-KR"/>
        </w:rPr>
        <w:t xml:space="preserve">polynomial coefficient value </w:t>
      </w:r>
      <w:r w:rsidR="00B64B8C" w:rsidRPr="00865895">
        <w:rPr>
          <w:rFonts w:hint="eastAsia"/>
          <w:szCs w:val="22"/>
          <w:lang w:val="en-GB" w:eastAsia="ko-KR"/>
        </w:rPr>
        <w:t>of</w:t>
      </w:r>
      <w:r w:rsidR="00C95BC8" w:rsidRPr="00865895">
        <w:rPr>
          <w:szCs w:val="22"/>
          <w:lang w:val="en-GB" w:eastAsia="ko-KR"/>
        </w:rPr>
        <w:t xml:space="preserve"> the</w:t>
      </w:r>
      <w:r w:rsidR="001618B7" w:rsidRPr="00865895">
        <w:rPr>
          <w:rFonts w:hint="eastAsia"/>
          <w:szCs w:val="22"/>
          <w:lang w:val="en-GB" w:eastAsia="ko-KR"/>
        </w:rPr>
        <w:t xml:space="preserve"> </w:t>
      </w:r>
      <w:r w:rsidR="00865895">
        <w:rPr>
          <w:rFonts w:hint="eastAsia"/>
          <w:szCs w:val="22"/>
          <w:lang w:val="en-GB" w:eastAsia="ko-KR"/>
        </w:rPr>
        <w:t>(</w:t>
      </w:r>
      <w:r w:rsidR="001618B7" w:rsidRPr="00865895">
        <w:rPr>
          <w:rFonts w:hint="eastAsia"/>
          <w:szCs w:val="22"/>
          <w:lang w:val="en-GB" w:eastAsia="ko-KR"/>
        </w:rPr>
        <w:t>i</w:t>
      </w:r>
      <w:r w:rsidR="00865895">
        <w:rPr>
          <w:rFonts w:hint="eastAsia"/>
          <w:szCs w:val="22"/>
          <w:lang w:val="en-GB" w:eastAsia="ko-KR"/>
        </w:rPr>
        <w:t>+1)</w:t>
      </w:r>
      <w:r w:rsidR="001618B7" w:rsidRPr="00865895">
        <w:rPr>
          <w:rFonts w:hint="eastAsia"/>
          <w:szCs w:val="22"/>
          <w:lang w:val="en-GB" w:eastAsia="ko-KR"/>
        </w:rPr>
        <w:t>-th</w:t>
      </w:r>
      <w:r w:rsidR="00C95BC8" w:rsidRPr="00865895">
        <w:rPr>
          <w:szCs w:val="22"/>
          <w:lang w:val="en-GB" w:eastAsia="ko-KR"/>
        </w:rPr>
        <w:t xml:space="preserve"> curve function transformation </w:t>
      </w:r>
      <w:r w:rsidR="00B64B8C" w:rsidRPr="00865895">
        <w:rPr>
          <w:rFonts w:hint="eastAsia"/>
          <w:szCs w:val="22"/>
          <w:lang w:val="en-GB" w:eastAsia="ko-KR"/>
        </w:rPr>
        <w:t>of</w:t>
      </w:r>
      <w:r w:rsidR="00C95BC8" w:rsidRPr="00865895">
        <w:rPr>
          <w:szCs w:val="22"/>
          <w:lang w:val="en-GB" w:eastAsia="ko-KR"/>
        </w:rPr>
        <w:t xml:space="preserve"> the </w:t>
      </w:r>
      <w:r w:rsidR="006700BF" w:rsidRPr="00865895">
        <w:rPr>
          <w:rFonts w:hint="eastAsia"/>
          <w:szCs w:val="22"/>
          <w:lang w:val="en-GB" w:eastAsia="ko-KR"/>
        </w:rPr>
        <w:t>radial distance</w:t>
      </w:r>
      <w:r w:rsidR="00C95BC8" w:rsidRPr="00865895">
        <w:rPr>
          <w:szCs w:val="22"/>
          <w:lang w:val="en-GB" w:eastAsia="ko-KR"/>
        </w:rPr>
        <w:t xml:space="preserve"> </w:t>
      </w:r>
      <w:r w:rsidR="00B64B8C" w:rsidRPr="00865895">
        <w:rPr>
          <w:rFonts w:hint="eastAsia"/>
          <w:szCs w:val="22"/>
          <w:lang w:val="en-GB" w:eastAsia="ko-KR"/>
        </w:rPr>
        <w:t>between</w:t>
      </w:r>
      <w:r w:rsidR="006700BF" w:rsidRPr="00865895">
        <w:rPr>
          <w:rFonts w:hint="eastAsia"/>
          <w:szCs w:val="22"/>
          <w:lang w:val="en-GB" w:eastAsia="ko-KR"/>
        </w:rPr>
        <w:t xml:space="preserve"> </w:t>
      </w:r>
      <w:r w:rsidR="009C45CA" w:rsidRPr="00865895">
        <w:rPr>
          <w:rFonts w:hint="eastAsia"/>
          <w:szCs w:val="22"/>
          <w:lang w:val="en-GB" w:eastAsia="ko-KR"/>
        </w:rPr>
        <w:t xml:space="preserve">a </w:t>
      </w:r>
      <w:r w:rsidR="00C95BC8" w:rsidRPr="00865895">
        <w:rPr>
          <w:szCs w:val="22"/>
          <w:lang w:val="en-GB" w:eastAsia="ko-KR"/>
        </w:rPr>
        <w:t xml:space="preserve">luma sample in </w:t>
      </w:r>
      <w:r w:rsidR="00375FF2" w:rsidRPr="00865895">
        <w:rPr>
          <w:szCs w:val="22"/>
          <w:lang w:val="en-GB" w:eastAsia="ko-KR"/>
        </w:rPr>
        <w:t xml:space="preserve">the </w:t>
      </w:r>
      <w:r w:rsidR="00375FF2" w:rsidRPr="00865895">
        <w:rPr>
          <w:rFonts w:hint="eastAsia"/>
          <w:szCs w:val="22"/>
          <w:lang w:val="en-GB" w:eastAsia="ko-KR"/>
        </w:rPr>
        <w:t xml:space="preserve">i-th </w:t>
      </w:r>
      <w:r w:rsidR="00375FF2" w:rsidRPr="00865895">
        <w:rPr>
          <w:szCs w:val="22"/>
          <w:lang w:val="en-GB" w:eastAsia="ko-KR"/>
        </w:rPr>
        <w:t>circular image</w:t>
      </w:r>
      <w:r w:rsidR="006700BF" w:rsidRPr="00865895">
        <w:rPr>
          <w:rFonts w:hint="eastAsia"/>
          <w:szCs w:val="22"/>
          <w:lang w:val="en-GB" w:eastAsia="ko-KR"/>
        </w:rPr>
        <w:t xml:space="preserve"> </w:t>
      </w:r>
      <w:r w:rsidR="00B64B8C" w:rsidRPr="00865895">
        <w:rPr>
          <w:rFonts w:hint="eastAsia"/>
          <w:szCs w:val="22"/>
          <w:lang w:val="en-GB" w:eastAsia="ko-KR"/>
        </w:rPr>
        <w:t>and</w:t>
      </w:r>
      <w:r w:rsidR="006700BF" w:rsidRPr="00865895">
        <w:rPr>
          <w:rFonts w:hint="eastAsia"/>
          <w:szCs w:val="22"/>
          <w:lang w:val="en-GB" w:eastAsia="ko-KR"/>
        </w:rPr>
        <w:t xml:space="preserve"> the center </w:t>
      </w:r>
      <w:r w:rsidR="0056017A" w:rsidRPr="00865895">
        <w:rPr>
          <w:rFonts w:hint="eastAsia"/>
          <w:szCs w:val="22"/>
          <w:lang w:val="en-GB" w:eastAsia="ko-KR"/>
        </w:rPr>
        <w:t xml:space="preserve">point </w:t>
      </w:r>
      <w:r w:rsidR="006700BF" w:rsidRPr="00865895">
        <w:rPr>
          <w:rFonts w:hint="eastAsia"/>
          <w:szCs w:val="22"/>
          <w:lang w:val="en-GB" w:eastAsia="ko-KR"/>
        </w:rPr>
        <w:t>of the circle,</w:t>
      </w:r>
      <w:r w:rsidR="009C45CA" w:rsidRPr="00865895">
        <w:rPr>
          <w:rFonts w:hint="eastAsia"/>
          <w:szCs w:val="22"/>
          <w:lang w:val="en-GB" w:eastAsia="ko-KR"/>
        </w:rPr>
        <w:t xml:space="preserve"> normalized by the </w:t>
      </w:r>
      <w:r w:rsidR="000B0D2F" w:rsidRPr="00865895">
        <w:rPr>
          <w:rFonts w:hint="eastAsia"/>
          <w:szCs w:val="22"/>
          <w:lang w:val="en-GB" w:eastAsia="ko-KR"/>
        </w:rPr>
        <w:t>full</w:t>
      </w:r>
      <w:r w:rsidR="009C45CA" w:rsidRPr="00865895">
        <w:rPr>
          <w:szCs w:val="22"/>
          <w:lang w:val="en-GB" w:eastAsia="ko-KR"/>
        </w:rPr>
        <w:t>_</w:t>
      </w:r>
      <w:r w:rsidR="009C45CA" w:rsidRPr="00865895">
        <w:rPr>
          <w:rFonts w:hint="eastAsia"/>
          <w:szCs w:val="22"/>
          <w:lang w:val="en-GB" w:eastAsia="ko-KR"/>
        </w:rPr>
        <w:t>radius[</w:t>
      </w:r>
      <w:r w:rsidR="009C45CA" w:rsidRPr="00865895">
        <w:rPr>
          <w:rFonts w:eastAsia="Times New Roman"/>
          <w:szCs w:val="22"/>
        </w:rPr>
        <w:t> </w:t>
      </w:r>
      <w:r w:rsidR="009C45CA" w:rsidRPr="00865895">
        <w:rPr>
          <w:rFonts w:hint="eastAsia"/>
          <w:szCs w:val="22"/>
          <w:lang w:val="en-GB" w:eastAsia="ko-KR"/>
        </w:rPr>
        <w:t>i</w:t>
      </w:r>
      <w:r w:rsidR="009C45CA" w:rsidRPr="00865895">
        <w:rPr>
          <w:rFonts w:eastAsia="Times New Roman"/>
          <w:szCs w:val="22"/>
        </w:rPr>
        <w:t> </w:t>
      </w:r>
      <w:r w:rsidR="009C45CA" w:rsidRPr="00865895">
        <w:rPr>
          <w:rFonts w:hint="eastAsia"/>
          <w:szCs w:val="22"/>
          <w:lang w:val="en-GB" w:eastAsia="ko-KR"/>
        </w:rPr>
        <w:t>],</w:t>
      </w:r>
      <w:r w:rsidR="00375FF2" w:rsidRPr="00865895">
        <w:rPr>
          <w:szCs w:val="22"/>
          <w:lang w:val="en-GB" w:eastAsia="ko-KR"/>
        </w:rPr>
        <w:t xml:space="preserve"> </w:t>
      </w:r>
      <w:r w:rsidR="0099516D" w:rsidRPr="00865895">
        <w:rPr>
          <w:rFonts w:hint="eastAsia"/>
          <w:szCs w:val="22"/>
          <w:lang w:val="en-GB" w:eastAsia="ko-KR"/>
        </w:rPr>
        <w:t>t</w:t>
      </w:r>
      <w:r w:rsidR="0056017A" w:rsidRPr="00865895">
        <w:rPr>
          <w:rFonts w:hint="eastAsia"/>
          <w:szCs w:val="22"/>
          <w:lang w:val="en-GB" w:eastAsia="ko-KR"/>
        </w:rPr>
        <w:t xml:space="preserve">o the angular value that </w:t>
      </w:r>
      <w:r w:rsidR="002B5AEB" w:rsidRPr="00865895">
        <w:rPr>
          <w:rFonts w:hint="eastAsia"/>
          <w:szCs w:val="22"/>
          <w:lang w:val="en-GB" w:eastAsia="ko-KR"/>
        </w:rPr>
        <w:t>i</w:t>
      </w:r>
      <w:r w:rsidR="00B64B8C" w:rsidRPr="00865895">
        <w:rPr>
          <w:rFonts w:hint="eastAsia"/>
          <w:szCs w:val="22"/>
          <w:lang w:val="en-GB" w:eastAsia="ko-KR"/>
        </w:rPr>
        <w:t>s</w:t>
      </w:r>
      <w:r w:rsidR="0056017A" w:rsidRPr="00865895">
        <w:rPr>
          <w:rFonts w:hint="eastAsia"/>
          <w:szCs w:val="22"/>
          <w:lang w:val="en-GB" w:eastAsia="ko-KR"/>
        </w:rPr>
        <w:t xml:space="preserve"> the angle between vectors corresponding to the luma sample and the center </w:t>
      </w:r>
      <w:r w:rsidR="00B64B8C" w:rsidRPr="00865895">
        <w:rPr>
          <w:rFonts w:hint="eastAsia"/>
          <w:szCs w:val="22"/>
          <w:lang w:val="en-GB" w:eastAsia="ko-KR"/>
        </w:rPr>
        <w:t>point</w:t>
      </w:r>
      <w:r w:rsidR="0056017A" w:rsidRPr="00865895">
        <w:rPr>
          <w:rFonts w:hint="eastAsia"/>
          <w:szCs w:val="22"/>
          <w:lang w:val="en-GB" w:eastAsia="ko-KR"/>
        </w:rPr>
        <w:t xml:space="preserve"> </w:t>
      </w:r>
      <w:r w:rsidR="002B5AEB" w:rsidRPr="00865895">
        <w:rPr>
          <w:rFonts w:hint="eastAsia"/>
          <w:szCs w:val="22"/>
          <w:lang w:val="en-GB" w:eastAsia="ko-KR"/>
        </w:rPr>
        <w:t xml:space="preserve">both represented </w:t>
      </w:r>
      <w:r w:rsidR="0056017A" w:rsidRPr="00865895">
        <w:rPr>
          <w:rFonts w:hint="eastAsia"/>
          <w:szCs w:val="22"/>
          <w:lang w:val="en-GB" w:eastAsia="ko-KR"/>
        </w:rPr>
        <w:t xml:space="preserve">in the sphere coordinate whose origin corresponds to the focal point of the fisheye lens of the i-th circular image. </w:t>
      </w:r>
      <w:r w:rsidR="00643C0E" w:rsidRPr="00865895">
        <w:rPr>
          <w:rFonts w:hint="eastAsia"/>
          <w:szCs w:val="22"/>
          <w:lang w:val="en-GB" w:eastAsia="ko-KR"/>
        </w:rPr>
        <w:t>The value of polynomial_coef_k_distortion[</w:t>
      </w:r>
      <w:r w:rsidR="00643C0E" w:rsidRPr="00865895">
        <w:rPr>
          <w:rFonts w:eastAsia="Times New Roman"/>
          <w:szCs w:val="22"/>
        </w:rPr>
        <w:t> </w:t>
      </w:r>
      <w:r w:rsidR="00643C0E" w:rsidRPr="00865895">
        <w:rPr>
          <w:rFonts w:hint="eastAsia"/>
          <w:szCs w:val="22"/>
          <w:lang w:val="en-GB" w:eastAsia="ko-KR"/>
        </w:rPr>
        <w:t>i</w:t>
      </w:r>
      <w:r w:rsidR="00643C0E" w:rsidRPr="00865895">
        <w:rPr>
          <w:rFonts w:eastAsia="Times New Roman"/>
          <w:szCs w:val="22"/>
        </w:rPr>
        <w:t> </w:t>
      </w:r>
      <w:r w:rsidR="00643C0E" w:rsidRPr="00865895">
        <w:rPr>
          <w:rFonts w:hint="eastAsia"/>
          <w:szCs w:val="22"/>
          <w:lang w:val="en-GB" w:eastAsia="ko-KR"/>
        </w:rPr>
        <w:t>][</w:t>
      </w:r>
      <w:r w:rsidR="00643C0E" w:rsidRPr="00865895">
        <w:rPr>
          <w:rFonts w:eastAsia="Times New Roman"/>
          <w:szCs w:val="22"/>
        </w:rPr>
        <w:t> </w:t>
      </w:r>
      <w:r w:rsidR="00643C0E" w:rsidRPr="00865895">
        <w:rPr>
          <w:rFonts w:hint="eastAsia"/>
          <w:szCs w:val="22"/>
          <w:lang w:val="en-GB" w:eastAsia="ko-KR"/>
        </w:rPr>
        <w:t>j</w:t>
      </w:r>
      <w:r w:rsidR="00643C0E" w:rsidRPr="00865895">
        <w:rPr>
          <w:rFonts w:eastAsia="Times New Roman"/>
          <w:szCs w:val="22"/>
        </w:rPr>
        <w:t> </w:t>
      </w:r>
      <w:r w:rsidR="00643C0E" w:rsidRPr="00865895">
        <w:rPr>
          <w:rFonts w:hint="eastAsia"/>
          <w:szCs w:val="22"/>
          <w:lang w:val="en-GB" w:eastAsia="ko-KR"/>
        </w:rPr>
        <w:t>] shall be in the range of 0 to 256</w:t>
      </w:r>
      <w:r w:rsidR="00643C0E" w:rsidRPr="00865895">
        <w:rPr>
          <w:szCs w:val="22"/>
          <w:lang w:val="en-CA"/>
        </w:rPr>
        <w:t> </w:t>
      </w:r>
      <w:r w:rsidR="00643C0E" w:rsidRPr="00865895">
        <w:rPr>
          <w:rFonts w:hint="eastAsia"/>
          <w:szCs w:val="22"/>
          <w:lang w:val="en-GB" w:eastAsia="ko-KR"/>
        </w:rPr>
        <w:t>*</w:t>
      </w:r>
      <w:r w:rsidR="00643C0E" w:rsidRPr="00865895">
        <w:rPr>
          <w:szCs w:val="22"/>
          <w:lang w:val="en-CA"/>
        </w:rPr>
        <w:t> </w:t>
      </w:r>
      <w:r w:rsidR="00643C0E" w:rsidRPr="00865895">
        <w:rPr>
          <w:szCs w:val="22"/>
          <w:lang w:val="en-CA" w:eastAsia="ko-KR"/>
        </w:rPr>
        <w:t>2</w:t>
      </w:r>
      <w:r w:rsidR="00643C0E" w:rsidRPr="00865895">
        <w:rPr>
          <w:rFonts w:hint="eastAsia"/>
          <w:szCs w:val="22"/>
          <w:vertAlign w:val="superscript"/>
          <w:lang w:val="en-CA" w:eastAsia="ko-KR"/>
        </w:rPr>
        <w:t>24</w:t>
      </w:r>
      <w:r w:rsidR="00643C0E" w:rsidRPr="00865895">
        <w:rPr>
          <w:szCs w:val="22"/>
          <w:lang w:val="en-CA"/>
        </w:rPr>
        <w:t> </w:t>
      </w:r>
      <w:r w:rsidR="00643C0E" w:rsidRPr="00865895">
        <w:rPr>
          <w:szCs w:val="22"/>
          <w:lang w:eastAsia="ko-KR"/>
        </w:rPr>
        <w:t>–</w:t>
      </w:r>
      <w:r w:rsidR="00643C0E" w:rsidRPr="00865895">
        <w:rPr>
          <w:szCs w:val="22"/>
          <w:lang w:val="en-CA"/>
        </w:rPr>
        <w:t> </w:t>
      </w:r>
      <w:r w:rsidR="00643C0E" w:rsidRPr="00865895">
        <w:rPr>
          <w:rFonts w:hint="eastAsia"/>
          <w:szCs w:val="22"/>
          <w:lang w:val="en-GB" w:eastAsia="ko-KR"/>
        </w:rPr>
        <w:t xml:space="preserve">1 </w:t>
      </w:r>
      <w:r w:rsidR="00643C0E" w:rsidRPr="00865895">
        <w:rPr>
          <w:szCs w:val="22"/>
          <w:lang w:val="en-CA"/>
        </w:rPr>
        <w:t>(i.e., </w:t>
      </w:r>
      <w:r w:rsidR="00643C0E" w:rsidRPr="00865895">
        <w:rPr>
          <w:szCs w:val="22"/>
          <w:lang w:val="en-CA" w:eastAsia="ko-KR"/>
        </w:rPr>
        <w:t>4294967295)</w:t>
      </w:r>
      <w:r w:rsidR="00643C0E" w:rsidRPr="00865895">
        <w:rPr>
          <w:rFonts w:hint="eastAsia"/>
          <w:szCs w:val="22"/>
          <w:lang w:val="en-GB" w:eastAsia="ko-KR"/>
        </w:rPr>
        <w:t>.</w:t>
      </w:r>
    </w:p>
    <w:p w14:paraId="3F50DD38" w14:textId="77777777" w:rsidR="00F171B7" w:rsidRDefault="00F171B7" w:rsidP="00C95BC8">
      <w:pPr>
        <w:rPr>
          <w:ins w:id="39" w:author="Hyun-Mook Oh2" w:date="2018-01-23T15:56:00Z"/>
          <w:szCs w:val="22"/>
          <w:lang w:val="en-GB" w:eastAsia="ko-KR"/>
        </w:rPr>
      </w:pPr>
    </w:p>
    <w:p w14:paraId="255A6D15" w14:textId="797F5D34" w:rsidR="00F171B7" w:rsidRPr="00EC29C1" w:rsidRDefault="00F171B7" w:rsidP="00F171B7">
      <w:pPr>
        <w:pStyle w:val="3N3"/>
        <w:keepNext/>
        <w:tabs>
          <w:tab w:val="left" w:pos="360"/>
          <w:tab w:val="left" w:pos="720"/>
          <w:tab w:val="left" w:pos="1080"/>
        </w:tabs>
        <w:ind w:left="1080" w:hanging="1080"/>
        <w:rPr>
          <w:ins w:id="40" w:author="Hyun-Mook Oh2" w:date="2018-01-23T15:53:00Z"/>
          <w:rFonts w:eastAsia="맑은 고딕"/>
          <w:b/>
          <w:i/>
          <w:sz w:val="22"/>
          <w:lang w:eastAsia="ko-KR"/>
        </w:rPr>
      </w:pPr>
      <w:ins w:id="41" w:author="Hyun-Mook Oh2" w:date="2018-01-23T15:57:00Z">
        <w:r w:rsidRPr="00EC29C1">
          <w:rPr>
            <w:rFonts w:eastAsia="맑은 고딕" w:hint="eastAsia"/>
            <w:b/>
            <w:i/>
            <w:sz w:val="22"/>
            <w:lang w:eastAsia="ko-KR"/>
          </w:rPr>
          <w:t>D.X.X.X.X</w:t>
        </w:r>
        <w:r w:rsidRPr="00EC29C1">
          <w:rPr>
            <w:rFonts w:eastAsia="맑은 고딕" w:hint="eastAsia"/>
            <w:b/>
            <w:i/>
            <w:sz w:val="22"/>
            <w:lang w:eastAsia="ko-KR"/>
          </w:rPr>
          <w:tab/>
        </w:r>
      </w:ins>
      <w:ins w:id="42" w:author="Hyun-Mook Oh2" w:date="2018-01-23T15:56:00Z">
        <w:r w:rsidRPr="00C468F9">
          <w:rPr>
            <w:b/>
            <w:i/>
            <w:sz w:val="22"/>
          </w:rPr>
          <w:t>C</w:t>
        </w:r>
        <w:r w:rsidRPr="00C468F9">
          <w:rPr>
            <w:rFonts w:hint="eastAsia"/>
            <w:b/>
            <w:i/>
            <w:sz w:val="22"/>
          </w:rPr>
          <w:t xml:space="preserve">onversion from a sample location </w:t>
        </w:r>
      </w:ins>
      <w:ins w:id="43" w:author="Hyun-Mook Oh2" w:date="2018-01-23T16:14:00Z">
        <w:r w:rsidR="00925B37" w:rsidRPr="00EC29C1">
          <w:rPr>
            <w:rFonts w:eastAsia="맑은 고딕" w:hint="eastAsia"/>
            <w:b/>
            <w:i/>
            <w:sz w:val="22"/>
            <w:lang w:eastAsia="ko-KR"/>
          </w:rPr>
          <w:t xml:space="preserve">of a </w:t>
        </w:r>
      </w:ins>
      <w:ins w:id="44" w:author="Hyun-Mook Oh2" w:date="2018-01-23T16:16:00Z">
        <w:r w:rsidR="00C468F9" w:rsidRPr="00EC29C1">
          <w:rPr>
            <w:rFonts w:eastAsia="맑은 고딕" w:hint="eastAsia"/>
            <w:b/>
            <w:i/>
            <w:sz w:val="22"/>
            <w:lang w:eastAsia="ko-KR"/>
          </w:rPr>
          <w:t>circular</w:t>
        </w:r>
      </w:ins>
      <w:ins w:id="45" w:author="Hyun-Mook Oh2" w:date="2018-01-23T16:14:00Z">
        <w:r w:rsidR="00925B37" w:rsidRPr="00EC29C1">
          <w:rPr>
            <w:rFonts w:eastAsia="맑은 고딕" w:hint="eastAsia"/>
            <w:b/>
            <w:i/>
            <w:sz w:val="22"/>
            <w:lang w:eastAsia="ko-KR"/>
          </w:rPr>
          <w:t xml:space="preserve"> </w:t>
        </w:r>
      </w:ins>
      <w:ins w:id="46" w:author="Hyun-Mook Oh2" w:date="2018-01-23T16:15:00Z">
        <w:r w:rsidR="00C468F9" w:rsidRPr="00EC29C1">
          <w:rPr>
            <w:rFonts w:eastAsia="맑은 고딕" w:hint="eastAsia"/>
            <w:b/>
            <w:i/>
            <w:sz w:val="22"/>
            <w:lang w:eastAsia="ko-KR"/>
          </w:rPr>
          <w:t xml:space="preserve">image </w:t>
        </w:r>
      </w:ins>
      <w:ins w:id="47" w:author="Hyun-Mook Oh2" w:date="2018-01-23T15:57:00Z">
        <w:r w:rsidRPr="00EC29C1">
          <w:rPr>
            <w:rFonts w:eastAsia="맑은 고딕" w:hint="eastAsia"/>
            <w:b/>
            <w:i/>
            <w:sz w:val="22"/>
            <w:lang w:eastAsia="ko-KR"/>
          </w:rPr>
          <w:t xml:space="preserve">to sphere coordinates relative to the global </w:t>
        </w:r>
      </w:ins>
      <w:ins w:id="48" w:author="Hyun-Mook Oh2" w:date="2018-01-23T15:58:00Z">
        <w:r w:rsidRPr="00EC29C1">
          <w:rPr>
            <w:rFonts w:eastAsia="맑은 고딕" w:hint="eastAsia"/>
            <w:b/>
            <w:i/>
            <w:sz w:val="22"/>
            <w:lang w:eastAsia="ko-KR"/>
          </w:rPr>
          <w:t>c</w:t>
        </w:r>
      </w:ins>
      <w:ins w:id="49" w:author="Hyun-Mook Oh2" w:date="2018-01-23T15:57:00Z">
        <w:r w:rsidRPr="00EC29C1">
          <w:rPr>
            <w:rFonts w:eastAsia="맑은 고딕" w:hint="eastAsia"/>
            <w:b/>
            <w:i/>
            <w:sz w:val="22"/>
            <w:lang w:eastAsia="ko-KR"/>
          </w:rPr>
          <w:t>oordinate axes</w:t>
        </w:r>
      </w:ins>
    </w:p>
    <w:p w14:paraId="24BA4A63" w14:textId="3325D29F" w:rsidR="00BE72FE" w:rsidRDefault="00BE72FE" w:rsidP="00F171B7">
      <w:pPr>
        <w:tabs>
          <w:tab w:val="clear" w:pos="360"/>
          <w:tab w:val="clear" w:pos="720"/>
          <w:tab w:val="left" w:pos="426"/>
        </w:tabs>
        <w:rPr>
          <w:ins w:id="50" w:author="Hyun-Mook Oh2" w:date="2018-01-23T16:40:00Z"/>
          <w:szCs w:val="22"/>
          <w:lang w:val="en-CA" w:eastAsia="ko-KR"/>
        </w:rPr>
      </w:pPr>
      <w:ins w:id="51" w:author="Hyun-Mook Oh2" w:date="2018-01-23T16:40:00Z">
        <w:r w:rsidRPr="00BE72FE">
          <w:rPr>
            <w:szCs w:val="22"/>
            <w:lang w:val="en-CA" w:eastAsia="ko-KR"/>
          </w:rPr>
          <w:t>For all circular images where i starts from 0 to num_circular_images_minus1</w:t>
        </w:r>
        <w:r>
          <w:rPr>
            <w:rFonts w:hint="eastAsia"/>
            <w:szCs w:val="22"/>
            <w:lang w:val="en-CA" w:eastAsia="ko-KR"/>
          </w:rPr>
          <w:t>,</w:t>
        </w:r>
      </w:ins>
    </w:p>
    <w:p w14:paraId="574BB9C4" w14:textId="75DA2728" w:rsidR="00F171B7" w:rsidRDefault="00F171B7" w:rsidP="00F171B7">
      <w:pPr>
        <w:tabs>
          <w:tab w:val="clear" w:pos="360"/>
          <w:tab w:val="clear" w:pos="720"/>
          <w:tab w:val="left" w:pos="426"/>
        </w:tabs>
        <w:rPr>
          <w:ins w:id="52" w:author="Hyun-Mook Oh2" w:date="2018-01-23T15:58:00Z"/>
          <w:szCs w:val="22"/>
          <w:lang w:val="en-CA" w:eastAsia="ko-KR"/>
        </w:rPr>
      </w:pPr>
      <w:ins w:id="53" w:author="Hyun-Mook Oh2" w:date="2018-01-23T15:58:00Z">
        <w:r>
          <w:rPr>
            <w:rFonts w:hint="eastAsia"/>
            <w:szCs w:val="22"/>
            <w:lang w:val="en-CA" w:eastAsia="ko-KR"/>
          </w:rPr>
          <w:t>Input to this clause are</w:t>
        </w:r>
      </w:ins>
      <w:ins w:id="54" w:author="Hyun-Mook Oh2" w:date="2018-01-23T16:34:00Z">
        <w:r w:rsidR="00A87240">
          <w:rPr>
            <w:rFonts w:hint="eastAsia"/>
            <w:szCs w:val="22"/>
            <w:lang w:val="en-CA" w:eastAsia="ko-KR"/>
          </w:rPr>
          <w:t>:</w:t>
        </w:r>
      </w:ins>
    </w:p>
    <w:p w14:paraId="63DA3C22" w14:textId="3BF3D430" w:rsidR="00A87240" w:rsidRDefault="00F171B7" w:rsidP="00F171B7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403" w:hanging="403"/>
        <w:rPr>
          <w:ins w:id="55" w:author="Hyun-Mook Oh2" w:date="2018-01-23T16:31:00Z"/>
          <w:lang w:eastAsia="ko-KR"/>
        </w:rPr>
      </w:pPr>
      <w:ins w:id="56" w:author="Hyun-Mook Oh2" w:date="2018-01-23T15:58:00Z">
        <w:r w:rsidRPr="00F171B7">
          <w:t>–</w:t>
        </w:r>
        <w:r w:rsidRPr="00F171B7">
          <w:tab/>
          <w:t>the</w:t>
        </w:r>
      </w:ins>
      <w:ins w:id="57" w:author="Hyun-Mook Oh2" w:date="2018-01-23T16:03:00Z">
        <w:r w:rsidR="00925B37">
          <w:rPr>
            <w:rFonts w:hint="eastAsia"/>
            <w:lang w:eastAsia="ko-KR"/>
          </w:rPr>
          <w:t xml:space="preserve"> sample location </w:t>
        </w:r>
      </w:ins>
      <w:ins w:id="58" w:author="Hyun-Mook Oh2" w:date="2018-01-23T16:21:00Z">
        <w:r w:rsidR="00C468F9">
          <w:rPr>
            <w:rFonts w:hint="eastAsia"/>
            <w:lang w:eastAsia="ko-KR"/>
          </w:rPr>
          <w:t>(</w:t>
        </w:r>
      </w:ins>
      <w:ins w:id="59" w:author="Hyun-Mook Oh2" w:date="2018-01-23T18:30:00Z">
        <w:r w:rsidR="00D2776E">
          <w:rPr>
            <w:rFonts w:hint="eastAsia"/>
            <w:lang w:eastAsia="ko-KR"/>
          </w:rPr>
          <w:t xml:space="preserve"> </w:t>
        </w:r>
      </w:ins>
      <w:ins w:id="60" w:author="Hyun-Mook Oh2" w:date="2018-01-23T16:21:00Z">
        <w:r w:rsidR="00C468F9">
          <w:rPr>
            <w:rFonts w:hint="eastAsia"/>
            <w:lang w:eastAsia="ko-KR"/>
          </w:rPr>
          <w:t>x,</w:t>
        </w:r>
      </w:ins>
      <w:ins w:id="61" w:author="Hyun-Mook Oh2" w:date="2018-01-23T18:30:00Z">
        <w:r w:rsidR="00D2776E">
          <w:rPr>
            <w:rFonts w:hint="eastAsia"/>
            <w:lang w:eastAsia="ko-KR"/>
          </w:rPr>
          <w:t xml:space="preserve"> </w:t>
        </w:r>
      </w:ins>
      <w:ins w:id="62" w:author="Hyun-Mook Oh2" w:date="2018-01-23T16:21:00Z">
        <w:r w:rsidR="00C468F9">
          <w:rPr>
            <w:rFonts w:hint="eastAsia"/>
            <w:lang w:eastAsia="ko-KR"/>
          </w:rPr>
          <w:t>y</w:t>
        </w:r>
      </w:ins>
      <w:ins w:id="63" w:author="Hyun-Mook Oh2" w:date="2018-01-23T18:30:00Z">
        <w:r w:rsidR="00D2776E">
          <w:rPr>
            <w:rFonts w:hint="eastAsia"/>
            <w:lang w:eastAsia="ko-KR"/>
          </w:rPr>
          <w:t xml:space="preserve"> </w:t>
        </w:r>
      </w:ins>
      <w:ins w:id="64" w:author="Hyun-Mook Oh2" w:date="2018-01-23T16:21:00Z">
        <w:r w:rsidR="00C468F9">
          <w:rPr>
            <w:rFonts w:hint="eastAsia"/>
            <w:lang w:eastAsia="ko-KR"/>
          </w:rPr>
          <w:t>)</w:t>
        </w:r>
      </w:ins>
      <w:ins w:id="65" w:author="Hyun-Mook Oh2" w:date="2018-01-23T16:29:00Z">
        <w:r w:rsidR="00A87240">
          <w:rPr>
            <w:rFonts w:hint="eastAsia"/>
            <w:lang w:eastAsia="ko-KR"/>
          </w:rPr>
          <w:t xml:space="preserve"> in units of luma samples</w:t>
        </w:r>
      </w:ins>
      <w:ins w:id="66" w:author="Hyun-Mook Oh2" w:date="2018-01-23T16:39:00Z">
        <w:r w:rsidR="00BE72FE">
          <w:rPr>
            <w:rFonts w:hint="eastAsia"/>
            <w:lang w:eastAsia="ko-KR"/>
          </w:rPr>
          <w:t>,</w:t>
        </w:r>
      </w:ins>
    </w:p>
    <w:p w14:paraId="48FE7EE5" w14:textId="058FE280" w:rsidR="00F171B7" w:rsidRDefault="00A87240" w:rsidP="00F171B7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403" w:hanging="403"/>
        <w:rPr>
          <w:ins w:id="67" w:author="Hyun-Mook Oh2" w:date="2018-01-23T16:38:00Z"/>
          <w:lang w:eastAsia="ko-KR"/>
        </w:rPr>
      </w:pPr>
      <w:ins w:id="68" w:author="Hyun-Mook Oh2" w:date="2018-01-23T16:32:00Z">
        <w:r w:rsidRPr="00F171B7">
          <w:t>–</w:t>
        </w:r>
        <w:r w:rsidRPr="00F171B7">
          <w:tab/>
        </w:r>
      </w:ins>
      <w:ins w:id="69" w:author="Hyun-Mook Oh2" w:date="2018-01-23T16:21:00Z">
        <w:r w:rsidR="00C468F9">
          <w:rPr>
            <w:rFonts w:hint="eastAsia"/>
            <w:lang w:eastAsia="ko-KR"/>
          </w:rPr>
          <w:t xml:space="preserve">the </w:t>
        </w:r>
      </w:ins>
      <w:ins w:id="70" w:author="Hyun-Mook Oh2" w:date="2018-01-23T15:58:00Z">
        <w:r w:rsidR="00F171B7" w:rsidRPr="00F171B7">
          <w:t xml:space="preserve">centre </w:t>
        </w:r>
      </w:ins>
      <w:ins w:id="71" w:author="Hyun-Mook Oh2" w:date="2018-01-23T16:23:00Z">
        <w:r w:rsidR="00C468F9">
          <w:rPr>
            <w:rFonts w:hint="eastAsia"/>
            <w:lang w:eastAsia="ko-KR"/>
          </w:rPr>
          <w:t>location</w:t>
        </w:r>
      </w:ins>
      <w:ins w:id="72" w:author="Hyun-Mook Oh2" w:date="2018-01-23T18:27:00Z">
        <w:r w:rsidR="00D2776E">
          <w:rPr>
            <w:rFonts w:hint="eastAsia"/>
            <w:lang w:eastAsia="ko-KR"/>
          </w:rPr>
          <w:t xml:space="preserve"> (</w:t>
        </w:r>
      </w:ins>
      <w:ins w:id="73" w:author="Hyun-Mook Oh2" w:date="2018-01-23T18:29:00Z">
        <w:r w:rsidR="00D2776E">
          <w:rPr>
            <w:rFonts w:hint="eastAsia"/>
            <w:lang w:eastAsia="ko-KR"/>
          </w:rPr>
          <w:t xml:space="preserve"> </w:t>
        </w:r>
      </w:ins>
      <w:ins w:id="74" w:author="Hyun-Mook Oh2" w:date="2018-01-23T18:27:00Z">
        <w:r w:rsidR="00D2776E">
          <w:rPr>
            <w:rFonts w:hint="eastAsia"/>
            <w:lang w:eastAsia="ko-KR"/>
          </w:rPr>
          <w:t>x</w:t>
        </w:r>
        <w:r w:rsidR="00D2776E" w:rsidRPr="00A87240">
          <w:rPr>
            <w:rFonts w:hint="eastAsia"/>
            <w:vertAlign w:val="subscript"/>
            <w:lang w:eastAsia="ko-KR"/>
          </w:rPr>
          <w:t>c</w:t>
        </w:r>
        <w:r w:rsidR="00D2776E">
          <w:rPr>
            <w:rFonts w:hint="eastAsia"/>
            <w:lang w:eastAsia="ko-KR"/>
          </w:rPr>
          <w:t>, y</w:t>
        </w:r>
        <w:r w:rsidR="00D2776E" w:rsidRPr="00A87240">
          <w:rPr>
            <w:rFonts w:hint="eastAsia"/>
            <w:vertAlign w:val="subscript"/>
            <w:lang w:eastAsia="ko-KR"/>
          </w:rPr>
          <w:t>c</w:t>
        </w:r>
      </w:ins>
      <w:ins w:id="75" w:author="Hyun-Mook Oh2" w:date="2018-01-23T18:29:00Z">
        <w:r w:rsidR="00D2776E" w:rsidRPr="00D2776E">
          <w:rPr>
            <w:rFonts w:hint="eastAsia"/>
            <w:lang w:eastAsia="ko-KR"/>
          </w:rPr>
          <w:t xml:space="preserve"> </w:t>
        </w:r>
      </w:ins>
      <w:ins w:id="76" w:author="Hyun-Mook Oh2" w:date="2018-01-23T18:27:00Z">
        <w:r w:rsidR="00D2776E">
          <w:t>)</w:t>
        </w:r>
        <w:r w:rsidR="00D2776E">
          <w:rPr>
            <w:rFonts w:hint="eastAsia"/>
            <w:lang w:eastAsia="ko-KR"/>
          </w:rPr>
          <w:t xml:space="preserve"> </w:t>
        </w:r>
      </w:ins>
      <w:ins w:id="77" w:author="Hyun-Mook Oh2" w:date="2018-01-23T15:58:00Z">
        <w:r w:rsidR="00F171B7" w:rsidRPr="00F171B7">
          <w:t xml:space="preserve">of </w:t>
        </w:r>
      </w:ins>
      <w:ins w:id="78" w:author="Hyun-Mook Oh2" w:date="2018-01-23T15:59:00Z">
        <w:r w:rsidR="00F171B7">
          <w:rPr>
            <w:rFonts w:hint="eastAsia"/>
            <w:lang w:eastAsia="ko-KR"/>
          </w:rPr>
          <w:t>the i-th</w:t>
        </w:r>
      </w:ins>
      <w:ins w:id="79" w:author="Hyun-Mook Oh2" w:date="2018-01-23T15:58:00Z">
        <w:r w:rsidR="00F171B7" w:rsidRPr="00F171B7">
          <w:t xml:space="preserve"> </w:t>
        </w:r>
      </w:ins>
      <w:ins w:id="80" w:author="Hyun-Mook Oh2" w:date="2018-01-23T15:59:00Z">
        <w:r w:rsidR="00F171B7">
          <w:rPr>
            <w:rFonts w:hint="eastAsia"/>
            <w:lang w:eastAsia="ko-KR"/>
          </w:rPr>
          <w:t>c</w:t>
        </w:r>
        <w:r w:rsidR="00C468F9">
          <w:rPr>
            <w:rFonts w:hint="eastAsia"/>
            <w:lang w:eastAsia="ko-KR"/>
          </w:rPr>
          <w:t>ircular image</w:t>
        </w:r>
        <w:r w:rsidR="00F171B7">
          <w:rPr>
            <w:rFonts w:hint="eastAsia"/>
            <w:lang w:eastAsia="ko-KR"/>
          </w:rPr>
          <w:t xml:space="preserve"> </w:t>
        </w:r>
      </w:ins>
      <w:ins w:id="81" w:author="Hyun-Mook Oh2" w:date="2018-01-23T16:27:00Z">
        <w:r>
          <w:rPr>
            <w:rFonts w:hint="eastAsia"/>
            <w:lang w:eastAsia="ko-KR"/>
          </w:rPr>
          <w:t xml:space="preserve">given by </w:t>
        </w:r>
        <w:r w:rsidRPr="00A87240">
          <w:rPr>
            <w:lang w:eastAsia="ko-KR"/>
          </w:rPr>
          <w:t>circular_image_center_x</w:t>
        </w:r>
      </w:ins>
      <w:ins w:id="82" w:author="Hyun-Mook Oh2" w:date="2018-01-23T23:18:00Z">
        <w:r w:rsidR="00590D30" w:rsidRPr="00865895">
          <w:rPr>
            <w:rFonts w:hint="eastAsia"/>
            <w:szCs w:val="22"/>
            <w:lang w:val="en-GB" w:eastAsia="ko-KR"/>
          </w:rPr>
          <w:t>[</w:t>
        </w:r>
        <w:r w:rsidR="00590D30" w:rsidRPr="00865895">
          <w:rPr>
            <w:rFonts w:eastAsia="Times New Roman"/>
            <w:szCs w:val="22"/>
          </w:rPr>
          <w:t> </w:t>
        </w:r>
        <w:r w:rsidR="00590D30" w:rsidRPr="00865895">
          <w:rPr>
            <w:rFonts w:hint="eastAsia"/>
            <w:szCs w:val="22"/>
            <w:lang w:val="en-GB" w:eastAsia="ko-KR"/>
          </w:rPr>
          <w:t>i</w:t>
        </w:r>
        <w:r w:rsidR="00590D30" w:rsidRPr="00865895">
          <w:rPr>
            <w:rFonts w:eastAsia="Times New Roman"/>
            <w:szCs w:val="22"/>
          </w:rPr>
          <w:t> </w:t>
        </w:r>
      </w:ins>
      <w:ins w:id="83" w:author="Hyun-Mook Oh2" w:date="2018-01-23T16:27:00Z">
        <w:r w:rsidRPr="00A87240">
          <w:rPr>
            <w:lang w:eastAsia="ko-KR"/>
          </w:rPr>
          <w:t>] and circular_image_center_y</w:t>
        </w:r>
      </w:ins>
      <w:ins w:id="84" w:author="Hyun-Mook Oh2" w:date="2018-01-23T23:18:00Z">
        <w:r w:rsidR="00590D30" w:rsidRPr="00865895">
          <w:rPr>
            <w:rFonts w:hint="eastAsia"/>
            <w:szCs w:val="22"/>
            <w:lang w:val="en-GB" w:eastAsia="ko-KR"/>
          </w:rPr>
          <w:t>[</w:t>
        </w:r>
        <w:r w:rsidR="00590D30" w:rsidRPr="00865895">
          <w:rPr>
            <w:rFonts w:eastAsia="Times New Roman"/>
            <w:szCs w:val="22"/>
          </w:rPr>
          <w:t> </w:t>
        </w:r>
        <w:r w:rsidR="00590D30" w:rsidRPr="00865895">
          <w:rPr>
            <w:rFonts w:hint="eastAsia"/>
            <w:szCs w:val="22"/>
            <w:lang w:val="en-GB" w:eastAsia="ko-KR"/>
          </w:rPr>
          <w:t>i</w:t>
        </w:r>
        <w:r w:rsidR="00590D30" w:rsidRPr="00865895">
          <w:rPr>
            <w:rFonts w:eastAsia="Times New Roman"/>
            <w:szCs w:val="22"/>
          </w:rPr>
          <w:t> </w:t>
        </w:r>
      </w:ins>
      <w:ins w:id="85" w:author="Hyun-Mook Oh2" w:date="2018-01-23T16:27:00Z">
        <w:r w:rsidRPr="00A87240">
          <w:rPr>
            <w:lang w:eastAsia="ko-KR"/>
          </w:rPr>
          <w:t>]</w:t>
        </w:r>
      </w:ins>
      <w:ins w:id="86" w:author="Hyun-Mook Oh2" w:date="2018-01-23T18:27:00Z">
        <w:r w:rsidR="00D2776E">
          <w:rPr>
            <w:rFonts w:hint="eastAsia"/>
            <w:lang w:eastAsia="ko-KR"/>
          </w:rPr>
          <w:t>,</w:t>
        </w:r>
      </w:ins>
      <w:ins w:id="87" w:author="Hyun-Mook Oh2" w:date="2018-01-23T18:28:00Z">
        <w:r w:rsidR="00D2776E">
          <w:rPr>
            <w:rFonts w:hint="eastAsia"/>
            <w:lang w:eastAsia="ko-KR"/>
          </w:rPr>
          <w:t xml:space="preserve"> respectively,</w:t>
        </w:r>
      </w:ins>
      <w:ins w:id="88" w:author="Hyun-Mook Oh2" w:date="2018-01-23T16:27:00Z">
        <w:r w:rsidRPr="00A87240">
          <w:rPr>
            <w:lang w:eastAsia="ko-KR"/>
          </w:rPr>
          <w:t xml:space="preserve"> </w:t>
        </w:r>
      </w:ins>
      <w:ins w:id="89" w:author="Hyun-Mook Oh2" w:date="2018-01-23T16:02:00Z">
        <w:r w:rsidR="00F171B7">
          <w:rPr>
            <w:rFonts w:hint="eastAsia"/>
            <w:lang w:eastAsia="ko-KR"/>
          </w:rPr>
          <w:t xml:space="preserve">and </w:t>
        </w:r>
      </w:ins>
      <w:ins w:id="90" w:author="Hyun-Mook Oh2" w:date="2018-01-23T16:28:00Z">
        <w:r w:rsidRPr="00A87240">
          <w:rPr>
            <w:lang w:eastAsia="ko-KR"/>
          </w:rPr>
          <w:t>full_radius</w:t>
        </w:r>
      </w:ins>
      <w:ins w:id="91" w:author="Hyun-Mook Oh2" w:date="2018-01-23T23:18:00Z">
        <w:r w:rsidR="00590D30" w:rsidRPr="00865895">
          <w:rPr>
            <w:rFonts w:hint="eastAsia"/>
            <w:szCs w:val="22"/>
            <w:lang w:val="en-GB" w:eastAsia="ko-KR"/>
          </w:rPr>
          <w:t>[</w:t>
        </w:r>
        <w:r w:rsidR="00590D30" w:rsidRPr="00865895">
          <w:rPr>
            <w:rFonts w:eastAsia="Times New Roman"/>
            <w:szCs w:val="22"/>
          </w:rPr>
          <w:t> </w:t>
        </w:r>
        <w:r w:rsidR="00590D30" w:rsidRPr="00865895">
          <w:rPr>
            <w:rFonts w:hint="eastAsia"/>
            <w:szCs w:val="22"/>
            <w:lang w:val="en-GB" w:eastAsia="ko-KR"/>
          </w:rPr>
          <w:t>i</w:t>
        </w:r>
        <w:r w:rsidR="00590D30" w:rsidRPr="00865895">
          <w:rPr>
            <w:rFonts w:eastAsia="Times New Roman"/>
            <w:szCs w:val="22"/>
          </w:rPr>
          <w:t> </w:t>
        </w:r>
      </w:ins>
      <w:ins w:id="92" w:author="Hyun-Mook Oh2" w:date="2018-01-23T16:28:00Z">
        <w:r w:rsidRPr="00A87240">
          <w:rPr>
            <w:lang w:eastAsia="ko-KR"/>
          </w:rPr>
          <w:t xml:space="preserve">] </w:t>
        </w:r>
      </w:ins>
      <w:ins w:id="93" w:author="Hyun-Mook Oh2" w:date="2018-01-23T16:02:00Z">
        <w:r w:rsidR="00925B37">
          <w:rPr>
            <w:rFonts w:hint="eastAsia"/>
            <w:lang w:eastAsia="ko-KR"/>
          </w:rPr>
          <w:t>(</w:t>
        </w:r>
      </w:ins>
      <w:ins w:id="94" w:author="Hyun-Mook Oh2" w:date="2018-01-23T18:30:00Z">
        <w:r w:rsidR="00D2776E">
          <w:rPr>
            <w:rFonts w:hint="eastAsia"/>
            <w:lang w:eastAsia="ko-KR"/>
          </w:rPr>
          <w:t xml:space="preserve"> </w:t>
        </w:r>
      </w:ins>
      <w:ins w:id="95" w:author="Hyun-Mook Oh2" w:date="2018-01-23T16:02:00Z">
        <w:r w:rsidR="00925B37">
          <w:rPr>
            <w:rFonts w:hint="eastAsia"/>
            <w:lang w:eastAsia="ko-KR"/>
          </w:rPr>
          <w:t>r</w:t>
        </w:r>
      </w:ins>
      <w:ins w:id="96" w:author="Hyun-Mook Oh2" w:date="2018-01-23T16:35:00Z">
        <w:r w:rsidR="00BE72FE" w:rsidRPr="00BE72FE">
          <w:rPr>
            <w:rFonts w:hint="eastAsia"/>
            <w:vertAlign w:val="subscript"/>
            <w:lang w:eastAsia="ko-KR"/>
          </w:rPr>
          <w:t>c</w:t>
        </w:r>
      </w:ins>
      <w:ins w:id="97" w:author="Hyun-Mook Oh2" w:date="2018-01-23T18:30:00Z">
        <w:r w:rsidR="00D2776E" w:rsidRPr="00D2776E">
          <w:rPr>
            <w:rFonts w:hint="eastAsia"/>
            <w:lang w:eastAsia="ko-KR"/>
          </w:rPr>
          <w:t xml:space="preserve"> </w:t>
        </w:r>
      </w:ins>
      <w:ins w:id="98" w:author="Hyun-Mook Oh2" w:date="2018-01-23T16:02:00Z">
        <w:r w:rsidR="00925B37">
          <w:rPr>
            <w:rFonts w:hint="eastAsia"/>
            <w:lang w:eastAsia="ko-KR"/>
          </w:rPr>
          <w:t>)</w:t>
        </w:r>
      </w:ins>
      <w:ins w:id="99" w:author="Hyun-Mook Oh2" w:date="2018-01-23T18:27:00Z">
        <w:r w:rsidR="00D2776E">
          <w:rPr>
            <w:rFonts w:hint="eastAsia"/>
            <w:lang w:eastAsia="ko-KR"/>
          </w:rPr>
          <w:t>,</w:t>
        </w:r>
      </w:ins>
      <w:ins w:id="100" w:author="Hyun-Mook Oh2" w:date="2018-01-23T16:25:00Z">
        <w:r>
          <w:rPr>
            <w:rFonts w:hint="eastAsia"/>
            <w:lang w:eastAsia="ko-KR"/>
          </w:rPr>
          <w:t xml:space="preserve"> </w:t>
        </w:r>
      </w:ins>
      <w:ins w:id="101" w:author="Hyun-Mook Oh2" w:date="2018-01-23T16:32:00Z">
        <w:r>
          <w:rPr>
            <w:rFonts w:hint="eastAsia"/>
            <w:lang w:eastAsia="ko-KR"/>
          </w:rPr>
          <w:t xml:space="preserve">all </w:t>
        </w:r>
      </w:ins>
      <w:ins w:id="102" w:author="Hyun-Mook Oh2" w:date="2018-01-23T16:25:00Z">
        <w:r>
          <w:rPr>
            <w:rFonts w:hint="eastAsia"/>
            <w:lang w:eastAsia="ko-KR"/>
          </w:rPr>
          <w:t xml:space="preserve">in units of </w:t>
        </w:r>
      </w:ins>
      <w:ins w:id="103" w:author="Hyun-Mook Oh2" w:date="2018-01-23T16:30:00Z">
        <w:r w:rsidRPr="00865895">
          <w:rPr>
            <w:szCs w:val="22"/>
            <w:lang w:val="en-CA" w:eastAsia="ko-KR"/>
          </w:rPr>
          <w:t>2</w:t>
        </w:r>
        <w:r w:rsidRPr="00865895">
          <w:rPr>
            <w:szCs w:val="22"/>
            <w:vertAlign w:val="superscript"/>
            <w:lang w:val="en-CA" w:eastAsia="ko-KR"/>
          </w:rPr>
          <w:t>−16</w:t>
        </w:r>
        <w:r w:rsidRPr="00865895">
          <w:rPr>
            <w:szCs w:val="22"/>
            <w:lang w:eastAsia="ko-KR"/>
          </w:rPr>
          <w:t xml:space="preserve"> </w:t>
        </w:r>
      </w:ins>
      <w:ins w:id="104" w:author="Hyun-Mook Oh2" w:date="2018-01-23T16:25:00Z">
        <w:r>
          <w:rPr>
            <w:rFonts w:hint="eastAsia"/>
            <w:lang w:eastAsia="ko-KR"/>
          </w:rPr>
          <w:t>luma samples</w:t>
        </w:r>
      </w:ins>
      <w:ins w:id="105" w:author="Hyun-Mook Oh2" w:date="2018-01-23T16:39:00Z">
        <w:r w:rsidR="00BE72FE">
          <w:rPr>
            <w:rFonts w:hint="eastAsia"/>
            <w:lang w:eastAsia="ko-KR"/>
          </w:rPr>
          <w:t>,</w:t>
        </w:r>
      </w:ins>
    </w:p>
    <w:p w14:paraId="5EEB76F7" w14:textId="64FFCE83" w:rsidR="00BE72FE" w:rsidRPr="00EC29C1" w:rsidRDefault="00BE72FE" w:rsidP="00F171B7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403" w:hanging="403"/>
        <w:rPr>
          <w:ins w:id="106" w:author="Hyun-Mook Oh2" w:date="2018-01-23T15:58:00Z"/>
          <w:lang w:eastAsia="ko-KR"/>
        </w:rPr>
      </w:pPr>
      <w:ins w:id="107" w:author="Hyun-Mook Oh2" w:date="2018-01-23T16:38:00Z">
        <w:r w:rsidRPr="00F171B7">
          <w:t>–</w:t>
        </w:r>
        <w:r w:rsidRPr="00F171B7">
          <w:tab/>
        </w:r>
        <w:r>
          <w:rPr>
            <w:rFonts w:hint="eastAsia"/>
            <w:lang w:eastAsia="ko-KR"/>
          </w:rPr>
          <w:t>field_of_view</w:t>
        </w:r>
      </w:ins>
      <w:ins w:id="108" w:author="Hyun-Mook Oh2" w:date="2018-01-23T23:18:00Z">
        <w:r w:rsidR="00590D30" w:rsidRPr="00865895">
          <w:rPr>
            <w:rFonts w:hint="eastAsia"/>
            <w:szCs w:val="22"/>
            <w:lang w:val="en-GB" w:eastAsia="ko-KR"/>
          </w:rPr>
          <w:t>[</w:t>
        </w:r>
        <w:r w:rsidR="00590D30" w:rsidRPr="00865895">
          <w:rPr>
            <w:rFonts w:eastAsia="Times New Roman"/>
            <w:szCs w:val="22"/>
          </w:rPr>
          <w:t> </w:t>
        </w:r>
        <w:r w:rsidR="00590D30" w:rsidRPr="00865895">
          <w:rPr>
            <w:rFonts w:hint="eastAsia"/>
            <w:szCs w:val="22"/>
            <w:lang w:val="en-GB" w:eastAsia="ko-KR"/>
          </w:rPr>
          <w:t>i</w:t>
        </w:r>
        <w:r w:rsidR="00590D30" w:rsidRPr="00865895">
          <w:rPr>
            <w:rFonts w:eastAsia="Times New Roman"/>
            <w:szCs w:val="22"/>
          </w:rPr>
          <w:t> </w:t>
        </w:r>
      </w:ins>
      <w:ins w:id="109" w:author="Hyun-Mook Oh2" w:date="2018-01-23T16:38:00Z">
        <w:r>
          <w:rPr>
            <w:rFonts w:hint="eastAsia"/>
            <w:lang w:eastAsia="ko-KR"/>
          </w:rPr>
          <w:t>] (</w:t>
        </w:r>
      </w:ins>
      <w:ins w:id="110" w:author="Hyun-Mook Oh2" w:date="2018-01-23T18:30:00Z">
        <w:r w:rsidR="00D2776E">
          <w:rPr>
            <w:rFonts w:hint="eastAsia"/>
            <w:lang w:eastAsia="ko-KR"/>
          </w:rPr>
          <w:t xml:space="preserve"> </w:t>
        </w:r>
      </w:ins>
      <w:ins w:id="111" w:author="Hyun-Mook Oh2" w:date="2018-01-23T16:38:00Z">
        <w:r w:rsidRPr="006D6AD3">
          <w:rPr>
            <w:rFonts w:eastAsia="Times New Roman"/>
          </w:rPr>
          <w:t>θ</w:t>
        </w:r>
      </w:ins>
      <w:ins w:id="112" w:author="Hyun-Mook Oh2" w:date="2018-01-23T16:42:00Z">
        <w:r w:rsidRPr="00EC29C1">
          <w:rPr>
            <w:rFonts w:hint="eastAsia"/>
            <w:vertAlign w:val="subscript"/>
            <w:lang w:eastAsia="ko-KR"/>
          </w:rPr>
          <w:t>v</w:t>
        </w:r>
      </w:ins>
      <w:ins w:id="113" w:author="Hyun-Mook Oh2" w:date="2018-01-23T18:30:00Z">
        <w:r w:rsidR="00D2776E" w:rsidRPr="00EC29C1">
          <w:rPr>
            <w:rFonts w:hint="eastAsia"/>
            <w:lang w:eastAsia="ko-KR"/>
          </w:rPr>
          <w:t xml:space="preserve"> </w:t>
        </w:r>
      </w:ins>
      <w:ins w:id="114" w:author="Hyun-Mook Oh2" w:date="2018-01-23T16:39:00Z">
        <w:r w:rsidRPr="00EC29C1">
          <w:rPr>
            <w:rFonts w:hint="eastAsia"/>
            <w:lang w:eastAsia="ko-KR"/>
          </w:rPr>
          <w:t xml:space="preserve">) </w:t>
        </w:r>
        <w:r w:rsidRPr="00055CE8">
          <w:rPr>
            <w:sz w:val="20"/>
          </w:rPr>
          <w:t xml:space="preserve">in units of </w:t>
        </w:r>
      </w:ins>
      <w:ins w:id="115" w:author="Hyun-Mook Oh2" w:date="2018-01-23T18:29:00Z">
        <w:r w:rsidR="00D2776E" w:rsidRPr="00865895">
          <w:rPr>
            <w:szCs w:val="22"/>
            <w:lang w:val="en-CA" w:eastAsia="ko-KR"/>
          </w:rPr>
          <w:t>2</w:t>
        </w:r>
        <w:r w:rsidR="00D2776E" w:rsidRPr="00865895">
          <w:rPr>
            <w:szCs w:val="22"/>
            <w:vertAlign w:val="superscript"/>
            <w:lang w:val="en-CA" w:eastAsia="ko-KR"/>
          </w:rPr>
          <w:t>−16</w:t>
        </w:r>
        <w:r w:rsidR="00D2776E" w:rsidRPr="00865895">
          <w:rPr>
            <w:szCs w:val="22"/>
            <w:lang w:eastAsia="ko-KR"/>
          </w:rPr>
          <w:t xml:space="preserve"> </w:t>
        </w:r>
      </w:ins>
      <w:ins w:id="116" w:author="Hyun-Mook Oh2" w:date="2018-01-23T16:39:00Z">
        <w:r w:rsidRPr="00055CE8">
          <w:rPr>
            <w:sz w:val="20"/>
          </w:rPr>
          <w:t>degrees</w:t>
        </w:r>
        <w:r>
          <w:rPr>
            <w:rFonts w:hint="eastAsia"/>
            <w:sz w:val="20"/>
            <w:lang w:eastAsia="ko-KR"/>
          </w:rPr>
          <w:t>, and</w:t>
        </w:r>
      </w:ins>
    </w:p>
    <w:p w14:paraId="3222CBCB" w14:textId="3890C2AD" w:rsidR="00A87240" w:rsidRDefault="00F171B7" w:rsidP="00F171B7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403" w:hanging="403"/>
        <w:rPr>
          <w:ins w:id="117" w:author="Hyun-Mook Oh2" w:date="2018-01-23T16:31:00Z"/>
          <w:lang w:eastAsia="ko-KR"/>
        </w:rPr>
      </w:pPr>
      <w:ins w:id="118" w:author="Hyun-Mook Oh2" w:date="2018-01-23T16:02:00Z">
        <w:r w:rsidRPr="00F171B7">
          <w:lastRenderedPageBreak/>
          <w:t>–</w:t>
        </w:r>
        <w:r w:rsidRPr="00F171B7">
          <w:tab/>
          <w:t xml:space="preserve">the </w:t>
        </w:r>
      </w:ins>
      <w:ins w:id="119" w:author="Hyun-Mook Oh2" w:date="2018-01-23T16:30:00Z">
        <w:r w:rsidR="00A87240">
          <w:rPr>
            <w:rFonts w:hint="eastAsia"/>
            <w:lang w:eastAsia="ko-KR"/>
          </w:rPr>
          <w:t xml:space="preserve">rotation </w:t>
        </w:r>
      </w:ins>
      <w:ins w:id="120" w:author="Hyun-Mook Oh2" w:date="2018-01-23T16:32:00Z">
        <w:r w:rsidR="00A87240">
          <w:rPr>
            <w:lang w:eastAsia="ko-KR"/>
          </w:rPr>
          <w:t>parameters</w:t>
        </w:r>
      </w:ins>
      <w:ins w:id="121" w:author="Hyun-Mook Oh2" w:date="2018-01-23T18:27:00Z">
        <w:r w:rsidR="00D2776E">
          <w:rPr>
            <w:rFonts w:hint="eastAsia"/>
            <w:lang w:eastAsia="ko-KR"/>
          </w:rPr>
          <w:t xml:space="preserve"> (</w:t>
        </w:r>
      </w:ins>
      <w:ins w:id="122" w:author="Hyun-Mook Oh2" w:date="2018-01-23T18:30:00Z">
        <w:r w:rsidR="00D2776E">
          <w:rPr>
            <w:rFonts w:hint="eastAsia"/>
            <w:lang w:eastAsia="ko-KR"/>
          </w:rPr>
          <w:t xml:space="preserve"> </w:t>
        </w:r>
      </w:ins>
      <w:ins w:id="123" w:author="Hyun-Mook Oh2" w:date="2018-01-23T18:27:00Z">
        <w:r w:rsidR="00D2776E" w:rsidRPr="006D6AD3">
          <w:t>α</w:t>
        </w:r>
        <w:r w:rsidR="00D2776E" w:rsidRPr="00BE72FE">
          <w:rPr>
            <w:rFonts w:hint="eastAsia"/>
            <w:vertAlign w:val="subscript"/>
            <w:lang w:eastAsia="ko-KR"/>
          </w:rPr>
          <w:t>c</w:t>
        </w:r>
        <w:r w:rsidR="00D2776E">
          <w:rPr>
            <w:rFonts w:hint="eastAsia"/>
            <w:lang w:eastAsia="ko-KR"/>
          </w:rPr>
          <w:t>,</w:t>
        </w:r>
        <w:r w:rsidR="00D2776E" w:rsidRPr="00D2776E">
          <w:t xml:space="preserve"> </w:t>
        </w:r>
        <w:r w:rsidR="00D2776E" w:rsidRPr="006D6AD3">
          <w:t>β</w:t>
        </w:r>
        <w:r w:rsidR="00D2776E" w:rsidRPr="00BE72FE">
          <w:rPr>
            <w:rFonts w:hint="eastAsia"/>
            <w:vertAlign w:val="subscript"/>
            <w:lang w:eastAsia="ko-KR"/>
          </w:rPr>
          <w:t>c</w:t>
        </w:r>
        <w:r w:rsidR="00D2776E">
          <w:rPr>
            <w:rFonts w:hint="eastAsia"/>
            <w:lang w:eastAsia="ko-KR"/>
          </w:rPr>
          <w:t>,</w:t>
        </w:r>
      </w:ins>
      <w:ins w:id="124" w:author="Hyun-Mook Oh2" w:date="2018-01-23T18:28:00Z">
        <w:r w:rsidR="00D2776E" w:rsidRPr="00D2776E">
          <w:t xml:space="preserve"> </w:t>
        </w:r>
        <w:r w:rsidR="00D2776E" w:rsidRPr="006D6AD3">
          <w:t>γ</w:t>
        </w:r>
        <w:r w:rsidR="00D2776E" w:rsidRPr="00BE72FE">
          <w:rPr>
            <w:rFonts w:hint="eastAsia"/>
            <w:vertAlign w:val="subscript"/>
            <w:lang w:eastAsia="ko-KR"/>
          </w:rPr>
          <w:t>c</w:t>
        </w:r>
      </w:ins>
      <w:ins w:id="125" w:author="Hyun-Mook Oh2" w:date="2018-01-23T18:30:00Z">
        <w:r w:rsidR="00D2776E" w:rsidRPr="00D2776E">
          <w:rPr>
            <w:rFonts w:hint="eastAsia"/>
            <w:lang w:eastAsia="ko-KR"/>
          </w:rPr>
          <w:t xml:space="preserve"> </w:t>
        </w:r>
      </w:ins>
      <w:ins w:id="126" w:author="Hyun-Mook Oh2" w:date="2018-01-23T18:28:00Z">
        <w:r w:rsidR="00D2776E">
          <w:rPr>
            <w:rFonts w:hint="eastAsia"/>
            <w:lang w:eastAsia="ko-KR"/>
          </w:rPr>
          <w:t>)</w:t>
        </w:r>
      </w:ins>
      <w:ins w:id="127" w:author="Hyun-Mook Oh2" w:date="2018-01-23T16:32:00Z">
        <w:r w:rsidR="00A87240">
          <w:rPr>
            <w:rFonts w:hint="eastAsia"/>
            <w:lang w:eastAsia="ko-KR"/>
          </w:rPr>
          <w:t xml:space="preserve"> </w:t>
        </w:r>
      </w:ins>
      <w:ins w:id="128" w:author="Hyun-Mook Oh2" w:date="2018-01-23T18:28:00Z">
        <w:r w:rsidR="00D2776E">
          <w:rPr>
            <w:rFonts w:hint="eastAsia"/>
            <w:lang w:eastAsia="ko-KR"/>
          </w:rPr>
          <w:t xml:space="preserve">where the values are given by </w:t>
        </w:r>
      </w:ins>
      <w:ins w:id="129" w:author="Hyun-Mook Oh2" w:date="2018-01-23T16:32:00Z">
        <w:r w:rsidR="00A87240" w:rsidRPr="00A87240">
          <w:rPr>
            <w:lang w:eastAsia="ko-KR"/>
          </w:rPr>
          <w:t>camera_center_azimuth</w:t>
        </w:r>
      </w:ins>
      <w:ins w:id="130" w:author="Hyun-Mook Oh2" w:date="2018-01-23T23:18:00Z">
        <w:r w:rsidR="00590D30" w:rsidRPr="00865895">
          <w:rPr>
            <w:rFonts w:hint="eastAsia"/>
            <w:szCs w:val="22"/>
            <w:lang w:val="en-GB" w:eastAsia="ko-KR"/>
          </w:rPr>
          <w:t>[</w:t>
        </w:r>
        <w:r w:rsidR="00590D30" w:rsidRPr="00865895">
          <w:rPr>
            <w:rFonts w:eastAsia="Times New Roman"/>
            <w:szCs w:val="22"/>
          </w:rPr>
          <w:t> </w:t>
        </w:r>
        <w:r w:rsidR="00590D30" w:rsidRPr="00865895">
          <w:rPr>
            <w:rFonts w:hint="eastAsia"/>
            <w:szCs w:val="22"/>
            <w:lang w:val="en-GB" w:eastAsia="ko-KR"/>
          </w:rPr>
          <w:t>i</w:t>
        </w:r>
        <w:r w:rsidR="00590D30" w:rsidRPr="00865895">
          <w:rPr>
            <w:rFonts w:eastAsia="Times New Roman"/>
            <w:szCs w:val="22"/>
          </w:rPr>
          <w:t> </w:t>
        </w:r>
      </w:ins>
      <w:ins w:id="131" w:author="Hyun-Mook Oh2" w:date="2018-01-23T16:32:00Z">
        <w:r w:rsidR="00A87240" w:rsidRPr="00A87240">
          <w:rPr>
            <w:lang w:eastAsia="ko-KR"/>
          </w:rPr>
          <w:t>]</w:t>
        </w:r>
      </w:ins>
      <w:ins w:id="132" w:author="Hyun-Mook Oh2" w:date="2018-01-23T16:33:00Z">
        <w:r w:rsidR="00A87240">
          <w:rPr>
            <w:rFonts w:hint="eastAsia"/>
            <w:lang w:eastAsia="ko-KR"/>
          </w:rPr>
          <w:t>,</w:t>
        </w:r>
      </w:ins>
      <w:ins w:id="133" w:author="Hyun-Mook Oh2" w:date="2018-01-23T16:32:00Z">
        <w:r w:rsidR="00A87240" w:rsidRPr="00A87240">
          <w:rPr>
            <w:lang w:eastAsia="ko-KR"/>
          </w:rPr>
          <w:t xml:space="preserve"> camera_center_elevation</w:t>
        </w:r>
      </w:ins>
      <w:ins w:id="134" w:author="Hyun-Mook Oh2" w:date="2018-01-23T23:18:00Z">
        <w:r w:rsidR="00590D30" w:rsidRPr="00865895">
          <w:rPr>
            <w:rFonts w:hint="eastAsia"/>
            <w:szCs w:val="22"/>
            <w:lang w:val="en-GB" w:eastAsia="ko-KR"/>
          </w:rPr>
          <w:t>[</w:t>
        </w:r>
        <w:r w:rsidR="00590D30" w:rsidRPr="00865895">
          <w:rPr>
            <w:rFonts w:eastAsia="Times New Roman"/>
            <w:szCs w:val="22"/>
          </w:rPr>
          <w:t> </w:t>
        </w:r>
        <w:r w:rsidR="00590D30" w:rsidRPr="00865895">
          <w:rPr>
            <w:rFonts w:hint="eastAsia"/>
            <w:szCs w:val="22"/>
            <w:lang w:val="en-GB" w:eastAsia="ko-KR"/>
          </w:rPr>
          <w:t>i</w:t>
        </w:r>
        <w:r w:rsidR="00590D30" w:rsidRPr="00865895">
          <w:rPr>
            <w:rFonts w:eastAsia="Times New Roman"/>
            <w:szCs w:val="22"/>
          </w:rPr>
          <w:t> </w:t>
        </w:r>
      </w:ins>
      <w:ins w:id="135" w:author="Hyun-Mook Oh2" w:date="2018-01-23T16:32:00Z">
        <w:r w:rsidR="00A87240" w:rsidRPr="00A87240">
          <w:rPr>
            <w:lang w:eastAsia="ko-KR"/>
          </w:rPr>
          <w:t>]</w:t>
        </w:r>
        <w:r w:rsidR="00A87240">
          <w:rPr>
            <w:rFonts w:hint="eastAsia"/>
            <w:lang w:eastAsia="ko-KR"/>
          </w:rPr>
          <w:t xml:space="preserve">, and </w:t>
        </w:r>
        <w:r w:rsidR="00A87240" w:rsidRPr="00A87240">
          <w:rPr>
            <w:lang w:eastAsia="ko-KR"/>
          </w:rPr>
          <w:t>camera_center_tilt</w:t>
        </w:r>
      </w:ins>
      <w:ins w:id="136" w:author="Hyun-Mook Oh2" w:date="2018-01-23T23:18:00Z">
        <w:r w:rsidR="00590D30" w:rsidRPr="00865895">
          <w:rPr>
            <w:rFonts w:hint="eastAsia"/>
            <w:szCs w:val="22"/>
            <w:lang w:val="en-GB" w:eastAsia="ko-KR"/>
          </w:rPr>
          <w:t>[</w:t>
        </w:r>
        <w:r w:rsidR="00590D30" w:rsidRPr="00865895">
          <w:rPr>
            <w:rFonts w:eastAsia="Times New Roman"/>
            <w:szCs w:val="22"/>
          </w:rPr>
          <w:t> </w:t>
        </w:r>
        <w:r w:rsidR="00590D30" w:rsidRPr="00865895">
          <w:rPr>
            <w:rFonts w:hint="eastAsia"/>
            <w:szCs w:val="22"/>
            <w:lang w:val="en-GB" w:eastAsia="ko-KR"/>
          </w:rPr>
          <w:t>i</w:t>
        </w:r>
        <w:r w:rsidR="00590D30" w:rsidRPr="00865895">
          <w:rPr>
            <w:rFonts w:eastAsia="Times New Roman"/>
            <w:szCs w:val="22"/>
          </w:rPr>
          <w:t> </w:t>
        </w:r>
      </w:ins>
      <w:ins w:id="137" w:author="Hyun-Mook Oh2" w:date="2018-01-23T16:32:00Z">
        <w:r w:rsidR="00A87240" w:rsidRPr="00A87240">
          <w:rPr>
            <w:lang w:eastAsia="ko-KR"/>
          </w:rPr>
          <w:t>]</w:t>
        </w:r>
      </w:ins>
      <w:ins w:id="138" w:author="Hyun-Mook Oh2" w:date="2018-01-23T18:28:00Z">
        <w:r w:rsidR="00D2776E">
          <w:rPr>
            <w:rFonts w:hint="eastAsia"/>
            <w:lang w:eastAsia="ko-KR"/>
          </w:rPr>
          <w:t xml:space="preserve">, respectively, all in units of </w:t>
        </w:r>
      </w:ins>
      <w:ins w:id="139" w:author="Hyun-Mook Oh2" w:date="2018-01-23T18:29:00Z">
        <w:r w:rsidR="00D2776E" w:rsidRPr="00865895">
          <w:rPr>
            <w:szCs w:val="22"/>
            <w:lang w:val="en-CA" w:eastAsia="ko-KR"/>
          </w:rPr>
          <w:t>2</w:t>
        </w:r>
        <w:r w:rsidR="00D2776E" w:rsidRPr="00865895">
          <w:rPr>
            <w:szCs w:val="22"/>
            <w:vertAlign w:val="superscript"/>
            <w:lang w:val="en-CA" w:eastAsia="ko-KR"/>
          </w:rPr>
          <w:t>−16</w:t>
        </w:r>
        <w:r w:rsidR="00D2776E" w:rsidRPr="00865895">
          <w:rPr>
            <w:szCs w:val="22"/>
            <w:lang w:eastAsia="ko-KR"/>
          </w:rPr>
          <w:t xml:space="preserve"> </w:t>
        </w:r>
      </w:ins>
      <w:ins w:id="140" w:author="Hyun-Mook Oh2" w:date="2018-01-23T18:28:00Z">
        <w:r w:rsidR="00D2776E">
          <w:rPr>
            <w:rFonts w:hint="eastAsia"/>
            <w:lang w:eastAsia="ko-KR"/>
          </w:rPr>
          <w:t>degrees</w:t>
        </w:r>
      </w:ins>
      <w:ins w:id="141" w:author="Hyun-Mook Oh2" w:date="2018-01-23T16:39:00Z">
        <w:r w:rsidR="00BE72FE">
          <w:rPr>
            <w:rFonts w:hint="eastAsia"/>
            <w:lang w:eastAsia="ko-KR"/>
          </w:rPr>
          <w:t>.</w:t>
        </w:r>
      </w:ins>
    </w:p>
    <w:p w14:paraId="0F227E28" w14:textId="551EC8D9" w:rsidR="00F171B7" w:rsidRDefault="00C468F9" w:rsidP="00F171B7">
      <w:pPr>
        <w:tabs>
          <w:tab w:val="clear" w:pos="360"/>
          <w:tab w:val="clear" w:pos="720"/>
          <w:tab w:val="left" w:pos="426"/>
        </w:tabs>
        <w:rPr>
          <w:ins w:id="142" w:author="Hyun-Mook Oh2" w:date="2018-01-23T16:18:00Z"/>
          <w:szCs w:val="22"/>
          <w:lang w:eastAsia="ko-KR"/>
        </w:rPr>
      </w:pPr>
      <w:ins w:id="143" w:author="Hyun-Mook Oh2" w:date="2018-01-23T16:18:00Z">
        <w:r>
          <w:rPr>
            <w:rFonts w:hint="eastAsia"/>
            <w:szCs w:val="22"/>
            <w:lang w:eastAsia="ko-KR"/>
          </w:rPr>
          <w:t>Output of this clause are:</w:t>
        </w:r>
      </w:ins>
    </w:p>
    <w:p w14:paraId="29430F1B" w14:textId="640F5983" w:rsidR="00C468F9" w:rsidRDefault="00C468F9" w:rsidP="00C468F9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403" w:hanging="403"/>
        <w:rPr>
          <w:ins w:id="144" w:author="Hyun-Mook Oh2" w:date="2018-01-23T16:19:00Z"/>
          <w:szCs w:val="22"/>
          <w:lang w:eastAsia="ko-KR"/>
        </w:rPr>
      </w:pPr>
      <w:ins w:id="145" w:author="Hyun-Mook Oh2" w:date="2018-01-23T16:18:00Z">
        <w:r w:rsidRPr="00F171B7">
          <w:t>–</w:t>
        </w:r>
        <w:r w:rsidRPr="00F171B7">
          <w:tab/>
        </w:r>
        <w:r w:rsidRPr="00C468F9">
          <w:rPr>
            <w:szCs w:val="22"/>
          </w:rPr>
          <w:t>sphere coordinate (</w:t>
        </w:r>
      </w:ins>
      <w:ins w:id="146" w:author="Hyun-Mook Oh2" w:date="2018-01-23T18:30:00Z">
        <w:r w:rsidR="00D2776E">
          <w:rPr>
            <w:rFonts w:hint="eastAsia"/>
            <w:szCs w:val="22"/>
            <w:lang w:eastAsia="ko-KR"/>
          </w:rPr>
          <w:t xml:space="preserve"> </w:t>
        </w:r>
      </w:ins>
      <w:ins w:id="147" w:author="Hyun-Mook Oh2" w:date="2018-01-23T16:18:00Z">
        <w:r w:rsidRPr="00C468F9">
          <w:rPr>
            <w:szCs w:val="22"/>
          </w:rPr>
          <w:t xml:space="preserve">ϕ, </w:t>
        </w:r>
        <w:r w:rsidRPr="00C468F9">
          <w:rPr>
            <w:rFonts w:eastAsia="Times New Roman"/>
            <w:szCs w:val="22"/>
          </w:rPr>
          <w:t>θ</w:t>
        </w:r>
      </w:ins>
      <w:ins w:id="148" w:author="Hyun-Mook Oh2" w:date="2018-01-23T18:30:00Z">
        <w:r w:rsidR="00D2776E" w:rsidRPr="00EC29C1">
          <w:rPr>
            <w:rFonts w:hint="eastAsia"/>
            <w:szCs w:val="22"/>
            <w:lang w:eastAsia="ko-KR"/>
          </w:rPr>
          <w:t xml:space="preserve"> </w:t>
        </w:r>
      </w:ins>
      <w:ins w:id="149" w:author="Hyun-Mook Oh2" w:date="2018-01-23T16:18:00Z">
        <w:r w:rsidRPr="00C468F9">
          <w:rPr>
            <w:szCs w:val="22"/>
          </w:rPr>
          <w:t>) relative to the global coordinate axes.</w:t>
        </w:r>
      </w:ins>
    </w:p>
    <w:p w14:paraId="071B36DB" w14:textId="68C68C8F" w:rsidR="00C468F9" w:rsidRDefault="00A87240" w:rsidP="00C468F9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403" w:hanging="403"/>
        <w:rPr>
          <w:ins w:id="150" w:author="Hyun-Mook Oh2" w:date="2018-01-23T16:19:00Z"/>
          <w:szCs w:val="22"/>
          <w:lang w:eastAsia="ko-KR"/>
        </w:rPr>
      </w:pPr>
      <w:ins w:id="151" w:author="Hyun-Mook Oh2" w:date="2018-01-23T16:33:00Z">
        <w:r>
          <w:rPr>
            <w:rFonts w:hint="eastAsia"/>
            <w:szCs w:val="22"/>
            <w:lang w:eastAsia="ko-KR"/>
          </w:rPr>
          <w:t xml:space="preserve">The outputs are </w:t>
        </w:r>
      </w:ins>
      <w:ins w:id="152" w:author="Hyun-Mook Oh2" w:date="2018-01-23T16:34:00Z">
        <w:r>
          <w:rPr>
            <w:rFonts w:hint="eastAsia"/>
            <w:szCs w:val="22"/>
            <w:lang w:eastAsia="ko-KR"/>
          </w:rPr>
          <w:t>derived as follows:</w:t>
        </w:r>
      </w:ins>
    </w:p>
    <w:p w14:paraId="0EB77BD6" w14:textId="3343F508" w:rsidR="00F171B7" w:rsidRPr="00F308F3" w:rsidRDefault="00F171B7" w:rsidP="007E7814">
      <w:pPr>
        <w:tabs>
          <w:tab w:val="clear" w:pos="360"/>
          <w:tab w:val="left" w:pos="426"/>
        </w:tabs>
        <w:ind w:leftChars="385" w:left="849" w:hangingChars="1" w:hanging="2"/>
        <w:rPr>
          <w:ins w:id="153" w:author="Hyun-Mook Oh2" w:date="2018-01-23T15:53:00Z"/>
          <w:szCs w:val="22"/>
          <w:lang w:eastAsia="ko-KR"/>
        </w:rPr>
      </w:pPr>
      <w:ins w:id="154" w:author="Hyun-Mook Oh2" w:date="2018-01-23T15:53:00Z">
        <w:r w:rsidRPr="00D2776E">
          <w:t>ϕ</w:t>
        </w:r>
        <w:r w:rsidRPr="00D2776E">
          <w:rPr>
            <w:rFonts w:hint="eastAsia"/>
            <w:szCs w:val="22"/>
            <w:lang w:val="en-CA" w:eastAsia="ko-KR"/>
          </w:rPr>
          <w:t>'</w:t>
        </w:r>
        <w:r w:rsidRPr="00D2776E">
          <w:rPr>
            <w:szCs w:val="22"/>
            <w:lang w:val="en-CA"/>
          </w:rPr>
          <w:t xml:space="preserve"> </w:t>
        </w:r>
        <w:r w:rsidRPr="00D2776E">
          <w:rPr>
            <w:rFonts w:hint="eastAsia"/>
            <w:szCs w:val="22"/>
            <w:lang w:eastAsia="ko-KR"/>
          </w:rPr>
          <w:t>=</w:t>
        </w:r>
        <w:r w:rsidRPr="0034006E">
          <w:rPr>
            <w:rFonts w:hint="eastAsia"/>
            <w:szCs w:val="22"/>
            <w:lang w:eastAsia="ko-KR"/>
          </w:rPr>
          <w:t xml:space="preserve"> </w:t>
        </w:r>
      </w:ins>
      <w:ins w:id="155" w:author="Hyun-Mook Oh2" w:date="2018-01-23T16:49:00Z">
        <w:r w:rsidR="001553B7" w:rsidRPr="0034006E">
          <w:rPr>
            <w:rFonts w:hint="eastAsia"/>
            <w:szCs w:val="22"/>
            <w:lang w:eastAsia="ko-KR"/>
          </w:rPr>
          <w:t>(</w:t>
        </w:r>
      </w:ins>
      <w:ins w:id="156" w:author="Hyun-Mook Oh2" w:date="2018-01-23T17:02:00Z">
        <w:r w:rsidR="00276ADE" w:rsidRPr="0034006E">
          <w:rPr>
            <w:rFonts w:hint="eastAsia"/>
            <w:szCs w:val="22"/>
            <w:lang w:eastAsia="ko-KR"/>
          </w:rPr>
          <w:t xml:space="preserve"> </w:t>
        </w:r>
      </w:ins>
      <w:ins w:id="157" w:author="Hyun-Mook Oh2" w:date="2018-01-23T16:47:00Z">
        <w:r w:rsidR="00BE72FE" w:rsidRPr="007E7814">
          <w:rPr>
            <w:rFonts w:hint="eastAsia"/>
            <w:szCs w:val="22"/>
            <w:lang w:eastAsia="ko-KR"/>
          </w:rPr>
          <w:t>Sqrt(</w:t>
        </w:r>
      </w:ins>
      <w:ins w:id="158" w:author="Hyun-Mook Oh2" w:date="2018-01-23T17:02:00Z">
        <w:r w:rsidR="00276ADE" w:rsidRPr="007E7814">
          <w:rPr>
            <w:rFonts w:hint="eastAsia"/>
            <w:szCs w:val="22"/>
            <w:lang w:eastAsia="ko-KR"/>
          </w:rPr>
          <w:t xml:space="preserve"> </w:t>
        </w:r>
      </w:ins>
      <w:ins w:id="159" w:author="Hyun-Mook Oh2" w:date="2018-01-23T16:47:00Z">
        <w:r w:rsidR="001553B7" w:rsidRPr="007E7814">
          <w:rPr>
            <w:rFonts w:hint="eastAsia"/>
            <w:szCs w:val="22"/>
            <w:lang w:eastAsia="ko-KR"/>
          </w:rPr>
          <w:t>(</w:t>
        </w:r>
      </w:ins>
      <w:ins w:id="160" w:author="Hyun-Mook Oh2" w:date="2018-01-23T17:03:00Z">
        <w:r w:rsidR="00276ADE" w:rsidRPr="007E7814">
          <w:rPr>
            <w:rFonts w:hint="eastAsia"/>
            <w:szCs w:val="22"/>
            <w:lang w:eastAsia="ko-KR"/>
          </w:rPr>
          <w:t xml:space="preserve"> </w:t>
        </w:r>
      </w:ins>
      <w:ins w:id="161" w:author="Hyun-Mook Oh2" w:date="2018-01-23T16:47:00Z">
        <w:r w:rsidR="001553B7" w:rsidRPr="007E7814">
          <w:rPr>
            <w:rFonts w:hint="eastAsia"/>
            <w:szCs w:val="22"/>
            <w:lang w:eastAsia="ko-KR"/>
          </w:rPr>
          <w:t xml:space="preserve">x </w:t>
        </w:r>
        <w:r w:rsidR="001553B7" w:rsidRPr="007E7814">
          <w:rPr>
            <w:szCs w:val="22"/>
            <w:lang w:eastAsia="ko-KR"/>
          </w:rPr>
          <w:t>–</w:t>
        </w:r>
        <w:r w:rsidR="001553B7" w:rsidRPr="007E7814">
          <w:rPr>
            <w:rFonts w:hint="eastAsia"/>
            <w:szCs w:val="22"/>
            <w:lang w:eastAsia="ko-KR"/>
          </w:rPr>
          <w:t xml:space="preserve"> x</w:t>
        </w:r>
        <w:r w:rsidR="001553B7" w:rsidRPr="007E7814">
          <w:rPr>
            <w:rFonts w:hint="eastAsia"/>
            <w:szCs w:val="22"/>
            <w:vertAlign w:val="subscript"/>
            <w:lang w:eastAsia="ko-KR"/>
          </w:rPr>
          <w:t>c</w:t>
        </w:r>
        <w:r w:rsidR="001553B7" w:rsidRPr="007E7814">
          <w:rPr>
            <w:rFonts w:hint="eastAsia"/>
            <w:szCs w:val="22"/>
            <w:lang w:eastAsia="ko-KR"/>
          </w:rPr>
          <w:t xml:space="preserve"> * 2</w:t>
        </w:r>
        <w:r w:rsidR="001553B7" w:rsidRPr="007E7814">
          <w:rPr>
            <w:rFonts w:hint="eastAsia"/>
            <w:szCs w:val="22"/>
            <w:vertAlign w:val="superscript"/>
            <w:lang w:eastAsia="ko-KR"/>
          </w:rPr>
          <w:t>-16</w:t>
        </w:r>
      </w:ins>
      <w:ins w:id="162" w:author="Hyun-Mook Oh2" w:date="2018-01-23T17:03:00Z">
        <w:r w:rsidR="00276ADE" w:rsidRPr="007E7814">
          <w:rPr>
            <w:rFonts w:hint="eastAsia"/>
            <w:szCs w:val="22"/>
            <w:lang w:eastAsia="ko-KR"/>
          </w:rPr>
          <w:t xml:space="preserve"> </w:t>
        </w:r>
      </w:ins>
      <w:ins w:id="163" w:author="Hyun-Mook Oh2" w:date="2018-01-23T16:47:00Z">
        <w:r w:rsidR="001553B7" w:rsidRPr="007E7814">
          <w:rPr>
            <w:rFonts w:hint="eastAsia"/>
            <w:szCs w:val="22"/>
            <w:lang w:eastAsia="ko-KR"/>
          </w:rPr>
          <w:t>)</w:t>
        </w:r>
      </w:ins>
      <w:ins w:id="164" w:author="Hyun-Mook Oh2" w:date="2018-01-23T16:48:00Z">
        <w:r w:rsidR="001553B7" w:rsidRPr="007E7814">
          <w:rPr>
            <w:rFonts w:hint="eastAsia"/>
            <w:szCs w:val="22"/>
            <w:vertAlign w:val="superscript"/>
            <w:lang w:eastAsia="ko-KR"/>
          </w:rPr>
          <w:t>2</w:t>
        </w:r>
      </w:ins>
      <w:ins w:id="165" w:author="Hyun-Mook Oh2" w:date="2018-01-23T16:47:00Z">
        <w:r w:rsidR="001553B7" w:rsidRPr="007E7814">
          <w:rPr>
            <w:rFonts w:hint="eastAsia"/>
            <w:szCs w:val="22"/>
            <w:lang w:eastAsia="ko-KR"/>
          </w:rPr>
          <w:t xml:space="preserve"> </w:t>
        </w:r>
      </w:ins>
      <w:ins w:id="166" w:author="Hyun-Mook Oh2" w:date="2018-01-23T16:48:00Z">
        <w:r w:rsidR="001553B7" w:rsidRPr="007E7814">
          <w:rPr>
            <w:rFonts w:hint="eastAsia"/>
            <w:szCs w:val="22"/>
            <w:lang w:eastAsia="ko-KR"/>
          </w:rPr>
          <w:t>+ (</w:t>
        </w:r>
      </w:ins>
      <w:ins w:id="167" w:author="Hyun-Mook Oh2" w:date="2018-01-23T17:03:00Z">
        <w:r w:rsidR="00276ADE" w:rsidRPr="007E7814">
          <w:rPr>
            <w:rFonts w:hint="eastAsia"/>
            <w:szCs w:val="22"/>
            <w:lang w:eastAsia="ko-KR"/>
          </w:rPr>
          <w:t xml:space="preserve"> </w:t>
        </w:r>
      </w:ins>
      <w:ins w:id="168" w:author="Hyun-Mook Oh2" w:date="2018-01-23T16:48:00Z">
        <w:r w:rsidR="001553B7" w:rsidRPr="007E7814">
          <w:rPr>
            <w:rFonts w:hint="eastAsia"/>
            <w:szCs w:val="22"/>
            <w:lang w:eastAsia="ko-KR"/>
          </w:rPr>
          <w:t xml:space="preserve">y </w:t>
        </w:r>
        <w:r w:rsidR="001553B7" w:rsidRPr="007E7814">
          <w:rPr>
            <w:szCs w:val="22"/>
            <w:lang w:eastAsia="ko-KR"/>
          </w:rPr>
          <w:t>–</w:t>
        </w:r>
        <w:r w:rsidR="001553B7" w:rsidRPr="007E7814">
          <w:rPr>
            <w:rFonts w:hint="eastAsia"/>
            <w:szCs w:val="22"/>
            <w:lang w:eastAsia="ko-KR"/>
          </w:rPr>
          <w:t xml:space="preserve"> y</w:t>
        </w:r>
        <w:r w:rsidR="001553B7" w:rsidRPr="007E7814">
          <w:rPr>
            <w:rFonts w:hint="eastAsia"/>
            <w:szCs w:val="22"/>
            <w:vertAlign w:val="subscript"/>
            <w:lang w:eastAsia="ko-KR"/>
          </w:rPr>
          <w:t>c</w:t>
        </w:r>
        <w:r w:rsidR="001553B7" w:rsidRPr="007E7814">
          <w:rPr>
            <w:rFonts w:hint="eastAsia"/>
            <w:szCs w:val="22"/>
            <w:lang w:eastAsia="ko-KR"/>
          </w:rPr>
          <w:t xml:space="preserve"> * 2</w:t>
        </w:r>
        <w:r w:rsidR="001553B7" w:rsidRPr="007E7814">
          <w:rPr>
            <w:rFonts w:hint="eastAsia"/>
            <w:szCs w:val="22"/>
            <w:vertAlign w:val="superscript"/>
            <w:lang w:eastAsia="ko-KR"/>
          </w:rPr>
          <w:t>-16</w:t>
        </w:r>
      </w:ins>
      <w:ins w:id="169" w:author="Hyun-Mook Oh2" w:date="2018-01-23T17:03:00Z">
        <w:r w:rsidR="00276ADE" w:rsidRPr="007E7814">
          <w:rPr>
            <w:rFonts w:hint="eastAsia"/>
            <w:szCs w:val="22"/>
            <w:lang w:eastAsia="ko-KR"/>
          </w:rPr>
          <w:t xml:space="preserve"> </w:t>
        </w:r>
      </w:ins>
      <w:ins w:id="170" w:author="Hyun-Mook Oh2" w:date="2018-01-23T16:48:00Z">
        <w:r w:rsidR="001553B7" w:rsidRPr="007E7814">
          <w:rPr>
            <w:rFonts w:hint="eastAsia"/>
            <w:szCs w:val="22"/>
            <w:lang w:eastAsia="ko-KR"/>
          </w:rPr>
          <w:t>)</w:t>
        </w:r>
        <w:r w:rsidR="001553B7" w:rsidRPr="007E7814">
          <w:rPr>
            <w:rFonts w:hint="eastAsia"/>
            <w:szCs w:val="22"/>
            <w:vertAlign w:val="superscript"/>
            <w:lang w:eastAsia="ko-KR"/>
          </w:rPr>
          <w:t>2</w:t>
        </w:r>
      </w:ins>
      <w:ins w:id="171" w:author="Hyun-Mook Oh2" w:date="2018-01-23T17:03:00Z">
        <w:r w:rsidR="00276ADE" w:rsidRPr="007E7814">
          <w:rPr>
            <w:rFonts w:hint="eastAsia"/>
            <w:szCs w:val="22"/>
            <w:lang w:eastAsia="ko-KR"/>
          </w:rPr>
          <w:t xml:space="preserve"> </w:t>
        </w:r>
      </w:ins>
      <w:ins w:id="172" w:author="Hyun-Mook Oh2" w:date="2018-01-23T16:48:00Z">
        <w:r w:rsidR="001553B7" w:rsidRPr="007E7814">
          <w:rPr>
            <w:rFonts w:hint="eastAsia"/>
            <w:szCs w:val="22"/>
            <w:lang w:eastAsia="ko-KR"/>
          </w:rPr>
          <w:t>)</w:t>
        </w:r>
      </w:ins>
      <w:ins w:id="173" w:author="Hyun-Mook Oh2" w:date="2018-01-23T16:49:00Z">
        <w:r w:rsidR="001553B7" w:rsidRPr="007E7814">
          <w:rPr>
            <w:rFonts w:hint="eastAsia"/>
            <w:szCs w:val="22"/>
            <w:lang w:eastAsia="ko-KR"/>
          </w:rPr>
          <w:t xml:space="preserve"> </w:t>
        </w:r>
      </w:ins>
      <w:ins w:id="174" w:author="Hyun-Mook Oh2" w:date="2018-01-23T15:53:00Z">
        <w:r w:rsidRPr="007E7814">
          <w:rPr>
            <w:rFonts w:eastAsia="Times New Roman"/>
            <w:color w:val="000000"/>
            <w:szCs w:val="22"/>
            <w:lang w:val="en-CA"/>
          </w:rPr>
          <w:t>÷</w:t>
        </w:r>
        <w:r w:rsidRPr="007E7814">
          <w:rPr>
            <w:rFonts w:hint="eastAsia"/>
            <w:szCs w:val="22"/>
            <w:lang w:eastAsia="ko-KR"/>
          </w:rPr>
          <w:t xml:space="preserve"> (</w:t>
        </w:r>
      </w:ins>
      <w:ins w:id="175" w:author="Hyun-Mook Oh2" w:date="2018-01-23T17:03:00Z">
        <w:r w:rsidR="00276ADE" w:rsidRPr="007E7814">
          <w:rPr>
            <w:rFonts w:hint="eastAsia"/>
            <w:szCs w:val="22"/>
            <w:lang w:eastAsia="ko-KR"/>
          </w:rPr>
          <w:t xml:space="preserve"> </w:t>
        </w:r>
      </w:ins>
      <w:ins w:id="176" w:author="Hyun-Mook Oh2" w:date="2018-01-23T16:41:00Z">
        <w:r w:rsidR="00BE72FE" w:rsidRPr="007E7814">
          <w:rPr>
            <w:rFonts w:hint="eastAsia"/>
            <w:lang w:eastAsia="ko-KR"/>
          </w:rPr>
          <w:t>r</w:t>
        </w:r>
        <w:r w:rsidR="00BE72FE" w:rsidRPr="007E7814">
          <w:rPr>
            <w:rFonts w:hint="eastAsia"/>
            <w:vertAlign w:val="subscript"/>
            <w:lang w:eastAsia="ko-KR"/>
          </w:rPr>
          <w:t>c</w:t>
        </w:r>
      </w:ins>
      <w:ins w:id="177" w:author="Hyun-Mook Oh2" w:date="2018-01-23T15:53:00Z">
        <w:r w:rsidRPr="007E7814">
          <w:rPr>
            <w:rFonts w:eastAsia="Times New Roman"/>
            <w:szCs w:val="22"/>
            <w:lang w:val="en-CA"/>
          </w:rPr>
          <w:t xml:space="preserve"> * </w:t>
        </w:r>
        <w:r w:rsidRPr="007E7814">
          <w:rPr>
            <w:szCs w:val="22"/>
            <w:lang w:val="en-CA" w:eastAsia="ko-KR"/>
          </w:rPr>
          <w:t>2</w:t>
        </w:r>
        <w:r w:rsidRPr="007E7814">
          <w:rPr>
            <w:szCs w:val="22"/>
            <w:vertAlign w:val="superscript"/>
            <w:lang w:val="en-CA" w:eastAsia="ko-KR"/>
          </w:rPr>
          <w:t>−16</w:t>
        </w:r>
      </w:ins>
      <w:ins w:id="178" w:author="Hyun-Mook Oh2" w:date="2018-01-23T17:03:00Z">
        <w:r w:rsidR="00276ADE" w:rsidRPr="007E7814">
          <w:rPr>
            <w:rFonts w:hint="eastAsia"/>
            <w:szCs w:val="22"/>
            <w:lang w:val="en-CA" w:eastAsia="ko-KR"/>
          </w:rPr>
          <w:t xml:space="preserve"> </w:t>
        </w:r>
      </w:ins>
      <w:ins w:id="179" w:author="Hyun-Mook Oh2" w:date="2018-01-23T15:53:00Z">
        <w:r w:rsidRPr="007E7814">
          <w:rPr>
            <w:rFonts w:hint="eastAsia"/>
            <w:szCs w:val="22"/>
            <w:lang w:eastAsia="ko-KR"/>
          </w:rPr>
          <w:t>)</w:t>
        </w:r>
      </w:ins>
      <w:ins w:id="180" w:author="Hyun-Mook Oh2" w:date="2018-01-23T17:03:00Z">
        <w:r w:rsidR="00276ADE" w:rsidRPr="007E7814">
          <w:rPr>
            <w:rFonts w:hint="eastAsia"/>
            <w:szCs w:val="22"/>
            <w:lang w:eastAsia="ko-KR"/>
          </w:rPr>
          <w:t xml:space="preserve"> </w:t>
        </w:r>
      </w:ins>
      <w:ins w:id="181" w:author="Hyun-Mook Oh2" w:date="2018-01-23T15:53:00Z">
        <w:r w:rsidRPr="007E7814">
          <w:rPr>
            <w:rFonts w:hint="eastAsia"/>
            <w:szCs w:val="22"/>
            <w:lang w:eastAsia="ko-KR"/>
          </w:rPr>
          <w:t xml:space="preserve">) </w:t>
        </w:r>
      </w:ins>
      <w:ins w:id="182" w:author="Hyun-Mook Oh2" w:date="2018-01-23T17:42:00Z">
        <w:r w:rsidR="002D2C56" w:rsidRPr="00EC29C1">
          <w:rPr>
            <w:rFonts w:hint="eastAsia"/>
            <w:color w:val="000000"/>
            <w:szCs w:val="22"/>
            <w:lang w:val="en-CA" w:eastAsia="ko-KR"/>
          </w:rPr>
          <w:t>*</w:t>
        </w:r>
      </w:ins>
      <w:ins w:id="183" w:author="Hyun-Mook Oh2" w:date="2018-01-23T15:53:00Z">
        <w:r w:rsidRPr="00D2776E">
          <w:rPr>
            <w:rFonts w:hint="eastAsia"/>
            <w:color w:val="000000"/>
            <w:szCs w:val="22"/>
            <w:lang w:val="en-CA" w:eastAsia="ko-KR"/>
          </w:rPr>
          <w:t xml:space="preserve"> </w:t>
        </w:r>
      </w:ins>
      <w:ins w:id="184" w:author="Hyun-Mook Oh2" w:date="2018-01-23T17:36:00Z">
        <w:r w:rsidR="002F3F6C" w:rsidRPr="00D2776E">
          <w:rPr>
            <w:rFonts w:hint="eastAsia"/>
            <w:color w:val="000000"/>
            <w:szCs w:val="22"/>
            <w:lang w:val="en-CA" w:eastAsia="ko-KR"/>
          </w:rPr>
          <w:t xml:space="preserve">( </w:t>
        </w:r>
      </w:ins>
      <w:ins w:id="185" w:author="Hyun-Mook Oh2" w:date="2018-01-23T16:42:00Z">
        <w:r w:rsidR="00BE72FE" w:rsidRPr="00D2776E">
          <w:rPr>
            <w:rFonts w:eastAsia="Times New Roman"/>
          </w:rPr>
          <w:t>θ</w:t>
        </w:r>
        <w:r w:rsidR="00BE72FE" w:rsidRPr="00D2776E">
          <w:rPr>
            <w:rFonts w:hint="eastAsia"/>
            <w:vertAlign w:val="subscript"/>
            <w:lang w:eastAsia="ko-KR"/>
          </w:rPr>
          <w:t>v</w:t>
        </w:r>
      </w:ins>
      <w:ins w:id="186" w:author="Hyun-Mook Oh2" w:date="2018-01-23T15:53:00Z">
        <w:r w:rsidRPr="00D2776E">
          <w:rPr>
            <w:lang w:val="en-CA"/>
          </w:rPr>
          <w:t xml:space="preserve"> * </w:t>
        </w:r>
        <w:r w:rsidRPr="0034006E">
          <w:rPr>
            <w:lang w:val="en-CA" w:eastAsia="ko-KR"/>
          </w:rPr>
          <w:t>2</w:t>
        </w:r>
        <w:r w:rsidRPr="0034006E">
          <w:rPr>
            <w:vertAlign w:val="superscript"/>
            <w:lang w:val="en-CA" w:eastAsia="ko-KR"/>
          </w:rPr>
          <w:t>−16</w:t>
        </w:r>
        <w:r w:rsidRPr="007E7814">
          <w:rPr>
            <w:rFonts w:hint="eastAsia"/>
            <w:lang w:val="en-CA" w:eastAsia="ko-KR"/>
          </w:rPr>
          <w:t xml:space="preserve"> </w:t>
        </w:r>
        <w:r w:rsidRPr="007E7814">
          <w:rPr>
            <w:rFonts w:hint="eastAsia"/>
            <w:color w:val="000000"/>
            <w:szCs w:val="22"/>
            <w:lang w:val="en-CA" w:eastAsia="ko-KR"/>
          </w:rPr>
          <w:t>*</w:t>
        </w:r>
        <w:r w:rsidRPr="007E7814">
          <w:rPr>
            <w:rFonts w:eastAsia="Times New Roman"/>
            <w:color w:val="000000"/>
            <w:szCs w:val="22"/>
            <w:lang w:val="en-CA"/>
          </w:rPr>
          <w:t xml:space="preserve"> π ÷ </w:t>
        </w:r>
        <w:r w:rsidRPr="007E7814">
          <w:rPr>
            <w:szCs w:val="22"/>
            <w:lang w:val="en-CA"/>
          </w:rPr>
          <w:t>180</w:t>
        </w:r>
      </w:ins>
      <w:ins w:id="187" w:author="Hyun-Mook Oh2" w:date="2018-01-23T17:03:00Z">
        <w:r w:rsidR="00276ADE" w:rsidRPr="007E7814">
          <w:rPr>
            <w:rFonts w:hint="eastAsia"/>
            <w:szCs w:val="22"/>
            <w:lang w:val="en-CA" w:eastAsia="ko-KR"/>
          </w:rPr>
          <w:t xml:space="preserve"> </w:t>
        </w:r>
      </w:ins>
      <w:ins w:id="188" w:author="Hyun-Mook Oh2" w:date="2018-01-23T15:53:00Z">
        <w:r w:rsidRPr="007E7814">
          <w:rPr>
            <w:rFonts w:hint="eastAsia"/>
            <w:szCs w:val="22"/>
            <w:lang w:eastAsia="ko-KR"/>
          </w:rPr>
          <w:t xml:space="preserve">) </w:t>
        </w:r>
        <w:r w:rsidRPr="007E7814">
          <w:rPr>
            <w:rFonts w:eastAsia="Times New Roman"/>
            <w:color w:val="000000"/>
            <w:szCs w:val="22"/>
            <w:lang w:val="en-CA"/>
          </w:rPr>
          <w:t>÷</w:t>
        </w:r>
        <w:r w:rsidRPr="007E7814">
          <w:rPr>
            <w:rFonts w:hint="eastAsia"/>
            <w:szCs w:val="22"/>
            <w:lang w:eastAsia="ko-KR"/>
          </w:rPr>
          <w:t xml:space="preserve"> 2</w:t>
        </w:r>
      </w:ins>
    </w:p>
    <w:p w14:paraId="3016792A" w14:textId="70179E1F" w:rsidR="00F171B7" w:rsidRDefault="00F171B7" w:rsidP="007E7814">
      <w:pPr>
        <w:ind w:leftChars="-580" w:left="-1276" w:firstLineChars="965" w:firstLine="2123"/>
        <w:rPr>
          <w:ins w:id="189" w:author="Hyun-Mook Oh2" w:date="2018-01-23T15:53:00Z"/>
          <w:szCs w:val="22"/>
          <w:lang w:val="en-CA" w:eastAsia="ko-KR"/>
        </w:rPr>
      </w:pPr>
      <w:ins w:id="190" w:author="Hyun-Mook Oh2" w:date="2018-01-23T15:53:00Z">
        <w:r w:rsidRPr="006D6AD3">
          <w:rPr>
            <w:rFonts w:eastAsia="Times New Roman"/>
          </w:rPr>
          <w:t>θ</w:t>
        </w:r>
        <w:r>
          <w:rPr>
            <w:rFonts w:hint="eastAsia"/>
            <w:szCs w:val="22"/>
            <w:lang w:val="en-CA" w:eastAsia="ko-KR"/>
          </w:rPr>
          <w:t>'</w:t>
        </w:r>
        <w:r w:rsidRPr="00FA7CA9">
          <w:rPr>
            <w:rFonts w:hint="eastAsia"/>
            <w:szCs w:val="22"/>
            <w:lang w:eastAsia="ko-KR"/>
          </w:rPr>
          <w:t xml:space="preserve"> = </w:t>
        </w:r>
        <w:r>
          <w:rPr>
            <w:rFonts w:hint="eastAsia"/>
            <w:szCs w:val="22"/>
            <w:lang w:eastAsia="ko-KR"/>
          </w:rPr>
          <w:t>A</w:t>
        </w:r>
        <w:r w:rsidR="00276ADE">
          <w:rPr>
            <w:rFonts w:hint="eastAsia"/>
            <w:szCs w:val="22"/>
            <w:lang w:eastAsia="ko-KR"/>
          </w:rPr>
          <w:t>tan2</w:t>
        </w:r>
        <w:r w:rsidRPr="00FA7CA9">
          <w:rPr>
            <w:rFonts w:hint="eastAsia"/>
            <w:szCs w:val="22"/>
            <w:lang w:eastAsia="ko-KR"/>
          </w:rPr>
          <w:t>(</w:t>
        </w:r>
      </w:ins>
      <w:ins w:id="191" w:author="Hyun-Mook Oh2" w:date="2018-01-23T17:03:00Z">
        <w:r w:rsidR="00276ADE">
          <w:rPr>
            <w:rFonts w:hint="eastAsia"/>
            <w:szCs w:val="22"/>
            <w:lang w:eastAsia="ko-KR"/>
          </w:rPr>
          <w:t xml:space="preserve"> </w:t>
        </w:r>
      </w:ins>
      <w:ins w:id="192" w:author="Hyun-Mook Oh2" w:date="2018-01-23T15:53:00Z">
        <w:r w:rsidRPr="00FA7CA9">
          <w:rPr>
            <w:rFonts w:hint="eastAsia"/>
            <w:szCs w:val="22"/>
            <w:lang w:eastAsia="ko-KR"/>
          </w:rPr>
          <w:t>y</w:t>
        </w:r>
        <w:r>
          <w:rPr>
            <w:rFonts w:hint="eastAsia"/>
            <w:szCs w:val="22"/>
            <w:lang w:eastAsia="ko-KR"/>
          </w:rPr>
          <w:t xml:space="preserve"> </w:t>
        </w:r>
        <w:r>
          <w:rPr>
            <w:sz w:val="20"/>
            <w:lang w:eastAsia="ko-KR"/>
          </w:rPr>
          <w:t>−</w:t>
        </w:r>
        <w:r w:rsidRPr="00FA7CA9">
          <w:rPr>
            <w:szCs w:val="22"/>
          </w:rPr>
          <w:t xml:space="preserve"> </w:t>
        </w:r>
      </w:ins>
      <w:ins w:id="193" w:author="Hyun-Mook Oh2" w:date="2018-01-23T16:42:00Z">
        <w:r w:rsidR="00BE72FE">
          <w:rPr>
            <w:rFonts w:hint="eastAsia"/>
            <w:lang w:eastAsia="ko-KR"/>
          </w:rPr>
          <w:t>y</w:t>
        </w:r>
        <w:r w:rsidR="00BE72FE" w:rsidRPr="00A87240">
          <w:rPr>
            <w:rFonts w:hint="eastAsia"/>
            <w:vertAlign w:val="subscript"/>
            <w:lang w:eastAsia="ko-KR"/>
          </w:rPr>
          <w:t>c</w:t>
        </w:r>
      </w:ins>
      <w:ins w:id="194" w:author="Hyun-Mook Oh2" w:date="2018-01-23T15:53:00Z">
        <w:r w:rsidRPr="00992B01">
          <w:rPr>
            <w:rFonts w:eastAsia="Times New Roman"/>
            <w:szCs w:val="22"/>
            <w:lang w:val="en-CA"/>
          </w:rPr>
          <w:t xml:space="preserve"> </w:t>
        </w:r>
        <w:r w:rsidRPr="00F308F3">
          <w:rPr>
            <w:rFonts w:eastAsia="Times New Roman"/>
            <w:szCs w:val="22"/>
            <w:lang w:val="en-CA"/>
          </w:rPr>
          <w:t xml:space="preserve">* </w:t>
        </w:r>
        <w:r w:rsidRPr="00F308F3">
          <w:rPr>
            <w:szCs w:val="22"/>
            <w:lang w:val="en-CA" w:eastAsia="ko-KR"/>
          </w:rPr>
          <w:t>2</w:t>
        </w:r>
        <w:r w:rsidRPr="00F308F3">
          <w:rPr>
            <w:szCs w:val="22"/>
            <w:vertAlign w:val="superscript"/>
            <w:lang w:val="en-CA" w:eastAsia="ko-KR"/>
          </w:rPr>
          <w:t>−16</w:t>
        </w:r>
        <w:r w:rsidRPr="00FA7CA9">
          <w:rPr>
            <w:rFonts w:hint="eastAsia"/>
            <w:szCs w:val="22"/>
            <w:lang w:eastAsia="ko-KR"/>
          </w:rPr>
          <w:t>, x</w:t>
        </w:r>
        <w:r>
          <w:rPr>
            <w:rFonts w:hint="eastAsia"/>
            <w:szCs w:val="22"/>
            <w:lang w:eastAsia="ko-KR"/>
          </w:rPr>
          <w:t xml:space="preserve"> </w:t>
        </w:r>
        <w:r w:rsidRPr="00C71787">
          <w:rPr>
            <w:rFonts w:eastAsia="Times New Roman"/>
            <w:color w:val="000000"/>
            <w:lang w:val="en-CA"/>
          </w:rPr>
          <w:t>−</w:t>
        </w:r>
        <w:r w:rsidRPr="006B7C35">
          <w:rPr>
            <w:szCs w:val="22"/>
          </w:rPr>
          <w:t xml:space="preserve"> </w:t>
        </w:r>
      </w:ins>
      <w:ins w:id="195" w:author="Hyun-Mook Oh2" w:date="2018-01-23T16:42:00Z">
        <w:r w:rsidR="00BE72FE">
          <w:rPr>
            <w:rFonts w:hint="eastAsia"/>
            <w:lang w:eastAsia="ko-KR"/>
          </w:rPr>
          <w:t>x</w:t>
        </w:r>
        <w:r w:rsidR="00BE72FE" w:rsidRPr="00A87240">
          <w:rPr>
            <w:rFonts w:hint="eastAsia"/>
            <w:vertAlign w:val="subscript"/>
            <w:lang w:eastAsia="ko-KR"/>
          </w:rPr>
          <w:t>c</w:t>
        </w:r>
      </w:ins>
      <w:ins w:id="196" w:author="Hyun-Mook Oh2" w:date="2018-01-23T15:53:00Z">
        <w:r w:rsidRPr="00992B01">
          <w:rPr>
            <w:rFonts w:eastAsia="Times New Roman"/>
            <w:szCs w:val="22"/>
            <w:lang w:val="en-CA"/>
          </w:rPr>
          <w:t xml:space="preserve"> </w:t>
        </w:r>
        <w:r w:rsidRPr="00F308F3">
          <w:rPr>
            <w:rFonts w:eastAsia="Times New Roman"/>
            <w:szCs w:val="22"/>
            <w:lang w:val="en-CA"/>
          </w:rPr>
          <w:t xml:space="preserve">* </w:t>
        </w:r>
        <w:r w:rsidRPr="00F308F3">
          <w:rPr>
            <w:szCs w:val="22"/>
            <w:lang w:val="en-CA" w:eastAsia="ko-KR"/>
          </w:rPr>
          <w:t>2</w:t>
        </w:r>
        <w:r w:rsidRPr="00F308F3">
          <w:rPr>
            <w:szCs w:val="22"/>
            <w:vertAlign w:val="superscript"/>
            <w:lang w:val="en-CA" w:eastAsia="ko-KR"/>
          </w:rPr>
          <w:t>−16</w:t>
        </w:r>
      </w:ins>
      <w:ins w:id="197" w:author="Hyun-Mook Oh2" w:date="2018-01-23T17:03:00Z">
        <w:r w:rsidR="00276ADE">
          <w:rPr>
            <w:rFonts w:hint="eastAsia"/>
            <w:szCs w:val="22"/>
            <w:lang w:val="en-CA" w:eastAsia="ko-KR"/>
          </w:rPr>
          <w:t xml:space="preserve"> </w:t>
        </w:r>
      </w:ins>
      <w:ins w:id="198" w:author="Hyun-Mook Oh2" w:date="2018-01-23T15:53:00Z">
        <w:r w:rsidRPr="00FA7CA9">
          <w:rPr>
            <w:rFonts w:hint="eastAsia"/>
            <w:szCs w:val="22"/>
            <w:lang w:eastAsia="ko-KR"/>
          </w:rPr>
          <w:t>)</w:t>
        </w:r>
      </w:ins>
    </w:p>
    <w:p w14:paraId="1FCD4C99" w14:textId="51A1A697" w:rsidR="007E7814" w:rsidRPr="007E7814" w:rsidRDefault="007E7814" w:rsidP="007E7814">
      <w:pPr>
        <w:tabs>
          <w:tab w:val="clear" w:pos="360"/>
          <w:tab w:val="left" w:pos="426"/>
        </w:tabs>
        <w:ind w:leftChars="-580" w:left="-1276" w:firstLineChars="965" w:firstLine="2123"/>
        <w:rPr>
          <w:ins w:id="199" w:author="Hyun-Mook Oh2" w:date="2018-01-23T18:41:00Z"/>
          <w:lang w:val="en-CA" w:eastAsia="ko-KR"/>
        </w:rPr>
      </w:pPr>
      <w:ins w:id="200" w:author="Hyun-Mook Oh2" w:date="2018-01-23T18:42:00Z">
        <w:r w:rsidRPr="007E7814">
          <w:rPr>
            <w:rFonts w:hint="eastAsia"/>
            <w:szCs w:val="22"/>
            <w:lang w:val="en-CA" w:eastAsia="ko-KR"/>
          </w:rPr>
          <w:t>x</w:t>
        </w:r>
        <w:r w:rsidRPr="007E7814">
          <w:rPr>
            <w:rFonts w:hint="eastAsia"/>
            <w:szCs w:val="22"/>
            <w:vertAlign w:val="subscript"/>
            <w:lang w:val="en-CA" w:eastAsia="ko-KR"/>
          </w:rPr>
          <w:t>1</w:t>
        </w:r>
        <w:r w:rsidRPr="007E7814">
          <w:rPr>
            <w:rFonts w:hint="eastAsia"/>
            <w:szCs w:val="22"/>
            <w:lang w:val="en-CA"/>
          </w:rPr>
          <w:t xml:space="preserve"> = Cos</w:t>
        </w:r>
        <w:r w:rsidRPr="007E7814">
          <w:rPr>
            <w:rFonts w:hint="eastAsia"/>
            <w:szCs w:val="22"/>
            <w:lang w:val="en-CA" w:eastAsia="ko-KR"/>
          </w:rPr>
          <w:t xml:space="preserve">( </w:t>
        </w:r>
        <w:r w:rsidRPr="007E7814">
          <w:t>ϕ</w:t>
        </w:r>
        <w:r w:rsidRPr="007E7814">
          <w:rPr>
            <w:rFonts w:hint="eastAsia"/>
            <w:szCs w:val="22"/>
            <w:lang w:val="en-CA" w:eastAsia="ko-KR"/>
          </w:rPr>
          <w:t>' )</w:t>
        </w:r>
      </w:ins>
    </w:p>
    <w:p w14:paraId="266ED81C" w14:textId="007CDFC8" w:rsidR="007E7814" w:rsidRPr="00FA7CA9" w:rsidRDefault="007E7814" w:rsidP="007E7814">
      <w:pPr>
        <w:tabs>
          <w:tab w:val="clear" w:pos="360"/>
          <w:tab w:val="left" w:pos="426"/>
        </w:tabs>
        <w:ind w:leftChars="-580" w:left="-1276" w:firstLineChars="965" w:firstLine="2123"/>
        <w:rPr>
          <w:ins w:id="201" w:author="Hyun-Mook Oh2" w:date="2018-01-23T18:41:00Z"/>
          <w:szCs w:val="22"/>
          <w:lang w:val="en-CA" w:eastAsia="ko-KR"/>
        </w:rPr>
      </w:pPr>
      <w:ins w:id="202" w:author="Hyun-Mook Oh2" w:date="2018-01-23T18:42:00Z">
        <w:r>
          <w:rPr>
            <w:rFonts w:hint="eastAsia"/>
            <w:szCs w:val="22"/>
            <w:lang w:val="en-CA" w:eastAsia="ko-KR"/>
          </w:rPr>
          <w:t>y</w:t>
        </w:r>
      </w:ins>
      <w:ins w:id="203" w:author="Hyun-Mook Oh2" w:date="2018-01-23T18:41:00Z">
        <w:r w:rsidRPr="003A73BA">
          <w:rPr>
            <w:rFonts w:hint="eastAsia"/>
            <w:szCs w:val="22"/>
            <w:vertAlign w:val="subscript"/>
            <w:lang w:val="en-CA" w:eastAsia="ko-KR"/>
          </w:rPr>
          <w:t>1</w:t>
        </w:r>
        <w:r w:rsidRPr="00FA7CA9">
          <w:rPr>
            <w:rFonts w:hint="eastAsia"/>
            <w:szCs w:val="22"/>
            <w:lang w:val="en-CA"/>
          </w:rPr>
          <w:t xml:space="preserve"> = Sin</w:t>
        </w:r>
        <w:r>
          <w:rPr>
            <w:rFonts w:hint="eastAsia"/>
            <w:szCs w:val="22"/>
            <w:lang w:val="en-CA" w:eastAsia="ko-KR"/>
          </w:rPr>
          <w:t>(</w:t>
        </w:r>
        <w:r w:rsidRPr="00FA7CA9">
          <w:rPr>
            <w:szCs w:val="22"/>
            <w:lang w:val="en-CA"/>
          </w:rPr>
          <w:t xml:space="preserve"> </w:t>
        </w:r>
        <w:r w:rsidRPr="006D6AD3">
          <w:t>ϕ</w:t>
        </w:r>
        <w:r>
          <w:rPr>
            <w:rFonts w:hint="eastAsia"/>
            <w:szCs w:val="22"/>
            <w:lang w:val="en-CA" w:eastAsia="ko-KR"/>
          </w:rPr>
          <w:t>'</w:t>
        </w:r>
        <w:r w:rsidRPr="00FA7CA9">
          <w:rPr>
            <w:rFonts w:hint="eastAsia"/>
            <w:szCs w:val="22"/>
            <w:lang w:val="en-CA"/>
          </w:rPr>
          <w:t xml:space="preserve"> </w:t>
        </w:r>
        <w:r>
          <w:rPr>
            <w:rFonts w:hint="eastAsia"/>
            <w:szCs w:val="22"/>
            <w:lang w:val="en-CA" w:eastAsia="ko-KR"/>
          </w:rPr>
          <w:t xml:space="preserve">) </w:t>
        </w:r>
        <w:r w:rsidRPr="00FA7CA9">
          <w:rPr>
            <w:szCs w:val="22"/>
            <w:lang w:val="en-CA"/>
          </w:rPr>
          <w:t>*</w:t>
        </w:r>
        <w:r w:rsidRPr="00FA7CA9">
          <w:rPr>
            <w:rFonts w:hint="eastAsia"/>
            <w:szCs w:val="22"/>
            <w:lang w:val="en-CA"/>
          </w:rPr>
          <w:t xml:space="preserve"> </w:t>
        </w:r>
        <w:r>
          <w:rPr>
            <w:rFonts w:hint="eastAsia"/>
            <w:szCs w:val="22"/>
            <w:lang w:val="en-CA"/>
          </w:rPr>
          <w:t>C</w:t>
        </w:r>
        <w:r w:rsidRPr="006B7C35">
          <w:rPr>
            <w:rFonts w:hint="eastAsia"/>
            <w:szCs w:val="22"/>
            <w:lang w:val="en-CA"/>
          </w:rPr>
          <w:t>os</w:t>
        </w:r>
        <w:r>
          <w:rPr>
            <w:rFonts w:hint="eastAsia"/>
            <w:szCs w:val="22"/>
            <w:lang w:val="en-CA" w:eastAsia="ko-KR"/>
          </w:rPr>
          <w:t>(</w:t>
        </w:r>
        <w:r w:rsidRPr="00FA7CA9">
          <w:rPr>
            <w:szCs w:val="22"/>
            <w:lang w:val="en-CA"/>
          </w:rPr>
          <w:t xml:space="preserve"> </w:t>
        </w:r>
        <w:r w:rsidRPr="006D6AD3">
          <w:rPr>
            <w:rFonts w:eastAsia="Times New Roman"/>
          </w:rPr>
          <w:t>θ</w:t>
        </w:r>
        <w:r>
          <w:rPr>
            <w:rFonts w:hint="eastAsia"/>
            <w:szCs w:val="22"/>
            <w:lang w:val="en-CA" w:eastAsia="ko-KR"/>
          </w:rPr>
          <w:t>' )</w:t>
        </w:r>
      </w:ins>
    </w:p>
    <w:p w14:paraId="2CE69F02" w14:textId="4180CBC5" w:rsidR="007E7814" w:rsidRPr="007E7814" w:rsidRDefault="007E7814" w:rsidP="007E7814">
      <w:pPr>
        <w:tabs>
          <w:tab w:val="clear" w:pos="360"/>
          <w:tab w:val="left" w:pos="426"/>
        </w:tabs>
        <w:ind w:leftChars="-580" w:left="-1276" w:firstLineChars="965" w:firstLine="2123"/>
        <w:rPr>
          <w:ins w:id="204" w:author="Hyun-Mook Oh2" w:date="2018-01-23T18:40:00Z"/>
          <w:lang w:val="en-CA" w:eastAsia="ko-KR"/>
        </w:rPr>
      </w:pPr>
      <w:ins w:id="205" w:author="Hyun-Mook Oh2" w:date="2018-01-23T18:41:00Z">
        <w:r>
          <w:rPr>
            <w:rFonts w:hint="eastAsia"/>
            <w:szCs w:val="22"/>
            <w:lang w:val="en-CA" w:eastAsia="ko-KR"/>
          </w:rPr>
          <w:t>z</w:t>
        </w:r>
        <w:r w:rsidRPr="003A73BA">
          <w:rPr>
            <w:rFonts w:hint="eastAsia"/>
            <w:szCs w:val="22"/>
            <w:vertAlign w:val="subscript"/>
            <w:lang w:val="en-CA" w:eastAsia="ko-KR"/>
          </w:rPr>
          <w:t>1</w:t>
        </w:r>
        <w:r w:rsidRPr="00FA7CA9">
          <w:rPr>
            <w:rFonts w:hint="eastAsia"/>
            <w:szCs w:val="22"/>
            <w:lang w:val="en-CA"/>
          </w:rPr>
          <w:t xml:space="preserve"> = </w:t>
        </w:r>
        <w:r>
          <w:rPr>
            <w:rFonts w:hint="eastAsia"/>
            <w:szCs w:val="22"/>
            <w:lang w:val="en-CA"/>
          </w:rPr>
          <w:t>S</w:t>
        </w:r>
        <w:r w:rsidRPr="006B7C35">
          <w:rPr>
            <w:rFonts w:hint="eastAsia"/>
            <w:szCs w:val="22"/>
            <w:lang w:val="en-CA"/>
          </w:rPr>
          <w:t>in</w:t>
        </w:r>
        <w:r>
          <w:rPr>
            <w:rFonts w:hint="eastAsia"/>
            <w:szCs w:val="22"/>
            <w:lang w:val="en-CA" w:eastAsia="ko-KR"/>
          </w:rPr>
          <w:t>(</w:t>
        </w:r>
        <w:r w:rsidRPr="00FA7CA9">
          <w:rPr>
            <w:szCs w:val="22"/>
            <w:lang w:val="en-CA"/>
          </w:rPr>
          <w:t xml:space="preserve"> </w:t>
        </w:r>
        <w:r w:rsidRPr="006D6AD3">
          <w:t>ϕ</w:t>
        </w:r>
        <w:r>
          <w:rPr>
            <w:rFonts w:hint="eastAsia"/>
            <w:szCs w:val="22"/>
            <w:lang w:val="en-CA" w:eastAsia="ko-KR"/>
          </w:rPr>
          <w:t>'</w:t>
        </w:r>
        <w:r w:rsidRPr="00FA7CA9">
          <w:rPr>
            <w:rFonts w:hint="eastAsia"/>
            <w:szCs w:val="22"/>
            <w:lang w:val="en-CA"/>
          </w:rPr>
          <w:t xml:space="preserve"> </w:t>
        </w:r>
        <w:r>
          <w:rPr>
            <w:rFonts w:hint="eastAsia"/>
            <w:szCs w:val="22"/>
            <w:lang w:val="en-CA" w:eastAsia="ko-KR"/>
          </w:rPr>
          <w:t xml:space="preserve">) </w:t>
        </w:r>
        <w:r w:rsidRPr="00FA7CA9">
          <w:rPr>
            <w:szCs w:val="22"/>
            <w:lang w:val="en-CA"/>
          </w:rPr>
          <w:t>*</w:t>
        </w:r>
        <w:r w:rsidRPr="00FA7CA9">
          <w:rPr>
            <w:rFonts w:hint="eastAsia"/>
            <w:szCs w:val="22"/>
            <w:lang w:val="en-CA"/>
          </w:rPr>
          <w:t xml:space="preserve"> </w:t>
        </w:r>
        <w:r>
          <w:rPr>
            <w:rFonts w:hint="eastAsia"/>
            <w:szCs w:val="22"/>
            <w:lang w:val="en-CA"/>
          </w:rPr>
          <w:t>S</w:t>
        </w:r>
        <w:r w:rsidRPr="006B7C35">
          <w:rPr>
            <w:rFonts w:hint="eastAsia"/>
            <w:szCs w:val="22"/>
            <w:lang w:val="en-CA"/>
          </w:rPr>
          <w:t>in</w:t>
        </w:r>
        <w:r>
          <w:rPr>
            <w:rFonts w:hint="eastAsia"/>
            <w:szCs w:val="22"/>
            <w:lang w:val="en-CA" w:eastAsia="ko-KR"/>
          </w:rPr>
          <w:t>(</w:t>
        </w:r>
        <w:r w:rsidRPr="00FA7CA9">
          <w:rPr>
            <w:szCs w:val="22"/>
            <w:lang w:val="en-CA"/>
          </w:rPr>
          <w:t xml:space="preserve"> </w:t>
        </w:r>
        <w:r w:rsidRPr="006D6AD3">
          <w:rPr>
            <w:rFonts w:eastAsia="Times New Roman"/>
          </w:rPr>
          <w:t>θ</w:t>
        </w:r>
        <w:r>
          <w:rPr>
            <w:rFonts w:hint="eastAsia"/>
            <w:szCs w:val="22"/>
            <w:lang w:val="en-CA" w:eastAsia="ko-KR"/>
          </w:rPr>
          <w:t>' )</w:t>
        </w:r>
      </w:ins>
    </w:p>
    <w:p w14:paraId="0819E824" w14:textId="77777777" w:rsidR="00276ADE" w:rsidRDefault="00276ADE" w:rsidP="007E7814">
      <w:pPr>
        <w:tabs>
          <w:tab w:val="clear" w:pos="360"/>
          <w:tab w:val="left" w:pos="426"/>
        </w:tabs>
        <w:ind w:leftChars="-580" w:left="-1276" w:firstLineChars="965" w:firstLine="2123"/>
        <w:rPr>
          <w:ins w:id="206" w:author="Hyun-Mook Oh2" w:date="2018-01-23T17:04:00Z"/>
          <w:lang w:eastAsia="ko-KR"/>
        </w:rPr>
      </w:pPr>
      <w:ins w:id="207" w:author="Hyun-Mook Oh2" w:date="2018-01-23T17:04:00Z">
        <w:r w:rsidRPr="006D6AD3">
          <w:t xml:space="preserve">α = </w:t>
        </w:r>
        <w:r>
          <w:rPr>
            <w:rFonts w:hint="eastAsia"/>
            <w:lang w:eastAsia="ko-KR"/>
          </w:rPr>
          <w:t xml:space="preserve">( </w:t>
        </w:r>
        <w:r w:rsidRPr="006D6AD3">
          <w:t>α</w:t>
        </w:r>
        <w:r w:rsidRPr="00BE72FE">
          <w:rPr>
            <w:rFonts w:hint="eastAsia"/>
            <w:vertAlign w:val="subscript"/>
            <w:lang w:eastAsia="ko-KR"/>
          </w:rPr>
          <w:t>c</w:t>
        </w:r>
        <w:r w:rsidRPr="00992B01">
          <w:rPr>
            <w:rFonts w:eastAsia="Times New Roman"/>
            <w:szCs w:val="22"/>
            <w:lang w:val="en-CA"/>
          </w:rPr>
          <w:t xml:space="preserve"> </w:t>
        </w:r>
        <w:r w:rsidRPr="00F308F3">
          <w:rPr>
            <w:rFonts w:eastAsia="Times New Roman"/>
            <w:szCs w:val="22"/>
            <w:lang w:val="en-CA"/>
          </w:rPr>
          <w:t xml:space="preserve">* </w:t>
        </w:r>
        <w:r w:rsidRPr="00F308F3">
          <w:rPr>
            <w:szCs w:val="22"/>
            <w:lang w:val="en-CA" w:eastAsia="ko-KR"/>
          </w:rPr>
          <w:t>2</w:t>
        </w:r>
        <w:r w:rsidRPr="00F308F3">
          <w:rPr>
            <w:szCs w:val="22"/>
            <w:vertAlign w:val="superscript"/>
            <w:lang w:val="en-CA" w:eastAsia="ko-KR"/>
          </w:rPr>
          <w:t>−16</w:t>
        </w:r>
        <w:r>
          <w:rPr>
            <w:rFonts w:hint="eastAsia"/>
            <w:szCs w:val="22"/>
            <w:lang w:val="en-CA" w:eastAsia="ko-KR"/>
          </w:rPr>
          <w:t xml:space="preserve"> </w:t>
        </w:r>
        <w:r>
          <w:rPr>
            <w:rFonts w:hint="eastAsia"/>
            <w:lang w:eastAsia="ko-KR"/>
          </w:rPr>
          <w:t>)</w:t>
        </w:r>
        <w:r w:rsidRPr="006D6AD3">
          <w:t xml:space="preserve"> * </w:t>
        </w:r>
        <w:r w:rsidRPr="00FA7CA9">
          <w:rPr>
            <w:szCs w:val="22"/>
            <w:lang w:val="en-CA"/>
          </w:rPr>
          <w:t>π</w:t>
        </w:r>
        <w:r w:rsidRPr="006D6AD3">
          <w:t xml:space="preserve"> ÷ 180</w:t>
        </w:r>
      </w:ins>
    </w:p>
    <w:p w14:paraId="64EB559D" w14:textId="77777777" w:rsidR="00276ADE" w:rsidRDefault="00276ADE" w:rsidP="007E7814">
      <w:pPr>
        <w:tabs>
          <w:tab w:val="clear" w:pos="360"/>
          <w:tab w:val="left" w:pos="426"/>
        </w:tabs>
        <w:ind w:leftChars="-580" w:left="-1276" w:firstLineChars="965" w:firstLine="2123"/>
        <w:rPr>
          <w:ins w:id="208" w:author="Hyun-Mook Oh2" w:date="2018-01-23T17:04:00Z"/>
          <w:lang w:eastAsia="ko-KR"/>
        </w:rPr>
      </w:pPr>
      <w:ins w:id="209" w:author="Hyun-Mook Oh2" w:date="2018-01-23T17:04:00Z">
        <w:r w:rsidRPr="006D6AD3">
          <w:t xml:space="preserve">β = </w:t>
        </w:r>
        <w:r>
          <w:rPr>
            <w:rFonts w:hint="eastAsia"/>
            <w:lang w:eastAsia="ko-KR"/>
          </w:rPr>
          <w:t xml:space="preserve">( </w:t>
        </w:r>
        <w:r w:rsidRPr="006D6AD3">
          <w:t>β</w:t>
        </w:r>
        <w:r>
          <w:rPr>
            <w:rFonts w:hint="eastAsia"/>
            <w:vertAlign w:val="subscript"/>
            <w:lang w:eastAsia="ko-KR"/>
          </w:rPr>
          <w:t>c</w:t>
        </w:r>
        <w:r w:rsidRPr="00992B01">
          <w:rPr>
            <w:rFonts w:eastAsia="Times New Roman"/>
            <w:szCs w:val="22"/>
            <w:lang w:val="en-CA"/>
          </w:rPr>
          <w:t xml:space="preserve"> </w:t>
        </w:r>
        <w:r w:rsidRPr="00F308F3">
          <w:rPr>
            <w:rFonts w:eastAsia="Times New Roman"/>
            <w:szCs w:val="22"/>
            <w:lang w:val="en-CA"/>
          </w:rPr>
          <w:t xml:space="preserve">* </w:t>
        </w:r>
        <w:r w:rsidRPr="00F308F3">
          <w:rPr>
            <w:szCs w:val="22"/>
            <w:lang w:val="en-CA" w:eastAsia="ko-KR"/>
          </w:rPr>
          <w:t>2</w:t>
        </w:r>
        <w:r w:rsidRPr="00F308F3">
          <w:rPr>
            <w:szCs w:val="22"/>
            <w:vertAlign w:val="superscript"/>
            <w:lang w:val="en-CA" w:eastAsia="ko-KR"/>
          </w:rPr>
          <w:t>−16</w:t>
        </w:r>
        <w:r>
          <w:rPr>
            <w:rFonts w:hint="eastAsia"/>
            <w:szCs w:val="22"/>
            <w:lang w:val="en-CA" w:eastAsia="ko-KR"/>
          </w:rPr>
          <w:t xml:space="preserve"> </w:t>
        </w:r>
        <w:r>
          <w:rPr>
            <w:rFonts w:hint="eastAsia"/>
            <w:lang w:eastAsia="ko-KR"/>
          </w:rPr>
          <w:t>)</w:t>
        </w:r>
        <w:r w:rsidRPr="006D6AD3">
          <w:t xml:space="preserve"> * </w:t>
        </w:r>
        <w:r w:rsidRPr="00FA7CA9">
          <w:rPr>
            <w:szCs w:val="22"/>
            <w:lang w:val="en-CA"/>
          </w:rPr>
          <w:t>π</w:t>
        </w:r>
        <w:r w:rsidRPr="006D6AD3">
          <w:t xml:space="preserve"> ÷ 180</w:t>
        </w:r>
      </w:ins>
    </w:p>
    <w:p w14:paraId="42927832" w14:textId="44B5CE54" w:rsidR="00276ADE" w:rsidRPr="003A73BA" w:rsidRDefault="00276ADE" w:rsidP="007E7814">
      <w:pPr>
        <w:tabs>
          <w:tab w:val="clear" w:pos="360"/>
          <w:tab w:val="left" w:pos="426"/>
        </w:tabs>
        <w:ind w:leftChars="-580" w:left="-1276" w:firstLineChars="965" w:firstLine="2123"/>
        <w:rPr>
          <w:ins w:id="210" w:author="Hyun-Mook Oh2" w:date="2018-01-23T15:53:00Z"/>
          <w:lang w:eastAsia="ko-KR"/>
        </w:rPr>
      </w:pPr>
      <w:ins w:id="211" w:author="Hyun-Mook Oh2" w:date="2018-01-23T17:04:00Z">
        <w:r w:rsidRPr="006D6AD3">
          <w:t xml:space="preserve">γ = </w:t>
        </w:r>
        <w:r>
          <w:rPr>
            <w:rFonts w:hint="eastAsia"/>
            <w:lang w:eastAsia="ko-KR"/>
          </w:rPr>
          <w:t xml:space="preserve">( </w:t>
        </w:r>
        <w:r w:rsidRPr="006D6AD3">
          <w:t>γ</w:t>
        </w:r>
        <w:r>
          <w:rPr>
            <w:rFonts w:hint="eastAsia"/>
            <w:vertAlign w:val="subscript"/>
            <w:lang w:eastAsia="ko-KR"/>
          </w:rPr>
          <w:t>c</w:t>
        </w:r>
        <w:r w:rsidRPr="00F308F3">
          <w:rPr>
            <w:rFonts w:eastAsia="Times New Roman"/>
            <w:szCs w:val="22"/>
            <w:lang w:val="en-CA"/>
          </w:rPr>
          <w:t xml:space="preserve"> * </w:t>
        </w:r>
        <w:r w:rsidRPr="00F308F3">
          <w:rPr>
            <w:szCs w:val="22"/>
            <w:lang w:val="en-CA" w:eastAsia="ko-KR"/>
          </w:rPr>
          <w:t>2</w:t>
        </w:r>
        <w:r w:rsidRPr="00F308F3">
          <w:rPr>
            <w:szCs w:val="22"/>
            <w:vertAlign w:val="superscript"/>
            <w:lang w:val="en-CA" w:eastAsia="ko-KR"/>
          </w:rPr>
          <w:t>−16</w:t>
        </w:r>
        <w:r>
          <w:rPr>
            <w:rFonts w:hint="eastAsia"/>
            <w:szCs w:val="22"/>
            <w:lang w:val="en-CA" w:eastAsia="ko-KR"/>
          </w:rPr>
          <w:t xml:space="preserve"> </w:t>
        </w:r>
        <w:r>
          <w:rPr>
            <w:rFonts w:hint="eastAsia"/>
            <w:lang w:eastAsia="ko-KR"/>
          </w:rPr>
          <w:t>)</w:t>
        </w:r>
        <w:r w:rsidRPr="006D6AD3">
          <w:t xml:space="preserve"> * </w:t>
        </w:r>
        <w:r w:rsidRPr="00FA7CA9">
          <w:rPr>
            <w:szCs w:val="22"/>
            <w:lang w:val="en-CA"/>
          </w:rPr>
          <w:t>π</w:t>
        </w:r>
        <w:r w:rsidRPr="006D6AD3">
          <w:t xml:space="preserve"> ÷ 180</w:t>
        </w:r>
      </w:ins>
    </w:p>
    <w:p w14:paraId="03E33EC6" w14:textId="77777777" w:rsidR="00F171B7" w:rsidRPr="007E7814" w:rsidRDefault="00F171B7" w:rsidP="007E7814">
      <w:pPr>
        <w:tabs>
          <w:tab w:val="clear" w:pos="360"/>
          <w:tab w:val="left" w:pos="426"/>
        </w:tabs>
        <w:ind w:leftChars="-580" w:left="-1276" w:firstLineChars="965" w:firstLine="2123"/>
        <w:rPr>
          <w:ins w:id="212" w:author="Hyun-Mook Oh2" w:date="2018-01-23T15:53:00Z"/>
          <w:lang w:eastAsia="ko-KR"/>
        </w:rPr>
      </w:pPr>
      <w:ins w:id="213" w:author="Hyun-Mook Oh2" w:date="2018-01-23T15:53:00Z">
        <w:r w:rsidRPr="007E7814">
          <w:t>x</w:t>
        </w:r>
        <w:r w:rsidRPr="007E7814">
          <w:rPr>
            <w:vertAlign w:val="subscript"/>
          </w:rPr>
          <w:t>2</w:t>
        </w:r>
        <w:r w:rsidRPr="007E7814">
          <w:t xml:space="preserve"> = Cos( β ) * Cos ( γ ) * x</w:t>
        </w:r>
        <w:r w:rsidRPr="007E7814">
          <w:rPr>
            <w:vertAlign w:val="subscript"/>
          </w:rPr>
          <w:t>1</w:t>
        </w:r>
        <w:r w:rsidRPr="003303BC">
          <w:t xml:space="preserve"> − Cos( β ) * Sin( γ ) * y</w:t>
        </w:r>
        <w:r w:rsidRPr="003303BC">
          <w:rPr>
            <w:vertAlign w:val="subscript"/>
          </w:rPr>
          <w:t>1</w:t>
        </w:r>
        <w:r w:rsidRPr="007E7814">
          <w:t xml:space="preserve"> + Sin( β ) * z</w:t>
        </w:r>
        <w:r w:rsidRPr="007E7814">
          <w:rPr>
            <w:vertAlign w:val="subscript"/>
          </w:rPr>
          <w:t>1</w:t>
        </w:r>
      </w:ins>
    </w:p>
    <w:p w14:paraId="3FEBECAC" w14:textId="77777777" w:rsidR="00F171B7" w:rsidRPr="007E7814" w:rsidRDefault="00F171B7" w:rsidP="007E7814">
      <w:pPr>
        <w:tabs>
          <w:tab w:val="clear" w:pos="360"/>
          <w:tab w:val="left" w:pos="426"/>
        </w:tabs>
        <w:ind w:leftChars="-580" w:left="-1276" w:firstLineChars="965" w:firstLine="2123"/>
        <w:rPr>
          <w:ins w:id="214" w:author="Hyun-Mook Oh2" w:date="2018-01-23T15:53:00Z"/>
          <w:rFonts w:ascii="맑은 고딕" w:hAnsi="맑은 고딕"/>
          <w:lang w:eastAsia="ko-KR"/>
        </w:rPr>
      </w:pPr>
      <w:ins w:id="215" w:author="Hyun-Mook Oh2" w:date="2018-01-23T15:53:00Z">
        <w:r w:rsidRPr="007E7814">
          <w:t>y</w:t>
        </w:r>
        <w:r w:rsidRPr="007E7814">
          <w:rPr>
            <w:vertAlign w:val="subscript"/>
          </w:rPr>
          <w:t>2</w:t>
        </w:r>
        <w:r w:rsidRPr="007E7814">
          <w:t xml:space="preserve"> = ( Cos( α ) * Sin( γ ) + Sin( α ) * Sin( β ) * Cos( γ ) ) * x</w:t>
        </w:r>
        <w:r w:rsidRPr="007E7814">
          <w:rPr>
            <w:vertAlign w:val="subscript"/>
          </w:rPr>
          <w:t>1</w:t>
        </w:r>
        <w:r w:rsidRPr="007E7814">
          <w:t xml:space="preserve"> </w:t>
        </w:r>
        <w:r w:rsidRPr="007E7814">
          <w:rPr>
            <w:rFonts w:ascii="맑은 고딕" w:hAnsi="맑은 고딕"/>
            <w:lang w:eastAsia="zh-CN"/>
          </w:rPr>
          <w:t>+</w:t>
        </w:r>
      </w:ins>
    </w:p>
    <w:p w14:paraId="58E36BE8" w14:textId="77777777" w:rsidR="00F171B7" w:rsidRPr="007E7814" w:rsidRDefault="00F171B7" w:rsidP="007E7814">
      <w:pPr>
        <w:tabs>
          <w:tab w:val="clear" w:pos="360"/>
          <w:tab w:val="left" w:pos="426"/>
        </w:tabs>
        <w:ind w:leftChars="-580" w:left="-1276" w:firstLineChars="965" w:firstLine="2123"/>
        <w:rPr>
          <w:ins w:id="216" w:author="Hyun-Mook Oh2" w:date="2018-01-23T15:53:00Z"/>
          <w:lang w:eastAsia="ko-KR"/>
        </w:rPr>
      </w:pPr>
      <w:ins w:id="217" w:author="Hyun-Mook Oh2" w:date="2018-01-23T15:53:00Z">
        <w:r w:rsidRPr="007E7814">
          <w:rPr>
            <w:rFonts w:ascii="맑은 고딕" w:hAnsi="맑은 고딕"/>
            <w:lang w:eastAsia="zh-CN"/>
          </w:rPr>
          <w:tab/>
        </w:r>
        <w:r w:rsidRPr="007E7814">
          <w:t>( Cos( α ) * Cos( γ ) − Sin( α ) * Sin( β ) * Sin( γ ) ) * y</w:t>
        </w:r>
        <w:r w:rsidRPr="007E7814">
          <w:rPr>
            <w:vertAlign w:val="subscript"/>
          </w:rPr>
          <w:t>1</w:t>
        </w:r>
        <w:r w:rsidRPr="007E7814">
          <w:t xml:space="preserve"> –</w:t>
        </w:r>
      </w:ins>
    </w:p>
    <w:p w14:paraId="27AF92ED" w14:textId="77777777" w:rsidR="00F171B7" w:rsidRPr="007E7814" w:rsidRDefault="00F171B7" w:rsidP="007E7814">
      <w:pPr>
        <w:tabs>
          <w:tab w:val="clear" w:pos="360"/>
          <w:tab w:val="left" w:pos="426"/>
        </w:tabs>
        <w:ind w:leftChars="-580" w:left="-1276" w:firstLineChars="965" w:firstLine="2123"/>
        <w:rPr>
          <w:ins w:id="218" w:author="Hyun-Mook Oh2" w:date="2018-01-23T15:53:00Z"/>
          <w:vertAlign w:val="subscript"/>
          <w:lang w:eastAsia="ko-KR"/>
        </w:rPr>
      </w:pPr>
      <w:ins w:id="219" w:author="Hyun-Mook Oh2" w:date="2018-01-23T15:53:00Z">
        <w:r w:rsidRPr="007E7814">
          <w:tab/>
          <w:t>Sin( α ) * Cos( β ) * z</w:t>
        </w:r>
        <w:r w:rsidRPr="007E7814">
          <w:rPr>
            <w:vertAlign w:val="subscript"/>
          </w:rPr>
          <w:t>1</w:t>
        </w:r>
      </w:ins>
    </w:p>
    <w:p w14:paraId="15A45A4D" w14:textId="77777777" w:rsidR="00F171B7" w:rsidRPr="007E7814" w:rsidRDefault="00F171B7" w:rsidP="007E7814">
      <w:pPr>
        <w:tabs>
          <w:tab w:val="clear" w:pos="360"/>
          <w:tab w:val="left" w:pos="426"/>
        </w:tabs>
        <w:ind w:leftChars="-580" w:left="-1276" w:firstLineChars="965" w:firstLine="2123"/>
        <w:rPr>
          <w:ins w:id="220" w:author="Hyun-Mook Oh2" w:date="2018-01-23T15:53:00Z"/>
          <w:rFonts w:ascii="맑은 고딕" w:hAnsi="맑은 고딕"/>
          <w:lang w:eastAsia="ko-KR"/>
        </w:rPr>
      </w:pPr>
      <w:ins w:id="221" w:author="Hyun-Mook Oh2" w:date="2018-01-23T15:53:00Z">
        <w:r w:rsidRPr="007E7814">
          <w:t>z</w:t>
        </w:r>
        <w:r w:rsidRPr="007E7814">
          <w:rPr>
            <w:vertAlign w:val="subscript"/>
          </w:rPr>
          <w:t>2</w:t>
        </w:r>
        <w:r w:rsidRPr="007E7814">
          <w:t xml:space="preserve"> = ( Sin( α ) * Sin( γ ) − Cos( α ) * Sin( β ) * Cos( γ ) ) * x</w:t>
        </w:r>
        <w:r w:rsidRPr="007E7814">
          <w:rPr>
            <w:vertAlign w:val="subscript"/>
          </w:rPr>
          <w:t>1</w:t>
        </w:r>
        <w:r w:rsidRPr="007E7814">
          <w:t xml:space="preserve"> </w:t>
        </w:r>
        <w:r w:rsidRPr="007E7814">
          <w:rPr>
            <w:rFonts w:ascii="맑은 고딕" w:hAnsi="맑은 고딕"/>
            <w:lang w:eastAsia="zh-CN"/>
          </w:rPr>
          <w:t>+</w:t>
        </w:r>
      </w:ins>
    </w:p>
    <w:p w14:paraId="5D290B65" w14:textId="77777777" w:rsidR="00F171B7" w:rsidRPr="007E7814" w:rsidRDefault="00F171B7" w:rsidP="007E7814">
      <w:pPr>
        <w:tabs>
          <w:tab w:val="clear" w:pos="360"/>
          <w:tab w:val="left" w:pos="426"/>
        </w:tabs>
        <w:ind w:leftChars="-580" w:left="-1276" w:firstLineChars="965" w:firstLine="2123"/>
        <w:rPr>
          <w:ins w:id="222" w:author="Hyun-Mook Oh2" w:date="2018-01-23T15:53:00Z"/>
          <w:lang w:eastAsia="ko-KR"/>
        </w:rPr>
      </w:pPr>
      <w:ins w:id="223" w:author="Hyun-Mook Oh2" w:date="2018-01-23T15:53:00Z">
        <w:r w:rsidRPr="007E7814">
          <w:rPr>
            <w:rFonts w:ascii="맑은 고딕" w:hAnsi="맑은 고딕"/>
            <w:lang w:eastAsia="zh-CN"/>
          </w:rPr>
          <w:tab/>
        </w:r>
        <w:r w:rsidRPr="007E7814">
          <w:t>( Sin( α ) * Cos( γ ) + Cos( α ) * Sin( β ) * Sin( γ ) ) * y</w:t>
        </w:r>
        <w:r w:rsidRPr="007E7814">
          <w:rPr>
            <w:vertAlign w:val="subscript"/>
          </w:rPr>
          <w:t>1</w:t>
        </w:r>
        <w:r w:rsidRPr="007E7814">
          <w:t xml:space="preserve"> +</w:t>
        </w:r>
      </w:ins>
    </w:p>
    <w:p w14:paraId="0AA71037" w14:textId="77777777" w:rsidR="00F171B7" w:rsidRDefault="00F171B7" w:rsidP="007E7814">
      <w:pPr>
        <w:tabs>
          <w:tab w:val="clear" w:pos="360"/>
          <w:tab w:val="left" w:pos="426"/>
        </w:tabs>
        <w:ind w:leftChars="-580" w:left="-1276" w:firstLineChars="965" w:firstLine="2123"/>
        <w:rPr>
          <w:ins w:id="224" w:author="Hyun-Mook Oh2" w:date="2018-01-23T15:53:00Z"/>
          <w:vertAlign w:val="subscript"/>
          <w:lang w:eastAsia="ko-KR"/>
        </w:rPr>
      </w:pPr>
      <w:ins w:id="225" w:author="Hyun-Mook Oh2" w:date="2018-01-23T15:53:00Z">
        <w:r w:rsidRPr="007E7814">
          <w:tab/>
          <w:t>Cos( α ) * Cos( β ) * z</w:t>
        </w:r>
        <w:r w:rsidRPr="007E7814">
          <w:rPr>
            <w:vertAlign w:val="subscript"/>
          </w:rPr>
          <w:t>1</w:t>
        </w:r>
      </w:ins>
    </w:p>
    <w:p w14:paraId="4625BE62" w14:textId="77777777" w:rsidR="00F171B7" w:rsidRDefault="00F171B7" w:rsidP="007E7814">
      <w:pPr>
        <w:tabs>
          <w:tab w:val="clear" w:pos="360"/>
          <w:tab w:val="left" w:pos="426"/>
        </w:tabs>
        <w:ind w:leftChars="-580" w:left="-1276" w:firstLineChars="965" w:firstLine="2123"/>
        <w:rPr>
          <w:ins w:id="226" w:author="Hyun-Mook Oh2" w:date="2018-01-23T15:53:00Z"/>
          <w:lang w:eastAsia="ko-KR"/>
        </w:rPr>
      </w:pPr>
      <w:ins w:id="227" w:author="Hyun-Mook Oh2" w:date="2018-01-23T15:53:00Z">
        <w:r w:rsidRPr="006D6AD3">
          <w:t>ϕ = Atan2( y</w:t>
        </w:r>
        <w:r w:rsidRPr="006D6AD3">
          <w:rPr>
            <w:vertAlign w:val="subscript"/>
          </w:rPr>
          <w:t>2</w:t>
        </w:r>
        <w:r w:rsidRPr="006D6AD3">
          <w:t>, x</w:t>
        </w:r>
        <w:r w:rsidRPr="006D6AD3">
          <w:rPr>
            <w:vertAlign w:val="subscript"/>
          </w:rPr>
          <w:t>2</w:t>
        </w:r>
        <w:r w:rsidRPr="006D6AD3">
          <w:t xml:space="preserve"> ) * 180 ÷ π</w:t>
        </w:r>
      </w:ins>
    </w:p>
    <w:p w14:paraId="31059C7B" w14:textId="77777777" w:rsidR="00F171B7" w:rsidRPr="006D6AD3" w:rsidRDefault="00F171B7" w:rsidP="007E7814">
      <w:pPr>
        <w:tabs>
          <w:tab w:val="clear" w:pos="360"/>
          <w:tab w:val="left" w:pos="426"/>
        </w:tabs>
        <w:ind w:leftChars="-580" w:left="-1276" w:firstLineChars="965" w:firstLine="2123"/>
        <w:rPr>
          <w:ins w:id="228" w:author="Hyun-Mook Oh2" w:date="2018-01-23T15:53:00Z"/>
        </w:rPr>
      </w:pPr>
      <w:ins w:id="229" w:author="Hyun-Mook Oh2" w:date="2018-01-23T15:53:00Z">
        <w:r w:rsidRPr="006D6AD3">
          <w:rPr>
            <w:rFonts w:eastAsia="Times New Roman"/>
          </w:rPr>
          <w:t>θ</w:t>
        </w:r>
        <w:r w:rsidRPr="006D6AD3">
          <w:t xml:space="preserve"> = Asin( z</w:t>
        </w:r>
        <w:r w:rsidRPr="006D6AD3">
          <w:rPr>
            <w:vertAlign w:val="subscript"/>
          </w:rPr>
          <w:t>2</w:t>
        </w:r>
        <w:r w:rsidRPr="006D6AD3">
          <w:t xml:space="preserve"> ) * 180 ÷ π</w:t>
        </w:r>
      </w:ins>
    </w:p>
    <w:p w14:paraId="22206EFB" w14:textId="6EF91108" w:rsidR="00F171B7" w:rsidRPr="00865895" w:rsidDel="00590D30" w:rsidRDefault="00F171B7" w:rsidP="00C95BC8">
      <w:pPr>
        <w:rPr>
          <w:del w:id="230" w:author="Hyun-Mook Oh2" w:date="2018-01-23T23:13:00Z"/>
          <w:szCs w:val="22"/>
          <w:lang w:eastAsia="ko-KR"/>
        </w:rPr>
      </w:pPr>
    </w:p>
    <w:p w14:paraId="1EBF58FB" w14:textId="77777777" w:rsidR="00E079C6" w:rsidRPr="00CE0FAE" w:rsidRDefault="00E079C6" w:rsidP="00E079C6">
      <w:pPr>
        <w:keepNext/>
        <w:numPr>
          <w:ilvl w:val="0"/>
          <w:numId w:val="6"/>
        </w:numPr>
        <w:tabs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num" w:pos="360"/>
        </w:tabs>
        <w:spacing w:before="240" w:after="60"/>
        <w:ind w:left="360" w:hanging="360"/>
        <w:jc w:val="left"/>
        <w:outlineLvl w:val="0"/>
        <w:rPr>
          <w:rFonts w:cs="Arial"/>
          <w:b/>
          <w:bCs/>
          <w:kern w:val="32"/>
          <w:sz w:val="32"/>
          <w:szCs w:val="32"/>
          <w:lang w:eastAsia="ko-KR"/>
        </w:rPr>
      </w:pPr>
      <w:r w:rsidRPr="00CE0FAE">
        <w:rPr>
          <w:rFonts w:cs="Arial" w:hint="eastAsia"/>
          <w:b/>
          <w:bCs/>
          <w:kern w:val="32"/>
          <w:sz w:val="32"/>
          <w:szCs w:val="32"/>
          <w:lang w:val="en-CA" w:eastAsia="ko-KR"/>
        </w:rPr>
        <w:t>References</w:t>
      </w:r>
    </w:p>
    <w:p w14:paraId="2DC56A74" w14:textId="18AFDD53" w:rsidR="00E079C6" w:rsidRPr="00FA7CA9" w:rsidRDefault="00E079C6" w:rsidP="00C63FC7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before="0"/>
        <w:jc w:val="left"/>
        <w:textAlignment w:val="auto"/>
        <w:rPr>
          <w:rFonts w:eastAsia="Times New Roman"/>
          <w:szCs w:val="24"/>
          <w:lang w:eastAsia="ko-KR"/>
        </w:rPr>
      </w:pPr>
      <w:r w:rsidRPr="00564847">
        <w:rPr>
          <w:szCs w:val="24"/>
          <w:lang w:eastAsia="ko-KR"/>
        </w:rPr>
        <w:t>W</w:t>
      </w:r>
      <w:r>
        <w:rPr>
          <w:rFonts w:hint="eastAsia"/>
          <w:szCs w:val="24"/>
          <w:lang w:eastAsia="ko-KR"/>
        </w:rPr>
        <w:t>1</w:t>
      </w:r>
      <w:r w:rsidR="00C63FC7">
        <w:rPr>
          <w:rFonts w:hint="eastAsia"/>
          <w:szCs w:val="24"/>
          <w:lang w:eastAsia="ko-KR"/>
        </w:rPr>
        <w:t>7235</w:t>
      </w:r>
      <w:r w:rsidRPr="00564847">
        <w:rPr>
          <w:rFonts w:hint="eastAsia"/>
          <w:szCs w:val="24"/>
          <w:lang w:eastAsia="ko-KR"/>
        </w:rPr>
        <w:t>,</w:t>
      </w:r>
      <w:r w:rsidRPr="00CE0FAE">
        <w:rPr>
          <w:rFonts w:eastAsia="Times New Roman"/>
          <w:szCs w:val="24"/>
          <w:lang w:eastAsia="ko-KR"/>
        </w:rPr>
        <w:t xml:space="preserve"> “</w:t>
      </w:r>
      <w:r w:rsidR="00C63FC7" w:rsidRPr="00C63FC7">
        <w:rPr>
          <w:szCs w:val="24"/>
          <w:lang w:eastAsia="ko-KR"/>
        </w:rPr>
        <w:t>Text of ISO</w:t>
      </w:r>
      <w:r w:rsidR="00C63FC7">
        <w:rPr>
          <w:rFonts w:hint="eastAsia"/>
          <w:szCs w:val="24"/>
          <w:lang w:eastAsia="ko-KR"/>
        </w:rPr>
        <w:t>/</w:t>
      </w:r>
      <w:r w:rsidR="00C63FC7" w:rsidRPr="00C63FC7">
        <w:rPr>
          <w:szCs w:val="24"/>
          <w:lang w:eastAsia="ko-KR"/>
        </w:rPr>
        <w:t>IEC FDIS 23090-2 Omnidirectional Media Format</w:t>
      </w:r>
      <w:r w:rsidRPr="00CE0FAE">
        <w:rPr>
          <w:rFonts w:eastAsia="Times New Roman"/>
          <w:szCs w:val="24"/>
          <w:lang w:eastAsia="ko-KR"/>
        </w:rPr>
        <w:t>”</w:t>
      </w:r>
      <w:r w:rsidRPr="00CE0FAE">
        <w:rPr>
          <w:rFonts w:hint="eastAsia"/>
          <w:szCs w:val="24"/>
          <w:lang w:eastAsia="ko-KR"/>
        </w:rPr>
        <w:t xml:space="preserve">, </w:t>
      </w:r>
      <w:r>
        <w:rPr>
          <w:rFonts w:hint="eastAsia"/>
          <w:lang w:eastAsia="ko-KR"/>
        </w:rPr>
        <w:t>B. Choi, Y.-K. Wang, M. M. Hannuksela, Y. Lim, A. Murtaza</w:t>
      </w:r>
      <w:r w:rsidRPr="00CE0FAE">
        <w:rPr>
          <w:rFonts w:eastAsia="Times New Roman"/>
          <w:szCs w:val="24"/>
          <w:lang w:eastAsia="ko-KR"/>
        </w:rPr>
        <w:t xml:space="preserve">, </w:t>
      </w:r>
      <w:r w:rsidR="00C63FC7">
        <w:rPr>
          <w:rFonts w:hint="eastAsia"/>
          <w:szCs w:val="24"/>
          <w:lang w:eastAsia="ko-KR"/>
        </w:rPr>
        <w:t xml:space="preserve">Oct. </w:t>
      </w:r>
      <w:r w:rsidRPr="00CE0FAE">
        <w:rPr>
          <w:rFonts w:eastAsia="Times New Roman"/>
          <w:szCs w:val="24"/>
          <w:lang w:eastAsia="ko-KR"/>
        </w:rPr>
        <w:t xml:space="preserve">2017, </w:t>
      </w:r>
      <w:r w:rsidR="00C63FC7">
        <w:rPr>
          <w:rFonts w:hint="eastAsia"/>
          <w:szCs w:val="24"/>
          <w:lang w:eastAsia="ko-KR"/>
        </w:rPr>
        <w:t>Macao</w:t>
      </w:r>
      <w:r w:rsidRPr="00CE0FAE">
        <w:rPr>
          <w:rFonts w:eastAsia="Times New Roman"/>
          <w:szCs w:val="24"/>
          <w:lang w:eastAsia="ko-KR"/>
        </w:rPr>
        <w:t xml:space="preserve">. </w:t>
      </w:r>
    </w:p>
    <w:p w14:paraId="0991B2BE" w14:textId="77777777" w:rsidR="00E079C6" w:rsidRDefault="00E079C6" w:rsidP="00E079C6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before="0"/>
        <w:jc w:val="left"/>
        <w:textAlignment w:val="auto"/>
        <w:rPr>
          <w:szCs w:val="24"/>
          <w:lang w:eastAsia="ko-KR"/>
        </w:rPr>
      </w:pPr>
      <w:r w:rsidRPr="00FE6477">
        <w:rPr>
          <w:rFonts w:eastAsia="Times New Roman"/>
          <w:szCs w:val="24"/>
          <w:lang w:eastAsia="ko-KR"/>
        </w:rPr>
        <w:t>JCTVC-AB0038</w:t>
      </w:r>
      <w:r w:rsidRPr="00FE6477">
        <w:rPr>
          <w:rFonts w:hint="eastAsia"/>
          <w:szCs w:val="24"/>
          <w:lang w:eastAsia="ko-KR"/>
        </w:rPr>
        <w:t>,</w:t>
      </w:r>
      <w:r w:rsidRPr="00FE6477">
        <w:rPr>
          <w:rFonts w:eastAsia="Times New Roman"/>
          <w:szCs w:val="24"/>
          <w:lang w:eastAsia="ko-KR"/>
        </w:rPr>
        <w:t xml:space="preserve"> </w:t>
      </w:r>
      <w:r w:rsidRPr="008B01ED">
        <w:rPr>
          <w:szCs w:val="24"/>
          <w:lang w:eastAsia="ko-KR"/>
        </w:rPr>
        <w:t>“</w:t>
      </w:r>
      <w:r w:rsidRPr="008B01ED">
        <w:rPr>
          <w:rFonts w:eastAsia="Times New Roman"/>
          <w:szCs w:val="24"/>
          <w:lang w:eastAsia="ko-KR"/>
        </w:rPr>
        <w:t>Omnidirectional fisheye video SEI message</w:t>
      </w:r>
      <w:r w:rsidRPr="008B01ED">
        <w:rPr>
          <w:szCs w:val="24"/>
          <w:lang w:eastAsia="ko-KR"/>
        </w:rPr>
        <w:t>”</w:t>
      </w:r>
      <w:r w:rsidRPr="00160938">
        <w:rPr>
          <w:rFonts w:hint="eastAsia"/>
          <w:szCs w:val="24"/>
          <w:lang w:eastAsia="ko-KR"/>
        </w:rPr>
        <w:t xml:space="preserve">, </w:t>
      </w:r>
      <w:r w:rsidRPr="00160938">
        <w:rPr>
          <w:rFonts w:eastAsia="Times New Roman"/>
          <w:szCs w:val="24"/>
          <w:lang w:eastAsia="ko-KR"/>
        </w:rPr>
        <w:t>H.-M. Oh, S. Oh</w:t>
      </w:r>
      <w:r w:rsidRPr="00160938">
        <w:rPr>
          <w:rFonts w:hint="eastAsia"/>
          <w:szCs w:val="24"/>
          <w:lang w:eastAsia="ko-KR"/>
        </w:rPr>
        <w:t>, July 2017, Turin.</w:t>
      </w:r>
    </w:p>
    <w:p w14:paraId="2416EE43" w14:textId="48353EDB" w:rsidR="00E079C6" w:rsidRDefault="00E079C6" w:rsidP="00DE70F8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before="0"/>
        <w:jc w:val="left"/>
        <w:textAlignment w:val="auto"/>
        <w:rPr>
          <w:ins w:id="231" w:author="Hyun-Mook Oh" w:date="2018-01-15T22:25:00Z"/>
          <w:szCs w:val="24"/>
          <w:lang w:eastAsia="ko-KR"/>
        </w:rPr>
      </w:pPr>
      <w:r w:rsidRPr="00FE6477">
        <w:rPr>
          <w:rFonts w:eastAsia="Times New Roman"/>
          <w:szCs w:val="24"/>
          <w:lang w:eastAsia="ko-KR"/>
        </w:rPr>
        <w:t>JCTVC-A</w:t>
      </w:r>
      <w:r w:rsidR="006A1007" w:rsidRPr="004A245F">
        <w:rPr>
          <w:rFonts w:hint="eastAsia"/>
          <w:szCs w:val="24"/>
          <w:lang w:eastAsia="ko-KR"/>
        </w:rPr>
        <w:t>C</w:t>
      </w:r>
      <w:r w:rsidRPr="00FE6477">
        <w:rPr>
          <w:rFonts w:eastAsia="Times New Roman"/>
          <w:szCs w:val="24"/>
          <w:lang w:eastAsia="ko-KR"/>
        </w:rPr>
        <w:t>003</w:t>
      </w:r>
      <w:r>
        <w:rPr>
          <w:rFonts w:hint="eastAsia"/>
          <w:szCs w:val="24"/>
          <w:lang w:eastAsia="ko-KR"/>
        </w:rPr>
        <w:t>4</w:t>
      </w:r>
      <w:r w:rsidRPr="00FE6477">
        <w:rPr>
          <w:rFonts w:hint="eastAsia"/>
          <w:szCs w:val="24"/>
          <w:lang w:eastAsia="ko-KR"/>
        </w:rPr>
        <w:t>,</w:t>
      </w:r>
      <w:r w:rsidRPr="00FE6477">
        <w:rPr>
          <w:rFonts w:eastAsia="Times New Roman"/>
          <w:szCs w:val="24"/>
          <w:lang w:eastAsia="ko-KR"/>
        </w:rPr>
        <w:t xml:space="preserve"> </w:t>
      </w:r>
      <w:r w:rsidRPr="008B01ED">
        <w:rPr>
          <w:szCs w:val="24"/>
          <w:lang w:eastAsia="ko-KR"/>
        </w:rPr>
        <w:t>“</w:t>
      </w:r>
      <w:r w:rsidRPr="008B01ED">
        <w:rPr>
          <w:rFonts w:eastAsia="Times New Roman"/>
          <w:szCs w:val="24"/>
          <w:lang w:eastAsia="ko-KR"/>
        </w:rPr>
        <w:t>Omnidirectional fisheye video SEI message</w:t>
      </w:r>
      <w:r w:rsidRPr="008B01ED">
        <w:rPr>
          <w:szCs w:val="24"/>
          <w:lang w:eastAsia="ko-KR"/>
        </w:rPr>
        <w:t>”</w:t>
      </w:r>
      <w:r w:rsidRPr="00160938">
        <w:rPr>
          <w:rFonts w:hint="eastAsia"/>
          <w:szCs w:val="24"/>
          <w:lang w:eastAsia="ko-KR"/>
        </w:rPr>
        <w:t xml:space="preserve">, </w:t>
      </w:r>
      <w:r w:rsidRPr="00160938">
        <w:rPr>
          <w:rFonts w:eastAsia="Times New Roman"/>
          <w:szCs w:val="24"/>
          <w:lang w:eastAsia="ko-KR"/>
        </w:rPr>
        <w:t>H.-M. Oh, S. Oh</w:t>
      </w:r>
      <w:r w:rsidRPr="00160938">
        <w:rPr>
          <w:rFonts w:hint="eastAsia"/>
          <w:szCs w:val="24"/>
          <w:lang w:eastAsia="ko-KR"/>
        </w:rPr>
        <w:t xml:space="preserve">, </w:t>
      </w:r>
      <w:r>
        <w:rPr>
          <w:rFonts w:hint="eastAsia"/>
          <w:szCs w:val="24"/>
          <w:lang w:eastAsia="ko-KR"/>
        </w:rPr>
        <w:t>Oct.</w:t>
      </w:r>
      <w:r w:rsidRPr="00160938">
        <w:rPr>
          <w:rFonts w:hint="eastAsia"/>
          <w:szCs w:val="24"/>
          <w:lang w:eastAsia="ko-KR"/>
        </w:rPr>
        <w:t xml:space="preserve"> 2017, </w:t>
      </w:r>
      <w:r>
        <w:rPr>
          <w:rFonts w:hint="eastAsia"/>
          <w:szCs w:val="24"/>
          <w:lang w:eastAsia="ko-KR"/>
        </w:rPr>
        <w:t>Macao</w:t>
      </w:r>
      <w:r w:rsidRPr="00160938">
        <w:rPr>
          <w:rFonts w:hint="eastAsia"/>
          <w:szCs w:val="24"/>
          <w:lang w:eastAsia="ko-KR"/>
        </w:rPr>
        <w:t>.</w:t>
      </w:r>
    </w:p>
    <w:p w14:paraId="40B53486" w14:textId="2ABF1139" w:rsidR="006E3333" w:rsidRPr="006E3333" w:rsidRDefault="006E3333" w:rsidP="006E3333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before="0"/>
        <w:jc w:val="left"/>
        <w:textAlignment w:val="auto"/>
        <w:rPr>
          <w:szCs w:val="24"/>
          <w:lang w:eastAsia="ko-KR"/>
        </w:rPr>
      </w:pPr>
      <w:ins w:id="232" w:author="Hyun-Mook Oh" w:date="2018-01-15T22:25:00Z">
        <w:r w:rsidRPr="006E3333">
          <w:t>M41823</w:t>
        </w:r>
        <w:r w:rsidRPr="006E3333">
          <w:rPr>
            <w:rFonts w:hint="eastAsia"/>
            <w:lang w:eastAsia="ko-KR"/>
          </w:rPr>
          <w:t xml:space="preserve">, </w:t>
        </w:r>
        <w:r w:rsidRPr="006E3333">
          <w:rPr>
            <w:lang w:eastAsia="ko-KR"/>
          </w:rPr>
          <w:t>“MPEG#120 OMAF meeting agenda and minutes</w:t>
        </w:r>
        <w:r w:rsidR="007C71F9">
          <w:rPr>
            <w:lang w:eastAsia="ko-KR"/>
          </w:rPr>
          <w:t>”</w:t>
        </w:r>
      </w:ins>
      <w:ins w:id="233" w:author="Hyun-Mook Oh" w:date="2018-01-15T22:26:00Z">
        <w:r w:rsidR="007C71F9">
          <w:rPr>
            <w:rFonts w:hint="eastAsia"/>
            <w:lang w:eastAsia="ko-KR"/>
          </w:rPr>
          <w:t>, Y.-K. Wang, Y. Lim, Oct. 2017, Macao</w:t>
        </w:r>
      </w:ins>
      <w:ins w:id="234" w:author="Hyun-Mook Oh" w:date="2018-01-16T14:08:00Z">
        <w:r w:rsidR="00BF7477">
          <w:rPr>
            <w:rFonts w:hint="eastAsia"/>
            <w:lang w:eastAsia="ko-KR"/>
          </w:rPr>
          <w:t>.</w:t>
        </w:r>
      </w:ins>
    </w:p>
    <w:p w14:paraId="4EBF97D7" w14:textId="77777777"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14:paraId="0618A025" w14:textId="222A6AE0" w:rsidR="007F1F8B" w:rsidRPr="005B217D" w:rsidRDefault="009575CF" w:rsidP="009234A5">
      <w:pPr>
        <w:rPr>
          <w:szCs w:val="22"/>
          <w:lang w:val="en-CA"/>
        </w:rPr>
      </w:pPr>
      <w:r>
        <w:rPr>
          <w:rFonts w:hint="eastAsia"/>
          <w:b/>
          <w:szCs w:val="22"/>
          <w:lang w:val="en-CA" w:eastAsia="ko-KR"/>
        </w:rPr>
        <w:t>LG Electronics</w:t>
      </w:r>
      <w:r w:rsidRPr="005B217D">
        <w:rPr>
          <w:b/>
          <w:szCs w:val="22"/>
          <w:lang w:val="en-CA"/>
        </w:rPr>
        <w:t xml:space="preserve"> </w:t>
      </w:r>
      <w:r w:rsidR="001F2594" w:rsidRPr="005B217D">
        <w:rPr>
          <w:b/>
          <w:szCs w:val="22"/>
          <w:lang w:val="en-CA"/>
        </w:rPr>
        <w:t xml:space="preserve">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sectPr w:rsidR="007F1F8B" w:rsidRPr="005B217D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5698ED" w14:textId="77777777" w:rsidR="00927CB4" w:rsidRDefault="00927CB4">
      <w:r>
        <w:separator/>
      </w:r>
    </w:p>
  </w:endnote>
  <w:endnote w:type="continuationSeparator" w:id="0">
    <w:p w14:paraId="4CFA8115" w14:textId="77777777" w:rsidR="00927CB4" w:rsidRDefault="00927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63D92E" w14:textId="5052DFE0" w:rsidR="00E079C6" w:rsidRPr="00806DFE" w:rsidRDefault="00E079C6" w:rsidP="002D16A2">
    <w:pPr>
      <w:pStyle w:val="a4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8640"/>
        <w:tab w:val="right" w:pos="9360"/>
      </w:tabs>
    </w:pPr>
    <w:r w:rsidRPr="00806DFE">
      <w:tab/>
      <w:t xml:space="preserve">Page: </w:t>
    </w:r>
    <w:r w:rsidRPr="00806DFE">
      <w:rPr>
        <w:rStyle w:val="a5"/>
      </w:rPr>
      <w:fldChar w:fldCharType="begin"/>
    </w:r>
    <w:r w:rsidRPr="00806DFE">
      <w:rPr>
        <w:rStyle w:val="a5"/>
      </w:rPr>
      <w:instrText xml:space="preserve"> PAGE </w:instrText>
    </w:r>
    <w:r w:rsidRPr="00806DFE">
      <w:rPr>
        <w:rStyle w:val="a5"/>
      </w:rPr>
      <w:fldChar w:fldCharType="separate"/>
    </w:r>
    <w:r w:rsidR="00F963F4">
      <w:rPr>
        <w:rStyle w:val="a5"/>
        <w:noProof/>
      </w:rPr>
      <w:t>1</w:t>
    </w:r>
    <w:r w:rsidRPr="00806DFE">
      <w:rPr>
        <w:rStyle w:val="a5"/>
      </w:rPr>
      <w:fldChar w:fldCharType="end"/>
    </w:r>
    <w:r w:rsidRPr="00806DFE">
      <w:rPr>
        <w:rStyle w:val="a5"/>
      </w:rPr>
      <w:tab/>
      <w:t xml:space="preserve">Date Saved: </w:t>
    </w:r>
    <w:r w:rsidRPr="00806DFE">
      <w:rPr>
        <w:rStyle w:val="a5"/>
      </w:rPr>
      <w:fldChar w:fldCharType="begin"/>
    </w:r>
    <w:r w:rsidRPr="00806DFE">
      <w:rPr>
        <w:rStyle w:val="a5"/>
      </w:rPr>
      <w:instrText xml:space="preserve"> SAVEDATE  \@ "yyyy-MM-dd"  \* MERGEFORMAT </w:instrText>
    </w:r>
    <w:r w:rsidRPr="00806DFE">
      <w:rPr>
        <w:rStyle w:val="a5"/>
      </w:rPr>
      <w:fldChar w:fldCharType="separate"/>
    </w:r>
    <w:ins w:id="235" w:author="Hyun-Mook Oh2" w:date="2018-01-24T12:01:00Z">
      <w:r w:rsidR="00F963F4">
        <w:rPr>
          <w:rStyle w:val="a5"/>
          <w:noProof/>
        </w:rPr>
        <w:t>2018-01-24</w:t>
      </w:r>
    </w:ins>
    <w:ins w:id="236" w:author="Hyun-Mook Oh" w:date="2018-01-23T15:52:00Z">
      <w:del w:id="237" w:author="Hyun-Mook Oh2" w:date="2018-01-23T22:58:00Z">
        <w:r w:rsidR="00F171B7" w:rsidDel="00010FD5">
          <w:rPr>
            <w:rStyle w:val="a5"/>
            <w:noProof/>
          </w:rPr>
          <w:delText>2018-01-17</w:delText>
        </w:r>
      </w:del>
    </w:ins>
    <w:del w:id="238" w:author="Hyun-Mook Oh2" w:date="2018-01-23T22:58:00Z">
      <w:r w:rsidR="006E3333" w:rsidDel="00010FD5">
        <w:rPr>
          <w:rStyle w:val="a5"/>
          <w:noProof/>
        </w:rPr>
        <w:delText>2018-01-12</w:delText>
      </w:r>
    </w:del>
    <w:r w:rsidRPr="00806DFE"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31DCD7" w14:textId="77777777" w:rsidR="00927CB4" w:rsidRDefault="00927CB4">
      <w:r>
        <w:separator/>
      </w:r>
    </w:p>
  </w:footnote>
  <w:footnote w:type="continuationSeparator" w:id="0">
    <w:p w14:paraId="6FF56F95" w14:textId="77777777" w:rsidR="00927CB4" w:rsidRDefault="00927C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D80018"/>
    <w:multiLevelType w:val="hybridMultilevel"/>
    <w:tmpl w:val="C59EDF42"/>
    <w:lvl w:ilvl="0" w:tplc="A08ED898">
      <w:start w:val="1"/>
      <w:numFmt w:val="bullet"/>
      <w:lvlText w:val="-"/>
      <w:lvlJc w:val="left"/>
      <w:pPr>
        <w:ind w:left="76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1">
    <w:nsid w:val="6DAB759C"/>
    <w:multiLevelType w:val="hybridMultilevel"/>
    <w:tmpl w:val="893EADD4"/>
    <w:lvl w:ilvl="0" w:tplc="2B748922">
      <w:start w:val="1"/>
      <w:numFmt w:val="decimal"/>
      <w:lvlText w:val="[%1]"/>
      <w:lvlJc w:val="left"/>
      <w:pPr>
        <w:ind w:left="400" w:hanging="400"/>
      </w:pPr>
      <w:rPr>
        <w:rFonts w:cs="Times New Roman" w:hint="eastAsia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5D39"/>
    <w:rsid w:val="00010FD5"/>
    <w:rsid w:val="0001553A"/>
    <w:rsid w:val="00023A2A"/>
    <w:rsid w:val="000308A3"/>
    <w:rsid w:val="000458BC"/>
    <w:rsid w:val="00045C41"/>
    <w:rsid w:val="00046C03"/>
    <w:rsid w:val="00051457"/>
    <w:rsid w:val="00065039"/>
    <w:rsid w:val="0007614F"/>
    <w:rsid w:val="000B0C0F"/>
    <w:rsid w:val="000B0D2F"/>
    <w:rsid w:val="000B1C6B"/>
    <w:rsid w:val="000B4FF9"/>
    <w:rsid w:val="000C09AC"/>
    <w:rsid w:val="000C6840"/>
    <w:rsid w:val="000E00F3"/>
    <w:rsid w:val="000F1148"/>
    <w:rsid w:val="000F158C"/>
    <w:rsid w:val="000F6C4F"/>
    <w:rsid w:val="00101D98"/>
    <w:rsid w:val="00102F3D"/>
    <w:rsid w:val="0011014A"/>
    <w:rsid w:val="0011757D"/>
    <w:rsid w:val="0011795F"/>
    <w:rsid w:val="00124E38"/>
    <w:rsid w:val="0012580B"/>
    <w:rsid w:val="00131F90"/>
    <w:rsid w:val="0013526E"/>
    <w:rsid w:val="00146152"/>
    <w:rsid w:val="001553B7"/>
    <w:rsid w:val="001618B7"/>
    <w:rsid w:val="00165B71"/>
    <w:rsid w:val="00171371"/>
    <w:rsid w:val="00175A24"/>
    <w:rsid w:val="0018104A"/>
    <w:rsid w:val="00187E58"/>
    <w:rsid w:val="001A297E"/>
    <w:rsid w:val="001A368E"/>
    <w:rsid w:val="001A7329"/>
    <w:rsid w:val="001A792F"/>
    <w:rsid w:val="001B4E28"/>
    <w:rsid w:val="001C16B9"/>
    <w:rsid w:val="001C3525"/>
    <w:rsid w:val="001C3AFB"/>
    <w:rsid w:val="001D1BD2"/>
    <w:rsid w:val="001E02BE"/>
    <w:rsid w:val="001E3B37"/>
    <w:rsid w:val="001F2594"/>
    <w:rsid w:val="002055A6"/>
    <w:rsid w:val="00206460"/>
    <w:rsid w:val="002069B4"/>
    <w:rsid w:val="002155B0"/>
    <w:rsid w:val="00215DFC"/>
    <w:rsid w:val="00216941"/>
    <w:rsid w:val="002212DF"/>
    <w:rsid w:val="00222CD4"/>
    <w:rsid w:val="00225016"/>
    <w:rsid w:val="002264A6"/>
    <w:rsid w:val="00227BA7"/>
    <w:rsid w:val="0023011C"/>
    <w:rsid w:val="00235DDD"/>
    <w:rsid w:val="002375C1"/>
    <w:rsid w:val="00263398"/>
    <w:rsid w:val="00266F06"/>
    <w:rsid w:val="00275BCF"/>
    <w:rsid w:val="00276ADE"/>
    <w:rsid w:val="00287759"/>
    <w:rsid w:val="00291E36"/>
    <w:rsid w:val="00292257"/>
    <w:rsid w:val="002A46E7"/>
    <w:rsid w:val="002A54E0"/>
    <w:rsid w:val="002B1595"/>
    <w:rsid w:val="002B191D"/>
    <w:rsid w:val="002B5AEB"/>
    <w:rsid w:val="002C24DD"/>
    <w:rsid w:val="002D0AF6"/>
    <w:rsid w:val="002D16A2"/>
    <w:rsid w:val="002D2C56"/>
    <w:rsid w:val="002F164D"/>
    <w:rsid w:val="002F3F6C"/>
    <w:rsid w:val="00306206"/>
    <w:rsid w:val="0031290C"/>
    <w:rsid w:val="00317D85"/>
    <w:rsid w:val="00327C56"/>
    <w:rsid w:val="003303BC"/>
    <w:rsid w:val="003315A1"/>
    <w:rsid w:val="003373EC"/>
    <w:rsid w:val="0034006E"/>
    <w:rsid w:val="00342FF4"/>
    <w:rsid w:val="00346148"/>
    <w:rsid w:val="003669EA"/>
    <w:rsid w:val="003706CC"/>
    <w:rsid w:val="00375FF2"/>
    <w:rsid w:val="00377710"/>
    <w:rsid w:val="003811E9"/>
    <w:rsid w:val="00390BD6"/>
    <w:rsid w:val="003A16B6"/>
    <w:rsid w:val="003A2D8E"/>
    <w:rsid w:val="003A7CE6"/>
    <w:rsid w:val="003C20E4"/>
    <w:rsid w:val="003D6342"/>
    <w:rsid w:val="003E6F90"/>
    <w:rsid w:val="003F5D0F"/>
    <w:rsid w:val="00414101"/>
    <w:rsid w:val="00414C4C"/>
    <w:rsid w:val="004234F0"/>
    <w:rsid w:val="00433DDB"/>
    <w:rsid w:val="00437619"/>
    <w:rsid w:val="00451C63"/>
    <w:rsid w:val="00465A1E"/>
    <w:rsid w:val="004870D3"/>
    <w:rsid w:val="004A245F"/>
    <w:rsid w:val="004A2A63"/>
    <w:rsid w:val="004B210C"/>
    <w:rsid w:val="004C3E37"/>
    <w:rsid w:val="004D00E6"/>
    <w:rsid w:val="004D405F"/>
    <w:rsid w:val="004E4F4F"/>
    <w:rsid w:val="004E6789"/>
    <w:rsid w:val="004F61E3"/>
    <w:rsid w:val="00502E10"/>
    <w:rsid w:val="0051015C"/>
    <w:rsid w:val="00513014"/>
    <w:rsid w:val="00516CF1"/>
    <w:rsid w:val="00531AE9"/>
    <w:rsid w:val="00550540"/>
    <w:rsid w:val="00550A66"/>
    <w:rsid w:val="0056017A"/>
    <w:rsid w:val="00567EC7"/>
    <w:rsid w:val="00570013"/>
    <w:rsid w:val="005801A2"/>
    <w:rsid w:val="00590D30"/>
    <w:rsid w:val="005952A5"/>
    <w:rsid w:val="005A33A1"/>
    <w:rsid w:val="005B217D"/>
    <w:rsid w:val="005C385F"/>
    <w:rsid w:val="005E0409"/>
    <w:rsid w:val="005E1AC6"/>
    <w:rsid w:val="005E433B"/>
    <w:rsid w:val="005F11F8"/>
    <w:rsid w:val="005F6F1B"/>
    <w:rsid w:val="006236E8"/>
    <w:rsid w:val="00624B33"/>
    <w:rsid w:val="0063041A"/>
    <w:rsid w:val="00630AA2"/>
    <w:rsid w:val="006424F4"/>
    <w:rsid w:val="00643C0E"/>
    <w:rsid w:val="00646707"/>
    <w:rsid w:val="00646B4E"/>
    <w:rsid w:val="00657F7E"/>
    <w:rsid w:val="00662E58"/>
    <w:rsid w:val="00664DCF"/>
    <w:rsid w:val="006700BF"/>
    <w:rsid w:val="00693487"/>
    <w:rsid w:val="006936BF"/>
    <w:rsid w:val="006A1007"/>
    <w:rsid w:val="006B3D46"/>
    <w:rsid w:val="006C5D39"/>
    <w:rsid w:val="006D6D9B"/>
    <w:rsid w:val="006E2810"/>
    <w:rsid w:val="006E3333"/>
    <w:rsid w:val="006E5417"/>
    <w:rsid w:val="007023DE"/>
    <w:rsid w:val="00712F60"/>
    <w:rsid w:val="00720E3B"/>
    <w:rsid w:val="0073490B"/>
    <w:rsid w:val="00734E97"/>
    <w:rsid w:val="0074393F"/>
    <w:rsid w:val="00745F6B"/>
    <w:rsid w:val="00746EFA"/>
    <w:rsid w:val="00750DD7"/>
    <w:rsid w:val="00755276"/>
    <w:rsid w:val="0075585E"/>
    <w:rsid w:val="007646DD"/>
    <w:rsid w:val="00770571"/>
    <w:rsid w:val="007768FF"/>
    <w:rsid w:val="00781741"/>
    <w:rsid w:val="007824D3"/>
    <w:rsid w:val="00796EE3"/>
    <w:rsid w:val="007A7D29"/>
    <w:rsid w:val="007B4AB8"/>
    <w:rsid w:val="007C71F9"/>
    <w:rsid w:val="007D1181"/>
    <w:rsid w:val="007E01A3"/>
    <w:rsid w:val="007E7814"/>
    <w:rsid w:val="007F1F8B"/>
    <w:rsid w:val="007F67A1"/>
    <w:rsid w:val="00806DFE"/>
    <w:rsid w:val="00811C05"/>
    <w:rsid w:val="008206C8"/>
    <w:rsid w:val="00844F73"/>
    <w:rsid w:val="00855232"/>
    <w:rsid w:val="0086387C"/>
    <w:rsid w:val="00865895"/>
    <w:rsid w:val="00874A6C"/>
    <w:rsid w:val="00876C65"/>
    <w:rsid w:val="008A4B4C"/>
    <w:rsid w:val="008A4DDA"/>
    <w:rsid w:val="008C239F"/>
    <w:rsid w:val="008D59CB"/>
    <w:rsid w:val="008E10BE"/>
    <w:rsid w:val="008E480C"/>
    <w:rsid w:val="008F2985"/>
    <w:rsid w:val="009049B5"/>
    <w:rsid w:val="00907757"/>
    <w:rsid w:val="009212B0"/>
    <w:rsid w:val="00921FA1"/>
    <w:rsid w:val="009234A5"/>
    <w:rsid w:val="00925B37"/>
    <w:rsid w:val="00926B02"/>
    <w:rsid w:val="00927CB4"/>
    <w:rsid w:val="00933453"/>
    <w:rsid w:val="009335AE"/>
    <w:rsid w:val="009336F7"/>
    <w:rsid w:val="0093636C"/>
    <w:rsid w:val="009374A7"/>
    <w:rsid w:val="00955F6D"/>
    <w:rsid w:val="009575CF"/>
    <w:rsid w:val="00975472"/>
    <w:rsid w:val="0098551D"/>
    <w:rsid w:val="0099516D"/>
    <w:rsid w:val="0099518F"/>
    <w:rsid w:val="009A523D"/>
    <w:rsid w:val="009B02A1"/>
    <w:rsid w:val="009C45CA"/>
    <w:rsid w:val="009F496B"/>
    <w:rsid w:val="00A01439"/>
    <w:rsid w:val="00A02E61"/>
    <w:rsid w:val="00A05CFF"/>
    <w:rsid w:val="00A13048"/>
    <w:rsid w:val="00A45956"/>
    <w:rsid w:val="00A46843"/>
    <w:rsid w:val="00A56B97"/>
    <w:rsid w:val="00A6093D"/>
    <w:rsid w:val="00A66E2C"/>
    <w:rsid w:val="00A767DC"/>
    <w:rsid w:val="00A76A6D"/>
    <w:rsid w:val="00A83253"/>
    <w:rsid w:val="00A87240"/>
    <w:rsid w:val="00AA43C5"/>
    <w:rsid w:val="00AA6E84"/>
    <w:rsid w:val="00AB28C2"/>
    <w:rsid w:val="00AD05A8"/>
    <w:rsid w:val="00AD577E"/>
    <w:rsid w:val="00AE341B"/>
    <w:rsid w:val="00B07CA7"/>
    <w:rsid w:val="00B1279A"/>
    <w:rsid w:val="00B4194A"/>
    <w:rsid w:val="00B5222E"/>
    <w:rsid w:val="00B53179"/>
    <w:rsid w:val="00B5560E"/>
    <w:rsid w:val="00B600CD"/>
    <w:rsid w:val="00B61C96"/>
    <w:rsid w:val="00B64B8C"/>
    <w:rsid w:val="00B73A2A"/>
    <w:rsid w:val="00B94B06"/>
    <w:rsid w:val="00B94C28"/>
    <w:rsid w:val="00BC10BA"/>
    <w:rsid w:val="00BC5AFD"/>
    <w:rsid w:val="00BD5566"/>
    <w:rsid w:val="00BE086E"/>
    <w:rsid w:val="00BE2457"/>
    <w:rsid w:val="00BE72FE"/>
    <w:rsid w:val="00BF276E"/>
    <w:rsid w:val="00BF7477"/>
    <w:rsid w:val="00C04F43"/>
    <w:rsid w:val="00C0609D"/>
    <w:rsid w:val="00C115AB"/>
    <w:rsid w:val="00C2354F"/>
    <w:rsid w:val="00C26CCB"/>
    <w:rsid w:val="00C30249"/>
    <w:rsid w:val="00C3723B"/>
    <w:rsid w:val="00C42466"/>
    <w:rsid w:val="00C4402B"/>
    <w:rsid w:val="00C468F9"/>
    <w:rsid w:val="00C606C9"/>
    <w:rsid w:val="00C63FC7"/>
    <w:rsid w:val="00C80288"/>
    <w:rsid w:val="00C84003"/>
    <w:rsid w:val="00C90650"/>
    <w:rsid w:val="00C94DEB"/>
    <w:rsid w:val="00C95BC8"/>
    <w:rsid w:val="00C97D78"/>
    <w:rsid w:val="00CA7BCB"/>
    <w:rsid w:val="00CC2AAE"/>
    <w:rsid w:val="00CC5A42"/>
    <w:rsid w:val="00CD0EAB"/>
    <w:rsid w:val="00CD2AE4"/>
    <w:rsid w:val="00CE5E02"/>
    <w:rsid w:val="00CF34DB"/>
    <w:rsid w:val="00CF558F"/>
    <w:rsid w:val="00CF5A76"/>
    <w:rsid w:val="00D010C0"/>
    <w:rsid w:val="00D066E3"/>
    <w:rsid w:val="00D073E2"/>
    <w:rsid w:val="00D147E3"/>
    <w:rsid w:val="00D23BB6"/>
    <w:rsid w:val="00D2776E"/>
    <w:rsid w:val="00D446EC"/>
    <w:rsid w:val="00D46B93"/>
    <w:rsid w:val="00D51BF0"/>
    <w:rsid w:val="00D55942"/>
    <w:rsid w:val="00D664AB"/>
    <w:rsid w:val="00D77FDB"/>
    <w:rsid w:val="00D807BF"/>
    <w:rsid w:val="00D82FCC"/>
    <w:rsid w:val="00DA17FC"/>
    <w:rsid w:val="00DA7887"/>
    <w:rsid w:val="00DB2C26"/>
    <w:rsid w:val="00DD0051"/>
    <w:rsid w:val="00DD02F4"/>
    <w:rsid w:val="00DE6B43"/>
    <w:rsid w:val="00DE70F8"/>
    <w:rsid w:val="00E079C6"/>
    <w:rsid w:val="00E11923"/>
    <w:rsid w:val="00E262D4"/>
    <w:rsid w:val="00E36250"/>
    <w:rsid w:val="00E51E2C"/>
    <w:rsid w:val="00E54511"/>
    <w:rsid w:val="00E61DAC"/>
    <w:rsid w:val="00E66279"/>
    <w:rsid w:val="00E72B80"/>
    <w:rsid w:val="00E75FE3"/>
    <w:rsid w:val="00E86C4C"/>
    <w:rsid w:val="00E907A3"/>
    <w:rsid w:val="00EA5AE0"/>
    <w:rsid w:val="00EB7AB1"/>
    <w:rsid w:val="00EC29C1"/>
    <w:rsid w:val="00EC35FD"/>
    <w:rsid w:val="00EE7CD8"/>
    <w:rsid w:val="00EF48CC"/>
    <w:rsid w:val="00F00801"/>
    <w:rsid w:val="00F171B7"/>
    <w:rsid w:val="00F2050C"/>
    <w:rsid w:val="00F31261"/>
    <w:rsid w:val="00F34696"/>
    <w:rsid w:val="00F47388"/>
    <w:rsid w:val="00F711F1"/>
    <w:rsid w:val="00F73032"/>
    <w:rsid w:val="00F848FC"/>
    <w:rsid w:val="00F84DC0"/>
    <w:rsid w:val="00F8785D"/>
    <w:rsid w:val="00F9282A"/>
    <w:rsid w:val="00F963F4"/>
    <w:rsid w:val="00F96BAD"/>
    <w:rsid w:val="00FA139D"/>
    <w:rsid w:val="00FB0E84"/>
    <w:rsid w:val="00FC1C9D"/>
    <w:rsid w:val="00FC33BA"/>
    <w:rsid w:val="00FD01C2"/>
    <w:rsid w:val="00FD6831"/>
    <w:rsid w:val="00FE595C"/>
    <w:rsid w:val="00FE6A58"/>
    <w:rsid w:val="00FF0CE3"/>
    <w:rsid w:val="00FF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0AEC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6DFE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5">
    <w:name w:val="heading 5"/>
    <w:basedOn w:val="a"/>
    <w:next w:val="a"/>
    <w:link w:val="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8">
    <w:name w:val="heading 8"/>
    <w:basedOn w:val="a"/>
    <w:next w:val="a"/>
    <w:link w:val="8Char"/>
    <w:qFormat/>
    <w:rsid w:val="004234F0"/>
    <w:pPr>
      <w:keepNext/>
      <w:numPr>
        <w:ilvl w:val="7"/>
        <w:numId w:val="6"/>
      </w:numPr>
      <w:spacing w:before="240" w:after="60"/>
      <w:ind w:left="1800" w:hanging="1800"/>
      <w:outlineLvl w:val="7"/>
    </w:pPr>
    <w:rPr>
      <w:i/>
      <w:iCs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character" w:styleId="a5">
    <w:name w:val="page number"/>
    <w:basedOn w:val="a0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5Char">
    <w:name w:val="제목 5 Char"/>
    <w:link w:val="5"/>
    <w:rsid w:val="004234F0"/>
    <w:rPr>
      <w:b/>
      <w:bCs/>
      <w:i/>
      <w:iCs/>
      <w:sz w:val="24"/>
      <w:szCs w:val="26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4234F0"/>
    <w:rPr>
      <w:sz w:val="22"/>
      <w:szCs w:val="24"/>
    </w:rPr>
  </w:style>
  <w:style w:type="character" w:customStyle="1" w:styleId="8Char">
    <w:name w:val="제목 8 Char"/>
    <w:link w:val="8"/>
    <w:rsid w:val="004234F0"/>
    <w:rPr>
      <w:i/>
      <w:iCs/>
      <w:sz w:val="22"/>
      <w:szCs w:val="24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styleId="aa">
    <w:name w:val="annotation reference"/>
    <w:rsid w:val="00734E97"/>
    <w:rPr>
      <w:sz w:val="18"/>
      <w:szCs w:val="18"/>
    </w:rPr>
  </w:style>
  <w:style w:type="paragraph" w:styleId="ab">
    <w:name w:val="annotation text"/>
    <w:basedOn w:val="a"/>
    <w:link w:val="Char0"/>
    <w:rsid w:val="00734E97"/>
    <w:pPr>
      <w:jc w:val="left"/>
    </w:pPr>
  </w:style>
  <w:style w:type="character" w:customStyle="1" w:styleId="Char0">
    <w:name w:val="메모 텍스트 Char"/>
    <w:link w:val="ab"/>
    <w:rsid w:val="00734E97"/>
    <w:rPr>
      <w:sz w:val="22"/>
    </w:rPr>
  </w:style>
  <w:style w:type="paragraph" w:styleId="ac">
    <w:name w:val="annotation subject"/>
    <w:basedOn w:val="ab"/>
    <w:next w:val="ab"/>
    <w:link w:val="Char1"/>
    <w:rsid w:val="00734E97"/>
    <w:rPr>
      <w:b/>
      <w:bCs/>
    </w:rPr>
  </w:style>
  <w:style w:type="character" w:customStyle="1" w:styleId="Char1">
    <w:name w:val="메모 주제 Char"/>
    <w:link w:val="ac"/>
    <w:rsid w:val="00734E97"/>
    <w:rPr>
      <w:b/>
      <w:bCs/>
      <w:sz w:val="22"/>
    </w:rPr>
  </w:style>
  <w:style w:type="paragraph" w:customStyle="1" w:styleId="enumlev1">
    <w:name w:val="enumlev1"/>
    <w:basedOn w:val="a"/>
    <w:rsid w:val="00EC35FD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left" w:pos="794"/>
        <w:tab w:val="left" w:pos="1191"/>
        <w:tab w:val="left" w:pos="1588"/>
        <w:tab w:val="left" w:pos="1985"/>
      </w:tabs>
      <w:spacing w:before="86"/>
      <w:ind w:left="1191" w:hanging="397"/>
    </w:pPr>
    <w:rPr>
      <w:sz w:val="20"/>
      <w:lang w:val="en-GB"/>
    </w:rPr>
  </w:style>
  <w:style w:type="paragraph" w:customStyle="1" w:styleId="3N3">
    <w:name w:val="3N3"/>
    <w:basedOn w:val="a"/>
    <w:link w:val="3N3Char"/>
    <w:qFormat/>
    <w:rsid w:val="00F171B7"/>
    <w:pPr>
      <w:widowControl w:val="0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</w:tabs>
      <w:textAlignment w:val="auto"/>
      <w:outlineLvl w:val="4"/>
    </w:pPr>
    <w:rPr>
      <w:rFonts w:eastAsia="Times New Roman"/>
      <w:sz w:val="20"/>
      <w:lang w:val="en-GB"/>
    </w:rPr>
  </w:style>
  <w:style w:type="character" w:customStyle="1" w:styleId="3N3Char">
    <w:name w:val="3N3 Char"/>
    <w:link w:val="3N3"/>
    <w:locked/>
    <w:rsid w:val="00F171B7"/>
    <w:rPr>
      <w:rFonts w:eastAsia="Times New Roman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50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hyunmook.oh@lge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56B68-DE3A-4299-9087-5A84C2F48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2111</Words>
  <Characters>12033</Characters>
  <Application>Microsoft Office Word</Application>
  <DocSecurity>0</DocSecurity>
  <Lines>100</Lines>
  <Paragraphs>28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14116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 &amp; Jens-Rainer Ohm</dc:creator>
  <cp:keywords>JCT-VC, MPEG, VCEG</cp:keywords>
  <cp:lastModifiedBy>Hyun-Mook Oh2</cp:lastModifiedBy>
  <cp:revision>2</cp:revision>
  <cp:lastPrinted>2018-01-12T05:52:00Z</cp:lastPrinted>
  <dcterms:created xsi:type="dcterms:W3CDTF">2018-01-24T03:01:00Z</dcterms:created>
  <dcterms:modified xsi:type="dcterms:W3CDTF">2018-01-24T03:01:00Z</dcterms:modified>
</cp:coreProperties>
</file>